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048"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firstRow="0" w:lastRow="0" w:firstColumn="0" w:lastColumn="0" w:noHBand="0" w:noVBand="0"/>
      </w:tblPr>
      <w:tblGrid>
        <w:gridCol w:w="476"/>
        <w:gridCol w:w="440"/>
        <w:gridCol w:w="497"/>
        <w:gridCol w:w="4115"/>
        <w:gridCol w:w="5512"/>
        <w:gridCol w:w="4008"/>
      </w:tblGrid>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75608C" w:rsidRPr="000803AE" w:rsidRDefault="0075608C" w:rsidP="003716D3">
            <w:pPr>
              <w:kinsoku w:val="0"/>
              <w:overflowPunct w:val="0"/>
              <w:adjustRightInd w:val="0"/>
              <w:snapToGrid w:val="0"/>
              <w:jc w:val="center"/>
              <w:rPr>
                <w:rFonts w:eastAsia="標楷體"/>
                <w:b/>
                <w:sz w:val="20"/>
                <w:szCs w:val="20"/>
              </w:rPr>
            </w:pPr>
            <w:r w:rsidRPr="000803AE">
              <w:rPr>
                <w:b/>
                <w:sz w:val="20"/>
                <w:szCs w:val="20"/>
              </w:rPr>
              <w:t xml:space="preserve">List of Matters Required to Be Handled by Issuers of </w:t>
            </w:r>
            <w:r w:rsidR="0034516A" w:rsidRPr="000803AE">
              <w:rPr>
                <w:b/>
                <w:sz w:val="20"/>
                <w:szCs w:val="20"/>
              </w:rPr>
              <w:t>L</w:t>
            </w:r>
            <w:r w:rsidRPr="000803AE">
              <w:rPr>
                <w:b/>
                <w:sz w:val="20"/>
                <w:szCs w:val="20"/>
              </w:rPr>
              <w:t>isted Securities</w:t>
            </w:r>
          </w:p>
          <w:p w:rsidR="00332C6E" w:rsidRPr="000803AE" w:rsidRDefault="00332C6E" w:rsidP="003716D3">
            <w:pPr>
              <w:tabs>
                <w:tab w:val="left" w:pos="5072"/>
              </w:tabs>
              <w:kinsoku w:val="0"/>
              <w:overflowPunct w:val="0"/>
              <w:snapToGrid w:val="0"/>
              <w:jc w:val="center"/>
              <w:rPr>
                <w:rFonts w:eastAsia="標楷體"/>
                <w:b/>
                <w:sz w:val="20"/>
                <w:szCs w:val="20"/>
              </w:rPr>
            </w:pPr>
          </w:p>
          <w:p w:rsidR="00407AFD" w:rsidRPr="000803AE" w:rsidRDefault="00407AFD" w:rsidP="003716D3">
            <w:pPr>
              <w:kinsoku w:val="0"/>
              <w:overflowPunct w:val="0"/>
              <w:snapToGrid w:val="0"/>
              <w:jc w:val="both"/>
              <w:rPr>
                <w:rFonts w:eastAsia="標楷體"/>
                <w:sz w:val="20"/>
                <w:szCs w:val="20"/>
              </w:rPr>
            </w:pPr>
            <w:r w:rsidRPr="000803AE">
              <w:rPr>
                <w:rFonts w:eastAsia="標楷體"/>
                <w:sz w:val="20"/>
                <w:szCs w:val="20"/>
              </w:rPr>
              <w:t xml:space="preserve">I. </w:t>
            </w:r>
            <w:r w:rsidR="0075608C" w:rsidRPr="000803AE">
              <w:rPr>
                <w:rFonts w:eastAsia="標楷體"/>
                <w:sz w:val="20"/>
                <w:szCs w:val="20"/>
              </w:rPr>
              <w:t xml:space="preserve">TWSE Listed </w:t>
            </w:r>
            <w:r w:rsidRPr="000803AE">
              <w:rPr>
                <w:rFonts w:eastAsia="標楷體"/>
                <w:sz w:val="20"/>
                <w:szCs w:val="20"/>
              </w:rPr>
              <w:t>Companies</w:t>
            </w:r>
          </w:p>
        </w:tc>
      </w:tr>
      <w:tr w:rsidR="002B3764" w:rsidRPr="000803AE" w:rsidTr="0066585C">
        <w:trPr>
          <w:cantSplit/>
          <w:tblHeader/>
        </w:trPr>
        <w:tc>
          <w:tcPr>
            <w:tcW w:w="15048" w:type="dxa"/>
            <w:gridSpan w:val="6"/>
            <w:tcBorders>
              <w:top w:val="nil"/>
              <w:left w:val="nil"/>
              <w:bottom w:val="nil"/>
              <w:right w:val="nil"/>
            </w:tcBorders>
            <w:shd w:val="clear" w:color="auto" w:fill="FFFFFF"/>
            <w:vAlign w:val="center"/>
          </w:tcPr>
          <w:p w:rsidR="00407AFD" w:rsidRPr="000803AE" w:rsidRDefault="00407AFD" w:rsidP="002572F2">
            <w:pPr>
              <w:kinsoku w:val="0"/>
              <w:overflowPunct w:val="0"/>
              <w:snapToGrid w:val="0"/>
              <w:ind w:left="238"/>
              <w:jc w:val="both"/>
              <w:rPr>
                <w:rFonts w:eastAsia="標楷體"/>
                <w:sz w:val="20"/>
                <w:szCs w:val="20"/>
              </w:rPr>
            </w:pPr>
            <w:r w:rsidRPr="000803AE">
              <w:rPr>
                <w:rFonts w:eastAsia="標楷體"/>
                <w:sz w:val="20"/>
                <w:szCs w:val="20"/>
              </w:rPr>
              <w:t xml:space="preserve">A. Regular Items </w:t>
            </w:r>
            <w:r w:rsidR="000C53ED" w:rsidRPr="000803AE">
              <w:rPr>
                <w:rFonts w:eastAsia="標楷體" w:hint="eastAsia"/>
                <w:sz w:val="20"/>
                <w:szCs w:val="20"/>
              </w:rPr>
              <w:t xml:space="preserve">             </w:t>
            </w:r>
            <w:r w:rsidR="00E77F1D" w:rsidRPr="000803AE">
              <w:rPr>
                <w:rFonts w:eastAsia="標楷體" w:hint="eastAsia"/>
                <w:sz w:val="20"/>
                <w:szCs w:val="20"/>
              </w:rPr>
              <w:t xml:space="preserve">   </w:t>
            </w:r>
            <w:r w:rsidR="0075608C" w:rsidRPr="000803AE">
              <w:rPr>
                <w:rFonts w:eastAsia="標楷體"/>
                <w:sz w:val="20"/>
                <w:szCs w:val="20"/>
              </w:rPr>
              <w:t xml:space="preserve">Published </w:t>
            </w:r>
            <w:r w:rsidRPr="000803AE">
              <w:rPr>
                <w:rFonts w:eastAsia="標楷體"/>
                <w:sz w:val="20"/>
                <w:szCs w:val="20"/>
              </w:rPr>
              <w:t xml:space="preserve">by the </w:t>
            </w:r>
            <w:r w:rsidR="003818E5" w:rsidRPr="000803AE">
              <w:rPr>
                <w:rFonts w:eastAsia="標楷體"/>
                <w:sz w:val="20"/>
                <w:szCs w:val="20"/>
              </w:rPr>
              <w:t xml:space="preserve">Domestic </w:t>
            </w:r>
            <w:r w:rsidRPr="000803AE">
              <w:rPr>
                <w:rFonts w:eastAsia="標楷體"/>
                <w:sz w:val="20"/>
                <w:szCs w:val="20"/>
              </w:rPr>
              <w:t>Listing D</w:t>
            </w:r>
            <w:r w:rsidR="00332C6E" w:rsidRPr="000803AE">
              <w:rPr>
                <w:rFonts w:eastAsia="標楷體"/>
                <w:sz w:val="20"/>
                <w:szCs w:val="20"/>
              </w:rPr>
              <w:t>e</w:t>
            </w:r>
            <w:r w:rsidRPr="000803AE">
              <w:rPr>
                <w:rFonts w:eastAsia="標楷體"/>
                <w:sz w:val="20"/>
                <w:szCs w:val="20"/>
              </w:rPr>
              <w:t>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Pr="000803AE">
              <w:rPr>
                <w:rFonts w:eastAsia="標楷體"/>
                <w:sz w:val="20"/>
                <w:szCs w:val="20"/>
              </w:rPr>
              <w:t xml:space="preserve"> </w:t>
            </w:r>
            <w:r w:rsidR="003818E5" w:rsidRPr="000803AE">
              <w:rPr>
                <w:rFonts w:eastAsia="標楷體"/>
                <w:sz w:val="20"/>
                <w:szCs w:val="20"/>
              </w:rPr>
              <w:t>and Foreign Listing Dep</w:t>
            </w:r>
            <w:r w:rsidR="006919BC" w:rsidRPr="000803AE">
              <w:rPr>
                <w:rFonts w:eastAsia="標楷體"/>
                <w:sz w:val="20"/>
                <w:szCs w:val="20"/>
              </w:rPr>
              <w:t>ar</w:t>
            </w:r>
            <w:r w:rsidR="003818E5" w:rsidRPr="000803AE">
              <w:rPr>
                <w:rFonts w:eastAsia="標楷體"/>
                <w:sz w:val="20"/>
                <w:szCs w:val="20"/>
              </w:rPr>
              <w:t>t</w:t>
            </w:r>
            <w:r w:rsidR="006919BC" w:rsidRPr="000803AE">
              <w:rPr>
                <w:rFonts w:eastAsia="標楷體"/>
                <w:sz w:val="20"/>
                <w:szCs w:val="20"/>
              </w:rPr>
              <w:t>ment</w:t>
            </w:r>
            <w:r w:rsidR="00A17EAE" w:rsidRPr="000803AE">
              <w:rPr>
                <w:rFonts w:eastAsia="標楷體"/>
                <w:sz w:val="20"/>
                <w:szCs w:val="20"/>
              </w:rPr>
              <w:t xml:space="preserve"> </w:t>
            </w:r>
            <w:r w:rsidRPr="000803AE">
              <w:rPr>
                <w:rFonts w:eastAsia="標楷體"/>
                <w:sz w:val="20"/>
                <w:szCs w:val="20"/>
              </w:rPr>
              <w:t>of the Taiw</w:t>
            </w:r>
            <w:r w:rsidR="0075608C" w:rsidRPr="000803AE">
              <w:rPr>
                <w:rFonts w:eastAsia="標楷體"/>
                <w:sz w:val="20"/>
                <w:szCs w:val="20"/>
              </w:rPr>
              <w:t>a</w:t>
            </w:r>
            <w:r w:rsidRPr="000803AE">
              <w:rPr>
                <w:rFonts w:eastAsia="標楷體"/>
                <w:sz w:val="20"/>
                <w:szCs w:val="20"/>
              </w:rPr>
              <w:t>n Stock Exchange Corporation on</w:t>
            </w:r>
            <w:r w:rsidR="00F14EEC">
              <w:rPr>
                <w:rFonts w:eastAsia="標楷體"/>
                <w:sz w:val="20"/>
                <w:szCs w:val="20"/>
              </w:rPr>
              <w:t xml:space="preserve"> </w:t>
            </w:r>
            <w:del w:id="0" w:author="Lee and Li" w:date="2024-11-12T16:41:00Z">
              <w:r w:rsidR="005A03A3" w:rsidDel="002572F2">
                <w:rPr>
                  <w:rFonts w:eastAsia="標楷體" w:hint="eastAsia"/>
                  <w:sz w:val="20"/>
                  <w:szCs w:val="20"/>
                </w:rPr>
                <w:delText>M</w:delText>
              </w:r>
              <w:r w:rsidR="005A03A3" w:rsidDel="002572F2">
                <w:rPr>
                  <w:rFonts w:eastAsia="標楷體"/>
                  <w:sz w:val="20"/>
                  <w:szCs w:val="20"/>
                </w:rPr>
                <w:delText xml:space="preserve">arch </w:delText>
              </w:r>
            </w:del>
            <w:ins w:id="1" w:author="Lee and Li" w:date="2024-11-12T16:41:00Z">
              <w:r w:rsidR="002572F2">
                <w:rPr>
                  <w:rFonts w:eastAsia="標楷體"/>
                  <w:sz w:val="20"/>
                  <w:szCs w:val="20"/>
                </w:rPr>
                <w:t xml:space="preserve">November </w:t>
              </w:r>
            </w:ins>
            <w:r w:rsidR="005A03A3">
              <w:rPr>
                <w:rFonts w:eastAsia="標楷體"/>
                <w:sz w:val="20"/>
                <w:szCs w:val="20"/>
              </w:rPr>
              <w:t>11</w:t>
            </w:r>
            <w:r w:rsidR="007A31B0">
              <w:rPr>
                <w:rFonts w:eastAsia="標楷體"/>
                <w:sz w:val="20"/>
                <w:szCs w:val="20"/>
              </w:rPr>
              <w:t>, 202</w:t>
            </w:r>
            <w:r w:rsidR="005A03A3">
              <w:rPr>
                <w:rFonts w:eastAsia="標楷體" w:hint="eastAsia"/>
                <w:sz w:val="20"/>
                <w:szCs w:val="20"/>
              </w:rPr>
              <w:t>4</w:t>
            </w:r>
          </w:p>
        </w:tc>
      </w:tr>
      <w:tr w:rsidR="002B3764" w:rsidRPr="000803AE" w:rsidTr="00A26B94">
        <w:trPr>
          <w:tblHeader/>
        </w:trPr>
        <w:tc>
          <w:tcPr>
            <w:tcW w:w="14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6C116F" w:rsidP="003716D3">
            <w:pPr>
              <w:kinsoku w:val="0"/>
              <w:overflowPunct w:val="0"/>
              <w:snapToGrid w:val="0"/>
              <w:jc w:val="center"/>
              <w:rPr>
                <w:rFonts w:eastAsia="標楷體"/>
                <w:sz w:val="20"/>
                <w:szCs w:val="20"/>
              </w:rPr>
            </w:pPr>
            <w:r w:rsidRPr="000803AE">
              <w:rPr>
                <w:rFonts w:eastAsia="標楷體"/>
                <w:sz w:val="20"/>
                <w:szCs w:val="20"/>
              </w:rPr>
              <w:t>Time/No.</w:t>
            </w:r>
          </w:p>
        </w:tc>
        <w:tc>
          <w:tcPr>
            <w:tcW w:w="411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75608C" w:rsidP="003716D3">
            <w:pPr>
              <w:kinsoku w:val="0"/>
              <w:overflowPunct w:val="0"/>
              <w:snapToGrid w:val="0"/>
              <w:jc w:val="center"/>
              <w:rPr>
                <w:rFonts w:eastAsia="標楷體"/>
                <w:sz w:val="20"/>
                <w:szCs w:val="20"/>
              </w:rPr>
            </w:pPr>
            <w:r w:rsidRPr="000803AE">
              <w:rPr>
                <w:rFonts w:eastAsia="標楷體"/>
                <w:sz w:val="20"/>
                <w:szCs w:val="20"/>
              </w:rPr>
              <w:t xml:space="preserve">Matters to be </w:t>
            </w:r>
            <w:r w:rsidR="006C116F" w:rsidRPr="000803AE">
              <w:rPr>
                <w:rFonts w:eastAsia="標楷體"/>
                <w:sz w:val="20"/>
                <w:szCs w:val="20"/>
              </w:rPr>
              <w:t>Report</w:t>
            </w:r>
            <w:r w:rsidRPr="000803AE">
              <w:rPr>
                <w:rFonts w:eastAsia="標楷體"/>
                <w:sz w:val="20"/>
                <w:szCs w:val="20"/>
              </w:rPr>
              <w:t>ed</w:t>
            </w:r>
          </w:p>
        </w:tc>
        <w:tc>
          <w:tcPr>
            <w:tcW w:w="55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C116F" w:rsidRPr="000803AE" w:rsidRDefault="0009255A" w:rsidP="003716D3">
            <w:pPr>
              <w:kinsoku w:val="0"/>
              <w:overflowPunct w:val="0"/>
              <w:snapToGrid w:val="0"/>
              <w:jc w:val="center"/>
              <w:rPr>
                <w:rFonts w:eastAsia="標楷體"/>
                <w:sz w:val="20"/>
                <w:szCs w:val="20"/>
              </w:rPr>
            </w:pPr>
            <w:r w:rsidRPr="000803AE">
              <w:rPr>
                <w:rFonts w:eastAsia="標楷體"/>
                <w:sz w:val="20"/>
                <w:szCs w:val="20"/>
              </w:rPr>
              <w:t xml:space="preserve">Summary and Documents to be Submitted for Application or </w:t>
            </w:r>
            <w:r w:rsidR="00E15785" w:rsidRPr="000803AE">
              <w:rPr>
                <w:rFonts w:eastAsia="標楷體"/>
                <w:sz w:val="20"/>
                <w:szCs w:val="20"/>
              </w:rPr>
              <w:t>Reporting</w:t>
            </w:r>
          </w:p>
        </w:tc>
        <w:tc>
          <w:tcPr>
            <w:tcW w:w="400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324A" w:rsidRPr="000803AE" w:rsidRDefault="00E4324A" w:rsidP="003716D3">
            <w:pPr>
              <w:kinsoku w:val="0"/>
              <w:overflowPunct w:val="0"/>
              <w:snapToGrid w:val="0"/>
              <w:ind w:firstLine="700"/>
              <w:jc w:val="both"/>
              <w:rPr>
                <w:rFonts w:eastAsia="標楷體"/>
                <w:sz w:val="20"/>
                <w:szCs w:val="20"/>
              </w:rPr>
            </w:pPr>
            <w:r w:rsidRPr="000803AE">
              <w:rPr>
                <w:rFonts w:eastAsia="標楷體"/>
                <w:sz w:val="20"/>
                <w:szCs w:val="20"/>
              </w:rPr>
              <w:t>Legal Basis</w:t>
            </w:r>
          </w:p>
        </w:tc>
      </w:tr>
      <w:tr w:rsidR="002B3764" w:rsidRPr="000803AE" w:rsidTr="0006674B">
        <w:trPr>
          <w:tblHeader/>
        </w:trPr>
        <w:tc>
          <w:tcPr>
            <w:tcW w:w="476"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pacing w:val="-14"/>
                <w:sz w:val="20"/>
                <w:szCs w:val="20"/>
              </w:rPr>
            </w:pPr>
            <w:r w:rsidRPr="000803AE">
              <w:rPr>
                <w:rFonts w:eastAsia="標楷體"/>
                <w:spacing w:val="-14"/>
                <w:sz w:val="20"/>
                <w:szCs w:val="20"/>
              </w:rPr>
              <w:t>Month</w:t>
            </w:r>
          </w:p>
        </w:tc>
        <w:tc>
          <w:tcPr>
            <w:tcW w:w="440" w:type="dxa"/>
            <w:tcBorders>
              <w:top w:val="single" w:sz="4" w:space="0" w:color="auto"/>
            </w:tcBorders>
            <w:shd w:val="clear" w:color="auto" w:fill="FFFFFF"/>
          </w:tcPr>
          <w:p w:rsidR="002B3764" w:rsidRPr="000803AE" w:rsidRDefault="006C116F" w:rsidP="003716D3">
            <w:pPr>
              <w:kinsoku w:val="0"/>
              <w:overflowPunct w:val="0"/>
              <w:snapToGrid w:val="0"/>
              <w:jc w:val="both"/>
              <w:rPr>
                <w:rFonts w:eastAsia="標楷體"/>
                <w:sz w:val="20"/>
                <w:szCs w:val="20"/>
              </w:rPr>
            </w:pPr>
            <w:r w:rsidRPr="000803AE">
              <w:rPr>
                <w:rFonts w:eastAsia="標楷體"/>
                <w:sz w:val="20"/>
                <w:szCs w:val="20"/>
              </w:rPr>
              <w:t>Date</w:t>
            </w:r>
          </w:p>
        </w:tc>
        <w:tc>
          <w:tcPr>
            <w:tcW w:w="497" w:type="dxa"/>
            <w:tcBorders>
              <w:top w:val="single" w:sz="4" w:space="0" w:color="auto"/>
            </w:tcBorders>
            <w:shd w:val="clear" w:color="auto" w:fill="FFFFFF"/>
          </w:tcPr>
          <w:p w:rsidR="006C116F" w:rsidRPr="000803AE" w:rsidRDefault="006C116F" w:rsidP="003716D3">
            <w:pPr>
              <w:kinsoku w:val="0"/>
              <w:overflowPunct w:val="0"/>
              <w:snapToGrid w:val="0"/>
              <w:jc w:val="both"/>
              <w:rPr>
                <w:rFonts w:eastAsia="標楷體"/>
                <w:sz w:val="20"/>
                <w:szCs w:val="20"/>
              </w:rPr>
            </w:pPr>
            <w:r w:rsidRPr="000803AE">
              <w:rPr>
                <w:rFonts w:eastAsia="標楷體"/>
                <w:sz w:val="20"/>
                <w:szCs w:val="20"/>
              </w:rPr>
              <w:t>No.</w:t>
            </w:r>
          </w:p>
        </w:tc>
        <w:tc>
          <w:tcPr>
            <w:tcW w:w="4115"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5512" w:type="dxa"/>
            <w:vMerge/>
            <w:tcBorders>
              <w:top w:val="single" w:sz="4" w:space="0" w:color="auto"/>
            </w:tcBorders>
            <w:shd w:val="clear" w:color="auto" w:fill="FFFFFF"/>
          </w:tcPr>
          <w:p w:rsidR="002B3764" w:rsidRPr="000803AE" w:rsidRDefault="002B3764" w:rsidP="003716D3">
            <w:pPr>
              <w:kinsoku w:val="0"/>
              <w:overflowPunct w:val="0"/>
              <w:snapToGrid w:val="0"/>
              <w:jc w:val="both"/>
              <w:rPr>
                <w:rFonts w:eastAsia="標楷體"/>
                <w:sz w:val="20"/>
                <w:szCs w:val="20"/>
              </w:rPr>
            </w:pPr>
          </w:p>
        </w:tc>
        <w:tc>
          <w:tcPr>
            <w:tcW w:w="4008" w:type="dxa"/>
            <w:vMerge/>
            <w:tcBorders>
              <w:top w:val="single" w:sz="4" w:space="0" w:color="auto"/>
            </w:tcBorders>
            <w:shd w:val="clear" w:color="auto" w:fill="FFFFFF"/>
          </w:tcPr>
          <w:p w:rsidR="002B3764" w:rsidRPr="000803AE" w:rsidRDefault="002B3764" w:rsidP="003716D3">
            <w:pPr>
              <w:kinsoku w:val="0"/>
              <w:overflowPunct w:val="0"/>
              <w:snapToGrid w:val="0"/>
              <w:ind w:left="246" w:hanging="246"/>
              <w:jc w:val="both"/>
              <w:rPr>
                <w:rFonts w:eastAsia="標楷體"/>
                <w:sz w:val="20"/>
                <w:szCs w:val="20"/>
              </w:rPr>
            </w:pPr>
          </w:p>
        </w:tc>
      </w:tr>
      <w:tr w:rsidR="002B3764" w:rsidRPr="000803AE" w:rsidTr="0006674B">
        <w:tc>
          <w:tcPr>
            <w:tcW w:w="476"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B2F2D" w:rsidRPr="000803AE" w:rsidRDefault="00E14CCC" w:rsidP="003716D3">
            <w:pPr>
              <w:snapToGrid w:val="0"/>
              <w:rPr>
                <w:rFonts w:eastAsia="標楷體"/>
                <w:sz w:val="20"/>
                <w:szCs w:val="20"/>
              </w:rPr>
            </w:pPr>
            <w:r w:rsidRPr="000803AE">
              <w:rPr>
                <w:rFonts w:eastAsia="標楷體"/>
                <w:sz w:val="20"/>
                <w:szCs w:val="20"/>
              </w:rPr>
              <w:t>Securities Listing Fees (including initial listing</w:t>
            </w:r>
            <w:r w:rsidRPr="000803AE">
              <w:rPr>
                <w:sz w:val="20"/>
                <w:szCs w:val="20"/>
              </w:rPr>
              <w:t xml:space="preserve"> fees </w:t>
            </w:r>
            <w:r w:rsidRPr="000803AE">
              <w:rPr>
                <w:rFonts w:eastAsia="標楷體"/>
                <w:sz w:val="20"/>
                <w:szCs w:val="20"/>
              </w:rPr>
              <w:t>and annual fees; no listing fee would be charged for corporate bonds)</w:t>
            </w:r>
          </w:p>
          <w:p w:rsidR="003F33D2" w:rsidRPr="000803AE" w:rsidRDefault="000B0A0D" w:rsidP="003716D3">
            <w:pPr>
              <w:kinsoku w:val="0"/>
              <w:overflowPunct w:val="0"/>
              <w:snapToGrid w:val="0"/>
              <w:rPr>
                <w:rFonts w:eastAsia="標楷體"/>
                <w:sz w:val="20"/>
                <w:szCs w:val="20"/>
              </w:rPr>
            </w:pPr>
            <w:r w:rsidRPr="000803AE">
              <w:rPr>
                <w:rFonts w:eastAsia="標楷體"/>
                <w:sz w:val="20"/>
                <w:szCs w:val="20"/>
              </w:rPr>
              <w:t>Note: To be pa</w:t>
            </w:r>
            <w:r w:rsidR="00332C6E" w:rsidRPr="000803AE">
              <w:rPr>
                <w:rFonts w:eastAsia="標楷體"/>
                <w:sz w:val="20"/>
                <w:szCs w:val="20"/>
              </w:rPr>
              <w:t>i</w:t>
            </w:r>
            <w:r w:rsidRPr="000803AE">
              <w:rPr>
                <w:rFonts w:eastAsia="標楷體"/>
                <w:sz w:val="20"/>
                <w:szCs w:val="20"/>
              </w:rPr>
              <w:t xml:space="preserve">d </w:t>
            </w:r>
            <w:r w:rsidR="00054C3A" w:rsidRPr="000803AE">
              <w:rPr>
                <w:rFonts w:eastAsia="標楷體"/>
                <w:sz w:val="20"/>
                <w:szCs w:val="20"/>
              </w:rPr>
              <w:t>at</w:t>
            </w:r>
            <w:r w:rsidR="003F33D2" w:rsidRPr="000803AE">
              <w:rPr>
                <w:rFonts w:eastAsia="標楷體"/>
                <w:sz w:val="20"/>
                <w:szCs w:val="20"/>
              </w:rPr>
              <w:t xml:space="preserve"> </w:t>
            </w:r>
            <w:r w:rsidR="00826FC9" w:rsidRPr="000803AE">
              <w:rPr>
                <w:rFonts w:eastAsia="標楷體"/>
                <w:sz w:val="20"/>
                <w:szCs w:val="20"/>
              </w:rPr>
              <w:t>initial l</w:t>
            </w:r>
            <w:r w:rsidR="000F348B" w:rsidRPr="000803AE">
              <w:rPr>
                <w:rFonts w:eastAsia="標楷體"/>
                <w:sz w:val="20"/>
                <w:szCs w:val="20"/>
              </w:rPr>
              <w:t>isting</w:t>
            </w:r>
            <w:r w:rsidR="0025199D" w:rsidRPr="000803AE">
              <w:rPr>
                <w:rFonts w:eastAsia="標楷體"/>
                <w:sz w:val="20"/>
                <w:szCs w:val="20"/>
              </w:rPr>
              <w:t xml:space="preserve"> </w:t>
            </w:r>
            <w:r w:rsidR="00332C6E" w:rsidRPr="000803AE">
              <w:rPr>
                <w:rFonts w:eastAsia="標楷體"/>
                <w:sz w:val="20"/>
                <w:szCs w:val="20"/>
              </w:rPr>
              <w:t xml:space="preserve">and </w:t>
            </w:r>
            <w:r w:rsidRPr="000803AE">
              <w:rPr>
                <w:rFonts w:eastAsia="標楷體"/>
                <w:sz w:val="20"/>
                <w:szCs w:val="20"/>
              </w:rPr>
              <w:t xml:space="preserve">prior to </w:t>
            </w:r>
            <w:r w:rsidR="00332C6E" w:rsidRPr="000803AE">
              <w:rPr>
                <w:rFonts w:eastAsia="標楷體"/>
                <w:sz w:val="20"/>
                <w:szCs w:val="20"/>
              </w:rPr>
              <w:t xml:space="preserve">the </w:t>
            </w:r>
            <w:r w:rsidR="003F33D2" w:rsidRPr="000803AE">
              <w:rPr>
                <w:rFonts w:eastAsia="標楷體"/>
                <w:sz w:val="20"/>
                <w:szCs w:val="20"/>
              </w:rPr>
              <w:t xml:space="preserve">end of </w:t>
            </w:r>
            <w:r w:rsidRPr="000803AE">
              <w:rPr>
                <w:rFonts w:eastAsia="標楷體"/>
                <w:sz w:val="20"/>
                <w:szCs w:val="20"/>
              </w:rPr>
              <w:t>each January thereafter</w:t>
            </w:r>
            <w:r w:rsidR="00E14CCC" w:rsidRPr="000803AE">
              <w:rPr>
                <w:rFonts w:eastAsia="標楷體"/>
                <w:sz w:val="20"/>
                <w:szCs w:val="20"/>
              </w:rPr>
              <w:t>.</w:t>
            </w:r>
          </w:p>
          <w:p w:rsidR="004B2F2D" w:rsidRPr="000803AE" w:rsidRDefault="004B2F2D" w:rsidP="003716D3">
            <w:pPr>
              <w:kinsoku w:val="0"/>
              <w:overflowPunct w:val="0"/>
              <w:snapToGrid w:val="0"/>
              <w:rPr>
                <w:sz w:val="20"/>
                <w:szCs w:val="20"/>
              </w:rPr>
            </w:pPr>
          </w:p>
        </w:tc>
        <w:tc>
          <w:tcPr>
            <w:tcW w:w="5512" w:type="dxa"/>
            <w:shd w:val="clear" w:color="auto" w:fill="FFFFFF"/>
          </w:tcPr>
          <w:p w:rsidR="0025199D" w:rsidRPr="000803AE" w:rsidRDefault="00E14CCC" w:rsidP="003716D3">
            <w:pPr>
              <w:kinsoku w:val="0"/>
              <w:overflowPunct w:val="0"/>
              <w:snapToGrid w:val="0"/>
              <w:rPr>
                <w:rFonts w:eastAsia="標楷體"/>
                <w:sz w:val="20"/>
                <w:szCs w:val="20"/>
              </w:rPr>
            </w:pPr>
            <w:r w:rsidRPr="000803AE">
              <w:rPr>
                <w:rFonts w:eastAsia="標楷體"/>
                <w:sz w:val="20"/>
                <w:szCs w:val="20"/>
              </w:rPr>
              <w:t>Upon the receipt of the list of listing fees, please contact the Finance Department of TWSE for payment</w:t>
            </w:r>
            <w:r w:rsidR="0025199D" w:rsidRPr="000803AE">
              <w:rPr>
                <w:rFonts w:eastAsia="標楷體"/>
                <w:sz w:val="20"/>
                <w:szCs w:val="20"/>
              </w:rPr>
              <w:t>.</w:t>
            </w:r>
          </w:p>
          <w:p w:rsidR="00321905" w:rsidRPr="000803AE" w:rsidRDefault="00321905" w:rsidP="003716D3">
            <w:pPr>
              <w:kinsoku w:val="0"/>
              <w:overflowPunct w:val="0"/>
              <w:snapToGrid w:val="0"/>
              <w:rPr>
                <w:rFonts w:eastAsia="標楷體"/>
                <w:sz w:val="20"/>
                <w:szCs w:val="20"/>
              </w:rPr>
            </w:pPr>
            <w:r w:rsidRPr="000803AE">
              <w:rPr>
                <w:rFonts w:eastAsia="標楷體"/>
                <w:sz w:val="20"/>
                <w:szCs w:val="20"/>
              </w:rPr>
              <w:t>(T</w:t>
            </w:r>
            <w:r w:rsidR="00913846" w:rsidRPr="000803AE">
              <w:rPr>
                <w:rFonts w:eastAsia="標楷體"/>
                <w:sz w:val="20"/>
                <w:szCs w:val="20"/>
              </w:rPr>
              <w:t>el</w:t>
            </w:r>
            <w:r w:rsidRPr="000803AE">
              <w:rPr>
                <w:rFonts w:eastAsia="標楷體"/>
                <w:sz w:val="20"/>
                <w:szCs w:val="20"/>
              </w:rPr>
              <w:t>: 81013101 transfer</w:t>
            </w:r>
            <w:r w:rsidR="004E12DB" w:rsidRPr="000803AE">
              <w:rPr>
                <w:rFonts w:eastAsia="標楷體"/>
                <w:sz w:val="20"/>
                <w:szCs w:val="20"/>
              </w:rPr>
              <w:t>r</w:t>
            </w:r>
            <w:r w:rsidR="00913846" w:rsidRPr="000803AE">
              <w:rPr>
                <w:rFonts w:eastAsia="標楷體"/>
                <w:sz w:val="20"/>
                <w:szCs w:val="20"/>
              </w:rPr>
              <w:t>ing</w:t>
            </w:r>
            <w:r w:rsidRPr="000803AE">
              <w:rPr>
                <w:rFonts w:eastAsia="標楷體"/>
                <w:sz w:val="20"/>
                <w:szCs w:val="20"/>
              </w:rPr>
              <w:t xml:space="preserve"> to</w:t>
            </w:r>
            <w:r w:rsidR="00913846" w:rsidRPr="000803AE">
              <w:rPr>
                <w:rFonts w:eastAsia="標楷體"/>
                <w:sz w:val="20"/>
                <w:szCs w:val="20"/>
              </w:rPr>
              <w:t xml:space="preserve"> the</w:t>
            </w:r>
            <w:r w:rsidRPr="000803AE">
              <w:rPr>
                <w:rFonts w:eastAsia="標楷體"/>
                <w:sz w:val="20"/>
                <w:szCs w:val="20"/>
              </w:rPr>
              <w:t xml:space="preserve"> Finance Department)</w:t>
            </w:r>
          </w:p>
        </w:tc>
        <w:tc>
          <w:tcPr>
            <w:tcW w:w="4008" w:type="dxa"/>
            <w:shd w:val="clear" w:color="auto" w:fill="FFFFFF"/>
          </w:tcPr>
          <w:p w:rsidR="002C2BFE" w:rsidRPr="000803AE" w:rsidRDefault="00321905" w:rsidP="003716D3">
            <w:pPr>
              <w:numPr>
                <w:ilvl w:val="0"/>
                <w:numId w:val="3"/>
              </w:numPr>
              <w:snapToGrid w:val="0"/>
              <w:ind w:left="357" w:hanging="357"/>
              <w:rPr>
                <w:sz w:val="20"/>
                <w:szCs w:val="20"/>
              </w:rPr>
            </w:pPr>
            <w:r w:rsidRPr="000803AE">
              <w:rPr>
                <w:rFonts w:eastAsia="標楷體"/>
                <w:sz w:val="20"/>
                <w:szCs w:val="20"/>
              </w:rPr>
              <w:t xml:space="preserve">Article </w:t>
            </w:r>
            <w:r w:rsidR="003A4A17" w:rsidRPr="000803AE">
              <w:rPr>
                <w:rFonts w:eastAsia="標楷體" w:hint="eastAsia"/>
                <w:sz w:val="20"/>
                <w:szCs w:val="20"/>
              </w:rPr>
              <w:t>4</w:t>
            </w:r>
            <w:r w:rsidRPr="000803AE">
              <w:rPr>
                <w:rFonts w:eastAsia="標楷體"/>
                <w:sz w:val="20"/>
                <w:szCs w:val="20"/>
              </w:rPr>
              <w:t xml:space="preserve"> of the Securities Listing </w:t>
            </w:r>
            <w:r w:rsidR="00C270D6" w:rsidRPr="000803AE">
              <w:rPr>
                <w:rFonts w:eastAsia="標楷體"/>
                <w:sz w:val="20"/>
                <w:szCs w:val="20"/>
              </w:rPr>
              <w:t>Agreement</w:t>
            </w:r>
          </w:p>
          <w:p w:rsidR="002C2BFE" w:rsidRPr="000803AE" w:rsidRDefault="00B45A6B" w:rsidP="003716D3">
            <w:pPr>
              <w:numPr>
                <w:ilvl w:val="0"/>
                <w:numId w:val="3"/>
              </w:numPr>
              <w:snapToGrid w:val="0"/>
              <w:ind w:left="357" w:hanging="357"/>
              <w:rPr>
                <w:sz w:val="20"/>
                <w:szCs w:val="20"/>
              </w:rPr>
            </w:pPr>
            <w:r w:rsidRPr="000803AE">
              <w:rPr>
                <w:sz w:val="20"/>
                <w:szCs w:val="20"/>
              </w:rPr>
              <w:t>Taiwan Stock Exchange Corporation</w:t>
            </w:r>
            <w:r w:rsidR="00670994" w:rsidRPr="000803AE">
              <w:rPr>
                <w:rFonts w:eastAsia="標楷體"/>
                <w:sz w:val="20"/>
                <w:szCs w:val="20"/>
              </w:rPr>
              <w:t xml:space="preserve"> Securities Listing </w:t>
            </w:r>
            <w:r w:rsidR="00C270D6" w:rsidRPr="000803AE">
              <w:rPr>
                <w:rFonts w:eastAsia="標楷體"/>
                <w:sz w:val="20"/>
                <w:szCs w:val="20"/>
              </w:rPr>
              <w:t>Fee Schedule</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76-Tai-Tsai-Cheng-2-5425 dated July 13,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76-Tai-Tsai-Cheng-1-15133 dated September 22, 1987</w:t>
            </w:r>
          </w:p>
          <w:p w:rsidR="002C2BFE" w:rsidRPr="000803AE" w:rsidRDefault="002C2BFE" w:rsidP="003716D3">
            <w:pPr>
              <w:numPr>
                <w:ilvl w:val="0"/>
                <w:numId w:val="3"/>
              </w:numPr>
              <w:snapToGrid w:val="0"/>
              <w:ind w:left="357" w:hanging="357"/>
              <w:rPr>
                <w:sz w:val="20"/>
                <w:szCs w:val="20"/>
              </w:rPr>
            </w:pPr>
            <w:r w:rsidRPr="000803AE">
              <w:rPr>
                <w:rFonts w:eastAsia="標楷體"/>
                <w:sz w:val="20"/>
                <w:szCs w:val="20"/>
              </w:rPr>
              <w:t>Letter No. Tai-Cheng-76-Shang-1994 dated September 11, 1987</w:t>
            </w:r>
          </w:p>
        </w:tc>
      </w:tr>
      <w:tr w:rsidR="00825FD4" w:rsidRPr="000803AE" w:rsidTr="0006674B">
        <w:tc>
          <w:tcPr>
            <w:tcW w:w="476"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825FD4" w:rsidRPr="000803AE" w:rsidRDefault="00825FD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825FD4" w:rsidRPr="000803AE" w:rsidRDefault="00B45A6B" w:rsidP="003716D3">
            <w:pPr>
              <w:kinsoku w:val="0"/>
              <w:overflowPunct w:val="0"/>
              <w:snapToGrid w:val="0"/>
              <w:rPr>
                <w:rFonts w:eastAsia="標楷體"/>
                <w:sz w:val="20"/>
                <w:szCs w:val="20"/>
              </w:rPr>
            </w:pPr>
            <w:r w:rsidRPr="000803AE">
              <w:rPr>
                <w:rFonts w:eastAsia="標楷體"/>
                <w:sz w:val="20"/>
                <w:szCs w:val="20"/>
              </w:rPr>
              <w:t xml:space="preserve">Changes in </w:t>
            </w:r>
            <w:r w:rsidR="00752F08" w:rsidRPr="000803AE">
              <w:rPr>
                <w:rFonts w:eastAsia="標楷體"/>
                <w:sz w:val="20"/>
                <w:szCs w:val="20"/>
              </w:rPr>
              <w:t xml:space="preserve">domestic and overseas </w:t>
            </w:r>
            <w:r w:rsidRPr="000803AE">
              <w:rPr>
                <w:rFonts w:eastAsia="標楷體"/>
                <w:sz w:val="20"/>
                <w:szCs w:val="20"/>
              </w:rPr>
              <w:t xml:space="preserve">securities issued (including convertible </w:t>
            </w:r>
            <w:r w:rsidR="00E36712" w:rsidRPr="000803AE">
              <w:rPr>
                <w:rFonts w:eastAsia="標楷體"/>
                <w:sz w:val="20"/>
                <w:szCs w:val="20"/>
              </w:rPr>
              <w:t>(</w:t>
            </w:r>
            <w:r w:rsidR="001C30D5" w:rsidRPr="000803AE">
              <w:rPr>
                <w:rFonts w:eastAsia="標楷體"/>
                <w:sz w:val="20"/>
                <w:szCs w:val="20"/>
              </w:rPr>
              <w:t>with warrants</w:t>
            </w:r>
            <w:r w:rsidR="00DB766D" w:rsidRPr="000803AE">
              <w:rPr>
                <w:rFonts w:eastAsia="標楷體"/>
                <w:sz w:val="20"/>
                <w:szCs w:val="20"/>
              </w:rPr>
              <w:t xml:space="preserve"> or</w:t>
            </w:r>
            <w:r w:rsidRPr="000803AE">
              <w:rPr>
                <w:rFonts w:eastAsia="標楷體"/>
                <w:sz w:val="20"/>
                <w:szCs w:val="20"/>
              </w:rPr>
              <w:t xml:space="preserve"> </w:t>
            </w:r>
            <w:r w:rsidR="00E36712" w:rsidRPr="000803AE">
              <w:rPr>
                <w:rFonts w:eastAsia="標楷體"/>
                <w:sz w:val="20"/>
                <w:szCs w:val="20"/>
              </w:rPr>
              <w:t>exchangeable</w:t>
            </w:r>
            <w:r w:rsidR="00DB766D" w:rsidRPr="000803AE">
              <w:rPr>
                <w:rFonts w:eastAsia="標楷體"/>
                <w:sz w:val="20"/>
                <w:szCs w:val="20"/>
              </w:rPr>
              <w:t>)</w:t>
            </w:r>
            <w:r w:rsidR="00E36712" w:rsidRPr="000803AE">
              <w:rPr>
                <w:rFonts w:eastAsia="標楷體"/>
                <w:sz w:val="20"/>
                <w:szCs w:val="20"/>
              </w:rPr>
              <w:t xml:space="preserve"> </w:t>
            </w:r>
            <w:r w:rsidR="00636E44" w:rsidRPr="000803AE">
              <w:rPr>
                <w:rFonts w:eastAsia="標楷體"/>
                <w:sz w:val="20"/>
                <w:szCs w:val="20"/>
              </w:rPr>
              <w:t>corporate</w:t>
            </w:r>
            <w:r w:rsidR="00E36712" w:rsidRPr="000803AE">
              <w:rPr>
                <w:rFonts w:eastAsia="標楷體"/>
                <w:sz w:val="20"/>
                <w:szCs w:val="20"/>
              </w:rPr>
              <w:t xml:space="preserve"> bonds</w:t>
            </w:r>
            <w:r w:rsidR="00DB766D" w:rsidRPr="000803AE">
              <w:rPr>
                <w:rFonts w:eastAsia="標楷體"/>
                <w:sz w:val="20"/>
                <w:szCs w:val="20"/>
              </w:rPr>
              <w:t>,</w:t>
            </w:r>
            <w:r w:rsidR="00E36712" w:rsidRPr="000803AE">
              <w:rPr>
                <w:rFonts w:eastAsia="標楷體"/>
                <w:sz w:val="20"/>
                <w:szCs w:val="20"/>
              </w:rPr>
              <w:t xml:space="preserve"> </w:t>
            </w:r>
            <w:r w:rsidRPr="000803AE">
              <w:rPr>
                <w:rFonts w:eastAsia="標楷體"/>
                <w:sz w:val="20"/>
                <w:szCs w:val="20"/>
              </w:rPr>
              <w:t xml:space="preserve">preferred shares, </w:t>
            </w:r>
            <w:r w:rsidR="00502411" w:rsidRPr="000803AE">
              <w:rPr>
                <w:rFonts w:eastAsia="標楷體"/>
                <w:sz w:val="20"/>
                <w:szCs w:val="20"/>
              </w:rPr>
              <w:t xml:space="preserve">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w:t>
            </w:r>
            <w:r w:rsidR="00BF45B7" w:rsidRPr="000803AE">
              <w:rPr>
                <w:rFonts w:eastAsia="標楷體"/>
                <w:sz w:val="20"/>
                <w:szCs w:val="20"/>
              </w:rPr>
              <w:t>preceding</w:t>
            </w:r>
            <w:r w:rsidRPr="000803AE">
              <w:rPr>
                <w:rFonts w:eastAsia="標楷體"/>
                <w:sz w:val="20"/>
                <w:szCs w:val="20"/>
              </w:rPr>
              <w:t xml:space="preserve">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002E0EC6" w:rsidRPr="000803AE">
              <w:rPr>
                <w:rFonts w:eastAsia="標楷體" w:hint="eastAsia"/>
                <w:sz w:val="20"/>
                <w:szCs w:val="20"/>
              </w:rPr>
              <w:t xml:space="preserve"> </w:t>
            </w:r>
            <w:r w:rsidR="002E0EC6" w:rsidRPr="000803AE">
              <w:rPr>
                <w:rFonts w:eastAsia="標楷體"/>
                <w:sz w:val="20"/>
                <w:szCs w:val="20"/>
              </w:rPr>
              <w:t>and the maintenance of numbers of ordinary shares listed on TWSE</w:t>
            </w:r>
            <w:r w:rsidRPr="000803AE">
              <w:rPr>
                <w:rFonts w:eastAsia="標楷體"/>
                <w:sz w:val="20"/>
                <w:szCs w:val="20"/>
              </w:rPr>
              <w:t>.</w:t>
            </w:r>
          </w:p>
        </w:tc>
        <w:tc>
          <w:tcPr>
            <w:tcW w:w="5512" w:type="dxa"/>
            <w:shd w:val="clear" w:color="auto" w:fill="FFFFFF"/>
          </w:tcPr>
          <w:p w:rsidR="00825FD4" w:rsidRPr="000803AE" w:rsidRDefault="00B45A6B" w:rsidP="00FF048F">
            <w:pPr>
              <w:numPr>
                <w:ilvl w:val="0"/>
                <w:numId w:val="34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w:t>
            </w:r>
            <w:r w:rsidR="005F46E3" w:rsidRPr="000803AE">
              <w:rPr>
                <w:rFonts w:eastAsia="標楷體"/>
                <w:sz w:val="20"/>
                <w:szCs w:val="20"/>
              </w:rPr>
              <w:t xml:space="preserve"> and then file report</w:t>
            </w:r>
            <w:r w:rsidRPr="000803AE">
              <w:rPr>
                <w:rFonts w:eastAsia="標楷體"/>
                <w:sz w:val="20"/>
                <w:szCs w:val="20"/>
              </w:rPr>
              <w:t xml:space="preserve">).  Please set "exempt from reporting" if no such securities </w:t>
            </w:r>
            <w:r w:rsidR="005F46E3" w:rsidRPr="000803AE">
              <w:rPr>
                <w:rFonts w:eastAsia="標楷體"/>
                <w:sz w:val="20"/>
                <w:szCs w:val="20"/>
              </w:rPr>
              <w:t>were</w:t>
            </w:r>
            <w:r w:rsidRPr="000803AE">
              <w:rPr>
                <w:rFonts w:eastAsia="標楷體"/>
                <w:sz w:val="20"/>
                <w:szCs w:val="20"/>
              </w:rPr>
              <w:t xml:space="preserve"> issued</w:t>
            </w:r>
            <w:r w:rsidR="00E20288" w:rsidRPr="000803AE">
              <w:rPr>
                <w:rFonts w:eastAsia="標楷體"/>
                <w:sz w:val="20"/>
                <w:szCs w:val="20"/>
              </w:rPr>
              <w:t>.</w:t>
            </w:r>
          </w:p>
          <w:p w:rsidR="00430508" w:rsidRPr="000803AE" w:rsidRDefault="00430508" w:rsidP="00FF048F">
            <w:pPr>
              <w:numPr>
                <w:ilvl w:val="0"/>
                <w:numId w:val="347"/>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00D0404F" w:rsidRPr="000803AE">
              <w:rPr>
                <w:rFonts w:eastAsia="標楷體" w:hint="eastAsia"/>
                <w:sz w:val="20"/>
                <w:szCs w:val="20"/>
              </w:rPr>
              <w:t>,</w:t>
            </w:r>
            <w:r w:rsidRPr="000803AE">
              <w:rPr>
                <w:rFonts w:eastAsia="標楷體"/>
                <w:sz w:val="20"/>
                <w:szCs w:val="20"/>
              </w:rPr>
              <w:t xml:space="preserve"> effective </w:t>
            </w:r>
            <w:r w:rsidR="00D0404F"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00D0404F"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825FD4" w:rsidRPr="000803AE" w:rsidRDefault="00E36712" w:rsidP="003716D3">
            <w:pPr>
              <w:numPr>
                <w:ilvl w:val="0"/>
                <w:numId w:val="4"/>
              </w:numPr>
              <w:snapToGrid w:val="0"/>
              <w:ind w:left="357" w:hanging="357"/>
              <w:rPr>
                <w:sz w:val="20"/>
                <w:szCs w:val="20"/>
              </w:rPr>
            </w:pPr>
            <w:r w:rsidRPr="000803AE">
              <w:rPr>
                <w:sz w:val="20"/>
                <w:szCs w:val="20"/>
              </w:rPr>
              <w:t xml:space="preserve">Subparagraph 20, Paragraph 1, Article 3 of </w:t>
            </w:r>
            <w:r w:rsidR="00825FD4" w:rsidRPr="000803AE">
              <w:rPr>
                <w:sz w:val="20"/>
                <w:szCs w:val="20"/>
              </w:rPr>
              <w:t>Taiwan Stock Exchange Corporation Rules Governing Information Reporting by Companies with Listed Securities and Offshore Fund Institutions with Listed Offshore Exchange-Traded Funds</w:t>
            </w:r>
          </w:p>
          <w:p w:rsidR="00430508" w:rsidRPr="000803AE" w:rsidRDefault="00430508" w:rsidP="003716D3">
            <w:pPr>
              <w:numPr>
                <w:ilvl w:val="0"/>
                <w:numId w:val="4"/>
              </w:numPr>
              <w:snapToGrid w:val="0"/>
              <w:ind w:left="357" w:hanging="357"/>
              <w:rPr>
                <w:sz w:val="20"/>
                <w:szCs w:val="20"/>
              </w:rPr>
            </w:pPr>
            <w:r w:rsidRPr="000803AE">
              <w:rPr>
                <w:sz w:val="20"/>
                <w:szCs w:val="20"/>
              </w:rPr>
              <w:t>Letter No. Tai-Cheng-Shang-0920024111 dated October 6, 2003</w:t>
            </w:r>
          </w:p>
        </w:tc>
      </w:tr>
      <w:tr w:rsidR="002B3764" w:rsidRPr="000803AE" w:rsidTr="0006674B">
        <w:tc>
          <w:tcPr>
            <w:tcW w:w="476"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B3764" w:rsidRPr="000803AE" w:rsidRDefault="002B3764" w:rsidP="003716D3">
            <w:pPr>
              <w:kinsoku w:val="0"/>
              <w:overflowPunct w:val="0"/>
              <w:snapToGrid w:val="0"/>
              <w:jc w:val="center"/>
              <w:rPr>
                <w:rFonts w:eastAsia="標楷體"/>
                <w:sz w:val="20"/>
                <w:szCs w:val="20"/>
              </w:rPr>
            </w:pPr>
          </w:p>
        </w:tc>
        <w:tc>
          <w:tcPr>
            <w:tcW w:w="497" w:type="dxa"/>
            <w:shd w:val="clear" w:color="auto" w:fill="FFFFFF"/>
            <w:vAlign w:val="center"/>
          </w:tcPr>
          <w:p w:rsidR="002B3764" w:rsidRPr="000803AE" w:rsidRDefault="002B376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055BE" w:rsidRPr="000803AE" w:rsidRDefault="00B45A6B" w:rsidP="003716D3">
            <w:pPr>
              <w:snapToGrid w:val="0"/>
              <w:rPr>
                <w:sz w:val="20"/>
                <w:szCs w:val="20"/>
              </w:rPr>
            </w:pPr>
            <w:r w:rsidRPr="000803AE">
              <w:rPr>
                <w:sz w:val="20"/>
                <w:szCs w:val="20"/>
              </w:rPr>
              <w:t xml:space="preserve">Information about outstanding overseas securities; or the </w:t>
            </w:r>
            <w:r w:rsidR="00B96112" w:rsidRPr="000803AE">
              <w:rPr>
                <w:sz w:val="20"/>
                <w:szCs w:val="20"/>
              </w:rPr>
              <w:t>related</w:t>
            </w:r>
            <w:r w:rsidRPr="000803AE">
              <w:rPr>
                <w:sz w:val="20"/>
                <w:szCs w:val="20"/>
              </w:rPr>
              <w:t xml:space="preserve"> parties in the relevant applications for redemption of overseas depositary receipts or conversion of overseas corporate bonds or exercise of warrants, and (</w:t>
            </w:r>
            <w:r w:rsidR="007B234A" w:rsidRPr="000803AE">
              <w:rPr>
                <w:sz w:val="20"/>
                <w:szCs w:val="20"/>
              </w:rPr>
              <w:t>1</w:t>
            </w:r>
            <w:r w:rsidRPr="000803AE">
              <w:rPr>
                <w:sz w:val="20"/>
                <w:szCs w:val="20"/>
              </w:rPr>
              <w:t xml:space="preserve">) names, (2) nationalities, and (3) number of subscribed shares of the shareholders </w:t>
            </w:r>
            <w:r w:rsidR="00B96112" w:rsidRPr="000803AE">
              <w:rPr>
                <w:sz w:val="20"/>
                <w:szCs w:val="20"/>
              </w:rPr>
              <w:t>whose</w:t>
            </w:r>
            <w:r w:rsidRPr="000803AE">
              <w:rPr>
                <w:sz w:val="20"/>
                <w:szCs w:val="20"/>
              </w:rPr>
              <w:t xml:space="preserve"> accumulative applications for redemption or conversion or number of subscribed shares are more than 10% of the total issued overseas securities in such applications.</w:t>
            </w:r>
          </w:p>
          <w:p w:rsidR="00FA2775" w:rsidRPr="000803AE" w:rsidRDefault="003350AF" w:rsidP="003716D3">
            <w:pPr>
              <w:snapToGrid w:val="0"/>
              <w:rPr>
                <w:rFonts w:eastAsia="標楷體"/>
                <w:sz w:val="20"/>
                <w:szCs w:val="20"/>
              </w:rPr>
            </w:pPr>
            <w:r w:rsidRPr="000803AE">
              <w:rPr>
                <w:sz w:val="20"/>
                <w:szCs w:val="20"/>
              </w:rPr>
              <w:t xml:space="preserve">Note: The information for the </w:t>
            </w:r>
            <w:r w:rsidR="00BF45B7" w:rsidRPr="000803AE">
              <w:rPr>
                <w:sz w:val="20"/>
                <w:szCs w:val="20"/>
              </w:rPr>
              <w:t>preceding</w:t>
            </w:r>
            <w:r w:rsidRPr="000803AE">
              <w:rPr>
                <w:sz w:val="20"/>
                <w:szCs w:val="20"/>
              </w:rPr>
              <w:t xml:space="preserve"> month shall be reported prior to the 5</w:t>
            </w:r>
            <w:r w:rsidRPr="000803AE">
              <w:rPr>
                <w:sz w:val="20"/>
                <w:szCs w:val="20"/>
                <w:vertAlign w:val="superscript"/>
              </w:rPr>
              <w:t>th</w:t>
            </w:r>
            <w:r w:rsidRPr="000803AE">
              <w:rPr>
                <w:sz w:val="20"/>
                <w:szCs w:val="20"/>
              </w:rPr>
              <w:t xml:space="preserve"> day of each month.</w:t>
            </w:r>
          </w:p>
        </w:tc>
        <w:tc>
          <w:tcPr>
            <w:tcW w:w="5512" w:type="dxa"/>
            <w:shd w:val="clear" w:color="auto" w:fill="FFFFFF"/>
          </w:tcPr>
          <w:p w:rsidR="00BB5D72" w:rsidRPr="000803AE" w:rsidRDefault="0040491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AE3508" w:rsidRPr="000803AE" w:rsidRDefault="00AE3508" w:rsidP="003716D3">
            <w:pPr>
              <w:numPr>
                <w:ilvl w:val="0"/>
                <w:numId w:val="1"/>
              </w:numPr>
              <w:kinsoku w:val="0"/>
              <w:overflowPunct w:val="0"/>
              <w:snapToGrid w:val="0"/>
              <w:ind w:left="357" w:hanging="357"/>
              <w:rPr>
                <w:sz w:val="20"/>
                <w:szCs w:val="20"/>
              </w:rPr>
            </w:pPr>
            <w:r w:rsidRPr="000803AE">
              <w:rPr>
                <w:rFonts w:eastAsia="標楷體"/>
                <w:sz w:val="20"/>
                <w:szCs w:val="20"/>
              </w:rPr>
              <w:t>Article</w:t>
            </w:r>
            <w:r w:rsidR="009F52B0" w:rsidRPr="000803AE">
              <w:rPr>
                <w:rFonts w:eastAsia="標楷體"/>
                <w:sz w:val="20"/>
                <w:szCs w:val="20"/>
              </w:rPr>
              <w:t>s</w:t>
            </w:r>
            <w:r w:rsidRPr="000803AE">
              <w:rPr>
                <w:rFonts w:eastAsia="標楷體"/>
                <w:sz w:val="20"/>
                <w:szCs w:val="20"/>
              </w:rPr>
              <w:t xml:space="preserve"> </w:t>
            </w:r>
            <w:r w:rsidR="009F52B0" w:rsidRPr="000803AE">
              <w:rPr>
                <w:rFonts w:eastAsia="標楷體"/>
                <w:sz w:val="20"/>
                <w:szCs w:val="20"/>
              </w:rPr>
              <w:t>21, 28</w:t>
            </w:r>
            <w:r w:rsidR="00843671" w:rsidRPr="000803AE">
              <w:rPr>
                <w:rFonts w:eastAsia="標楷體"/>
                <w:sz w:val="20"/>
                <w:szCs w:val="20"/>
              </w:rPr>
              <w:t xml:space="preserve"> and</w:t>
            </w:r>
            <w:r w:rsidRPr="000803AE">
              <w:rPr>
                <w:rFonts w:eastAsia="標楷體"/>
                <w:sz w:val="20"/>
                <w:szCs w:val="20"/>
              </w:rPr>
              <w:t xml:space="preserve"> 36 of</w:t>
            </w:r>
            <w:r w:rsidR="00321905" w:rsidRPr="000803AE">
              <w:rPr>
                <w:rFonts w:eastAsia="標楷體"/>
                <w:sz w:val="20"/>
                <w:szCs w:val="20"/>
              </w:rPr>
              <w:t xml:space="preserve"> the</w:t>
            </w:r>
            <w:r w:rsidRPr="000803AE">
              <w:rPr>
                <w:rFonts w:eastAsia="標楷體"/>
                <w:sz w:val="20"/>
                <w:szCs w:val="20"/>
              </w:rPr>
              <w:t xml:space="preserve"> </w:t>
            </w:r>
            <w:r w:rsidR="009F52B0" w:rsidRPr="000803AE">
              <w:rPr>
                <w:sz w:val="20"/>
                <w:szCs w:val="20"/>
              </w:rPr>
              <w:t>Regulations Governing</w:t>
            </w:r>
            <w:r w:rsidR="00F71D3E" w:rsidRPr="000803AE">
              <w:rPr>
                <w:sz w:val="20"/>
                <w:szCs w:val="20"/>
              </w:rPr>
              <w:t xml:space="preserve"> the</w:t>
            </w:r>
            <w:r w:rsidR="00F21583" w:rsidRPr="000803AE">
              <w:rPr>
                <w:sz w:val="20"/>
                <w:szCs w:val="20"/>
              </w:rPr>
              <w:t xml:space="preserve"> Offering and Issuance of Overseas Securities by Issuers</w:t>
            </w:r>
          </w:p>
          <w:p w:rsidR="00AE3508" w:rsidRPr="000803AE" w:rsidRDefault="00E36712" w:rsidP="003716D3">
            <w:pPr>
              <w:numPr>
                <w:ilvl w:val="0"/>
                <w:numId w:val="1"/>
              </w:numPr>
              <w:kinsoku w:val="0"/>
              <w:overflowPunct w:val="0"/>
              <w:snapToGrid w:val="0"/>
              <w:ind w:left="357" w:hanging="357"/>
              <w:rPr>
                <w:rFonts w:eastAsia="標楷體"/>
                <w:sz w:val="20"/>
                <w:szCs w:val="20"/>
              </w:rPr>
            </w:pPr>
            <w:r w:rsidRPr="000803AE">
              <w:rPr>
                <w:sz w:val="20"/>
                <w:szCs w:val="20"/>
              </w:rPr>
              <w:t xml:space="preserve">Subparagraph 11, Paragraph 1, Article 3 of </w:t>
            </w:r>
            <w:r w:rsidR="00000542" w:rsidRPr="000803AE">
              <w:rPr>
                <w:sz w:val="20"/>
                <w:szCs w:val="20"/>
              </w:rPr>
              <w:t>Taiwan Stock Exchange Corporation</w:t>
            </w:r>
            <w:r w:rsidR="00AE3508" w:rsidRPr="000803AE">
              <w:rPr>
                <w:sz w:val="20"/>
                <w:szCs w:val="20"/>
              </w:rPr>
              <w:t xml:space="preserve"> Rules Governing Information Reporting by Companies with Listed Securities and Offshore Fund Institutions with Listed Offshore Exchange-Traded Funds</w:t>
            </w:r>
          </w:p>
        </w:tc>
      </w:tr>
      <w:tr w:rsidR="00F42C20" w:rsidRPr="000803AE" w:rsidTr="0006674B">
        <w:trPr>
          <w:trHeight w:val="522"/>
        </w:trPr>
        <w:tc>
          <w:tcPr>
            <w:tcW w:w="476"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F42C20" w:rsidRPr="000803AE" w:rsidRDefault="00F42C20" w:rsidP="00450AF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42C20" w:rsidRPr="000803AE" w:rsidRDefault="00F42C20" w:rsidP="003716D3">
            <w:pPr>
              <w:keepNext/>
              <w:widowControl/>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F42C20" w:rsidRPr="000803AE" w:rsidRDefault="00F42C20" w:rsidP="003716D3">
            <w:pPr>
              <w:keepNext/>
              <w:widowControl/>
              <w:kinsoku w:val="0"/>
              <w:overflowPunct w:val="0"/>
              <w:snapToGrid w:val="0"/>
              <w:ind w:left="200" w:hanging="200"/>
              <w:rPr>
                <w:rFonts w:eastAsia="標楷體"/>
                <w:sz w:val="20"/>
                <w:szCs w:val="20"/>
              </w:rPr>
            </w:pPr>
            <w:r w:rsidRPr="000803AE">
              <w:rPr>
                <w:rFonts w:eastAsia="標楷體"/>
                <w:sz w:val="20"/>
                <w:szCs w:val="20"/>
              </w:rPr>
              <w:t xml:space="preserve">2. Information of derivatives transactions. </w:t>
            </w:r>
          </w:p>
        </w:tc>
        <w:tc>
          <w:tcPr>
            <w:tcW w:w="5512" w:type="dxa"/>
            <w:shd w:val="clear" w:color="auto" w:fill="FFFFFF"/>
          </w:tcPr>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 reporting).</w:t>
            </w:r>
          </w:p>
          <w:p w:rsidR="00F42C20" w:rsidRPr="000803AE" w:rsidRDefault="00F42C20" w:rsidP="003716D3">
            <w:pPr>
              <w:keepNext/>
              <w:widowControl/>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F42C20" w:rsidRPr="000803AE" w:rsidRDefault="00F42C20" w:rsidP="003716D3">
            <w:pPr>
              <w:keepNext/>
              <w:widowControl/>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Paragraph 1, Article 36 and Article 36-1 of the Securities and Exchange Act</w:t>
            </w:r>
          </w:p>
          <w:p w:rsidR="00F42C20" w:rsidRPr="000803AE" w:rsidRDefault="00F42C20" w:rsidP="003A40C4">
            <w:pPr>
              <w:keepNext/>
              <w:widowControl/>
              <w:numPr>
                <w:ilvl w:val="0"/>
                <w:numId w:val="73"/>
              </w:numPr>
              <w:snapToGrid w:val="0"/>
              <w:rPr>
                <w:rFonts w:eastAsia="標楷體"/>
                <w:sz w:val="20"/>
                <w:szCs w:val="20"/>
              </w:rPr>
            </w:pPr>
            <w:r w:rsidRPr="000803AE">
              <w:rPr>
                <w:rFonts w:eastAsia="標楷體"/>
                <w:sz w:val="20"/>
                <w:szCs w:val="20"/>
              </w:rPr>
              <w:t>Article 5 of the Securities and Exchange Act Enforcement Rules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84-Tai-Tsai-Cheng-6-0010 dated January 16, 1995</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86-Tai-Tsai-Cheng-6-00669 dated February 22, 1997</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Tai-Cheng-88-Shang-09556 dated April 13, 1999</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Tai-Cheng-90-Tai-Tsai-Cheng-6-003888 dated August 10, 2001</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Tai-Tsai-Cheng-6-0910004197 dated August 6,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Tai-Tsai-Cheng-6-0910006432 dated December 31, 2002</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 xml:space="preserve">Letter No. Chin-Kuan-Cheng-1-0970045504 dated October 16, 2008 </w:t>
            </w:r>
          </w:p>
          <w:p w:rsidR="00F42C20" w:rsidRPr="000803AE" w:rsidRDefault="00DB2F0C" w:rsidP="00FF048F">
            <w:pPr>
              <w:keepNext/>
              <w:widowControl/>
              <w:numPr>
                <w:ilvl w:val="0"/>
                <w:numId w:val="73"/>
              </w:numPr>
              <w:snapToGrid w:val="0"/>
              <w:rPr>
                <w:rFonts w:eastAsia="標楷體"/>
                <w:sz w:val="20"/>
                <w:szCs w:val="20"/>
              </w:rPr>
            </w:pPr>
            <w:r w:rsidRPr="000803AE">
              <w:rPr>
                <w:sz w:val="20"/>
                <w:szCs w:val="20"/>
              </w:rPr>
              <w:t xml:space="preserve">Subparagraphs 4 and 5, Paragraph 1, Article 3 of </w:t>
            </w:r>
            <w:r w:rsidR="00F42C2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F42C20" w:rsidRPr="000803AE" w:rsidRDefault="00F42C20" w:rsidP="00FF048F">
            <w:pPr>
              <w:keepNext/>
              <w:widowControl/>
              <w:numPr>
                <w:ilvl w:val="0"/>
                <w:numId w:val="73"/>
              </w:numPr>
              <w:snapToGrid w:val="0"/>
              <w:rPr>
                <w:rFonts w:eastAsia="標楷體"/>
                <w:sz w:val="20"/>
                <w:szCs w:val="20"/>
              </w:rPr>
            </w:pPr>
            <w:r w:rsidRPr="000803AE">
              <w:rPr>
                <w:rFonts w:eastAsia="標楷體"/>
                <w:sz w:val="20"/>
                <w:szCs w:val="20"/>
              </w:rPr>
              <w:t>Letter No. Tai-Cheng-Shang-0991700194 dated January 21, 2010</w:t>
            </w:r>
          </w:p>
          <w:p w:rsidR="00DB2F0C" w:rsidRPr="000803AE" w:rsidRDefault="00293CE6" w:rsidP="00E75DCD">
            <w:pPr>
              <w:keepNext/>
              <w:widowControl/>
              <w:numPr>
                <w:ilvl w:val="0"/>
                <w:numId w:val="73"/>
              </w:numPr>
              <w:snapToGrid w:val="0"/>
              <w:rPr>
                <w:rFonts w:eastAsia="標楷體"/>
                <w:sz w:val="20"/>
                <w:szCs w:val="20"/>
              </w:rPr>
            </w:pPr>
            <w:r w:rsidRPr="000803AE">
              <w:rPr>
                <w:rFonts w:eastAsia="標楷體"/>
                <w:sz w:val="20"/>
                <w:szCs w:val="20"/>
              </w:rPr>
              <w:t>P</w:t>
            </w:r>
            <w:r w:rsidR="00DB2F0C" w:rsidRPr="000803AE">
              <w:rPr>
                <w:rFonts w:eastAsia="標楷體"/>
                <w:sz w:val="20"/>
                <w:szCs w:val="20"/>
              </w:rPr>
              <w:t>aragraph 4, Article 3</w:t>
            </w:r>
            <w:r w:rsidR="00E75DCD" w:rsidRPr="000803AE">
              <w:rPr>
                <w:rFonts w:eastAsia="標楷體" w:hint="eastAsia"/>
                <w:sz w:val="20"/>
                <w:szCs w:val="20"/>
              </w:rPr>
              <w:t>1</w:t>
            </w:r>
            <w:r w:rsidR="00DB2F0C" w:rsidRPr="000803AE">
              <w:rPr>
                <w:rFonts w:eastAsia="標楷體"/>
                <w:sz w:val="20"/>
                <w:szCs w:val="20"/>
              </w:rPr>
              <w:t xml:space="preserve"> of Taiwan Stock Exchange Corporation Regulations Governing the Acquisition and Disposal of Assets by Public Companies</w:t>
            </w:r>
          </w:p>
        </w:tc>
      </w:tr>
      <w:tr w:rsidR="00F42C20" w:rsidRPr="000803AE" w:rsidTr="0006674B">
        <w:tc>
          <w:tcPr>
            <w:tcW w:w="476"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42C20" w:rsidRPr="000803AE" w:rsidRDefault="00F42C20" w:rsidP="003716D3">
            <w:pPr>
              <w:snapToGrid w:val="0"/>
              <w:rPr>
                <w:sz w:val="20"/>
                <w:szCs w:val="20"/>
              </w:rPr>
            </w:pPr>
            <w:r w:rsidRPr="000803AE">
              <w:rPr>
                <w:sz w:val="20"/>
                <w:szCs w:val="20"/>
              </w:rPr>
              <w:t>Quarterly report on use of proceeds for rights issue</w:t>
            </w:r>
            <w:r w:rsidR="00293CE6" w:rsidRPr="000803AE">
              <w:rPr>
                <w:sz w:val="20"/>
                <w:szCs w:val="20"/>
              </w:rPr>
              <w:t xml:space="preserve"> or</w:t>
            </w:r>
            <w:r w:rsidRPr="000803AE">
              <w:rPr>
                <w:sz w:val="20"/>
                <w:szCs w:val="20"/>
              </w:rPr>
              <w:t xml:space="preserve"> issue of corporate bonds.</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w:t>
            </w:r>
            <w:r w:rsidR="00293CE6" w:rsidRPr="000803AE">
              <w:rPr>
                <w:rFonts w:eastAsia="標楷體"/>
                <w:sz w:val="20"/>
                <w:szCs w:val="20"/>
              </w:rPr>
              <w:t>filed with</w:t>
            </w:r>
            <w:r w:rsidRPr="000803AE">
              <w:rPr>
                <w:rFonts w:eastAsia="標楷體"/>
                <w:sz w:val="20"/>
                <w:szCs w:val="20"/>
              </w:rPr>
              <w:t xml:space="preserve"> competent authorities </w:t>
            </w:r>
            <w:r w:rsidR="00293CE6" w:rsidRPr="000803AE">
              <w:rPr>
                <w:rFonts w:eastAsia="標楷體"/>
                <w:sz w:val="20"/>
                <w:szCs w:val="20"/>
              </w:rPr>
              <w:t xml:space="preserve">with effective registration </w:t>
            </w:r>
            <w:r w:rsidRPr="000803AE">
              <w:rPr>
                <w:rFonts w:eastAsia="標楷體"/>
                <w:sz w:val="20"/>
                <w:szCs w:val="20"/>
              </w:rPr>
              <w:t xml:space="preserve">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F42C20" w:rsidRPr="000803AE" w:rsidRDefault="00F42C20" w:rsidP="00FF048F">
            <w:pPr>
              <w:numPr>
                <w:ilvl w:val="0"/>
                <w:numId w:val="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F42C20" w:rsidRPr="000803AE" w:rsidRDefault="00293CE6" w:rsidP="00FF048F">
            <w:pPr>
              <w:numPr>
                <w:ilvl w:val="0"/>
                <w:numId w:val="5"/>
              </w:numPr>
              <w:snapToGrid w:val="0"/>
              <w:rPr>
                <w:sz w:val="20"/>
                <w:szCs w:val="20"/>
              </w:rPr>
            </w:pPr>
            <w:r w:rsidRPr="000803AE">
              <w:rPr>
                <w:sz w:val="20"/>
                <w:szCs w:val="20"/>
              </w:rPr>
              <w:t xml:space="preserve">Subparagraph 11, Paragraph 1, Article 3 of </w:t>
            </w:r>
            <w:r w:rsidR="00F42C20"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F42C20" w:rsidRPr="000803AE" w:rsidRDefault="00F42C20" w:rsidP="003716D3">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F42C20" w:rsidRPr="000803AE" w:rsidRDefault="00F42C20" w:rsidP="003716D3">
            <w:pPr>
              <w:snapToGrid w:val="0"/>
              <w:rPr>
                <w:rFonts w:eastAsia="標楷體"/>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F42C20" w:rsidRPr="000803AE" w:rsidRDefault="00F42C20" w:rsidP="003716D3">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F42C20" w:rsidRPr="000803AE" w:rsidRDefault="00A47CAD" w:rsidP="003716D3">
            <w:pPr>
              <w:snapToGrid w:val="0"/>
              <w:ind w:left="200" w:hanging="200"/>
              <w:rPr>
                <w:sz w:val="20"/>
                <w:szCs w:val="20"/>
              </w:rPr>
            </w:pPr>
            <w:r w:rsidRPr="000803AE">
              <w:rPr>
                <w:rFonts w:eastAsia="標楷體"/>
                <w:sz w:val="20"/>
                <w:szCs w:val="20"/>
              </w:rPr>
              <w:t xml:space="preserve">1. </w:t>
            </w:r>
            <w:r w:rsidR="00F42C20" w:rsidRPr="000803AE">
              <w:rPr>
                <w:rFonts w:eastAsia="標楷體"/>
                <w:sz w:val="20"/>
                <w:szCs w:val="20"/>
              </w:rPr>
              <w:t xml:space="preserve">Article 9 of the </w:t>
            </w:r>
            <w:r w:rsidR="00F42C20" w:rsidRPr="000803AE">
              <w:rPr>
                <w:sz w:val="20"/>
                <w:szCs w:val="20"/>
              </w:rPr>
              <w:t>Regulations Governing the Offering and Issuance of Securities by Securities Issuers</w:t>
            </w:r>
          </w:p>
          <w:p w:rsidR="00F42C20" w:rsidRPr="000803AE" w:rsidRDefault="00A47CAD" w:rsidP="003716D3">
            <w:pPr>
              <w:snapToGrid w:val="0"/>
              <w:ind w:left="200" w:hanging="200"/>
              <w:rPr>
                <w:sz w:val="20"/>
                <w:szCs w:val="20"/>
              </w:rPr>
            </w:pPr>
            <w:r w:rsidRPr="000803AE">
              <w:rPr>
                <w:rFonts w:eastAsia="標楷體"/>
                <w:sz w:val="20"/>
                <w:szCs w:val="20"/>
              </w:rPr>
              <w:t xml:space="preserve">2. </w:t>
            </w:r>
            <w:r w:rsidR="00F42C20" w:rsidRPr="000803AE">
              <w:rPr>
                <w:rFonts w:eastAsia="標楷體"/>
                <w:sz w:val="20"/>
                <w:szCs w:val="20"/>
              </w:rPr>
              <w:t xml:space="preserve">Article 11 of the </w:t>
            </w:r>
            <w:r w:rsidR="00F42C20" w:rsidRPr="000803AE">
              <w:rPr>
                <w:sz w:val="20"/>
                <w:szCs w:val="20"/>
              </w:rPr>
              <w:t>Regulations Governing the Offering and Issuance of Overseas Securities by Issuers</w:t>
            </w:r>
          </w:p>
          <w:p w:rsidR="00F42C20" w:rsidRPr="000803AE" w:rsidRDefault="00F42C20" w:rsidP="003716D3">
            <w:pPr>
              <w:snapToGrid w:val="0"/>
              <w:rPr>
                <w:rFonts w:eastAsia="標楷體"/>
                <w:sz w:val="20"/>
                <w:szCs w:val="20"/>
              </w:rPr>
            </w:pP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F42C20"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 xml:space="preserve">Information about employee stock option certificates: Details of stock option subscribed by  </w:t>
            </w:r>
            <w:r w:rsidR="006E0424" w:rsidRPr="000803AE">
              <w:rPr>
                <w:rFonts w:eastAsia="標楷體"/>
                <w:sz w:val="20"/>
                <w:szCs w:val="20"/>
              </w:rPr>
              <w:t>domestic</w:t>
            </w:r>
            <w:r w:rsidR="001B2FF4" w:rsidRPr="000803AE">
              <w:rPr>
                <w:rFonts w:eastAsia="標楷體"/>
                <w:sz w:val="20"/>
                <w:szCs w:val="20"/>
              </w:rPr>
              <w:t xml:space="preserve"> and foreign </w:t>
            </w:r>
            <w:r w:rsidRPr="000803AE">
              <w:rPr>
                <w:rFonts w:eastAsia="標楷體"/>
                <w:sz w:val="20"/>
                <w:szCs w:val="20"/>
              </w:rPr>
              <w:t>managerial officers and department/branch chiefs</w:t>
            </w:r>
          </w:p>
          <w:p w:rsidR="00F42C20" w:rsidRPr="000803AE" w:rsidRDefault="00F42C20" w:rsidP="003716D3">
            <w:pPr>
              <w:snapToGrid w:val="0"/>
              <w:ind w:left="784" w:hangingChars="392" w:hanging="784"/>
              <w:rPr>
                <w:rFonts w:eastAsia="標楷體"/>
                <w:sz w:val="20"/>
                <w:szCs w:val="20"/>
              </w:rPr>
            </w:pPr>
            <w:r w:rsidRPr="000803AE">
              <w:rPr>
                <w:rFonts w:eastAsia="標楷體"/>
                <w:sz w:val="20"/>
                <w:szCs w:val="20"/>
              </w:rPr>
              <w:t xml:space="preserve">Note: </w:t>
            </w:r>
          </w:p>
          <w:p w:rsidR="00F42C20" w:rsidRPr="000803AE" w:rsidRDefault="00F42C20" w:rsidP="003716D3">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F42C20" w:rsidRPr="000803AE" w:rsidRDefault="00F42C20" w:rsidP="003716D3">
            <w:pPr>
              <w:snapToGrid w:val="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A16C54">
              <w:rPr>
                <w:rFonts w:ascii="Times New Roman" w:eastAsia="標楷體" w:hAnsi="Times New Roman"/>
                <w:sz w:val="20"/>
                <w:lang w:val="en-US" w:eastAsia="zh-TW"/>
              </w:rPr>
              <w:t xml:space="preserve">reporting after </w:t>
            </w:r>
            <w:r w:rsidR="00A16C54" w:rsidRPr="00A16C54">
              <w:rPr>
                <w:rFonts w:ascii="Times New Roman" w:eastAsia="標楷體" w:hAnsi="Times New Roman"/>
                <w:sz w:val="20"/>
                <w:lang w:val="en-US" w:eastAsia="zh-TW"/>
              </w:rPr>
              <w:t>the issuance of employee stock</w:t>
            </w:r>
            <w:r w:rsidR="0051161B" w:rsidRPr="000803AE">
              <w:rPr>
                <w:rFonts w:ascii="Times New Roman" w:eastAsia="標楷體" w:hAnsi="Times New Roman"/>
                <w:sz w:val="20"/>
                <w:lang w:val="en-US" w:eastAsia="zh-TW"/>
              </w:rPr>
              <w:t xml:space="preserve"> option certificates</w:t>
            </w:r>
            <w:r w:rsidR="00A16C54">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F42C20" w:rsidRPr="000803AE" w:rsidRDefault="001B2FF4" w:rsidP="003716D3">
            <w:pPr>
              <w:snapToGrid w:val="0"/>
              <w:rPr>
                <w:rFonts w:eastAsia="標楷體"/>
                <w:sz w:val="20"/>
                <w:szCs w:val="20"/>
              </w:rPr>
            </w:pPr>
            <w:r w:rsidRPr="000803AE">
              <w:rPr>
                <w:sz w:val="20"/>
                <w:szCs w:val="20"/>
              </w:rPr>
              <w:t>Subparagraph</w:t>
            </w:r>
            <w:r w:rsidR="009D02EA" w:rsidRPr="000803AE">
              <w:rPr>
                <w:sz w:val="20"/>
                <w:szCs w:val="20"/>
              </w:rPr>
              <w:t xml:space="preserve"> 17</w:t>
            </w:r>
            <w:r w:rsidRPr="000803AE">
              <w:rPr>
                <w:sz w:val="20"/>
                <w:szCs w:val="20"/>
              </w:rPr>
              <w:t xml:space="preserve">,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047BCF" w:rsidRPr="000803AE" w:rsidTr="0006674B">
        <w:tc>
          <w:tcPr>
            <w:tcW w:w="476"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40" w:type="dxa"/>
            <w:vMerge/>
            <w:shd w:val="clear" w:color="auto" w:fill="FFFFFF"/>
            <w:vAlign w:val="center"/>
          </w:tcPr>
          <w:p w:rsidR="00047BCF" w:rsidRPr="000803AE" w:rsidRDefault="00047BCF" w:rsidP="003716D3">
            <w:pPr>
              <w:kinsoku w:val="0"/>
              <w:overflowPunct w:val="0"/>
              <w:snapToGrid w:val="0"/>
              <w:jc w:val="center"/>
              <w:rPr>
                <w:rFonts w:eastAsia="標楷體"/>
                <w:sz w:val="20"/>
                <w:szCs w:val="20"/>
              </w:rPr>
            </w:pPr>
          </w:p>
        </w:tc>
        <w:tc>
          <w:tcPr>
            <w:tcW w:w="497" w:type="dxa"/>
            <w:shd w:val="clear" w:color="auto" w:fill="FFFFFF"/>
            <w:vAlign w:val="center"/>
          </w:tcPr>
          <w:p w:rsidR="00047BCF" w:rsidRPr="000803AE" w:rsidDel="00047BCF" w:rsidRDefault="00047BC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047BCF" w:rsidRPr="000803AE" w:rsidRDefault="00047BCF" w:rsidP="003716D3">
            <w:pPr>
              <w:snapToGrid w:val="0"/>
              <w:rPr>
                <w:rFonts w:eastAsia="標楷體"/>
                <w:sz w:val="20"/>
                <w:szCs w:val="20"/>
              </w:rPr>
            </w:pPr>
            <w:r w:rsidRPr="000803AE">
              <w:rPr>
                <w:rFonts w:eastAsia="標楷體"/>
                <w:sz w:val="20"/>
                <w:szCs w:val="20"/>
              </w:rPr>
              <w:t xml:space="preserve">Changes in </w:t>
            </w:r>
            <w:r w:rsidR="009D02EA" w:rsidRPr="000803AE">
              <w:rPr>
                <w:rFonts w:eastAsia="標楷體"/>
                <w:sz w:val="20"/>
                <w:szCs w:val="20"/>
              </w:rPr>
              <w:t xml:space="preserve">offering and </w:t>
            </w:r>
            <w:r w:rsidRPr="000803AE">
              <w:rPr>
                <w:rFonts w:eastAsia="標楷體"/>
                <w:sz w:val="20"/>
                <w:szCs w:val="20"/>
              </w:rPr>
              <w:t xml:space="preserve">issuing </w:t>
            </w:r>
            <w:r w:rsidR="009D02EA" w:rsidRPr="000803AE">
              <w:rPr>
                <w:rFonts w:eastAsia="標楷體"/>
                <w:sz w:val="20"/>
                <w:szCs w:val="20"/>
              </w:rPr>
              <w:t>or private placement</w:t>
            </w:r>
            <w:r w:rsidRPr="000803AE">
              <w:rPr>
                <w:rFonts w:eastAsia="標楷體"/>
                <w:sz w:val="20"/>
                <w:szCs w:val="20"/>
              </w:rPr>
              <w:t xml:space="preserve"> of domesti</w:t>
            </w:r>
            <w:r w:rsidR="00D03C9F" w:rsidRPr="000803AE">
              <w:rPr>
                <w:rFonts w:eastAsia="標楷體"/>
                <w:sz w:val="20"/>
                <w:szCs w:val="20"/>
              </w:rPr>
              <w:t>c</w:t>
            </w:r>
            <w:r w:rsidRPr="000803AE">
              <w:rPr>
                <w:rFonts w:eastAsia="標楷體"/>
                <w:sz w:val="20"/>
                <w:szCs w:val="20"/>
              </w:rPr>
              <w:t xml:space="preserve"> corporate bonds </w:t>
            </w:r>
            <w:r w:rsidR="005E52CA" w:rsidRPr="000803AE">
              <w:rPr>
                <w:rFonts w:eastAsia="標楷體"/>
                <w:sz w:val="20"/>
                <w:szCs w:val="20"/>
              </w:rPr>
              <w:t xml:space="preserve">for the preceding month </w:t>
            </w:r>
            <w:r w:rsidRPr="000803AE">
              <w:rPr>
                <w:rFonts w:eastAsia="標楷體"/>
                <w:sz w:val="20"/>
                <w:szCs w:val="20"/>
              </w:rPr>
              <w:t xml:space="preserve">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047BCF" w:rsidRPr="000803AE" w:rsidRDefault="00E471CA"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of issuance of corporate bonds shall be uploaded to the Market Observation Post System (sii.twse.com.tw/filing of </w:t>
            </w:r>
            <w:r w:rsidR="00D05122" w:rsidRPr="000803AE">
              <w:rPr>
                <w:rFonts w:ascii="Times New Roman" w:eastAsia="標楷體" w:hAnsi="Times New Roman"/>
                <w:sz w:val="20"/>
                <w:lang w:val="en-US" w:eastAsia="zh-TW"/>
              </w:rPr>
              <w:t>bond information</w:t>
            </w:r>
            <w:r w:rsidRPr="000803AE">
              <w:rPr>
                <w:rFonts w:ascii="Times New Roman" w:eastAsia="標楷體" w:hAnsi="Times New Roman"/>
                <w:sz w:val="20"/>
                <w:lang w:val="en-US" w:eastAsia="zh-TW"/>
              </w:rPr>
              <w:t>).</w:t>
            </w:r>
          </w:p>
        </w:tc>
        <w:tc>
          <w:tcPr>
            <w:tcW w:w="4008" w:type="dxa"/>
            <w:shd w:val="clear" w:color="auto" w:fill="FFFFFF"/>
          </w:tcPr>
          <w:p w:rsidR="00047BCF" w:rsidRPr="000803AE" w:rsidRDefault="00E471CA" w:rsidP="00FF048F">
            <w:pPr>
              <w:numPr>
                <w:ilvl w:val="0"/>
                <w:numId w:val="31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E471CA" w:rsidRPr="000803AE" w:rsidRDefault="00E471CA" w:rsidP="00FF048F">
            <w:pPr>
              <w:numPr>
                <w:ilvl w:val="0"/>
                <w:numId w:val="312"/>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Offshore Fund Institutions with Listed </w:t>
            </w:r>
            <w:r w:rsidRPr="000803AE">
              <w:rPr>
                <w:sz w:val="20"/>
                <w:szCs w:val="20"/>
              </w:rPr>
              <w:lastRenderedPageBreak/>
              <w:t>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F42C20" w:rsidRPr="000803AE" w:rsidRDefault="007F2869" w:rsidP="003716D3">
            <w:pPr>
              <w:snapToGrid w:val="0"/>
              <w:ind w:leftChars="-1" w:left="2" w:hangingChars="2" w:hanging="4"/>
              <w:rPr>
                <w:rFonts w:eastAsia="標楷體"/>
                <w:sz w:val="20"/>
                <w:szCs w:val="20"/>
              </w:rPr>
            </w:pPr>
            <w:r w:rsidRPr="000803AE">
              <w:rPr>
                <w:rFonts w:eastAsia="標楷體"/>
                <w:sz w:val="20"/>
                <w:szCs w:val="20"/>
              </w:rPr>
              <w:t>Companies</w:t>
            </w:r>
            <w:r w:rsidR="00855A77" w:rsidRPr="000803AE">
              <w:rPr>
                <w:rFonts w:eastAsia="標楷體"/>
                <w:sz w:val="20"/>
                <w:szCs w:val="20"/>
              </w:rPr>
              <w:t xml:space="preserve"> offering and issuing or privately placing corporate bonds</w:t>
            </w:r>
            <w:r w:rsidR="00F42C20" w:rsidRPr="000803AE">
              <w:rPr>
                <w:rFonts w:eastAsia="標楷體"/>
                <w:sz w:val="20"/>
                <w:szCs w:val="20"/>
              </w:rPr>
              <w:t xml:space="preserve"> shall report </w:t>
            </w:r>
            <w:r w:rsidR="00855A77" w:rsidRPr="000803AE">
              <w:rPr>
                <w:rFonts w:eastAsia="標楷體"/>
                <w:sz w:val="20"/>
                <w:szCs w:val="20"/>
              </w:rPr>
              <w:t>the funds raising plan and custody method, sources of funds for repaying corporate bonds, and a concrete explanations thereof in accordance with subparagraph 5, paragraph 1, Article 248 of the Company Act within</w:t>
            </w:r>
            <w:r w:rsidR="00F42C20" w:rsidRPr="000803AE">
              <w:rPr>
                <w:rFonts w:eastAsia="標楷體"/>
                <w:sz w:val="20"/>
                <w:szCs w:val="20"/>
              </w:rPr>
              <w:t xml:space="preserve"> 10 day</w:t>
            </w:r>
            <w:r w:rsidR="00CA1E51" w:rsidRPr="000803AE">
              <w:rPr>
                <w:rFonts w:eastAsia="標楷體"/>
                <w:sz w:val="20"/>
                <w:szCs w:val="20"/>
              </w:rPr>
              <w:t>s</w:t>
            </w:r>
            <w:r w:rsidR="00F42C20" w:rsidRPr="000803AE">
              <w:rPr>
                <w:rFonts w:eastAsia="標楷體"/>
                <w:sz w:val="20"/>
                <w:szCs w:val="20"/>
              </w:rPr>
              <w:t xml:space="preserve"> of each month during the six-month period prior to the due date of the corporate bonds or the date that creditors may exercise put rights.</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w:t>
            </w:r>
            <w:r w:rsidR="00E471C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(sii.twse.com.tw/filing of creditworthiness</w:t>
            </w:r>
            <w:r w:rsidR="00CA1E51" w:rsidRPr="000803AE">
              <w:rPr>
                <w:rFonts w:ascii="Times New Roman" w:eastAsia="標楷體" w:hAnsi="Times New Roman"/>
                <w:sz w:val="20"/>
                <w:lang w:val="en-US" w:eastAsia="zh-TW"/>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F42C20" w:rsidRPr="000803AE" w:rsidRDefault="00047BCF" w:rsidP="003716D3">
            <w:pPr>
              <w:snapToGrid w:val="0"/>
              <w:rPr>
                <w:rFonts w:eastAsia="標楷體"/>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047BC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F42C20" w:rsidRPr="000803AE" w:rsidRDefault="00CA1E51" w:rsidP="003716D3">
            <w:pPr>
              <w:snapToGrid w:val="0"/>
              <w:rPr>
                <w:sz w:val="20"/>
                <w:szCs w:val="20"/>
              </w:rPr>
            </w:pPr>
            <w:r w:rsidRPr="000803AE">
              <w:rPr>
                <w:sz w:val="20"/>
                <w:szCs w:val="20"/>
              </w:rPr>
              <w:t>Fil</w:t>
            </w:r>
            <w:r w:rsidR="00AC6363" w:rsidRPr="000803AE">
              <w:rPr>
                <w:sz w:val="20"/>
                <w:szCs w:val="20"/>
              </w:rPr>
              <w:t>ing of</w:t>
            </w:r>
            <w:r w:rsidRPr="000803AE">
              <w:rPr>
                <w:sz w:val="20"/>
                <w:szCs w:val="20"/>
              </w:rPr>
              <w:t xml:space="preserve"> q</w:t>
            </w:r>
            <w:r w:rsidR="00F42C20" w:rsidRPr="000803AE">
              <w:rPr>
                <w:sz w:val="20"/>
                <w:szCs w:val="20"/>
              </w:rPr>
              <w:t>uarterly report on use of fund raised from private placement of securities</w:t>
            </w:r>
            <w:r w:rsidR="00B3290A" w:rsidRPr="000803AE">
              <w:rPr>
                <w:sz w:val="20"/>
                <w:szCs w:val="20"/>
              </w:rPr>
              <w:t xml:space="preserve"> after </w:t>
            </w:r>
            <w:r w:rsidR="00BB319F" w:rsidRPr="000803AE">
              <w:rPr>
                <w:sz w:val="20"/>
                <w:szCs w:val="20"/>
              </w:rPr>
              <w:t xml:space="preserve">fully </w:t>
            </w:r>
            <w:r w:rsidR="00B3290A" w:rsidRPr="000803AE">
              <w:rPr>
                <w:sz w:val="20"/>
                <w:szCs w:val="20"/>
              </w:rPr>
              <w:t>collecting</w:t>
            </w:r>
            <w:r w:rsidR="00BB319F" w:rsidRPr="000803AE">
              <w:rPr>
                <w:sz w:val="20"/>
                <w:szCs w:val="20"/>
              </w:rPr>
              <w:t xml:space="preserve"> the</w:t>
            </w:r>
            <w:r w:rsidR="00B3290A" w:rsidRPr="000803AE">
              <w:rPr>
                <w:sz w:val="20"/>
                <w:szCs w:val="20"/>
              </w:rPr>
              <w:t xml:space="preserve"> </w:t>
            </w:r>
            <w:r w:rsidR="00FB4B6C" w:rsidRPr="000803AE">
              <w:rPr>
                <w:sz w:val="20"/>
                <w:szCs w:val="20"/>
              </w:rPr>
              <w:t>subscription price</w:t>
            </w:r>
            <w:r w:rsidR="00F42C20" w:rsidRPr="000803AE">
              <w:rPr>
                <w:sz w:val="20"/>
                <w:szCs w:val="20"/>
              </w:rPr>
              <w:t>.</w:t>
            </w:r>
          </w:p>
          <w:p w:rsidR="00F42C20" w:rsidRPr="000803AE" w:rsidRDefault="00F42C20" w:rsidP="003716D3">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F42C20" w:rsidRPr="000803AE" w:rsidRDefault="00F42C20" w:rsidP="00351346">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F42C20" w:rsidRPr="000803AE" w:rsidRDefault="00F42C20" w:rsidP="00FF048F">
            <w:pPr>
              <w:numPr>
                <w:ilvl w:val="0"/>
                <w:numId w:val="6"/>
              </w:numPr>
              <w:snapToGrid w:val="0"/>
              <w:rPr>
                <w:sz w:val="20"/>
                <w:szCs w:val="20"/>
              </w:rPr>
            </w:pPr>
            <w:r w:rsidRPr="000803AE">
              <w:rPr>
                <w:sz w:val="20"/>
                <w:szCs w:val="20"/>
              </w:rPr>
              <w:t>Letter No. Chin-Kuan-Cheng-1-094004469 dated October 11, 2005</w:t>
            </w:r>
          </w:p>
          <w:p w:rsidR="00F42C20" w:rsidRPr="000803AE" w:rsidRDefault="007F2869" w:rsidP="00FF048F">
            <w:pPr>
              <w:numPr>
                <w:ilvl w:val="0"/>
                <w:numId w:val="6"/>
              </w:numPr>
              <w:snapToGrid w:val="0"/>
              <w:rPr>
                <w:sz w:val="20"/>
                <w:szCs w:val="20"/>
              </w:rPr>
            </w:pPr>
            <w:r w:rsidRPr="000803AE">
              <w:rPr>
                <w:sz w:val="20"/>
                <w:szCs w:val="20"/>
              </w:rPr>
              <w:t xml:space="preserve">Subparagraph 11,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F42C20" w:rsidRPr="000803AE" w:rsidRDefault="00F42C20" w:rsidP="003716D3">
            <w:pPr>
              <w:shd w:val="clear" w:color="auto" w:fill="FBFBFB"/>
              <w:snapToGrid w:val="0"/>
              <w:rPr>
                <w:sz w:val="20"/>
                <w:szCs w:val="20"/>
              </w:rPr>
            </w:pPr>
            <w:r w:rsidRPr="000803AE">
              <w:rPr>
                <w:sz w:val="20"/>
                <w:szCs w:val="20"/>
              </w:rPr>
              <w:t xml:space="preserve">1. The second stage reporting of the actual distribution amount of employee </w:t>
            </w:r>
            <w:r w:rsidR="005C49B7" w:rsidRPr="000803AE">
              <w:rPr>
                <w:sz w:val="20"/>
                <w:szCs w:val="20"/>
              </w:rPr>
              <w:t>compensation</w:t>
            </w:r>
            <w:r w:rsidR="00BF7FD5" w:rsidRPr="000803AE">
              <w:rPr>
                <w:rFonts w:hint="eastAsia"/>
                <w:sz w:val="20"/>
                <w:szCs w:val="20"/>
              </w:rPr>
              <w:t xml:space="preserve"> and</w:t>
            </w:r>
            <w:r w:rsidRPr="000803AE">
              <w:rPr>
                <w:sz w:val="20"/>
                <w:szCs w:val="20"/>
              </w:rPr>
              <w:t xml:space="preserve"> remuneration of directors and supervisors for the year prior to the preceding year: the actual distribution amount of employee </w:t>
            </w:r>
            <w:r w:rsidR="005C49B7" w:rsidRPr="000803AE">
              <w:rPr>
                <w:sz w:val="20"/>
                <w:szCs w:val="20"/>
              </w:rPr>
              <w:t>compensation</w:t>
            </w:r>
            <w:r w:rsidRPr="000803AE">
              <w:rPr>
                <w:sz w:val="20"/>
                <w:szCs w:val="20"/>
              </w:rPr>
              <w:t xml:space="preserve"> to the directors who are also employees for the year prior to the preceding year (for example, reporting the data for 20</w:t>
            </w:r>
            <w:r w:rsidR="005C49B7" w:rsidRPr="000803AE">
              <w:rPr>
                <w:sz w:val="20"/>
                <w:szCs w:val="20"/>
              </w:rPr>
              <w:t>14</w:t>
            </w:r>
            <w:r w:rsidRPr="000803AE">
              <w:rPr>
                <w:sz w:val="20"/>
                <w:szCs w:val="20"/>
              </w:rPr>
              <w:t xml:space="preserve"> in January 20</w:t>
            </w:r>
            <w:r w:rsidR="005C49B7" w:rsidRPr="000803AE">
              <w:rPr>
                <w:sz w:val="20"/>
                <w:szCs w:val="20"/>
              </w:rPr>
              <w:t>16</w:t>
            </w:r>
            <w:r w:rsidRPr="000803AE">
              <w:rPr>
                <w:sz w:val="20"/>
                <w:szCs w:val="20"/>
              </w:rPr>
              <w:t>) by January 10 of each year.</w:t>
            </w:r>
          </w:p>
          <w:p w:rsidR="00F42C20" w:rsidRPr="000803AE" w:rsidRDefault="00F42C20" w:rsidP="005C49B7">
            <w:pPr>
              <w:shd w:val="clear" w:color="auto" w:fill="FBFBFB"/>
              <w:snapToGrid w:val="0"/>
              <w:ind w:left="100" w:hanging="100"/>
              <w:rPr>
                <w:b/>
                <w:bCs/>
                <w:kern w:val="0"/>
                <w:sz w:val="20"/>
                <w:szCs w:val="20"/>
                <w:lang w:val="en"/>
              </w:rPr>
            </w:pPr>
            <w:r w:rsidRPr="000803AE">
              <w:rPr>
                <w:sz w:val="20"/>
                <w:szCs w:val="20"/>
              </w:rPr>
              <w:t xml:space="preserve">2. This "actual amount of distribution reporting" requirement will not be applicable if the company has reported the actual amount of remuneration of directors and supervisors prior to </w:t>
            </w:r>
            <w:r w:rsidR="005C49B7" w:rsidRPr="000803AE">
              <w:rPr>
                <w:sz w:val="20"/>
                <w:szCs w:val="20"/>
              </w:rPr>
              <w:t>March 31</w:t>
            </w:r>
            <w:r w:rsidRPr="000803AE">
              <w:rPr>
                <w:sz w:val="20"/>
                <w:szCs w:val="20"/>
              </w:rPr>
              <w:t xml:space="preserve"> of the preceding year.</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remuneration of directors and supervisors).</w:t>
            </w:r>
          </w:p>
          <w:p w:rsidR="00F42C20" w:rsidRPr="000803AE" w:rsidRDefault="00F42C20" w:rsidP="003716D3">
            <w:pPr>
              <w:pStyle w:val="a3"/>
              <w:snapToGrid w:val="0"/>
              <w:rPr>
                <w:rFonts w:ascii="Times New Roman" w:eastAsia="標楷體" w:hAnsi="Times New Roman"/>
                <w:kern w:val="0"/>
                <w:sz w:val="20"/>
                <w:lang w:val="en-US" w:eastAsia="zh-TW"/>
              </w:rPr>
            </w:pPr>
          </w:p>
        </w:tc>
        <w:tc>
          <w:tcPr>
            <w:tcW w:w="4008" w:type="dxa"/>
            <w:shd w:val="clear" w:color="auto" w:fill="FFFFFF"/>
          </w:tcPr>
          <w:p w:rsidR="00F42C20" w:rsidRPr="000803AE" w:rsidRDefault="007F2869" w:rsidP="003716D3">
            <w:pPr>
              <w:snapToGrid w:val="0"/>
              <w:rPr>
                <w:rFonts w:eastAsia="標楷體"/>
                <w:sz w:val="20"/>
                <w:szCs w:val="20"/>
              </w:rPr>
            </w:pPr>
            <w:r w:rsidRPr="000803AE">
              <w:rPr>
                <w:sz w:val="20"/>
                <w:szCs w:val="20"/>
              </w:rPr>
              <w:t xml:space="preserve">Subparagraph 25, Paragraph 1, Article 3 of </w:t>
            </w:r>
            <w:r w:rsidR="00F42C20" w:rsidRPr="000803AE">
              <w:rPr>
                <w:sz w:val="20"/>
                <w:szCs w:val="20"/>
              </w:rPr>
              <w:t>Taiwan Stock Exchange Corporation Rules 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F42C20" w:rsidRPr="000803AE" w:rsidRDefault="00F42C20" w:rsidP="003716D3">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42C20" w:rsidRPr="000803AE" w:rsidRDefault="00F42C2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ascii="Times New Roman" w:eastAsia="標楷體" w:hAnsi="Times New Roman"/>
                <w:sz w:val="20"/>
                <w:lang w:val="en-US" w:eastAsia="zh-TW"/>
              </w:rPr>
              <w:lastRenderedPageBreak/>
              <w:t>funds lending, and endorsements and guarantee).</w:t>
            </w:r>
          </w:p>
        </w:tc>
        <w:tc>
          <w:tcPr>
            <w:tcW w:w="4008" w:type="dxa"/>
            <w:shd w:val="clear" w:color="auto" w:fill="FFFFFF"/>
          </w:tcPr>
          <w:p w:rsidR="00F42C20" w:rsidRPr="000803AE" w:rsidRDefault="00F42C20" w:rsidP="00FF048F">
            <w:pPr>
              <w:numPr>
                <w:ilvl w:val="0"/>
                <w:numId w:val="7"/>
              </w:numPr>
              <w:snapToGrid w:val="0"/>
              <w:rPr>
                <w:sz w:val="20"/>
                <w:szCs w:val="20"/>
              </w:rPr>
            </w:pPr>
            <w:r w:rsidRPr="000803AE">
              <w:rPr>
                <w:sz w:val="20"/>
                <w:szCs w:val="20"/>
              </w:rPr>
              <w:lastRenderedPageBreak/>
              <w:t>Letter No. Tai-Cheng-Shang-0960009099 dated April 18, 2007</w:t>
            </w:r>
          </w:p>
          <w:p w:rsidR="00F42C20" w:rsidRPr="000803AE" w:rsidRDefault="007F2869" w:rsidP="00FF048F">
            <w:pPr>
              <w:numPr>
                <w:ilvl w:val="0"/>
                <w:numId w:val="7"/>
              </w:numPr>
              <w:snapToGrid w:val="0"/>
              <w:rPr>
                <w:sz w:val="20"/>
                <w:szCs w:val="20"/>
              </w:rPr>
            </w:pPr>
            <w:r w:rsidRPr="000803AE">
              <w:rPr>
                <w:sz w:val="20"/>
                <w:szCs w:val="20"/>
              </w:rPr>
              <w:t xml:space="preserve">Subparagraph 7, Paragraph 1, Article 3 of </w:t>
            </w:r>
            <w:r w:rsidR="00F42C20" w:rsidRPr="000803AE">
              <w:rPr>
                <w:sz w:val="20"/>
                <w:szCs w:val="20"/>
              </w:rPr>
              <w:t xml:space="preserve">Taiwan Stock Exchange Corporation Rules </w:t>
            </w:r>
            <w:r w:rsidR="00F42C20" w:rsidRPr="000803AE">
              <w:rPr>
                <w:sz w:val="20"/>
                <w:szCs w:val="20"/>
              </w:rPr>
              <w:lastRenderedPageBreak/>
              <w:t>Governing Information Reporting by Companies with Listed Securities and Offshore Fund Institutions with Listed Offshore Exchange-Traded Funds</w:t>
            </w:r>
          </w:p>
        </w:tc>
      </w:tr>
      <w:tr w:rsidR="00F42C20" w:rsidRPr="000803AE" w:rsidTr="0006674B">
        <w:tc>
          <w:tcPr>
            <w:tcW w:w="476"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40" w:type="dxa"/>
            <w:vMerge/>
            <w:shd w:val="clear" w:color="auto" w:fill="FFFFFF"/>
            <w:vAlign w:val="center"/>
          </w:tcPr>
          <w:p w:rsidR="00F42C20" w:rsidRPr="000803AE" w:rsidRDefault="00F42C20" w:rsidP="003716D3">
            <w:pPr>
              <w:kinsoku w:val="0"/>
              <w:overflowPunct w:val="0"/>
              <w:snapToGrid w:val="0"/>
              <w:jc w:val="center"/>
              <w:rPr>
                <w:rFonts w:eastAsia="標楷體"/>
                <w:sz w:val="20"/>
                <w:szCs w:val="20"/>
              </w:rPr>
            </w:pPr>
          </w:p>
        </w:tc>
        <w:tc>
          <w:tcPr>
            <w:tcW w:w="497" w:type="dxa"/>
            <w:shd w:val="clear" w:color="auto" w:fill="FFFFFF"/>
            <w:vAlign w:val="center"/>
          </w:tcPr>
          <w:p w:rsidR="00F42C20" w:rsidRPr="000803AE" w:rsidRDefault="00E471CA" w:rsidP="003716D3">
            <w:pPr>
              <w:kinsoku w:val="0"/>
              <w:overflowPunct w:val="0"/>
              <w:snapToGrid w:val="0"/>
              <w:jc w:val="center"/>
              <w:rPr>
                <w:rFonts w:eastAsia="標楷體"/>
                <w:sz w:val="20"/>
                <w:szCs w:val="20"/>
              </w:rPr>
            </w:pPr>
            <w:r w:rsidRPr="000803AE">
              <w:rPr>
                <w:rFonts w:eastAsia="標楷體"/>
                <w:sz w:val="20"/>
                <w:szCs w:val="20"/>
              </w:rPr>
              <w:t>10</w:t>
            </w:r>
          </w:p>
        </w:tc>
        <w:tc>
          <w:tcPr>
            <w:tcW w:w="4115" w:type="dxa"/>
            <w:shd w:val="clear" w:color="auto" w:fill="FFFFFF"/>
          </w:tcPr>
          <w:p w:rsidR="00F42C20" w:rsidRPr="000803AE" w:rsidRDefault="00F42C20" w:rsidP="003716D3">
            <w:pPr>
              <w:snapToGrid w:val="0"/>
              <w:rPr>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42C20" w:rsidRPr="000803AE" w:rsidRDefault="00F42C20" w:rsidP="003716D3">
            <w:pPr>
              <w:snapToGrid w:val="0"/>
              <w:rPr>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F42C20" w:rsidRPr="000803AE" w:rsidRDefault="00F42C20" w:rsidP="003716D3">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val="restart"/>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40" w:type="dxa"/>
            <w:vMerge w:val="restart"/>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Information on employee stock option certificates excised and not yet exercised for the preceding year.</w:t>
            </w:r>
          </w:p>
          <w:p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 xml:space="preserve">information on employee stock option certificates excised and not yet exercised on a yearly basis) </w:t>
            </w:r>
          </w:p>
        </w:tc>
        <w:tc>
          <w:tcPr>
            <w:tcW w:w="4008" w:type="dxa"/>
            <w:shd w:val="clear" w:color="auto" w:fill="FFFFFF"/>
          </w:tcPr>
          <w:p w:rsidR="00A26B94" w:rsidRPr="000803AE" w:rsidRDefault="007A23E0" w:rsidP="003716D3">
            <w:pPr>
              <w:snapToGrid w:val="0"/>
              <w:rPr>
                <w:rFonts w:eastAsia="標楷體"/>
                <w:sz w:val="20"/>
                <w:szCs w:val="20"/>
              </w:rPr>
            </w:pPr>
            <w:r w:rsidRPr="000803AE">
              <w:rPr>
                <w:sz w:val="20"/>
                <w:szCs w:val="20"/>
              </w:rPr>
              <w:t xml:space="preserve">Subparagraph </w:t>
            </w:r>
            <w:r w:rsidR="005E139A" w:rsidRPr="000803AE">
              <w:rPr>
                <w:sz w:val="20"/>
                <w:szCs w:val="20"/>
              </w:rPr>
              <w:t>1</w:t>
            </w:r>
            <w:r w:rsidRPr="000803AE">
              <w:rPr>
                <w:sz w:val="20"/>
                <w:szCs w:val="20"/>
              </w:rPr>
              <w:t xml:space="preserve">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Names of the</w:t>
            </w:r>
            <w:r w:rsidR="001A4E6A" w:rsidRPr="000803AE">
              <w:rPr>
                <w:rFonts w:eastAsia="標楷體"/>
                <w:sz w:val="20"/>
                <w:szCs w:val="20"/>
              </w:rPr>
              <w:t xml:space="preserve"> domestic and offshore</w:t>
            </w:r>
            <w:r w:rsidRPr="000803AE">
              <w:rPr>
                <w:rFonts w:eastAsia="標楷體"/>
                <w:sz w:val="20"/>
                <w:szCs w:val="20"/>
              </w:rPr>
              <w:t xml:space="preserve"> managerial officers and department/branch chiefs who are granted employee stock option certificates in the preceding year</w:t>
            </w:r>
            <w:r w:rsidR="005E139A" w:rsidRPr="000803AE">
              <w:rPr>
                <w:rFonts w:eastAsia="標楷體"/>
                <w:sz w:val="20"/>
                <w:szCs w:val="20"/>
              </w:rPr>
              <w:t xml:space="preserve"> and as of the end of the preceding year</w:t>
            </w:r>
            <w:r w:rsidR="001A4E6A" w:rsidRPr="000803AE">
              <w:rPr>
                <w:rFonts w:eastAsia="標楷體"/>
                <w:sz w:val="20"/>
                <w:szCs w:val="20"/>
              </w:rPr>
              <w:t>, consolidated</w:t>
            </w:r>
            <w:r w:rsidRPr="000803AE">
              <w:rPr>
                <w:rFonts w:eastAsia="標楷體"/>
                <w:sz w:val="20"/>
                <w:szCs w:val="20"/>
              </w:rPr>
              <w:t xml:space="preserve"> information on granting employee stock option certificates and the subscribing details; other than the above persons, names of the</w:t>
            </w:r>
            <w:r w:rsidR="001A4E6A" w:rsidRPr="000803AE">
              <w:rPr>
                <w:rFonts w:eastAsia="標楷體"/>
                <w:sz w:val="20"/>
                <w:szCs w:val="20"/>
              </w:rPr>
              <w:t xml:space="preserve"> domestic and offshore</w:t>
            </w:r>
            <w:r w:rsidRPr="000803AE">
              <w:rPr>
                <w:rFonts w:eastAsia="標楷體"/>
                <w:sz w:val="20"/>
                <w:szCs w:val="20"/>
              </w:rPr>
              <w:t xml:space="preserve"> employees who are granted with top 10 numbers of employee stock option certificates in the preceding year</w:t>
            </w:r>
            <w:r w:rsidR="001A4E6A" w:rsidRPr="000803AE">
              <w:rPr>
                <w:rFonts w:eastAsia="標楷體"/>
                <w:sz w:val="20"/>
                <w:szCs w:val="20"/>
              </w:rPr>
              <w:t xml:space="preserve"> and as of the end of the preceding year, consolidated information on granting employee stock option certificates and the subscribing details</w:t>
            </w:r>
            <w:r w:rsidRPr="000803AE">
              <w:rPr>
                <w:rFonts w:eastAsia="標楷體"/>
                <w:sz w:val="20"/>
                <w:szCs w:val="20"/>
              </w:rPr>
              <w:t>.</w:t>
            </w:r>
          </w:p>
          <w:p w:rsidR="00A26B94" w:rsidRPr="000803AE" w:rsidRDefault="00A26B94" w:rsidP="003716D3">
            <w:pPr>
              <w:snapToGrid w:val="0"/>
              <w:rPr>
                <w:rFonts w:eastAsia="標楷體"/>
                <w:sz w:val="20"/>
                <w:szCs w:val="20"/>
              </w:rPr>
            </w:pPr>
            <w:r w:rsidRPr="000803AE">
              <w:rPr>
                <w:rFonts w:eastAsia="標楷體"/>
                <w:sz w:val="20"/>
                <w:szCs w:val="20"/>
              </w:rPr>
              <w:t>Note: Within 15 days following the end of each year.</w:t>
            </w:r>
          </w:p>
        </w:tc>
        <w:tc>
          <w:tcPr>
            <w:tcW w:w="5512" w:type="dxa"/>
            <w:shd w:val="clear" w:color="auto" w:fill="FFFFFF"/>
          </w:tcPr>
          <w:p w:rsidR="00A26B94" w:rsidRPr="000803AE" w:rsidRDefault="00A26B94"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employee stock option certificates/</w:t>
            </w:r>
            <w:r w:rsidR="007B67E6">
              <w:rPr>
                <w:rFonts w:ascii="Times New Roman" w:eastAsia="標楷體" w:hAnsi="Times New Roman"/>
                <w:sz w:val="20"/>
                <w:lang w:val="en-US" w:eastAsia="zh-TW"/>
              </w:rPr>
              <w:t xml:space="preserve">reporting after </w:t>
            </w:r>
            <w:r w:rsidR="007B67E6" w:rsidRPr="00A16C54">
              <w:rPr>
                <w:rFonts w:ascii="Times New Roman" w:eastAsia="標楷體" w:hAnsi="Times New Roman"/>
                <w:sz w:val="20"/>
                <w:lang w:val="en-US" w:eastAsia="zh-TW"/>
              </w:rPr>
              <w:t>the issuance of employee stock</w:t>
            </w:r>
            <w:r w:rsidR="007B67E6" w:rsidRPr="000803AE">
              <w:rPr>
                <w:rFonts w:ascii="Times New Roman" w:eastAsia="標楷體" w:hAnsi="Times New Roman"/>
                <w:sz w:val="20"/>
                <w:lang w:val="en-US" w:eastAsia="zh-TW"/>
              </w:rPr>
              <w:t xml:space="preserve"> option certificates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information on granting employee stock option certificates and subscription details concerning managerial officers, department/branch chiefs and top 10 employees on a yearly basis)</w:t>
            </w:r>
          </w:p>
        </w:tc>
        <w:tc>
          <w:tcPr>
            <w:tcW w:w="4008" w:type="dxa"/>
            <w:shd w:val="clear" w:color="auto" w:fill="FFFFFF"/>
          </w:tcPr>
          <w:p w:rsidR="00A26B94" w:rsidRPr="000803AE" w:rsidRDefault="001A4E6A" w:rsidP="003716D3">
            <w:pPr>
              <w:snapToGrid w:val="0"/>
              <w:rPr>
                <w:rFonts w:eastAsia="標楷體"/>
                <w:sz w:val="20"/>
                <w:szCs w:val="20"/>
              </w:rPr>
            </w:pPr>
            <w:r w:rsidRPr="000803AE">
              <w:rPr>
                <w:sz w:val="20"/>
                <w:szCs w:val="20"/>
              </w:rPr>
              <w:t xml:space="preserve">Subparagraph 17,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A26B94" w:rsidRPr="000803AE" w:rsidTr="0006674B">
        <w:tc>
          <w:tcPr>
            <w:tcW w:w="476"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A26B94"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A26B94" w:rsidRPr="000803AE" w:rsidRDefault="00A26B94" w:rsidP="003716D3">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A26B94" w:rsidRPr="000803AE" w:rsidRDefault="00A26B94" w:rsidP="003716D3">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A26B94" w:rsidRPr="000803AE" w:rsidRDefault="00A26B94"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A26B94" w:rsidRPr="000803AE" w:rsidRDefault="00A26B94" w:rsidP="00FF048F">
            <w:pPr>
              <w:numPr>
                <w:ilvl w:val="0"/>
                <w:numId w:val="8"/>
              </w:numPr>
              <w:snapToGrid w:val="0"/>
              <w:rPr>
                <w:sz w:val="20"/>
                <w:szCs w:val="20"/>
              </w:rPr>
            </w:pPr>
            <w:r w:rsidRPr="000803AE">
              <w:rPr>
                <w:sz w:val="20"/>
                <w:szCs w:val="20"/>
              </w:rPr>
              <w:t>Article 25 of the Securities and Exchange Act</w:t>
            </w:r>
          </w:p>
          <w:p w:rsidR="00A26B94" w:rsidRPr="000803AE" w:rsidRDefault="00F848D1" w:rsidP="00FF048F">
            <w:pPr>
              <w:numPr>
                <w:ilvl w:val="0"/>
                <w:numId w:val="8"/>
              </w:numPr>
              <w:snapToGrid w:val="0"/>
              <w:rPr>
                <w:sz w:val="20"/>
                <w:szCs w:val="20"/>
              </w:rPr>
            </w:pPr>
            <w:r w:rsidRPr="000803AE">
              <w:rPr>
                <w:sz w:val="20"/>
                <w:szCs w:val="20"/>
              </w:rPr>
              <w:t xml:space="preserve">Subparagraph 13, Paragraph 1, Article 3 of </w:t>
            </w:r>
            <w:r w:rsidR="00A26B94" w:rsidRPr="000803AE">
              <w:rPr>
                <w:sz w:val="20"/>
                <w:szCs w:val="20"/>
              </w:rPr>
              <w:t xml:space="preserve">Taiwan Stock Exchange Corporation Rules Governing Information Reporting by Companies with Listed Securities and Offshore Fund Institutions with Listed </w:t>
            </w:r>
            <w:r w:rsidR="00A26B94" w:rsidRPr="000803AE">
              <w:rPr>
                <w:sz w:val="20"/>
                <w:szCs w:val="20"/>
              </w:rPr>
              <w:lastRenderedPageBreak/>
              <w:t>Offshore Exchange-Traded Funds</w:t>
            </w:r>
          </w:p>
        </w:tc>
      </w:tr>
      <w:tr w:rsidR="00A26B94" w:rsidRPr="000803AE" w:rsidTr="0006674B">
        <w:tc>
          <w:tcPr>
            <w:tcW w:w="476"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tcPr>
          <w:p w:rsidR="00A26B94" w:rsidRPr="000803AE" w:rsidRDefault="00A26B94" w:rsidP="003716D3">
            <w:pPr>
              <w:kinsoku w:val="0"/>
              <w:overflowPunct w:val="0"/>
              <w:snapToGrid w:val="0"/>
              <w:jc w:val="center"/>
              <w:rPr>
                <w:rFonts w:eastAsia="標楷體"/>
                <w:sz w:val="20"/>
                <w:szCs w:val="20"/>
              </w:rPr>
            </w:pPr>
          </w:p>
        </w:tc>
        <w:tc>
          <w:tcPr>
            <w:tcW w:w="497" w:type="dxa"/>
            <w:shd w:val="clear" w:color="auto" w:fill="FFFFFF"/>
            <w:vAlign w:val="center"/>
          </w:tcPr>
          <w:p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A26B94" w:rsidRPr="000803AE" w:rsidRDefault="00A26B94" w:rsidP="003716D3">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A26B94" w:rsidRPr="000803AE" w:rsidRDefault="00A26B94" w:rsidP="003716D3">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A26B94" w:rsidRPr="000803AE" w:rsidRDefault="00A26B94" w:rsidP="003716D3">
            <w:pPr>
              <w:snapToGrid w:val="0"/>
              <w:ind w:left="200" w:hanging="200"/>
              <w:rPr>
                <w:rFonts w:eastAsia="標楷體"/>
                <w:sz w:val="20"/>
                <w:szCs w:val="20"/>
              </w:rPr>
            </w:pPr>
            <w:r w:rsidRPr="000803AE">
              <w:rPr>
                <w:rFonts w:eastAsia="標楷體"/>
                <w:sz w:val="20"/>
                <w:szCs w:val="20"/>
              </w:rPr>
              <w:t>Note: Announcement shall be made within 15 days following the end of the quarter when the share certificates were delivered.</w:t>
            </w:r>
          </w:p>
        </w:tc>
        <w:tc>
          <w:tcPr>
            <w:tcW w:w="5512" w:type="dxa"/>
            <w:shd w:val="clear" w:color="auto" w:fill="FFFFFF"/>
          </w:tcPr>
          <w:p w:rsidR="00A26B94" w:rsidRPr="000803AE" w:rsidRDefault="00A26B94" w:rsidP="003716D3">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w:t>
            </w:r>
            <w:r w:rsidR="00EF20CD" w:rsidRPr="00EF20CD">
              <w:rPr>
                <w:rFonts w:ascii="Times New Roman" w:eastAsia="標楷體" w:hAnsi="Times New Roman"/>
                <w:sz w:val="20"/>
                <w:lang w:val="en-US" w:eastAsia="zh-TW"/>
              </w:rPr>
              <w:t>filing of all announcements</w:t>
            </w:r>
            <w:r w:rsidR="007B67E6">
              <w:rPr>
                <w:rFonts w:ascii="Times New Roman" w:eastAsia="標楷體" w:hAnsi="Times New Roman"/>
                <w:sz w:val="20"/>
                <w:lang w:val="en-US" w:eastAsia="zh-TW"/>
              </w:rPr>
              <w:t>/</w:t>
            </w:r>
            <w:r w:rsidRPr="000803AE">
              <w:rPr>
                <w:rFonts w:ascii="Times New Roman" w:eastAsia="標楷體" w:hAnsi="Times New Roman"/>
                <w:sz w:val="20"/>
                <w:lang w:val="en-US" w:eastAsia="zh-TW"/>
              </w:rPr>
              <w:t>matters required to be announced under Article 59 of the Regulations Governing Offering and Issuance of Securities by Securities Issuers).</w:t>
            </w:r>
          </w:p>
        </w:tc>
        <w:tc>
          <w:tcPr>
            <w:tcW w:w="4008" w:type="dxa"/>
            <w:shd w:val="clear" w:color="auto" w:fill="FFFFFF"/>
          </w:tcPr>
          <w:p w:rsidR="00A26B94" w:rsidRPr="000803AE" w:rsidRDefault="00A26B94" w:rsidP="003716D3">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A26B94" w:rsidRPr="000803AE" w:rsidTr="0006674B">
        <w:tc>
          <w:tcPr>
            <w:tcW w:w="476"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40" w:type="dxa"/>
            <w:vMerge/>
            <w:shd w:val="clear" w:color="auto" w:fill="FFFFFF"/>
            <w:vAlign w:val="center"/>
          </w:tcPr>
          <w:p w:rsidR="00A26B94" w:rsidRPr="000803AE" w:rsidRDefault="00A26B94"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A26B94" w:rsidRPr="000803AE" w:rsidRDefault="001A4E6A"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CD7D2A"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w:t>
            </w:r>
            <w:r w:rsidR="00B26960" w:rsidRPr="000803AE">
              <w:rPr>
                <w:rFonts w:ascii="Times New Roman" w:eastAsia="標楷體" w:hAnsi="Times New Roman" w:hint="eastAsia"/>
                <w:sz w:val="20"/>
                <w:lang w:val="en-US" w:eastAsia="zh-TW"/>
              </w:rPr>
              <w:t>(or</w:t>
            </w:r>
            <w:r w:rsidR="00D47A1F" w:rsidRPr="000803AE">
              <w:rPr>
                <w:rFonts w:ascii="Times New Roman" w:eastAsia="標楷體" w:hAnsi="Times New Roman" w:hint="eastAsia"/>
                <w:sz w:val="20"/>
                <w:lang w:val="en-US" w:eastAsia="zh-TW"/>
              </w:rPr>
              <w:t xml:space="preserve"> </w:t>
            </w:r>
            <w:r w:rsidR="00CE64DE" w:rsidRPr="000803AE">
              <w:rPr>
                <w:rFonts w:ascii="Times New Roman" w:eastAsia="標楷體" w:hAnsi="Times New Roman" w:hint="eastAsia"/>
                <w:sz w:val="20"/>
                <w:lang w:val="en-US" w:eastAsia="zh-TW"/>
              </w:rPr>
              <w:t>attendance</w:t>
            </w:r>
            <w:r w:rsidR="00572851" w:rsidRPr="000803AE">
              <w:rPr>
                <w:rFonts w:ascii="Times New Roman" w:eastAsia="標楷體" w:hAnsi="Times New Roman" w:hint="eastAsia"/>
                <w:sz w:val="20"/>
                <w:lang w:val="en-US" w:eastAsia="zh-TW"/>
              </w:rPr>
              <w:t xml:space="preserve"> </w:t>
            </w:r>
            <w:r w:rsidR="00D47A1F" w:rsidRPr="000803AE">
              <w:rPr>
                <w:rFonts w:ascii="Times New Roman" w:eastAsia="標楷體" w:hAnsi="Times New Roman" w:hint="eastAsia"/>
                <w:sz w:val="20"/>
                <w:lang w:val="en-US" w:eastAsia="zh-TW"/>
              </w:rPr>
              <w:t>as non-voting delegates</w:t>
            </w:r>
            <w:r w:rsidR="00B26960" w:rsidRPr="000803AE">
              <w:rPr>
                <w:rFonts w:ascii="Times New Roman" w:eastAsia="標楷體" w:hAnsi="Times New Roman" w:hint="eastAsia"/>
                <w:sz w:val="20"/>
                <w:lang w:val="en-US" w:eastAsia="zh-TW"/>
              </w:rPr>
              <w:t>)</w:t>
            </w:r>
            <w:r w:rsidR="00D47A1F"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each director and supervisor.</w:t>
            </w:r>
          </w:p>
          <w:p w:rsidR="0007461E" w:rsidRPr="0007461E" w:rsidRDefault="00CD7D2A" w:rsidP="002724A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t>
            </w:r>
            <w:r w:rsidR="00DB37BA">
              <w:rPr>
                <w:rFonts w:ascii="Times New Roman" w:eastAsia="標楷體" w:hAnsi="Times New Roman"/>
                <w:sz w:val="20"/>
                <w:lang w:val="en-US" w:eastAsia="zh-TW"/>
              </w:rPr>
              <w:t>(1</w:t>
            </w:r>
            <w:proofErr w:type="gramStart"/>
            <w:r w:rsidR="00DB37BA">
              <w:rPr>
                <w:rFonts w:ascii="Times New Roman" w:eastAsia="標楷體" w:hAnsi="Times New Roman"/>
                <w:sz w:val="20"/>
                <w:lang w:val="en-US" w:eastAsia="zh-TW"/>
              </w:rPr>
              <w:t>)</w:t>
            </w:r>
            <w:r w:rsidRPr="000803AE">
              <w:rPr>
                <w:rFonts w:ascii="Times New Roman" w:eastAsia="標楷體" w:hAnsi="Times New Roman"/>
                <w:sz w:val="20"/>
                <w:lang w:val="en-US" w:eastAsia="zh-TW"/>
              </w:rPr>
              <w:t>The</w:t>
            </w:r>
            <w:proofErr w:type="gramEnd"/>
            <w:r w:rsidRPr="000803AE">
              <w:rPr>
                <w:rFonts w:ascii="Times New Roman" w:eastAsia="標楷體" w:hAnsi="Times New Roman"/>
                <w:sz w:val="20"/>
                <w:lang w:val="en-US" w:eastAsia="zh-TW"/>
              </w:rPr>
              <w:t xml:space="preserv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r w:rsidR="00376715">
              <w:rPr>
                <w:rFonts w:ascii="Times New Roman" w:eastAsia="標楷體" w:hAnsi="Times New Roman"/>
                <w:sz w:val="20"/>
                <w:lang w:val="en-US" w:eastAsia="zh-TW"/>
              </w:rPr>
              <w:t xml:space="preserve"> (2)</w:t>
            </w:r>
            <w:r w:rsidR="001208EA">
              <w:rPr>
                <w:rFonts w:ascii="Times New Roman" w:eastAsia="標楷體" w:hAnsi="Times New Roman" w:hint="eastAsia"/>
                <w:sz w:val="20"/>
                <w:lang w:val="en-US" w:eastAsia="zh-TW"/>
              </w:rPr>
              <w:t>A</w:t>
            </w:r>
            <w:r w:rsidR="009A7C20" w:rsidRPr="009A7C20">
              <w:rPr>
                <w:rFonts w:ascii="Times New Roman" w:eastAsia="標楷體" w:hAnsi="Times New Roman"/>
                <w:sz w:val="20"/>
                <w:lang w:val="en-US" w:eastAsia="zh-TW"/>
              </w:rPr>
              <w:t>nnual information</w:t>
            </w:r>
            <w:r w:rsidR="009A7C20">
              <w:rPr>
                <w:rFonts w:ascii="Times New Roman" w:eastAsia="標楷體" w:hAnsi="Times New Roman"/>
                <w:sz w:val="20"/>
                <w:lang w:val="en-US" w:eastAsia="zh-TW"/>
              </w:rPr>
              <w:t xml:space="preserve"> of</w:t>
            </w:r>
            <w:r w:rsidR="009A7C20" w:rsidRPr="009A7C20">
              <w:rPr>
                <w:rFonts w:ascii="Times New Roman" w:eastAsia="標楷體" w:hAnsi="Times New Roman"/>
                <w:sz w:val="20"/>
                <w:lang w:val="en-US" w:eastAsia="zh-TW"/>
              </w:rPr>
              <w:t xml:space="preserve"> </w:t>
            </w:r>
            <w:r w:rsidR="009A7C20">
              <w:rPr>
                <w:rFonts w:ascii="Times New Roman" w:eastAsia="標楷體" w:hAnsi="Times New Roman"/>
                <w:sz w:val="20"/>
                <w:lang w:val="en-US" w:eastAsia="zh-TW"/>
              </w:rPr>
              <w:t>at</w:t>
            </w:r>
            <w:r w:rsidR="00DB37BA" w:rsidRPr="00DB37BA">
              <w:rPr>
                <w:rFonts w:ascii="Times New Roman" w:eastAsia="標楷體" w:hAnsi="Times New Roman"/>
                <w:sz w:val="20"/>
                <w:lang w:val="en-US" w:eastAsia="zh-TW"/>
              </w:rPr>
              <w:t xml:space="preserve">tendance (or attendance as non-voting delegates) </w:t>
            </w:r>
            <w:r w:rsidR="009A7C20">
              <w:rPr>
                <w:rFonts w:ascii="Times New Roman" w:eastAsia="標楷體" w:hAnsi="Times New Roman"/>
                <w:sz w:val="20"/>
                <w:lang w:val="en-US" w:eastAsia="zh-TW"/>
              </w:rPr>
              <w:t>of directors and</w:t>
            </w:r>
            <w:r w:rsidR="009A7C20" w:rsidRPr="00DB37BA">
              <w:rPr>
                <w:rFonts w:ascii="Times New Roman" w:eastAsia="標楷體" w:hAnsi="Times New Roman"/>
                <w:sz w:val="20"/>
                <w:lang w:val="en-US" w:eastAsia="zh-TW"/>
              </w:rPr>
              <w:t xml:space="preserve"> supervisors </w:t>
            </w:r>
            <w:r w:rsidR="00DB37BA" w:rsidRPr="00DB37BA">
              <w:rPr>
                <w:rFonts w:ascii="Times New Roman" w:eastAsia="標楷體" w:hAnsi="Times New Roman"/>
                <w:sz w:val="20"/>
                <w:lang w:val="en-US" w:eastAsia="zh-TW"/>
              </w:rPr>
              <w:t>at board meetings</w:t>
            </w:r>
            <w:r w:rsidR="009A7C20">
              <w:rPr>
                <w:rFonts w:ascii="Times New Roman" w:eastAsia="標楷體" w:hAnsi="Times New Roman"/>
                <w:sz w:val="20"/>
                <w:lang w:val="en-US" w:eastAsia="zh-TW"/>
              </w:rPr>
              <w:t xml:space="preserve"> </w:t>
            </w:r>
            <w:r w:rsidR="00C64266">
              <w:rPr>
                <w:rFonts w:ascii="Times New Roman" w:eastAsia="標楷體" w:hAnsi="Times New Roman"/>
                <w:sz w:val="20"/>
                <w:lang w:val="en-US" w:eastAsia="zh-TW"/>
              </w:rPr>
              <w:t xml:space="preserve">is </w:t>
            </w:r>
            <w:r w:rsidR="009A7C20">
              <w:rPr>
                <w:rFonts w:ascii="Times New Roman" w:eastAsia="標楷體" w:hAnsi="Times New Roman"/>
                <w:sz w:val="20"/>
                <w:lang w:val="en-US" w:eastAsia="zh-TW"/>
              </w:rPr>
              <w:t xml:space="preserve">open for </w:t>
            </w:r>
            <w:r w:rsidR="007711FC">
              <w:rPr>
                <w:rFonts w:ascii="Times New Roman" w:eastAsia="標楷體" w:hAnsi="Times New Roman"/>
                <w:sz w:val="20"/>
                <w:lang w:val="en-US" w:eastAsia="zh-TW"/>
              </w:rPr>
              <w:t>uploading</w:t>
            </w:r>
            <w:r w:rsidR="007711FC">
              <w:rPr>
                <w:rFonts w:ascii="Times New Roman" w:eastAsia="標楷體" w:hAnsi="Times New Roman" w:hint="eastAsia"/>
                <w:sz w:val="20"/>
                <w:lang w:val="en-US" w:eastAsia="zh-TW"/>
              </w:rPr>
              <w:t xml:space="preserve"> </w:t>
            </w:r>
            <w:r w:rsidR="007711FC">
              <w:rPr>
                <w:rFonts w:ascii="Times New Roman" w:eastAsia="標楷體" w:hAnsi="Times New Roman"/>
                <w:sz w:val="20"/>
                <w:lang w:val="en-US" w:eastAsia="zh-TW"/>
              </w:rPr>
              <w:t>on January 1</w:t>
            </w:r>
            <w:r w:rsidR="007711FC" w:rsidRPr="007711FC">
              <w:rPr>
                <w:rFonts w:ascii="Times New Roman" w:eastAsia="標楷體" w:hAnsi="Times New Roman"/>
                <w:sz w:val="20"/>
                <w:lang w:val="en-US" w:eastAsia="zh-TW"/>
              </w:rPr>
              <w:t xml:space="preserve"> of each year</w:t>
            </w:r>
            <w:r w:rsidR="00C64266">
              <w:rPr>
                <w:rFonts w:ascii="Times New Roman" w:eastAsia="標楷體" w:hAnsi="Times New Roman"/>
                <w:sz w:val="20"/>
                <w:lang w:val="en-US" w:eastAsia="zh-TW"/>
              </w:rPr>
              <w:t xml:space="preserve">, and </w:t>
            </w:r>
            <w:r w:rsidR="00CE042F" w:rsidRPr="009A7C20">
              <w:rPr>
                <w:rFonts w:ascii="Times New Roman" w:eastAsia="標楷體" w:hAnsi="Times New Roman"/>
                <w:sz w:val="20"/>
                <w:lang w:val="en-US" w:eastAsia="zh-TW"/>
              </w:rPr>
              <w:t xml:space="preserve">annual </w:t>
            </w:r>
            <w:r w:rsidR="0007461E" w:rsidRPr="009A7C20">
              <w:rPr>
                <w:rFonts w:ascii="Times New Roman" w:eastAsia="標楷體" w:hAnsi="Times New Roman"/>
                <w:sz w:val="20"/>
                <w:lang w:val="en-US" w:eastAsia="zh-TW"/>
              </w:rPr>
              <w:t>information</w:t>
            </w:r>
            <w:r w:rsidR="0007461E">
              <w:rPr>
                <w:rFonts w:ascii="Times New Roman" w:eastAsia="標楷體" w:hAnsi="Times New Roman"/>
                <w:sz w:val="20"/>
                <w:lang w:val="en-US" w:eastAsia="zh-TW"/>
              </w:rPr>
              <w:t xml:space="preserve"> of</w:t>
            </w:r>
            <w:r w:rsidR="0007461E" w:rsidRPr="009A7C20">
              <w:rPr>
                <w:rFonts w:ascii="Times New Roman" w:eastAsia="標楷體" w:hAnsi="Times New Roman"/>
                <w:sz w:val="20"/>
                <w:lang w:val="en-US" w:eastAsia="zh-TW"/>
              </w:rPr>
              <w:t xml:space="preserve"> </w:t>
            </w:r>
            <w:r w:rsidR="002724AA">
              <w:rPr>
                <w:rFonts w:ascii="Times New Roman" w:eastAsia="標楷體" w:hAnsi="Times New Roman"/>
                <w:sz w:val="20"/>
                <w:lang w:val="en-US" w:eastAsia="zh-TW"/>
              </w:rPr>
              <w:t xml:space="preserve">meeting </w:t>
            </w:r>
            <w:r w:rsidR="0007461E" w:rsidRPr="000803AE">
              <w:rPr>
                <w:rFonts w:ascii="Times New Roman" w:eastAsia="標楷體" w:hAnsi="Times New Roman"/>
                <w:sz w:val="20"/>
                <w:lang w:val="en-US" w:eastAsia="zh-TW"/>
              </w:rPr>
              <w:t>in the preceding yea</w:t>
            </w:r>
            <w:r w:rsidR="0007461E">
              <w:rPr>
                <w:rFonts w:ascii="Times New Roman" w:eastAsia="標楷體" w:hAnsi="Times New Roman"/>
                <w:sz w:val="20"/>
                <w:lang w:val="en-US" w:eastAsia="zh-TW"/>
              </w:rPr>
              <w:t>r</w:t>
            </w:r>
            <w:r w:rsidR="004D065B">
              <w:rPr>
                <w:rFonts w:ascii="Times New Roman" w:eastAsia="標楷體" w:hAnsi="Times New Roman"/>
                <w:sz w:val="20"/>
                <w:lang w:val="en-US" w:eastAsia="zh-TW"/>
              </w:rPr>
              <w:t xml:space="preserve"> shall be </w:t>
            </w:r>
            <w:r w:rsidR="0007461E">
              <w:rPr>
                <w:rFonts w:ascii="Times New Roman" w:eastAsia="標楷體" w:hAnsi="Times New Roman"/>
                <w:sz w:val="20"/>
                <w:lang w:val="en-US" w:eastAsia="zh-TW"/>
              </w:rPr>
              <w:t>uploaded by January 15 (</w:t>
            </w:r>
            <w:r w:rsidR="001208EA">
              <w:rPr>
                <w:rFonts w:ascii="Times New Roman" w:eastAsia="標楷體" w:hAnsi="Times New Roman"/>
                <w:sz w:val="20"/>
                <w:lang w:val="en-US" w:eastAsia="zh-TW"/>
              </w:rPr>
              <w:t xml:space="preserve">the </w:t>
            </w:r>
            <w:r w:rsidR="00CE042F">
              <w:rPr>
                <w:rFonts w:ascii="Times New Roman" w:eastAsia="標楷體" w:hAnsi="Times New Roman"/>
                <w:sz w:val="20"/>
                <w:lang w:val="en-US" w:eastAsia="zh-TW"/>
              </w:rPr>
              <w:t>a</w:t>
            </w:r>
            <w:r w:rsidR="00CE042F" w:rsidRPr="00CE042F">
              <w:rPr>
                <w:rFonts w:ascii="Times New Roman" w:eastAsia="標楷體" w:hAnsi="Times New Roman"/>
                <w:sz w:val="20"/>
                <w:lang w:val="en-US" w:eastAsia="zh-TW"/>
              </w:rPr>
              <w:t>nn</w:t>
            </w:r>
            <w:r w:rsidR="00CE042F">
              <w:rPr>
                <w:rFonts w:ascii="Times New Roman" w:eastAsia="標楷體" w:hAnsi="Times New Roman"/>
                <w:sz w:val="20"/>
                <w:lang w:val="en-US" w:eastAsia="zh-TW"/>
              </w:rPr>
              <w:t xml:space="preserve">ual information must include information of </w:t>
            </w:r>
            <w:r w:rsidR="00CE042F" w:rsidRPr="00CE042F">
              <w:rPr>
                <w:rFonts w:ascii="Times New Roman" w:eastAsia="標楷體" w:hAnsi="Times New Roman"/>
                <w:sz w:val="20"/>
                <w:lang w:val="en-US" w:eastAsia="zh-TW"/>
              </w:rPr>
              <w:t>convention of board meetings and attendance</w:t>
            </w:r>
            <w:r w:rsidR="002724AA">
              <w:rPr>
                <w:rFonts w:ascii="Times New Roman" w:eastAsia="標楷體" w:hAnsi="Times New Roman"/>
                <w:sz w:val="20"/>
                <w:lang w:val="en-US" w:eastAsia="zh-TW"/>
              </w:rPr>
              <w:t xml:space="preserve"> </w:t>
            </w:r>
            <w:r w:rsidR="002724AA" w:rsidRPr="00DB37BA">
              <w:rPr>
                <w:rFonts w:ascii="Times New Roman" w:eastAsia="標楷體" w:hAnsi="Times New Roman"/>
                <w:sz w:val="20"/>
                <w:lang w:val="en-US" w:eastAsia="zh-TW"/>
              </w:rPr>
              <w:t>(or attendance as non-voting delegates)</w:t>
            </w:r>
            <w:r w:rsidR="00CE042F">
              <w:rPr>
                <w:rFonts w:ascii="Times New Roman" w:eastAsia="標楷體" w:hAnsi="Times New Roman"/>
                <w:sz w:val="20"/>
                <w:lang w:val="en-US" w:eastAsia="zh-TW"/>
              </w:rPr>
              <w:t xml:space="preserve"> of </w:t>
            </w:r>
            <w:r w:rsidR="00CE042F" w:rsidRPr="00CE042F">
              <w:rPr>
                <w:rFonts w:ascii="Times New Roman" w:eastAsia="標楷體" w:hAnsi="Times New Roman"/>
                <w:sz w:val="20"/>
                <w:lang w:val="en-US" w:eastAsia="zh-TW"/>
              </w:rPr>
              <w:t xml:space="preserve">directors </w:t>
            </w:r>
            <w:r w:rsidR="002724AA">
              <w:rPr>
                <w:rFonts w:ascii="Times New Roman" w:eastAsia="標楷體" w:hAnsi="Times New Roman"/>
                <w:sz w:val="20"/>
                <w:lang w:val="en-US" w:eastAsia="zh-TW"/>
              </w:rPr>
              <w:t xml:space="preserve">which are </w:t>
            </w:r>
            <w:r w:rsidR="00CE042F" w:rsidRPr="00CE042F">
              <w:rPr>
                <w:rFonts w:ascii="Times New Roman" w:eastAsia="標楷體" w:hAnsi="Times New Roman"/>
                <w:sz w:val="20"/>
                <w:lang w:val="en-US" w:eastAsia="zh-TW"/>
              </w:rPr>
              <w:t>before the election in that year</w:t>
            </w:r>
            <w:r w:rsidR="0007461E">
              <w:rPr>
                <w:rFonts w:ascii="Times New Roman" w:eastAsia="標楷體" w:hAnsi="Times New Roman"/>
                <w:sz w:val="20"/>
                <w:lang w:val="en-US" w:eastAsia="zh-TW"/>
              </w:rPr>
              <w:t>).</w:t>
            </w:r>
          </w:p>
        </w:tc>
        <w:tc>
          <w:tcPr>
            <w:tcW w:w="5512" w:type="dxa"/>
            <w:tcBorders>
              <w:bottom w:val="single" w:sz="4" w:space="0" w:color="auto"/>
            </w:tcBorders>
            <w:shd w:val="clear" w:color="auto" w:fill="FFFFFF"/>
          </w:tcPr>
          <w:p w:rsidR="00A26B94" w:rsidRPr="000803AE" w:rsidRDefault="00A26B94" w:rsidP="003716D3">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(sii.twse.com.tw/reporting of </w:t>
            </w:r>
            <w:r w:rsidR="004E4042" w:rsidRPr="000803AE">
              <w:rPr>
                <w:rFonts w:ascii="Times New Roman" w:eastAsia="標楷體" w:hAnsi="Times New Roman" w:hint="eastAsia"/>
                <w:sz w:val="20"/>
                <w:lang w:val="en-US" w:eastAsia="zh-TW"/>
              </w:rPr>
              <w:t xml:space="preserve">the </w:t>
            </w:r>
            <w:r w:rsidR="004E4042" w:rsidRPr="000803AE">
              <w:rPr>
                <w:rFonts w:ascii="Times New Roman" w:eastAsia="標楷體" w:hAnsi="Times New Roman"/>
                <w:sz w:val="20"/>
                <w:lang w:val="en-US" w:eastAsia="zh-TW"/>
              </w:rPr>
              <w:t>attendance</w:t>
            </w:r>
            <w:r w:rsidR="004E4042" w:rsidRPr="000803AE">
              <w:rPr>
                <w:rFonts w:ascii="Times New Roman" w:eastAsia="標楷體" w:hAnsi="Times New Roman" w:hint="eastAsia"/>
                <w:sz w:val="20"/>
                <w:lang w:val="en-US" w:eastAsia="zh-TW"/>
              </w:rPr>
              <w:t xml:space="preserv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D47A1F" w:rsidRPr="000803AE">
              <w:rPr>
                <w:rFonts w:ascii="Times New Roman" w:eastAsia="標楷體" w:hAnsi="Times New Roman" w:hint="eastAsia"/>
                <w:sz w:val="20"/>
                <w:lang w:val="en-US" w:eastAsia="zh-TW"/>
              </w:rPr>
              <w:t xml:space="preserve"> </w:t>
            </w:r>
            <w:r w:rsidR="00457E08" w:rsidRPr="000803AE">
              <w:rPr>
                <w:rFonts w:ascii="Times New Roman" w:eastAsia="標楷體" w:hAnsi="Times New Roman" w:hint="eastAsia"/>
                <w:sz w:val="20"/>
                <w:lang w:val="en-US" w:eastAsia="zh-TW"/>
              </w:rPr>
              <w:t xml:space="preserve">at board meetings </w:t>
            </w:r>
            <w:r w:rsidR="00D47A1F" w:rsidRPr="000803AE">
              <w:rPr>
                <w:rFonts w:ascii="Times New Roman" w:eastAsia="標楷體" w:hAnsi="Times New Roman" w:hint="eastAsia"/>
                <w:sz w:val="20"/>
                <w:lang w:val="en-US" w:eastAsia="zh-TW"/>
              </w:rPr>
              <w:t xml:space="preserve">and </w:t>
            </w:r>
            <w:r w:rsidR="00457E08" w:rsidRPr="000803AE">
              <w:rPr>
                <w:rFonts w:ascii="Times New Roman" w:eastAsia="標楷體" w:hAnsi="Times New Roman" w:hint="eastAsia"/>
                <w:sz w:val="20"/>
                <w:lang w:val="en-US" w:eastAsia="zh-TW"/>
              </w:rPr>
              <w:t xml:space="preserve">training courses taken by directors and </w:t>
            </w:r>
            <w:r w:rsidR="00D57C43" w:rsidRPr="000803AE">
              <w:rPr>
                <w:rFonts w:ascii="Times New Roman" w:eastAsia="標楷體" w:hAnsi="Times New Roman"/>
                <w:sz w:val="20"/>
                <w:lang w:val="en-US" w:eastAsia="zh-TW"/>
              </w:rPr>
              <w:t>supervisors and</w:t>
            </w:r>
            <w:r w:rsidR="00D47A1F" w:rsidRPr="000803AE">
              <w:rPr>
                <w:rFonts w:ascii="Times New Roman" w:eastAsia="標楷體" w:hAnsi="Times New Roman" w:hint="eastAsia"/>
                <w:sz w:val="20"/>
                <w:lang w:val="en-US" w:eastAsia="zh-TW"/>
              </w:rPr>
              <w:t xml:space="preserve"> </w:t>
            </w:r>
            <w:r w:rsidR="003A2C61" w:rsidRPr="000803AE">
              <w:rPr>
                <w:rFonts w:ascii="Times New Roman" w:eastAsia="標楷體" w:hAnsi="Times New Roman" w:hint="eastAsia"/>
                <w:sz w:val="20"/>
                <w:lang w:val="en-US" w:eastAsia="zh-TW"/>
              </w:rPr>
              <w:t xml:space="preserve">the </w:t>
            </w:r>
            <w:r w:rsidR="00D47A1F" w:rsidRPr="000803AE">
              <w:rPr>
                <w:rFonts w:ascii="Times New Roman" w:eastAsia="標楷體" w:hAnsi="Times New Roman" w:hint="eastAsia"/>
                <w:sz w:val="20"/>
                <w:lang w:val="en-US" w:eastAsia="zh-TW"/>
              </w:rPr>
              <w:t xml:space="preserve">current position, experience and </w:t>
            </w:r>
            <w:r w:rsidR="00D35390" w:rsidRPr="000803AE">
              <w:rPr>
                <w:rFonts w:ascii="Times New Roman" w:eastAsia="標楷體" w:hAnsi="Times New Roman" w:hint="eastAsia"/>
                <w:sz w:val="20"/>
                <w:lang w:val="en-US" w:eastAsia="zh-TW"/>
              </w:rPr>
              <w:t>concurrent</w:t>
            </w:r>
            <w:r w:rsidR="00D47A1F" w:rsidRPr="000803AE">
              <w:rPr>
                <w:rFonts w:ascii="Times New Roman" w:eastAsia="標楷體" w:hAnsi="Times New Roman" w:hint="eastAsia"/>
                <w:sz w:val="20"/>
                <w:lang w:val="en-US" w:eastAsia="zh-TW"/>
              </w:rPr>
              <w:t xml:space="preserve"> position</w:t>
            </w:r>
            <w:r w:rsidR="003A2C61" w:rsidRPr="000803AE">
              <w:rPr>
                <w:rFonts w:ascii="Times New Roman" w:eastAsia="標楷體" w:hAnsi="Times New Roman" w:hint="eastAsia"/>
                <w:sz w:val="20"/>
                <w:lang w:val="en-US" w:eastAsia="zh-TW"/>
              </w:rPr>
              <w:t xml:space="preserve">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reporting of training courses</w:t>
            </w:r>
            <w:r w:rsidR="00457E08" w:rsidRPr="000803AE">
              <w:rPr>
                <w:rFonts w:ascii="Times New Roman" w:eastAsia="標楷體" w:hAnsi="Times New Roman"/>
                <w:sz w:val="20"/>
                <w:lang w:val="en-US" w:eastAsia="zh-TW"/>
              </w:rPr>
              <w:t xml:space="preserve"> </w:t>
            </w:r>
            <w:r w:rsidR="00457E08" w:rsidRPr="000803AE">
              <w:rPr>
                <w:rFonts w:ascii="Times New Roman" w:eastAsia="標楷體" w:hAnsi="Times New Roman" w:hint="eastAsia"/>
                <w:sz w:val="20"/>
                <w:lang w:val="en-US" w:eastAsia="zh-TW"/>
              </w:rPr>
              <w:t xml:space="preserve">taken by directors and supervisors and the current position, experience and </w:t>
            </w:r>
            <w:r w:rsidR="00D35390" w:rsidRPr="000803AE">
              <w:rPr>
                <w:rFonts w:ascii="Times New Roman" w:eastAsia="標楷體" w:hAnsi="Times New Roman" w:hint="eastAsia"/>
                <w:sz w:val="20"/>
                <w:lang w:val="en-US" w:eastAsia="zh-TW"/>
              </w:rPr>
              <w:t>concurrent</w:t>
            </w:r>
            <w:r w:rsidR="00457E08" w:rsidRPr="000803AE">
              <w:rPr>
                <w:rFonts w:ascii="Times New Roman" w:eastAsia="標楷體" w:hAnsi="Times New Roman" w:hint="eastAsia"/>
                <w:sz w:val="20"/>
                <w:lang w:val="en-US" w:eastAsia="zh-TW"/>
              </w:rPr>
              <w:t xml:space="preserve"> position of independent directors</w:t>
            </w:r>
            <w:r w:rsidRPr="000803AE">
              <w:rPr>
                <w:rFonts w:ascii="Times New Roman" w:eastAsia="標楷體" w:hAnsi="Times New Roman"/>
                <w:sz w:val="20"/>
                <w:lang w:val="en-US" w:eastAsia="zh-TW"/>
              </w:rPr>
              <w:t>).</w:t>
            </w:r>
          </w:p>
          <w:p w:rsidR="00A26B94" w:rsidRPr="000803AE" w:rsidRDefault="00A26B94" w:rsidP="00457E08">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at board meetings and training courses taken by directors and supervisors</w:t>
            </w:r>
            <w:r w:rsidR="00BC4354" w:rsidRPr="000803AE">
              <w:rPr>
                <w:rFonts w:ascii="Times New Roman" w:eastAsia="標楷體" w:hAnsi="Times New Roman" w:hint="eastAsia"/>
                <w:sz w:val="20"/>
                <w:lang w:val="en-US" w:eastAsia="zh-TW"/>
              </w:rPr>
              <w:t xml:space="preserve"> and the current position, experience and concurrent position of independent directors</w:t>
            </w:r>
            <w:r w:rsidRPr="000803AE">
              <w:rPr>
                <w:rFonts w:ascii="Times New Roman" w:eastAsia="標楷體" w:hAnsi="Times New Roman"/>
                <w:sz w:val="20"/>
                <w:lang w:val="en-US" w:eastAsia="zh-TW"/>
              </w:rPr>
              <w:t>/</w:t>
            </w:r>
            <w:r w:rsidR="00457E08" w:rsidRPr="000803AE">
              <w:rPr>
                <w:rFonts w:ascii="Times New Roman" w:eastAsia="標楷體" w:hAnsi="Times New Roman" w:hint="eastAsia"/>
                <w:sz w:val="20"/>
                <w:lang w:val="en-US" w:eastAsia="zh-TW"/>
              </w:rPr>
              <w:t xml:space="preserve">reporting of </w:t>
            </w:r>
            <w:r w:rsidRPr="000803AE">
              <w:rPr>
                <w:rFonts w:ascii="Times New Roman" w:eastAsia="標楷體" w:hAnsi="Times New Roman"/>
                <w:sz w:val="20"/>
                <w:lang w:val="en-US" w:eastAsia="zh-TW"/>
              </w:rPr>
              <w:t xml:space="preserve">attendance </w:t>
            </w:r>
            <w:r w:rsidR="00B26960" w:rsidRPr="000803AE">
              <w:rPr>
                <w:rFonts w:ascii="Times New Roman" w:eastAsia="標楷體" w:hAnsi="Times New Roman" w:hint="eastAsia"/>
                <w:sz w:val="20"/>
                <w:lang w:val="en-US" w:eastAsia="zh-TW"/>
              </w:rPr>
              <w:t xml:space="preserve">(or </w:t>
            </w:r>
            <w:r w:rsidR="00CE64DE" w:rsidRPr="000803AE">
              <w:rPr>
                <w:rFonts w:ascii="Times New Roman" w:eastAsia="標楷體" w:hAnsi="Times New Roman" w:hint="eastAsia"/>
                <w:sz w:val="20"/>
                <w:lang w:val="en-US" w:eastAsia="zh-TW"/>
              </w:rPr>
              <w:t>attendance</w:t>
            </w:r>
            <w:r w:rsidR="00B26960" w:rsidRPr="000803AE">
              <w:rPr>
                <w:rFonts w:ascii="Times New Roman" w:eastAsia="標楷體" w:hAnsi="Times New Roman" w:hint="eastAsia"/>
                <w:sz w:val="20"/>
                <w:lang w:val="en-US" w:eastAsia="zh-TW"/>
              </w:rPr>
              <w:t xml:space="preserve"> as non-voting delegates)</w:t>
            </w:r>
            <w:r w:rsidR="00457E08"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at board meetings by directors and supervisors</w:t>
            </w:r>
            <w:r w:rsidR="00E82B9E" w:rsidRPr="000803AE">
              <w:rPr>
                <w:rFonts w:ascii="Times New Roman" w:eastAsia="標楷體" w:hAnsi="Times New Roman" w:hint="eastAsia"/>
                <w:sz w:val="20"/>
                <w:lang w:val="en-US" w:eastAsia="zh-TW"/>
              </w:rPr>
              <w:t>)</w:t>
            </w:r>
            <w:r w:rsidR="00457E08"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A26B94" w:rsidRPr="000803AE" w:rsidRDefault="001A4E6A" w:rsidP="003716D3">
            <w:pPr>
              <w:kinsoku w:val="0"/>
              <w:overflowPunct w:val="0"/>
              <w:snapToGrid w:val="0"/>
              <w:rPr>
                <w:rFonts w:eastAsia="標楷體"/>
                <w:sz w:val="20"/>
                <w:szCs w:val="20"/>
              </w:rPr>
            </w:pPr>
            <w:r w:rsidRPr="000803AE">
              <w:rPr>
                <w:sz w:val="20"/>
                <w:szCs w:val="20"/>
              </w:rPr>
              <w:t xml:space="preserve">Subparagraph 19, Paragraph 1, Article 3 of </w:t>
            </w:r>
            <w:r w:rsidR="00A26B94" w:rsidRPr="000803AE">
              <w:rPr>
                <w:sz w:val="20"/>
                <w:szCs w:val="20"/>
              </w:rPr>
              <w:t>Taiwan Stock Exchange Corporation Rules Governing Information Reporting by Companies with Listed Securities and Offshore Fund Institutions with Listed Offshore Exchange-Traded Funds</w:t>
            </w:r>
          </w:p>
        </w:tc>
      </w:tr>
      <w:tr w:rsidR="0063749F" w:rsidRPr="000803AE" w:rsidTr="0006674B">
        <w:trPr>
          <w:trHeight w:val="1271"/>
        </w:trPr>
        <w:tc>
          <w:tcPr>
            <w:tcW w:w="476" w:type="dxa"/>
            <w:vMerge/>
            <w:shd w:val="clear" w:color="auto" w:fill="FFFFFF"/>
            <w:vAlign w:val="center"/>
          </w:tcPr>
          <w:p w:rsidR="0063749F" w:rsidRPr="000803AE" w:rsidRDefault="0063749F" w:rsidP="003716D3">
            <w:pPr>
              <w:kinsoku w:val="0"/>
              <w:overflowPunct w:val="0"/>
              <w:snapToGrid w:val="0"/>
              <w:jc w:val="center"/>
              <w:rPr>
                <w:rFonts w:eastAsia="標楷體"/>
                <w:sz w:val="20"/>
                <w:szCs w:val="20"/>
              </w:rPr>
            </w:pPr>
          </w:p>
        </w:tc>
        <w:tc>
          <w:tcPr>
            <w:tcW w:w="440" w:type="dxa"/>
            <w:vMerge/>
            <w:shd w:val="clear" w:color="auto" w:fill="FFFFFF"/>
            <w:vAlign w:val="center"/>
          </w:tcPr>
          <w:p w:rsidR="0063749F" w:rsidRPr="000803AE" w:rsidRDefault="0063749F" w:rsidP="003716D3">
            <w:pPr>
              <w:kinsoku w:val="0"/>
              <w:overflowPunct w:val="0"/>
              <w:snapToGrid w:val="0"/>
              <w:jc w:val="center"/>
              <w:rPr>
                <w:rFonts w:eastAsia="標楷體"/>
                <w:sz w:val="20"/>
                <w:szCs w:val="20"/>
              </w:rPr>
            </w:pPr>
          </w:p>
        </w:tc>
        <w:tc>
          <w:tcPr>
            <w:tcW w:w="497" w:type="dxa"/>
            <w:shd w:val="clear" w:color="auto" w:fill="FFFFFF"/>
            <w:vAlign w:val="center"/>
          </w:tcPr>
          <w:p w:rsidR="0063749F" w:rsidRPr="000803AE" w:rsidRDefault="001A4E6A"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3749F" w:rsidRPr="000803AE" w:rsidRDefault="0063749F" w:rsidP="009A20F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9A20F2" w:rsidRPr="000803AE" w:rsidRDefault="009A20F2" w:rsidP="009A20F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3749F" w:rsidRPr="000803AE" w:rsidRDefault="0063749F"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3749F" w:rsidRPr="000803AE" w:rsidRDefault="001A4E6A" w:rsidP="003716D3">
            <w:pPr>
              <w:kinsoku w:val="0"/>
              <w:overflowPunct w:val="0"/>
              <w:snapToGrid w:val="0"/>
              <w:ind w:left="-28"/>
              <w:rPr>
                <w:rFonts w:eastAsia="標楷體"/>
                <w:sz w:val="20"/>
                <w:szCs w:val="20"/>
              </w:rPr>
            </w:pPr>
            <w:r w:rsidRPr="000803AE">
              <w:rPr>
                <w:sz w:val="20"/>
                <w:szCs w:val="20"/>
              </w:rPr>
              <w:t xml:space="preserve">Subparagraph 26, Paragraph 1, Article 3 of </w:t>
            </w:r>
            <w:r w:rsidR="0063749F" w:rsidRPr="000803AE">
              <w:rPr>
                <w:sz w:val="20"/>
                <w:szCs w:val="20"/>
              </w:rPr>
              <w:t>Taiwan Stock Exchange Corporation Rules Governing Information Reporting by Companies with Listed Securities and Offshore Fund Institutions with Listed Offshore Exchange-Traded Funds</w:t>
            </w:r>
          </w:p>
        </w:tc>
      </w:tr>
      <w:tr w:rsidR="00605C08" w:rsidRPr="000803AE" w:rsidTr="0006674B">
        <w:tc>
          <w:tcPr>
            <w:tcW w:w="476" w:type="dxa"/>
            <w:vMerge w:val="restart"/>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605C08" w:rsidRPr="000803AE" w:rsidRDefault="00605C08" w:rsidP="003716D3">
            <w:pPr>
              <w:keepNext/>
              <w:adjustRightInd w:val="0"/>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05C08" w:rsidRPr="000803AE" w:rsidRDefault="00605C08" w:rsidP="003716D3">
            <w:pPr>
              <w:keepNext/>
              <w:kinsoku w:val="0"/>
              <w:overflowPunct w:val="0"/>
              <w:adjustRightInd w:val="0"/>
              <w:snapToGrid w:val="0"/>
              <w:rPr>
                <w:rFonts w:eastAsia="標楷體"/>
                <w:sz w:val="20"/>
                <w:szCs w:val="20"/>
              </w:rPr>
            </w:pPr>
            <w:r w:rsidRPr="000803AE">
              <w:rPr>
                <w:sz w:val="20"/>
                <w:szCs w:val="20"/>
              </w:rPr>
              <w:t>Note: T</w:t>
            </w:r>
            <w:r w:rsidRPr="000803AE">
              <w:rPr>
                <w:rFonts w:eastAsia="標楷體"/>
                <w:sz w:val="20"/>
                <w:szCs w:val="20"/>
              </w:rPr>
              <w: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605C08" w:rsidRPr="000803AE" w:rsidRDefault="00605C08" w:rsidP="00FF048F">
            <w:pPr>
              <w:keepNext/>
              <w:numPr>
                <w:ilvl w:val="0"/>
                <w:numId w:val="9"/>
              </w:numPr>
              <w:adjustRightInd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605C08" w:rsidRPr="000803AE" w:rsidRDefault="00605C08" w:rsidP="00FF048F">
            <w:pPr>
              <w:keepNext/>
              <w:numPr>
                <w:ilvl w:val="0"/>
                <w:numId w:val="9"/>
              </w:numPr>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05C08" w:rsidRPr="005A2011" w:rsidTr="0006674B">
        <w:tc>
          <w:tcPr>
            <w:tcW w:w="476"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605C08" w:rsidRPr="000803AE" w:rsidRDefault="00605C08"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05C08" w:rsidRPr="000803AE" w:rsidRDefault="00605C08" w:rsidP="003716D3">
            <w:pPr>
              <w:keepNext/>
              <w:adjustRightInd w:val="0"/>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605C08" w:rsidRPr="000803AE" w:rsidRDefault="00605C08" w:rsidP="003716D3">
            <w:pPr>
              <w:keepNext/>
              <w:kinsoku w:val="0"/>
              <w:overflowPunct w:val="0"/>
              <w:adjustRightInd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605C08" w:rsidRPr="000803AE" w:rsidRDefault="00605C08" w:rsidP="00FF048F">
            <w:pPr>
              <w:keepNext/>
              <w:numPr>
                <w:ilvl w:val="0"/>
                <w:numId w:val="284"/>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05C08" w:rsidRPr="000803AE" w:rsidRDefault="00605C08" w:rsidP="00FF048F">
            <w:pPr>
              <w:keepNext/>
              <w:numPr>
                <w:ilvl w:val="0"/>
                <w:numId w:val="284"/>
              </w:numPr>
              <w:adjustRightInd w:val="0"/>
              <w:snapToGrid w:val="0"/>
              <w:rPr>
                <w:rFonts w:eastAsia="標楷體"/>
                <w:sz w:val="20"/>
                <w:szCs w:val="20"/>
              </w:rPr>
            </w:pPr>
            <w:r w:rsidRPr="000803AE">
              <w:rPr>
                <w:rFonts w:eastAsia="標楷體"/>
                <w:sz w:val="20"/>
                <w:szCs w:val="20"/>
              </w:rPr>
              <w:t>Letter No. Chin-Kuan-Cheng-Shen-1010040677 dated October 11, 2012</w:t>
            </w:r>
          </w:p>
        </w:tc>
      </w:tr>
      <w:tr w:rsidR="00605C08" w:rsidRPr="005A2011" w:rsidTr="0006674B">
        <w:tc>
          <w:tcPr>
            <w:tcW w:w="476"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605C08" w:rsidRPr="00C64F8D" w:rsidRDefault="00605C08" w:rsidP="00C64F8D">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05C08" w:rsidRPr="000803AE" w:rsidRDefault="00605C08" w:rsidP="00CE631E">
            <w:pPr>
              <w:keepNext/>
              <w:kinsoku w:val="0"/>
              <w:overflowPunct w:val="0"/>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605C08" w:rsidRPr="00963BDE" w:rsidRDefault="00605C08" w:rsidP="00963BD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05C08" w:rsidRPr="005A2011" w:rsidTr="0006674B">
        <w:tc>
          <w:tcPr>
            <w:tcW w:w="476" w:type="dxa"/>
            <w:vMerge/>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05C08" w:rsidRPr="000803AE" w:rsidRDefault="00605C08" w:rsidP="003716D3">
            <w:pPr>
              <w:keepNext/>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05C08" w:rsidRDefault="00605C08" w:rsidP="003716D3">
            <w:pPr>
              <w:keepNext/>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605C08" w:rsidRDefault="00247475" w:rsidP="007917E3">
            <w:pPr>
              <w:keepNext/>
              <w:adjustRightInd w:val="0"/>
              <w:snapToGrid w:val="0"/>
              <w:rPr>
                <w:rFonts w:eastAsia="標楷體"/>
                <w:sz w:val="20"/>
                <w:szCs w:val="20"/>
              </w:rPr>
            </w:pPr>
            <w:r>
              <w:rPr>
                <w:rFonts w:eastAsia="標楷體"/>
                <w:sz w:val="20"/>
                <w:szCs w:val="20"/>
              </w:rPr>
              <w:t>Those who have subsidiaries</w:t>
            </w:r>
            <w:r w:rsidR="00C072C9">
              <w:rPr>
                <w:rFonts w:eastAsia="標楷體"/>
                <w:sz w:val="20"/>
                <w:szCs w:val="20"/>
              </w:rPr>
              <w:t xml:space="preserve"> listed </w:t>
            </w:r>
            <w:r w:rsidR="00C80C5C">
              <w:rPr>
                <w:rFonts w:eastAsia="標楷體"/>
                <w:sz w:val="20"/>
                <w:szCs w:val="20"/>
              </w:rPr>
              <w:t>on</w:t>
            </w:r>
            <w:r w:rsidR="00C072C9">
              <w:rPr>
                <w:rFonts w:eastAsia="標楷體"/>
                <w:sz w:val="20"/>
                <w:szCs w:val="20"/>
              </w:rPr>
              <w:t xml:space="preserve"> foreign stock market</w:t>
            </w:r>
            <w:r>
              <w:rPr>
                <w:rFonts w:eastAsia="標楷體"/>
                <w:sz w:val="20"/>
                <w:szCs w:val="20"/>
              </w:rPr>
              <w:t>s</w:t>
            </w:r>
            <w:r w:rsidR="00F31458">
              <w:rPr>
                <w:rFonts w:eastAsia="標楷體"/>
                <w:sz w:val="20"/>
                <w:szCs w:val="20"/>
              </w:rPr>
              <w:t xml:space="preserve"> </w:t>
            </w:r>
            <w:r w:rsidR="00E57F47">
              <w:rPr>
                <w:rFonts w:eastAsia="標楷體"/>
                <w:sz w:val="20"/>
                <w:szCs w:val="20"/>
              </w:rPr>
              <w:t>shall publicly disclose and file</w:t>
            </w:r>
            <w:r w:rsidR="007917E3">
              <w:rPr>
                <w:rFonts w:eastAsia="標楷體"/>
                <w:sz w:val="20"/>
                <w:szCs w:val="20"/>
              </w:rPr>
              <w:t xml:space="preserve"> in Chinese or </w:t>
            </w:r>
            <w:r w:rsidR="007917E3" w:rsidRPr="000803AE">
              <w:rPr>
                <w:sz w:val="20"/>
                <w:szCs w:val="20"/>
              </w:rPr>
              <w:t>Chinese translation</w:t>
            </w:r>
            <w:r w:rsidR="007917E3">
              <w:rPr>
                <w:sz w:val="20"/>
                <w:szCs w:val="20"/>
              </w:rPr>
              <w:t xml:space="preserve"> of</w:t>
            </w:r>
            <w:r w:rsidR="007917E3">
              <w:rPr>
                <w:rFonts w:eastAsia="標楷體"/>
                <w:sz w:val="20"/>
                <w:szCs w:val="20"/>
              </w:rPr>
              <w:t xml:space="preserve"> </w:t>
            </w:r>
            <w:r w:rsidR="00E57F47" w:rsidRPr="00C64F8D">
              <w:rPr>
                <w:rFonts w:eastAsia="標楷體"/>
                <w:sz w:val="20"/>
                <w:szCs w:val="20"/>
              </w:rPr>
              <w:t>information</w:t>
            </w:r>
            <w:r w:rsidR="00C072C9">
              <w:rPr>
                <w:rFonts w:eastAsia="標楷體"/>
                <w:sz w:val="20"/>
                <w:szCs w:val="20"/>
              </w:rPr>
              <w:t xml:space="preserve"> publicly disclosed</w:t>
            </w:r>
            <w:r w:rsidR="00E57F47">
              <w:rPr>
                <w:rFonts w:eastAsia="標楷體" w:hint="eastAsia"/>
                <w:sz w:val="20"/>
                <w:szCs w:val="20"/>
              </w:rPr>
              <w:t xml:space="preserve"> </w:t>
            </w:r>
            <w:r w:rsidR="007917E3">
              <w:rPr>
                <w:rFonts w:eastAsia="標楷體"/>
                <w:sz w:val="20"/>
                <w:szCs w:val="20"/>
              </w:rPr>
              <w:t>b</w:t>
            </w:r>
            <w:r>
              <w:rPr>
                <w:rFonts w:eastAsia="標楷體"/>
                <w:sz w:val="20"/>
                <w:szCs w:val="20"/>
              </w:rPr>
              <w:t>y</w:t>
            </w:r>
            <w:r w:rsidR="007917E3">
              <w:rPr>
                <w:rFonts w:eastAsia="標楷體"/>
                <w:sz w:val="20"/>
                <w:szCs w:val="20"/>
              </w:rPr>
              <w:t xml:space="preserve"> </w:t>
            </w:r>
            <w:r>
              <w:rPr>
                <w:rFonts w:eastAsia="標楷體"/>
                <w:sz w:val="20"/>
                <w:szCs w:val="20"/>
              </w:rPr>
              <w:t>subsidiaries</w:t>
            </w:r>
            <w:r w:rsidR="007917E3">
              <w:rPr>
                <w:rFonts w:eastAsia="標楷體"/>
                <w:sz w:val="20"/>
                <w:szCs w:val="20"/>
              </w:rPr>
              <w:t xml:space="preserve"> </w:t>
            </w:r>
            <w:r>
              <w:rPr>
                <w:rFonts w:eastAsia="標楷體"/>
                <w:sz w:val="20"/>
                <w:szCs w:val="20"/>
              </w:rPr>
              <w:t>in</w:t>
            </w:r>
            <w:r w:rsidR="00C072C9">
              <w:rPr>
                <w:rFonts w:eastAsia="標楷體"/>
                <w:sz w:val="20"/>
                <w:szCs w:val="20"/>
              </w:rPr>
              <w:t xml:space="preserve"> </w:t>
            </w:r>
            <w:r w:rsidR="007917E3">
              <w:rPr>
                <w:rFonts w:eastAsia="標楷體"/>
                <w:sz w:val="20"/>
                <w:szCs w:val="20"/>
              </w:rPr>
              <w:t>foreign stock market</w:t>
            </w:r>
            <w:r>
              <w:rPr>
                <w:rFonts w:eastAsia="標楷體"/>
                <w:sz w:val="20"/>
                <w:szCs w:val="20"/>
              </w:rPr>
              <w:t>s</w:t>
            </w:r>
            <w:r w:rsidR="007917E3" w:rsidRPr="000803AE">
              <w:rPr>
                <w:sz w:val="20"/>
                <w:szCs w:val="20"/>
              </w:rPr>
              <w:t xml:space="preserve"> </w:t>
            </w:r>
            <w:r w:rsidR="00E57F47" w:rsidRPr="000803AE">
              <w:rPr>
                <w:sz w:val="20"/>
                <w:szCs w:val="20"/>
              </w:rPr>
              <w:t xml:space="preserve">for the preceding month </w:t>
            </w:r>
            <w:r w:rsidR="00E57F47" w:rsidRPr="000803AE">
              <w:rPr>
                <w:rFonts w:eastAsia="標楷體"/>
                <w:sz w:val="20"/>
                <w:szCs w:val="20"/>
              </w:rPr>
              <w:t xml:space="preserve">prior to the </w:t>
            </w:r>
            <w:r w:rsidR="00E57F47">
              <w:rPr>
                <w:sz w:val="20"/>
                <w:szCs w:val="20"/>
              </w:rPr>
              <w:t>2</w:t>
            </w:r>
            <w:r w:rsidR="00E57F47" w:rsidRPr="000803AE">
              <w:rPr>
                <w:sz w:val="20"/>
                <w:szCs w:val="20"/>
              </w:rPr>
              <w:t>0</w:t>
            </w:r>
            <w:r w:rsidR="00E57F47" w:rsidRPr="000803AE">
              <w:rPr>
                <w:rFonts w:eastAsia="標楷體"/>
                <w:sz w:val="20"/>
                <w:szCs w:val="20"/>
                <w:vertAlign w:val="superscript"/>
              </w:rPr>
              <w:t>th</w:t>
            </w:r>
            <w:r w:rsidR="00E57F47" w:rsidRPr="000803AE">
              <w:rPr>
                <w:rFonts w:eastAsia="標楷體"/>
                <w:sz w:val="20"/>
                <w:szCs w:val="20"/>
              </w:rPr>
              <w:t xml:space="preserve"> day of each month</w:t>
            </w:r>
            <w:r w:rsidR="00E57F47" w:rsidRPr="000803AE">
              <w:rPr>
                <w:sz w:val="20"/>
                <w:szCs w:val="20"/>
              </w:rPr>
              <w:t>.</w:t>
            </w:r>
          </w:p>
        </w:tc>
        <w:tc>
          <w:tcPr>
            <w:tcW w:w="5512" w:type="dxa"/>
            <w:tcBorders>
              <w:bottom w:val="single" w:sz="4" w:space="0" w:color="auto"/>
            </w:tcBorders>
            <w:shd w:val="clear" w:color="auto" w:fill="FFFFFF"/>
          </w:tcPr>
          <w:p w:rsidR="00605C08" w:rsidRDefault="007917E3" w:rsidP="0022333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w:t>
            </w:r>
            <w:r w:rsidR="009E614D" w:rsidRPr="007917E3">
              <w:rPr>
                <w:rFonts w:ascii="Times New Roman" w:eastAsia="標楷體" w:hAnsi="Times New Roman"/>
                <w:sz w:val="20"/>
                <w:lang w:val="en-US" w:eastAsia="zh-TW"/>
              </w:rPr>
              <w:t xml:space="preserve">The relevant information shall be uploaded to the Market Observation Post System (sii.twse.com.tw/filing of </w:t>
            </w:r>
            <w:r w:rsidR="0022333F">
              <w:rPr>
                <w:rFonts w:ascii="Times New Roman" w:eastAsia="標楷體" w:hAnsi="Times New Roman"/>
                <w:sz w:val="20"/>
                <w:lang w:val="en-US" w:eastAsia="zh-TW"/>
              </w:rPr>
              <w:t>disclosure of</w:t>
            </w:r>
            <w:r w:rsidR="00247475">
              <w:rPr>
                <w:rFonts w:ascii="Times New Roman" w:eastAsia="標楷體" w:hAnsi="Times New Roman"/>
                <w:sz w:val="20"/>
                <w:lang w:val="en-US" w:eastAsia="zh-TW"/>
              </w:rPr>
              <w:t xml:space="preserve"> subsidiaries</w:t>
            </w:r>
            <w:r w:rsidR="00C35F83">
              <w:rPr>
                <w:rFonts w:ascii="Times New Roman" w:eastAsia="標楷體" w:hAnsi="Times New Roman"/>
                <w:sz w:val="20"/>
                <w:lang w:val="en-US" w:eastAsia="zh-TW"/>
              </w:rPr>
              <w:t xml:space="preserve"> in </w:t>
            </w:r>
            <w:r w:rsidR="0022333F" w:rsidRPr="0022333F">
              <w:rPr>
                <w:rFonts w:ascii="Times New Roman" w:eastAsia="標楷體" w:hAnsi="Times New Roman"/>
                <w:sz w:val="20"/>
                <w:lang w:val="en-US" w:eastAsia="zh-TW"/>
              </w:rPr>
              <w:t>foreign stock market</w:t>
            </w:r>
            <w:r w:rsidR="00247475">
              <w:rPr>
                <w:rFonts w:ascii="Times New Roman" w:eastAsia="標楷體" w:hAnsi="Times New Roman"/>
                <w:sz w:val="20"/>
                <w:lang w:val="en-US" w:eastAsia="zh-TW"/>
              </w:rPr>
              <w:t>s</w:t>
            </w:r>
            <w:r w:rsidR="009E614D" w:rsidRPr="007917E3">
              <w:rPr>
                <w:rFonts w:ascii="Times New Roman" w:eastAsia="標楷體" w:hAnsi="Times New Roman"/>
                <w:sz w:val="20"/>
                <w:lang w:val="en-US" w:eastAsia="zh-TW"/>
              </w:rPr>
              <w:t>).</w:t>
            </w:r>
            <w:r w:rsidR="0022333F">
              <w:rPr>
                <w:rFonts w:ascii="Times New Roman" w:eastAsia="標楷體" w:hAnsi="Times New Roman"/>
                <w:sz w:val="20"/>
                <w:lang w:val="en-US" w:eastAsia="zh-TW"/>
              </w:rPr>
              <w:t xml:space="preserve"> </w:t>
            </w:r>
            <w:r w:rsidR="0022333F" w:rsidRPr="0022333F">
              <w:rPr>
                <w:rFonts w:ascii="Times New Roman" w:eastAsia="標楷體" w:hAnsi="Times New Roman"/>
                <w:sz w:val="20"/>
                <w:lang w:val="en-US" w:eastAsia="zh-TW"/>
              </w:rPr>
              <w:t xml:space="preserve">If there has been no </w:t>
            </w:r>
            <w:r w:rsidR="0022333F">
              <w:rPr>
                <w:rFonts w:ascii="Times New Roman" w:eastAsia="標楷體" w:hAnsi="Times New Roman"/>
                <w:sz w:val="20"/>
                <w:lang w:val="en-US" w:eastAsia="zh-TW"/>
              </w:rPr>
              <w:t xml:space="preserve">disclosure in </w:t>
            </w:r>
            <w:r w:rsidR="0022333F" w:rsidRPr="0022333F">
              <w:rPr>
                <w:rFonts w:ascii="Times New Roman" w:eastAsia="標楷體" w:hAnsi="Times New Roman"/>
                <w:sz w:val="20"/>
                <w:lang w:val="en-US" w:eastAsia="zh-TW"/>
              </w:rPr>
              <w:t>the preceding month, please s</w:t>
            </w:r>
            <w:r w:rsidR="00C80C5C">
              <w:rPr>
                <w:rFonts w:ascii="Times New Roman" w:eastAsia="標楷體" w:hAnsi="Times New Roman"/>
                <w:sz w:val="20"/>
                <w:lang w:val="en-US" w:eastAsia="zh-TW"/>
              </w:rPr>
              <w:t>elect "exempt from reporting".</w:t>
            </w:r>
          </w:p>
          <w:p w:rsidR="0022333F" w:rsidRPr="007917E3" w:rsidRDefault="0022333F" w:rsidP="00C80C5C">
            <w:pPr>
              <w:pStyle w:val="a3"/>
              <w:snapToGrid w:val="0"/>
              <w:ind w:left="200" w:hanging="200"/>
              <w:rPr>
                <w:rFonts w:ascii="Times New Roman" w:eastAsia="標楷體" w:hAnsi="Times New Roman"/>
                <w:sz w:val="20"/>
                <w:lang w:val="en-US" w:eastAsia="zh-TW"/>
              </w:rPr>
            </w:pPr>
            <w:r>
              <w:rPr>
                <w:rFonts w:ascii="Times New Roman" w:eastAsia="標楷體" w:hAnsi="Times New Roman" w:hint="eastAsia"/>
                <w:sz w:val="20"/>
                <w:lang w:val="en-US" w:eastAsia="zh-TW"/>
              </w:rPr>
              <w:t>2</w:t>
            </w:r>
            <w:r>
              <w:rPr>
                <w:rFonts w:ascii="Times New Roman" w:eastAsia="標楷體" w:hAnsi="Times New Roman"/>
                <w:sz w:val="20"/>
                <w:lang w:val="en-US" w:eastAsia="zh-TW"/>
              </w:rPr>
              <w:t>.</w:t>
            </w:r>
            <w:r w:rsidRPr="007917E3">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w:t>
            </w:r>
            <w:r w:rsidR="00C80C5C">
              <w:rPr>
                <w:rFonts w:ascii="Times New Roman" w:eastAsia="標楷體" w:hAnsi="Times New Roman"/>
                <w:sz w:val="20"/>
                <w:lang w:val="en-US" w:eastAsia="zh-TW"/>
              </w:rPr>
              <w:t xml:space="preserve">is any error in details of </w:t>
            </w:r>
            <w:r w:rsidR="00C80C5C" w:rsidRPr="00C80C5C">
              <w:rPr>
                <w:rFonts w:ascii="Times New Roman" w:eastAsia="標楷體" w:hAnsi="Times New Roman"/>
                <w:sz w:val="20"/>
                <w:lang w:val="en-US" w:eastAsia="zh-TW"/>
              </w:rPr>
              <w:t>subsid</w:t>
            </w:r>
            <w:r w:rsidR="00247475">
              <w:rPr>
                <w:rFonts w:ascii="Times New Roman" w:eastAsia="標楷體" w:hAnsi="Times New Roman"/>
                <w:sz w:val="20"/>
                <w:lang w:val="en-US" w:eastAsia="zh-TW"/>
              </w:rPr>
              <w:t>iaries</w:t>
            </w:r>
            <w:r w:rsidR="00C80C5C">
              <w:rPr>
                <w:rFonts w:ascii="Times New Roman" w:eastAsia="標楷體" w:hAnsi="Times New Roman"/>
                <w:sz w:val="20"/>
                <w:lang w:val="en-US" w:eastAsia="zh-TW"/>
              </w:rPr>
              <w:t xml:space="preserve"> listed on foreign stock market</w:t>
            </w:r>
            <w:r w:rsidR="00247475">
              <w:rPr>
                <w:rFonts w:ascii="Times New Roman" w:eastAsia="標楷體" w:hAnsi="Times New Roman"/>
                <w:sz w:val="20"/>
                <w:lang w:val="en-US" w:eastAsia="zh-TW"/>
              </w:rPr>
              <w:t>s</w:t>
            </w:r>
            <w:r w:rsidR="00C80C5C">
              <w:rPr>
                <w:rFonts w:ascii="Times New Roman" w:eastAsia="標楷體" w:hAnsi="Times New Roman"/>
                <w:sz w:val="20"/>
                <w:lang w:val="en-US" w:eastAsia="zh-TW"/>
              </w:rPr>
              <w:t>, please correct in the column of</w:t>
            </w:r>
            <w:r w:rsidR="00247475">
              <w:rPr>
                <w:rFonts w:ascii="Times New Roman" w:eastAsia="標楷體" w:hAnsi="Times New Roman"/>
                <w:sz w:val="20"/>
                <w:lang w:val="en-US" w:eastAsia="zh-TW"/>
              </w:rPr>
              <w:t xml:space="preserve"> listing on foreign stock markets under</w:t>
            </w:r>
            <w:r w:rsidR="00C80C5C">
              <w:rPr>
                <w:rFonts w:ascii="Times New Roman" w:eastAsia="標楷體" w:hAnsi="Times New Roman"/>
                <w:sz w:val="20"/>
                <w:lang w:val="en-US" w:eastAsia="zh-TW"/>
              </w:rPr>
              <w:t xml:space="preserve"> </w:t>
            </w:r>
            <w:r w:rsidR="00247475">
              <w:rPr>
                <w:rFonts w:ascii="Times New Roman" w:eastAsia="標楷體" w:hAnsi="Times New Roman"/>
                <w:sz w:val="20"/>
                <w:lang w:val="en-US" w:eastAsia="zh-TW"/>
              </w:rPr>
              <w:t xml:space="preserve">the </w:t>
            </w:r>
            <w:r w:rsidR="00C80C5C" w:rsidRPr="00C80C5C">
              <w:rPr>
                <w:rFonts w:ascii="Times New Roman" w:eastAsia="標楷體" w:hAnsi="Times New Roman"/>
                <w:sz w:val="20"/>
                <w:lang w:val="en-US" w:eastAsia="zh-TW"/>
              </w:rPr>
              <w:t>filing of basic information of subsidiaries</w:t>
            </w:r>
            <w:r w:rsidR="00247475">
              <w:rPr>
                <w:rFonts w:ascii="Times New Roman" w:eastAsia="標楷體" w:hAnsi="Times New Roman"/>
                <w:sz w:val="20"/>
                <w:lang w:val="en-US" w:eastAsia="zh-TW"/>
              </w:rPr>
              <w:t>.</w:t>
            </w:r>
          </w:p>
        </w:tc>
        <w:tc>
          <w:tcPr>
            <w:tcW w:w="4008" w:type="dxa"/>
            <w:tcBorders>
              <w:bottom w:val="single" w:sz="4" w:space="0" w:color="auto"/>
            </w:tcBorders>
            <w:shd w:val="clear" w:color="auto" w:fill="FFFFFF"/>
          </w:tcPr>
          <w:p w:rsidR="00605C08" w:rsidRPr="000803AE" w:rsidRDefault="009E614D" w:rsidP="00963BD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1897"/>
        </w:trPr>
        <w:tc>
          <w:tcPr>
            <w:tcW w:w="476"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lastRenderedPageBreak/>
              <w:t>1</w:t>
            </w:r>
          </w:p>
        </w:tc>
        <w:tc>
          <w:tcPr>
            <w:tcW w:w="440"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unaudited income shall be reported within one month following the end of each year if the full financial forecast for the preceding year has been publicly disclosed.</w:t>
            </w:r>
          </w:p>
        </w:tc>
        <w:tc>
          <w:tcPr>
            <w:tcW w:w="5512" w:type="dxa"/>
            <w:shd w:val="clear" w:color="auto" w:fill="FFFFFF"/>
          </w:tcPr>
          <w:p w:rsidR="00BC173F" w:rsidRPr="000803AE" w:rsidRDefault="00BC173F" w:rsidP="00930F0A">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(sii.twse.com.tw/reporting of financial forecast/reporting of </w:t>
            </w:r>
            <w:r w:rsidRPr="000803AE">
              <w:rPr>
                <w:rFonts w:ascii="Times New Roman" w:eastAsia="標楷體" w:hAnsi="Times New Roman" w:hint="eastAsia"/>
                <w:sz w:val="20"/>
                <w:lang w:val="en-US" w:eastAsia="zh-TW"/>
              </w:rPr>
              <w:t>IFRSs</w:t>
            </w:r>
            <w:r w:rsidRPr="000803AE">
              <w:rPr>
                <w:rFonts w:ascii="Times New Roman" w:eastAsia="標楷體" w:hAnsi="Times New Roman"/>
                <w:sz w:val="20"/>
                <w:lang w:val="en-US" w:eastAsia="zh-TW"/>
              </w:rPr>
              <w:t xml:space="preserve"> financial </w:t>
            </w:r>
            <w:r w:rsidRPr="000803AE">
              <w:rPr>
                <w:rFonts w:ascii="Times New Roman" w:eastAsia="標楷體" w:hAnsi="Times New Roman" w:hint="eastAsia"/>
                <w:sz w:val="20"/>
                <w:lang w:val="en-US" w:eastAsia="zh-TW"/>
              </w:rPr>
              <w:t xml:space="preserve">forecast and supplements to the </w:t>
            </w:r>
            <w:r w:rsidRPr="000803AE">
              <w:rPr>
                <w:rFonts w:ascii="Times New Roman" w:eastAsia="標楷體" w:hAnsi="Times New Roman"/>
                <w:sz w:val="20"/>
                <w:lang w:val="en-US" w:eastAsia="zh-TW"/>
              </w:rPr>
              <w:t>annual unaudited income statement).</w:t>
            </w:r>
          </w:p>
        </w:tc>
        <w:tc>
          <w:tcPr>
            <w:tcW w:w="4008" w:type="dxa"/>
            <w:shd w:val="clear" w:color="auto" w:fill="FFFFFF"/>
          </w:tcPr>
          <w:p w:rsidR="00BC173F" w:rsidRPr="000803AE" w:rsidRDefault="00BC173F" w:rsidP="00FF048F">
            <w:pPr>
              <w:numPr>
                <w:ilvl w:val="0"/>
                <w:numId w:val="10"/>
              </w:numPr>
              <w:snapToGrid w:val="0"/>
              <w:rPr>
                <w:sz w:val="20"/>
                <w:szCs w:val="20"/>
              </w:rPr>
            </w:pPr>
            <w:r w:rsidRPr="000803AE">
              <w:rPr>
                <w:sz w:val="20"/>
                <w:szCs w:val="20"/>
              </w:rPr>
              <w:t>Articles 24 and 25 of the Regulations Governing the Publication of Financial Forecasts of Public Companies</w:t>
            </w:r>
          </w:p>
          <w:p w:rsidR="00BC173F" w:rsidRPr="000803AE" w:rsidRDefault="00BC173F" w:rsidP="00FF048F">
            <w:pPr>
              <w:numPr>
                <w:ilvl w:val="0"/>
                <w:numId w:val="10"/>
              </w:numPr>
              <w:snapToGrid w:val="0"/>
              <w:rPr>
                <w:sz w:val="20"/>
                <w:szCs w:val="20"/>
              </w:rPr>
            </w:pPr>
            <w:r w:rsidRPr="000803AE">
              <w:rPr>
                <w:sz w:val="20"/>
                <w:szCs w:val="20"/>
              </w:rPr>
              <w:t>Subparagraph 4, Paragraph 2,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ab/>
              <w:t>Information of internal auditors</w:t>
            </w:r>
            <w:r w:rsidRPr="000803AE">
              <w:rPr>
                <w:rFonts w:ascii="Times New Roman" w:eastAsia="標楷體" w:hAnsi="Times New Roman" w:hint="eastAsia"/>
                <w:sz w:val="20"/>
                <w:lang w:val="en-US" w:eastAsia="zh-TW"/>
              </w:rPr>
              <w:t xml:space="preserve"> and the </w:t>
            </w:r>
            <w:r w:rsidRPr="000803AE">
              <w:rPr>
                <w:rFonts w:ascii="Times New Roman" w:hAnsi="Times New Roman"/>
                <w:sz w:val="20"/>
              </w:rPr>
              <w:t>deputies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C116D6">
            <w:pPr>
              <w:pStyle w:val="a3"/>
              <w:adjustRightInd w:val="0"/>
              <w:snapToGrid w:val="0"/>
              <w:rPr>
                <w:rFonts w:ascii="Times New Roman" w:eastAsia="標楷體" w:hAnsi="Times New Roman"/>
                <w:sz w:val="20"/>
                <w:lang w:val="en-US" w:eastAsia="zh-TW"/>
              </w:rPr>
            </w:pPr>
          </w:p>
          <w:p w:rsidR="00BC173F" w:rsidRPr="000803AE" w:rsidRDefault="00BC173F" w:rsidP="00FF048F">
            <w:pPr>
              <w:pStyle w:val="a3"/>
              <w:adjustRightInd w:val="0"/>
              <w:snapToGrid w:val="0"/>
              <w:ind w:left="200" w:hangingChars="100" w:hanging="20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ab/>
            </w:r>
            <w:r w:rsidRPr="000803AE">
              <w:rPr>
                <w:rFonts w:ascii="Times New Roman" w:eastAsia="標楷體" w:hAnsi="Times New Roman" w:hint="eastAsia"/>
                <w:sz w:val="20"/>
                <w:lang w:val="en-US" w:eastAsia="zh-TW"/>
              </w:rPr>
              <w:t>Training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5512" w:type="dxa"/>
            <w:tcBorders>
              <w:bottom w:val="single" w:sz="4" w:space="0" w:color="auto"/>
            </w:tcBorders>
            <w:shd w:val="clear" w:color="auto" w:fill="FFFFFF"/>
          </w:tcPr>
          <w:p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of information of internal auditors</w:t>
            </w:r>
            <w:r w:rsidRPr="000803AE">
              <w:rPr>
                <w:rFonts w:ascii="Times New Roman" w:hAnsi="Times New Roman" w:hint="eastAsia"/>
                <w:sz w:val="20"/>
                <w:lang w:eastAsia="zh-TW"/>
              </w:rPr>
              <w:t xml:space="preserve"> </w:t>
            </w:r>
            <w:r w:rsidRPr="000803AE">
              <w:rPr>
                <w:rFonts w:ascii="Times New Roman" w:hAnsi="Times New Roman"/>
                <w:sz w:val="20"/>
                <w:lang w:eastAsia="zh-TW"/>
              </w:rPr>
              <w:t>and</w:t>
            </w:r>
            <w:r w:rsidRPr="000803AE">
              <w:rPr>
                <w:rFonts w:ascii="Times New Roman" w:hAnsi="Times New Roman" w:hint="eastAsia"/>
                <w:sz w:val="20"/>
                <w:lang w:eastAsia="zh-TW"/>
              </w:rPr>
              <w:t xml:space="preserve"> </w:t>
            </w:r>
            <w:r w:rsidRPr="000803AE">
              <w:rPr>
                <w:rFonts w:ascii="Times New Roman" w:eastAsia="標楷體" w:hAnsi="Times New Roman"/>
                <w:sz w:val="20"/>
                <w:lang w:val="en-US" w:eastAsia="zh-TW"/>
              </w:rPr>
              <w:t>the deputies</w:t>
            </w:r>
            <w:r w:rsidRPr="000803AE">
              <w:rPr>
                <w:rFonts w:ascii="Times New Roman" w:hAnsi="Times New Roman"/>
                <w:sz w:val="20"/>
              </w:rPr>
              <w:t xml:space="preserve"> in place </w:t>
            </w:r>
            <w:r w:rsidRPr="000803AE">
              <w:rPr>
                <w:rFonts w:ascii="Times New Roman" w:hAnsi="Times New Roman" w:hint="eastAsia"/>
                <w:sz w:val="20"/>
                <w:lang w:eastAsia="zh-TW"/>
              </w:rPr>
              <w:t>of</w:t>
            </w:r>
            <w:r w:rsidRPr="000803AE">
              <w:rPr>
                <w:rFonts w:ascii="Times New Roman" w:hAnsi="Times New Roman"/>
                <w:sz w:val="20"/>
              </w:rPr>
              <w:t xml:space="preserve"> the internal auditors</w:t>
            </w:r>
            <w:r w:rsidRPr="000803AE">
              <w:rPr>
                <w:rFonts w:ascii="Times New Roman" w:eastAsia="標楷體" w:hAnsi="Times New Roman"/>
                <w:sz w:val="20"/>
                <w:lang w:val="en-US" w:eastAsia="zh-TW"/>
              </w:rPr>
              <w:t>).</w:t>
            </w:r>
          </w:p>
          <w:p w:rsidR="00BC173F" w:rsidRPr="000803AE" w:rsidRDefault="00BC173F" w:rsidP="003716D3">
            <w:pPr>
              <w:pStyle w:val="a3"/>
              <w:adjustRightInd w:val="0"/>
              <w:snapToGrid w:val="0"/>
              <w:rPr>
                <w:rFonts w:ascii="Times New Roman" w:eastAsia="標楷體" w:hAnsi="Times New Roman"/>
                <w:sz w:val="20"/>
                <w:lang w:val="en-US" w:eastAsia="zh-TW"/>
              </w:rPr>
            </w:pPr>
          </w:p>
          <w:p w:rsidR="00BC173F" w:rsidRPr="000803AE" w:rsidRDefault="00BC173F"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audit/reporting o</w:t>
            </w:r>
            <w:r w:rsidRPr="000803AE">
              <w:rPr>
                <w:rFonts w:ascii="Times New Roman" w:eastAsia="標楷體" w:hAnsi="Times New Roman" w:hint="eastAsia"/>
                <w:sz w:val="20"/>
                <w:lang w:val="en-US" w:eastAsia="zh-TW"/>
              </w:rPr>
              <w:t>n t</w:t>
            </w:r>
            <w:r w:rsidRPr="000803AE">
              <w:rPr>
                <w:rFonts w:ascii="Times New Roman" w:eastAsia="標楷體" w:hAnsi="Times New Roman"/>
                <w:sz w:val="20"/>
                <w:lang w:val="en-US" w:eastAsia="zh-TW"/>
              </w:rPr>
              <w:t xml:space="preserve">he number of hours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training</w:t>
            </w:r>
            <w:r w:rsidRPr="000803AE">
              <w:rPr>
                <w:rFonts w:ascii="Times New Roman" w:eastAsia="標楷體" w:hAnsi="Times New Roman" w:hint="eastAsia"/>
                <w:sz w:val="20"/>
                <w:lang w:val="en-US" w:eastAsia="zh-TW"/>
              </w:rPr>
              <w:t xml:space="preserve"> courses taken by internal auditors and the deputies</w:t>
            </w:r>
            <w:r w:rsidRPr="000803AE">
              <w:rPr>
                <w:rFonts w:ascii="Times New Roman" w:hAnsi="Times New Roman"/>
                <w:sz w:val="20"/>
              </w:rPr>
              <w:t xml:space="preserve"> in place o</w:t>
            </w:r>
            <w:r w:rsidRPr="000803AE">
              <w:rPr>
                <w:rFonts w:ascii="Times New Roman" w:hAnsi="Times New Roman" w:hint="eastAsia"/>
                <w:sz w:val="20"/>
                <w:lang w:eastAsia="zh-TW"/>
              </w:rPr>
              <w:t>f</w:t>
            </w:r>
            <w:r w:rsidRPr="000803AE">
              <w:rPr>
                <w:rFonts w:ascii="Times New Roman" w:hAnsi="Times New Roman"/>
                <w:sz w:val="20"/>
              </w:rPr>
              <w:t xml:space="preserve"> the internal auditors</w:t>
            </w:r>
            <w:r w:rsidRPr="000803AE">
              <w:rPr>
                <w:rFonts w:ascii="Times New Roman" w:eastAsia="標楷體" w:hAnsi="Times New Roman" w:hint="eastAsia"/>
                <w:sz w:val="20"/>
                <w:lang w:val="en-US" w:eastAsia="zh-TW"/>
              </w:rPr>
              <w:t>.</w:t>
            </w:r>
          </w:p>
        </w:tc>
        <w:tc>
          <w:tcPr>
            <w:tcW w:w="4008" w:type="dxa"/>
            <w:tcBorders>
              <w:bottom w:val="single" w:sz="4" w:space="0" w:color="auto"/>
            </w:tcBorders>
            <w:shd w:val="clear" w:color="auto" w:fill="FFFFFF"/>
          </w:tcPr>
          <w:p w:rsidR="00BC173F" w:rsidRPr="000803AE" w:rsidRDefault="00BC173F" w:rsidP="003716D3">
            <w:pPr>
              <w:adjustRightInd w:val="0"/>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11 and</w:t>
            </w:r>
            <w:r w:rsidRPr="000803AE">
              <w:rPr>
                <w:rFonts w:eastAsia="標楷體"/>
                <w:sz w:val="20"/>
                <w:szCs w:val="20"/>
              </w:rPr>
              <w:t xml:space="preserve"> 18 of the </w:t>
            </w:r>
            <w:r w:rsidRPr="000803AE">
              <w:rPr>
                <w:sz w:val="20"/>
                <w:szCs w:val="20"/>
              </w:rPr>
              <w:t>Regulations Governing Establishment of Internal Control Systems by Public Companies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Employee compensation distributed to managerial officers.</w:t>
            </w:r>
          </w:p>
        </w:tc>
        <w:tc>
          <w:tcPr>
            <w:tcW w:w="5512" w:type="dxa"/>
            <w:tcBorders>
              <w:bottom w:val="single" w:sz="4" w:space="0" w:color="auto"/>
            </w:tcBorders>
            <w:shd w:val="clear" w:color="auto" w:fill="FFFFFF"/>
          </w:tcPr>
          <w:p w:rsidR="00BC173F" w:rsidRPr="000803AE" w:rsidRDefault="00BC173F" w:rsidP="0096366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information on</w:t>
            </w:r>
            <w:r w:rsidRPr="000803AE">
              <w:rPr>
                <w:rFonts w:eastAsia="標楷體" w:hint="eastAsia"/>
                <w:sz w:val="20"/>
                <w:szCs w:val="20"/>
              </w:rPr>
              <w:t xml:space="preserve"> distribution of</w:t>
            </w:r>
            <w:r w:rsidRPr="000803AE">
              <w:rPr>
                <w:rFonts w:eastAsia="標楷體"/>
                <w:sz w:val="20"/>
                <w:szCs w:val="20"/>
              </w:rPr>
              <w:t xml:space="preserve"> stock dividend </w:t>
            </w:r>
            <w:r w:rsidRPr="000803AE">
              <w:rPr>
                <w:rFonts w:eastAsia="標楷體" w:hint="eastAsia"/>
                <w:sz w:val="20"/>
                <w:szCs w:val="20"/>
              </w:rPr>
              <w:t xml:space="preserve">and employee compensation </w:t>
            </w:r>
            <w:r w:rsidRPr="000803AE">
              <w:rPr>
                <w:rFonts w:eastAsia="標楷體"/>
                <w:sz w:val="20"/>
                <w:szCs w:val="20"/>
              </w:rPr>
              <w:t xml:space="preserve">/reporting of names of the managerial officers distributed with employee </w:t>
            </w:r>
            <w:r w:rsidRPr="000803AE">
              <w:rPr>
                <w:rFonts w:eastAsia="標楷體" w:hint="eastAsia"/>
                <w:sz w:val="20"/>
                <w:szCs w:val="20"/>
              </w:rPr>
              <w:t>compensation</w:t>
            </w:r>
            <w:r w:rsidRPr="000803AE">
              <w:rPr>
                <w:rFonts w:eastAsia="標楷體"/>
                <w:sz w:val="20"/>
                <w:szCs w:val="20"/>
              </w:rPr>
              <w:t xml:space="preserve"> and the distribution details).</w:t>
            </w:r>
          </w:p>
        </w:tc>
        <w:tc>
          <w:tcPr>
            <w:tcW w:w="4008" w:type="dxa"/>
            <w:tcBorders>
              <w:bottom w:val="single" w:sz="4" w:space="0" w:color="auto"/>
            </w:tcBorders>
            <w:shd w:val="clear" w:color="auto" w:fill="FFFFFF"/>
          </w:tcPr>
          <w:p w:rsidR="00BC173F" w:rsidRPr="000803AE" w:rsidRDefault="00BC173F" w:rsidP="003716D3">
            <w:pPr>
              <w:kinsoku w:val="0"/>
              <w:overflowPunct w:val="0"/>
              <w:snapToGrid w:val="0"/>
              <w:rPr>
                <w:rFonts w:eastAsia="標楷體"/>
                <w:sz w:val="20"/>
                <w:szCs w:val="20"/>
              </w:rPr>
            </w:pPr>
            <w:r w:rsidRPr="000803AE">
              <w:rPr>
                <w:sz w:val="20"/>
                <w:szCs w:val="20"/>
              </w:rPr>
              <w:t>Subparagraph 21,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Training courses taken by accounting officers in the preceding year.</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(sii.twse.com.tw/criteria and professional trainings of accounting officers).</w:t>
            </w:r>
          </w:p>
        </w:tc>
        <w:tc>
          <w:tcPr>
            <w:tcW w:w="4008" w:type="dxa"/>
            <w:tcBorders>
              <w:bottom w:val="single" w:sz="4" w:space="0" w:color="auto"/>
            </w:tcBorders>
            <w:shd w:val="clear" w:color="auto" w:fill="FFFFFF"/>
          </w:tcPr>
          <w:p w:rsidR="00BC173F" w:rsidRPr="000803AE" w:rsidRDefault="00BC173F" w:rsidP="003716D3">
            <w:pPr>
              <w:snapToGrid w:val="0"/>
              <w:rPr>
                <w:rFonts w:eastAsia="標楷體"/>
                <w:sz w:val="20"/>
                <w:szCs w:val="20"/>
              </w:rPr>
            </w:pPr>
            <w:r w:rsidRPr="000803AE">
              <w:rPr>
                <w:sz w:val="20"/>
                <w:szCs w:val="20"/>
              </w:rPr>
              <w:t>Article 9 of the Regulations Governing the Qualification Requirements and Professional Development of Principal Accounting Officers of Issuers, Securities Firms, and Securities Exchanges announced in Letter No. Chin-Kuan-Cheng-Shen-1010033226 dated July 25, 2012 issued by the Financial Supervisory Commission.</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5</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Relevant information of acquisition or disposal of assets, purchase, sales, account receivables and </w:t>
            </w:r>
            <w:r w:rsidRPr="000803AE">
              <w:rPr>
                <w:rFonts w:ascii="Times New Roman" w:eastAsia="標楷體" w:hAnsi="Times New Roman"/>
                <w:sz w:val="20"/>
                <w:lang w:val="en-US" w:eastAsia="zh-TW"/>
              </w:rPr>
              <w:lastRenderedPageBreak/>
              <w:t>account payable after offsetting transactions between parents and subsidiaries as of the end of the preceding month to be reported by the end of the following month.</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(sii.twse.com.tw/reporting of related party transactions/reporting of related party transactions).  If there has been no related party transaction as of the end of the preceding </w:t>
            </w:r>
            <w:r w:rsidRPr="000803AE">
              <w:rPr>
                <w:rFonts w:ascii="Times New Roman" w:eastAsia="標楷體" w:hAnsi="Times New Roman"/>
                <w:sz w:val="20"/>
                <w:lang w:val="en-US" w:eastAsia="zh-TW"/>
              </w:rPr>
              <w:lastRenderedPageBreak/>
              <w:t>month for the current year, please select "exempt from reporting".  If there has been no related party transaction only in the preceding month, reporting is still required.</w:t>
            </w:r>
          </w:p>
        </w:tc>
        <w:tc>
          <w:tcPr>
            <w:tcW w:w="4008" w:type="dxa"/>
            <w:tcBorders>
              <w:bottom w:val="single" w:sz="4" w:space="0" w:color="auto"/>
            </w:tcBorders>
            <w:shd w:val="clear" w:color="auto" w:fill="FFFFFF"/>
          </w:tcPr>
          <w:p w:rsidR="00BC173F" w:rsidRPr="000803AE" w:rsidRDefault="00BC173F" w:rsidP="00FF048F">
            <w:pPr>
              <w:numPr>
                <w:ilvl w:val="0"/>
                <w:numId w:val="14"/>
              </w:numPr>
              <w:snapToGrid w:val="0"/>
              <w:rPr>
                <w:sz w:val="20"/>
                <w:szCs w:val="20"/>
              </w:rPr>
            </w:pPr>
            <w:r w:rsidRPr="000803AE">
              <w:rPr>
                <w:sz w:val="20"/>
                <w:szCs w:val="20"/>
              </w:rPr>
              <w:lastRenderedPageBreak/>
              <w:t xml:space="preserve">Subparagraph 27,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p w:rsidR="00BC173F" w:rsidRPr="000803AE" w:rsidRDefault="00BC173F" w:rsidP="00FF048F">
            <w:pPr>
              <w:numPr>
                <w:ilvl w:val="0"/>
                <w:numId w:val="14"/>
              </w:numPr>
              <w:snapToGrid w:val="0"/>
              <w:rPr>
                <w:sz w:val="20"/>
                <w:szCs w:val="20"/>
              </w:rPr>
            </w:pPr>
            <w:r w:rsidRPr="000803AE">
              <w:rPr>
                <w:sz w:val="20"/>
                <w:szCs w:val="20"/>
              </w:rPr>
              <w:t xml:space="preserve">Letter No. Tai-Cheng-Chih-0981800912 dated March 24, 2009 </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6</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tcBorders>
              <w:bottom w:val="single" w:sz="4" w:space="0" w:color="auto"/>
            </w:tcBorders>
            <w:shd w:val="clear" w:color="auto" w:fill="FFFFFF"/>
          </w:tcPr>
          <w:p w:rsidR="00BC173F" w:rsidRPr="000803AE" w:rsidRDefault="00BC173F" w:rsidP="003716D3">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767"/>
        </w:trPr>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7</w:t>
            </w:r>
          </w:p>
        </w:tc>
        <w:tc>
          <w:tcPr>
            <w:tcW w:w="4115" w:type="dxa"/>
            <w:tcBorders>
              <w:bottom w:val="single" w:sz="4" w:space="0" w:color="auto"/>
            </w:tcBorders>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BC173F" w:rsidRPr="000803AE" w:rsidRDefault="00BC173F"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BC173F" w:rsidRPr="000803AE" w:rsidRDefault="00BC173F"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BC173F" w:rsidRPr="000803AE" w:rsidTr="0006674B">
        <w:trPr>
          <w:trHeight w:val="767"/>
        </w:trPr>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hint="eastAsia"/>
                <w:sz w:val="20"/>
                <w:szCs w:val="20"/>
              </w:rPr>
              <w:t>8</w:t>
            </w:r>
          </w:p>
        </w:tc>
        <w:tc>
          <w:tcPr>
            <w:tcW w:w="4115" w:type="dxa"/>
            <w:tcBorders>
              <w:bottom w:val="single" w:sz="4" w:space="0" w:color="auto"/>
            </w:tcBorders>
            <w:shd w:val="clear" w:color="auto" w:fill="FFFFFF"/>
          </w:tcPr>
          <w:p w:rsidR="00BC173F" w:rsidRPr="000803AE" w:rsidRDefault="00BC173F" w:rsidP="00712437">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Training courses taken by the corporate governance officer in the previous year.</w:t>
            </w:r>
          </w:p>
        </w:tc>
        <w:tc>
          <w:tcPr>
            <w:tcW w:w="5512" w:type="dxa"/>
            <w:shd w:val="clear" w:color="auto" w:fill="FFFFFF"/>
          </w:tcPr>
          <w:p w:rsidR="00BC173F" w:rsidRPr="000803AE" w:rsidRDefault="00BC173F" w:rsidP="00712437">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the disclosure of corporate governance information/filing of </w:t>
            </w:r>
            <w:r w:rsidRPr="000803AE">
              <w:rPr>
                <w:rFonts w:ascii="Times New Roman" w:eastAsia="標楷體" w:hAnsi="Times New Roman" w:hint="eastAsia"/>
                <w:sz w:val="20"/>
                <w:lang w:val="en-US" w:eastAsia="zh-TW"/>
              </w:rPr>
              <w:t>training courses taken by the corporate governance officer</w:t>
            </w:r>
            <w:r w:rsidRPr="000803AE">
              <w:rPr>
                <w:rFonts w:ascii="Times New Roman" w:eastAsia="標楷體" w:hAnsi="Times New Roman"/>
                <w:sz w:val="20"/>
                <w:lang w:val="en-US" w:eastAsia="zh-TW"/>
              </w:rPr>
              <w:t>)</w:t>
            </w:r>
            <w:r w:rsidR="004E2FD4" w:rsidRPr="000803AE">
              <w:rPr>
                <w:rFonts w:ascii="Times New Roman" w:eastAsia="標楷體" w:hAnsi="Times New Roman" w:hint="eastAsia"/>
                <w:sz w:val="20"/>
                <w:lang w:val="en-US" w:eastAsia="zh-TW"/>
              </w:rPr>
              <w:t>.</w:t>
            </w:r>
          </w:p>
        </w:tc>
        <w:tc>
          <w:tcPr>
            <w:tcW w:w="4008" w:type="dxa"/>
            <w:shd w:val="clear" w:color="auto" w:fill="FFFFFF"/>
          </w:tcPr>
          <w:p w:rsidR="00BC173F" w:rsidRPr="000803AE" w:rsidRDefault="00BC173F" w:rsidP="003716D3">
            <w:pPr>
              <w:snapToGrid w:val="0"/>
              <w:rPr>
                <w:sz w:val="20"/>
                <w:szCs w:val="20"/>
              </w:rPr>
            </w:pPr>
            <w:r w:rsidRPr="000803AE">
              <w:rPr>
                <w:sz w:val="20"/>
                <w:szCs w:val="20"/>
              </w:rPr>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5</w:t>
            </w:r>
          </w:p>
        </w:tc>
        <w:tc>
          <w:tcPr>
            <w:tcW w:w="497" w:type="dxa"/>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top w:val="single" w:sz="4" w:space="0" w:color="auto"/>
            </w:tcBorders>
            <w:shd w:val="clear" w:color="auto" w:fill="FFFFFF"/>
          </w:tcPr>
          <w:p w:rsidR="007C2922" w:rsidRPr="000803AE" w:rsidRDefault="007C2922" w:rsidP="003716D3">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w:t>
            </w:r>
            <w:r w:rsidR="008F07BE"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tcBorders>
              <w:top w:val="single" w:sz="4" w:space="0" w:color="auto"/>
            </w:tcBorders>
            <w:shd w:val="clear" w:color="auto" w:fill="FFFFFF"/>
          </w:tcPr>
          <w:p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7C2922" w:rsidRPr="000803AE" w:rsidRDefault="007C2922" w:rsidP="005A3107">
            <w:pPr>
              <w:numPr>
                <w:ilvl w:val="0"/>
                <w:numId w:val="36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tcBorders>
              <w:top w:val="single" w:sz="4" w:space="0" w:color="auto"/>
            </w:tcBorders>
            <w:shd w:val="clear" w:color="auto" w:fill="FFFFFF"/>
          </w:tcPr>
          <w:p w:rsidR="007C2922" w:rsidRPr="000803AE" w:rsidRDefault="007C2922" w:rsidP="00FF048F">
            <w:pPr>
              <w:numPr>
                <w:ilvl w:val="0"/>
                <w:numId w:val="1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7C2922" w:rsidRPr="000803AE" w:rsidRDefault="007C2922" w:rsidP="00FF048F">
            <w:pPr>
              <w:numPr>
                <w:ilvl w:val="0"/>
                <w:numId w:val="11"/>
              </w:numPr>
              <w:snapToGrid w:val="0"/>
              <w:rPr>
                <w:sz w:val="20"/>
                <w:szCs w:val="20"/>
              </w:rPr>
            </w:pPr>
            <w:r w:rsidRPr="000803AE">
              <w:rPr>
                <w:sz w:val="20"/>
                <w:szCs w:val="20"/>
              </w:rPr>
              <w:t>Letter No. Tai-Cheng-Shang-0920024111 dated October 6, 2003</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tcBorders>
              <w:top w:val="single" w:sz="4" w:space="0" w:color="auto"/>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top w:val="single" w:sz="4" w:space="0" w:color="auto"/>
            </w:tcBorders>
            <w:shd w:val="clear" w:color="auto" w:fill="FFFFFF"/>
          </w:tcPr>
          <w:p w:rsidR="007C2922" w:rsidRPr="000803AE" w:rsidRDefault="007C2922" w:rsidP="003716D3">
            <w:pPr>
              <w:adjustRightInd w:val="0"/>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7C2922" w:rsidRPr="000803AE" w:rsidRDefault="007C2922" w:rsidP="003716D3">
            <w:pPr>
              <w:kinsoku w:val="0"/>
              <w:overflowPunct w:val="0"/>
              <w:adjustRightInd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top w:val="single" w:sz="4" w:space="0" w:color="auto"/>
            </w:tcBorders>
            <w:shd w:val="clear" w:color="auto" w:fill="FFFFFF"/>
          </w:tcPr>
          <w:p w:rsidR="007C2922" w:rsidRPr="000803AE" w:rsidRDefault="007C2922" w:rsidP="003716D3">
            <w:pPr>
              <w:kinsoku w:val="0"/>
              <w:overflowPunct w:val="0"/>
              <w:adjustRightInd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top w:val="single" w:sz="4" w:space="0" w:color="auto"/>
            </w:tcBorders>
            <w:shd w:val="clear" w:color="auto" w:fill="FFFFFF"/>
          </w:tcPr>
          <w:p w:rsidR="007C2922" w:rsidRPr="000803AE" w:rsidRDefault="007C2922" w:rsidP="00FF048F">
            <w:pPr>
              <w:numPr>
                <w:ilvl w:val="0"/>
                <w:numId w:val="12"/>
              </w:numPr>
              <w:kinsoku w:val="0"/>
              <w:overflowPunct w:val="0"/>
              <w:adjustRightInd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rsidR="007C2922" w:rsidRPr="000803AE" w:rsidRDefault="007C2922" w:rsidP="00FF048F">
            <w:pPr>
              <w:numPr>
                <w:ilvl w:val="0"/>
                <w:numId w:val="12"/>
              </w:numPr>
              <w:kinsoku w:val="0"/>
              <w:overflowPunct w:val="0"/>
              <w:adjustRightInd w:val="0"/>
              <w:snapToGrid w:val="0"/>
              <w:rPr>
                <w:rFonts w:eastAsia="標楷體"/>
                <w:sz w:val="20"/>
                <w:szCs w:val="20"/>
              </w:rPr>
            </w:pPr>
            <w:r w:rsidRPr="000803AE">
              <w:rPr>
                <w:sz w:val="20"/>
                <w:szCs w:val="20"/>
              </w:rPr>
              <w:lastRenderedPageBreak/>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7C2922" w:rsidRPr="000803AE" w:rsidRDefault="007C2922" w:rsidP="003716D3">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7C2922" w:rsidRPr="000803AE" w:rsidRDefault="007C2922" w:rsidP="003716D3">
            <w:pPr>
              <w:snapToGrid w:val="0"/>
              <w:ind w:left="198" w:hanging="198"/>
              <w:rPr>
                <w:sz w:val="20"/>
                <w:szCs w:val="20"/>
              </w:rPr>
            </w:pPr>
            <w:r w:rsidRPr="000803AE">
              <w:rPr>
                <w:rFonts w:eastAsia="標楷體"/>
                <w:sz w:val="20"/>
                <w:szCs w:val="20"/>
              </w:rPr>
              <w:t>2. Information of derivatives transactions.</w:t>
            </w:r>
          </w:p>
          <w:p w:rsidR="007C2922" w:rsidRPr="000803AE" w:rsidRDefault="007C2922" w:rsidP="003716D3">
            <w:pPr>
              <w:snapToGrid w:val="0"/>
              <w:ind w:left="198" w:hanging="198"/>
              <w:rPr>
                <w:rFonts w:eastAsia="標楷體"/>
                <w:sz w:val="20"/>
                <w:szCs w:val="20"/>
              </w:rPr>
            </w:pPr>
          </w:p>
        </w:tc>
        <w:tc>
          <w:tcPr>
            <w:tcW w:w="5512" w:type="dxa"/>
            <w:shd w:val="clear" w:color="auto" w:fill="FFFFFF"/>
          </w:tcPr>
          <w:p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7C2922" w:rsidRPr="000803AE" w:rsidRDefault="007C2922" w:rsidP="003716D3">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w:t>
            </w:r>
            <w:r w:rsidR="008F07BE" w:rsidRPr="000803AE">
              <w:rPr>
                <w:rFonts w:eastAsia="標楷體"/>
                <w:sz w:val="20"/>
                <w:szCs w:val="20"/>
              </w:rPr>
              <w:t>ubsidiaries after adopting IFRS</w:t>
            </w:r>
            <w:r w:rsidRPr="000803AE">
              <w:rPr>
                <w:rFonts w:eastAsia="標楷體"/>
                <w:sz w:val="20"/>
                <w:szCs w:val="20"/>
              </w:rPr>
              <w:t>).</w:t>
            </w:r>
          </w:p>
          <w:p w:rsidR="007C2922" w:rsidRPr="000803AE" w:rsidRDefault="007C2922" w:rsidP="003716D3">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Paragraph 1, Article 36 and Article 36-1 of the Securities and Exchange Act</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Article 5 of the Securities and Exchange Act Enforcement Rules</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84-Tai-Tsai-Cheng-6-0010 dated January 16, 1995</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86-Tai-Tsai-Cheng-6-00669 dated February 22, 1997</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Tai-Cheng-88-Shang-09556 dated April 13, 1999</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Tai-Cheng-90-Tai-Tsai-Cheng-6-003888 dated August 10, 2001</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Tai-Tsai-Cheng-6-0910004197 dated August 6, 2002</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Tai-Tsai-Cheng-6-0910006432 dated December 31, 2002</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 xml:space="preserve">Letter No. Chin-Kuan-Cheng-1-0970045504 dated October 16, 2008 </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7C2922" w:rsidRPr="000803AE" w:rsidRDefault="007C2922" w:rsidP="00FF048F">
            <w:pPr>
              <w:numPr>
                <w:ilvl w:val="0"/>
                <w:numId w:val="78"/>
              </w:numPr>
              <w:snapToGrid w:val="0"/>
              <w:rPr>
                <w:rFonts w:eastAsia="標楷體"/>
                <w:sz w:val="20"/>
                <w:szCs w:val="20"/>
              </w:rPr>
            </w:pPr>
            <w:r w:rsidRPr="000803AE">
              <w:rPr>
                <w:rFonts w:eastAsia="標楷體"/>
                <w:sz w:val="20"/>
                <w:szCs w:val="20"/>
              </w:rPr>
              <w:t>Letter No. Tai-Cheng-Shang-0991700194 dated January 21, 2010</w:t>
            </w:r>
          </w:p>
          <w:p w:rsidR="007C2922" w:rsidRPr="000803AE" w:rsidRDefault="007C2922" w:rsidP="00E75DCD">
            <w:pPr>
              <w:numPr>
                <w:ilvl w:val="0"/>
                <w:numId w:val="78"/>
              </w:numPr>
              <w:snapToGrid w:val="0"/>
              <w:rPr>
                <w:rFonts w:eastAsia="標楷體"/>
                <w:sz w:val="20"/>
                <w:szCs w:val="20"/>
              </w:rPr>
            </w:pPr>
            <w:r w:rsidRPr="000803AE">
              <w:rPr>
                <w:rFonts w:eastAsia="標楷體"/>
                <w:sz w:val="20"/>
                <w:szCs w:val="20"/>
              </w:rPr>
              <w:lastRenderedPageBreak/>
              <w:t>Paragraph 4, Article 3</w:t>
            </w:r>
            <w:r w:rsidR="00E75DCD"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7C2922" w:rsidRPr="000803AE" w:rsidRDefault="007C2922" w:rsidP="003716D3">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7C2922" w:rsidRPr="000803AE" w:rsidRDefault="007C2922" w:rsidP="003716D3">
            <w:pPr>
              <w:kinsoku w:val="0"/>
              <w:overflowPunct w:val="0"/>
              <w:snapToGrid w:val="0"/>
              <w:rPr>
                <w:rFonts w:eastAsia="標楷體"/>
                <w:sz w:val="20"/>
                <w:szCs w:val="20"/>
              </w:rPr>
            </w:pPr>
            <w:r w:rsidRPr="000803AE">
              <w:rPr>
                <w:rFonts w:eastAsia="標楷體"/>
                <w:sz w:val="20"/>
                <w:szCs w:val="20"/>
              </w:rPr>
              <w:t>The relevant information of issuance of corporate bonds shall be uploaded to the Market Observation Post System (sii.twse.com.tw/filing of bond information).</w:t>
            </w:r>
          </w:p>
        </w:tc>
        <w:tc>
          <w:tcPr>
            <w:tcW w:w="4008" w:type="dxa"/>
            <w:shd w:val="clear" w:color="auto" w:fill="FFFFFF"/>
          </w:tcPr>
          <w:p w:rsidR="007C2922" w:rsidRPr="000803AE" w:rsidRDefault="007C2922" w:rsidP="00FF048F">
            <w:pPr>
              <w:numPr>
                <w:ilvl w:val="0"/>
                <w:numId w:val="31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7C2922" w:rsidRPr="000803AE" w:rsidRDefault="007C2922" w:rsidP="00FF048F">
            <w:pPr>
              <w:numPr>
                <w:ilvl w:val="0"/>
                <w:numId w:val="313"/>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rPr>
          <w:trHeight w:val="2340"/>
        </w:trPr>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7C2922" w:rsidRPr="000803AE" w:rsidRDefault="007C2922" w:rsidP="003716D3">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w:t>
            </w:r>
            <w:r w:rsidR="00531C3A" w:rsidRPr="000803AE">
              <w:rPr>
                <w:rFonts w:eastAsia="標楷體" w:hint="eastAsia"/>
                <w:sz w:val="20"/>
                <w:szCs w:val="20"/>
              </w:rPr>
              <w:t xml:space="preserve"> </w:t>
            </w:r>
            <w:r w:rsidRPr="000803AE">
              <w:rPr>
                <w:rFonts w:eastAsia="標楷體"/>
                <w:sz w:val="20"/>
                <w:szCs w:val="20"/>
              </w:rPr>
              <w:t>days of each month during the six-month period prior to the due date of the corporate bonds or the date that creditors may exercise put rights.</w:t>
            </w:r>
          </w:p>
        </w:tc>
        <w:tc>
          <w:tcPr>
            <w:tcW w:w="5512" w:type="dxa"/>
            <w:shd w:val="clear" w:color="auto" w:fill="FFFFFF"/>
          </w:tcPr>
          <w:p w:rsidR="007C2922" w:rsidRPr="000803AE" w:rsidRDefault="007C2922"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7C2922" w:rsidRPr="000803AE" w:rsidRDefault="007C2922" w:rsidP="003716D3">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 </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(sii.twse.com.tw/statistics of monthly revenues, endorsements and guarantee, funds lending, and revenue of respective products/reporting of details of funds lending, and endorsements and guarantee).</w:t>
            </w:r>
          </w:p>
        </w:tc>
        <w:tc>
          <w:tcPr>
            <w:tcW w:w="4008" w:type="dxa"/>
            <w:shd w:val="clear" w:color="auto" w:fill="FFFFFF"/>
          </w:tcPr>
          <w:p w:rsidR="007C2922" w:rsidRPr="000803AE" w:rsidRDefault="007C2922" w:rsidP="00FF048F">
            <w:pPr>
              <w:keepNext/>
              <w:widowControl/>
              <w:numPr>
                <w:ilvl w:val="0"/>
                <w:numId w:val="65"/>
              </w:numPr>
              <w:adjustRightInd w:val="0"/>
              <w:snapToGrid w:val="0"/>
              <w:rPr>
                <w:rFonts w:eastAsia="標楷體"/>
                <w:sz w:val="20"/>
                <w:szCs w:val="20"/>
              </w:rPr>
            </w:pPr>
            <w:r w:rsidRPr="000803AE">
              <w:rPr>
                <w:rFonts w:eastAsia="標楷體"/>
                <w:sz w:val="20"/>
                <w:szCs w:val="20"/>
              </w:rPr>
              <w:t>Letter No. Tai-Cheng-Shang-0960009099 dated April 18, 2007</w:t>
            </w:r>
          </w:p>
          <w:p w:rsidR="007C2922" w:rsidRPr="000803AE" w:rsidRDefault="007C2922" w:rsidP="00FF048F">
            <w:pPr>
              <w:keepNext/>
              <w:widowControl/>
              <w:numPr>
                <w:ilvl w:val="0"/>
                <w:numId w:val="65"/>
              </w:numPr>
              <w:adjustRightInd w:val="0"/>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7C2922" w:rsidRPr="000803AE" w:rsidRDefault="007C2922" w:rsidP="003716D3">
            <w:pPr>
              <w:keepNext/>
              <w:widowControl/>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val="restart"/>
            <w:tcBorders>
              <w:top w:val="nil"/>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lastRenderedPageBreak/>
              <w:t>2</w:t>
            </w:r>
          </w:p>
        </w:tc>
        <w:tc>
          <w:tcPr>
            <w:tcW w:w="440" w:type="dxa"/>
            <w:vMerge w:val="restart"/>
            <w:tcBorders>
              <w:top w:val="nil"/>
            </w:tcBorders>
            <w:shd w:val="clear" w:color="auto" w:fill="FFFFFF"/>
            <w:vAlign w:val="center"/>
          </w:tcPr>
          <w:p w:rsidR="007C2922" w:rsidRPr="000803AE" w:rsidRDefault="007C2922" w:rsidP="003716D3">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7C2922" w:rsidRPr="000803AE" w:rsidRDefault="007C2922" w:rsidP="003716D3">
            <w:pPr>
              <w:keepNext/>
              <w:widowControl/>
              <w:adjustRightInd w:val="0"/>
              <w:snapToGrid w:val="0"/>
              <w:rPr>
                <w:sz w:val="20"/>
                <w:szCs w:val="20"/>
              </w:rPr>
            </w:pPr>
            <w:r w:rsidRPr="000803AE">
              <w:rPr>
                <w:rFonts w:eastAsia="標楷體"/>
                <w:sz w:val="20"/>
                <w:szCs w:val="20"/>
              </w:rPr>
              <w:t xml:space="preserve">Companies offering and issuing or privately placing corporate bonds shall report the </w:t>
            </w:r>
            <w:r w:rsidRPr="000803AE">
              <w:rPr>
                <w:sz w:val="20"/>
                <w:szCs w:val="20"/>
              </w:rPr>
              <w:t xml:space="preserve">unaudited figures for the preceding quarter within the one-month period following the end of each quarter </w:t>
            </w:r>
            <w:r w:rsidRPr="000803AE">
              <w:rPr>
                <w:rFonts w:eastAsia="標楷體"/>
                <w:sz w:val="20"/>
                <w:szCs w:val="20"/>
              </w:rPr>
              <w:t>during the surviving period between the issue date and the due date of the corporate bonds (annual unaudited figure information may be postponed to 45 days following the end of the fiscal year).  Furthermore, the actual figures shall be filed simultaneously with the audited or reviewed financial statements.</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the most recent quarter (unaudited figures).</w:t>
            </w:r>
          </w:p>
        </w:tc>
        <w:tc>
          <w:tcPr>
            <w:tcW w:w="4008" w:type="dxa"/>
            <w:shd w:val="clear" w:color="auto" w:fill="FFFFFF"/>
          </w:tcPr>
          <w:p w:rsidR="007C2922" w:rsidRPr="000803AE" w:rsidRDefault="007C2922" w:rsidP="003716D3">
            <w:pPr>
              <w:keepNext/>
              <w:widowControl/>
              <w:adjustRightInd w:val="0"/>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7C2922" w:rsidRPr="000803AE" w:rsidTr="0006674B">
        <w:tc>
          <w:tcPr>
            <w:tcW w:w="476"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40" w:type="dxa"/>
            <w:vMerge/>
            <w:shd w:val="clear" w:color="auto" w:fill="FFFFFF"/>
            <w:vAlign w:val="center"/>
          </w:tcPr>
          <w:p w:rsidR="007C2922" w:rsidRPr="000803AE" w:rsidRDefault="007C2922" w:rsidP="003716D3">
            <w:pPr>
              <w:kinsoku w:val="0"/>
              <w:overflowPunct w:val="0"/>
              <w:snapToGrid w:val="0"/>
              <w:jc w:val="center"/>
              <w:rPr>
                <w:rFonts w:eastAsia="標楷體"/>
                <w:sz w:val="20"/>
                <w:szCs w:val="20"/>
              </w:rPr>
            </w:pPr>
          </w:p>
        </w:tc>
        <w:tc>
          <w:tcPr>
            <w:tcW w:w="497" w:type="dxa"/>
            <w:shd w:val="clear" w:color="auto" w:fill="FFFFFF"/>
            <w:vAlign w:val="center"/>
          </w:tcPr>
          <w:p w:rsidR="007C2922" w:rsidRPr="000803AE" w:rsidRDefault="007C2922" w:rsidP="003716D3">
            <w:pPr>
              <w:keepNext/>
              <w:widowControl/>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7C2922" w:rsidRPr="000803AE" w:rsidRDefault="007C2922"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00FA61FC" w:rsidRPr="000803AE">
              <w:rPr>
                <w:rFonts w:ascii="Times New Roman" w:eastAsia="標楷體" w:hAnsi="Times New Roman" w:hint="eastAsia"/>
                <w:sz w:val="20"/>
                <w:lang w:eastAsia="zh-TW"/>
              </w:rPr>
              <w:t xml:space="preserve"> (annual unaudited income/loss)</w:t>
            </w:r>
            <w:r w:rsidRPr="000803AE">
              <w:rPr>
                <w:rFonts w:ascii="Times New Roman" w:eastAsia="標楷體" w:hAnsi="Times New Roman"/>
                <w:sz w:val="20"/>
                <w:lang w:eastAsia="zh-TW"/>
              </w:rPr>
              <w:t xml:space="preserve"> (voluntary filing).</w:t>
            </w:r>
          </w:p>
          <w:p w:rsidR="007C2922" w:rsidRPr="000803AE" w:rsidRDefault="007C2922" w:rsidP="00E32C40">
            <w:pPr>
              <w:keepNext/>
              <w:widowControl/>
              <w:adjustRightInd w:val="0"/>
              <w:snapToGrid w:val="0"/>
              <w:rPr>
                <w:sz w:val="20"/>
                <w:szCs w:val="20"/>
              </w:rPr>
            </w:pPr>
            <w:r w:rsidRPr="000803AE">
              <w:rPr>
                <w:rFonts w:eastAsia="標楷體"/>
                <w:sz w:val="20"/>
                <w:szCs w:val="20"/>
              </w:rPr>
              <w:t xml:space="preserve">Note: Companies voluntarily subject to monthly </w:t>
            </w:r>
            <w:r w:rsidRPr="000803AE">
              <w:rPr>
                <w:rFonts w:eastAsia="標楷體" w:hint="eastAsia"/>
                <w:sz w:val="20"/>
                <w:szCs w:val="20"/>
              </w:rPr>
              <w:t xml:space="preserve">(quarterly) </w:t>
            </w:r>
            <w:r w:rsidRPr="000803AE">
              <w:rPr>
                <w:rFonts w:eastAsia="標楷體"/>
                <w:sz w:val="20"/>
                <w:szCs w:val="20"/>
              </w:rPr>
              <w:t>filing shall continue the filing until the end of the fiscal year.</w:t>
            </w:r>
          </w:p>
        </w:tc>
        <w:tc>
          <w:tcPr>
            <w:tcW w:w="5512" w:type="dxa"/>
            <w:shd w:val="clear" w:color="auto" w:fill="FFFFFF"/>
          </w:tcPr>
          <w:p w:rsidR="007C2922" w:rsidRPr="000803AE" w:rsidRDefault="007C2922" w:rsidP="003716D3">
            <w:pPr>
              <w:pStyle w:val="a3"/>
              <w:keepNext/>
              <w:widowControl/>
              <w:adjustRightInd w:val="0"/>
              <w:snapToGrid w:val="0"/>
              <w:ind w:left="88"/>
              <w:rPr>
                <w:rFonts w:ascii="Times New Roman" w:hAnsi="Times New Roman"/>
                <w:sz w:val="20"/>
              </w:rPr>
            </w:pPr>
            <w:r w:rsidRPr="000803AE">
              <w:rPr>
                <w:rFonts w:ascii="Times New Roman" w:eastAsia="標楷體" w:hAnsi="Times New Roman"/>
                <w:sz w:val="20"/>
                <w:lang w:val="en-US" w:eastAsia="zh-TW"/>
              </w:rPr>
              <w:t>The relevant information shall be uploaded to the Market Observation Post System (sii.twse.com.tw/filing of unaudited income).</w:t>
            </w:r>
          </w:p>
        </w:tc>
        <w:tc>
          <w:tcPr>
            <w:tcW w:w="4008" w:type="dxa"/>
            <w:shd w:val="clear" w:color="auto" w:fill="FFFFFF"/>
          </w:tcPr>
          <w:p w:rsidR="007C2922" w:rsidRPr="000803AE" w:rsidRDefault="007C2922" w:rsidP="003716D3">
            <w:pPr>
              <w:keepNext/>
              <w:widowControl/>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BC173F" w:rsidRPr="000803AE" w:rsidRDefault="00BC173F" w:rsidP="003716D3">
            <w:pPr>
              <w:pStyle w:val="a5"/>
              <w:tabs>
                <w:tab w:val="clear" w:pos="4153"/>
                <w:tab w:val="clear" w:pos="8306"/>
              </w:tabs>
              <w:adjustRightInd w:val="0"/>
              <w:rPr>
                <w:rFonts w:eastAsia="標楷體"/>
                <w:kern w:val="16"/>
              </w:rPr>
            </w:pPr>
            <w:r w:rsidRPr="000803AE">
              <w:rPr>
                <w:rFonts w:eastAsia="標楷體"/>
                <w:kern w:val="16"/>
              </w:rPr>
              <w:t>Reporting of the changes in shareholding of corporate insiders.</w:t>
            </w:r>
          </w:p>
          <w:p w:rsidR="00BC173F" w:rsidRPr="000803AE" w:rsidRDefault="00BC173F" w:rsidP="003716D3">
            <w:pPr>
              <w:pStyle w:val="a5"/>
              <w:tabs>
                <w:tab w:val="clear" w:pos="4153"/>
                <w:tab w:val="clear" w:pos="8306"/>
              </w:tabs>
              <w:adjustRightInd w:val="0"/>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BC173F" w:rsidRPr="000803AE" w:rsidRDefault="00BC173F" w:rsidP="003716D3">
            <w:p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BC173F" w:rsidRPr="000803AE" w:rsidRDefault="00BC173F" w:rsidP="00FF048F">
            <w:pPr>
              <w:numPr>
                <w:ilvl w:val="0"/>
                <w:numId w:val="13"/>
              </w:numPr>
              <w:adjustRightInd w:val="0"/>
              <w:snapToGrid w:val="0"/>
              <w:rPr>
                <w:sz w:val="20"/>
                <w:szCs w:val="20"/>
              </w:rPr>
            </w:pPr>
            <w:r w:rsidRPr="000803AE">
              <w:rPr>
                <w:sz w:val="20"/>
                <w:szCs w:val="20"/>
              </w:rPr>
              <w:t>Article 25 of the Securities and Exchange Act</w:t>
            </w:r>
          </w:p>
          <w:p w:rsidR="00BC173F" w:rsidRPr="000803AE" w:rsidRDefault="00BC173F" w:rsidP="00FF048F">
            <w:pPr>
              <w:numPr>
                <w:ilvl w:val="0"/>
                <w:numId w:val="13"/>
              </w:numPr>
              <w:adjustRightInd w:val="0"/>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BC173F" w:rsidRPr="000803AE" w:rsidRDefault="00BC173F" w:rsidP="003716D3">
            <w:pPr>
              <w:pStyle w:val="ab"/>
              <w:adjustRightInd w:val="0"/>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BC173F" w:rsidRPr="000803AE" w:rsidRDefault="00BC173F" w:rsidP="003716D3">
            <w:pPr>
              <w:pStyle w:val="ab"/>
              <w:adjustRightInd w:val="0"/>
              <w:ind w:left="200" w:hanging="200"/>
              <w:rPr>
                <w:rFonts w:eastAsia="標楷體"/>
              </w:rPr>
            </w:pPr>
            <w:r w:rsidRPr="000803AE">
              <w:rPr>
                <w:rFonts w:eastAsia="標楷體"/>
              </w:rPr>
              <w:t>2. Attendance</w:t>
            </w:r>
            <w:r w:rsidRPr="000803AE">
              <w:rPr>
                <w:rFonts w:eastAsia="標楷體" w:hint="eastAsia"/>
              </w:rPr>
              <w:t xml:space="preserve"> (or attendance as non-voting delegates)</w:t>
            </w:r>
            <w:r w:rsidRPr="000803AE">
              <w:rPr>
                <w:rFonts w:eastAsia="標楷體"/>
              </w:rPr>
              <w:t xml:space="preserve"> at board meetings and training courses taken by each director and supervisor. </w:t>
            </w:r>
          </w:p>
          <w:p w:rsidR="00BC173F" w:rsidRPr="000803AE" w:rsidRDefault="00BC173F" w:rsidP="002636AF">
            <w:pPr>
              <w:pStyle w:val="ab"/>
              <w:adjustRightInd w:val="0"/>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BC173F" w:rsidRPr="000803AE" w:rsidRDefault="00BC173F" w:rsidP="004A72C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BC173F" w:rsidRPr="000803AE" w:rsidRDefault="00BC173F" w:rsidP="003716D3">
            <w:pPr>
              <w:pStyle w:val="ab"/>
              <w:adjustRightInd w:val="0"/>
              <w:ind w:left="200" w:hanging="200"/>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meetings and training courses taken by directors and supervisors </w:t>
            </w:r>
            <w:r w:rsidRPr="000803AE">
              <w:rPr>
                <w:rFonts w:eastAsia="標楷體"/>
              </w:rPr>
              <w:lastRenderedPageBreak/>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BC173F" w:rsidRPr="000803AE" w:rsidRDefault="00BC173F" w:rsidP="003716D3">
            <w:pPr>
              <w:kinsoku w:val="0"/>
              <w:overflowPunct w:val="0"/>
              <w:adjustRightInd w:val="0"/>
              <w:snapToGrid w:val="0"/>
              <w:ind w:left="-28"/>
              <w:rPr>
                <w:rFonts w:eastAsia="標楷體"/>
                <w:sz w:val="20"/>
                <w:szCs w:val="20"/>
              </w:rPr>
            </w:pPr>
            <w:r w:rsidRPr="000803AE">
              <w:rPr>
                <w:sz w:val="20"/>
                <w:szCs w:val="20"/>
              </w:rPr>
              <w:lastRenderedPageBreak/>
              <w:t>Subparagraph 19, Paragraph 1, Article 3 of Taiwan Stock Exchange Corporation Rules Governing Information Reporting by Companies with Listed Securities and Offshore Fund Institutions with Listed Offshore Exchange-Traded Funds</w:t>
            </w:r>
          </w:p>
        </w:tc>
      </w:tr>
      <w:tr w:rsidR="00BC173F" w:rsidRPr="000803AE" w:rsidTr="0006674B">
        <w:tc>
          <w:tcPr>
            <w:tcW w:w="476"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40" w:type="dxa"/>
            <w:vMerge/>
            <w:shd w:val="clear" w:color="auto" w:fill="FFFFFF"/>
            <w:vAlign w:val="center"/>
          </w:tcPr>
          <w:p w:rsidR="00BC173F" w:rsidRPr="000803AE" w:rsidRDefault="00BC173F" w:rsidP="003716D3">
            <w:pPr>
              <w:kinsoku w:val="0"/>
              <w:overflowPunct w:val="0"/>
              <w:snapToGrid w:val="0"/>
              <w:jc w:val="center"/>
              <w:rPr>
                <w:rFonts w:eastAsia="標楷體"/>
                <w:sz w:val="20"/>
                <w:szCs w:val="20"/>
              </w:rPr>
            </w:pPr>
          </w:p>
        </w:tc>
        <w:tc>
          <w:tcPr>
            <w:tcW w:w="497" w:type="dxa"/>
            <w:shd w:val="clear" w:color="auto" w:fill="FFFFFF"/>
            <w:vAlign w:val="center"/>
          </w:tcPr>
          <w:p w:rsidR="00BC173F" w:rsidRPr="000803AE" w:rsidRDefault="00BC173F" w:rsidP="00BC173F">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BC173F" w:rsidRPr="000803AE" w:rsidRDefault="00BC173F" w:rsidP="006C121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BC173F" w:rsidRPr="000803AE" w:rsidRDefault="00BC173F" w:rsidP="003745CE">
            <w:pPr>
              <w:pStyle w:val="ab"/>
              <w:adjustRightInd w:val="0"/>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BC173F" w:rsidRPr="000803AE" w:rsidRDefault="00BC173F" w:rsidP="003745C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BC173F" w:rsidRPr="000803AE" w:rsidRDefault="00BC173F" w:rsidP="003716D3">
            <w:pPr>
              <w:kinsoku w:val="0"/>
              <w:overflowPunct w:val="0"/>
              <w:adjustRightInd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3716D3">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47475" w:rsidRPr="000803AE" w:rsidRDefault="00247475" w:rsidP="003716D3">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47475" w:rsidRPr="000803AE" w:rsidRDefault="00247475" w:rsidP="00FF048F">
            <w:pPr>
              <w:numPr>
                <w:ilvl w:val="0"/>
                <w:numId w:val="15"/>
              </w:numPr>
              <w:snapToGrid w:val="0"/>
              <w:rPr>
                <w:sz w:val="20"/>
                <w:szCs w:val="20"/>
              </w:rPr>
            </w:pPr>
            <w:r w:rsidRPr="000803AE">
              <w:rPr>
                <w:rFonts w:eastAsia="標楷體"/>
                <w:sz w:val="20"/>
                <w:szCs w:val="20"/>
              </w:rPr>
              <w:t xml:space="preserve">Article 21, 28, and 36 of the </w:t>
            </w:r>
            <w:r w:rsidRPr="000803AE">
              <w:rPr>
                <w:sz w:val="20"/>
                <w:szCs w:val="20"/>
              </w:rPr>
              <w:t>Regulations Governing the Offering and Issuance of Overseas Securities by Issuers</w:t>
            </w:r>
          </w:p>
          <w:p w:rsidR="00247475" w:rsidRPr="000803AE" w:rsidRDefault="00247475" w:rsidP="00FF048F">
            <w:pPr>
              <w:numPr>
                <w:ilvl w:val="0"/>
                <w:numId w:val="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3716D3">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47475" w:rsidRPr="000803AE" w:rsidRDefault="00247475" w:rsidP="003716D3">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247475" w:rsidRPr="000803AE" w:rsidRDefault="00247475" w:rsidP="00FF048F">
            <w:pPr>
              <w:keepNext/>
              <w:numPr>
                <w:ilvl w:val="0"/>
                <w:numId w:val="28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FF048F">
            <w:pPr>
              <w:numPr>
                <w:ilvl w:val="0"/>
                <w:numId w:val="285"/>
              </w:numPr>
              <w:snapToGrid w:val="0"/>
              <w:rPr>
                <w:rFonts w:eastAsia="標楷體"/>
                <w:sz w:val="20"/>
                <w:szCs w:val="20"/>
              </w:rPr>
            </w:pPr>
            <w:r w:rsidRPr="000803AE">
              <w:rPr>
                <w:rFonts w:eastAsia="標楷體"/>
                <w:sz w:val="20"/>
                <w:szCs w:val="20"/>
              </w:rPr>
              <w:t>Letter No. Chin-Kuan-Cheng-Shen-1010040677 dated October 11, 2012</w:t>
            </w:r>
          </w:p>
        </w:tc>
      </w:tr>
      <w:tr w:rsidR="00247475" w:rsidRPr="000803AE" w:rsidTr="0006674B">
        <w:tc>
          <w:tcPr>
            <w:tcW w:w="476"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3716D3">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3716D3">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247475" w:rsidRPr="000803AE" w:rsidRDefault="00247475" w:rsidP="003716D3">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Pr="000803AE" w:rsidRDefault="0024747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247475" w:rsidRPr="009E624B" w:rsidRDefault="00247475" w:rsidP="009E624B">
            <w:pPr>
              <w:keepNext/>
              <w:adjustRightInd w:val="0"/>
              <w:snapToGrid w:val="0"/>
              <w:rPr>
                <w:sz w:val="20"/>
                <w:szCs w:val="20"/>
              </w:rPr>
            </w:pPr>
            <w:r w:rsidRPr="000803AE">
              <w:rPr>
                <w:sz w:val="20"/>
                <w:szCs w:val="20"/>
              </w:rPr>
              <w:t xml:space="preserve">Subparagraph </w:t>
            </w:r>
            <w:r>
              <w:rPr>
                <w:rFonts w:hint="eastAsia"/>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w:t>
            </w:r>
            <w:r w:rsidRPr="000803AE">
              <w:rPr>
                <w:sz w:val="20"/>
                <w:szCs w:val="20"/>
              </w:rPr>
              <w:lastRenderedPageBreak/>
              <w:t>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Default="00247475" w:rsidP="00247475">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247475" w:rsidRDefault="00247475" w:rsidP="00247475">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Default="00247475" w:rsidP="00247475">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sidR="00C35F83">
              <w:rPr>
                <w:rFonts w:ascii="Times New Roman" w:eastAsia="標楷體" w:hAnsi="Times New Roman"/>
                <w:sz w:val="20"/>
                <w:lang w:val="en-US" w:eastAsia="zh-TW"/>
              </w:rPr>
              <w:t xml:space="preserve">disclosure of </w:t>
            </w:r>
            <w:r>
              <w:rPr>
                <w:rFonts w:ascii="Times New Roman" w:eastAsia="標楷體" w:hAnsi="Times New Roman"/>
                <w:sz w:val="20"/>
                <w:lang w:val="en-US" w:eastAsia="zh-TW"/>
              </w:rPr>
              <w:t>subsidiaries</w:t>
            </w:r>
            <w:r w:rsidR="00C35F83">
              <w:rPr>
                <w:rFonts w:ascii="Times New Roman" w:eastAsia="標楷體" w:hAnsi="Times New Roman"/>
                <w:sz w:val="20"/>
                <w:lang w:val="en-US" w:eastAsia="zh-TW"/>
              </w:rPr>
              <w:t xml:space="preserve">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47475" w:rsidRPr="000803AE" w:rsidRDefault="00247475" w:rsidP="00C35F83">
            <w:pPr>
              <w:kinsoku w:val="0"/>
              <w:overflowPunct w:val="0"/>
              <w:snapToGrid w:val="0"/>
              <w:ind w:left="177" w:hanging="177"/>
              <w:rPr>
                <w:rFonts w:eastAsia="標楷體"/>
                <w:sz w:val="20"/>
                <w:szCs w:val="20"/>
              </w:rPr>
            </w:pPr>
            <w:r>
              <w:rPr>
                <w:rFonts w:eastAsia="標楷體" w:hint="eastAsia"/>
                <w:sz w:val="20"/>
              </w:rPr>
              <w:t>2</w:t>
            </w:r>
            <w:r>
              <w:rPr>
                <w:rFonts w:eastAsia="標楷體"/>
                <w:sz w:val="20"/>
              </w:rPr>
              <w:t>.</w:t>
            </w:r>
            <w:r w:rsidRPr="007917E3">
              <w:rPr>
                <w:rFonts w:eastAsia="標楷體"/>
                <w:sz w:val="20"/>
                <w:szCs w:val="20"/>
              </w:rPr>
              <w:t xml:space="preserve"> </w:t>
            </w:r>
            <w:r w:rsidRPr="00C35F83">
              <w:rPr>
                <w:rFonts w:eastAsia="標楷體"/>
                <w:sz w:val="20"/>
                <w:szCs w:val="20"/>
              </w:rPr>
              <w:t>If there is any error in details of subsidiaries listed on foreign stock markets, please correct in the column of listing on foreign stock markets under the filing of basic information of subsidiaries.</w:t>
            </w:r>
          </w:p>
        </w:tc>
        <w:tc>
          <w:tcPr>
            <w:tcW w:w="4008" w:type="dxa"/>
            <w:shd w:val="clear" w:color="auto" w:fill="FFFFFF"/>
          </w:tcPr>
          <w:p w:rsidR="00247475" w:rsidRPr="000803AE" w:rsidRDefault="00247475" w:rsidP="00247475">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28</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Implementation of internal audit plan</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internal audit/implementation of internal audit plan).</w:t>
            </w:r>
          </w:p>
        </w:tc>
        <w:tc>
          <w:tcPr>
            <w:tcW w:w="4008"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 xml:space="preserve">Article 19 of the </w:t>
            </w:r>
            <w:r w:rsidRPr="000803AE">
              <w:rPr>
                <w:sz w:val="20"/>
                <w:szCs w:val="20"/>
              </w:rPr>
              <w:t>Regulations Governing Establishment of Internal Control Systems by Public Companies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247475" w:rsidRPr="000803AE" w:rsidRDefault="00247475" w:rsidP="00247475">
            <w:pPr>
              <w:numPr>
                <w:ilvl w:val="0"/>
                <w:numId w:val="28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286"/>
              </w:numPr>
              <w:snapToGrid w:val="0"/>
              <w:rPr>
                <w:sz w:val="20"/>
                <w:szCs w:val="20"/>
              </w:rPr>
            </w:pPr>
            <w:r w:rsidRPr="000803AE">
              <w:rPr>
                <w:sz w:val="20"/>
                <w:szCs w:val="20"/>
              </w:rPr>
              <w:t xml:space="preserve">Letter No. Tai-Cheng-Chih-0981800912 dated March 24, 2009 </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financial information).</w:t>
            </w:r>
          </w:p>
        </w:tc>
        <w:tc>
          <w:tcPr>
            <w:tcW w:w="4008" w:type="dxa"/>
            <w:shd w:val="clear" w:color="auto" w:fill="FFFFFF"/>
          </w:tcPr>
          <w:p w:rsidR="00247475" w:rsidRPr="000803AE" w:rsidRDefault="00247475" w:rsidP="00247475">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p w:rsidR="00247475" w:rsidRPr="000803AE" w:rsidRDefault="00247475" w:rsidP="00247475">
            <w:pPr>
              <w:pStyle w:val="a3"/>
              <w:snapToGrid w:val="0"/>
              <w:rPr>
                <w:rFonts w:ascii="Times New Roman" w:eastAsia="標楷體" w:hAnsi="Times New Roman"/>
                <w:sz w:val="20"/>
                <w:lang w:val="en-US" w:eastAsia="zh-TW"/>
              </w:rPr>
            </w:pP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247475" w:rsidRPr="000803AE" w:rsidRDefault="00247475" w:rsidP="00247475">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w:t>
            </w:r>
            <w:r w:rsidRPr="000803AE">
              <w:rPr>
                <w:rFonts w:ascii="Times New Roman" w:eastAsia="標楷體" w:hAnsi="Times New Roman" w:hint="eastAsia"/>
                <w:sz w:val="20"/>
                <w:lang w:eastAsia="zh-TW"/>
              </w:rPr>
              <w:t xml:space="preserve"> </w:t>
            </w:r>
            <w:r w:rsidRPr="000803AE">
              <w:rPr>
                <w:rFonts w:ascii="Times New Roman" w:eastAsia="標楷體" w:hAnsi="Times New Roman"/>
                <w:sz w:val="20"/>
                <w:lang w:eastAsia="zh-TW"/>
              </w:rPr>
              <w:t>(voluntary filing).</w:t>
            </w:r>
          </w:p>
          <w:p w:rsidR="00247475" w:rsidRPr="000803AE" w:rsidRDefault="00247475" w:rsidP="00247475">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 xml:space="preserve">Note: Companies voluntarily subject to monthly </w:t>
            </w:r>
            <w:r w:rsidRPr="000803AE">
              <w:rPr>
                <w:rFonts w:ascii="Times New Roman" w:eastAsia="標楷體" w:hAnsi="Times New Roman" w:hint="eastAsia"/>
                <w:sz w:val="20"/>
                <w:lang w:eastAsia="zh-TW"/>
              </w:rPr>
              <w:lastRenderedPageBreak/>
              <w:t xml:space="preserve">(quarterly) </w:t>
            </w:r>
            <w:r w:rsidRPr="000803AE">
              <w:rPr>
                <w:rFonts w:ascii="Times New Roman" w:eastAsia="標楷體" w:hAnsi="Times New Roman"/>
                <w:sz w:val="20"/>
                <w:lang w:eastAsia="zh-TW"/>
              </w:rPr>
              <w:t>filing shall continue the filing until the end of the fiscal year.</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unaudited </w:t>
            </w:r>
            <w:r w:rsidRPr="000803AE">
              <w:rPr>
                <w:rFonts w:ascii="Times New Roman" w:eastAsia="標楷體" w:hAnsi="Times New Roman"/>
                <w:sz w:val="20"/>
                <w:lang w:val="en-US" w:eastAsia="zh-TW"/>
              </w:rPr>
              <w:lastRenderedPageBreak/>
              <w:t>income).</w:t>
            </w:r>
          </w:p>
        </w:tc>
        <w:tc>
          <w:tcPr>
            <w:tcW w:w="4008" w:type="dxa"/>
            <w:shd w:val="clear" w:color="auto" w:fill="FFFFFF"/>
          </w:tcPr>
          <w:p w:rsidR="00247475" w:rsidRPr="000803AE" w:rsidRDefault="00247475" w:rsidP="00247475">
            <w:pPr>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Changes in domestic and overseas</w:t>
            </w:r>
            <w:r w:rsidRPr="000803AE">
              <w:rPr>
                <w:rFonts w:eastAsia="標楷體" w:hint="eastAsia"/>
                <w:sz w:val="20"/>
                <w:szCs w:val="20"/>
              </w:rPr>
              <w:t xml:space="preserve"> </w:t>
            </w:r>
            <w:r w:rsidRPr="000803AE">
              <w:rPr>
                <w:rFonts w:eastAsia="標楷體"/>
                <w:sz w:val="20"/>
                <w:szCs w:val="20"/>
              </w:rPr>
              <w:t xml:space="preserve">securities issued (including convertible (with warrants or exchangeable) corporate bonds, preferred shares, stock warrant certificate, certificate of payment of shares, </w:t>
            </w:r>
            <w:r w:rsidRPr="000803AE">
              <w:rPr>
                <w:sz w:val="20"/>
                <w:szCs w:val="20"/>
              </w:rPr>
              <w:t>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247475" w:rsidRPr="000803AE" w:rsidRDefault="00247475" w:rsidP="00247475">
            <w:pPr>
              <w:numPr>
                <w:ilvl w:val="0"/>
                <w:numId w:val="36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247475" w:rsidRPr="000803AE" w:rsidRDefault="00247475" w:rsidP="00247475">
            <w:pPr>
              <w:numPr>
                <w:ilvl w:val="0"/>
                <w:numId w:val="360"/>
              </w:numPr>
              <w:snapToGrid w:val="0"/>
              <w:rPr>
                <w:rFonts w:eastAsia="標楷體"/>
                <w:sz w:val="20"/>
                <w:szCs w:val="20"/>
              </w:rPr>
            </w:pPr>
            <w:r w:rsidRPr="000803AE">
              <w:rPr>
                <w:sz w:val="20"/>
                <w:szCs w:val="20"/>
              </w:rPr>
              <w:t>The maintenance of numbers of ordinary shares listed on TWSE shall be uploaded to</w:t>
            </w:r>
            <w:r w:rsidRPr="000803AE">
              <w:rPr>
                <w:rFonts w:eastAsia="標楷體"/>
                <w:sz w:val="20"/>
                <w:szCs w:val="20"/>
              </w:rPr>
              <w:t xml:space="preserve">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247475" w:rsidRPr="000803AE" w:rsidRDefault="00247475" w:rsidP="00247475">
            <w:pPr>
              <w:numPr>
                <w:ilvl w:val="0"/>
                <w:numId w:val="16"/>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16"/>
              </w:numPr>
              <w:snapToGrid w:val="0"/>
              <w:rPr>
                <w:sz w:val="20"/>
                <w:szCs w:val="20"/>
              </w:rPr>
            </w:pPr>
            <w:r w:rsidRPr="000803AE">
              <w:rPr>
                <w:sz w:val="20"/>
                <w:szCs w:val="20"/>
              </w:rPr>
              <w:t>Letter No. Tai-Cheng-Shang-0920024111 dated October 6, 2003</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47475" w:rsidRPr="000803AE" w:rsidRDefault="00247475" w:rsidP="00247475">
            <w:pPr>
              <w:kinsoku w:val="0"/>
              <w:overflowPunct w:val="0"/>
              <w:snapToGrid w:val="0"/>
              <w:rPr>
                <w:rFonts w:eastAsia="標楷體"/>
                <w:sz w:val="20"/>
                <w:szCs w:val="20"/>
              </w:rPr>
            </w:pPr>
            <w:r w:rsidRPr="000803AE">
              <w:rPr>
                <w:sz w:val="20"/>
                <w:szCs w:val="20"/>
              </w:rPr>
              <w:t>Note: T</w:t>
            </w:r>
            <w:r w:rsidRPr="000803AE">
              <w:rPr>
                <w:rFonts w:eastAsia="標楷體"/>
                <w:sz w:val="20"/>
                <w:szCs w:val="20"/>
              </w:rPr>
              <w: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47475" w:rsidRPr="000803AE" w:rsidRDefault="00247475" w:rsidP="00247475">
            <w:pPr>
              <w:numPr>
                <w:ilvl w:val="0"/>
                <w:numId w:val="17"/>
              </w:numPr>
              <w:kinsoku w:val="0"/>
              <w:overflowPunct w:val="0"/>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247475" w:rsidRPr="000803AE" w:rsidRDefault="00247475" w:rsidP="00247475">
            <w:pPr>
              <w:numPr>
                <w:ilvl w:val="0"/>
                <w:numId w:val="17"/>
              </w:numPr>
              <w:kinsoku w:val="0"/>
              <w:overflowPunct w:val="0"/>
              <w:snapToGrid w:val="0"/>
              <w:rPr>
                <w:rFonts w:eastAsia="標楷體"/>
                <w:sz w:val="20"/>
                <w:szCs w:val="20"/>
              </w:rPr>
            </w:pPr>
            <w:r w:rsidRPr="000803AE">
              <w:rPr>
                <w:sz w:val="20"/>
                <w:szCs w:val="20"/>
              </w:rPr>
              <w:t xml:space="preserve">Subparagraph </w:t>
            </w:r>
            <w:r w:rsidRPr="000803AE">
              <w:rPr>
                <w:rFonts w:hint="eastAsia"/>
                <w:sz w:val="20"/>
                <w:szCs w:val="20"/>
              </w:rPr>
              <w:t>11</w:t>
            </w:r>
            <w:r w:rsidRPr="000803AE">
              <w:rPr>
                <w:sz w:val="20"/>
                <w:szCs w:val="20"/>
              </w:rPr>
              <w:t>, Paragraph 1, Article 3</w:t>
            </w:r>
            <w:r w:rsidRPr="000803AE">
              <w:rPr>
                <w:rFonts w:hint="eastAsia"/>
                <w:sz w:val="20"/>
                <w:szCs w:val="20"/>
              </w:rPr>
              <w:t xml:space="preserve"> of </w:t>
            </w:r>
            <w:r w:rsidRPr="000803AE">
              <w:rPr>
                <w:sz w:val="20"/>
                <w:szCs w:val="20"/>
              </w:rPr>
              <w:t>Taiwan Stock Exchange Corporation Rules Governing Information Reporting by Companies with Listed Securities and Offshore Fund Institutions with Listed Offshore Exchange-Traded Funds</w:t>
            </w:r>
          </w:p>
        </w:tc>
      </w:tr>
      <w:tr w:rsidR="00247475" w:rsidRPr="000803AE" w:rsidTr="0006674B">
        <w:trPr>
          <w:trHeight w:val="2068"/>
        </w:trPr>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lastRenderedPageBreak/>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247475" w:rsidRPr="000803AE" w:rsidRDefault="00247475" w:rsidP="00247475">
            <w:pPr>
              <w:kinsoku w:val="0"/>
              <w:overflowPunct w:val="0"/>
              <w:snapToGrid w:val="0"/>
              <w:ind w:left="200" w:hanging="200"/>
              <w:rPr>
                <w:rFonts w:eastAsia="標楷體"/>
                <w:sz w:val="20"/>
                <w:szCs w:val="20"/>
              </w:rPr>
            </w:pPr>
            <w:r w:rsidRPr="000803AE">
              <w:rPr>
                <w:rFonts w:eastAsia="標楷體"/>
                <w:sz w:val="20"/>
                <w:szCs w:val="20"/>
              </w:rPr>
              <w:t>2. Information of derivatives transactions.</w:t>
            </w:r>
          </w:p>
          <w:p w:rsidR="00247475" w:rsidRPr="000803AE" w:rsidRDefault="00247475" w:rsidP="00247475">
            <w:pPr>
              <w:kinsoku w:val="0"/>
              <w:overflowPunct w:val="0"/>
              <w:snapToGrid w:val="0"/>
              <w:ind w:left="600" w:hanging="600"/>
              <w:rPr>
                <w:rFonts w:eastAsia="標楷體"/>
                <w:sz w:val="20"/>
                <w:szCs w:val="20"/>
              </w:rPr>
            </w:pPr>
          </w:p>
        </w:tc>
        <w:tc>
          <w:tcPr>
            <w:tcW w:w="5512" w:type="dxa"/>
            <w:shd w:val="clear" w:color="auto" w:fill="FFFFFF"/>
          </w:tcPr>
          <w:p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247475" w:rsidRPr="000803AE" w:rsidRDefault="00247475" w:rsidP="00247475">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247475" w:rsidRPr="000803AE" w:rsidRDefault="00247475" w:rsidP="00247475">
            <w:pPr>
              <w:kinsoku w:val="0"/>
              <w:overflowPunct w:val="0"/>
              <w:snapToGrid w:val="0"/>
              <w:ind w:left="161" w:hanging="161"/>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p w:rsidR="00247475" w:rsidRPr="000803AE" w:rsidRDefault="00247475" w:rsidP="00247475">
            <w:pPr>
              <w:kinsoku w:val="0"/>
              <w:overflowPunct w:val="0"/>
              <w:snapToGrid w:val="0"/>
              <w:rPr>
                <w:rFonts w:eastAsia="標楷體"/>
                <w:sz w:val="20"/>
                <w:szCs w:val="20"/>
              </w:rPr>
            </w:pPr>
          </w:p>
        </w:tc>
        <w:tc>
          <w:tcPr>
            <w:tcW w:w="4008" w:type="dxa"/>
            <w:shd w:val="clear" w:color="auto" w:fill="FFFFFF"/>
          </w:tcPr>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1, Article 36 and Article 36-1 of the Securities and Exchange Act</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Article 5 of the Securities and Exchange Act Enforcement Rules</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84-Tai-Tsai-Cheng-6-0010 dated January 16, 1995</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86-Tai-Tsai-Cheng-6-00669 dated February 22, 1997</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Tai-Cheng-88-Shang-09556 dated April 13, 1999</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Tai-Cheng-90-Tai-Tsai-Cheng-6-003888 dated August 10, 2001</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Tai-Tsai-Cheng-6-0910004197 dated August 6, 2002</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Tai-Tsai-Cheng-6-0910006432 dated December 31, 2002</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 xml:space="preserve">Letter No. Chin-Kuan-Cheng-1-0970045504 dated October 16, 2008 </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Letter No. Tai-Cheng-Shang-0991700194 dated January 21, 2010</w:t>
            </w:r>
          </w:p>
          <w:p w:rsidR="00247475" w:rsidRPr="000803AE" w:rsidRDefault="00247475" w:rsidP="00247475">
            <w:pPr>
              <w:numPr>
                <w:ilvl w:val="0"/>
                <w:numId w:val="79"/>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Del="00571B10"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creditworthiness).</w:t>
            </w:r>
          </w:p>
        </w:tc>
        <w:tc>
          <w:tcPr>
            <w:tcW w:w="4008" w:type="dxa"/>
            <w:shd w:val="clear" w:color="auto" w:fill="FFFFFF"/>
          </w:tcPr>
          <w:p w:rsidR="00247475" w:rsidRPr="000803AE" w:rsidRDefault="00247475" w:rsidP="00247475">
            <w:pPr>
              <w:numPr>
                <w:ilvl w:val="0"/>
                <w:numId w:val="314"/>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247475" w:rsidRPr="000803AE" w:rsidRDefault="00247475" w:rsidP="00247475">
            <w:pPr>
              <w:numPr>
                <w:ilvl w:val="0"/>
                <w:numId w:val="314"/>
              </w:numPr>
              <w:snapToGrid w:val="0"/>
              <w:rPr>
                <w:sz w:val="20"/>
                <w:szCs w:val="20"/>
              </w:rPr>
            </w:pPr>
            <w:r w:rsidRPr="000803AE">
              <w:rPr>
                <w:sz w:val="20"/>
                <w:szCs w:val="20"/>
              </w:rPr>
              <w:t xml:space="preserve">Subparagraph 11, Paragraph 1, Article 3 of Taiwan Stock Exchange Corporation Rules Governing Information Reporting by Companies with Listed Securities and </w:t>
            </w:r>
            <w:r w:rsidRPr="000803AE">
              <w:rPr>
                <w:sz w:val="20"/>
                <w:szCs w:val="20"/>
              </w:rPr>
              <w:lastRenderedPageBreak/>
              <w:t>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247475" w:rsidRPr="000803AE" w:rsidRDefault="00247475" w:rsidP="00247475">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247475" w:rsidRPr="000803AE" w:rsidRDefault="00247475" w:rsidP="00247475">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247475" w:rsidRPr="000803AE" w:rsidRDefault="00247475" w:rsidP="00247475">
            <w:pPr>
              <w:numPr>
                <w:ilvl w:val="0"/>
                <w:numId w:val="19"/>
              </w:numPr>
              <w:snapToGrid w:val="0"/>
              <w:rPr>
                <w:sz w:val="20"/>
                <w:szCs w:val="20"/>
              </w:rPr>
            </w:pPr>
            <w:r w:rsidRPr="000803AE">
              <w:rPr>
                <w:sz w:val="20"/>
                <w:szCs w:val="20"/>
              </w:rPr>
              <w:t xml:space="preserve">Letter No. </w:t>
            </w:r>
            <w:r w:rsidRPr="000803AE">
              <w:rPr>
                <w:rFonts w:eastAsia="標楷體"/>
                <w:sz w:val="20"/>
                <w:szCs w:val="20"/>
              </w:rPr>
              <w:t>Tai-Cheng-Shang-0960009099 dated April 18, 2007</w:t>
            </w:r>
          </w:p>
          <w:p w:rsidR="00247475" w:rsidRPr="000803AE" w:rsidRDefault="00247475" w:rsidP="00247475">
            <w:pPr>
              <w:numPr>
                <w:ilvl w:val="0"/>
                <w:numId w:val="19"/>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247475" w:rsidRPr="000803AE" w:rsidRDefault="00247475" w:rsidP="00247475">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47475" w:rsidRPr="000803AE" w:rsidRDefault="00247475" w:rsidP="00247475">
            <w:pPr>
              <w:pStyle w:val="a3"/>
              <w:snapToGrid w:val="0"/>
              <w:ind w:left="88"/>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247475" w:rsidRPr="000803AE" w:rsidRDefault="00247475" w:rsidP="00247475">
            <w:pPr>
              <w:snapToGrid w:val="0"/>
              <w:rPr>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47475" w:rsidRPr="000803AE" w:rsidRDefault="00247475" w:rsidP="00247475">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247475" w:rsidRPr="000803AE" w:rsidRDefault="00247475" w:rsidP="00247475">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247475" w:rsidRPr="000803AE" w:rsidRDefault="00247475" w:rsidP="00247475">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247475" w:rsidRPr="000803AE" w:rsidRDefault="00247475" w:rsidP="00247475">
            <w:pPr>
              <w:numPr>
                <w:ilvl w:val="0"/>
                <w:numId w:val="18"/>
              </w:numPr>
              <w:snapToGrid w:val="0"/>
              <w:rPr>
                <w:sz w:val="20"/>
                <w:szCs w:val="20"/>
              </w:rPr>
            </w:pPr>
            <w:r w:rsidRPr="000803AE">
              <w:rPr>
                <w:sz w:val="20"/>
                <w:szCs w:val="20"/>
              </w:rPr>
              <w:t>Article 25 of the Securities and Exchange Act</w:t>
            </w:r>
          </w:p>
          <w:p w:rsidR="00247475" w:rsidRPr="000803AE" w:rsidRDefault="00247475" w:rsidP="00247475">
            <w:pPr>
              <w:numPr>
                <w:ilvl w:val="0"/>
                <w:numId w:val="18"/>
              </w:numPr>
              <w:snapToGrid w:val="0"/>
              <w:rPr>
                <w:sz w:val="20"/>
                <w:szCs w:val="20"/>
              </w:rPr>
            </w:pPr>
            <w:r w:rsidRPr="000803AE">
              <w:rPr>
                <w:sz w:val="20"/>
                <w:szCs w:val="20"/>
              </w:rPr>
              <w:t>Subparagraph 13,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 xml:space="preserve">Information about the major current positions and major experience of independent directors of a listed company, and whether they </w:t>
            </w:r>
            <w:r w:rsidRPr="000803AE">
              <w:rPr>
                <w:rFonts w:ascii="Times New Roman" w:eastAsia="新細明體" w:hAnsi="Times New Roman"/>
                <w:sz w:val="20"/>
                <w:lang w:val="en-US" w:eastAsia="zh-TW"/>
              </w:rPr>
              <w:lastRenderedPageBreak/>
              <w:t>concurrently serve as directors or supervisors of any other company.</w:t>
            </w:r>
          </w:p>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The relevant information shall be uploaded to the Market Observation Post System (sii.twse.com.tw/reporting of the attendance (or attendance as non-voting delegates) at board </w:t>
            </w:r>
            <w:r w:rsidRPr="000803AE">
              <w:rPr>
                <w:rFonts w:ascii="Times New Roman" w:eastAsia="標楷體" w:hAnsi="Times New Roman"/>
                <w:sz w:val="20"/>
                <w:lang w:val="en-US" w:eastAsia="zh-TW"/>
              </w:rPr>
              <w:lastRenderedPageBreak/>
              <w:t>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247475" w:rsidRPr="000803AE" w:rsidRDefault="00247475" w:rsidP="00247475">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w:t>
            </w:r>
            <w:r w:rsidRPr="000803AE">
              <w:rPr>
                <w:rFonts w:ascii="Times New Roman" w:eastAsia="標楷體" w:hAnsi="Times New Roman"/>
                <w:sz w:val="20"/>
                <w:szCs w:val="24"/>
                <w:lang w:val="en-US" w:eastAsia="zh-TW"/>
              </w:rPr>
              <w:t xml:space="preserve"> </w:t>
            </w:r>
            <w:r w:rsidRPr="000803AE">
              <w:rPr>
                <w:rFonts w:ascii="Times New Roman" w:eastAsia="標楷體" w:hAnsi="Times New Roman"/>
                <w:sz w:val="20"/>
                <w:lang w:val="en-US" w:eastAsia="zh-TW"/>
              </w:rPr>
              <w:t>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247475" w:rsidRPr="000803AE" w:rsidRDefault="00247475" w:rsidP="00247475">
            <w:pPr>
              <w:kinsoku w:val="0"/>
              <w:overflowPunct w:val="0"/>
              <w:snapToGrid w:val="0"/>
              <w:ind w:left="-28"/>
              <w:rPr>
                <w:rFonts w:eastAsia="標楷體"/>
                <w:sz w:val="20"/>
                <w:szCs w:val="20"/>
              </w:rPr>
            </w:pPr>
            <w:r w:rsidRPr="000803AE">
              <w:rPr>
                <w:sz w:val="20"/>
                <w:szCs w:val="20"/>
              </w:rPr>
              <w:lastRenderedPageBreak/>
              <w:t xml:space="preserve">Subparagraph 19,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247475" w:rsidRPr="000803AE" w:rsidTr="0006674B">
        <w:tc>
          <w:tcPr>
            <w:tcW w:w="476"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40" w:type="dxa"/>
            <w:vMerge/>
            <w:shd w:val="clear" w:color="auto" w:fill="FFFFFF"/>
            <w:vAlign w:val="center"/>
          </w:tcPr>
          <w:p w:rsidR="00247475" w:rsidRPr="000803AE" w:rsidRDefault="00247475" w:rsidP="00247475">
            <w:pPr>
              <w:kinsoku w:val="0"/>
              <w:overflowPunct w:val="0"/>
              <w:snapToGrid w:val="0"/>
              <w:jc w:val="center"/>
              <w:rPr>
                <w:rFonts w:eastAsia="標楷體"/>
                <w:sz w:val="20"/>
                <w:szCs w:val="20"/>
              </w:rPr>
            </w:pP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247475" w:rsidRPr="000803AE" w:rsidRDefault="00247475" w:rsidP="00247475">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The insurance status shall be reported by </w:t>
            </w:r>
            <w:r w:rsidRPr="000803AE">
              <w:rPr>
                <w:rFonts w:ascii="Times New Roman" w:eastAsia="標楷體" w:hAnsi="Times New Roman"/>
                <w:sz w:val="20"/>
                <w:lang w:val="en-US" w:eastAsia="zh-TW"/>
              </w:rPr>
              <w:t>the</w:t>
            </w:r>
            <w:r w:rsidRPr="000803AE">
              <w:rPr>
                <w:rFonts w:ascii="Times New Roman" w:eastAsia="標楷體" w:hAnsi="Times New Roman"/>
                <w:sz w:val="20"/>
              </w:rPr>
              <w:t xml:space="preserve"> 15</w:t>
            </w:r>
            <w:r w:rsidRPr="000803AE">
              <w:rPr>
                <w:rFonts w:ascii="Times New Roman" w:eastAsia="標楷體" w:hAnsi="Times New Roman"/>
                <w:sz w:val="20"/>
                <w:vertAlign w:val="superscript"/>
              </w:rPr>
              <w:t>th</w:t>
            </w:r>
            <w:r w:rsidRPr="000803AE">
              <w:rPr>
                <w:rFonts w:ascii="Times New Roman" w:eastAsia="標楷體" w:hAnsi="Times New Roman"/>
                <w:sz w:val="20"/>
              </w:rPr>
              <w:t xml:space="preserve"> day of the immediate following month of the effective date of the insurance policy.</w:t>
            </w:r>
          </w:p>
        </w:tc>
        <w:tc>
          <w:tcPr>
            <w:tcW w:w="5512" w:type="dxa"/>
            <w:shd w:val="clear" w:color="auto" w:fill="FFFFFF"/>
          </w:tcPr>
          <w:p w:rsidR="00247475" w:rsidRPr="000803AE" w:rsidRDefault="00247475"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247475" w:rsidRPr="000803AE" w:rsidRDefault="00247475" w:rsidP="00247475">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47475" w:rsidRPr="000803AE" w:rsidTr="0006674B">
        <w:tc>
          <w:tcPr>
            <w:tcW w:w="476"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3</w:t>
            </w:r>
          </w:p>
        </w:tc>
        <w:tc>
          <w:tcPr>
            <w:tcW w:w="440"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16</w:t>
            </w:r>
          </w:p>
        </w:tc>
        <w:tc>
          <w:tcPr>
            <w:tcW w:w="497" w:type="dxa"/>
            <w:shd w:val="clear" w:color="auto" w:fill="FFFFFF"/>
            <w:vAlign w:val="center"/>
          </w:tcPr>
          <w:p w:rsidR="00247475" w:rsidRPr="000803AE" w:rsidRDefault="00247475" w:rsidP="00247475">
            <w:pPr>
              <w:kinsoku w:val="0"/>
              <w:overflowPunct w:val="0"/>
              <w:snapToGrid w:val="0"/>
              <w:jc w:val="center"/>
              <w:rPr>
                <w:rFonts w:eastAsia="標楷體"/>
                <w:sz w:val="20"/>
                <w:szCs w:val="20"/>
              </w:rPr>
            </w:pPr>
            <w:r>
              <w:rPr>
                <w:rFonts w:eastAsia="標楷體" w:hint="eastAsia"/>
                <w:sz w:val="20"/>
                <w:szCs w:val="20"/>
              </w:rPr>
              <w:t>1</w:t>
            </w:r>
          </w:p>
        </w:tc>
        <w:tc>
          <w:tcPr>
            <w:tcW w:w="4115" w:type="dxa"/>
            <w:shd w:val="clear" w:color="auto" w:fill="FFFFFF"/>
          </w:tcPr>
          <w:p w:rsidR="00247475" w:rsidRPr="00F355D4"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Filing</w:t>
            </w:r>
            <w:r w:rsidRPr="00F355D4">
              <w:rPr>
                <w:rFonts w:eastAsia="標楷體"/>
                <w:color w:val="000000" w:themeColor="text1"/>
                <w:sz w:val="20"/>
              </w:rPr>
              <w:t xml:space="preserve"> of annual </w:t>
            </w:r>
            <w:r>
              <w:rPr>
                <w:rFonts w:eastAsia="標楷體"/>
                <w:color w:val="000000" w:themeColor="text1"/>
                <w:sz w:val="20"/>
              </w:rPr>
              <w:t>unaudited</w:t>
            </w:r>
            <w:r w:rsidRPr="00F355D4">
              <w:rPr>
                <w:rFonts w:eastAsia="標楷體" w:hint="eastAsia"/>
                <w:color w:val="000000" w:themeColor="text1"/>
                <w:sz w:val="20"/>
              </w:rPr>
              <w:t xml:space="preserve"> </w:t>
            </w:r>
            <w:r w:rsidRPr="00F355D4">
              <w:rPr>
                <w:rFonts w:eastAsia="標楷體"/>
                <w:color w:val="000000" w:themeColor="text1"/>
                <w:sz w:val="20"/>
              </w:rPr>
              <w:t>financial information.</w:t>
            </w:r>
          </w:p>
          <w:p w:rsidR="00247475" w:rsidRDefault="00247475" w:rsidP="00247475">
            <w:pPr>
              <w:kinsoku w:val="0"/>
              <w:overflowPunct w:val="0"/>
              <w:snapToGrid w:val="0"/>
              <w:rPr>
                <w:rFonts w:eastAsia="標楷體"/>
                <w:sz w:val="20"/>
                <w:szCs w:val="20"/>
              </w:rPr>
            </w:pPr>
            <w:r w:rsidRPr="00F355D4">
              <w:rPr>
                <w:rFonts w:eastAsia="標楷體" w:hint="eastAsia"/>
                <w:color w:val="000000" w:themeColor="text1"/>
                <w:sz w:val="20"/>
              </w:rPr>
              <w:t>N</w:t>
            </w:r>
            <w:r w:rsidRPr="00F355D4">
              <w:rPr>
                <w:rFonts w:eastAsia="標楷體"/>
                <w:color w:val="000000" w:themeColor="text1"/>
                <w:sz w:val="20"/>
              </w:rPr>
              <w:t>ote 1:</w:t>
            </w:r>
            <w:r>
              <w:rPr>
                <w:rFonts w:eastAsia="標楷體"/>
                <w:color w:val="000000" w:themeColor="text1"/>
                <w:sz w:val="20"/>
              </w:rPr>
              <w:t xml:space="preserve"> </w:t>
            </w:r>
            <w:r w:rsidRPr="000803AE">
              <w:rPr>
                <w:rFonts w:eastAsia="標楷體"/>
                <w:sz w:val="20"/>
                <w:szCs w:val="20"/>
              </w:rPr>
              <w:t xml:space="preserve">Within </w:t>
            </w:r>
            <w:r>
              <w:rPr>
                <w:rFonts w:eastAsia="標楷體"/>
                <w:sz w:val="20"/>
                <w:szCs w:val="20"/>
              </w:rPr>
              <w:t xml:space="preserve">75 days </w:t>
            </w:r>
            <w:r w:rsidRPr="000803AE">
              <w:rPr>
                <w:rFonts w:eastAsia="標楷體"/>
                <w:sz w:val="20"/>
                <w:szCs w:val="20"/>
              </w:rPr>
              <w:t>of the end of each fiscal year.</w:t>
            </w:r>
            <w:r>
              <w:rPr>
                <w:rFonts w:eastAsia="標楷體" w:hint="eastAsia"/>
                <w:sz w:val="20"/>
                <w:szCs w:val="20"/>
              </w:rPr>
              <w:t xml:space="preserve"> (</w:t>
            </w:r>
            <w:r>
              <w:rPr>
                <w:rFonts w:eastAsia="標楷體"/>
                <w:sz w:val="20"/>
                <w:szCs w:val="20"/>
              </w:rPr>
              <w:t xml:space="preserve">If February has 29 days, then the </w:t>
            </w:r>
            <w:r w:rsidRPr="000803AE">
              <w:rPr>
                <w:rFonts w:eastAsia="標楷體"/>
                <w:spacing w:val="-4"/>
                <w:sz w:val="20"/>
                <w:szCs w:val="20"/>
              </w:rPr>
              <w:t>filing time</w:t>
            </w:r>
            <w:r>
              <w:rPr>
                <w:rFonts w:eastAsia="標楷體"/>
                <w:spacing w:val="-4"/>
                <w:sz w:val="20"/>
                <w:szCs w:val="20"/>
              </w:rPr>
              <w:t xml:space="preserve"> will be March 15.</w:t>
            </w:r>
            <w:r>
              <w:rPr>
                <w:rFonts w:eastAsia="標楷體" w:hint="eastAsia"/>
                <w:sz w:val="20"/>
                <w:szCs w:val="20"/>
              </w:rPr>
              <w:t>)</w:t>
            </w:r>
          </w:p>
          <w:p w:rsidR="00247475" w:rsidRDefault="00247475" w:rsidP="00247475">
            <w:pPr>
              <w:kinsoku w:val="0"/>
              <w:overflowPunct w:val="0"/>
              <w:snapToGrid w:val="0"/>
              <w:rPr>
                <w:rFonts w:eastAsia="標楷體"/>
                <w:sz w:val="20"/>
                <w:szCs w:val="20"/>
              </w:rPr>
            </w:pPr>
            <w:r>
              <w:rPr>
                <w:rFonts w:eastAsia="標楷體"/>
                <w:sz w:val="20"/>
                <w:szCs w:val="20"/>
              </w:rPr>
              <w:t xml:space="preserve">Note 2: Not applicable to </w:t>
            </w:r>
            <w:r w:rsidRPr="00EE6EB9">
              <w:rPr>
                <w:rFonts w:eastAsia="標楷體"/>
                <w:sz w:val="20"/>
                <w:szCs w:val="20"/>
              </w:rPr>
              <w:t>standalone</w:t>
            </w:r>
            <w:r w:rsidRPr="000803AE">
              <w:rPr>
                <w:rFonts w:eastAsia="標楷體"/>
                <w:sz w:val="20"/>
                <w:szCs w:val="20"/>
              </w:rPr>
              <w:t xml:space="preserve"> financial reports.</w:t>
            </w:r>
          </w:p>
          <w:p w:rsidR="00FE29D1" w:rsidRPr="001C5C2B" w:rsidRDefault="00247475" w:rsidP="00B10ECD">
            <w:pPr>
              <w:kinsoku w:val="0"/>
              <w:overflowPunct w:val="0"/>
              <w:snapToGrid w:val="0"/>
              <w:rPr>
                <w:rFonts w:eastAsia="標楷體"/>
                <w:sz w:val="20"/>
                <w:szCs w:val="20"/>
              </w:rPr>
            </w:pPr>
            <w:r>
              <w:rPr>
                <w:rFonts w:eastAsia="標楷體"/>
                <w:sz w:val="20"/>
                <w:szCs w:val="20"/>
              </w:rPr>
              <w:t xml:space="preserve">Note 3: </w:t>
            </w:r>
            <w:r w:rsidR="00B10ECD">
              <w:rPr>
                <w:rFonts w:eastAsia="標楷體"/>
                <w:sz w:val="20"/>
                <w:szCs w:val="20"/>
              </w:rPr>
              <w:t xml:space="preserve">Applicable to </w:t>
            </w:r>
            <w:r w:rsidR="00FE29D1">
              <w:rPr>
                <w:rFonts w:eastAsia="標楷體"/>
                <w:sz w:val="20"/>
                <w:szCs w:val="20"/>
              </w:rPr>
              <w:t xml:space="preserve">listed companies, but </w:t>
            </w:r>
            <w:r w:rsidR="001953B2">
              <w:rPr>
                <w:rFonts w:eastAsia="標楷體"/>
                <w:sz w:val="20"/>
                <w:szCs w:val="20"/>
              </w:rPr>
              <w:t>a</w:t>
            </w:r>
            <w:r w:rsidR="00DD7FE7">
              <w:rPr>
                <w:rFonts w:eastAsia="標楷體"/>
                <w:sz w:val="20"/>
                <w:szCs w:val="20"/>
              </w:rPr>
              <w:t xml:space="preserve"> </w:t>
            </w:r>
            <w:r w:rsidR="00AB10DD">
              <w:rPr>
                <w:rFonts w:eastAsia="標楷體"/>
                <w:sz w:val="20"/>
                <w:szCs w:val="20"/>
              </w:rPr>
              <w:t xml:space="preserve">listed </w:t>
            </w:r>
            <w:r w:rsidR="00DD7FE7">
              <w:rPr>
                <w:rFonts w:eastAsia="標楷體"/>
                <w:sz w:val="20"/>
                <w:szCs w:val="20"/>
              </w:rPr>
              <w:t>company</w:t>
            </w:r>
            <w:r w:rsidR="001953B2">
              <w:rPr>
                <w:rFonts w:eastAsia="標楷體"/>
                <w:sz w:val="20"/>
                <w:szCs w:val="20"/>
              </w:rPr>
              <w:t xml:space="preserve"> </w:t>
            </w:r>
            <w:r w:rsidR="00DD7FE7" w:rsidRPr="000803AE">
              <w:rPr>
                <w:rFonts w:eastAsia="標楷體" w:hint="eastAsia"/>
                <w:sz w:val="20"/>
                <w:szCs w:val="20"/>
              </w:rPr>
              <w:t>whose paid-in capit</w:t>
            </w:r>
            <w:r w:rsidR="00DD7FE7">
              <w:rPr>
                <w:rFonts w:eastAsia="標楷體" w:hint="eastAsia"/>
                <w:sz w:val="20"/>
                <w:szCs w:val="20"/>
              </w:rPr>
              <w:t xml:space="preserve">al </w:t>
            </w:r>
            <w:r w:rsidR="00BB488E">
              <w:rPr>
                <w:rFonts w:eastAsia="標楷體"/>
                <w:sz w:val="20"/>
                <w:szCs w:val="20"/>
              </w:rPr>
              <w:t>is NT$</w:t>
            </w:r>
            <w:r w:rsidR="00BB488E">
              <w:rPr>
                <w:rFonts w:eastAsia="標楷體" w:hint="eastAsia"/>
                <w:sz w:val="20"/>
                <w:szCs w:val="20"/>
              </w:rPr>
              <w:t xml:space="preserve"> </w:t>
            </w:r>
            <w:r w:rsidR="00DD7FE7">
              <w:rPr>
                <w:rFonts w:eastAsia="標楷體"/>
                <w:sz w:val="20"/>
                <w:szCs w:val="20"/>
              </w:rPr>
              <w:t>10 billion or more</w:t>
            </w:r>
            <w:r w:rsidR="00DD7FE7" w:rsidRPr="000803AE">
              <w:rPr>
                <w:rFonts w:eastAsia="標楷體" w:hint="eastAsia"/>
                <w:sz w:val="20"/>
                <w:szCs w:val="20"/>
              </w:rPr>
              <w:t xml:space="preserve"> as of the end of the previous fiscal year</w:t>
            </w:r>
            <w:r w:rsidR="00DD7FE7">
              <w:rPr>
                <w:rFonts w:eastAsia="標楷體"/>
                <w:sz w:val="20"/>
                <w:szCs w:val="20"/>
              </w:rPr>
              <w:t xml:space="preserve">, a </w:t>
            </w:r>
            <w:r w:rsidR="001953B2">
              <w:rPr>
                <w:rFonts w:eastAsia="標楷體"/>
                <w:sz w:val="20"/>
                <w:szCs w:val="20"/>
              </w:rPr>
              <w:t>financial holding company</w:t>
            </w:r>
            <w:r w:rsidR="00FE29D1">
              <w:rPr>
                <w:rFonts w:eastAsia="標楷體"/>
                <w:sz w:val="20"/>
                <w:szCs w:val="20"/>
              </w:rPr>
              <w:t xml:space="preserve">, </w:t>
            </w:r>
            <w:r w:rsidR="001953B2">
              <w:rPr>
                <w:rFonts w:eastAsia="標楷體"/>
                <w:sz w:val="20"/>
                <w:szCs w:val="20"/>
              </w:rPr>
              <w:t>a bank</w:t>
            </w:r>
            <w:r w:rsidR="00FE29D1">
              <w:rPr>
                <w:rFonts w:eastAsia="標楷體"/>
                <w:sz w:val="20"/>
                <w:szCs w:val="20"/>
              </w:rPr>
              <w:t xml:space="preserve">, </w:t>
            </w:r>
            <w:r w:rsidR="001953B2">
              <w:rPr>
                <w:rFonts w:eastAsia="標楷體"/>
                <w:sz w:val="20"/>
                <w:szCs w:val="20"/>
              </w:rPr>
              <w:t xml:space="preserve">a </w:t>
            </w:r>
            <w:r w:rsidR="00FE29D1">
              <w:rPr>
                <w:rFonts w:eastAsia="標楷體"/>
                <w:sz w:val="20"/>
                <w:szCs w:val="20"/>
              </w:rPr>
              <w:t>bill finance compan</w:t>
            </w:r>
            <w:r w:rsidR="001953B2">
              <w:rPr>
                <w:rFonts w:eastAsia="標楷體"/>
                <w:sz w:val="20"/>
                <w:szCs w:val="20"/>
              </w:rPr>
              <w:t>y</w:t>
            </w:r>
            <w:r w:rsidR="00FE29D1">
              <w:rPr>
                <w:rFonts w:eastAsia="標楷體"/>
                <w:sz w:val="20"/>
                <w:szCs w:val="20"/>
              </w:rPr>
              <w:t xml:space="preserve">, </w:t>
            </w:r>
            <w:r w:rsidR="001953B2">
              <w:rPr>
                <w:rFonts w:eastAsia="標楷體"/>
                <w:sz w:val="20"/>
                <w:szCs w:val="20"/>
              </w:rPr>
              <w:t>an insurance company</w:t>
            </w:r>
            <w:r w:rsidR="00FE29D1">
              <w:rPr>
                <w:rFonts w:eastAsia="標楷體"/>
                <w:sz w:val="20"/>
                <w:szCs w:val="20"/>
              </w:rPr>
              <w:t xml:space="preserve">, </w:t>
            </w:r>
            <w:r w:rsidR="001953B2">
              <w:rPr>
                <w:rFonts w:eastAsia="標楷體"/>
                <w:sz w:val="20"/>
                <w:szCs w:val="20"/>
              </w:rPr>
              <w:t>a securities company</w:t>
            </w:r>
            <w:r w:rsidR="001C5C2B">
              <w:rPr>
                <w:rFonts w:eastAsia="標楷體"/>
                <w:sz w:val="20"/>
                <w:szCs w:val="20"/>
              </w:rPr>
              <w:t xml:space="preserve"> or</w:t>
            </w:r>
            <w:r w:rsidR="00FE29D1">
              <w:rPr>
                <w:rFonts w:eastAsia="標楷體"/>
                <w:sz w:val="20"/>
                <w:szCs w:val="20"/>
              </w:rPr>
              <w:t xml:space="preserve"> </w:t>
            </w:r>
            <w:r w:rsidR="001953B2">
              <w:rPr>
                <w:rFonts w:eastAsia="標楷體"/>
                <w:sz w:val="20"/>
                <w:szCs w:val="20"/>
              </w:rPr>
              <w:t>a futures company</w:t>
            </w:r>
            <w:r w:rsidR="00FE29D1">
              <w:rPr>
                <w:rFonts w:eastAsia="標楷體"/>
                <w:sz w:val="20"/>
                <w:szCs w:val="20"/>
              </w:rPr>
              <w:t xml:space="preserve"> which </w:t>
            </w:r>
            <w:r w:rsidR="001953B2">
              <w:rPr>
                <w:rFonts w:eastAsia="標楷體"/>
                <w:sz w:val="20"/>
                <w:szCs w:val="20"/>
              </w:rPr>
              <w:t>is a</w:t>
            </w:r>
            <w:r w:rsidR="00FE29D1">
              <w:rPr>
                <w:rFonts w:eastAsia="標楷體"/>
                <w:sz w:val="20"/>
                <w:szCs w:val="20"/>
              </w:rPr>
              <w:t xml:space="preserve"> listed compan</w:t>
            </w:r>
            <w:r w:rsidR="001953B2">
              <w:rPr>
                <w:rFonts w:eastAsia="標楷體"/>
                <w:sz w:val="20"/>
                <w:szCs w:val="20"/>
              </w:rPr>
              <w:t>y</w:t>
            </w:r>
            <w:r w:rsidR="00AE4ACF">
              <w:rPr>
                <w:rFonts w:eastAsia="標楷體"/>
                <w:sz w:val="20"/>
                <w:szCs w:val="20"/>
              </w:rPr>
              <w:t>,</w:t>
            </w:r>
            <w:r w:rsidR="001953B2">
              <w:rPr>
                <w:rFonts w:eastAsia="標楷體"/>
                <w:sz w:val="20"/>
                <w:szCs w:val="20"/>
              </w:rPr>
              <w:t xml:space="preserve"> </w:t>
            </w:r>
            <w:r w:rsidR="001C5C2B">
              <w:rPr>
                <w:rFonts w:eastAsia="標楷體"/>
                <w:sz w:val="20"/>
                <w:szCs w:val="20"/>
              </w:rPr>
              <w:t xml:space="preserve">is </w:t>
            </w:r>
            <w:r w:rsidR="001C5C2B" w:rsidRPr="000803AE">
              <w:rPr>
                <w:sz w:val="20"/>
              </w:rPr>
              <w:t>required</w:t>
            </w:r>
            <w:r w:rsidR="001C5C2B">
              <w:rPr>
                <w:sz w:val="20"/>
              </w:rPr>
              <w:t xml:space="preserve"> to file an </w:t>
            </w:r>
            <w:r w:rsidR="001C5C2B" w:rsidRPr="001953B2">
              <w:rPr>
                <w:rFonts w:eastAsia="標楷體"/>
                <w:sz w:val="20"/>
                <w:szCs w:val="20"/>
              </w:rPr>
              <w:t>annual financial report</w:t>
            </w:r>
            <w:r w:rsidR="001C5C2B" w:rsidRPr="000803AE">
              <w:rPr>
                <w:sz w:val="20"/>
              </w:rPr>
              <w:t xml:space="preserve"> </w:t>
            </w:r>
            <w:r w:rsidR="001C5C2B">
              <w:rPr>
                <w:rFonts w:eastAsia="標楷體"/>
                <w:sz w:val="20"/>
                <w:szCs w:val="20"/>
              </w:rPr>
              <w:t xml:space="preserve">within 75 days of the end of each year </w:t>
            </w:r>
            <w:r w:rsidR="001C5C2B" w:rsidRPr="000803AE">
              <w:rPr>
                <w:sz w:val="20"/>
              </w:rPr>
              <w:t>in accordance with the laws and regulations</w:t>
            </w:r>
            <w:r w:rsidR="001C5C2B">
              <w:rPr>
                <w:sz w:val="20"/>
              </w:rPr>
              <w:t>, and therefore</w:t>
            </w:r>
            <w:r w:rsidR="00AB10DD">
              <w:rPr>
                <w:sz w:val="20"/>
              </w:rPr>
              <w:t>,</w:t>
            </w:r>
            <w:r w:rsidR="001C5C2B">
              <w:rPr>
                <w:sz w:val="20"/>
              </w:rPr>
              <w:t xml:space="preserve"> it is </w:t>
            </w:r>
            <w:r w:rsidR="001953B2">
              <w:rPr>
                <w:rFonts w:eastAsia="標楷體"/>
                <w:sz w:val="20"/>
                <w:szCs w:val="20"/>
              </w:rPr>
              <w:t xml:space="preserve">not required to file </w:t>
            </w:r>
            <w:r w:rsidR="001953B2" w:rsidRPr="0009780A">
              <w:rPr>
                <w:rFonts w:eastAsia="標楷體"/>
                <w:color w:val="000000" w:themeColor="text1"/>
                <w:sz w:val="20"/>
              </w:rPr>
              <w:t xml:space="preserve">annual </w:t>
            </w:r>
            <w:r w:rsidR="001953B2">
              <w:rPr>
                <w:rFonts w:eastAsia="標楷體"/>
                <w:color w:val="000000" w:themeColor="text1"/>
                <w:sz w:val="20"/>
              </w:rPr>
              <w:t>unaudited</w:t>
            </w:r>
            <w:r w:rsidR="001953B2" w:rsidRPr="0009780A">
              <w:rPr>
                <w:rFonts w:eastAsia="標楷體" w:hint="eastAsia"/>
                <w:color w:val="000000" w:themeColor="text1"/>
                <w:sz w:val="20"/>
              </w:rPr>
              <w:t xml:space="preserve"> </w:t>
            </w:r>
            <w:r w:rsidR="001953B2" w:rsidRPr="0009780A">
              <w:rPr>
                <w:rFonts w:eastAsia="標楷體"/>
                <w:color w:val="000000" w:themeColor="text1"/>
                <w:sz w:val="20"/>
              </w:rPr>
              <w:t>financial</w:t>
            </w:r>
            <w:r w:rsidR="001953B2">
              <w:rPr>
                <w:rFonts w:eastAsia="標楷體"/>
                <w:color w:val="000000" w:themeColor="text1"/>
                <w:sz w:val="20"/>
              </w:rPr>
              <w:t xml:space="preserve"> information</w:t>
            </w:r>
            <w:r w:rsidR="001C5C2B">
              <w:rPr>
                <w:sz w:val="20"/>
              </w:rPr>
              <w:t>.</w:t>
            </w:r>
          </w:p>
          <w:p w:rsidR="00FE29D1" w:rsidRPr="005B67ED" w:rsidRDefault="00FE29D1" w:rsidP="00E66C90">
            <w:pPr>
              <w:kinsoku w:val="0"/>
              <w:overflowPunct w:val="0"/>
              <w:snapToGrid w:val="0"/>
              <w:rPr>
                <w:rFonts w:eastAsia="標楷體"/>
                <w:sz w:val="20"/>
                <w:szCs w:val="20"/>
              </w:rPr>
            </w:pPr>
          </w:p>
        </w:tc>
        <w:tc>
          <w:tcPr>
            <w:tcW w:w="5512" w:type="dxa"/>
            <w:shd w:val="clear" w:color="auto" w:fill="FFFFFF"/>
          </w:tcPr>
          <w:p w:rsidR="00247475" w:rsidRDefault="00247475" w:rsidP="00247475">
            <w:pPr>
              <w:kinsoku w:val="0"/>
              <w:overflowPunct w:val="0"/>
              <w:spacing w:line="260" w:lineRule="exact"/>
              <w:rPr>
                <w:rFonts w:eastAsia="標楷體"/>
                <w:color w:val="000000" w:themeColor="text1"/>
                <w:sz w:val="20"/>
              </w:rPr>
            </w:pPr>
            <w:r w:rsidRPr="00F355D4">
              <w:rPr>
                <w:rFonts w:eastAsia="標楷體"/>
                <w:color w:val="000000" w:themeColor="text1"/>
                <w:sz w:val="20"/>
              </w:rPr>
              <w:lastRenderedPageBreak/>
              <w:t>The relevant information shall be uploaded to the Market Observation Post System (sii.twse.com.tw/</w:t>
            </w:r>
            <w:r w:rsidRPr="000803AE">
              <w:rPr>
                <w:rFonts w:eastAsia="標楷體"/>
                <w:sz w:val="20"/>
                <w:szCs w:val="20"/>
              </w:rPr>
              <w:t xml:space="preserve">filing using non-formatted electronic files/filing of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 information</w:t>
            </w:r>
            <w:r w:rsidRPr="00F355D4">
              <w:rPr>
                <w:rFonts w:eastAsia="標楷體"/>
                <w:color w:val="000000" w:themeColor="text1"/>
                <w:sz w:val="20"/>
              </w:rPr>
              <w:t>)</w:t>
            </w:r>
          </w:p>
          <w:p w:rsidR="00247475" w:rsidRPr="00AA2D10" w:rsidRDefault="00247475" w:rsidP="00247475">
            <w:pPr>
              <w:kinsoku w:val="0"/>
              <w:overflowPunct w:val="0"/>
              <w:spacing w:line="260" w:lineRule="exact"/>
              <w:rPr>
                <w:rFonts w:eastAsia="標楷體"/>
                <w:color w:val="000000" w:themeColor="text1"/>
                <w:sz w:val="20"/>
              </w:rPr>
            </w:pPr>
            <w:r>
              <w:rPr>
                <w:rFonts w:eastAsia="標楷體"/>
                <w:color w:val="000000" w:themeColor="text1"/>
                <w:sz w:val="20"/>
              </w:rPr>
              <w:t xml:space="preserve">Note: If listed companies complete the upload of </w:t>
            </w:r>
            <w:r w:rsidRPr="000803AE">
              <w:rPr>
                <w:rFonts w:eastAsia="標楷體"/>
                <w:sz w:val="20"/>
                <w:szCs w:val="20"/>
              </w:rPr>
              <w:t>electronic books</w:t>
            </w:r>
            <w:r>
              <w:rPr>
                <w:rFonts w:eastAsia="標楷體"/>
                <w:sz w:val="20"/>
                <w:szCs w:val="20"/>
              </w:rPr>
              <w:t xml:space="preserve"> of </w:t>
            </w:r>
            <w:r w:rsidRPr="0009780A">
              <w:rPr>
                <w:rFonts w:eastAsia="標楷體"/>
                <w:color w:val="000000" w:themeColor="text1"/>
                <w:sz w:val="20"/>
              </w:rPr>
              <w:t>annual financial</w:t>
            </w:r>
            <w:r>
              <w:rPr>
                <w:rFonts w:eastAsia="標楷體"/>
                <w:color w:val="000000" w:themeColor="text1"/>
                <w:sz w:val="20"/>
              </w:rPr>
              <w:t xml:space="preserve"> reports or file iXBRL within </w:t>
            </w:r>
            <w:r>
              <w:rPr>
                <w:rFonts w:eastAsia="標楷體"/>
                <w:sz w:val="20"/>
                <w:szCs w:val="20"/>
              </w:rPr>
              <w:t xml:space="preserve">75 days </w:t>
            </w:r>
            <w:r w:rsidRPr="000803AE">
              <w:rPr>
                <w:rFonts w:eastAsia="標楷體"/>
                <w:sz w:val="20"/>
                <w:szCs w:val="20"/>
              </w:rPr>
              <w:t>of the end of each fiscal year</w:t>
            </w:r>
            <w:r>
              <w:rPr>
                <w:rFonts w:eastAsia="標楷體"/>
                <w:sz w:val="20"/>
                <w:szCs w:val="20"/>
              </w:rPr>
              <w:t xml:space="preserve">, then it is not required to file </w:t>
            </w:r>
            <w:r w:rsidRPr="0009780A">
              <w:rPr>
                <w:rFonts w:eastAsia="標楷體"/>
                <w:color w:val="000000" w:themeColor="text1"/>
                <w:sz w:val="20"/>
              </w:rPr>
              <w:t xml:space="preserve">annual </w:t>
            </w:r>
            <w:r>
              <w:rPr>
                <w:rFonts w:eastAsia="標楷體"/>
                <w:color w:val="000000" w:themeColor="text1"/>
                <w:sz w:val="20"/>
              </w:rPr>
              <w:t>unaudited</w:t>
            </w:r>
            <w:r w:rsidRPr="0009780A">
              <w:rPr>
                <w:rFonts w:eastAsia="標楷體" w:hint="eastAsia"/>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information, but </w:t>
            </w:r>
            <w:r>
              <w:rPr>
                <w:rFonts w:eastAsia="標楷體"/>
                <w:sz w:val="20"/>
              </w:rPr>
              <w:t>it is required to</w:t>
            </w:r>
            <w:r w:rsidRPr="000803AE">
              <w:rPr>
                <w:rFonts w:eastAsia="標楷體"/>
                <w:sz w:val="20"/>
              </w:rPr>
              <w:t xml:space="preserve"> select "exempt from reporting"</w:t>
            </w:r>
            <w:r>
              <w:rPr>
                <w:rFonts w:eastAsia="標楷體"/>
                <w:sz w:val="20"/>
              </w:rPr>
              <w:t>.</w:t>
            </w:r>
          </w:p>
        </w:tc>
        <w:tc>
          <w:tcPr>
            <w:tcW w:w="4008" w:type="dxa"/>
            <w:shd w:val="clear" w:color="auto" w:fill="FFFFFF"/>
          </w:tcPr>
          <w:p w:rsidR="00247475" w:rsidRPr="00761335" w:rsidRDefault="00247475" w:rsidP="00247475">
            <w:pPr>
              <w:kinsoku w:val="0"/>
              <w:overflowPunct w:val="0"/>
              <w:snapToGrid w:val="0"/>
              <w:ind w:left="-28"/>
              <w:rPr>
                <w:rFonts w:eastAsia="標楷體"/>
                <w:color w:val="FF0000"/>
                <w:sz w:val="20"/>
                <w:u w:val="single"/>
              </w:rPr>
            </w:pPr>
            <w:r w:rsidRPr="000803AE">
              <w:rPr>
                <w:sz w:val="20"/>
                <w:szCs w:val="20"/>
              </w:rPr>
              <w:t>Article 3</w:t>
            </w:r>
            <w:r>
              <w:rPr>
                <w:sz w:val="20"/>
                <w:szCs w:val="20"/>
              </w:rPr>
              <w:t>-5</w:t>
            </w:r>
            <w:r w:rsidRPr="000803AE">
              <w:rPr>
                <w:sz w:val="20"/>
                <w:szCs w:val="20"/>
              </w:rPr>
              <w:t xml:space="preserve"> of Taiwan Stock Exchange Corporation Rules Governing Information Reporting by Companies with Listed Securities and Offshore Fund Institutions with Listed Offshore Exchange-Traded Funds</w:t>
            </w:r>
          </w:p>
        </w:tc>
      </w:tr>
      <w:tr w:rsidR="00457B6C" w:rsidRPr="000803AE" w:rsidTr="0006674B">
        <w:trPr>
          <w:trHeight w:val="3190"/>
        </w:trPr>
        <w:tc>
          <w:tcPr>
            <w:tcW w:w="476" w:type="dxa"/>
            <w:vMerge w:val="restart"/>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247475">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247475">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247475">
            <w:p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457B6C" w:rsidRPr="000803AE" w:rsidRDefault="00457B6C" w:rsidP="00247475">
            <w:pPr>
              <w:kinsoku w:val="0"/>
              <w:overflowPunct w:val="0"/>
              <w:snapToGrid w:val="0"/>
              <w:rPr>
                <w:rFonts w:eastAsia="標楷體"/>
                <w:sz w:val="20"/>
                <w:szCs w:val="20"/>
              </w:rPr>
            </w:pPr>
          </w:p>
          <w:p w:rsidR="00457B6C" w:rsidRPr="000803AE" w:rsidRDefault="00457B6C" w:rsidP="00247475">
            <w:pPr>
              <w:kinsoku w:val="0"/>
              <w:overflowPunct w:val="0"/>
              <w:snapToGrid w:val="0"/>
              <w:rPr>
                <w:rFonts w:eastAsia="標楷體"/>
                <w:sz w:val="20"/>
                <w:szCs w:val="20"/>
              </w:rPr>
            </w:pPr>
          </w:p>
        </w:tc>
        <w:tc>
          <w:tcPr>
            <w:tcW w:w="4008" w:type="dxa"/>
            <w:shd w:val="clear" w:color="auto" w:fill="FFFFFF"/>
          </w:tcPr>
          <w:p w:rsidR="00457B6C" w:rsidRPr="000803AE" w:rsidRDefault="00457B6C" w:rsidP="00247475">
            <w:pPr>
              <w:numPr>
                <w:ilvl w:val="0"/>
                <w:numId w:val="20"/>
              </w:numPr>
              <w:snapToGrid w:val="0"/>
              <w:rPr>
                <w:sz w:val="20"/>
                <w:szCs w:val="20"/>
              </w:rPr>
            </w:pPr>
            <w:r w:rsidRPr="000803AE">
              <w:rPr>
                <w:rFonts w:eastAsia="標楷體"/>
                <w:sz w:val="20"/>
                <w:szCs w:val="20"/>
              </w:rPr>
              <w:t xml:space="preserve">Articles 21, 28, and 36 of the </w:t>
            </w:r>
            <w:r w:rsidRPr="000803AE">
              <w:rPr>
                <w:sz w:val="20"/>
                <w:szCs w:val="20"/>
              </w:rPr>
              <w:t>Regulations Governing the Offering and Issuance of Overseas Securities by Issuers</w:t>
            </w:r>
          </w:p>
          <w:p w:rsidR="00457B6C" w:rsidRPr="000803AE" w:rsidRDefault="00457B6C" w:rsidP="00247475">
            <w:pPr>
              <w:numPr>
                <w:ilvl w:val="0"/>
                <w:numId w:val="20"/>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247475">
            <w:pPr>
              <w:snapToGrid w:val="0"/>
              <w:rPr>
                <w:sz w:val="20"/>
                <w:szCs w:val="20"/>
              </w:rPr>
            </w:pPr>
          </w:p>
        </w:tc>
      </w:tr>
      <w:tr w:rsidR="00457B6C" w:rsidRPr="000803AE" w:rsidTr="0006674B">
        <w:trPr>
          <w:trHeight w:val="2110"/>
        </w:trPr>
        <w:tc>
          <w:tcPr>
            <w:tcW w:w="476"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247475">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457B6C" w:rsidRPr="000803AE" w:rsidRDefault="00457B6C" w:rsidP="00247475">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457B6C" w:rsidRPr="000803AE" w:rsidRDefault="00457B6C" w:rsidP="00247475">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457B6C" w:rsidRPr="000803AE" w:rsidRDefault="00457B6C" w:rsidP="00247475">
            <w:pPr>
              <w:keepNext/>
              <w:numPr>
                <w:ilvl w:val="0"/>
                <w:numId w:val="287"/>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247475">
            <w:pPr>
              <w:numPr>
                <w:ilvl w:val="0"/>
                <w:numId w:val="287"/>
              </w:numPr>
              <w:snapToGrid w:val="0"/>
              <w:rPr>
                <w:rFonts w:eastAsia="標楷體"/>
                <w:sz w:val="20"/>
                <w:szCs w:val="20"/>
              </w:rPr>
            </w:pPr>
            <w:r w:rsidRPr="000803AE">
              <w:rPr>
                <w:rFonts w:eastAsia="標楷體"/>
                <w:sz w:val="20"/>
                <w:szCs w:val="20"/>
              </w:rPr>
              <w:t>Letter No. Chin-Kuan-Cheng-Shen-1010040677 dated October 11, 2012</w:t>
            </w:r>
          </w:p>
        </w:tc>
      </w:tr>
      <w:tr w:rsidR="00457B6C" w:rsidRPr="000803AE" w:rsidTr="0006674B">
        <w:trPr>
          <w:trHeight w:val="1144"/>
        </w:trPr>
        <w:tc>
          <w:tcPr>
            <w:tcW w:w="476"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247475">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247475">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457B6C" w:rsidRPr="000803AE" w:rsidRDefault="00457B6C" w:rsidP="00247475">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247475">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457B6C" w:rsidRPr="000803AE" w:rsidRDefault="00457B6C" w:rsidP="00247475">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14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Default="00457B6C"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457B6C" w:rsidRDefault="00457B6C"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Default="00457B6C" w:rsidP="00457B6C">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457B6C" w:rsidRPr="000803AE" w:rsidRDefault="00457B6C" w:rsidP="00457B6C">
            <w:pPr>
              <w:kinsoku w:val="0"/>
              <w:overflowPunct w:val="0"/>
              <w:snapToGrid w:val="0"/>
              <w:ind w:left="228" w:hanging="22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w:t>
            </w:r>
            <w:r>
              <w:rPr>
                <w:rFonts w:eastAsia="標楷體"/>
                <w:sz w:val="20"/>
              </w:rPr>
              <w:lastRenderedPageBreak/>
              <w:t xml:space="preserve">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457B6C" w:rsidRPr="000803AE" w:rsidRDefault="00457B6C"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451"/>
        </w:trPr>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File annual financial report and individual financial report.</w:t>
            </w:r>
          </w:p>
          <w:p w:rsidR="00457B6C" w:rsidRPr="000803AE" w:rsidRDefault="00457B6C" w:rsidP="00457B6C">
            <w:pPr>
              <w:kinsoku w:val="0"/>
              <w:overflowPunct w:val="0"/>
              <w:snapToGrid w:val="0"/>
              <w:jc w:val="both"/>
              <w:rPr>
                <w:rFonts w:eastAsia="標楷體"/>
                <w:sz w:val="20"/>
                <w:szCs w:val="20"/>
              </w:rPr>
            </w:pPr>
            <w:r w:rsidRPr="000803AE">
              <w:rPr>
                <w:rFonts w:eastAsia="標楷體"/>
                <w:sz w:val="20"/>
                <w:szCs w:val="20"/>
              </w:rPr>
              <w:t>Note 1: Within three months of the end of each fiscal year.</w:t>
            </w:r>
          </w:p>
          <w:p w:rsidR="00457B6C" w:rsidRDefault="00457B6C" w:rsidP="00457B6C">
            <w:pPr>
              <w:kinsoku w:val="0"/>
              <w:overflowPunct w:val="0"/>
              <w:snapToGrid w:val="0"/>
              <w:jc w:val="both"/>
              <w:rPr>
                <w:rFonts w:eastAsia="標楷體"/>
                <w:sz w:val="20"/>
                <w:szCs w:val="20"/>
              </w:rPr>
            </w:pPr>
            <w:r w:rsidRPr="000803AE">
              <w:rPr>
                <w:rFonts w:eastAsia="標楷體"/>
                <w:sz w:val="20"/>
                <w:szCs w:val="20"/>
              </w:rPr>
              <w:t>Note 2: Individual financial reports do not apply to primary listed companies.</w:t>
            </w:r>
          </w:p>
          <w:p w:rsidR="00457B6C" w:rsidRPr="000803AE" w:rsidRDefault="00457B6C" w:rsidP="00457B6C">
            <w:pPr>
              <w:kinsoku w:val="0"/>
              <w:overflowPunct w:val="0"/>
              <w:snapToGrid w:val="0"/>
              <w:rPr>
                <w:rFonts w:eastAsia="標楷體"/>
                <w:sz w:val="20"/>
                <w:szCs w:val="20"/>
              </w:rPr>
            </w:pPr>
            <w:r>
              <w:rPr>
                <w:rFonts w:eastAsia="標楷體"/>
                <w:sz w:val="20"/>
                <w:szCs w:val="20"/>
              </w:rPr>
              <w:t>Note 3: For L</w:t>
            </w:r>
            <w:r w:rsidRPr="000803AE">
              <w:rPr>
                <w:rFonts w:eastAsia="標楷體" w:hint="eastAsia"/>
                <w:sz w:val="20"/>
                <w:szCs w:val="20"/>
              </w:rPr>
              <w:t>isted companies whose paid-in capit</w:t>
            </w:r>
            <w:r>
              <w:rPr>
                <w:rFonts w:eastAsia="標楷體" w:hint="eastAsia"/>
                <w:sz w:val="20"/>
                <w:szCs w:val="20"/>
              </w:rPr>
              <w:t>al are</w:t>
            </w:r>
            <w:r w:rsidRPr="000803AE">
              <w:rPr>
                <w:rFonts w:eastAsia="標楷體" w:hint="eastAsia"/>
                <w:sz w:val="20"/>
                <w:szCs w:val="20"/>
              </w:rPr>
              <w:t xml:space="preserve"> </w:t>
            </w:r>
            <w:r>
              <w:rPr>
                <w:rFonts w:eastAsia="標楷體"/>
                <w:sz w:val="20"/>
                <w:szCs w:val="20"/>
              </w:rPr>
              <w:t>NT$ 10 billion or more</w:t>
            </w:r>
            <w:r w:rsidRPr="000803AE">
              <w:rPr>
                <w:rFonts w:eastAsia="標楷體" w:hint="eastAsia"/>
                <w:sz w:val="20"/>
                <w:szCs w:val="20"/>
              </w:rPr>
              <w:t xml:space="preserve"> as of the end of the previous fiscal year</w:t>
            </w:r>
            <w:r>
              <w:rPr>
                <w:rFonts w:eastAsia="標楷體"/>
                <w:sz w:val="20"/>
                <w:szCs w:val="20"/>
              </w:rPr>
              <w:t xml:space="preserve">, </w:t>
            </w:r>
            <w:r w:rsidRPr="000803AE">
              <w:rPr>
                <w:rFonts w:eastAsia="標楷體"/>
                <w:sz w:val="20"/>
                <w:szCs w:val="20"/>
              </w:rPr>
              <w:t>financial holding companies</w:t>
            </w:r>
            <w:r>
              <w:rPr>
                <w:rFonts w:eastAsia="標楷體"/>
                <w:sz w:val="20"/>
                <w:szCs w:val="20"/>
              </w:rPr>
              <w:t xml:space="preserve">, banks, bill finance companies, insurance companies, securities companies and futures companies, the </w:t>
            </w:r>
            <w:r w:rsidRPr="000803AE">
              <w:rPr>
                <w:rFonts w:eastAsia="標楷體"/>
                <w:sz w:val="20"/>
                <w:szCs w:val="20"/>
              </w:rPr>
              <w:t>financial report</w:t>
            </w:r>
            <w:r>
              <w:rPr>
                <w:rFonts w:eastAsia="標楷體"/>
                <w:sz w:val="20"/>
                <w:szCs w:val="20"/>
              </w:rPr>
              <w:t xml:space="preserve"> shall be filed within 75 days of the end of each fiscal year (i.e., March 16; if February has 29 days, then the filing time will be March 15); the rest of information filing items which apply to the filing time of </w:t>
            </w:r>
            <w:r w:rsidRPr="000803AE">
              <w:rPr>
                <w:rFonts w:eastAsia="標楷體"/>
                <w:sz w:val="20"/>
                <w:szCs w:val="20"/>
              </w:rPr>
              <w:t>financial report announcement</w:t>
            </w:r>
            <w:r>
              <w:rPr>
                <w:rFonts w:eastAsia="標楷體"/>
                <w:sz w:val="20"/>
                <w:szCs w:val="20"/>
              </w:rPr>
              <w:t xml:space="preserve"> shall also be filed in advance.</w:t>
            </w:r>
          </w:p>
          <w:p w:rsidR="00457B6C" w:rsidRPr="000803AE" w:rsidRDefault="00457B6C" w:rsidP="00457B6C">
            <w:pPr>
              <w:kinsoku w:val="0"/>
              <w:overflowPunct w:val="0"/>
              <w:snapToGrid w:val="0"/>
              <w:ind w:left="400" w:hanging="400"/>
              <w:rPr>
                <w:sz w:val="20"/>
                <w:szCs w:val="20"/>
              </w:rPr>
            </w:pP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financial report reviewed by CPA</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statements/filing of IFRS financial report, and filing of explanations regarding published financial report).</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4. One copy of the board meeting minutes in which the financial report was approved and one copy of the supervisors' recognition report. (Since the public announcement of the financial report for the year 2007, a company having an audit committee shall submit a review report issued by the convener of the audit committee and the minutes of the audit committee meeting at which the financial report was ratified.)</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5. One copy of each the financial report announcement and filing checklist, and the annual checklist for significant subsidiaries. </w:t>
            </w:r>
          </w:p>
          <w:p w:rsidR="00457B6C" w:rsidRPr="000803AE" w:rsidRDefault="00457B6C" w:rsidP="00457B6C">
            <w:pPr>
              <w:suppressLineNumbers/>
              <w:suppressAutoHyphens/>
              <w:kinsoku w:val="0"/>
              <w:overflowPunct w:val="0"/>
              <w:snapToGrid w:val="0"/>
              <w:ind w:left="84" w:hanging="84"/>
              <w:rPr>
                <w:rFonts w:eastAsia="標楷體"/>
                <w:sz w:val="20"/>
                <w:szCs w:val="20"/>
              </w:rPr>
            </w:pPr>
            <w:r w:rsidRPr="000803AE">
              <w:rPr>
                <w:rFonts w:eastAsia="標楷體"/>
                <w:sz w:val="20"/>
                <w:szCs w:val="20"/>
              </w:rPr>
              <w:t xml:space="preserve">6. </w:t>
            </w:r>
            <w:r w:rsidRPr="000803AE">
              <w:rPr>
                <w:rFonts w:eastAsia="標楷體" w:hint="eastAsia"/>
                <w:sz w:val="20"/>
                <w:szCs w:val="20"/>
              </w:rPr>
              <w:t>One copy</w:t>
            </w:r>
            <w:r w:rsidRPr="000803AE">
              <w:rPr>
                <w:rFonts w:eastAsia="標楷體"/>
                <w:sz w:val="20"/>
                <w:szCs w:val="20"/>
              </w:rPr>
              <w:t xml:space="preserve"> of the individual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 xml:space="preserve">Declaration that </w:t>
            </w:r>
            <w:r w:rsidRPr="000803AE">
              <w:rPr>
                <w:sz w:val="20"/>
                <w:szCs w:val="20"/>
              </w:rPr>
              <w:t xml:space="preserve">the financial report contains no misrepresentations or omissions.  The same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8. </w:t>
            </w:r>
            <w:r w:rsidRPr="000803AE">
              <w:rPr>
                <w:rFonts w:eastAsia="標楷體"/>
                <w:sz w:val="20"/>
                <w:szCs w:val="20"/>
              </w:rPr>
              <w:t>The relevant information shall be uploaded to the Market Observation Post System (sii.twse.com.tw/filing using non-formatted electronic files/filing of financial report).</w:t>
            </w:r>
            <w:r w:rsidRPr="000803AE">
              <w:rPr>
                <w:rFonts w:eastAsia="標楷體" w:hint="eastAsia"/>
                <w:sz w:val="20"/>
                <w:szCs w:val="20"/>
              </w:rPr>
              <w:t xml:space="preserve"> </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9. </w:t>
            </w:r>
            <w:r w:rsidRPr="000803AE">
              <w:rPr>
                <w:rFonts w:eastAsia="標楷體"/>
                <w:sz w:val="20"/>
                <w:szCs w:val="20"/>
              </w:rPr>
              <w:t xml:space="preserve">Original written material of the aforementioned documents shall </w:t>
            </w:r>
            <w:r w:rsidRPr="000803AE">
              <w:rPr>
                <w:rFonts w:eastAsia="標楷體"/>
                <w:sz w:val="20"/>
                <w:szCs w:val="20"/>
              </w:rPr>
              <w:lastRenderedPageBreak/>
              <w:t>be filed with the Securities and Futures Bureau</w:t>
            </w:r>
            <w:r w:rsidRPr="000803AE">
              <w:rPr>
                <w:rFonts w:eastAsia="標楷體" w:hint="eastAsia"/>
                <w:sz w:val="20"/>
                <w:szCs w:val="20"/>
              </w:rPr>
              <w:t xml:space="preserve"> (one copy each of the financial report and relevant documents)</w:t>
            </w:r>
            <w:r w:rsidRPr="000803AE">
              <w:rPr>
                <w:rFonts w:eastAsia="標楷體"/>
                <w:sz w:val="20"/>
                <w:szCs w:val="20"/>
              </w:rPr>
              <w:t>, the Financial Supervisory Commission, Executive Yuan, with photocopies thereof to be delivered to the Taiwan Stock Exchange Corporation (</w:t>
            </w:r>
            <w:r w:rsidRPr="000803AE">
              <w:rPr>
                <w:rFonts w:eastAsia="標楷體" w:hint="eastAsia"/>
                <w:sz w:val="20"/>
                <w:szCs w:val="20"/>
              </w:rPr>
              <w:t xml:space="preserve">one copy each of the </w:t>
            </w:r>
            <w:r w:rsidRPr="000803AE">
              <w:rPr>
                <w:rFonts w:eastAsia="標楷體"/>
                <w:sz w:val="20"/>
                <w:szCs w:val="20"/>
              </w:rPr>
              <w:t>financial report</w:t>
            </w:r>
            <w:r w:rsidRPr="000803AE">
              <w:rPr>
                <w:rFonts w:eastAsia="標楷體" w:hint="eastAsia"/>
                <w:sz w:val="20"/>
                <w:szCs w:val="20"/>
              </w:rPr>
              <w:t xml:space="preserve"> and relevant documents</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10. </w:t>
            </w:r>
            <w:r w:rsidRPr="000803AE">
              <w:rPr>
                <w:rFonts w:hint="eastAsia"/>
                <w:sz w:val="20"/>
                <w:szCs w:val="20"/>
              </w:rPr>
              <w:t>An</w:t>
            </w:r>
            <w:r w:rsidRPr="000803AE">
              <w:rPr>
                <w:sz w:val="20"/>
                <w:szCs w:val="20"/>
              </w:rPr>
              <w:t xml:space="preserve"> </w:t>
            </w:r>
            <w:r w:rsidRPr="000803AE">
              <w:rPr>
                <w:rFonts w:hint="eastAsia"/>
                <w:sz w:val="20"/>
                <w:szCs w:val="20"/>
              </w:rPr>
              <w:t>e</w:t>
            </w:r>
            <w:r w:rsidRPr="000803AE">
              <w:rPr>
                <w:sz w:val="20"/>
                <w:szCs w:val="20"/>
              </w:rPr>
              <w:t>xamination</w:t>
            </w:r>
            <w:r w:rsidRPr="000803AE">
              <w:rPr>
                <w:rFonts w:eastAsia="標楷體"/>
                <w:sz w:val="20"/>
                <w:szCs w:val="20"/>
              </w:rPr>
              <w:t xml:space="preserve"> table for changes in business items</w:t>
            </w:r>
            <w:r w:rsidRPr="000803AE">
              <w:rPr>
                <w:rFonts w:eastAsia="標楷體" w:hint="eastAsia"/>
                <w:sz w:val="20"/>
                <w:szCs w:val="20"/>
              </w:rPr>
              <w:t xml:space="preserve"> (to </w:t>
            </w:r>
            <w:r w:rsidRPr="000803AE">
              <w:rPr>
                <w:rFonts w:hint="eastAsia"/>
                <w:sz w:val="20"/>
                <w:szCs w:val="20"/>
              </w:rPr>
              <w:t>be submitted</w:t>
            </w:r>
            <w:r w:rsidRPr="000803AE">
              <w:rPr>
                <w:sz w:val="20"/>
                <w:szCs w:val="20"/>
              </w:rPr>
              <w:t xml:space="preserve"> to the Taiwan Stock Exchange</w:t>
            </w:r>
            <w:r w:rsidRPr="000803AE">
              <w:rPr>
                <w:rFonts w:hint="eastAsia"/>
                <w:sz w:val="20"/>
                <w:szCs w:val="20"/>
              </w:rPr>
              <w:t xml:space="preserve"> Corporation only</w:t>
            </w:r>
            <w:r w:rsidRPr="000803AE">
              <w:rPr>
                <w:rFonts w:eastAsia="標楷體" w:hint="eastAsia"/>
                <w:sz w:val="20"/>
                <w:szCs w:val="20"/>
              </w:rPr>
              <w:t>).</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hint="eastAsia"/>
                <w:sz w:val="20"/>
                <w:szCs w:val="20"/>
              </w:rPr>
              <w:t>11. A company that has published its complete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hint="eastAsia"/>
                <w:sz w:val="20"/>
                <w:szCs w:val="20"/>
              </w:rPr>
              <w:t xml:space="preserve"> </w:t>
            </w:r>
            <w:r w:rsidRPr="000803AE">
              <w:rPr>
                <w:rFonts w:eastAsia="標楷體" w:hint="eastAsia"/>
                <w:sz w:val="20"/>
                <w:szCs w:val="20"/>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  (2) If the discrepancy between the actual comprehensive income and the forecast of comprehensive income or the achievement of the said forecast reaches 20 percent or more and the affected sum amounts to NT$30 million or more and 0.5 percent of the paid-in capital or more, the company shall publicly disclose and report the amount of the affected sum and the reasons for such discrepancy; if the financial forecast has been reviewed by a CPA, the company shall make the disclosure and report after obtaining an opinion from the CPA as to the reasonableness of the company's explanation.</w:t>
            </w:r>
          </w:p>
          <w:p w:rsidR="00457B6C" w:rsidRPr="000803AE" w:rsidRDefault="00457B6C" w:rsidP="00457B6C">
            <w:pPr>
              <w:suppressLineNumbers/>
              <w:suppressAutoHyphens/>
              <w:kinsoku w:val="0"/>
              <w:overflowPunct w:val="0"/>
              <w:snapToGrid w:val="0"/>
              <w:ind w:left="200" w:hanging="200"/>
              <w:rPr>
                <w:rFonts w:eastAsia="標楷體"/>
                <w:sz w:val="20"/>
                <w:szCs w:val="20"/>
              </w:rPr>
            </w:pPr>
          </w:p>
        </w:tc>
        <w:tc>
          <w:tcPr>
            <w:tcW w:w="4008" w:type="dxa"/>
            <w:shd w:val="clear" w:color="auto" w:fill="FFFFFF"/>
          </w:tcPr>
          <w:p w:rsidR="00457B6C" w:rsidRPr="000803AE" w:rsidRDefault="00457B6C" w:rsidP="00457B6C">
            <w:pPr>
              <w:numPr>
                <w:ilvl w:val="0"/>
                <w:numId w:val="42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457B6C" w:rsidRPr="000803AE" w:rsidRDefault="00457B6C" w:rsidP="00457B6C">
            <w:pPr>
              <w:numPr>
                <w:ilvl w:val="0"/>
                <w:numId w:val="422"/>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422"/>
              </w:numPr>
              <w:snapToGrid w:val="0"/>
              <w:rPr>
                <w:sz w:val="20"/>
                <w:szCs w:val="20"/>
              </w:rPr>
            </w:pPr>
            <w:r w:rsidRPr="000803AE">
              <w:rPr>
                <w:rFonts w:eastAsia="標楷體"/>
                <w:sz w:val="20"/>
                <w:szCs w:val="20"/>
              </w:rPr>
              <w:t>Letter No. Tai-Cheng-Chih-0960028526 dated September 29, 2007</w:t>
            </w:r>
          </w:p>
          <w:p w:rsidR="00457B6C" w:rsidRPr="000803AE" w:rsidRDefault="00457B6C" w:rsidP="00457B6C">
            <w:pPr>
              <w:numPr>
                <w:ilvl w:val="0"/>
                <w:numId w:val="422"/>
              </w:numPr>
              <w:snapToGrid w:val="0"/>
              <w:rPr>
                <w:sz w:val="20"/>
                <w:szCs w:val="20"/>
              </w:rPr>
            </w:pPr>
            <w:r w:rsidRPr="000803AE">
              <w:rPr>
                <w:rFonts w:eastAsia="標楷體"/>
                <w:sz w:val="20"/>
                <w:szCs w:val="20"/>
              </w:rPr>
              <w:t>Letter No. Tai-Cheng-Shang-10000024671 dated January 20, 2011</w:t>
            </w:r>
          </w:p>
          <w:p w:rsidR="00457B6C" w:rsidRPr="000803AE" w:rsidRDefault="00457B6C" w:rsidP="00457B6C">
            <w:pPr>
              <w:numPr>
                <w:ilvl w:val="0"/>
                <w:numId w:val="422"/>
              </w:numPr>
              <w:snapToGrid w:val="0"/>
              <w:rPr>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7</w:t>
            </w:r>
            <w:r w:rsidRPr="000803AE">
              <w:rPr>
                <w:rFonts w:eastAsia="標楷體" w:hint="eastAsia"/>
                <w:sz w:val="20"/>
                <w:szCs w:val="20"/>
              </w:rPr>
              <w:t xml:space="preserve"> and 29</w:t>
            </w:r>
            <w:r w:rsidRPr="000803AE">
              <w:rPr>
                <w:rFonts w:eastAsia="標楷體"/>
                <w:sz w:val="20"/>
                <w:szCs w:val="20"/>
              </w:rPr>
              <w:t xml:space="preserve"> of the Regulations Governing Preparation of Financial Reports by Securities Issuers</w:t>
            </w:r>
          </w:p>
          <w:p w:rsidR="00457B6C" w:rsidRPr="000803AE" w:rsidRDefault="00457B6C" w:rsidP="00457B6C">
            <w:pPr>
              <w:numPr>
                <w:ilvl w:val="0"/>
                <w:numId w:val="42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42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457B6C" w:rsidRDefault="00457B6C" w:rsidP="00457B6C">
            <w:pPr>
              <w:numPr>
                <w:ilvl w:val="0"/>
                <w:numId w:val="42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25 of the Regulations </w:t>
            </w:r>
            <w:r w:rsidRPr="000803AE">
              <w:rPr>
                <w:sz w:val="20"/>
                <w:szCs w:val="20"/>
              </w:rPr>
              <w:lastRenderedPageBreak/>
              <w:t>Governing the Publication of Financial Forecasts of Public Companies</w:t>
            </w:r>
          </w:p>
          <w:p w:rsidR="00457B6C" w:rsidRDefault="00457B6C" w:rsidP="00457B6C">
            <w:pPr>
              <w:numPr>
                <w:ilvl w:val="0"/>
                <w:numId w:val="422"/>
              </w:numPr>
              <w:snapToGrid w:val="0"/>
              <w:rPr>
                <w:sz w:val="20"/>
                <w:szCs w:val="20"/>
              </w:rPr>
            </w:pPr>
            <w:r>
              <w:rPr>
                <w:sz w:val="20"/>
                <w:szCs w:val="20"/>
              </w:rPr>
              <w:t xml:space="preserve">Article 3 of </w:t>
            </w:r>
            <w:r w:rsidRPr="00D4097E">
              <w:rPr>
                <w:sz w:val="20"/>
                <w:szCs w:val="20"/>
              </w:rPr>
              <w:t>Regulations Governing the Applicable Scope of Special Circumstances for the Public Announcement and Filing of Financial Reports and Operational Status Reports by Public Companies</w:t>
            </w:r>
          </w:p>
          <w:p w:rsidR="00457B6C" w:rsidRPr="008A28C5" w:rsidRDefault="00457B6C" w:rsidP="00457B6C">
            <w:pPr>
              <w:numPr>
                <w:ilvl w:val="0"/>
                <w:numId w:val="422"/>
              </w:numPr>
              <w:snapToGrid w:val="0"/>
              <w:rPr>
                <w:sz w:val="20"/>
                <w:szCs w:val="20"/>
              </w:rPr>
            </w:pPr>
            <w:r>
              <w:rPr>
                <w:rFonts w:eastAsia="標楷體"/>
                <w:sz w:val="20"/>
                <w:szCs w:val="20"/>
              </w:rPr>
              <w:t xml:space="preserve">Article 36 of </w:t>
            </w:r>
            <w:r w:rsidRPr="000803AE">
              <w:rPr>
                <w:rFonts w:eastAsia="標楷體" w:hint="eastAsia"/>
                <w:sz w:val="20"/>
                <w:szCs w:val="20"/>
              </w:rPr>
              <w:t>Regulations Governing the Preparation of Financial Reports by Insurance Enterprises</w:t>
            </w:r>
          </w:p>
          <w:p w:rsidR="00457B6C" w:rsidRDefault="00457B6C" w:rsidP="00457B6C">
            <w:pPr>
              <w:numPr>
                <w:ilvl w:val="0"/>
                <w:numId w:val="422"/>
              </w:numPr>
              <w:snapToGrid w:val="0"/>
              <w:rPr>
                <w:sz w:val="20"/>
                <w:szCs w:val="20"/>
              </w:rPr>
            </w:pPr>
            <w:r>
              <w:rPr>
                <w:sz w:val="20"/>
                <w:szCs w:val="20"/>
              </w:rPr>
              <w:t xml:space="preserve">Article 21 of </w:t>
            </w:r>
            <w:r w:rsidRPr="008A28C5">
              <w:rPr>
                <w:sz w:val="20"/>
                <w:szCs w:val="20"/>
              </w:rPr>
              <w:t>Regulations Governing Securities Firms</w:t>
            </w:r>
          </w:p>
          <w:p w:rsidR="00457B6C" w:rsidRPr="000803AE" w:rsidRDefault="00457B6C" w:rsidP="00457B6C">
            <w:pPr>
              <w:numPr>
                <w:ilvl w:val="0"/>
                <w:numId w:val="422"/>
              </w:numPr>
              <w:snapToGrid w:val="0"/>
              <w:rPr>
                <w:sz w:val="20"/>
                <w:szCs w:val="20"/>
              </w:rPr>
            </w:pPr>
            <w:r>
              <w:rPr>
                <w:sz w:val="20"/>
                <w:szCs w:val="20"/>
              </w:rPr>
              <w:t xml:space="preserve">Article 24 of </w:t>
            </w:r>
            <w:r w:rsidRPr="008A28C5">
              <w:rPr>
                <w:sz w:val="20"/>
                <w:szCs w:val="20"/>
              </w:rPr>
              <w:t>Regulations Governing Futures Commission Merchants</w:t>
            </w:r>
          </w:p>
        </w:tc>
      </w:tr>
      <w:tr w:rsidR="00457B6C" w:rsidRPr="000803AE" w:rsidTr="0006674B">
        <w:trPr>
          <w:trHeight w:val="1380"/>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457B6C" w:rsidRPr="000803AE" w:rsidRDefault="00457B6C" w:rsidP="00457B6C">
            <w:pPr>
              <w:kinsoku w:val="0"/>
              <w:overflowPunct w:val="0"/>
              <w:snapToGrid w:val="0"/>
              <w:rPr>
                <w:rFonts w:eastAsia="標楷體"/>
                <w:sz w:val="20"/>
                <w:szCs w:val="20"/>
              </w:rPr>
            </w:pP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205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kinsoku w:val="0"/>
              <w:overflowPunct w:val="0"/>
              <w:snapToGrid w:val="0"/>
              <w:rPr>
                <w:rFonts w:eastAsia="標楷體"/>
                <w:spacing w:val="-4"/>
                <w:sz w:val="20"/>
                <w:szCs w:val="20"/>
              </w:rPr>
            </w:pPr>
            <w:r w:rsidRPr="000803AE">
              <w:rPr>
                <w:rFonts w:eastAsia="標楷體"/>
                <w:spacing w:val="-4"/>
                <w:sz w:val="20"/>
                <w:szCs w:val="20"/>
              </w:rPr>
              <w:t>Explanations of material changes in annual financial ratios and financial analysis data.</w:t>
            </w:r>
          </w:p>
          <w:p w:rsidR="00457B6C" w:rsidRPr="000803AE" w:rsidRDefault="00457B6C" w:rsidP="00457B6C">
            <w:pPr>
              <w:kinsoku w:val="0"/>
              <w:overflowPunct w:val="0"/>
              <w:snapToGrid w:val="0"/>
              <w:ind w:left="395" w:hanging="395"/>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Same filing time as the filing of financial statements.</w:t>
            </w:r>
          </w:p>
          <w:p w:rsidR="00457B6C" w:rsidRPr="000803AE" w:rsidRDefault="00457B6C" w:rsidP="00457B6C">
            <w:pPr>
              <w:kinsoku w:val="0"/>
              <w:overflowPunct w:val="0"/>
              <w:snapToGrid w:val="0"/>
              <w:rPr>
                <w:rFonts w:eastAsia="標楷體"/>
                <w:sz w:val="20"/>
                <w:szCs w:val="20"/>
              </w:rPr>
            </w:pPr>
          </w:p>
          <w:p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financial analysis data and </w:t>
            </w:r>
            <w:r w:rsidRPr="000803AE">
              <w:rPr>
                <w:rFonts w:ascii="Times New Roman" w:eastAsia="標楷體" w:hAnsi="Times New Roman"/>
                <w:spacing w:val="-4"/>
                <w:sz w:val="20"/>
              </w:rPr>
              <w:t xml:space="preserve">material changes in </w:t>
            </w:r>
            <w:r w:rsidRPr="000803AE">
              <w:rPr>
                <w:rFonts w:ascii="Times New Roman" w:eastAsia="標楷體" w:hAnsi="Times New Roman"/>
                <w:spacing w:val="-4"/>
                <w:sz w:val="20"/>
                <w:lang w:eastAsia="zh-TW"/>
              </w:rPr>
              <w:t>the</w:t>
            </w:r>
            <w:r w:rsidRPr="000803AE">
              <w:rPr>
                <w:rFonts w:ascii="Times New Roman" w:eastAsia="標楷體" w:hAnsi="Times New Roman"/>
                <w:spacing w:val="-4"/>
                <w:sz w:val="20"/>
              </w:rPr>
              <w:t xml:space="preserve"> ratio</w:t>
            </w:r>
            <w:r w:rsidRPr="000803AE">
              <w:rPr>
                <w:rFonts w:ascii="Times New Roman" w:eastAsia="標楷體" w:hAnsi="Times New Roman"/>
                <w:sz w:val="20"/>
                <w:lang w:val="en-US" w:eastAsia="zh-TW"/>
              </w:rPr>
              <w:t>/financial analysis data).</w:t>
            </w:r>
          </w:p>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If the change of financial ratio reaches 20 percent, it shall be uploaded to the Market Observation Post System (sii.twse.com.tw/filing of financial analysis data and material changes in the ratio/material changes in the inventory turnover rate, the receivables turnover rate, and the gross profit margin).</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116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4</w:t>
            </w:r>
          </w:p>
        </w:tc>
        <w:tc>
          <w:tcPr>
            <w:tcW w:w="4115" w:type="dxa"/>
            <w:shd w:val="clear" w:color="auto" w:fill="FFFFFF"/>
          </w:tcPr>
          <w:p w:rsidR="00457B6C" w:rsidRPr="0009337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Filing of information regarding the enterprise group of the listed company:</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March 1 and March 31 of each year.</w:t>
            </w:r>
            <w:r w:rsidRPr="000803AE">
              <w:rPr>
                <w:rFonts w:ascii="Times New Roman" w:eastAsia="標楷體" w:hAnsi="Times New Roman" w:hint="eastAsia"/>
                <w:sz w:val="20"/>
                <w:lang w:val="en-US" w:eastAsia="zh-TW"/>
              </w:rPr>
              <w:b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rPr>
              <w:t>1.</w:t>
            </w:r>
            <w:r w:rsidRPr="000803AE">
              <w:rPr>
                <w:rFonts w:ascii="Times New Roman" w:eastAsia="標楷體" w:hAnsi="Times New Roman"/>
                <w:sz w:val="20"/>
                <w:lang w:eastAsia="zh-TW"/>
              </w:rPr>
              <w:t xml:space="preserve"> </w:t>
            </w:r>
            <w:r w:rsidRPr="000803AE">
              <w:rPr>
                <w:rFonts w:ascii="Times New Roman" w:eastAsia="標楷體" w:hAnsi="Times New Roman"/>
                <w:sz w:val="20"/>
              </w:rPr>
              <w:t>The relevant information shall be uploaded to the Market Observation Post System (sii.twse.com.tw/filing by enterprise groups).</w:t>
            </w:r>
          </w:p>
          <w:p w:rsidR="00457B6C" w:rsidRPr="000803AE" w:rsidRDefault="00457B6C" w:rsidP="00457B6C">
            <w:pPr>
              <w:pStyle w:val="a3"/>
              <w:snapToGrid w:val="0"/>
              <w:ind w:left="200" w:hanging="200"/>
              <w:rPr>
                <w:rFonts w:ascii="Times New Roman" w:eastAsia="標楷體" w:hAnsi="Times New Roman"/>
                <w:sz w:val="20"/>
                <w:lang w:eastAsia="zh-TW"/>
              </w:rPr>
            </w:pP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snapToGrid w:val="0"/>
              <w:rPr>
                <w:rFonts w:eastAsia="標楷體"/>
                <w:sz w:val="20"/>
                <w:szCs w:val="20"/>
              </w:rPr>
            </w:pPr>
          </w:p>
        </w:tc>
      </w:tr>
      <w:tr w:rsidR="00457B6C" w:rsidRPr="000803AE" w:rsidTr="0006674B">
        <w:trPr>
          <w:trHeight w:val="111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5</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investments in mainland China.</w:t>
            </w:r>
          </w:p>
          <w:p w:rsidR="00457B6C" w:rsidRPr="000803AE" w:rsidRDefault="00457B6C" w:rsidP="00457B6C">
            <w:pPr>
              <w:kinsoku w:val="0"/>
              <w:overflowPunct w:val="0"/>
              <w:snapToGrid w:val="0"/>
              <w:ind w:left="500" w:hanging="5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88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6</w:t>
            </w:r>
          </w:p>
        </w:tc>
        <w:tc>
          <w:tcPr>
            <w:tcW w:w="4115" w:type="dxa"/>
            <w:shd w:val="clear" w:color="auto" w:fill="FFFFFF"/>
          </w:tcPr>
          <w:p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Reporting of investments in overseas subsidiaries.</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74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jc w:val="center"/>
              <w:rPr>
                <w:rFonts w:eastAsia="標楷體"/>
                <w:sz w:val="20"/>
                <w:szCs w:val="20"/>
              </w:rPr>
            </w:pPr>
            <w:r>
              <w:rPr>
                <w:rFonts w:eastAsia="標楷體"/>
                <w:sz w:val="20"/>
                <w:szCs w:val="20"/>
              </w:rPr>
              <w:t>7</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Reporting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25"/>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25"/>
              </w:numPr>
              <w:snapToGrid w:val="0"/>
              <w:rPr>
                <w:rFonts w:eastAsia="標楷體"/>
                <w:sz w:val="20"/>
                <w:szCs w:val="20"/>
              </w:rPr>
            </w:pPr>
            <w:r w:rsidRPr="000803AE">
              <w:rPr>
                <w:rFonts w:eastAsia="標楷體"/>
                <w:sz w:val="20"/>
                <w:szCs w:val="20"/>
              </w:rPr>
              <w:lastRenderedPageBreak/>
              <w:t>Letter No. Tai-Cheng-Shang-0940100584 dated March 4, 2005</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8</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Reporting of the information regarding the company's top ten supplying</w:t>
            </w:r>
            <w:r w:rsidRPr="000803AE">
              <w:rPr>
                <w:rFonts w:ascii="Times New Roman" w:hAnsi="Times New Roman"/>
                <w:sz w:val="20"/>
                <w:lang w:val="en-US" w:eastAsia="zh-TW"/>
              </w:rPr>
              <w:t xml:space="preserve">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457B6C" w:rsidRPr="000803AE" w:rsidRDefault="00457B6C" w:rsidP="00457B6C">
            <w:pPr>
              <w:kinsoku w:val="0"/>
              <w:overflowPunct w:val="0"/>
              <w:snapToGrid w:val="0"/>
              <w:ind w:left="400" w:hanging="40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4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w:t>
            </w:r>
          </w:p>
          <w:p w:rsidR="00457B6C" w:rsidRPr="000803AE" w:rsidRDefault="00457B6C" w:rsidP="00457B6C">
            <w:pPr>
              <w:numPr>
                <w:ilvl w:val="0"/>
                <w:numId w:val="34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CF51FD" w:rsidP="00457B6C">
            <w:pPr>
              <w:kinsoku w:val="0"/>
              <w:overflowPunct w:val="0"/>
              <w:snapToGrid w:val="0"/>
              <w:ind w:firstLine="100"/>
              <w:rPr>
                <w:rFonts w:eastAsia="標楷體"/>
                <w:sz w:val="20"/>
                <w:szCs w:val="20"/>
              </w:rPr>
            </w:pPr>
            <w:r>
              <w:rPr>
                <w:rFonts w:eastAsia="標楷體"/>
                <w:sz w:val="20"/>
                <w:szCs w:val="20"/>
              </w:rPr>
              <w:t>9</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88"/>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88"/>
              </w:numPr>
              <w:snapToGrid w:val="0"/>
              <w:rPr>
                <w:sz w:val="20"/>
                <w:szCs w:val="20"/>
              </w:rPr>
            </w:pPr>
            <w:r w:rsidRPr="000803AE">
              <w:rPr>
                <w:sz w:val="20"/>
                <w:szCs w:val="20"/>
              </w:rPr>
              <w:t xml:space="preserve">Letter No. Tai-Cheng-Chih-0981800912 dated March 24, 2009 </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0</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Internal control system statement.</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internal control system statement for the preceding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internal audit/announcement of the internal control system statement).</w:t>
            </w:r>
          </w:p>
        </w:tc>
        <w:tc>
          <w:tcPr>
            <w:tcW w:w="4008" w:type="dxa"/>
            <w:shd w:val="clear" w:color="auto" w:fill="FFFFFF"/>
          </w:tcPr>
          <w:p w:rsidR="00457B6C" w:rsidRPr="000803AE" w:rsidRDefault="00457B6C" w:rsidP="00457B6C">
            <w:pPr>
              <w:numPr>
                <w:ilvl w:val="0"/>
                <w:numId w:val="341"/>
              </w:numPr>
              <w:snapToGrid w:val="0"/>
              <w:rPr>
                <w:rFonts w:eastAsia="標楷體"/>
                <w:sz w:val="20"/>
                <w:szCs w:val="20"/>
              </w:rPr>
            </w:pPr>
            <w:r w:rsidRPr="000803AE">
              <w:rPr>
                <w:rFonts w:eastAsia="標楷體"/>
                <w:sz w:val="20"/>
                <w:szCs w:val="20"/>
              </w:rPr>
              <w:t>Article 14-1 of the Securities and Exchange Act</w:t>
            </w:r>
          </w:p>
          <w:p w:rsidR="00457B6C" w:rsidRPr="000803AE" w:rsidRDefault="00457B6C" w:rsidP="00457B6C">
            <w:pPr>
              <w:numPr>
                <w:ilvl w:val="0"/>
                <w:numId w:val="341"/>
              </w:numPr>
              <w:snapToGrid w:val="0"/>
              <w:rPr>
                <w:rFonts w:eastAsia="標楷體"/>
                <w:sz w:val="20"/>
                <w:szCs w:val="20"/>
              </w:rPr>
            </w:pPr>
            <w:r w:rsidRPr="000803AE">
              <w:rPr>
                <w:sz w:val="20"/>
                <w:szCs w:val="20"/>
              </w:rPr>
              <w:t>Article 24 of the Regulations Governing Establishment of Internal Control Systems by Public Companies</w:t>
            </w:r>
          </w:p>
          <w:p w:rsidR="00457B6C" w:rsidRPr="000803AE" w:rsidRDefault="00457B6C" w:rsidP="00457B6C">
            <w:pPr>
              <w:numPr>
                <w:ilvl w:val="0"/>
                <w:numId w:val="341"/>
              </w:numPr>
              <w:snapToGrid w:val="0"/>
              <w:rPr>
                <w:rFonts w:eastAsia="標楷體"/>
                <w:sz w:val="20"/>
                <w:szCs w:val="20"/>
              </w:rPr>
            </w:pPr>
            <w:r w:rsidRPr="000803AE">
              <w:rPr>
                <w:sz w:val="20"/>
                <w:szCs w:val="20"/>
              </w:rPr>
              <w:t xml:space="preserve">Subparagraph 29, Paragraph 1,Article 3 of </w:t>
            </w:r>
            <w:r w:rsidRPr="000803AE">
              <w:rPr>
                <w:rFonts w:eastAsia="標楷體"/>
                <w:sz w:val="20"/>
                <w:szCs w:val="20"/>
              </w:rPr>
              <w:t>Taiwan Stock Exchange Corporation Rules Governing Information Reporting by Companies with Listed Securities and Offshore Fund Institutions with Listed Offshore</w:t>
            </w:r>
          </w:p>
          <w:p w:rsidR="00457B6C" w:rsidRPr="000803AE" w:rsidRDefault="00457B6C" w:rsidP="00457B6C">
            <w:pPr>
              <w:numPr>
                <w:ilvl w:val="0"/>
                <w:numId w:val="341"/>
              </w:numPr>
              <w:snapToGrid w:val="0"/>
              <w:rPr>
                <w:sz w:val="20"/>
                <w:szCs w:val="20"/>
              </w:rPr>
            </w:pPr>
            <w:r w:rsidRPr="000803AE">
              <w:rPr>
                <w:sz w:val="20"/>
                <w:szCs w:val="20"/>
              </w:rPr>
              <w:t xml:space="preserve">Letter No. Chin-Kuan-Cheng-1020021398 </w:t>
            </w:r>
            <w:r w:rsidRPr="000803AE">
              <w:rPr>
                <w:rFonts w:eastAsia="標楷體"/>
                <w:sz w:val="20"/>
                <w:szCs w:val="20"/>
              </w:rPr>
              <w:t>dated</w:t>
            </w:r>
            <w:r w:rsidRPr="000803AE">
              <w:rPr>
                <w:sz w:val="20"/>
                <w:szCs w:val="20"/>
              </w:rPr>
              <w:t xml:space="preserve"> June 26, 2013</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777821">
            <w:pPr>
              <w:kinsoku w:val="0"/>
              <w:overflowPunct w:val="0"/>
              <w:snapToGrid w:val="0"/>
              <w:rPr>
                <w:rFonts w:eastAsia="標楷體"/>
                <w:sz w:val="20"/>
                <w:szCs w:val="20"/>
              </w:rPr>
            </w:pPr>
            <w:r>
              <w:rPr>
                <w:rFonts w:eastAsia="標楷體" w:hint="eastAsia"/>
                <w:sz w:val="20"/>
                <w:szCs w:val="20"/>
              </w:rPr>
              <w:t>1</w:t>
            </w:r>
            <w:r w:rsidR="00CF51FD">
              <w:rPr>
                <w:rFonts w:eastAsia="標楷體"/>
                <w:sz w:val="20"/>
                <w:szCs w:val="20"/>
              </w:rPr>
              <w:t>1-1</w:t>
            </w:r>
          </w:p>
        </w:tc>
        <w:tc>
          <w:tcPr>
            <w:tcW w:w="4115" w:type="dxa"/>
            <w:shd w:val="clear" w:color="auto" w:fill="FFFFFF"/>
          </w:tcPr>
          <w:p w:rsidR="0062341C" w:rsidRPr="000803AE" w:rsidRDefault="00F03519" w:rsidP="00601D0C">
            <w:pPr>
              <w:pStyle w:val="a3"/>
              <w:snapToGrid w:val="0"/>
              <w:rPr>
                <w:rFonts w:ascii="Times New Roman" w:eastAsia="標楷體" w:hAnsi="Times New Roman"/>
                <w:sz w:val="20"/>
                <w:lang w:val="en-US" w:eastAsia="zh-TW"/>
              </w:rPr>
            </w:pPr>
            <w:r>
              <w:rPr>
                <w:rFonts w:ascii="Times New Roman" w:eastAsia="標楷體" w:hAnsi="Times New Roman"/>
                <w:sz w:val="20"/>
                <w:lang w:val="en-US" w:eastAsia="zh-TW"/>
              </w:rPr>
              <w:t>F</w:t>
            </w:r>
            <w:r w:rsidR="0062341C" w:rsidRPr="0062341C">
              <w:rPr>
                <w:rFonts w:ascii="Times New Roman" w:eastAsia="標楷體" w:hAnsi="Times New Roman"/>
                <w:sz w:val="20"/>
                <w:lang w:val="en-US" w:eastAsia="zh-TW"/>
              </w:rPr>
              <w:t xml:space="preserve">iling of </w:t>
            </w:r>
            <w:r w:rsidR="0062341C">
              <w:rPr>
                <w:rFonts w:ascii="Times New Roman" w:eastAsia="標楷體" w:hAnsi="Times New Roman" w:hint="eastAsia"/>
                <w:sz w:val="20"/>
                <w:lang w:val="en-US" w:eastAsia="zh-TW"/>
              </w:rPr>
              <w:t>o</w:t>
            </w:r>
            <w:r w:rsidR="0062341C">
              <w:rPr>
                <w:rFonts w:ascii="Times New Roman" w:eastAsia="標楷體" w:hAnsi="Times New Roman"/>
                <w:sz w:val="20"/>
                <w:lang w:val="en-US" w:eastAsia="zh-TW"/>
              </w:rPr>
              <w:t xml:space="preserve">peration regions of </w:t>
            </w:r>
            <w:r w:rsidR="002C234A" w:rsidRPr="002C234A">
              <w:rPr>
                <w:rFonts w:ascii="Times New Roman" w:eastAsia="標楷體" w:hAnsi="Times New Roman"/>
                <w:sz w:val="20"/>
                <w:lang w:val="en-US" w:eastAsia="zh-TW"/>
              </w:rPr>
              <w:t>primary listed</w:t>
            </w:r>
            <w:r w:rsidR="0062341C">
              <w:rPr>
                <w:rFonts w:ascii="Times New Roman" w:eastAsia="標楷體" w:hAnsi="Times New Roman"/>
                <w:sz w:val="20"/>
                <w:lang w:val="en-US" w:eastAsia="zh-TW"/>
              </w:rPr>
              <w:t xml:space="preserve"> (or OTC listed</w:t>
            </w:r>
            <w:r w:rsidR="0062341C">
              <w:rPr>
                <w:rFonts w:ascii="Times New Roman" w:eastAsia="標楷體" w:hAnsi="Times New Roman" w:hint="eastAsia"/>
                <w:sz w:val="20"/>
                <w:lang w:val="en-US" w:eastAsia="zh-TW"/>
              </w:rPr>
              <w:t>)</w:t>
            </w:r>
            <w:r w:rsidR="002C234A" w:rsidRPr="002C234A">
              <w:rPr>
                <w:rFonts w:ascii="Times New Roman" w:eastAsia="標楷體" w:hAnsi="Times New Roman"/>
                <w:sz w:val="20"/>
                <w:lang w:val="en-US" w:eastAsia="zh-TW"/>
              </w:rPr>
              <w:t xml:space="preserve"> companies</w:t>
            </w:r>
            <w:r w:rsidR="0062341C">
              <w:rPr>
                <w:rFonts w:ascii="Times New Roman" w:eastAsia="標楷體" w:hAnsi="Times New Roman" w:hint="eastAsia"/>
                <w:sz w:val="20"/>
                <w:lang w:val="en-US" w:eastAsia="zh-TW"/>
              </w:rPr>
              <w:t xml:space="preserve"> </w:t>
            </w:r>
            <w:r w:rsidR="00A97E8A">
              <w:rPr>
                <w:rFonts w:ascii="Times New Roman" w:eastAsia="標楷體" w:hAnsi="Times New Roman"/>
                <w:sz w:val="20"/>
                <w:lang w:val="en-US" w:eastAsia="zh-TW"/>
              </w:rPr>
              <w:t xml:space="preserve">and </w:t>
            </w:r>
            <w:r w:rsidR="00601D0C">
              <w:rPr>
                <w:rFonts w:ascii="Times New Roman" w:eastAsia="標楷體" w:hAnsi="Times New Roman"/>
                <w:sz w:val="20"/>
                <w:lang w:val="en-US" w:eastAsia="zh-TW"/>
              </w:rPr>
              <w:t>foreign emerging stock c</w:t>
            </w:r>
            <w:r w:rsidR="00601D0C" w:rsidRPr="00601D0C">
              <w:rPr>
                <w:rFonts w:ascii="Times New Roman" w:eastAsia="標楷體" w:hAnsi="Times New Roman"/>
                <w:sz w:val="20"/>
                <w:lang w:val="en-US" w:eastAsia="zh-TW"/>
              </w:rPr>
              <w:t>ompanies</w:t>
            </w:r>
          </w:p>
        </w:tc>
        <w:tc>
          <w:tcPr>
            <w:tcW w:w="5512" w:type="dxa"/>
            <w:shd w:val="clear" w:color="auto" w:fill="FFFFFF"/>
          </w:tcPr>
          <w:p w:rsidR="00457B6C" w:rsidRPr="000803AE" w:rsidRDefault="00601D0C" w:rsidP="00457B6C">
            <w:pPr>
              <w:kinsoku w:val="0"/>
              <w:overflowPunct w:val="0"/>
              <w:snapToGrid w:val="0"/>
              <w:rPr>
                <w:sz w:val="20"/>
                <w:szCs w:val="20"/>
              </w:rPr>
            </w:pPr>
            <w:r w:rsidRPr="0062341C">
              <w:rPr>
                <w:rFonts w:eastAsia="標楷體"/>
                <w:sz w:val="20"/>
              </w:rPr>
              <w:t xml:space="preserve">filing of </w:t>
            </w:r>
            <w:r>
              <w:rPr>
                <w:rFonts w:eastAsia="標楷體" w:hint="eastAsia"/>
                <w:sz w:val="20"/>
              </w:rPr>
              <w:t>o</w:t>
            </w:r>
            <w:r>
              <w:rPr>
                <w:rFonts w:eastAsia="標楷體"/>
                <w:sz w:val="20"/>
              </w:rPr>
              <w:t xml:space="preserve">peration regions of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hint="eastAsia"/>
                <w:sz w:val="20"/>
              </w:rPr>
              <w:t xml:space="preserve"> </w:t>
            </w:r>
            <w:r>
              <w:rPr>
                <w:rFonts w:eastAsia="標楷體"/>
                <w:sz w:val="20"/>
              </w:rPr>
              <w:t>and foreign emerging stock c</w:t>
            </w:r>
            <w:r w:rsidRPr="00601D0C">
              <w:rPr>
                <w:rFonts w:eastAsia="標楷體"/>
                <w:sz w:val="20"/>
              </w:rPr>
              <w:t>ompanies</w:t>
            </w:r>
          </w:p>
        </w:tc>
        <w:tc>
          <w:tcPr>
            <w:tcW w:w="4008" w:type="dxa"/>
            <w:shd w:val="clear" w:color="auto" w:fill="FFFFFF"/>
          </w:tcPr>
          <w:p w:rsidR="00457B6C" w:rsidRPr="000803AE" w:rsidRDefault="00A97E8A" w:rsidP="00457B6C">
            <w:pPr>
              <w:snapToGrid w:val="0"/>
              <w:rPr>
                <w:sz w:val="20"/>
                <w:szCs w:val="20"/>
              </w:rPr>
            </w:pPr>
            <w:r>
              <w:rPr>
                <w:sz w:val="20"/>
                <w:szCs w:val="20"/>
              </w:rPr>
              <w:t>Subparagraph 34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17"/>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hint="eastAsia"/>
                <w:sz w:val="20"/>
                <w:szCs w:val="20"/>
              </w:rPr>
              <w:t>1</w:t>
            </w:r>
            <w:r w:rsidR="00CF51FD">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Information on employee number</w:t>
            </w:r>
            <w:r>
              <w:rPr>
                <w:rFonts w:ascii="Times New Roman" w:eastAsia="標楷體" w:hAnsi="Times New Roman"/>
                <w:sz w:val="20"/>
                <w:lang w:eastAsia="zh-TW"/>
              </w:rPr>
              <w:t>s,</w:t>
            </w:r>
            <w:r w:rsidRPr="000803AE">
              <w:rPr>
                <w:rFonts w:ascii="Times New Roman" w:eastAsia="標楷體" w:hAnsi="Times New Roman" w:hint="eastAsia"/>
                <w:sz w:val="20"/>
                <w:lang w:eastAsia="zh-TW"/>
              </w:rPr>
              <w:t xml:space="preserve"> benefit expenses </w:t>
            </w:r>
            <w:r>
              <w:rPr>
                <w:rFonts w:ascii="Times New Roman" w:eastAsia="標楷體" w:hAnsi="Times New Roman"/>
                <w:sz w:val="20"/>
                <w:lang w:eastAsia="zh-TW"/>
              </w:rPr>
              <w:t>and average numbers thereof</w:t>
            </w:r>
            <w:r w:rsidRPr="000803AE">
              <w:rPr>
                <w:rFonts w:ascii="Times New Roman" w:eastAsia="標楷體" w:hAnsi="Times New Roman" w:hint="eastAsia"/>
                <w:sz w:val="20"/>
                <w:lang w:eastAsia="zh-TW"/>
              </w:rPr>
              <w:t xml:space="preserve"> of domestic listed companies for the fiscal year.</w:t>
            </w:r>
          </w:p>
        </w:tc>
        <w:tc>
          <w:tcPr>
            <w:tcW w:w="5512" w:type="dxa"/>
            <w:shd w:val="clear" w:color="auto" w:fill="FFFFFF"/>
          </w:tcPr>
          <w:p w:rsidR="00457B6C"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proofErr w:type="gramStart"/>
            <w:r w:rsidRPr="000803AE">
              <w:rPr>
                <w:rFonts w:eastAsia="標楷體"/>
                <w:sz w:val="20"/>
                <w:szCs w:val="20"/>
              </w:rPr>
              <w:t>/</w:t>
            </w:r>
            <w:r>
              <w:rPr>
                <w:rFonts w:eastAsia="標楷體"/>
                <w:sz w:val="20"/>
                <w:szCs w:val="20"/>
              </w:rPr>
              <w:t>(</w:t>
            </w:r>
            <w:proofErr w:type="gramEnd"/>
            <w:r>
              <w:rPr>
                <w:rFonts w:eastAsia="標楷體"/>
                <w:sz w:val="20"/>
                <w:szCs w:val="20"/>
              </w:rPr>
              <w:t>annual financial reports) information on employee numbers and benefit (compensation) expenses/</w:t>
            </w:r>
            <w:r w:rsidRPr="000803AE">
              <w:rPr>
                <w:rFonts w:eastAsia="標楷體"/>
                <w:sz w:val="20"/>
                <w:szCs w:val="20"/>
              </w:rPr>
              <w:t xml:space="preserve">filing of </w:t>
            </w:r>
            <w:r>
              <w:rPr>
                <w:rFonts w:eastAsia="標楷體"/>
                <w:sz w:val="20"/>
                <w:szCs w:val="20"/>
              </w:rPr>
              <w:t>employee numbers, benefit expenses and average numbers thereof (applicable to filings for and after 2020)</w:t>
            </w:r>
            <w:r w:rsidRPr="000803AE">
              <w:rPr>
                <w:rFonts w:eastAsia="標楷體"/>
                <w:sz w:val="20"/>
                <w:szCs w:val="20"/>
              </w:rPr>
              <w:t>).</w:t>
            </w:r>
          </w:p>
          <w:p w:rsidR="00457B6C" w:rsidRPr="000803AE" w:rsidRDefault="00457B6C" w:rsidP="00457B6C">
            <w:pPr>
              <w:kinsoku w:val="0"/>
              <w:overflowPunct w:val="0"/>
              <w:snapToGrid w:val="0"/>
              <w:ind w:left="-6"/>
              <w:rPr>
                <w:rFonts w:eastAsia="標楷體"/>
                <w:sz w:val="20"/>
                <w:szCs w:val="20"/>
                <w:lang w:val="x-none"/>
              </w:rPr>
            </w:pPr>
          </w:p>
        </w:tc>
        <w:tc>
          <w:tcPr>
            <w:tcW w:w="4008" w:type="dxa"/>
            <w:shd w:val="clear" w:color="auto" w:fill="FFFFFF"/>
          </w:tcPr>
          <w:p w:rsidR="00457B6C" w:rsidRPr="000803AE" w:rsidRDefault="00457B6C" w:rsidP="00457B6C">
            <w:pPr>
              <w:snapToGrid w:val="0"/>
              <w:rPr>
                <w:sz w:val="20"/>
                <w:szCs w:val="20"/>
                <w:lang w:val="x-none"/>
              </w:rPr>
            </w:pPr>
            <w:r w:rsidRPr="000803AE">
              <w:rPr>
                <w:sz w:val="20"/>
                <w:szCs w:val="20"/>
              </w:rPr>
              <w:t xml:space="preserve">Subparagraph </w:t>
            </w:r>
            <w:r w:rsidRPr="000803AE">
              <w:rPr>
                <w:rFonts w:hint="eastAsia"/>
                <w:sz w:val="20"/>
                <w:szCs w:val="20"/>
              </w:rPr>
              <w:t>14</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62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ind w:firstLine="100"/>
              <w:rPr>
                <w:rFonts w:eastAsia="標楷體"/>
                <w:sz w:val="20"/>
                <w:szCs w:val="20"/>
              </w:rPr>
            </w:pPr>
            <w:r w:rsidRPr="000803AE">
              <w:rPr>
                <w:rFonts w:eastAsia="標楷體"/>
                <w:sz w:val="20"/>
                <w:szCs w:val="20"/>
              </w:rPr>
              <w:t>1</w:t>
            </w:r>
            <w:r w:rsidR="00CF51FD">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w:t>
            </w:r>
            <w:r w:rsidR="00CF51FD">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of director/supervisor remunerations in the most recent fiscal year (</w:t>
            </w:r>
            <w:r w:rsidRPr="000803AE">
              <w:rPr>
                <w:rFonts w:eastAsia="標楷體" w:hint="eastAsia"/>
                <w:sz w:val="20"/>
                <w:szCs w:val="20"/>
              </w:rPr>
              <w:t>f</w:t>
            </w:r>
            <w:r w:rsidRPr="000803AE">
              <w:rPr>
                <w:rFonts w:eastAsia="標楷體"/>
                <w:sz w:val="20"/>
                <w:szCs w:val="20"/>
              </w:rPr>
              <w:t>or example, filing must be made for the year of 2015 in the end of March 2016).</w:t>
            </w:r>
          </w:p>
          <w:p w:rsidR="00457B6C" w:rsidRDefault="00457B6C" w:rsidP="00457B6C">
            <w:pPr>
              <w:kinsoku w:val="0"/>
              <w:overflowPunct w:val="0"/>
              <w:snapToGrid w:val="0"/>
              <w:rPr>
                <w:rFonts w:eastAsia="標楷體"/>
                <w:sz w:val="20"/>
                <w:szCs w:val="20"/>
              </w:rPr>
            </w:pPr>
            <w:r w:rsidRPr="000803AE">
              <w:rPr>
                <w:rFonts w:eastAsia="標楷體"/>
                <w:sz w:val="20"/>
                <w:szCs w:val="20"/>
              </w:rPr>
              <w:t>Note: If the employ</w:t>
            </w:r>
            <w:r w:rsidRPr="000803AE">
              <w:rPr>
                <w:rFonts w:eastAsia="標楷體" w:hint="eastAsia"/>
                <w:sz w:val="20"/>
                <w:szCs w:val="20"/>
              </w:rPr>
              <w:t>ee</w:t>
            </w:r>
            <w:r w:rsidRPr="000803AE">
              <w:rPr>
                <w:rFonts w:eastAsia="標楷體"/>
                <w:sz w:val="20"/>
                <w:szCs w:val="20"/>
              </w:rPr>
              <w:t xml:space="preserve"> compensation distributed to directors is subject to further negotiation and discussion, the actual number of compensation must be filed within 10 days following the end of each fiscal year.</w:t>
            </w:r>
          </w:p>
          <w:p w:rsidR="00457B6C" w:rsidRPr="000803AE" w:rsidRDefault="00457B6C" w:rsidP="00457B6C">
            <w:pPr>
              <w:kinsoku w:val="0"/>
              <w:overflowPunct w:val="0"/>
              <w:snapToGrid w:val="0"/>
              <w:rPr>
                <w:rFonts w:eastAsia="標楷體"/>
                <w:sz w:val="20"/>
                <w:szCs w:val="20"/>
              </w:rPr>
            </w:pPr>
            <w:r w:rsidRPr="000803AE">
              <w:rPr>
                <w:rFonts w:eastAsia="標楷體"/>
                <w:spacing w:val="-4"/>
                <w:sz w:val="20"/>
                <w:szCs w:val="20"/>
              </w:rPr>
              <w:t xml:space="preserve">Note: </w:t>
            </w:r>
            <w:r w:rsidRPr="008A28C5">
              <w:rPr>
                <w:rFonts w:eastAsia="標楷體"/>
                <w:spacing w:val="-4"/>
                <w:sz w:val="20"/>
                <w:szCs w:val="20"/>
              </w:rPr>
              <w:t xml:space="preserve">Same filing time as the filing of financial </w:t>
            </w:r>
            <w:r w:rsidRPr="008A28C5">
              <w:rPr>
                <w:rFonts w:eastAsia="標楷體"/>
                <w:spacing w:val="-4"/>
                <w:sz w:val="20"/>
                <w:szCs w:val="20"/>
              </w:rPr>
              <w:lastRenderedPageBreak/>
              <w:t>statements.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(sii.twse.com.tw/filing of directors and supervisors remunerations).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rPr>
              <w:t xml:space="preserve">For a company </w:t>
            </w:r>
            <w:r w:rsidRPr="000803AE">
              <w:rPr>
                <w:rFonts w:ascii="Times New Roman" w:eastAsia="標楷體" w:hAnsi="Times New Roman" w:hint="eastAsia"/>
                <w:sz w:val="20"/>
                <w:lang w:eastAsia="zh-TW"/>
              </w:rPr>
              <w:t>that</w:t>
            </w:r>
            <w:r w:rsidRPr="000803AE">
              <w:rPr>
                <w:rFonts w:ascii="Times New Roman" w:eastAsia="標楷體" w:hAnsi="Times New Roman"/>
                <w:sz w:val="20"/>
              </w:rPr>
              <w:t xml:space="preserve"> did not have</w:t>
            </w:r>
            <w:r w:rsidRPr="000803AE">
              <w:rPr>
                <w:rFonts w:ascii="Times New Roman" w:eastAsia="標楷體" w:hAnsi="Times New Roman" w:hint="eastAsia"/>
                <w:sz w:val="20"/>
                <w:lang w:eastAsia="zh-TW"/>
              </w:rPr>
              <w:t xml:space="preserve"> any</w:t>
            </w:r>
            <w:r w:rsidRPr="000803AE">
              <w:rPr>
                <w:rFonts w:ascii="Times New Roman" w:eastAsia="標楷體" w:hAnsi="Times New Roman"/>
                <w:sz w:val="20"/>
              </w:rPr>
              <w:t xml:space="preserve"> consolidated financial report for the most recent year, it is exempted from filing of</w:t>
            </w:r>
            <w:r w:rsidRPr="000803AE">
              <w:rPr>
                <w:rFonts w:ascii="Times New Roman" w:eastAsia="標楷體" w:hAnsi="Times New Roman" w:hint="eastAsia"/>
                <w:sz w:val="20"/>
                <w:lang w:eastAsia="zh-TW"/>
              </w:rPr>
              <w:t xml:space="preserve"> the</w:t>
            </w:r>
            <w:r w:rsidRPr="000803AE">
              <w:rPr>
                <w:rFonts w:ascii="Times New Roman" w:eastAsia="標楷體" w:hAnsi="Times New Roman"/>
                <w:sz w:val="20"/>
              </w:rPr>
              <w:t xml:space="preserve"> consolidated</w:t>
            </w:r>
            <w:r w:rsidRPr="000803AE">
              <w:rPr>
                <w:rFonts w:ascii="Times New Roman" w:eastAsia="標楷體" w:hAnsi="Times New Roman" w:hint="eastAsia"/>
                <w:sz w:val="20"/>
                <w:lang w:eastAsia="zh-TW"/>
              </w:rPr>
              <w:t xml:space="preserve"> financial</w:t>
            </w:r>
            <w:r w:rsidRPr="000803AE">
              <w:rPr>
                <w:rFonts w:ascii="Times New Roman" w:eastAsia="標楷體" w:hAnsi="Times New Roman"/>
                <w:sz w:val="20"/>
              </w:rPr>
              <w:t xml:space="preserve"> report for director/supervisor remunerations</w:t>
            </w:r>
            <w:r w:rsidRPr="000803AE">
              <w:rPr>
                <w:rFonts w:eastAsia="標楷體"/>
                <w:sz w:val="20"/>
              </w:rPr>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25,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6</w:t>
            </w:r>
          </w:p>
        </w:tc>
        <w:tc>
          <w:tcPr>
            <w:tcW w:w="4115" w:type="dxa"/>
            <w:shd w:val="clear" w:color="auto" w:fill="FFFFFF"/>
          </w:tcPr>
          <w:p w:rsidR="00457B6C" w:rsidRDefault="00457B6C" w:rsidP="00457B6C">
            <w:pPr>
              <w:snapToGrid w:val="0"/>
              <w:rPr>
                <w:rFonts w:eastAsia="標楷體"/>
                <w:sz w:val="20"/>
                <w:szCs w:val="20"/>
              </w:rPr>
            </w:pPr>
            <w:r>
              <w:rPr>
                <w:rFonts w:eastAsia="標楷體"/>
                <w:sz w:val="20"/>
                <w:szCs w:val="20"/>
              </w:rPr>
              <w:t>Results of s</w:t>
            </w:r>
            <w:r w:rsidRPr="006A550C">
              <w:rPr>
                <w:rFonts w:eastAsia="標楷體"/>
                <w:sz w:val="20"/>
                <w:szCs w:val="20"/>
              </w:rPr>
              <w:t>elf-</w:t>
            </w:r>
            <w:r>
              <w:rPr>
                <w:rFonts w:eastAsia="標楷體"/>
                <w:sz w:val="20"/>
                <w:szCs w:val="20"/>
              </w:rPr>
              <w:t>e</w:t>
            </w:r>
            <w:r w:rsidRPr="006A550C">
              <w:rPr>
                <w:rFonts w:eastAsia="標楷體"/>
                <w:sz w:val="20"/>
                <w:szCs w:val="20"/>
              </w:rPr>
              <w:t xml:space="preserve">valuation or </w:t>
            </w:r>
            <w:r>
              <w:rPr>
                <w:rFonts w:eastAsia="標楷體"/>
                <w:sz w:val="20"/>
                <w:szCs w:val="20"/>
              </w:rPr>
              <w:t>p</w:t>
            </w:r>
            <w:r w:rsidRPr="006A550C">
              <w:rPr>
                <w:rFonts w:eastAsia="標楷體"/>
                <w:sz w:val="20"/>
                <w:szCs w:val="20"/>
              </w:rPr>
              <w:t xml:space="preserve">eer </w:t>
            </w:r>
            <w:r>
              <w:rPr>
                <w:rFonts w:eastAsia="標楷體"/>
                <w:sz w:val="20"/>
                <w:szCs w:val="20"/>
              </w:rPr>
              <w:t>evaluation of b</w:t>
            </w:r>
            <w:r w:rsidRPr="006A550C">
              <w:rPr>
                <w:rFonts w:eastAsia="標楷體"/>
                <w:sz w:val="20"/>
                <w:szCs w:val="20"/>
              </w:rPr>
              <w:t xml:space="preserve">oard of </w:t>
            </w:r>
            <w:r>
              <w:rPr>
                <w:rFonts w:eastAsia="標楷體"/>
                <w:sz w:val="20"/>
                <w:szCs w:val="20"/>
              </w:rPr>
              <w:t>d</w:t>
            </w:r>
            <w:r w:rsidRPr="006A550C">
              <w:rPr>
                <w:rFonts w:eastAsia="標楷體"/>
                <w:sz w:val="20"/>
                <w:szCs w:val="20"/>
              </w:rPr>
              <w:t xml:space="preserve">irectors </w:t>
            </w:r>
            <w:r>
              <w:rPr>
                <w:rFonts w:eastAsia="標楷體"/>
                <w:sz w:val="20"/>
                <w:szCs w:val="20"/>
              </w:rPr>
              <w:t>and individual directors.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 xml:space="preserve">The relevant information shall be uploaded to the Market Observation Post System (sii.twse.com.tw/filing of the disclosure of corporate governance information/filing of </w:t>
            </w:r>
            <w:r w:rsidRPr="007A31B0">
              <w:rPr>
                <w:rFonts w:eastAsia="標楷體"/>
              </w:rPr>
              <w:t>evaluation of board of directors</w:t>
            </w:r>
            <w:r w:rsidRPr="000803AE">
              <w:rPr>
                <w:rFonts w:eastAsia="標楷體"/>
              </w:rPr>
              <w:t>)</w:t>
            </w:r>
            <w:r w:rsidRPr="000803AE">
              <w:rPr>
                <w:rFonts w:eastAsia="標楷體" w:hint="eastAsia"/>
              </w:rPr>
              <w:t>.</w:t>
            </w:r>
          </w:p>
        </w:tc>
        <w:tc>
          <w:tcPr>
            <w:tcW w:w="4008" w:type="dxa"/>
            <w:shd w:val="clear" w:color="auto" w:fill="FFFFFF"/>
          </w:tcPr>
          <w:p w:rsidR="00457B6C" w:rsidRPr="007A31B0" w:rsidRDefault="00457B6C" w:rsidP="00457B6C">
            <w:pPr>
              <w:snapToGrid w:val="0"/>
              <w:rPr>
                <w:sz w:val="20"/>
                <w:szCs w:val="20"/>
              </w:rPr>
            </w:pPr>
            <w:r w:rsidRPr="007A31B0">
              <w:rPr>
                <w:sz w:val="20"/>
                <w:szCs w:val="20"/>
              </w:rPr>
              <w:t xml:space="preserve">Subparagraph </w:t>
            </w:r>
            <w:r>
              <w:rPr>
                <w:sz w:val="20"/>
                <w:szCs w:val="20"/>
              </w:rPr>
              <w:t>31</w:t>
            </w:r>
            <w:r w:rsidRPr="007A31B0">
              <w:rPr>
                <w:sz w:val="20"/>
                <w:szCs w:val="20"/>
              </w:rPr>
              <w:t xml:space="preserve">, Paragraph </w:t>
            </w:r>
            <w:r>
              <w:rPr>
                <w:sz w:val="20"/>
                <w:szCs w:val="20"/>
              </w:rPr>
              <w:t>2</w:t>
            </w:r>
            <w:r w:rsidRPr="007A31B0">
              <w:rPr>
                <w:sz w:val="20"/>
                <w:szCs w:val="20"/>
              </w:rPr>
              <w:t>,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71"/>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w:t>
            </w:r>
            <w:r w:rsidR="00CF51FD">
              <w:rPr>
                <w:rFonts w:eastAsia="標楷體"/>
                <w:sz w:val="20"/>
                <w:szCs w:val="20"/>
              </w:rPr>
              <w:t>7</w:t>
            </w:r>
          </w:p>
        </w:tc>
        <w:tc>
          <w:tcPr>
            <w:tcW w:w="4115" w:type="dxa"/>
            <w:shd w:val="clear" w:color="auto" w:fill="FFFFFF"/>
          </w:tcPr>
          <w:p w:rsidR="00457B6C" w:rsidRPr="0081424D" w:rsidRDefault="00457B6C" w:rsidP="00457B6C">
            <w:pPr>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Regardless of whether a listed company keeps any shares in its treasury, the company is required to file "the maximum number of shares and amount that a listed company is permitted to buy back its own shares" as disclosed in its latest financial statements.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68"/>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21"/>
              </w:numPr>
              <w:snapToGrid w:val="0"/>
              <w:rPr>
                <w:sz w:val="20"/>
                <w:szCs w:val="20"/>
              </w:rPr>
            </w:pPr>
            <w:r w:rsidRPr="000803AE">
              <w:rPr>
                <w:sz w:val="20"/>
                <w:szCs w:val="20"/>
              </w:rPr>
              <w:t>Subparagraph 20,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1"/>
              </w:numPr>
              <w:snapToGrid w:val="0"/>
              <w:rPr>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w:t>
            </w:r>
            <w:r w:rsidRPr="000803AE">
              <w:rPr>
                <w:sz w:val="20"/>
                <w:szCs w:val="20"/>
              </w:rPr>
              <w:lastRenderedPageBreak/>
              <w:t>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w:t>
            </w:r>
            <w:r w:rsidRPr="000803AE">
              <w:rPr>
                <w:sz w:val="20"/>
                <w:szCs w:val="20"/>
              </w:rPr>
              <w:lastRenderedPageBreak/>
              <w:t>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22"/>
              </w:numPr>
              <w:kinsoku w:val="0"/>
              <w:overflowPunct w:val="0"/>
              <w:snapToGrid w:val="0"/>
              <w:rPr>
                <w:sz w:val="20"/>
                <w:szCs w:val="20"/>
              </w:rPr>
            </w:pPr>
            <w:r w:rsidRPr="000803AE">
              <w:rPr>
                <w:rFonts w:eastAsia="標楷體"/>
                <w:sz w:val="20"/>
                <w:szCs w:val="20"/>
              </w:rPr>
              <w:lastRenderedPageBreak/>
              <w:t xml:space="preserve">Articles 21, 28 and 36 of the </w:t>
            </w:r>
            <w:r w:rsidRPr="000803AE">
              <w:rPr>
                <w:sz w:val="20"/>
                <w:szCs w:val="20"/>
              </w:rPr>
              <w:t>Regulations Governing the Offering and Issuance of Overseas Securities by Issuers</w:t>
            </w:r>
          </w:p>
          <w:p w:rsidR="00457B6C" w:rsidRPr="000803AE" w:rsidRDefault="00457B6C" w:rsidP="00457B6C">
            <w:pPr>
              <w:numPr>
                <w:ilvl w:val="0"/>
                <w:numId w:val="22"/>
              </w:numPr>
              <w:kinsoku w:val="0"/>
              <w:overflowPunct w:val="0"/>
              <w:snapToGrid w:val="0"/>
              <w:rPr>
                <w:rFonts w:eastAsia="標楷體"/>
                <w:sz w:val="20"/>
                <w:szCs w:val="20"/>
              </w:rPr>
            </w:pPr>
            <w:r w:rsidRPr="000803AE">
              <w:rPr>
                <w:sz w:val="20"/>
                <w:szCs w:val="20"/>
              </w:rPr>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kinsoku w:val="0"/>
              <w:overflowPunct w:val="0"/>
              <w:snapToGrid w:val="0"/>
              <w:ind w:left="140" w:hangingChars="70" w:hanging="140"/>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0"/>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0"/>
              </w:numPr>
              <w:snapToGrid w:val="0"/>
              <w:rPr>
                <w:rFonts w:eastAsia="標楷體"/>
                <w:sz w:val="20"/>
                <w:szCs w:val="20"/>
              </w:rPr>
            </w:pPr>
            <w:r w:rsidRPr="000803AE">
              <w:rPr>
                <w:sz w:val="20"/>
                <w:szCs w:val="20"/>
              </w:rPr>
              <w:t xml:space="preserve">Subparagraphs 4 and 5,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0"/>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w:t>
            </w:r>
            <w:r w:rsidRPr="000803AE">
              <w:rPr>
                <w:rFonts w:eastAsia="標楷體"/>
                <w:sz w:val="20"/>
                <w:szCs w:val="20"/>
              </w:rPr>
              <w:lastRenderedPageBreak/>
              <w:t>Exchange Corporation Regulations Governing the Acquisition and Disposal of Assets by Public Companies</w:t>
            </w:r>
          </w:p>
        </w:tc>
      </w:tr>
      <w:tr w:rsidR="00457B6C" w:rsidRPr="000803AE" w:rsidTr="0006674B">
        <w:tc>
          <w:tcPr>
            <w:tcW w:w="476" w:type="dxa"/>
            <w:vMerge/>
            <w:shd w:val="clear" w:color="auto" w:fill="FFFFFF"/>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and the certifying CPA).</w:t>
            </w:r>
          </w:p>
        </w:tc>
        <w:tc>
          <w:tcPr>
            <w:tcW w:w="4008" w:type="dxa"/>
            <w:shd w:val="clear" w:color="auto" w:fill="FFFFFF"/>
          </w:tcPr>
          <w:p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457B6C" w:rsidRPr="000803AE" w:rsidRDefault="00457B6C" w:rsidP="00457B6C">
            <w:pPr>
              <w:numPr>
                <w:ilvl w:val="0"/>
                <w:numId w:val="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26"/>
              </w:numPr>
              <w:snapToGrid w:val="0"/>
              <w:rPr>
                <w:sz w:val="20"/>
                <w:szCs w:val="20"/>
              </w:rPr>
            </w:pPr>
            <w:r w:rsidRPr="000803AE">
              <w:rPr>
                <w:rFonts w:eastAsia="標楷體"/>
                <w:sz w:val="20"/>
                <w:szCs w:val="20"/>
              </w:rPr>
              <w:t xml:space="preserve">Article 11 of the </w:t>
            </w:r>
            <w:r w:rsidRPr="000803AE">
              <w:rPr>
                <w:sz w:val="20"/>
                <w:szCs w:val="20"/>
              </w:rPr>
              <w:t>Regulations Governing the Offering and Issuance of Overseas Securities by Issuers</w:t>
            </w:r>
          </w:p>
          <w:p w:rsidR="00457B6C" w:rsidRPr="000803AE" w:rsidRDefault="00457B6C" w:rsidP="00457B6C">
            <w:pPr>
              <w:snapToGrid w:val="0"/>
              <w:rPr>
                <w:rFonts w:eastAsia="標楷體"/>
                <w:sz w:val="20"/>
                <w:szCs w:val="20"/>
              </w:rPr>
            </w:pP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rsidR="00457B6C" w:rsidRPr="000803AE" w:rsidRDefault="00457B6C" w:rsidP="00457B6C">
            <w:pPr>
              <w:snapToGrid w:val="0"/>
              <w:rPr>
                <w:rFonts w:eastAsia="標楷體"/>
                <w:sz w:val="20"/>
                <w:szCs w:val="20"/>
              </w:rPr>
            </w:pPr>
            <w:r w:rsidRPr="000803AE">
              <w:rPr>
                <w:rFonts w:eastAsia="標楷體"/>
                <w:sz w:val="20"/>
                <w:szCs w:val="20"/>
              </w:rPr>
              <w:t>1. Information for the preceding quarter shall be reported within 10 days following the end of each quarter.</w:t>
            </w:r>
          </w:p>
          <w:p w:rsidR="00457B6C" w:rsidRPr="000803AE" w:rsidRDefault="00457B6C" w:rsidP="00457B6C">
            <w:pPr>
              <w:snapToGrid w:val="0"/>
              <w:rPr>
                <w:rFonts w:eastAsia="標楷體"/>
                <w:sz w:val="20"/>
                <w:szCs w:val="20"/>
              </w:rPr>
            </w:pPr>
            <w:r w:rsidRPr="000803AE">
              <w:rPr>
                <w:rFonts w:eastAsia="標楷體"/>
                <w:sz w:val="20"/>
                <w:szCs w:val="20"/>
              </w:rPr>
              <w:lastRenderedPageBreak/>
              <w:t>2. Please set "exempt from reporting" if no employee stock option certificates are issued.</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901428">
              <w:rPr>
                <w:rFonts w:eastAsia="標楷體"/>
              </w:rPr>
              <w:t xml:space="preserve">reporting after </w:t>
            </w:r>
            <w:r w:rsidR="00901428" w:rsidRPr="00A16C54">
              <w:rPr>
                <w:rFonts w:eastAsia="標楷體"/>
              </w:rPr>
              <w:t>the issuance of employee stock</w:t>
            </w:r>
            <w:r w:rsidR="00901428" w:rsidRPr="000803AE">
              <w:rPr>
                <w:rFonts w:eastAsia="標楷體"/>
              </w:rPr>
              <w:t xml:space="preserve"> option certificates</w:t>
            </w:r>
            <w:r w:rsidR="00901428">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5D08B7"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5"/>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5"/>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proceeds raised from private placement of securities).</w:t>
            </w:r>
          </w:p>
        </w:tc>
        <w:tc>
          <w:tcPr>
            <w:tcW w:w="4008" w:type="dxa"/>
            <w:shd w:val="clear" w:color="auto" w:fill="FFFFFF"/>
          </w:tcPr>
          <w:p w:rsidR="00457B6C" w:rsidRPr="000803AE" w:rsidRDefault="00457B6C" w:rsidP="00457B6C">
            <w:pPr>
              <w:numPr>
                <w:ilvl w:val="0"/>
                <w:numId w:val="24"/>
              </w:numPr>
              <w:snapToGrid w:val="0"/>
              <w:rPr>
                <w:sz w:val="20"/>
                <w:szCs w:val="20"/>
              </w:rPr>
            </w:pPr>
            <w:r w:rsidRPr="000803AE">
              <w:rPr>
                <w:sz w:val="20"/>
                <w:szCs w:val="20"/>
              </w:rPr>
              <w:t>Letter No. Chin-Kuan-Cheng-1-094004469 dated October 11, 2005</w:t>
            </w:r>
          </w:p>
          <w:p w:rsidR="00457B6C" w:rsidRPr="000803AE" w:rsidRDefault="00457B6C" w:rsidP="00457B6C">
            <w:pPr>
              <w:numPr>
                <w:ilvl w:val="0"/>
                <w:numId w:val="24"/>
              </w:numPr>
              <w:snapToGrid w:val="0"/>
              <w:ind w:left="357" w:hanging="357"/>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25"/>
              </w:numPr>
              <w:snapToGrid w:val="0"/>
              <w:rPr>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25"/>
              </w:numPr>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3"/>
              <w:snapToGrid w:val="0"/>
              <w:ind w:left="1"/>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snapToGrid w:val="0"/>
              <w:rPr>
                <w:rFonts w:eastAsia="標楷體"/>
                <w:sz w:val="20"/>
                <w:szCs w:val="20"/>
              </w:rPr>
            </w:pPr>
            <w:r w:rsidRPr="000803AE">
              <w:rPr>
                <w:rFonts w:eastAsia="標楷體"/>
                <w:sz w:val="20"/>
                <w:szCs w:val="20"/>
              </w:rPr>
              <w:t>Note: Changes in shareholding of corporate insiders for the preceding month shall be reported prior to the 15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26"/>
              </w:numPr>
              <w:snapToGrid w:val="0"/>
              <w:rPr>
                <w:sz w:val="20"/>
                <w:szCs w:val="20"/>
              </w:rPr>
            </w:pPr>
            <w:r w:rsidRPr="000803AE">
              <w:rPr>
                <w:sz w:val="20"/>
                <w:szCs w:val="20"/>
              </w:rPr>
              <w:t>Article 25 of the Securities and Exchange Act</w:t>
            </w:r>
          </w:p>
          <w:p w:rsidR="00457B6C" w:rsidRPr="000803AE" w:rsidRDefault="00457B6C" w:rsidP="00457B6C">
            <w:pPr>
              <w:numPr>
                <w:ilvl w:val="0"/>
                <w:numId w:val="26"/>
              </w:numPr>
              <w:snapToGrid w:val="0"/>
              <w:ind w:left="357" w:hanging="357"/>
              <w:rPr>
                <w:sz w:val="20"/>
                <w:szCs w:val="20"/>
              </w:rPr>
            </w:pPr>
            <w:r w:rsidRPr="000803AE">
              <w:rPr>
                <w:sz w:val="20"/>
                <w:szCs w:val="20"/>
              </w:rPr>
              <w:t xml:space="preserve">Subparagraph </w:t>
            </w:r>
            <w:r w:rsidRPr="000803AE">
              <w:rPr>
                <w:rFonts w:hint="eastAsia"/>
                <w:sz w:val="20"/>
                <w:szCs w:val="20"/>
              </w:rPr>
              <w:t>13</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457B6C"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E25C18" w:rsidRDefault="00E25C18" w:rsidP="00457B6C">
            <w:pPr>
              <w:snapToGrid w:val="0"/>
              <w:ind w:left="200" w:hanging="200"/>
              <w:rPr>
                <w:rFonts w:eastAsia="標楷體"/>
                <w:sz w:val="20"/>
                <w:szCs w:val="20"/>
              </w:rPr>
            </w:pPr>
          </w:p>
          <w:p w:rsidR="00E25C18" w:rsidRPr="000803AE" w:rsidRDefault="00E25C18" w:rsidP="00457B6C">
            <w:pPr>
              <w:snapToGrid w:val="0"/>
              <w:ind w:left="200" w:hanging="200"/>
              <w:rPr>
                <w:rFonts w:eastAsia="標楷體"/>
                <w:sz w:val="20"/>
                <w:szCs w:val="20"/>
              </w:rPr>
            </w:pPr>
          </w:p>
          <w:p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E76237" w:rsidRPr="00EF20CD">
              <w:rPr>
                <w:rFonts w:eastAsia="標楷體"/>
              </w:rPr>
              <w:t>filing of all announcements</w:t>
            </w:r>
            <w:r w:rsidR="00E76237">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rsidTr="0006674B">
        <w:trPr>
          <w:trHeight w:val="3235"/>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w:t>
            </w:r>
            <w:r w:rsidRPr="000803AE">
              <w:rPr>
                <w:rFonts w:eastAsia="標楷體"/>
                <w:szCs w:val="24"/>
              </w:rPr>
              <w:t xml:space="preserve"> </w:t>
            </w:r>
            <w:r w:rsidRPr="000803AE">
              <w:rPr>
                <w:rFonts w:eastAsia="標楷體"/>
              </w:rPr>
              <w:t>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Subparagraph 19,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092"/>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filing figures regarding the material information about the transactions between a listed company and its related parties for the current quarter and the same as audited (or reviewed) by the CPA:</w:t>
            </w:r>
          </w:p>
          <w:p w:rsidR="00457B6C" w:rsidRPr="000803AE" w:rsidRDefault="00457B6C" w:rsidP="00457B6C">
            <w:pPr>
              <w:pStyle w:val="ab"/>
              <w:rPr>
                <w:rFonts w:eastAsia="標楷體"/>
              </w:rPr>
            </w:pPr>
            <w:r w:rsidRPr="000803AE">
              <w:rPr>
                <w:rFonts w:eastAsia="標楷體"/>
              </w:rPr>
              <w:t>The information regarding material transactions with related parties made as of the end of the preceding month shall be filed prior to the end of each month.  If the discrepancy between the accumulated figure for the fourth quarter of the preceding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request the person in charge at the Listing Governance Department to confirm the contents upon input of the relevant information and then announce the material information.</w:t>
            </w:r>
          </w:p>
        </w:tc>
        <w:tc>
          <w:tcPr>
            <w:tcW w:w="4008" w:type="dxa"/>
            <w:tcBorders>
              <w:bottom w:val="single" w:sz="4" w:space="0" w:color="auto"/>
            </w:tcBorders>
            <w:shd w:val="clear" w:color="auto" w:fill="FFFFFF"/>
          </w:tcPr>
          <w:p w:rsidR="00457B6C" w:rsidRPr="000803AE" w:rsidRDefault="00457B6C" w:rsidP="00457B6C">
            <w:pPr>
              <w:numPr>
                <w:ilvl w:val="0"/>
                <w:numId w:val="278"/>
              </w:numPr>
              <w:snapToGrid w:val="0"/>
              <w:rPr>
                <w:sz w:val="20"/>
                <w:szCs w:val="20"/>
              </w:rPr>
            </w:pPr>
            <w:r w:rsidRPr="000803AE">
              <w:rPr>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78"/>
              </w:numPr>
              <w:snapToGrid w:val="0"/>
              <w:rPr>
                <w:sz w:val="20"/>
                <w:szCs w:val="20"/>
              </w:rPr>
            </w:pPr>
            <w:r w:rsidRPr="000803AE">
              <w:rPr>
                <w:sz w:val="20"/>
                <w:szCs w:val="20"/>
              </w:rPr>
              <w:t xml:space="preserve">Letter No. Tai-Cheng-Chih-0981800912 dated March 24, 2009 </w:t>
            </w:r>
          </w:p>
        </w:tc>
      </w:tr>
      <w:tr w:rsidR="00457B6C" w:rsidRPr="000803AE" w:rsidTr="0006674B">
        <w:trPr>
          <w:trHeight w:val="1092"/>
        </w:trPr>
        <w:tc>
          <w:tcPr>
            <w:tcW w:w="476" w:type="dxa"/>
            <w:vMerge/>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tcBorders>
              <w:bottom w:val="single" w:sz="4" w:space="0" w:color="auto"/>
            </w:tcBorders>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kinsoku w:val="0"/>
              <w:overflowPunct w:val="0"/>
              <w:snapToGrid w:val="0"/>
              <w:rPr>
                <w:rFonts w:eastAsia="標楷體"/>
                <w:sz w:val="20"/>
                <w:szCs w:val="20"/>
              </w:rPr>
            </w:pPr>
            <w:r w:rsidRPr="000803AE">
              <w:rPr>
                <w:rFonts w:eastAsia="標楷體" w:hint="eastAsia"/>
                <w:sz w:val="20"/>
              </w:rPr>
              <w:t>Note: The insurance status shall be reported by the 15</w:t>
            </w:r>
            <w:r w:rsidRPr="000803AE">
              <w:rPr>
                <w:rFonts w:eastAsia="標楷體" w:hint="eastAsia"/>
                <w:sz w:val="20"/>
                <w:vertAlign w:val="superscript"/>
              </w:rPr>
              <w:t>th</w:t>
            </w:r>
            <w:r w:rsidRPr="000803AE">
              <w:rPr>
                <w:rFonts w:eastAsia="標楷體" w:hint="eastAsia"/>
                <w:sz w:val="20"/>
              </w:rPr>
              <w:t xml:space="preserve"> day of the immediate following month of the effective date of the insurance policy.</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457B6C" w:rsidRPr="000803AE" w:rsidRDefault="00457B6C" w:rsidP="00457B6C">
            <w:pPr>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val="restart"/>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DE378F" w:rsidRPr="000803AE" w:rsidRDefault="00DE378F"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DE378F" w:rsidRPr="000803AE" w:rsidRDefault="00DE378F"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DE378F" w:rsidRPr="000803AE" w:rsidRDefault="00DE378F" w:rsidP="00457B6C">
            <w:pPr>
              <w:numPr>
                <w:ilvl w:val="0"/>
                <w:numId w:val="27"/>
              </w:numPr>
              <w:snapToGrid w:val="0"/>
              <w:rPr>
                <w:sz w:val="20"/>
                <w:szCs w:val="20"/>
              </w:rPr>
            </w:pPr>
            <w:r w:rsidRPr="000803AE">
              <w:rPr>
                <w:rFonts w:eastAsia="標楷體"/>
                <w:sz w:val="20"/>
                <w:szCs w:val="20"/>
              </w:rPr>
              <w:lastRenderedPageBreak/>
              <w:t xml:space="preserve">Articles 21, 28, and 36 of the </w:t>
            </w:r>
            <w:r w:rsidRPr="000803AE">
              <w:rPr>
                <w:sz w:val="20"/>
                <w:szCs w:val="20"/>
              </w:rPr>
              <w:t xml:space="preserve">Regulations </w:t>
            </w:r>
            <w:r w:rsidRPr="000803AE">
              <w:rPr>
                <w:sz w:val="20"/>
                <w:szCs w:val="20"/>
              </w:rPr>
              <w:lastRenderedPageBreak/>
              <w:t>Governing the Offering and Issuance of Overseas Securities by Issuers</w:t>
            </w:r>
          </w:p>
          <w:p w:rsidR="00DE378F" w:rsidRPr="000803AE" w:rsidRDefault="00DE378F" w:rsidP="00457B6C">
            <w:pPr>
              <w:numPr>
                <w:ilvl w:val="0"/>
                <w:numId w:val="27"/>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DE378F" w:rsidRPr="000803AE" w:rsidRDefault="00DE378F"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DE378F" w:rsidRPr="000803AE" w:rsidRDefault="00DE378F"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DE378F" w:rsidRPr="000803AE" w:rsidRDefault="00DE378F" w:rsidP="00457B6C">
            <w:pPr>
              <w:keepNext/>
              <w:numPr>
                <w:ilvl w:val="0"/>
                <w:numId w:val="28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DE378F" w:rsidRPr="000803AE" w:rsidRDefault="00DE378F" w:rsidP="00457B6C">
            <w:pPr>
              <w:numPr>
                <w:ilvl w:val="0"/>
                <w:numId w:val="289"/>
              </w:numPr>
              <w:snapToGrid w:val="0"/>
              <w:rPr>
                <w:rFonts w:eastAsia="標楷體"/>
                <w:sz w:val="20"/>
                <w:szCs w:val="20"/>
              </w:rPr>
            </w:pPr>
            <w:r w:rsidRPr="000803AE">
              <w:rPr>
                <w:rFonts w:eastAsia="標楷體"/>
                <w:sz w:val="20"/>
                <w:szCs w:val="20"/>
              </w:rPr>
              <w:t>Letter No. Chin-Kuan-Cheng-Shen-1010040677 dated October 11, 2012</w:t>
            </w:r>
          </w:p>
        </w:tc>
      </w:tr>
      <w:tr w:rsidR="00DE378F" w:rsidRPr="000803AE" w:rsidTr="00D80A1F">
        <w:tc>
          <w:tcPr>
            <w:tcW w:w="476"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DE378F" w:rsidRPr="000803AE" w:rsidRDefault="00DE378F"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DE378F" w:rsidRPr="000803AE" w:rsidRDefault="00DE378F"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DE378F" w:rsidRPr="000803AE" w:rsidRDefault="00DE378F" w:rsidP="00457B6C">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DE378F" w:rsidRPr="000803AE" w:rsidTr="0006674B">
        <w:tc>
          <w:tcPr>
            <w:tcW w:w="476" w:type="dxa"/>
            <w:vMerge/>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DE378F" w:rsidRPr="000803AE" w:rsidRDefault="00DE378F"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DE378F" w:rsidRDefault="00DE378F"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DE378F" w:rsidRDefault="00DE378F"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DE378F" w:rsidRDefault="00DE378F" w:rsidP="00DE378F">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DE378F" w:rsidRPr="000803AE" w:rsidRDefault="00DE378F" w:rsidP="00DE378F">
            <w:pPr>
              <w:kinsoku w:val="0"/>
              <w:overflowPunct w:val="0"/>
              <w:snapToGrid w:val="0"/>
              <w:ind w:left="189" w:hanging="189"/>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DE378F" w:rsidRDefault="00DE378F"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p w:rsidR="00DE378F" w:rsidRPr="00DE378F" w:rsidRDefault="00DE378F" w:rsidP="00DE378F">
            <w:pPr>
              <w:jc w:val="center"/>
              <w:rPr>
                <w:sz w:val="20"/>
                <w:szCs w:val="20"/>
              </w:rPr>
            </w:pP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of material transaction between </w:t>
            </w:r>
            <w:r w:rsidRPr="000803AE">
              <w:rPr>
                <w:rFonts w:ascii="Times New Roman" w:eastAsia="標楷體" w:hAnsi="Times New Roman"/>
                <w:sz w:val="20"/>
                <w:lang w:val="en-US" w:eastAsia="zh-TW"/>
              </w:rPr>
              <w:lastRenderedPageBreak/>
              <w:t>related parties:</w:t>
            </w:r>
          </w:p>
          <w:p w:rsidR="00457B6C" w:rsidRPr="000803AE" w:rsidRDefault="00457B6C" w:rsidP="00457B6C">
            <w:pPr>
              <w:kinsoku w:val="0"/>
              <w:overflowPunct w:val="0"/>
              <w:snapToGrid w:val="0"/>
              <w:rPr>
                <w:rFonts w:eastAsia="標楷體"/>
                <w:sz w:val="20"/>
                <w:szCs w:val="20"/>
                <w:u w:val="single"/>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68"/>
              </w:numPr>
              <w:snapToGrid w:val="0"/>
              <w:rPr>
                <w:sz w:val="20"/>
                <w:szCs w:val="20"/>
              </w:rPr>
            </w:pPr>
            <w:r w:rsidRPr="000803AE">
              <w:rPr>
                <w:sz w:val="20"/>
                <w:szCs w:val="20"/>
              </w:rPr>
              <w:lastRenderedPageBreak/>
              <w:t xml:space="preserve">Subparagraph 27,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68"/>
              </w:numPr>
              <w:snapToGrid w:val="0"/>
              <w:rPr>
                <w:rFonts w:eastAsia="標楷體"/>
                <w:sz w:val="20"/>
                <w:szCs w:val="20"/>
              </w:rPr>
            </w:pPr>
            <w:r w:rsidRPr="000803AE">
              <w:rPr>
                <w:sz w:val="20"/>
                <w:szCs w:val="20"/>
              </w:rPr>
              <w:t xml:space="preserve">Letter No. Tai-Cheng-Chih-0981800912 dated March 24, 2009 </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pStyle w:val="a6"/>
              <w:snapToGrid w:val="0"/>
              <w:ind w:left="0" w:firstLine="0"/>
              <w:jc w:val="left"/>
            </w:pPr>
            <w:r w:rsidRPr="000803AE">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457B6C" w:rsidRPr="000803AE" w:rsidRDefault="00457B6C" w:rsidP="00457B6C">
            <w:pPr>
              <w:pStyle w:val="a3"/>
              <w:numPr>
                <w:ilvl w:val="0"/>
                <w:numId w:val="327"/>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457B6C" w:rsidRPr="000803AE" w:rsidRDefault="00457B6C" w:rsidP="00457B6C">
            <w:pPr>
              <w:pStyle w:val="a3"/>
              <w:numPr>
                <w:ilvl w:val="0"/>
                <w:numId w:val="327"/>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the most recent quarter (unaudited figures).</w:t>
            </w:r>
          </w:p>
          <w:p w:rsidR="00457B6C" w:rsidRPr="000803AE" w:rsidRDefault="00457B6C" w:rsidP="00457B6C">
            <w:pPr>
              <w:pStyle w:val="a6"/>
              <w:numPr>
                <w:ilvl w:val="0"/>
                <w:numId w:val="328"/>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Annual employee benefit and remuneration information</w:t>
            </w:r>
          </w:p>
          <w:p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 xml:space="preserve">Information on the </w:t>
            </w:r>
            <w:r w:rsidRPr="000803AE">
              <w:rPr>
                <w:rFonts w:ascii="Times New Roman" w:eastAsia="標楷體" w:hAnsi="Times New Roman" w:hint="eastAsia"/>
                <w:sz w:val="20"/>
                <w:lang w:val="en-US" w:eastAsia="zh-TW"/>
              </w:rPr>
              <w:t>compensation</w:t>
            </w:r>
            <w:r w:rsidRPr="000803AE">
              <w:rPr>
                <w:rFonts w:ascii="Times New Roman" w:eastAsia="標楷體" w:hAnsi="Times New Roman" w:hint="eastAsia"/>
                <w:sz w:val="20"/>
                <w:lang w:eastAsia="zh-TW"/>
              </w:rPr>
              <w:t xml:space="preserve"> received by the full time employees who do not assume management positions in domestic listed companies.</w:t>
            </w:r>
          </w:p>
          <w:p w:rsidR="00457B6C" w:rsidRPr="000803AE" w:rsidRDefault="00457B6C" w:rsidP="00457B6C">
            <w:pPr>
              <w:pStyle w:val="a3"/>
              <w:numPr>
                <w:ilvl w:val="0"/>
                <w:numId w:val="444"/>
              </w:numPr>
              <w:snapToGrid w:val="0"/>
              <w:ind w:left="371" w:hanging="372"/>
              <w:rPr>
                <w:rFonts w:ascii="Times New Roman" w:eastAsia="標楷體" w:hAnsi="Times New Roman"/>
                <w:sz w:val="20"/>
              </w:rPr>
            </w:pPr>
            <w:r w:rsidRPr="000803AE">
              <w:rPr>
                <w:rFonts w:ascii="Times New Roman" w:eastAsia="標楷體" w:hAnsi="Times New Roman" w:hint="eastAsia"/>
                <w:sz w:val="20"/>
                <w:lang w:eastAsia="zh-TW"/>
              </w:rPr>
              <w:t>Employee benefit policy and rights and interests protection measures.</w:t>
            </w:r>
          </w:p>
        </w:tc>
        <w:tc>
          <w:tcPr>
            <w:tcW w:w="5512" w:type="dxa"/>
            <w:shd w:val="clear" w:color="auto" w:fill="FFFFFF"/>
          </w:tcPr>
          <w:p w:rsidR="00457B6C" w:rsidRPr="000803AE" w:rsidRDefault="00457B6C" w:rsidP="00457B6C">
            <w:pPr>
              <w:pStyle w:val="a6"/>
              <w:numPr>
                <w:ilvl w:val="0"/>
                <w:numId w:val="446"/>
              </w:numPr>
              <w:snapToGrid w:val="0"/>
              <w:jc w:val="left"/>
            </w:pPr>
            <w:r w:rsidRPr="000803AE">
              <w:t>The relevant information</w:t>
            </w:r>
            <w:r w:rsidRPr="000803AE">
              <w:rPr>
                <w:rFonts w:hint="eastAsia"/>
              </w:rPr>
              <w:t>, as well as the checklist signed or sealed by the CPA in PDF form,</w:t>
            </w:r>
            <w:r w:rsidRPr="000803AE">
              <w:t xml:space="preserve">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/filing of information on the compensation received by full time employees who do not assume management positions in domestic listed companies).</w:t>
            </w:r>
          </w:p>
          <w:p w:rsidR="00457B6C" w:rsidRPr="000803AE" w:rsidRDefault="00457B6C" w:rsidP="00457B6C">
            <w:pPr>
              <w:pStyle w:val="a6"/>
              <w:numPr>
                <w:ilvl w:val="0"/>
                <w:numId w:val="446"/>
              </w:numPr>
              <w:snapToGrid w:val="0"/>
              <w:jc w:val="left"/>
            </w:pPr>
            <w:r w:rsidRPr="000803AE">
              <w:rPr>
                <w:rFonts w:hint="eastAsia"/>
              </w:rPr>
              <w:t xml:space="preserve">For companies in which the average compensation received by </w:t>
            </w:r>
            <w:r w:rsidRPr="000803AE">
              <w:rPr>
                <w:rFonts w:hint="eastAsia"/>
              </w:rPr>
              <w:lastRenderedPageBreak/>
              <w:t xml:space="preserve">the full time employees who do not assume management positions meeting any of the selection indicators, after being notified </w:t>
            </w:r>
            <w:r w:rsidRPr="000803AE">
              <w:t xml:space="preserve">separately by </w:t>
            </w:r>
            <w:r w:rsidRPr="000803AE">
              <w:rPr>
                <w:rFonts w:hint="eastAsia"/>
              </w:rPr>
              <w:t xml:space="preserve">TWSE, please upload the </w:t>
            </w:r>
            <w:r w:rsidRPr="000803AE">
              <w:t>relevant</w:t>
            </w:r>
            <w:r w:rsidRPr="000803AE">
              <w:rPr>
                <w:rFonts w:hint="eastAsia"/>
              </w:rPr>
              <w:t xml:space="preserve"> information to the </w:t>
            </w:r>
            <w:r w:rsidRPr="000803AE">
              <w:t xml:space="preserve">Market Observation Post System </w:t>
            </w:r>
            <w:r w:rsidRPr="000803AE">
              <w:rPr>
                <w:rFonts w:hint="eastAsia"/>
              </w:rPr>
              <w:t xml:space="preserve">by the end of May </w:t>
            </w:r>
            <w:r w:rsidRPr="000803AE">
              <w:t xml:space="preserve">(sii.twse.com.tw/filing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/explanation of the relevance between the corporate operating result and the employee remuneration and its reasonableness). Companies failing to meet any of the selection indicators may also upload such information voluntarily.</w:t>
            </w:r>
          </w:p>
          <w:p w:rsidR="00457B6C" w:rsidRPr="000803AE" w:rsidRDefault="00457B6C" w:rsidP="00457B6C">
            <w:pPr>
              <w:pStyle w:val="a6"/>
              <w:numPr>
                <w:ilvl w:val="0"/>
                <w:numId w:val="446"/>
              </w:numPr>
              <w:snapToGrid w:val="0"/>
              <w:jc w:val="left"/>
            </w:pPr>
            <w:r w:rsidRPr="000803AE">
              <w:t xml:space="preserve">The relevant information shall be uploaded to the Market Observation Post System (sii.twse.com.tw/filing of </w:t>
            </w:r>
            <w:r w:rsidRPr="000803AE">
              <w:rPr>
                <w:rFonts w:hint="eastAsia"/>
              </w:rPr>
              <w:t xml:space="preserve">the information of corporate governance/filing of the annual </w:t>
            </w:r>
            <w:r w:rsidRPr="000803AE">
              <w:t>employee benefit and remuneration information</w:t>
            </w:r>
            <w:r w:rsidRPr="000803AE">
              <w:rPr>
                <w:rFonts w:hint="eastAsia"/>
              </w:rPr>
              <w:t>/</w:t>
            </w:r>
            <w:r w:rsidRPr="000803AE">
              <w:t xml:space="preserve">filing of </w:t>
            </w:r>
            <w:r w:rsidRPr="000803AE">
              <w:rPr>
                <w:rFonts w:hint="eastAsia"/>
              </w:rPr>
              <w:t>disclosure of employee benefit policy and rights and interests protection measures</w:t>
            </w:r>
            <w:r w:rsidRPr="000803AE">
              <w:t>).</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pStyle w:val="a6"/>
              <w:snapToGrid w:val="0"/>
              <w:ind w:left="0" w:firstLine="0"/>
              <w:jc w:val="left"/>
            </w:pPr>
            <w:r w:rsidRPr="000803AE">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50"/>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2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8"/>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2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457B6C" w:rsidRPr="000803AE" w:rsidRDefault="00457B6C" w:rsidP="00457B6C">
            <w:pPr>
              <w:numPr>
                <w:ilvl w:val="0"/>
                <w:numId w:val="2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p>
          <w:p w:rsidR="00457B6C" w:rsidRPr="000803AE" w:rsidRDefault="00457B6C" w:rsidP="00457B6C">
            <w:pPr>
              <w:kinsoku w:val="0"/>
              <w:overflowPunct w:val="0"/>
              <w:snapToGrid w:val="0"/>
              <w:ind w:left="144" w:hanging="144"/>
              <w:rPr>
                <w:rFonts w:eastAsia="標楷體"/>
                <w:sz w:val="20"/>
                <w:szCs w:val="20"/>
              </w:rPr>
            </w:pPr>
            <w:r w:rsidRPr="000803AE">
              <w:rPr>
                <w:rFonts w:eastAsia="標楷體"/>
                <w:sz w:val="20"/>
                <w:szCs w:val="20"/>
              </w:rPr>
              <w:t>2. Information of derivatives transactions.</w:t>
            </w: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12" w:hanging="212"/>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r w:rsidRPr="000803AE">
              <w:rPr>
                <w:sz w:val="20"/>
                <w:szCs w:val="20"/>
              </w:rPr>
              <w:t xml:space="preserve"> </w:t>
            </w:r>
          </w:p>
        </w:tc>
        <w:tc>
          <w:tcPr>
            <w:tcW w:w="4008" w:type="dxa"/>
            <w:shd w:val="clear" w:color="auto" w:fill="FFFFFF"/>
          </w:tcPr>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1"/>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6"/>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6"/>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adjustRightInd w:val="0"/>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Chars="32" w:left="85" w:hangingChars="4" w:hanging="8"/>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72"/>
              </w:numPr>
              <w:adjustRightInd w:val="0"/>
              <w:snapToGrid w:val="0"/>
              <w:rPr>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72"/>
              </w:numPr>
              <w:adjustRightInd w:val="0"/>
              <w:snapToGrid w:val="0"/>
              <w:rPr>
                <w:sz w:val="20"/>
                <w:szCs w:val="20"/>
              </w:rPr>
            </w:pPr>
            <w:r w:rsidRPr="000803AE">
              <w:rPr>
                <w:sz w:val="20"/>
                <w:szCs w:val="20"/>
              </w:rPr>
              <w:t>Subparagraph 7,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Chars="32" w:left="85" w:hangingChars="4" w:hanging="8"/>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adjustRightInd w:val="0"/>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first quarter.</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first quarter of each fiscal year.</w:t>
            </w:r>
          </w:p>
          <w:p w:rsidR="00457B6C" w:rsidRPr="000803AE" w:rsidRDefault="00457B6C" w:rsidP="00457B6C">
            <w:pPr>
              <w:snapToGrid w:val="0"/>
              <w:rPr>
                <w:sz w:val="20"/>
                <w:szCs w:val="20"/>
              </w:rPr>
            </w:pPr>
            <w:r w:rsidRPr="000803AE">
              <w:rPr>
                <w:rFonts w:eastAsia="標楷體"/>
                <w:sz w:val="20"/>
                <w:szCs w:val="20"/>
              </w:rPr>
              <w:t>Note 2: The financial report of a financial holding company shall be filed within 60 days following the end of the first quarter (i.e., May 30).</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1. One formatted submission.</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3. The relevant information shall be uploaded to the Market Observation Post System (sii.twse.com.tw/filing of financial statements/IFRS financial statement filing process, and explanations regarding published financial reports).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pStyle w:val="ab"/>
              <w:ind w:left="200" w:hanging="200"/>
              <w:rPr>
                <w:rFonts w:eastAsia="標楷體"/>
              </w:rPr>
            </w:pPr>
            <w:r w:rsidRPr="000803AE">
              <w:rPr>
                <w:rFonts w:eastAsia="標楷體" w:hint="eastAsia"/>
              </w:rPr>
              <w:t>8.</w:t>
            </w:r>
            <w:r w:rsidRPr="000803AE">
              <w:rPr>
                <w:rFonts w:eastAsia="標楷體"/>
              </w:rPr>
              <w:t xml:space="preserve"> 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 </w:t>
            </w:r>
            <w:r w:rsidRPr="000803AE">
              <w:rPr>
                <w:rFonts w:eastAsia="標楷體" w:hint="eastAsia"/>
              </w:rPr>
              <w:t xml:space="preserve">the </w:t>
            </w:r>
            <w:r w:rsidRPr="000803AE">
              <w:rPr>
                <w:rFonts w:eastAsia="標楷體"/>
              </w:rPr>
              <w:t>financial report</w:t>
            </w:r>
            <w:r w:rsidRPr="000803AE">
              <w:t xml:space="preserve"> </w:t>
            </w:r>
            <w:r w:rsidRPr="000803AE">
              <w:rPr>
                <w:rFonts w:eastAsia="標楷體"/>
              </w:rPr>
              <w:t>and relevant documents).</w:t>
            </w:r>
          </w:p>
          <w:p w:rsidR="00457B6C" w:rsidRPr="000803AE" w:rsidRDefault="00457B6C" w:rsidP="00457B6C">
            <w:pPr>
              <w:pStyle w:val="ab"/>
              <w:ind w:left="200"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hint="eastAsia"/>
                <w:sz w:val="20"/>
                <w:szCs w:val="20"/>
              </w:rPr>
              <w:t>10.</w:t>
            </w:r>
            <w:r w:rsidRPr="000803AE">
              <w:rPr>
                <w:rFonts w:hint="eastAsia"/>
                <w:sz w:val="20"/>
                <w:szCs w:val="20"/>
              </w:rPr>
              <w:t xml:space="preserve"> A company that has published its financial forecast in accordance w</w:t>
            </w:r>
            <w:r w:rsidRPr="000803AE">
              <w:rPr>
                <w:rFonts w:eastAsia="標楷體" w:hint="eastAsia"/>
                <w:sz w:val="20"/>
                <w:szCs w:val="20"/>
              </w:rPr>
              <w:t xml:space="preserve">ith the </w:t>
            </w:r>
            <w:r w:rsidRPr="000803AE">
              <w:rPr>
                <w:rFonts w:eastAsia="標楷體"/>
                <w:sz w:val="20"/>
                <w:szCs w:val="20"/>
              </w:rPr>
              <w:t>Regulations Governing the Publication of Financial Forecasts of Public Companies</w:t>
            </w:r>
            <w:r w:rsidRPr="000803AE">
              <w:rPr>
                <w:rFonts w:eastAsia="標楷體" w:hint="eastAsia"/>
                <w:sz w:val="20"/>
                <w:szCs w:val="20"/>
              </w:rPr>
              <w:t xml:space="preserve"> shall publicly disclose and report the following matters:</w:t>
            </w:r>
          </w:p>
          <w:p w:rsidR="00457B6C" w:rsidRPr="000803AE" w:rsidRDefault="00457B6C" w:rsidP="00457B6C">
            <w:pPr>
              <w:pStyle w:val="ab"/>
              <w:ind w:left="200" w:hangingChars="100" w:hanging="200"/>
              <w:rPr>
                <w:rFonts w:eastAsia="標楷體"/>
              </w:rPr>
            </w:pPr>
            <w:r w:rsidRPr="000803AE">
              <w:rPr>
                <w:rFonts w:hint="eastAsia"/>
              </w:rPr>
              <w:t xml:space="preserve"> </w:t>
            </w:r>
            <w:r w:rsidRPr="000803AE">
              <w:rPr>
                <w:rFonts w:eastAsia="標楷體" w:hint="eastAsia"/>
              </w:rPr>
              <w:t xml:space="preserve"> (1) The date of the original forecast statement of comprehensive </w:t>
            </w:r>
            <w:r w:rsidRPr="000803AE">
              <w:rPr>
                <w:rFonts w:eastAsia="標楷體" w:hint="eastAsia"/>
              </w:rPr>
              <w:lastRenderedPageBreak/>
              <w:t>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pStyle w:val="ab"/>
              <w:ind w:left="200" w:hangingChars="100" w:hanging="200"/>
            </w:pPr>
            <w:r w:rsidRPr="000803AE">
              <w:rPr>
                <w:rFonts w:eastAsia="標楷體" w:hint="eastAsia"/>
              </w:rPr>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rPr>
                <w:rFonts w:eastAsia="標楷體" w:hint="eastAsia"/>
              </w:rPr>
              <w:t>.</w:t>
            </w:r>
          </w:p>
        </w:tc>
        <w:tc>
          <w:tcPr>
            <w:tcW w:w="4008" w:type="dxa"/>
            <w:shd w:val="clear" w:color="auto" w:fill="FFFFFF"/>
          </w:tcPr>
          <w:p w:rsidR="00457B6C" w:rsidRPr="000803AE" w:rsidRDefault="00457B6C" w:rsidP="00457B6C">
            <w:pPr>
              <w:numPr>
                <w:ilvl w:val="0"/>
                <w:numId w:val="424"/>
              </w:numPr>
              <w:snapToGrid w:val="0"/>
              <w:rPr>
                <w:sz w:val="20"/>
                <w:szCs w:val="20"/>
              </w:rPr>
            </w:pPr>
            <w:r w:rsidRPr="000803AE">
              <w:rPr>
                <w:rFonts w:eastAsia="標楷體"/>
                <w:sz w:val="20"/>
                <w:szCs w:val="20"/>
              </w:rPr>
              <w:lastRenderedPageBreak/>
              <w:t>A</w:t>
            </w:r>
            <w:r w:rsidRPr="000803AE">
              <w:rPr>
                <w:sz w:val="20"/>
                <w:szCs w:val="20"/>
              </w:rPr>
              <w:t>rticle 36 of the Securities and Exchange Act</w:t>
            </w:r>
          </w:p>
          <w:p w:rsidR="00457B6C" w:rsidRPr="000803AE" w:rsidRDefault="00457B6C" w:rsidP="00457B6C">
            <w:pPr>
              <w:numPr>
                <w:ilvl w:val="0"/>
                <w:numId w:val="424"/>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Item 5, Article 47 of the </w:t>
            </w:r>
            <w:r w:rsidRPr="000803AE">
              <w:rPr>
                <w:sz w:val="20"/>
                <w:szCs w:val="20"/>
              </w:rPr>
              <w:t>Operating Rules of the Taiwan Stock Exchange Corporation</w:t>
            </w:r>
          </w:p>
          <w:p w:rsidR="00457B6C" w:rsidRPr="000803AE" w:rsidRDefault="00457B6C" w:rsidP="00457B6C">
            <w:pPr>
              <w:numPr>
                <w:ilvl w:val="0"/>
                <w:numId w:val="424"/>
              </w:numPr>
              <w:snapToGrid w:val="0"/>
              <w:rPr>
                <w:sz w:val="20"/>
                <w:szCs w:val="20"/>
              </w:rPr>
            </w:pPr>
            <w:r w:rsidRPr="000803AE">
              <w:rPr>
                <w:rFonts w:eastAsia="標楷體"/>
                <w:sz w:val="20"/>
                <w:szCs w:val="20"/>
              </w:rPr>
              <w:t>Letter No. 84-Tai-Tsai-Cheng-6-00101 dated January 16, 1995</w:t>
            </w:r>
          </w:p>
          <w:p w:rsidR="00457B6C" w:rsidRPr="000803AE" w:rsidRDefault="00457B6C" w:rsidP="00457B6C">
            <w:pPr>
              <w:numPr>
                <w:ilvl w:val="0"/>
                <w:numId w:val="424"/>
              </w:numPr>
              <w:snapToGrid w:val="0"/>
              <w:rPr>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424"/>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14 of the </w:t>
            </w:r>
            <w:r w:rsidRPr="000803AE">
              <w:rPr>
                <w:sz w:val="20"/>
                <w:szCs w:val="20"/>
              </w:rPr>
              <w:t>Securities and Exchange Act</w:t>
            </w:r>
          </w:p>
          <w:p w:rsidR="00457B6C" w:rsidRPr="000803AE" w:rsidRDefault="00457B6C" w:rsidP="00457B6C">
            <w:pPr>
              <w:numPr>
                <w:ilvl w:val="0"/>
                <w:numId w:val="424"/>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424"/>
              </w:numPr>
              <w:snapToGrid w:val="0"/>
              <w:rPr>
                <w:sz w:val="20"/>
                <w:szCs w:val="20"/>
              </w:rPr>
            </w:pPr>
            <w:r w:rsidRPr="000803AE">
              <w:rPr>
                <w:rFonts w:eastAsia="標楷體"/>
                <w:sz w:val="20"/>
                <w:szCs w:val="20"/>
              </w:rPr>
              <w:t>Decree No. Chin-Guan-Cheng-6-0960034217 dated July 9, 2007 and Letter No. Tai-Cheng-Shang-0960018929 dated July 16, 2007</w:t>
            </w:r>
          </w:p>
          <w:p w:rsidR="00457B6C" w:rsidRPr="000803AE" w:rsidRDefault="00457B6C" w:rsidP="00457B6C">
            <w:pPr>
              <w:numPr>
                <w:ilvl w:val="0"/>
                <w:numId w:val="424"/>
              </w:numPr>
              <w:snapToGrid w:val="0"/>
              <w:rPr>
                <w:sz w:val="20"/>
                <w:szCs w:val="20"/>
              </w:rPr>
            </w:pPr>
            <w:r w:rsidRPr="000803AE">
              <w:rPr>
                <w:rFonts w:eastAsia="標楷體"/>
                <w:sz w:val="20"/>
                <w:szCs w:val="20"/>
              </w:rPr>
              <w:t>Letter No. Tai-Cheng-Shan-10000024671 dated January 20, 2011</w:t>
            </w:r>
          </w:p>
          <w:p w:rsidR="00457B6C" w:rsidRPr="000803AE" w:rsidRDefault="00457B6C" w:rsidP="00457B6C">
            <w:pPr>
              <w:numPr>
                <w:ilvl w:val="0"/>
                <w:numId w:val="424"/>
              </w:numPr>
              <w:snapToGrid w:val="0"/>
              <w:rPr>
                <w:sz w:val="20"/>
                <w:szCs w:val="20"/>
              </w:rPr>
            </w:pPr>
            <w:r w:rsidRPr="000803AE">
              <w:rPr>
                <w:rFonts w:eastAsia="標楷體"/>
                <w:sz w:val="20"/>
                <w:szCs w:val="20"/>
              </w:rPr>
              <w:t>Decree No. Chin-Guan-Yin-Fa-10110002230 dated May 18, 2012</w:t>
            </w:r>
          </w:p>
          <w:p w:rsidR="00457B6C" w:rsidRPr="000803AE" w:rsidRDefault="00457B6C" w:rsidP="00457B6C">
            <w:pPr>
              <w:numPr>
                <w:ilvl w:val="0"/>
                <w:numId w:val="424"/>
              </w:numPr>
              <w:snapToGrid w:val="0"/>
              <w:rPr>
                <w:sz w:val="20"/>
                <w:szCs w:val="20"/>
              </w:rPr>
            </w:pPr>
            <w:r w:rsidRPr="000803AE">
              <w:rPr>
                <w:rFonts w:eastAsia="標楷體"/>
                <w:sz w:val="20"/>
                <w:szCs w:val="20"/>
              </w:rPr>
              <w:t>Letter No. Cheng-Chi-Shen-1020035072 dated August 16, 2013</w:t>
            </w:r>
          </w:p>
          <w:p w:rsidR="00457B6C" w:rsidRPr="000803AE" w:rsidRDefault="00457B6C" w:rsidP="00457B6C">
            <w:pPr>
              <w:numPr>
                <w:ilvl w:val="0"/>
                <w:numId w:val="424"/>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424"/>
              </w:numPr>
              <w:snapToGrid w:val="0"/>
              <w:rPr>
                <w:sz w:val="20"/>
                <w:szCs w:val="20"/>
              </w:rPr>
            </w:pPr>
            <w:r w:rsidRPr="000803AE">
              <w:rPr>
                <w:sz w:val="20"/>
                <w:szCs w:val="20"/>
              </w:rPr>
              <w:t xml:space="preserve">Article 4 of Determination Standards for Subparagraph 14, Paragraph 1, Article 50 and Subparagraph 11, Paragraph 1, Article 50-3 of Operating Rules of the Taiwan Stock </w:t>
            </w:r>
            <w:r w:rsidRPr="000803AE">
              <w:rPr>
                <w:sz w:val="20"/>
                <w:szCs w:val="20"/>
              </w:rPr>
              <w:lastRenderedPageBreak/>
              <w:t>Exchange Corporation</w:t>
            </w:r>
          </w:p>
          <w:p w:rsidR="00457B6C" w:rsidRPr="000803AE" w:rsidRDefault="00457B6C" w:rsidP="00457B6C">
            <w:pPr>
              <w:numPr>
                <w:ilvl w:val="0"/>
                <w:numId w:val="424"/>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457B6C" w:rsidRPr="000803AE" w:rsidRDefault="00457B6C" w:rsidP="00457B6C">
            <w:pPr>
              <w:numPr>
                <w:ilvl w:val="0"/>
                <w:numId w:val="424"/>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p w:rsidR="00457B6C" w:rsidRPr="000803AE" w:rsidRDefault="00457B6C" w:rsidP="00457B6C">
            <w:pPr>
              <w:suppressLineNumbers/>
              <w:suppressAutoHyphens/>
              <w:kinsoku w:val="0"/>
              <w:overflowPunct w:val="0"/>
              <w:snapToGrid w:val="0"/>
              <w:rPr>
                <w:rFonts w:eastAsia="標楷體"/>
                <w:sz w:val="20"/>
                <w:szCs w:val="20"/>
              </w:rPr>
            </w:pP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457B6C" w:rsidRPr="000803AE" w:rsidRDefault="00457B6C" w:rsidP="00457B6C">
            <w:pPr>
              <w:pStyle w:val="a3"/>
              <w:suppressLineNumbers/>
              <w:suppressAutoHyphens/>
              <w:snapToGrid w:val="0"/>
              <w:rPr>
                <w:rFonts w:ascii="Times New Roman" w:eastAsia="標楷體" w:hAnsi="Times New Roman"/>
                <w:sz w:val="20"/>
              </w:rPr>
            </w:pPr>
            <w:r w:rsidRPr="000803AE">
              <w:rPr>
                <w:rFonts w:ascii="Times New Roman" w:eastAsia="標楷體" w:hAnsi="Times New Roman"/>
                <w:sz w:val="20"/>
                <w:lang w:val="en-US" w:eastAsia="zh-TW"/>
              </w:rPr>
              <w:t xml:space="preserve">Information on "securities held by affiliates" 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April 16 and May 15 of each year.</w:t>
            </w:r>
            <w:r w:rsidRPr="000803AE">
              <w:rPr>
                <w:rFonts w:ascii="Times New Roman" w:eastAsia="標楷體" w:hAnsi="Times New Roman" w:hint="eastAsia"/>
                <w:sz w:val="20"/>
                <w:lang w:val="en-US" w:eastAsia="zh-TW"/>
              </w:rPr>
              <w:br/>
            </w: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investments in mainland China.</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29"/>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29"/>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the information regarding the company's top ten supply</w:t>
            </w:r>
            <w:r w:rsidRPr="000803AE">
              <w:rPr>
                <w:rFonts w:ascii="Times New Roman" w:hAnsi="Times New Roman"/>
                <w:sz w:val="20"/>
                <w:lang w:val="en-US" w:eastAsia="zh-TW"/>
              </w:rPr>
              <w:t xml:space="preserve">ing and </w:t>
            </w:r>
            <w:r w:rsidRPr="000803AE">
              <w:rPr>
                <w:rFonts w:ascii="Times New Roman" w:eastAsia="標楷體" w:hAnsi="Times New Roman"/>
                <w:sz w:val="20"/>
                <w:lang w:val="en-US" w:eastAsia="zh-TW"/>
              </w:rPr>
              <w:t>purchas</w:t>
            </w:r>
            <w:r w:rsidRPr="000803AE">
              <w:rPr>
                <w:rFonts w:ascii="Times New Roman" w:hAnsi="Times New Roman"/>
                <w:sz w:val="20"/>
                <w:lang w:val="en-US" w:eastAsia="zh-TW"/>
              </w:rPr>
              <w:t>ing partners</w:t>
            </w:r>
            <w:r w:rsidRPr="000803AE">
              <w:rPr>
                <w:rFonts w:ascii="Times New Roman" w:eastAsia="標楷體" w:hAnsi="Times New Roman"/>
                <w:sz w:val="20"/>
                <w:lang w:val="en-US" w:eastAsia="zh-TW"/>
              </w:rPr>
              <w:t xml:space="preserve"> (voluntary filing).</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30"/>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0"/>
              </w:numPr>
              <w:snapToGrid w:val="0"/>
              <w:rPr>
                <w:rFonts w:eastAsia="標楷體"/>
                <w:sz w:val="20"/>
                <w:szCs w:val="20"/>
              </w:rPr>
            </w:pPr>
            <w:r w:rsidRPr="000803AE">
              <w:rPr>
                <w:rFonts w:eastAsia="標楷體"/>
                <w:sz w:val="20"/>
                <w:szCs w:val="20"/>
              </w:rPr>
              <w:t>Letter No. Tai-Cheng-Shang-0940103640 dated December 20,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30"/>
              </w:numPr>
              <w:adjustRightInd w:val="0"/>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30"/>
              </w:numPr>
              <w:adjustRightInd w:val="0"/>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312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ind w:left="224" w:hanging="224"/>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rPr>
          <w:trHeight w:val="3128"/>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10</w:t>
            </w:r>
          </w:p>
        </w:tc>
        <w:tc>
          <w:tcPr>
            <w:tcW w:w="4115" w:type="dxa"/>
            <w:shd w:val="clear" w:color="auto" w:fill="FFFFFF"/>
          </w:tcPr>
          <w:p w:rsidR="00457B6C" w:rsidRPr="00D00391"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3"/>
              <w:snapToGrid w:val="0"/>
              <w:rPr>
                <w:rFonts w:ascii="Times New Roman" w:eastAsia="標楷體" w:hAnsi="Times New Roman"/>
                <w:sz w:val="20"/>
                <w:lang w:val="en-US" w:eastAsia="zh-TW"/>
              </w:rPr>
            </w:pPr>
            <w:r w:rsidRPr="00D00391">
              <w:rPr>
                <w:rFonts w:ascii="Times New Roman" w:eastAsia="標楷體" w:hAnsi="Times New Roman"/>
                <w:sz w:val="20"/>
                <w:lang w:val="en-US" w:eastAsia="zh-TW"/>
              </w:rPr>
              <w:t>Note: The insurance status shall be reported by the 15th day of the immediate following month of the effective date of the insurance policy.</w:t>
            </w:r>
          </w:p>
        </w:tc>
        <w:tc>
          <w:tcPr>
            <w:tcW w:w="5512" w:type="dxa"/>
            <w:shd w:val="clear" w:color="auto" w:fill="FFFFFF"/>
          </w:tcPr>
          <w:p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1534"/>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11</w:t>
            </w:r>
          </w:p>
        </w:tc>
        <w:tc>
          <w:tcPr>
            <w:tcW w:w="4115" w:type="dxa"/>
            <w:shd w:val="clear" w:color="auto" w:fill="FFFFFF"/>
          </w:tcPr>
          <w:p w:rsidR="00457B6C" w:rsidRPr="000803AE" w:rsidRDefault="00457B6C" w:rsidP="00457B6C">
            <w:pPr>
              <w:pStyle w:val="ab"/>
              <w:ind w:left="-1" w:firstLine="1"/>
              <w:rPr>
                <w:rFonts w:eastAsia="標楷體"/>
              </w:rPr>
            </w:pPr>
            <w:r w:rsidRPr="000803AE">
              <w:rPr>
                <w:rFonts w:eastAsia="標楷體"/>
              </w:rPr>
              <w:t>Companies offering and issuing or privately placing corpora</w:t>
            </w:r>
            <w:r>
              <w:rPr>
                <w:rFonts w:eastAsia="標楷體"/>
              </w:rPr>
              <w:t xml:space="preserve">te bonds shall file </w:t>
            </w:r>
            <w:r w:rsidRPr="000803AE">
              <w:rPr>
                <w:rFonts w:eastAsia="標楷體"/>
              </w:rPr>
              <w:t>the actual figures simultaneously with the audited o</w:t>
            </w:r>
            <w:r>
              <w:rPr>
                <w:rFonts w:eastAsia="標楷體"/>
              </w:rPr>
              <w:t xml:space="preserve">r reviewed financial statements </w:t>
            </w:r>
            <w:r w:rsidRPr="000803AE">
              <w:rPr>
                <w:rFonts w:eastAsia="標楷體"/>
              </w:rPr>
              <w:t>during the surviving period between the issue date and the due date of the corporate bonds</w:t>
            </w:r>
            <w:r>
              <w:rPr>
                <w:rFonts w:eastAsia="標楷體"/>
              </w:rPr>
              <w:t>.</w:t>
            </w:r>
          </w:p>
        </w:tc>
        <w:tc>
          <w:tcPr>
            <w:tcW w:w="5512" w:type="dxa"/>
            <w:shd w:val="clear" w:color="auto" w:fill="FFFFFF"/>
          </w:tcPr>
          <w:p w:rsidR="00457B6C" w:rsidRPr="000803AE" w:rsidRDefault="00457B6C" w:rsidP="00457B6C">
            <w:pPr>
              <w:pStyle w:val="ab"/>
              <w:ind w:left="-6" w:firstLine="6"/>
              <w:rPr>
                <w:rFonts w:eastAsia="標楷體"/>
              </w:rPr>
            </w:pPr>
            <w:r w:rsidRPr="000803AE">
              <w:rPr>
                <w:rFonts w:eastAsia="標楷體"/>
              </w:rPr>
              <w:t>The relevant information shall be uploaded to the Market Observation Post System (sii.twse.com.tw/filing of creditworthiness/filing of relevant month financial information for th</w:t>
            </w:r>
            <w:r>
              <w:rPr>
                <w:rFonts w:eastAsia="標楷體"/>
              </w:rPr>
              <w:t>e most recent quarter (actual</w:t>
            </w:r>
            <w:r w:rsidRPr="000803AE">
              <w:rPr>
                <w:rFonts w:eastAsia="標楷體"/>
              </w:rPr>
              <w:t xml:space="preserve"> figures)</w:t>
            </w:r>
            <w:r>
              <w:rPr>
                <w:rFonts w:eastAsia="標楷體"/>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16</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hAnsi="Times New Roman"/>
                <w:sz w:val="20"/>
              </w:rPr>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rsidR="00457B6C" w:rsidRPr="000803AE" w:rsidRDefault="00457B6C" w:rsidP="00457B6C">
            <w:pPr>
              <w:numPr>
                <w:ilvl w:val="0"/>
                <w:numId w:val="290"/>
              </w:num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30D9B" w:rsidRPr="000803AE" w:rsidRDefault="00230D9B"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230D9B" w:rsidRPr="000803AE" w:rsidRDefault="00230D9B" w:rsidP="00457B6C">
            <w:pPr>
              <w:numPr>
                <w:ilvl w:val="0"/>
                <w:numId w:val="32"/>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230D9B" w:rsidRPr="000803AE" w:rsidRDefault="00230D9B" w:rsidP="00457B6C">
            <w:pPr>
              <w:numPr>
                <w:ilvl w:val="0"/>
                <w:numId w:val="3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230D9B" w:rsidRPr="000803AE" w:rsidRDefault="00230D9B" w:rsidP="00457B6C">
            <w:pPr>
              <w:keepNext/>
              <w:numPr>
                <w:ilvl w:val="0"/>
                <w:numId w:val="291"/>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30D9B" w:rsidRPr="000803AE" w:rsidRDefault="00230D9B" w:rsidP="00457B6C">
            <w:pPr>
              <w:numPr>
                <w:ilvl w:val="0"/>
                <w:numId w:val="291"/>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230D9B" w:rsidRPr="000803AE" w:rsidTr="00D80A1F">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230D9B" w:rsidRPr="000803AE" w:rsidRDefault="00230D9B" w:rsidP="00457B6C">
            <w:pPr>
              <w:keepNext/>
              <w:adjustRightInd w:val="0"/>
              <w:snapToGrid w:val="0"/>
              <w:rPr>
                <w:sz w:val="20"/>
                <w:szCs w:val="20"/>
              </w:rPr>
            </w:pPr>
            <w:r w:rsidRPr="00AA2D1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230D9B" w:rsidRDefault="00230D9B"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230D9B" w:rsidRDefault="00230D9B" w:rsidP="00457B6C">
            <w:pPr>
              <w:keepNext/>
              <w:adjustRightInd w:val="0"/>
              <w:snapToGrid w:val="0"/>
              <w:rPr>
                <w:rFonts w:eastAsia="標楷體"/>
                <w:sz w:val="20"/>
                <w:szCs w:val="20"/>
              </w:rPr>
            </w:pPr>
            <w:r>
              <w:rPr>
                <w:rFonts w:eastAsia="標楷體"/>
                <w:sz w:val="20"/>
                <w:szCs w:val="20"/>
              </w:rPr>
              <w:t xml:space="preserve">Those who have subsidiaries listed on foreign </w:t>
            </w:r>
            <w:r>
              <w:rPr>
                <w:rFonts w:eastAsia="標楷體"/>
                <w:sz w:val="20"/>
                <w:szCs w:val="20"/>
              </w:rPr>
              <w:lastRenderedPageBreak/>
              <w:t xml:space="preserve">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230D9B" w:rsidRDefault="00230D9B" w:rsidP="00230D9B">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lastRenderedPageBreak/>
              <w:t xml:space="preserve">1. The relevant information shall be uploaded to the Market </w:t>
            </w:r>
            <w:r w:rsidRPr="007917E3">
              <w:rPr>
                <w:rFonts w:ascii="Times New Roman" w:eastAsia="標楷體" w:hAnsi="Times New Roman"/>
                <w:sz w:val="20"/>
                <w:lang w:val="en-US" w:eastAsia="zh-TW"/>
              </w:rPr>
              <w:lastRenderedPageBreak/>
              <w:t xml:space="preserve">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30D9B" w:rsidRPr="000803AE" w:rsidRDefault="00230D9B" w:rsidP="00230D9B">
            <w:pPr>
              <w:kinsoku w:val="0"/>
              <w:overflowPunct w:val="0"/>
              <w:snapToGrid w:val="0"/>
              <w:ind w:left="186" w:hanging="186"/>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230D9B" w:rsidRPr="00AA2D10" w:rsidRDefault="00230D9B" w:rsidP="00457B6C">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xml:space="preserve">,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5</w:t>
            </w:r>
          </w:p>
        </w:tc>
        <w:tc>
          <w:tcPr>
            <w:tcW w:w="440"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first quarter of the present year and the CPA-audited (or CPA-reviewed) figure reaches 10% and the amount exceeds NT$50,000,000, the reasons for the discrepancy shall be additionally reported.</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1"/>
              </w:numPr>
              <w:snapToGrid w:val="0"/>
              <w:rPr>
                <w:rFonts w:eastAsia="標楷體"/>
                <w:sz w:val="20"/>
                <w:szCs w:val="20"/>
              </w:rPr>
            </w:pPr>
            <w:r w:rsidRPr="000803AE">
              <w:rPr>
                <w:rFonts w:eastAsia="標楷體"/>
                <w:sz w:val="20"/>
                <w:szCs w:val="20"/>
              </w:rPr>
              <w:t xml:space="preserve">Letter No. Tai-Cheng-Chih-0981800912 dated March 24, 2009 </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Improvements on defects and irregularities in the company's internal control system</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audit/improvements on defects and irregularities in the company's internal control system)</w:t>
            </w:r>
          </w:p>
        </w:tc>
        <w:tc>
          <w:tcPr>
            <w:tcW w:w="4008"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Article 20 of Regulations Governing Establishment of Internal Control Systems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2"/>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2"/>
              </w:numPr>
              <w:snapToGrid w:val="0"/>
              <w:rPr>
                <w:sz w:val="20"/>
                <w:szCs w:val="20"/>
              </w:rPr>
            </w:pPr>
            <w:r w:rsidRPr="000803AE">
              <w:rPr>
                <w:sz w:val="20"/>
                <w:szCs w:val="20"/>
              </w:rPr>
              <w:t>Letter No. Tai-Cheng-Chih-0981800912 dated March 24, 2009</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 xml:space="preserve">Subparagraph 6,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5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36"/>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6"/>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35"/>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457B6C" w:rsidRPr="000803AE" w:rsidRDefault="00457B6C" w:rsidP="00457B6C">
            <w:pPr>
              <w:numPr>
                <w:ilvl w:val="0"/>
                <w:numId w:val="35"/>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2"/>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rPr>
          <w:trHeight w:val="2086"/>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4A2D05"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7"/>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7"/>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rPr>
          <w:trHeight w:val="2310"/>
        </w:trPr>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34"/>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34"/>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To report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To report changes in shareholding of corporate insiders for last month prior to the 15</w:t>
            </w:r>
            <w:r w:rsidRPr="000803AE">
              <w:rPr>
                <w:rFonts w:eastAsia="標楷體"/>
                <w:vertAlign w:val="superscript"/>
              </w:rPr>
              <w:t>th</w:t>
            </w:r>
            <w:r w:rsidRPr="000803AE">
              <w:rPr>
                <w:rFonts w:eastAsia="標楷體"/>
              </w:rPr>
              <w:t xml:space="preserve"> </w:t>
            </w:r>
            <w:r w:rsidRPr="000803AE">
              <w:rPr>
                <w:rFonts w:eastAsia="標楷體"/>
              </w:rPr>
              <w:lastRenderedPageBreak/>
              <w:t>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33"/>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33"/>
              </w:numPr>
              <w:snapToGrid w:val="0"/>
              <w:ind w:left="357" w:hanging="357"/>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230D9B" w:rsidRPr="000803AE" w:rsidRDefault="00230D9B"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230D9B" w:rsidRPr="000803AE" w:rsidRDefault="00230D9B" w:rsidP="00457B6C">
            <w:pPr>
              <w:kinsoku w:val="0"/>
              <w:overflowPunct w:val="0"/>
              <w:snapToGrid w:val="0"/>
              <w:ind w:left="403" w:hanging="403"/>
              <w:rPr>
                <w:rFonts w:eastAsia="標楷體"/>
                <w:sz w:val="20"/>
                <w:szCs w:val="20"/>
              </w:rPr>
            </w:pPr>
            <w:r w:rsidRPr="000803AE">
              <w:rPr>
                <w:sz w:val="20"/>
                <w:szCs w:val="20"/>
              </w:rPr>
              <w:lastRenderedPageBreak/>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230D9B" w:rsidRPr="000803AE" w:rsidRDefault="00230D9B" w:rsidP="00457B6C">
            <w:pPr>
              <w:numPr>
                <w:ilvl w:val="0"/>
                <w:numId w:val="37"/>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230D9B" w:rsidRPr="000803AE" w:rsidRDefault="00230D9B" w:rsidP="00457B6C">
            <w:pPr>
              <w:numPr>
                <w:ilvl w:val="0"/>
                <w:numId w:val="37"/>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230D9B" w:rsidRPr="000803AE" w:rsidRDefault="00230D9B"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230D9B" w:rsidRPr="000803AE" w:rsidRDefault="00230D9B"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230D9B" w:rsidRPr="000803AE" w:rsidRDefault="00230D9B" w:rsidP="00457B6C">
            <w:pPr>
              <w:keepNext/>
              <w:numPr>
                <w:ilvl w:val="0"/>
                <w:numId w:val="29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230D9B" w:rsidRPr="000803AE" w:rsidRDefault="00230D9B" w:rsidP="00457B6C">
            <w:pPr>
              <w:numPr>
                <w:ilvl w:val="0"/>
                <w:numId w:val="293"/>
              </w:numPr>
              <w:snapToGrid w:val="0"/>
              <w:rPr>
                <w:rFonts w:eastAsia="標楷體"/>
                <w:sz w:val="20"/>
                <w:szCs w:val="20"/>
              </w:rPr>
            </w:pPr>
            <w:r w:rsidRPr="000803AE">
              <w:rPr>
                <w:rFonts w:eastAsia="標楷體"/>
                <w:sz w:val="20"/>
                <w:szCs w:val="20"/>
              </w:rPr>
              <w:t>Letter No. Chin-Kuan-Cheng-Shen-1010040677 dated October 11, 2012</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Pr="000803AE" w:rsidRDefault="00230D9B"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230D9B" w:rsidRPr="000803AE" w:rsidRDefault="00230D9B"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230D9B" w:rsidRPr="000803AE" w:rsidRDefault="00230D9B"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230D9B" w:rsidRPr="000803AE" w:rsidRDefault="00230D9B" w:rsidP="00457B6C">
            <w:pPr>
              <w:keepNext/>
              <w:adjustRightInd w:val="0"/>
              <w:snapToGrid w:val="0"/>
              <w:rPr>
                <w:sz w:val="20"/>
                <w:szCs w:val="20"/>
              </w:rPr>
            </w:pPr>
            <w:r w:rsidRPr="00BA0BA0">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230D9B" w:rsidRPr="000803AE" w:rsidTr="0006674B">
        <w:tc>
          <w:tcPr>
            <w:tcW w:w="476"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40" w:type="dxa"/>
            <w:vMerge/>
            <w:shd w:val="clear" w:color="auto" w:fill="FFFFFF"/>
            <w:vAlign w:val="center"/>
          </w:tcPr>
          <w:p w:rsidR="00230D9B" w:rsidRPr="000803AE" w:rsidRDefault="00230D9B" w:rsidP="00457B6C">
            <w:pPr>
              <w:kinsoku w:val="0"/>
              <w:overflowPunct w:val="0"/>
              <w:snapToGrid w:val="0"/>
              <w:jc w:val="center"/>
              <w:rPr>
                <w:rFonts w:eastAsia="標楷體"/>
                <w:sz w:val="20"/>
                <w:szCs w:val="20"/>
              </w:rPr>
            </w:pPr>
          </w:p>
        </w:tc>
        <w:tc>
          <w:tcPr>
            <w:tcW w:w="497" w:type="dxa"/>
            <w:shd w:val="clear" w:color="auto" w:fill="FFFFFF"/>
            <w:vAlign w:val="center"/>
          </w:tcPr>
          <w:p w:rsidR="00230D9B"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230D9B"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230D9B" w:rsidRPr="000803AE" w:rsidRDefault="00F20153" w:rsidP="00F20153">
            <w:pPr>
              <w:kinsoku w:val="0"/>
              <w:overflowPunct w:val="0"/>
              <w:snapToGrid w:val="0"/>
              <w:ind w:left="194"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230D9B" w:rsidRPr="00BA0BA0"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keepNext/>
              <w:numPr>
                <w:ilvl w:val="0"/>
                <w:numId w:val="294"/>
              </w:numPr>
              <w:adjustRightInd w:val="0"/>
              <w:snapToGrid w:val="0"/>
              <w:rPr>
                <w:sz w:val="20"/>
                <w:szCs w:val="20"/>
              </w:rPr>
            </w:pPr>
            <w:r w:rsidRPr="000803AE">
              <w:rPr>
                <w:sz w:val="20"/>
                <w:szCs w:val="20"/>
              </w:rPr>
              <w:t xml:space="preserve">Letter No. Tai-Cheng-Chih-0981800912 dated March 24, 2009 </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File the information for the preceding </w:t>
            </w:r>
            <w:r w:rsidRPr="000803AE">
              <w:rPr>
                <w:rFonts w:ascii="Times New Roman" w:eastAsia="標楷體" w:hAnsi="Times New Roman"/>
                <w:sz w:val="20"/>
                <w:lang w:val="en-US" w:eastAsia="zh-TW"/>
              </w:rPr>
              <w:lastRenderedPageBreak/>
              <w:t>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lastRenderedPageBreak/>
              <w:t xml:space="preserve">The relevant information shall be uploaded to the Market Observation Post System (sii.twse.com.tw/filing of financial </w:t>
            </w:r>
            <w:r w:rsidRPr="000803AE">
              <w:rPr>
                <w:sz w:val="20"/>
                <w:szCs w:val="20"/>
              </w:rPr>
              <w:lastRenderedPageBreak/>
              <w:t>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6,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E66C90" w:rsidP="00457B6C">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rsidR="00457B6C"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Disclosure </w:t>
            </w:r>
            <w:r>
              <w:rPr>
                <w:rFonts w:ascii="Times New Roman" w:eastAsia="標楷體" w:hAnsi="Times New Roman"/>
                <w:sz w:val="20"/>
                <w:lang w:val="en-US" w:eastAsia="zh-TW"/>
              </w:rPr>
              <w:t>of information on corporate environme</w:t>
            </w:r>
            <w:r w:rsidRPr="00495976">
              <w:rPr>
                <w:rFonts w:ascii="Times New Roman" w:eastAsia="標楷體" w:hAnsi="Times New Roman"/>
                <w:sz w:val="20"/>
                <w:lang w:val="en-US" w:eastAsia="zh-TW"/>
              </w:rPr>
              <w:t>nt, social</w:t>
            </w:r>
            <w:r>
              <w:rPr>
                <w:rFonts w:ascii="Times New Roman" w:eastAsia="標楷體" w:hAnsi="Times New Roman"/>
                <w:sz w:val="20"/>
                <w:lang w:val="en-US" w:eastAsia="zh-TW"/>
              </w:rPr>
              <w:t xml:space="preserve"> and </w:t>
            </w:r>
            <w:r w:rsidRPr="00150336">
              <w:rPr>
                <w:rFonts w:ascii="Times New Roman" w:eastAsia="標楷體" w:hAnsi="Times New Roman"/>
                <w:sz w:val="20"/>
                <w:lang w:val="en-US" w:eastAsia="zh-TW"/>
              </w:rPr>
              <w:t>corporate governance</w:t>
            </w:r>
            <w:r>
              <w:rPr>
                <w:rFonts w:ascii="Times New Roman" w:eastAsia="標楷體" w:hAnsi="Times New Roman"/>
                <w:sz w:val="20"/>
                <w:lang w:val="en-US" w:eastAsia="zh-TW"/>
              </w:rPr>
              <w:t>.</w:t>
            </w:r>
          </w:p>
          <w:p w:rsidR="00457B6C" w:rsidRPr="000803AE" w:rsidDel="004E6B78" w:rsidRDefault="00457B6C" w:rsidP="00457B6C">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No</w:t>
            </w:r>
            <w:r>
              <w:rPr>
                <w:rFonts w:ascii="Times New Roman" w:eastAsia="標楷體" w:hAnsi="Times New Roman"/>
                <w:sz w:val="20"/>
                <w:lang w:val="en-US" w:eastAsia="zh-TW"/>
              </w:rPr>
              <w:t>te: The information</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mentioned above refers to the information of the</w:t>
            </w:r>
            <w:r>
              <w:rPr>
                <w:lang w:val="en-US"/>
              </w:rPr>
              <w:t xml:space="preserve"> </w:t>
            </w:r>
            <w:r>
              <w:rPr>
                <w:rFonts w:ascii="Times New Roman" w:eastAsia="標楷體" w:hAnsi="Times New Roman"/>
                <w:sz w:val="20"/>
                <w:lang w:val="en-US" w:eastAsia="zh-TW"/>
              </w:rPr>
              <w:t>preceding year.</w:t>
            </w:r>
          </w:p>
        </w:tc>
        <w:tc>
          <w:tcPr>
            <w:tcW w:w="5512" w:type="dxa"/>
            <w:shd w:val="clear" w:color="auto" w:fill="FFFFFF"/>
          </w:tcPr>
          <w:p w:rsidR="00457B6C" w:rsidRPr="000803AE" w:rsidRDefault="00457B6C" w:rsidP="00457B6C">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 xml:space="preserve">filing of </w:t>
            </w:r>
            <w:r>
              <w:rPr>
                <w:rFonts w:eastAsia="標楷體" w:hint="eastAsia"/>
                <w:sz w:val="20"/>
              </w:rPr>
              <w:t xml:space="preserve">disclosure </w:t>
            </w:r>
            <w:r>
              <w:rPr>
                <w:rFonts w:eastAsia="標楷體"/>
                <w:sz w:val="20"/>
              </w:rPr>
              <w:t>of information on corporate environm</w:t>
            </w:r>
            <w:r w:rsidRPr="00495976">
              <w:rPr>
                <w:rFonts w:eastAsia="標楷體"/>
                <w:sz w:val="20"/>
              </w:rPr>
              <w:t>ent, social</w:t>
            </w:r>
            <w:r>
              <w:rPr>
                <w:rFonts w:eastAsia="標楷體"/>
                <w:sz w:val="20"/>
              </w:rPr>
              <w:t xml:space="preserve"> and </w:t>
            </w:r>
            <w:r w:rsidRPr="00150336">
              <w:rPr>
                <w:rFonts w:eastAsia="標楷體"/>
                <w:sz w:val="20"/>
              </w:rPr>
              <w:t>corporate governance</w:t>
            </w:r>
            <w:r>
              <w:rPr>
                <w:rFonts w:eastAsia="標楷體"/>
                <w:sz w:val="20"/>
              </w:rPr>
              <w:t xml:space="preserve"> (ESG)</w:t>
            </w:r>
            <w:r w:rsidRPr="000803AE">
              <w:rPr>
                <w:sz w:val="20"/>
                <w:szCs w:val="20"/>
              </w:rPr>
              <w:t>).</w:t>
            </w:r>
          </w:p>
        </w:tc>
        <w:tc>
          <w:tcPr>
            <w:tcW w:w="4008" w:type="dxa"/>
            <w:shd w:val="clear" w:color="auto" w:fill="FFFFFF"/>
          </w:tcPr>
          <w:p w:rsidR="00457B6C" w:rsidRPr="008E47BD" w:rsidRDefault="00457B6C" w:rsidP="00457B6C">
            <w:pPr>
              <w:snapToGrid w:val="0"/>
              <w:rPr>
                <w:rFonts w:eastAsia="標楷體"/>
                <w:sz w:val="20"/>
                <w:szCs w:val="20"/>
              </w:rPr>
            </w:pPr>
            <w:r>
              <w:rPr>
                <w:rFonts w:eastAsia="標楷體"/>
                <w:sz w:val="20"/>
                <w:szCs w:val="20"/>
              </w:rPr>
              <w:t>Subparagraph 32</w:t>
            </w:r>
            <w:r w:rsidRPr="008E47BD">
              <w:rPr>
                <w:rFonts w:eastAsia="標楷體"/>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69"/>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38"/>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8"/>
              </w:numPr>
              <w:snapToGrid w:val="0"/>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w:t>
            </w:r>
            <w:r w:rsidRPr="000803AE">
              <w:rPr>
                <w:sz w:val="20"/>
                <w:szCs w:val="20"/>
              </w:rPr>
              <w:lastRenderedPageBreak/>
              <w:t>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w:t>
            </w:r>
            <w:r w:rsidRPr="000803AE">
              <w:rPr>
                <w:sz w:val="20"/>
                <w:szCs w:val="20"/>
              </w:rPr>
              <w:lastRenderedPageBreak/>
              <w:t>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39"/>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457B6C" w:rsidRPr="000803AE" w:rsidRDefault="00457B6C" w:rsidP="00457B6C">
            <w:pPr>
              <w:numPr>
                <w:ilvl w:val="0"/>
                <w:numId w:val="39"/>
              </w:numPr>
              <w:kinsoku w:val="0"/>
              <w:overflowPunct w:val="0"/>
              <w:snapToGrid w:val="0"/>
              <w:rPr>
                <w:rFonts w:eastAsia="標楷體"/>
                <w:sz w:val="20"/>
                <w:szCs w:val="20"/>
              </w:rPr>
            </w:pPr>
            <w:r w:rsidRPr="000803AE">
              <w:rPr>
                <w:sz w:val="20"/>
                <w:szCs w:val="20"/>
              </w:rPr>
              <w:lastRenderedPageBreak/>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3"/>
              </w:numPr>
              <w:snapToGrid w:val="0"/>
              <w:rPr>
                <w:rFonts w:eastAsia="標楷體"/>
                <w:sz w:val="20"/>
                <w:szCs w:val="20"/>
              </w:rPr>
            </w:pPr>
            <w:r w:rsidRPr="000803AE">
              <w:rPr>
                <w:rFonts w:eastAsia="標楷體"/>
                <w:sz w:val="20"/>
                <w:szCs w:val="20"/>
              </w:rPr>
              <w:lastRenderedPageBreak/>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Quarterly report on use of proceeds for rights issue or issue of corporate bonds.</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filed with competent authorities with effective registration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457B6C" w:rsidRPr="000803AE" w:rsidRDefault="00457B6C" w:rsidP="00457B6C">
            <w:pPr>
              <w:numPr>
                <w:ilvl w:val="0"/>
                <w:numId w:val="40"/>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457B6C" w:rsidRPr="000803AE" w:rsidRDefault="00457B6C" w:rsidP="00457B6C">
            <w:pPr>
              <w:numPr>
                <w:ilvl w:val="0"/>
                <w:numId w:val="40"/>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457B6C" w:rsidRPr="000803AE" w:rsidRDefault="00457B6C" w:rsidP="00457B6C">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457B6C" w:rsidRPr="000803AE" w:rsidRDefault="00457B6C" w:rsidP="00457B6C">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457B6C" w:rsidRPr="000803AE" w:rsidRDefault="00457B6C" w:rsidP="00457B6C">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457B6C" w:rsidRPr="000803AE" w:rsidRDefault="00457B6C" w:rsidP="00457B6C">
            <w:pPr>
              <w:snapToGrid w:val="0"/>
              <w:rPr>
                <w:rFonts w:eastAsia="標楷體"/>
                <w:sz w:val="20"/>
                <w:szCs w:val="20"/>
              </w:rPr>
            </w:pP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457B6C" w:rsidRPr="000803AE" w:rsidRDefault="00457B6C" w:rsidP="00457B6C">
            <w:pPr>
              <w:snapToGrid w:val="0"/>
              <w:ind w:left="784" w:hangingChars="392" w:hanging="784"/>
              <w:rPr>
                <w:rFonts w:eastAsia="標楷體"/>
                <w:sz w:val="20"/>
                <w:szCs w:val="20"/>
              </w:rPr>
            </w:pPr>
            <w:r w:rsidRPr="000803AE">
              <w:rPr>
                <w:rFonts w:eastAsia="標楷體"/>
                <w:sz w:val="20"/>
                <w:szCs w:val="20"/>
              </w:rPr>
              <w:t xml:space="preserve">Note: </w:t>
            </w:r>
          </w:p>
          <w:p w:rsidR="00457B6C" w:rsidRPr="000803AE" w:rsidRDefault="00457B6C" w:rsidP="00457B6C">
            <w:pPr>
              <w:snapToGrid w:val="0"/>
              <w:rPr>
                <w:rFonts w:eastAsia="標楷體"/>
                <w:sz w:val="20"/>
                <w:szCs w:val="20"/>
              </w:rPr>
            </w:pPr>
            <w:r w:rsidRPr="000803AE">
              <w:rPr>
                <w:rFonts w:eastAsia="標楷體"/>
                <w:sz w:val="20"/>
                <w:szCs w:val="20"/>
              </w:rPr>
              <w:t xml:space="preserve">1. Information for the preceding quarter shall be reported within 10 days following the end of each </w:t>
            </w:r>
            <w:r w:rsidRPr="000803AE">
              <w:rPr>
                <w:rFonts w:eastAsia="標楷體"/>
                <w:sz w:val="20"/>
                <w:szCs w:val="20"/>
              </w:rPr>
              <w:lastRenderedPageBreak/>
              <w:t>quarter.</w:t>
            </w:r>
          </w:p>
          <w:p w:rsidR="00457B6C" w:rsidRPr="000803AE" w:rsidRDefault="00457B6C" w:rsidP="00457B6C">
            <w:pPr>
              <w:snapToGrid w:val="0"/>
              <w:ind w:left="1"/>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The relevant information shall be uploaded to the Market Observation Post System (sii.twse.com.tw/reporting of employee stock option certificates/</w:t>
            </w:r>
            <w:r w:rsidR="00F20153">
              <w:rPr>
                <w:rFonts w:eastAsia="標楷體"/>
              </w:rPr>
              <w:t xml:space="preserve">reporting after </w:t>
            </w:r>
            <w:r w:rsidR="00F20153" w:rsidRPr="00A16C54">
              <w:rPr>
                <w:rFonts w:eastAsia="標楷體"/>
              </w:rPr>
              <w:t>the issuance of employee stock</w:t>
            </w:r>
            <w:r w:rsidR="00F20153" w:rsidRPr="000803AE">
              <w:rPr>
                <w:rFonts w:eastAsia="標楷體"/>
              </w:rPr>
              <w:t xml:space="preserve"> option certificates</w:t>
            </w:r>
            <w:r w:rsidR="00F20153">
              <w:rPr>
                <w:rFonts w:eastAsia="標楷體"/>
              </w:rPr>
              <w:t>/</w:t>
            </w:r>
            <w:r w:rsidRPr="000803AE">
              <w:rPr>
                <w:rFonts w:eastAsia="標楷體"/>
              </w:rPr>
              <w:t>information about employee stock option certificates subscribed by managerial officers and department/branch chiefs – to be reported within 10 days following the end of each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8"/>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457B6C" w:rsidRPr="000803AE" w:rsidRDefault="00457B6C" w:rsidP="00457B6C">
            <w:pPr>
              <w:numPr>
                <w:ilvl w:val="0"/>
                <w:numId w:val="318"/>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0803AE" w:rsidRDefault="00457B6C" w:rsidP="00457B6C">
            <w:pPr>
              <w:snapToGrid w:val="0"/>
              <w:rPr>
                <w:sz w:val="20"/>
                <w:szCs w:val="20"/>
              </w:rPr>
            </w:pPr>
            <w:r w:rsidRPr="000803AE">
              <w:rPr>
                <w:sz w:val="20"/>
                <w:szCs w:val="20"/>
              </w:rPr>
              <w:t>Filing of quarterly report on use of fund raised from private placement of securities after fully collecting the subscription price.</w:t>
            </w:r>
          </w:p>
          <w:p w:rsidR="00457B6C" w:rsidRPr="000803AE" w:rsidRDefault="00457B6C" w:rsidP="00457B6C">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457B6C" w:rsidRPr="000803AE" w:rsidRDefault="00457B6C" w:rsidP="00457B6C">
            <w:pPr>
              <w:numPr>
                <w:ilvl w:val="0"/>
                <w:numId w:val="41"/>
              </w:numPr>
              <w:snapToGrid w:val="0"/>
              <w:rPr>
                <w:rFonts w:eastAsia="標楷體"/>
                <w:sz w:val="20"/>
                <w:szCs w:val="20"/>
              </w:rPr>
            </w:pPr>
            <w:r w:rsidRPr="000803AE">
              <w:rPr>
                <w:rFonts w:eastAsia="標楷體"/>
                <w:sz w:val="20"/>
                <w:szCs w:val="20"/>
              </w:rPr>
              <w:t>Letter No. Chin-Kuan-Cheng-1-094004469 dated October 11, 2005</w:t>
            </w:r>
          </w:p>
          <w:p w:rsidR="00457B6C" w:rsidRPr="000803AE" w:rsidRDefault="00457B6C" w:rsidP="00457B6C">
            <w:pPr>
              <w:numPr>
                <w:ilvl w:val="0"/>
                <w:numId w:val="41"/>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42"/>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4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43"/>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4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457B6C" w:rsidRPr="000803AE" w:rsidRDefault="00457B6C" w:rsidP="00457B6C">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457B6C" w:rsidRPr="000803AE" w:rsidRDefault="00457B6C" w:rsidP="00457B6C">
            <w:pPr>
              <w:pStyle w:val="ab"/>
              <w:rPr>
                <w:rFonts w:eastAsia="標楷體"/>
              </w:rPr>
            </w:pPr>
            <w:r w:rsidRPr="000803AE">
              <w:rPr>
                <w:rFonts w:eastAsia="標楷體"/>
              </w:rPr>
              <w:t>Note: Announcement shall be made within 15 days following the end of the quarter when the share certificates were delivered.</w:t>
            </w:r>
          </w:p>
        </w:tc>
        <w:tc>
          <w:tcPr>
            <w:tcW w:w="5512"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securities/announcement of issuance of new shares due to conversion or subscription of convertible bonds and corporate bonds with warrants previously issued).</w:t>
            </w:r>
          </w:p>
          <w:p w:rsidR="00457B6C" w:rsidRPr="000803AE" w:rsidRDefault="00457B6C" w:rsidP="00F20153">
            <w:pPr>
              <w:pStyle w:val="ab"/>
              <w:ind w:left="200" w:hanging="200"/>
              <w:rPr>
                <w:rFonts w:eastAsia="標楷體"/>
              </w:rPr>
            </w:pPr>
            <w:r w:rsidRPr="000803AE">
              <w:rPr>
                <w:rFonts w:eastAsia="標楷體"/>
              </w:rPr>
              <w:t>2. The relevant information shall be uploaded to the Market Observation Post System (sii.twse.com.tw/reporting of employee stock option certificates/</w:t>
            </w:r>
            <w:r w:rsidR="00F20153" w:rsidRPr="00EF20CD">
              <w:rPr>
                <w:rFonts w:eastAsia="標楷體"/>
              </w:rPr>
              <w:t>filing of all announcements</w:t>
            </w:r>
            <w:r w:rsidR="00F20153">
              <w:rPr>
                <w:rFonts w:eastAsia="標楷體"/>
              </w:rPr>
              <w:t>/</w:t>
            </w:r>
            <w:r w:rsidRPr="000803AE">
              <w:rPr>
                <w:rFonts w:eastAsia="標楷體"/>
              </w:rPr>
              <w:t>matters required to be announced under Article 59 of the Regulations Governing Offering and Issuance of Securities by Securities Issuers).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Article 37, 49, and 59 of the Regulations Governing the Offering and Issuance of Securities by Securities Issuers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198" w:hanging="198"/>
              <w:rPr>
                <w:rFonts w:eastAsia="標楷體"/>
              </w:rPr>
            </w:pPr>
            <w:r w:rsidRPr="000803AE">
              <w:rPr>
                <w:rFonts w:eastAsia="標楷體"/>
              </w:rPr>
              <w:t xml:space="preserve">2. The relevant information shall be uploaded to the Market Observation Post System (sii.twse.com.tw/reporting of attendance (or attendance as non-voting delegates) at board </w:t>
            </w:r>
            <w:r w:rsidRPr="000803AE">
              <w:rPr>
                <w:rFonts w:eastAsia="標楷體"/>
              </w:rPr>
              <w:lastRenderedPageBreak/>
              <w:t>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F20153" w:rsidRPr="000803AE" w:rsidRDefault="00F20153" w:rsidP="00457B6C">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F20153" w:rsidRPr="000803AE" w:rsidRDefault="00F20153" w:rsidP="00457B6C">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F20153" w:rsidRPr="000803AE" w:rsidRDefault="00F20153" w:rsidP="00457B6C">
            <w:pPr>
              <w:numPr>
                <w:ilvl w:val="0"/>
                <w:numId w:val="44"/>
              </w:numPr>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F20153" w:rsidRPr="000803AE" w:rsidRDefault="00F20153" w:rsidP="00457B6C">
            <w:pPr>
              <w:numPr>
                <w:ilvl w:val="0"/>
                <w:numId w:val="4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F20153" w:rsidRPr="000803AE" w:rsidRDefault="00F20153" w:rsidP="00457B6C">
            <w:pPr>
              <w:keepNext/>
              <w:numPr>
                <w:ilvl w:val="0"/>
                <w:numId w:val="29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F20153" w:rsidRPr="000803AE" w:rsidRDefault="00F20153" w:rsidP="00457B6C">
            <w:pPr>
              <w:numPr>
                <w:ilvl w:val="0"/>
                <w:numId w:val="295"/>
              </w:numPr>
              <w:snapToGrid w:val="0"/>
              <w:rPr>
                <w:rFonts w:eastAsia="標楷體"/>
                <w:sz w:val="20"/>
                <w:szCs w:val="20"/>
              </w:rPr>
            </w:pPr>
            <w:r w:rsidRPr="000803AE">
              <w:rPr>
                <w:rFonts w:eastAsia="標楷體"/>
                <w:sz w:val="20"/>
                <w:szCs w:val="20"/>
              </w:rPr>
              <w:t>Letter No. Chin-Kuan-Cheng-Shen-1010040677 dated October 11, 2012</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F20153" w:rsidRPr="000803AE" w:rsidRDefault="00F20153" w:rsidP="00457B6C">
            <w:pPr>
              <w:keepNext/>
              <w:adjustRightInd w:val="0"/>
              <w:snapToGrid w:val="0"/>
              <w:rPr>
                <w:rFonts w:eastAsia="標楷體"/>
                <w:sz w:val="20"/>
                <w:szCs w:val="20"/>
              </w:rPr>
            </w:pPr>
            <w:r w:rsidRPr="00636878">
              <w:rPr>
                <w:rFonts w:eastAsia="標楷體"/>
                <w:sz w:val="20"/>
                <w:szCs w:val="20"/>
              </w:rPr>
              <w:t xml:space="preserve">Those who have received notice from Taiwan Stock Exchange Corporation shall publicly disclose and file relevant financial information for the preceding month prior to the 20th day of each </w:t>
            </w:r>
            <w:r w:rsidRPr="00636878">
              <w:rPr>
                <w:rFonts w:eastAsia="標楷體"/>
                <w:sz w:val="20"/>
                <w:szCs w:val="20"/>
              </w:rPr>
              <w:lastRenderedPageBreak/>
              <w:t>month.</w:t>
            </w:r>
          </w:p>
        </w:tc>
        <w:tc>
          <w:tcPr>
            <w:tcW w:w="5512" w:type="dxa"/>
            <w:shd w:val="clear" w:color="auto" w:fill="FFFFFF"/>
          </w:tcPr>
          <w:p w:rsidR="00F20153" w:rsidRPr="000803AE" w:rsidRDefault="00F20153" w:rsidP="00457B6C">
            <w:pPr>
              <w:kinsoku w:val="0"/>
              <w:overflowPunct w:val="0"/>
              <w:snapToGrid w:val="0"/>
              <w:rPr>
                <w:rFonts w:eastAsia="標楷體"/>
                <w:sz w:val="20"/>
                <w:szCs w:val="20"/>
              </w:rPr>
            </w:pPr>
            <w:r w:rsidRPr="00636878">
              <w:rPr>
                <w:rFonts w:eastAsia="標楷體"/>
                <w:sz w:val="20"/>
                <w:szCs w:val="20"/>
              </w:rPr>
              <w:lastRenderedPageBreak/>
              <w:t xml:space="preserve">The relevant information shall be uploaded to the Market Observation Post System (sii.twse.com.tw/filing of regular </w:t>
            </w:r>
            <w:r>
              <w:rPr>
                <w:rFonts w:eastAsia="標楷體"/>
                <w:sz w:val="20"/>
                <w:szCs w:val="20"/>
              </w:rPr>
              <w:t>disclosure</w:t>
            </w:r>
            <w:r w:rsidRPr="00636878">
              <w:rPr>
                <w:rFonts w:eastAsia="標楷體"/>
                <w:sz w:val="20"/>
                <w:szCs w:val="20"/>
              </w:rPr>
              <w:t xml:space="preserve"> of financial information/filing of regular </w:t>
            </w:r>
            <w:r>
              <w:rPr>
                <w:rFonts w:eastAsia="標楷體"/>
                <w:sz w:val="20"/>
                <w:szCs w:val="20"/>
              </w:rPr>
              <w:t>disclosure</w:t>
            </w:r>
            <w:r w:rsidRPr="00636878">
              <w:rPr>
                <w:rFonts w:eastAsia="標楷體"/>
                <w:sz w:val="20"/>
                <w:szCs w:val="20"/>
              </w:rPr>
              <w:t xml:space="preserve"> of financial information).</w:t>
            </w:r>
          </w:p>
        </w:tc>
        <w:tc>
          <w:tcPr>
            <w:tcW w:w="4008" w:type="dxa"/>
            <w:shd w:val="clear" w:color="auto" w:fill="FFFFFF"/>
          </w:tcPr>
          <w:p w:rsidR="00F20153" w:rsidRPr="000803AE" w:rsidRDefault="00F20153" w:rsidP="00457B6C">
            <w:pPr>
              <w:keepNext/>
              <w:adjustRightInd w:val="0"/>
              <w:snapToGrid w:val="0"/>
              <w:rPr>
                <w:sz w:val="20"/>
                <w:szCs w:val="20"/>
              </w:rPr>
            </w:pPr>
            <w:r w:rsidRPr="00636878">
              <w:rPr>
                <w:sz w:val="20"/>
                <w:szCs w:val="20"/>
              </w:rPr>
              <w:t xml:space="preserve">Subparagraph 35, Paragraph 1, Article 3 of Taiwan Stock Exchange Corporation Rules Governing Information Reporting by Companies with Listed Securities and Offshore Fund </w:t>
            </w:r>
            <w:r w:rsidRPr="00636878">
              <w:rPr>
                <w:sz w:val="20"/>
                <w:szCs w:val="20"/>
              </w:rPr>
              <w:lastRenderedPageBreak/>
              <w:t>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shd w:val="clear" w:color="auto" w:fill="FFFFFF"/>
            <w:vAlign w:val="center"/>
          </w:tcPr>
          <w:p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F20153" w:rsidRPr="00636878"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F20153" w:rsidRPr="00636878" w:rsidRDefault="00F20153" w:rsidP="00F20153">
            <w:pPr>
              <w:kinsoku w:val="0"/>
              <w:overflowPunct w:val="0"/>
              <w:snapToGrid w:val="0"/>
              <w:ind w:left="200"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F20153" w:rsidRPr="00636878"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the directors, supervisors and shareholders holding 10% or more shares of (1) the company's corporate director/supervisor; and (2) the company's corporate shareholder(s) who hold 10% or more of the company's total issued shares.</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Changes shall be reported prior to the end of July each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changes relating to director, supervisor and corporate shareholder who hold 10% or more of the company's total issued shares).</w:t>
            </w:r>
          </w:p>
        </w:tc>
        <w:tc>
          <w:tcPr>
            <w:tcW w:w="4008"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 xml:space="preserve">Subparagraph 18,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457B6C" w:rsidRPr="000803AE" w:rsidRDefault="00457B6C" w:rsidP="00457B6C">
            <w:pPr>
              <w:numPr>
                <w:ilvl w:val="0"/>
                <w:numId w:val="29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6"/>
              </w:numPr>
              <w:snapToGrid w:val="0"/>
              <w:rPr>
                <w:sz w:val="20"/>
                <w:szCs w:val="20"/>
              </w:rPr>
            </w:pPr>
            <w:r w:rsidRPr="000803AE">
              <w:rPr>
                <w:sz w:val="20"/>
                <w:szCs w:val="20"/>
              </w:rPr>
              <w:t>Letter No. Tai-Cheng-Chih-0981800912 dated March 24, 2009</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rPr>
              <w:t>Companies offering and issuing or privately placing corporate bonds</w:t>
            </w:r>
          </w:p>
          <w:p w:rsidR="00457B6C" w:rsidRPr="000803AE" w:rsidRDefault="00457B6C" w:rsidP="00457B6C">
            <w:pPr>
              <w:pStyle w:val="a3"/>
              <w:numPr>
                <w:ilvl w:val="0"/>
                <w:numId w:val="370"/>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w:t>
            </w:r>
            <w:r w:rsidRPr="000803AE">
              <w:rPr>
                <w:rFonts w:ascii="Times New Roman" w:hAnsi="Times New Roman"/>
                <w:sz w:val="20"/>
              </w:rPr>
              <w:lastRenderedPageBreak/>
              <w:t xml:space="preserve">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457B6C" w:rsidRPr="000803AE" w:rsidRDefault="00457B6C" w:rsidP="00457B6C">
            <w:pPr>
              <w:pStyle w:val="a3"/>
              <w:numPr>
                <w:ilvl w:val="0"/>
                <w:numId w:val="370"/>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6"/>
              <w:numPr>
                <w:ilvl w:val="0"/>
                <w:numId w:val="332"/>
              </w:numPr>
              <w:snapToGrid w:val="0"/>
              <w:jc w:val="left"/>
            </w:pPr>
            <w:r w:rsidRPr="000803AE">
              <w:lastRenderedPageBreak/>
              <w:t xml:space="preserve">The relevant information shall be uploaded to the Market Observation Post System (sii.twse.com.tw/filing of creditworthiness/filing of relevant month financial information </w:t>
            </w:r>
            <w:r w:rsidRPr="000803AE">
              <w:lastRenderedPageBreak/>
              <w:t>for the most recent quarter (unaudited figures).</w:t>
            </w:r>
          </w:p>
          <w:p w:rsidR="00457B6C" w:rsidRPr="000803AE" w:rsidRDefault="00457B6C" w:rsidP="00457B6C">
            <w:pPr>
              <w:pStyle w:val="a6"/>
              <w:numPr>
                <w:ilvl w:val="0"/>
                <w:numId w:val="332"/>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457B6C" w:rsidRPr="000803AE" w:rsidRDefault="00457B6C" w:rsidP="00457B6C">
            <w:pPr>
              <w:snapToGrid w:val="0"/>
              <w:rPr>
                <w:sz w:val="20"/>
                <w:szCs w:val="20"/>
              </w:rPr>
            </w:pPr>
            <w:r w:rsidRPr="000803AE">
              <w:rPr>
                <w:sz w:val="20"/>
                <w:szCs w:val="20"/>
              </w:rPr>
              <w:lastRenderedPageBreak/>
              <w:t xml:space="preserve">Subparagraph 11, Paragraph 1, Article 3 of Taiwan Stock Exchange Corporation Rules Governing Information Reporting by Companies </w:t>
            </w:r>
            <w:r w:rsidRPr="000803AE">
              <w:rPr>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457B6C" w:rsidRPr="000803AE" w:rsidRDefault="00457B6C" w:rsidP="00457B6C">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457B6C" w:rsidRPr="000803AE" w:rsidRDefault="00457B6C" w:rsidP="00457B6C">
            <w:pPr>
              <w:numPr>
                <w:ilvl w:val="0"/>
                <w:numId w:val="371"/>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45"/>
              </w:numPr>
              <w:snapToGrid w:val="0"/>
              <w:ind w:left="357" w:hanging="357"/>
              <w:rPr>
                <w:rFonts w:eastAsia="標楷體"/>
                <w:sz w:val="20"/>
                <w:szCs w:val="20"/>
              </w:rPr>
            </w:pPr>
            <w:r w:rsidRPr="000803AE">
              <w:rPr>
                <w:sz w:val="20"/>
                <w:szCs w:val="20"/>
              </w:rPr>
              <w:t>Letter No. Tai-Cheng-Shang-0920024111 dated October 6, 2003</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457B6C" w:rsidRPr="000803AE" w:rsidRDefault="00457B6C" w:rsidP="00457B6C">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457B6C" w:rsidRPr="000803AE" w:rsidRDefault="00457B6C" w:rsidP="00457B6C">
            <w:pPr>
              <w:numPr>
                <w:ilvl w:val="0"/>
                <w:numId w:val="4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457B6C" w:rsidRPr="000803AE" w:rsidRDefault="00457B6C" w:rsidP="00457B6C">
            <w:pPr>
              <w:numPr>
                <w:ilvl w:val="0"/>
                <w:numId w:val="4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rPr>
          <w:trHeight w:val="218"/>
        </w:trPr>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457B6C" w:rsidRPr="000803AE" w:rsidRDefault="00457B6C" w:rsidP="00457B6C">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457B6C" w:rsidRPr="000803AE" w:rsidRDefault="00457B6C" w:rsidP="00457B6C">
            <w:pPr>
              <w:kinsoku w:val="0"/>
              <w:overflowPunct w:val="0"/>
              <w:snapToGrid w:val="0"/>
              <w:ind w:left="600" w:hanging="600"/>
              <w:rPr>
                <w:rFonts w:eastAsia="標楷體"/>
                <w:sz w:val="20"/>
                <w:szCs w:val="20"/>
              </w:rPr>
            </w:pPr>
          </w:p>
        </w:tc>
        <w:tc>
          <w:tcPr>
            <w:tcW w:w="5512" w:type="dxa"/>
            <w:shd w:val="clear" w:color="auto" w:fill="FFFFFF"/>
          </w:tcPr>
          <w:p w:rsidR="00457B6C" w:rsidRPr="000803AE" w:rsidRDefault="00457B6C" w:rsidP="00457B6C">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457B6C" w:rsidRPr="000803AE" w:rsidRDefault="00457B6C" w:rsidP="00457B6C">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457B6C" w:rsidRPr="000803AE" w:rsidRDefault="00457B6C" w:rsidP="00457B6C">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1, Article 36 and Article 36-1 of the Securities and Exchange Act</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Article 5 of the Securities and Exchange Act Enforcement Rules</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84-Tai-Tsai-Cheng-6-0010 dated January 16, 1995</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86-Tai-Tsai-Cheng-6-00669 dated February 22, 1997</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Tai-Cheng-88-Shang-09556 dated April 13, 1999</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Tai-Cheng-90-Tai-Tsai-Cheng-6-003888 dated August 10, 2001</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Tai-Tsai-Cheng-6-0910004197 dated August 6, 2002</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Tai-Tsai-Cheng-6-0910006432 dated December 31, 2002</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 xml:space="preserve">Letter No. Chin-Kuan-Cheng-1-0970045504 dated October 16, 2008 </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Letter No. Tai-Cheng-Shang-0991700194 dated January 21, 2010</w:t>
            </w:r>
          </w:p>
          <w:p w:rsidR="00457B6C" w:rsidRPr="000803AE" w:rsidRDefault="00457B6C" w:rsidP="00457B6C">
            <w:pPr>
              <w:numPr>
                <w:ilvl w:val="0"/>
                <w:numId w:val="8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Del="00E61718"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rsidR="00457B6C" w:rsidRPr="000803AE" w:rsidRDefault="00457B6C" w:rsidP="00457B6C">
            <w:pPr>
              <w:numPr>
                <w:ilvl w:val="0"/>
                <w:numId w:val="319"/>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457B6C" w:rsidRPr="000803AE" w:rsidRDefault="00457B6C" w:rsidP="00457B6C">
            <w:pPr>
              <w:numPr>
                <w:ilvl w:val="0"/>
                <w:numId w:val="319"/>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457B6C" w:rsidRPr="000803AE" w:rsidRDefault="00457B6C" w:rsidP="00457B6C">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457B6C" w:rsidRPr="000803AE" w:rsidRDefault="00457B6C" w:rsidP="00457B6C">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457B6C" w:rsidRPr="000803AE" w:rsidRDefault="00457B6C" w:rsidP="00457B6C">
            <w:pPr>
              <w:numPr>
                <w:ilvl w:val="0"/>
                <w:numId w:val="47"/>
              </w:numPr>
              <w:snapToGrid w:val="0"/>
              <w:rPr>
                <w:rFonts w:eastAsia="標楷體"/>
                <w:sz w:val="20"/>
                <w:szCs w:val="20"/>
              </w:rPr>
            </w:pPr>
            <w:r w:rsidRPr="000803AE">
              <w:rPr>
                <w:rFonts w:eastAsia="標楷體"/>
                <w:sz w:val="20"/>
                <w:szCs w:val="20"/>
              </w:rPr>
              <w:t>Letter No. Tai-Cheng-Shang-0960009099 dated April 18, 2007</w:t>
            </w:r>
          </w:p>
          <w:p w:rsidR="00457B6C" w:rsidRPr="000803AE" w:rsidRDefault="00457B6C" w:rsidP="00457B6C">
            <w:pPr>
              <w:numPr>
                <w:ilvl w:val="0"/>
                <w:numId w:val="47"/>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457B6C" w:rsidRPr="000803AE" w:rsidRDefault="00457B6C" w:rsidP="00457B6C">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second quarter.</w:t>
            </w:r>
          </w:p>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Note 1: Within 45 days following the end of the second quarter of each fiscal year.</w:t>
            </w:r>
          </w:p>
          <w:p w:rsidR="00457B6C" w:rsidRPr="000803AE" w:rsidRDefault="00457B6C" w:rsidP="00457B6C">
            <w:pPr>
              <w:snapToGrid w:val="0"/>
              <w:rPr>
                <w:sz w:val="20"/>
                <w:szCs w:val="20"/>
              </w:rPr>
            </w:pPr>
            <w:r w:rsidRPr="000803AE">
              <w:rPr>
                <w:rFonts w:eastAsia="標楷體"/>
                <w:sz w:val="20"/>
                <w:szCs w:val="20"/>
              </w:rPr>
              <w:t xml:space="preserve">Note 2: The financial report of a financial holding company, a bank or a bill finance company, an </w:t>
            </w:r>
            <w:r w:rsidRPr="000803AE">
              <w:rPr>
                <w:rFonts w:eastAsia="標楷體"/>
                <w:sz w:val="20"/>
                <w:szCs w:val="20"/>
              </w:rPr>
              <w:lastRenderedPageBreak/>
              <w:t>insurance company</w:t>
            </w:r>
            <w:r>
              <w:rPr>
                <w:rFonts w:eastAsia="標楷體"/>
                <w:sz w:val="20"/>
                <w:szCs w:val="20"/>
              </w:rPr>
              <w:t>,</w:t>
            </w:r>
            <w:r w:rsidRPr="000803AE">
              <w:rPr>
                <w:rFonts w:eastAsia="標楷體"/>
                <w:sz w:val="20"/>
                <w:szCs w:val="20"/>
              </w:rPr>
              <w:t xml:space="preserve"> a securities company</w:t>
            </w:r>
            <w:r>
              <w:rPr>
                <w:rFonts w:eastAsia="標楷體"/>
                <w:sz w:val="20"/>
                <w:szCs w:val="20"/>
              </w:rPr>
              <w:t>, a futures company</w:t>
            </w:r>
            <w:r w:rsidRPr="00615F88">
              <w:rPr>
                <w:sz w:val="20"/>
              </w:rPr>
              <w:t xml:space="preserve"> or a </w:t>
            </w:r>
            <w:r w:rsidRPr="00D4097E">
              <w:rPr>
                <w:rFonts w:eastAsia="標楷體"/>
                <w:sz w:val="20"/>
                <w:szCs w:val="20"/>
              </w:rPr>
              <w:t>primary listing compan</w:t>
            </w:r>
            <w:r>
              <w:rPr>
                <w:rFonts w:eastAsia="標楷體"/>
                <w:sz w:val="20"/>
                <w:szCs w:val="20"/>
              </w:rPr>
              <w:t>y</w:t>
            </w:r>
            <w:r w:rsidRPr="000803AE">
              <w:rPr>
                <w:rFonts w:eastAsia="標楷體"/>
                <w:sz w:val="20"/>
                <w:szCs w:val="20"/>
              </w:rPr>
              <w:t xml:space="preserve"> shall be filed within two months following the end of the second quarter (i.e., August 31).</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 </w:t>
            </w:r>
            <w:r w:rsidRPr="000803AE">
              <w:rPr>
                <w:rFonts w:eastAsia="標楷體" w:hint="eastAsia"/>
                <w:sz w:val="20"/>
                <w:szCs w:val="20"/>
              </w:rPr>
              <w:t>one copy</w:t>
            </w:r>
            <w:r w:rsidRPr="000803AE">
              <w:rPr>
                <w:rFonts w:eastAsia="標楷體"/>
                <w:sz w:val="20"/>
                <w:szCs w:val="20"/>
              </w:rPr>
              <w:t xml:space="preserve"> of the financial report audited by the CPA for a financial holding, insurance</w:t>
            </w:r>
            <w:r>
              <w:rPr>
                <w:rFonts w:eastAsia="標楷體"/>
                <w:sz w:val="20"/>
                <w:szCs w:val="20"/>
              </w:rPr>
              <w:t>,</w:t>
            </w:r>
            <w:r w:rsidRPr="000803AE">
              <w:rPr>
                <w:rFonts w:eastAsia="標楷體"/>
                <w:sz w:val="20"/>
                <w:szCs w:val="20"/>
              </w:rPr>
              <w:t xml:space="preserve"> securities company</w:t>
            </w:r>
            <w:r>
              <w:rPr>
                <w:rFonts w:eastAsia="標楷體"/>
                <w:sz w:val="20"/>
                <w:szCs w:val="20"/>
              </w:rPr>
              <w:t xml:space="preserve"> or </w:t>
            </w:r>
            <w:r>
              <w:rPr>
                <w:sz w:val="20"/>
                <w:szCs w:val="20"/>
              </w:rPr>
              <w:t>primary listing company</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Observation Post System (sii.twse.com.tw/filing of financial </w:t>
            </w:r>
            <w:r w:rsidRPr="000803AE">
              <w:rPr>
                <w:rFonts w:eastAsia="標楷體"/>
                <w:sz w:val="20"/>
                <w:szCs w:val="20"/>
              </w:rPr>
              <w:lastRenderedPageBreak/>
              <w:t>statements/IFRS financial statement filing process, and explanations regarding published financial reports).</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 for a company setting up an audit committee, a copy of the meeting minutes that such audit committee members resolve the financial report</w:t>
            </w:r>
            <w:r w:rsidRPr="000803AE">
              <w:rPr>
                <w:rFonts w:eastAsia="標楷體" w:hint="eastAsia"/>
                <w:sz w:val="20"/>
                <w:szCs w:val="20"/>
              </w:rPr>
              <w:t xml:space="preserve"> (applicable to those requiring audit and attestation by the CPA)</w:t>
            </w:r>
            <w:r>
              <w:rPr>
                <w:rFonts w:eastAsia="標楷體"/>
                <w:sz w:val="20"/>
                <w:szCs w:val="20"/>
              </w:rPr>
              <w:t xml:space="preserve">; for a </w:t>
            </w:r>
            <w:r>
              <w:rPr>
                <w:sz w:val="20"/>
                <w:szCs w:val="20"/>
              </w:rPr>
              <w:t>primary listing company,</w:t>
            </w:r>
            <w:r w:rsidRPr="000803AE">
              <w:rPr>
                <w:rFonts w:eastAsia="標楷體"/>
                <w:sz w:val="20"/>
                <w:szCs w:val="20"/>
              </w:rPr>
              <w:t xml:space="preserve"> a</w:t>
            </w:r>
            <w:r>
              <w:rPr>
                <w:rFonts w:eastAsia="標楷體"/>
                <w:sz w:val="20"/>
                <w:szCs w:val="20"/>
              </w:rPr>
              <w:t xml:space="preserve"> copy of the</w:t>
            </w:r>
            <w:r w:rsidRPr="000803AE">
              <w:rPr>
                <w:rFonts w:eastAsia="標楷體"/>
                <w:sz w:val="20"/>
                <w:szCs w:val="20"/>
              </w:rPr>
              <w:t xml:space="preserve"> review report issued by the convener of the audit committee</w:t>
            </w:r>
            <w:r>
              <w:rPr>
                <w:rFonts w:eastAsia="標楷體"/>
                <w:sz w:val="20"/>
                <w:szCs w:val="20"/>
              </w:rPr>
              <w:t xml:space="preserve"> shall be also submitted</w:t>
            </w:r>
            <w:r w:rsidRPr="000803AE">
              <w:rPr>
                <w:rFonts w:eastAsia="標楷體"/>
                <w:sz w:val="20"/>
                <w:szCs w:val="20"/>
              </w:rPr>
              <w: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457B6C" w:rsidRPr="000803AE" w:rsidRDefault="00457B6C" w:rsidP="00457B6C">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457B6C" w:rsidRPr="000803AE" w:rsidRDefault="00457B6C" w:rsidP="00457B6C">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t xml:space="preserve"> </w:t>
            </w:r>
            <w:r w:rsidRPr="000803AE">
              <w:rPr>
                <w:rFonts w:eastAsia="標楷體"/>
              </w:rPr>
              <w:t>and relevant documents).</w:t>
            </w:r>
          </w:p>
          <w:p w:rsidR="00457B6C" w:rsidRPr="000803AE" w:rsidRDefault="00457B6C" w:rsidP="00457B6C">
            <w:pPr>
              <w:pStyle w:val="ab"/>
              <w:ind w:left="201" w:hanging="200"/>
              <w:rPr>
                <w:rFonts w:eastAsia="標楷體"/>
              </w:rPr>
            </w:pPr>
            <w:r w:rsidRPr="000803AE">
              <w:rPr>
                <w:rFonts w:eastAsia="標楷體" w:hint="eastAsia"/>
              </w:rPr>
              <w:t>9. One copy</w:t>
            </w:r>
            <w:r w:rsidRPr="000803AE">
              <w:rPr>
                <w:rFonts w:eastAsia="標楷體"/>
              </w:rPr>
              <w:t xml:space="preserve"> of individual financial statement audited by the CPA for a bank, bill, insurance or securities company.</w:t>
            </w:r>
          </w:p>
          <w:p w:rsidR="00457B6C" w:rsidRPr="000803AE" w:rsidRDefault="00457B6C" w:rsidP="00457B6C">
            <w:pPr>
              <w:pStyle w:val="ab"/>
              <w:ind w:left="201" w:hanging="200"/>
            </w:pPr>
            <w:r w:rsidRPr="000803AE">
              <w:rPr>
                <w:rFonts w:eastAsia="標楷體" w:hint="eastAsia"/>
              </w:rPr>
              <w:t xml:space="preserve">10. </w:t>
            </w:r>
            <w:r w:rsidRPr="000803AE">
              <w:rPr>
                <w:rFonts w:hint="eastAsia"/>
              </w:rPr>
              <w:t>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457B6C" w:rsidRPr="000803AE" w:rsidRDefault="00457B6C" w:rsidP="00457B6C">
            <w:pPr>
              <w:pStyle w:val="ab"/>
              <w:ind w:left="201" w:hanging="200"/>
            </w:pPr>
            <w:r w:rsidRPr="000803AE">
              <w:rPr>
                <w:rFonts w:hint="eastAsia"/>
              </w:rPr>
              <w:t xml:space="preserve">11. A company that has published its financial forecast in accordance with the </w:t>
            </w:r>
            <w:r w:rsidRPr="000803AE">
              <w:t xml:space="preserve">Regulations Governing the Publication of </w:t>
            </w:r>
            <w:r w:rsidRPr="000803AE">
              <w:rPr>
                <w:rFonts w:eastAsia="標楷體"/>
              </w:rPr>
              <w:lastRenderedPageBreak/>
              <w:t>Financial</w:t>
            </w:r>
            <w:r w:rsidRPr="000803AE">
              <w:t xml:space="preserve"> Forecasts of Public Companies</w:t>
            </w:r>
            <w:r w:rsidRPr="000803AE">
              <w:rPr>
                <w:rFonts w:hint="eastAsia"/>
              </w:rPr>
              <w:t xml:space="preserve"> shall publicly disclose and report the following matters:</w:t>
            </w:r>
          </w:p>
          <w:p w:rsidR="00457B6C" w:rsidRPr="000803AE" w:rsidRDefault="00457B6C" w:rsidP="00457B6C">
            <w:pPr>
              <w:pStyle w:val="ab"/>
              <w:ind w:left="236" w:hangingChars="118" w:hanging="236"/>
            </w:pPr>
            <w:r w:rsidRPr="000803AE">
              <w:rPr>
                <w:rFonts w:hint="eastAsia"/>
              </w:rPr>
              <w:t xml:space="preserve">  (1) The date of the original forecast statement of comprehensive income, the date of any subsequent amendments thereto, the annual achievement rate compared against the annual forecast for the relevant fiscal year (up to the financial period of the then current financial report) and the quarterly achievement rate compared against the quarter forecast for the relevant quarter.</w:t>
            </w:r>
          </w:p>
          <w:p w:rsidR="00457B6C" w:rsidRPr="000803AE" w:rsidRDefault="00457B6C" w:rsidP="00457B6C">
            <w:pPr>
              <w:pStyle w:val="ab"/>
              <w:ind w:left="236" w:hangingChars="118" w:hanging="236"/>
            </w:pPr>
            <w:r w:rsidRPr="000803AE">
              <w:rPr>
                <w:rFonts w:hint="eastAsia"/>
              </w:rPr>
              <w:t xml:space="preserve">  (2)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p>
        </w:tc>
        <w:tc>
          <w:tcPr>
            <w:tcW w:w="4008" w:type="dxa"/>
            <w:shd w:val="clear" w:color="auto" w:fill="FFFFFF"/>
          </w:tcPr>
          <w:p w:rsidR="00457B6C" w:rsidRPr="000803AE" w:rsidRDefault="00457B6C" w:rsidP="00457B6C">
            <w:pPr>
              <w:numPr>
                <w:ilvl w:val="0"/>
                <w:numId w:val="297"/>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457B6C" w:rsidRPr="000803AE" w:rsidRDefault="00457B6C" w:rsidP="00457B6C">
            <w:pPr>
              <w:numPr>
                <w:ilvl w:val="0"/>
                <w:numId w:val="297"/>
              </w:numPr>
              <w:snapToGrid w:val="0"/>
              <w:rPr>
                <w:sz w:val="20"/>
                <w:szCs w:val="20"/>
              </w:rPr>
            </w:pPr>
            <w:r w:rsidRPr="000803AE">
              <w:rPr>
                <w:sz w:val="20"/>
                <w:szCs w:val="20"/>
              </w:rPr>
              <w:t>Article 4 of the Securities and Exchange Act Enforcement Rules</w:t>
            </w:r>
          </w:p>
          <w:p w:rsidR="00457B6C" w:rsidRPr="000803AE" w:rsidRDefault="00457B6C" w:rsidP="00457B6C">
            <w:pPr>
              <w:numPr>
                <w:ilvl w:val="0"/>
                <w:numId w:val="297"/>
              </w:numPr>
              <w:snapToGrid w:val="0"/>
              <w:rPr>
                <w:sz w:val="20"/>
                <w:szCs w:val="20"/>
              </w:rPr>
            </w:pPr>
            <w:r w:rsidRPr="000803AE">
              <w:rPr>
                <w:sz w:val="20"/>
                <w:szCs w:val="20"/>
              </w:rPr>
              <w:t>Item 5, Article 47 of the Operating Rules of the Taiwan Stock Exchange Corporation</w:t>
            </w:r>
          </w:p>
          <w:p w:rsidR="00457B6C" w:rsidRPr="000803AE" w:rsidRDefault="00457B6C" w:rsidP="00457B6C">
            <w:pPr>
              <w:numPr>
                <w:ilvl w:val="0"/>
                <w:numId w:val="297"/>
              </w:numPr>
              <w:snapToGrid w:val="0"/>
              <w:rPr>
                <w:sz w:val="20"/>
                <w:szCs w:val="20"/>
              </w:rPr>
            </w:pPr>
            <w:r w:rsidRPr="000803AE">
              <w:rPr>
                <w:sz w:val="20"/>
                <w:szCs w:val="20"/>
              </w:rPr>
              <w:lastRenderedPageBreak/>
              <w:t>Letter No. Tai-Cheng-88-Shang-34230 dated October 19, 1999</w:t>
            </w:r>
          </w:p>
          <w:p w:rsidR="00457B6C" w:rsidRPr="000803AE" w:rsidRDefault="00457B6C" w:rsidP="00457B6C">
            <w:pPr>
              <w:numPr>
                <w:ilvl w:val="0"/>
                <w:numId w:val="297"/>
              </w:numPr>
              <w:snapToGrid w:val="0"/>
              <w:rPr>
                <w:sz w:val="20"/>
                <w:szCs w:val="20"/>
              </w:rPr>
            </w:pPr>
            <w:r w:rsidRPr="000803AE">
              <w:rPr>
                <w:sz w:val="20"/>
                <w:szCs w:val="20"/>
              </w:rPr>
              <w:t>Letter No. 90-Tai-Tsai-Cheng-6-1759</w:t>
            </w:r>
            <w:r w:rsidRPr="000803AE">
              <w:rPr>
                <w:rFonts w:hint="eastAsia"/>
                <w:sz w:val="20"/>
                <w:szCs w:val="20"/>
              </w:rPr>
              <w:t>74</w:t>
            </w:r>
            <w:r w:rsidRPr="000803AE">
              <w:rPr>
                <w:sz w:val="20"/>
                <w:szCs w:val="20"/>
              </w:rPr>
              <w:t xml:space="preserve"> dated December 31, 2001</w:t>
            </w:r>
          </w:p>
          <w:p w:rsidR="00457B6C" w:rsidRPr="000803AE" w:rsidRDefault="00457B6C" w:rsidP="00457B6C">
            <w:pPr>
              <w:numPr>
                <w:ilvl w:val="0"/>
                <w:numId w:val="297"/>
              </w:numPr>
              <w:snapToGrid w:val="0"/>
              <w:rPr>
                <w:sz w:val="20"/>
                <w:szCs w:val="20"/>
              </w:rPr>
            </w:pPr>
            <w:r w:rsidRPr="000803AE">
              <w:rPr>
                <w:sz w:val="20"/>
                <w:szCs w:val="20"/>
              </w:rPr>
              <w:t>Subparagraph 1, Paragraph 1, Article 3 of 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297"/>
              </w:numPr>
              <w:snapToGrid w:val="0"/>
              <w:rPr>
                <w:sz w:val="20"/>
                <w:szCs w:val="20"/>
              </w:rPr>
            </w:pPr>
            <w:r w:rsidRPr="000803AE">
              <w:rPr>
                <w:sz w:val="20"/>
                <w:szCs w:val="20"/>
              </w:rPr>
              <w:t>Article 14 of the Securities and Exchange Act</w:t>
            </w:r>
          </w:p>
          <w:p w:rsidR="00457B6C" w:rsidRPr="000803AE" w:rsidRDefault="00457B6C" w:rsidP="00457B6C">
            <w:pPr>
              <w:numPr>
                <w:ilvl w:val="0"/>
                <w:numId w:val="297"/>
              </w:numPr>
              <w:snapToGrid w:val="0"/>
              <w:rPr>
                <w:sz w:val="20"/>
                <w:szCs w:val="20"/>
              </w:rPr>
            </w:pPr>
            <w:r w:rsidRPr="000803AE">
              <w:rPr>
                <w:sz w:val="20"/>
                <w:szCs w:val="20"/>
              </w:rPr>
              <w:t>Executive Yuan Financial Supervisory Commission</w:t>
            </w:r>
            <w:r w:rsidRPr="000803AE">
              <w:rPr>
                <w:rFonts w:eastAsia="標楷體"/>
                <w:sz w:val="20"/>
                <w:szCs w:val="20"/>
              </w:rPr>
              <w:t xml:space="preserve"> Decree No. Chin-Guan-Cheng-6-0950001436 dated March 24, 2006</w:t>
            </w:r>
          </w:p>
          <w:p w:rsidR="00457B6C" w:rsidRPr="000803AE" w:rsidRDefault="00457B6C" w:rsidP="00457B6C">
            <w:pPr>
              <w:numPr>
                <w:ilvl w:val="0"/>
                <w:numId w:val="297"/>
              </w:numPr>
              <w:snapToGrid w:val="0"/>
              <w:rPr>
                <w:sz w:val="20"/>
                <w:szCs w:val="20"/>
              </w:rPr>
            </w:pPr>
            <w:r w:rsidRPr="000803AE">
              <w:rPr>
                <w:sz w:val="20"/>
                <w:szCs w:val="20"/>
              </w:rPr>
              <w:t>Letter No. Tai-Cheng-Zhi-0960028526 dated September 29, 2007</w:t>
            </w:r>
          </w:p>
          <w:p w:rsidR="00457B6C" w:rsidRPr="000803AE" w:rsidRDefault="00457B6C" w:rsidP="00457B6C">
            <w:pPr>
              <w:numPr>
                <w:ilvl w:val="0"/>
                <w:numId w:val="297"/>
              </w:numPr>
              <w:snapToGrid w:val="0"/>
              <w:rPr>
                <w:sz w:val="20"/>
                <w:szCs w:val="20"/>
              </w:rPr>
            </w:pPr>
            <w:r w:rsidRPr="000803AE">
              <w:rPr>
                <w:sz w:val="20"/>
                <w:szCs w:val="20"/>
              </w:rPr>
              <w:t>Letter No. Tai-Cheng-Shan-10000024671 dated January 20, 2011</w:t>
            </w:r>
          </w:p>
          <w:p w:rsidR="00457B6C" w:rsidRPr="000803AE" w:rsidRDefault="00457B6C" w:rsidP="00457B6C">
            <w:pPr>
              <w:numPr>
                <w:ilvl w:val="0"/>
                <w:numId w:val="297"/>
              </w:numPr>
              <w:snapToGrid w:val="0"/>
              <w:rPr>
                <w:sz w:val="20"/>
                <w:szCs w:val="20"/>
              </w:rPr>
            </w:pPr>
            <w:r w:rsidRPr="000803AE">
              <w:rPr>
                <w:sz w:val="20"/>
                <w:szCs w:val="20"/>
              </w:rPr>
              <w:t>Article 14-5 of the Securities and Exchange Act</w:t>
            </w:r>
          </w:p>
          <w:p w:rsidR="00457B6C" w:rsidRPr="000803AE" w:rsidRDefault="00457B6C" w:rsidP="00457B6C">
            <w:pPr>
              <w:numPr>
                <w:ilvl w:val="0"/>
                <w:numId w:val="297"/>
              </w:numPr>
              <w:snapToGrid w:val="0"/>
              <w:rPr>
                <w:sz w:val="20"/>
                <w:szCs w:val="20"/>
              </w:rPr>
            </w:pPr>
            <w:r w:rsidRPr="000803AE">
              <w:rPr>
                <w:sz w:val="20"/>
                <w:szCs w:val="20"/>
              </w:rPr>
              <w:t>Decr</w:t>
            </w:r>
            <w:r w:rsidRPr="000803AE">
              <w:rPr>
                <w:rFonts w:eastAsia="標楷體"/>
                <w:sz w:val="20"/>
                <w:szCs w:val="20"/>
              </w:rPr>
              <w:t>ee No. Chin-Guan-Yin-Fa-10110002230 dated May 18, 2012</w:t>
            </w:r>
          </w:p>
          <w:p w:rsidR="00457B6C" w:rsidRPr="000803AE" w:rsidRDefault="00457B6C" w:rsidP="00457B6C">
            <w:pPr>
              <w:numPr>
                <w:ilvl w:val="0"/>
                <w:numId w:val="297"/>
              </w:numPr>
              <w:snapToGrid w:val="0"/>
              <w:rPr>
                <w:sz w:val="20"/>
                <w:szCs w:val="20"/>
              </w:rPr>
            </w:pPr>
            <w:r w:rsidRPr="000803AE">
              <w:rPr>
                <w:rFonts w:eastAsia="標楷體"/>
                <w:sz w:val="20"/>
                <w:szCs w:val="20"/>
              </w:rPr>
              <w:t>Decree No. Chin-</w:t>
            </w:r>
            <w:r w:rsidRPr="000803AE">
              <w:rPr>
                <w:rFonts w:eastAsia="標楷體" w:hint="eastAsia"/>
                <w:sz w:val="20"/>
                <w:szCs w:val="20"/>
              </w:rPr>
              <w:t>G</w:t>
            </w:r>
            <w:r w:rsidRPr="000803AE">
              <w:rPr>
                <w:rFonts w:eastAsia="標楷體"/>
                <w:sz w:val="20"/>
                <w:szCs w:val="20"/>
              </w:rPr>
              <w:t>uan-Bao-Tsai-10202508121 dated August 15, 2013</w:t>
            </w:r>
          </w:p>
          <w:p w:rsidR="00457B6C" w:rsidRPr="000803AE" w:rsidRDefault="00457B6C" w:rsidP="00457B6C">
            <w:pPr>
              <w:numPr>
                <w:ilvl w:val="0"/>
                <w:numId w:val="297"/>
              </w:numPr>
              <w:snapToGrid w:val="0"/>
              <w:rPr>
                <w:sz w:val="20"/>
                <w:szCs w:val="20"/>
              </w:rPr>
            </w:pPr>
            <w:r w:rsidRPr="000803AE">
              <w:rPr>
                <w:sz w:val="20"/>
                <w:szCs w:val="20"/>
              </w:rPr>
              <w:t>Article 21 of the Regulations Governing Securities Firms</w:t>
            </w:r>
          </w:p>
          <w:p w:rsidR="00457B6C" w:rsidRPr="000803AE" w:rsidRDefault="00457B6C" w:rsidP="00457B6C">
            <w:pPr>
              <w:numPr>
                <w:ilvl w:val="0"/>
                <w:numId w:val="297"/>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457B6C" w:rsidRPr="000803AE" w:rsidRDefault="00457B6C" w:rsidP="00457B6C">
            <w:pPr>
              <w:numPr>
                <w:ilvl w:val="0"/>
                <w:numId w:val="297"/>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457B6C" w:rsidRPr="000803AE" w:rsidRDefault="00457B6C" w:rsidP="00457B6C">
            <w:pPr>
              <w:numPr>
                <w:ilvl w:val="0"/>
                <w:numId w:val="297"/>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Forecasts of Public Companies</w:t>
            </w:r>
          </w:p>
          <w:p w:rsidR="00457B6C" w:rsidRPr="00917C8D" w:rsidRDefault="00457B6C" w:rsidP="00457B6C">
            <w:pPr>
              <w:numPr>
                <w:ilvl w:val="0"/>
                <w:numId w:val="297"/>
              </w:numPr>
              <w:snapToGrid w:val="0"/>
              <w:rPr>
                <w:sz w:val="20"/>
                <w:szCs w:val="20"/>
              </w:rPr>
            </w:pPr>
            <w:r w:rsidRPr="000803AE">
              <w:rPr>
                <w:rFonts w:eastAsia="標楷體"/>
                <w:sz w:val="20"/>
                <w:szCs w:val="20"/>
              </w:rPr>
              <w:lastRenderedPageBreak/>
              <w:t xml:space="preserve">Article </w:t>
            </w:r>
            <w:r w:rsidRPr="000803AE">
              <w:rPr>
                <w:rFonts w:eastAsia="標楷體" w:hint="eastAsia"/>
                <w:sz w:val="20"/>
                <w:szCs w:val="20"/>
              </w:rPr>
              <w:t xml:space="preserve">29 </w:t>
            </w:r>
            <w:r w:rsidRPr="000803AE">
              <w:rPr>
                <w:rFonts w:eastAsia="標楷體"/>
                <w:sz w:val="20"/>
                <w:szCs w:val="20"/>
              </w:rPr>
              <w:t>of the Regulations Governing Preparation of Financial Reports by Securities Issuers</w:t>
            </w:r>
          </w:p>
          <w:p w:rsidR="00457B6C" w:rsidRDefault="00457B6C" w:rsidP="00457B6C">
            <w:pPr>
              <w:numPr>
                <w:ilvl w:val="0"/>
                <w:numId w:val="297"/>
              </w:numPr>
              <w:snapToGrid w:val="0"/>
              <w:rPr>
                <w:sz w:val="20"/>
                <w:szCs w:val="20"/>
              </w:rPr>
            </w:pPr>
            <w:r w:rsidRPr="00D4097E">
              <w:rPr>
                <w:sz w:val="20"/>
                <w:szCs w:val="20"/>
              </w:rPr>
              <w:t>Regulations Governing the Applicable Scope of Special Circumstances for the Public Announcement and Filing of Financial Reports and Operational Status Reports by Public Companies</w:t>
            </w:r>
          </w:p>
          <w:p w:rsidR="00457B6C" w:rsidRDefault="00457B6C" w:rsidP="00457B6C">
            <w:pPr>
              <w:numPr>
                <w:ilvl w:val="0"/>
                <w:numId w:val="297"/>
              </w:numPr>
              <w:snapToGrid w:val="0"/>
              <w:rPr>
                <w:kern w:val="0"/>
                <w:sz w:val="20"/>
                <w:szCs w:val="20"/>
              </w:rPr>
            </w:pPr>
            <w:r>
              <w:rPr>
                <w:rFonts w:eastAsia="標楷體"/>
                <w:sz w:val="20"/>
                <w:szCs w:val="20"/>
              </w:rPr>
              <w:t>Article 36 of Regulations Governing the Preparation of Financial Reports by Insurance Enterprises</w:t>
            </w:r>
          </w:p>
          <w:p w:rsidR="00457B6C" w:rsidRPr="000803AE" w:rsidRDefault="00457B6C" w:rsidP="00457B6C">
            <w:pPr>
              <w:numPr>
                <w:ilvl w:val="0"/>
                <w:numId w:val="297"/>
              </w:numPr>
              <w:snapToGrid w:val="0"/>
              <w:rPr>
                <w:sz w:val="20"/>
                <w:szCs w:val="20"/>
              </w:rPr>
            </w:pPr>
            <w:r w:rsidRPr="009D56CA">
              <w:rPr>
                <w:sz w:val="20"/>
                <w:szCs w:val="20"/>
              </w:rPr>
              <w:t>Article 24 of Regulations Governing Futures Commission Merchants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on "securities held by affiliates"</w:t>
            </w:r>
            <w:r>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July 15 and August 14 of each year.</w:t>
            </w:r>
          </w:p>
          <w:p w:rsidR="00457B6C" w:rsidRPr="00FB02BF" w:rsidRDefault="00457B6C" w:rsidP="00457B6C">
            <w:pPr>
              <w:pStyle w:val="a3"/>
              <w:suppressLineNumbers/>
              <w:suppressAutoHyphens/>
              <w:snapToGrid w:val="0"/>
              <w:rPr>
                <w:rFonts w:eastAsia="標楷體"/>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by enterprise groups).</w:t>
            </w:r>
          </w:p>
        </w:tc>
        <w:tc>
          <w:tcPr>
            <w:tcW w:w="4008" w:type="dxa"/>
            <w:shd w:val="clear" w:color="auto" w:fill="FFFFFF"/>
          </w:tcPr>
          <w:p w:rsidR="00457B6C" w:rsidRPr="000803AE" w:rsidRDefault="00457B6C" w:rsidP="00457B6C">
            <w:pPr>
              <w:snapToGrid w:val="0"/>
              <w:rPr>
                <w:rFonts w:eastAsia="標楷體"/>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457B6C" w:rsidRPr="000803AE" w:rsidRDefault="00457B6C" w:rsidP="00457B6C">
            <w:pPr>
              <w:pStyle w:val="a3"/>
              <w:suppressLineNumbers/>
              <w:suppressAutoHyphens/>
              <w:snapToGrid w:val="0"/>
              <w:rPr>
                <w:rFonts w:ascii="Times New Roman" w:hAnsi="Times New Roman"/>
                <w:sz w:val="20"/>
                <w:lang w:eastAsia="zh-TW"/>
              </w:rPr>
            </w:pPr>
            <w:r w:rsidRPr="000803AE">
              <w:rPr>
                <w:rFonts w:ascii="Times New Roman" w:hAnsi="Times New Roman"/>
                <w:sz w:val="20"/>
              </w:rPr>
              <w:t>Filing of investments in mainland China.</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 xml:space="preserve">Note: </w:t>
            </w:r>
            <w:r w:rsidRPr="000803AE">
              <w:rPr>
                <w:rFonts w:ascii="Times New Roman" w:eastAsia="標楷體" w:hAnsi="Times New Roman"/>
                <w:spacing w:val="-4"/>
                <w:sz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investments in mainland China/filing of the actual amount of investments in </w:t>
            </w:r>
            <w:r w:rsidRPr="000803AE">
              <w:rPr>
                <w:rFonts w:eastAsia="標楷體"/>
                <w:sz w:val="20"/>
                <w:szCs w:val="20"/>
              </w:rPr>
              <w:lastRenderedPageBreak/>
              <w:t>mainland China in the current quarter).</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lastRenderedPageBreak/>
              <w:t xml:space="preserve">Subparagraph 8, Paragraph 1, Article 3 of </w:t>
            </w:r>
            <w:r w:rsidRPr="000803AE">
              <w:rPr>
                <w:rFonts w:eastAsia="標楷體"/>
                <w:sz w:val="20"/>
                <w:szCs w:val="20"/>
              </w:rPr>
              <w:t xml:space="preserve">Taiwan Stock Exchange Corporation Rules Governing Information Reporting by Companies </w:t>
            </w:r>
            <w:r w:rsidRPr="000803AE">
              <w:rPr>
                <w:rFonts w:eastAsia="標楷體"/>
                <w:sz w:val="20"/>
                <w:szCs w:val="20"/>
              </w:rPr>
              <w:lastRenderedPageBreak/>
              <w:t>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Filing of investments in overseas subsidiaries.</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 xml:space="preserve">Subparagraph 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setups of basic information regarding the company's industry classification)</w:t>
            </w:r>
          </w:p>
        </w:tc>
        <w:tc>
          <w:tcPr>
            <w:tcW w:w="4008" w:type="dxa"/>
            <w:shd w:val="clear" w:color="auto" w:fill="FFFFFF"/>
          </w:tcPr>
          <w:p w:rsidR="00457B6C" w:rsidRPr="000803AE" w:rsidRDefault="00457B6C" w:rsidP="00457B6C">
            <w:pPr>
              <w:numPr>
                <w:ilvl w:val="0"/>
                <w:numId w:val="333"/>
              </w:numPr>
              <w:snapToGrid w:val="0"/>
              <w:rPr>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3"/>
              </w:numPr>
              <w:snapToGrid w:val="0"/>
              <w:rPr>
                <w:rFonts w:eastAsia="標楷體"/>
                <w:sz w:val="20"/>
                <w:szCs w:val="20"/>
              </w:rPr>
            </w:pPr>
            <w:r w:rsidRPr="000803AE">
              <w:rPr>
                <w:rFonts w:eastAsia="標楷體"/>
                <w:sz w:val="20"/>
                <w:szCs w:val="20"/>
              </w:rPr>
              <w:t>Letter No. Tai-Cheng-Shang-0940100584 dated March 4,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457B6C" w:rsidRPr="00313F36"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Filing of the information regarding the company's top ten supplying and purchasing partners (voluntary filing).</w:t>
            </w:r>
          </w:p>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313F36">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457B6C" w:rsidRPr="000803AE" w:rsidRDefault="00457B6C" w:rsidP="00457B6C">
            <w:pPr>
              <w:suppressLineNumbers/>
              <w:suppressAutoHyphens/>
              <w:kinsoku w:val="0"/>
              <w:overflowPunct w:val="0"/>
              <w:snapToGrid w:val="0"/>
              <w:rPr>
                <w:sz w:val="20"/>
                <w:szCs w:val="20"/>
              </w:rPr>
            </w:pPr>
            <w:r w:rsidRPr="000803AE">
              <w:rPr>
                <w:sz w:val="20"/>
                <w:szCs w:val="20"/>
              </w:rPr>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457B6C" w:rsidRPr="000803AE" w:rsidRDefault="00457B6C" w:rsidP="00457B6C">
            <w:pPr>
              <w:numPr>
                <w:ilvl w:val="0"/>
                <w:numId w:val="334"/>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457B6C" w:rsidRPr="000803AE" w:rsidRDefault="00457B6C" w:rsidP="00457B6C">
            <w:pPr>
              <w:numPr>
                <w:ilvl w:val="0"/>
                <w:numId w:val="334"/>
              </w:numPr>
              <w:snapToGrid w:val="0"/>
              <w:rPr>
                <w:sz w:val="20"/>
                <w:szCs w:val="20"/>
              </w:rPr>
            </w:pPr>
            <w:r w:rsidRPr="000803AE">
              <w:rPr>
                <w:rFonts w:eastAsia="標楷體"/>
                <w:sz w:val="20"/>
                <w:szCs w:val="20"/>
              </w:rPr>
              <w:t>Letter No. Tai-Cheng-Shang-0940103640 dated December 20, 2005</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457B6C" w:rsidRPr="000803AE" w:rsidRDefault="00457B6C" w:rsidP="00457B6C">
            <w:pPr>
              <w:suppressLineNumbers/>
              <w:suppressAutoHyphens/>
              <w:kinsoku w:val="0"/>
              <w:overflowPunct w:val="0"/>
              <w:snapToGrid w:val="0"/>
              <w:rPr>
                <w:rFonts w:eastAsia="標楷體"/>
                <w:sz w:val="20"/>
                <w:szCs w:val="20"/>
              </w:rPr>
            </w:pPr>
            <w:r w:rsidRPr="000803AE">
              <w:rPr>
                <w:rFonts w:eastAsia="標楷體"/>
                <w:sz w:val="20"/>
              </w:rPr>
              <w:t>The relevant information shall be uploaded to the Market Observation Post System (sii.twse.com.tw/filing of creditworth</w:t>
            </w:r>
            <w:r w:rsidRPr="002F204E">
              <w:rPr>
                <w:rFonts w:eastAsia="標楷體"/>
                <w:sz w:val="20"/>
                <w:szCs w:val="20"/>
              </w:rPr>
              <w:t>iness/filing of relevant month financial information for the most recent quarter (actual figures)</w:t>
            </w:r>
            <w:r>
              <w:rPr>
                <w:rFonts w:eastAsia="標楷體"/>
                <w:sz w:val="20"/>
                <w:szCs w:val="20"/>
              </w:rPr>
              <w:t>)</w:t>
            </w:r>
            <w:r w:rsidRPr="002F204E">
              <w:rPr>
                <w:rFonts w:eastAsia="標楷體"/>
                <w:sz w:val="20"/>
                <w:szCs w:val="20"/>
              </w:rPr>
              <w:t>.</w:t>
            </w:r>
          </w:p>
        </w:tc>
        <w:tc>
          <w:tcPr>
            <w:tcW w:w="4008" w:type="dxa"/>
            <w:shd w:val="clear" w:color="auto" w:fill="FFFFFF"/>
          </w:tcPr>
          <w:p w:rsidR="00457B6C" w:rsidRPr="000803AE" w:rsidRDefault="00457B6C" w:rsidP="00457B6C">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457B6C" w:rsidRPr="000803AE" w:rsidRDefault="00457B6C" w:rsidP="00457B6C">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rsidR="00457B6C" w:rsidRPr="000803AE" w:rsidRDefault="00457B6C" w:rsidP="00457B6C">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457B6C" w:rsidRPr="000803AE" w:rsidRDefault="00457B6C" w:rsidP="00457B6C">
            <w:pPr>
              <w:suppressLineNumbers/>
              <w:suppressAutoHyphens/>
              <w:kinsoku w:val="0"/>
              <w:overflowPunct w:val="0"/>
              <w:snapToGrid w:val="0"/>
              <w:rPr>
                <w:sz w:val="20"/>
                <w:szCs w:val="20"/>
              </w:rPr>
            </w:pPr>
            <w:r w:rsidRPr="000803AE">
              <w:rPr>
                <w:sz w:val="20"/>
                <w:szCs w:val="20"/>
              </w:rPr>
              <w:t xml:space="preserve">Regardless of whether a company keeps any shares in its treasury, </w:t>
            </w:r>
            <w:r w:rsidRPr="000803AE">
              <w:rPr>
                <w:sz w:val="20"/>
                <w:szCs w:val="20"/>
              </w:rPr>
              <w:lastRenderedPageBreak/>
              <w:t>the company is required to file "the maximum number of shares and amount that a listed company is permitted to buy back its own shares" as disclosed in its latest financial report.</w:t>
            </w:r>
          </w:p>
          <w:p w:rsidR="00457B6C" w:rsidRPr="000803AE" w:rsidRDefault="00457B6C" w:rsidP="00457B6C">
            <w:pPr>
              <w:suppressLineNumbers/>
              <w:suppressAutoHyphens/>
              <w:kinsoku w:val="0"/>
              <w:overflowPunct w:val="0"/>
              <w:snapToGrid w:val="0"/>
              <w:rPr>
                <w:sz w:val="20"/>
                <w:szCs w:val="20"/>
              </w:rPr>
            </w:pPr>
            <w:r w:rsidRPr="000803AE">
              <w:rPr>
                <w:rFonts w:eastAsia="標楷體"/>
                <w:sz w:val="20"/>
                <w:szCs w:val="20"/>
              </w:rPr>
              <w:t>Note: Primary listed companies shall upload relevant information on the day following the deadline for reporting their financial statements in each quarter.</w:t>
            </w:r>
          </w:p>
        </w:tc>
        <w:tc>
          <w:tcPr>
            <w:tcW w:w="4008" w:type="dxa"/>
            <w:shd w:val="clear" w:color="auto" w:fill="FFFFFF"/>
          </w:tcPr>
          <w:p w:rsidR="00457B6C" w:rsidRPr="000803AE" w:rsidRDefault="00457B6C" w:rsidP="00457B6C">
            <w:pPr>
              <w:snapToGrid w:val="0"/>
              <w:ind w:left="200" w:hanging="200"/>
              <w:rPr>
                <w:rFonts w:eastAsia="標楷體"/>
                <w:sz w:val="20"/>
                <w:szCs w:val="20"/>
              </w:rPr>
            </w:pPr>
            <w:r w:rsidRPr="000803AE">
              <w:rPr>
                <w:rFonts w:eastAsia="標楷體"/>
                <w:sz w:val="20"/>
                <w:szCs w:val="20"/>
              </w:rPr>
              <w:lastRenderedPageBreak/>
              <w:t xml:space="preserve">1. </w:t>
            </w:r>
            <w:r w:rsidRPr="000803AE">
              <w:rPr>
                <w:sz w:val="20"/>
                <w:szCs w:val="20"/>
              </w:rPr>
              <w:t xml:space="preserve">Subparagraph 16,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457B6C" w:rsidRPr="000803AE" w:rsidRDefault="00457B6C" w:rsidP="00457B6C">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457B6C" w:rsidRPr="000803AE" w:rsidRDefault="00457B6C" w:rsidP="00457B6C">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457B6C" w:rsidRPr="000803AE" w:rsidRDefault="00457B6C" w:rsidP="00457B6C">
            <w:pPr>
              <w:numPr>
                <w:ilvl w:val="0"/>
                <w:numId w:val="48"/>
              </w:numPr>
              <w:snapToGrid w:val="0"/>
              <w:rPr>
                <w:rFonts w:eastAsia="標楷體"/>
                <w:sz w:val="20"/>
                <w:szCs w:val="20"/>
              </w:rPr>
            </w:pPr>
            <w:r w:rsidRPr="000803AE">
              <w:rPr>
                <w:rFonts w:eastAsia="標楷體"/>
                <w:sz w:val="20"/>
                <w:szCs w:val="20"/>
              </w:rPr>
              <w:t>Article 25 of the Securities and Exchange Act</w:t>
            </w:r>
          </w:p>
          <w:p w:rsidR="00457B6C" w:rsidRPr="000803AE" w:rsidRDefault="00457B6C" w:rsidP="00457B6C">
            <w:pPr>
              <w:numPr>
                <w:ilvl w:val="0"/>
                <w:numId w:val="48"/>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457B6C" w:rsidRPr="000803AE" w:rsidRDefault="00457B6C" w:rsidP="00457B6C">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457B6C" w:rsidRPr="000803AE" w:rsidRDefault="00457B6C" w:rsidP="00457B6C">
            <w:pPr>
              <w:pStyle w:val="ab"/>
              <w:rPr>
                <w:rFonts w:eastAsia="標楷體"/>
              </w:rPr>
            </w:pPr>
            <w:r w:rsidRPr="000803AE">
              <w:rPr>
                <w:rFonts w:eastAsia="標楷體"/>
              </w:rPr>
              <w:t xml:space="preserve">2. Attendance (or attendance as non-voting delegates) at board meetings and training courses taken by each director and supervisor. </w:t>
            </w:r>
          </w:p>
          <w:p w:rsidR="00457B6C" w:rsidRPr="000803AE" w:rsidRDefault="00457B6C" w:rsidP="00457B6C">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457B6C" w:rsidRPr="000803AE" w:rsidRDefault="00457B6C" w:rsidP="00457B6C">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457B6C" w:rsidRPr="000803AE" w:rsidRDefault="00457B6C" w:rsidP="00457B6C">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457B6C" w:rsidRPr="000803AE" w:rsidRDefault="00457B6C" w:rsidP="00457B6C">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40" w:type="dxa"/>
            <w:vMerge/>
            <w:shd w:val="clear" w:color="auto" w:fill="FFFFFF"/>
            <w:vAlign w:val="center"/>
          </w:tcPr>
          <w:p w:rsidR="00457B6C" w:rsidRPr="000803AE" w:rsidRDefault="00457B6C" w:rsidP="00457B6C">
            <w:pPr>
              <w:kinsoku w:val="0"/>
              <w:overflowPunct w:val="0"/>
              <w:snapToGrid w:val="0"/>
              <w:jc w:val="center"/>
              <w:rPr>
                <w:rFonts w:eastAsia="標楷體"/>
                <w:sz w:val="20"/>
                <w:szCs w:val="20"/>
              </w:rPr>
            </w:pPr>
          </w:p>
        </w:tc>
        <w:tc>
          <w:tcPr>
            <w:tcW w:w="497" w:type="dxa"/>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457B6C" w:rsidRPr="000803AE" w:rsidRDefault="00457B6C" w:rsidP="00457B6C">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457B6C" w:rsidRPr="000803AE" w:rsidRDefault="00457B6C"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457B6C" w:rsidRPr="000803AE" w:rsidRDefault="00457B6C" w:rsidP="00457B6C">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vMerge w:val="restart"/>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F20153" w:rsidRPr="000803AE" w:rsidRDefault="00F20153" w:rsidP="00457B6C">
            <w:pPr>
              <w:snapToGrid w:val="0"/>
              <w:rPr>
                <w:sz w:val="20"/>
                <w:szCs w:val="20"/>
              </w:rPr>
            </w:pPr>
            <w:r w:rsidRPr="000803AE">
              <w:rPr>
                <w:sz w:val="20"/>
                <w:szCs w:val="20"/>
              </w:rPr>
              <w:t xml:space="preserve">Information about outstanding overseas securities; </w:t>
            </w:r>
            <w:r w:rsidRPr="000803AE">
              <w:rPr>
                <w:sz w:val="20"/>
                <w:szCs w:val="20"/>
              </w:rPr>
              <w:lastRenderedPageBreak/>
              <w:t>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F20153" w:rsidRPr="000803AE" w:rsidRDefault="00F20153" w:rsidP="00457B6C">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F20153" w:rsidRPr="000803AE" w:rsidRDefault="00F20153" w:rsidP="00457B6C">
            <w:pPr>
              <w:numPr>
                <w:ilvl w:val="0"/>
                <w:numId w:val="49"/>
              </w:numPr>
              <w:kinsoku w:val="0"/>
              <w:overflowPunct w:val="0"/>
              <w:snapToGrid w:val="0"/>
              <w:rPr>
                <w:rFonts w:eastAsia="標楷體"/>
                <w:sz w:val="20"/>
                <w:szCs w:val="20"/>
              </w:rPr>
            </w:pPr>
            <w:r w:rsidRPr="000803AE">
              <w:rPr>
                <w:rFonts w:eastAsia="標楷體"/>
                <w:sz w:val="20"/>
                <w:szCs w:val="20"/>
              </w:rPr>
              <w:lastRenderedPageBreak/>
              <w:t xml:space="preserve">Articles 21, 28 and 36 of the Regulations </w:t>
            </w:r>
            <w:r w:rsidRPr="000803AE">
              <w:rPr>
                <w:rFonts w:eastAsia="標楷體"/>
                <w:sz w:val="20"/>
                <w:szCs w:val="20"/>
              </w:rPr>
              <w:lastRenderedPageBreak/>
              <w:t>Governing the Offering and Issuance of Overseas Securities by Issuers</w:t>
            </w:r>
          </w:p>
          <w:p w:rsidR="00F20153" w:rsidRPr="000803AE" w:rsidRDefault="00F20153" w:rsidP="00457B6C">
            <w:pPr>
              <w:numPr>
                <w:ilvl w:val="0"/>
                <w:numId w:val="4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F20153" w:rsidRPr="000803AE" w:rsidRDefault="00F20153" w:rsidP="00457B6C">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F20153" w:rsidRPr="000803AE" w:rsidRDefault="00F20153" w:rsidP="00457B6C">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F20153" w:rsidRPr="000803AE" w:rsidRDefault="00F20153" w:rsidP="00457B6C">
            <w:pPr>
              <w:keepNext/>
              <w:numPr>
                <w:ilvl w:val="0"/>
                <w:numId w:val="298"/>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F20153" w:rsidRPr="000803AE" w:rsidRDefault="00F20153" w:rsidP="00457B6C">
            <w:pPr>
              <w:numPr>
                <w:ilvl w:val="0"/>
                <w:numId w:val="298"/>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F20153" w:rsidRPr="000803AE" w:rsidTr="00D80A1F">
        <w:tc>
          <w:tcPr>
            <w:tcW w:w="476"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F20153" w:rsidRPr="000803AE" w:rsidRDefault="00F20153" w:rsidP="00457B6C">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F20153" w:rsidRPr="000803AE" w:rsidRDefault="00F20153"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F20153" w:rsidRPr="000803AE" w:rsidRDefault="00F20153" w:rsidP="00457B6C">
            <w:pPr>
              <w:keepNext/>
              <w:adjustRightInd w:val="0"/>
              <w:snapToGrid w:val="0"/>
              <w:rPr>
                <w:sz w:val="20"/>
                <w:szCs w:val="20"/>
              </w:rPr>
            </w:pPr>
            <w:r w:rsidRPr="005642BC">
              <w:rPr>
                <w:sz w:val="20"/>
                <w:szCs w:val="20"/>
              </w:rPr>
              <w:t>Subparagraph 35, Paragraph 1, Article 3 of Taiwan Stock Exchange Corporation Rules Governing Information Reporting by Companies with Listed Securities and Offshore Fund Institutions with Listed Offshore Exchange-Traded Funds</w:t>
            </w:r>
          </w:p>
        </w:tc>
      </w:tr>
      <w:tr w:rsidR="00F20153" w:rsidRPr="000803AE" w:rsidTr="0006674B">
        <w:tc>
          <w:tcPr>
            <w:tcW w:w="476" w:type="dxa"/>
            <w:vMerge/>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F20153" w:rsidRPr="000803AE" w:rsidRDefault="00F20153" w:rsidP="00457B6C">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F20153" w:rsidRDefault="00F20153" w:rsidP="00457B6C">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F20153" w:rsidRDefault="00F20153" w:rsidP="00457B6C">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F20153" w:rsidRDefault="00F20153" w:rsidP="00F20153">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F20153" w:rsidRPr="000803AE" w:rsidRDefault="00F20153" w:rsidP="00F20153">
            <w:pPr>
              <w:kinsoku w:val="0"/>
              <w:overflowPunct w:val="0"/>
              <w:snapToGrid w:val="0"/>
              <w:ind w:left="206" w:hanging="182"/>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F20153" w:rsidRPr="005642BC" w:rsidRDefault="00F20153" w:rsidP="00457B6C">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457B6C" w:rsidRPr="000803AE" w:rsidTr="0006674B">
        <w:tc>
          <w:tcPr>
            <w:tcW w:w="476"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8</w:t>
            </w:r>
          </w:p>
        </w:tc>
        <w:tc>
          <w:tcPr>
            <w:tcW w:w="440"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29</w:t>
            </w:r>
          </w:p>
        </w:tc>
        <w:tc>
          <w:tcPr>
            <w:tcW w:w="497" w:type="dxa"/>
            <w:tcBorders>
              <w:bottom w:val="single" w:sz="4" w:space="0" w:color="auto"/>
            </w:tcBorders>
            <w:shd w:val="clear" w:color="auto" w:fill="FFFFFF"/>
            <w:vAlign w:val="center"/>
          </w:tcPr>
          <w:p w:rsidR="00457B6C" w:rsidRPr="000803AE" w:rsidRDefault="00457B6C"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t xml:space="preserve">Reasons for the discrepancy between the filed </w:t>
            </w:r>
            <w:r w:rsidRPr="000803AE">
              <w:rPr>
                <w:rFonts w:eastAsia="標楷體"/>
                <w:sz w:val="20"/>
                <w:szCs w:val="20"/>
              </w:rPr>
              <w:lastRenderedPageBreak/>
              <w:t>figures regarding the material information about the transactions between a listed company and its related parties for the current quarter and the same as audited (or reviewed) by CPA.</w:t>
            </w:r>
          </w:p>
          <w:p w:rsidR="00457B6C" w:rsidRPr="000803AE" w:rsidRDefault="00457B6C" w:rsidP="00457B6C">
            <w:pPr>
              <w:keepNext/>
              <w:adjustRightInd w:val="0"/>
              <w:snapToGrid w:val="0"/>
              <w:rPr>
                <w:rFonts w:eastAsia="標楷體"/>
                <w:sz w:val="20"/>
                <w:szCs w:val="20"/>
              </w:rPr>
            </w:pPr>
            <w:r w:rsidRPr="000803AE">
              <w:rPr>
                <w:rFonts w:eastAsia="標楷體"/>
                <w:sz w:val="20"/>
                <w:szCs w:val="20"/>
              </w:rPr>
              <w:t>The information regarding material transactions with related parties made as of the end of the preceding month shall be filed by the end of each month.  If the discrepancy between the accumulated figure for the second quarter of the present year and the CPA-audited (or CPA-reviewed) figure reaches 10% and the amount exceeds NT$50,000,000, the reasons for the discrepancy shall be additionally reported.</w:t>
            </w:r>
          </w:p>
        </w:tc>
        <w:tc>
          <w:tcPr>
            <w:tcW w:w="5512" w:type="dxa"/>
            <w:tcBorders>
              <w:bottom w:val="single" w:sz="4" w:space="0" w:color="auto"/>
            </w:tcBorders>
            <w:shd w:val="clear" w:color="auto" w:fill="FFFFFF"/>
          </w:tcPr>
          <w:p w:rsidR="00457B6C" w:rsidRPr="000803AE" w:rsidRDefault="00457B6C" w:rsidP="00457B6C">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w:t>
            </w:r>
            <w:r w:rsidRPr="000803AE">
              <w:rPr>
                <w:rFonts w:eastAsia="標楷體"/>
                <w:sz w:val="20"/>
                <w:szCs w:val="20"/>
              </w:rPr>
              <w:lastRenderedPageBreak/>
              <w:t>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tcBorders>
              <w:bottom w:val="single" w:sz="4" w:space="0" w:color="auto"/>
            </w:tcBorders>
            <w:shd w:val="clear" w:color="auto" w:fill="FFFFFF"/>
          </w:tcPr>
          <w:p w:rsidR="00457B6C" w:rsidRPr="000803AE" w:rsidRDefault="00457B6C" w:rsidP="00457B6C">
            <w:pPr>
              <w:numPr>
                <w:ilvl w:val="0"/>
                <w:numId w:val="309"/>
              </w:numPr>
              <w:snapToGrid w:val="0"/>
              <w:rPr>
                <w:rFonts w:eastAsia="標楷體"/>
                <w:sz w:val="20"/>
                <w:szCs w:val="20"/>
              </w:rPr>
            </w:pPr>
            <w:r w:rsidRPr="000803AE">
              <w:rPr>
                <w:rFonts w:eastAsia="標楷體"/>
                <w:sz w:val="20"/>
                <w:szCs w:val="20"/>
              </w:rPr>
              <w:lastRenderedPageBreak/>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p w:rsidR="00457B6C" w:rsidRPr="000803AE" w:rsidRDefault="00457B6C" w:rsidP="00457B6C">
            <w:pPr>
              <w:numPr>
                <w:ilvl w:val="0"/>
                <w:numId w:val="309"/>
              </w:numPr>
              <w:snapToGrid w:val="0"/>
              <w:rPr>
                <w:sz w:val="20"/>
                <w:szCs w:val="20"/>
              </w:rPr>
            </w:pPr>
            <w:r w:rsidRPr="000803AE">
              <w:rPr>
                <w:rFonts w:eastAsia="標楷體"/>
                <w:sz w:val="20"/>
                <w:szCs w:val="20"/>
              </w:rPr>
              <w:t xml:space="preserve">Letter No. Tai-Cheng-Chih-0981800912 dated March 24, 2009 </w:t>
            </w:r>
          </w:p>
        </w:tc>
      </w:tr>
      <w:tr w:rsidR="00E66C90" w:rsidRPr="000803AE" w:rsidTr="0006674B">
        <w:tc>
          <w:tcPr>
            <w:tcW w:w="476" w:type="dxa"/>
            <w:vMerge w:val="restart"/>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lastRenderedPageBreak/>
              <w:t>8</w:t>
            </w:r>
          </w:p>
        </w:tc>
        <w:tc>
          <w:tcPr>
            <w:tcW w:w="440" w:type="dxa"/>
            <w:vMerge w:val="restart"/>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E66C90" w:rsidRPr="000803AE" w:rsidRDefault="00E66C90" w:rsidP="00457B6C">
            <w:pPr>
              <w:pStyle w:val="a3"/>
              <w:snapToGrid w:val="0"/>
              <w:ind w:left="1"/>
              <w:rPr>
                <w:rFonts w:ascii="Times New Roman" w:eastAsia="標楷體" w:hAnsi="Times New Roman"/>
                <w:sz w:val="20"/>
                <w:lang w:val="en-US" w:eastAsia="zh-TW"/>
              </w:rPr>
            </w:pPr>
            <w:r w:rsidRPr="000803AE">
              <w:rPr>
                <w:rFonts w:ascii="Times New Roman" w:eastAsia="標楷體" w:hAnsi="Times New Roman"/>
                <w:sz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E66C90" w:rsidRPr="000803AE" w:rsidRDefault="00E66C90" w:rsidP="00457B6C">
            <w:pPr>
              <w:kinsoku w:val="0"/>
              <w:overflowPunct w:val="0"/>
              <w:snapToGrid w:val="0"/>
              <w:ind w:left="200" w:hanging="20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E66C90" w:rsidRPr="000803AE" w:rsidRDefault="00E66C90" w:rsidP="00457B6C">
            <w:pPr>
              <w:numPr>
                <w:ilvl w:val="0"/>
                <w:numId w:val="69"/>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E66C90" w:rsidRPr="000803AE" w:rsidRDefault="00E66C90" w:rsidP="00457B6C">
            <w:pPr>
              <w:numPr>
                <w:ilvl w:val="0"/>
                <w:numId w:val="69"/>
              </w:numPr>
              <w:snapToGrid w:val="0"/>
              <w:rPr>
                <w:rFonts w:eastAsia="標楷體"/>
                <w:sz w:val="20"/>
                <w:szCs w:val="20"/>
              </w:rPr>
            </w:pPr>
            <w:r w:rsidRPr="000803AE">
              <w:rPr>
                <w:sz w:val="20"/>
                <w:szCs w:val="20"/>
              </w:rPr>
              <w:t>Letter No. Tai-Cheng-Chih-0981800912 dated March 24, 2009</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information).</w:t>
            </w:r>
          </w:p>
        </w:tc>
        <w:tc>
          <w:tcPr>
            <w:tcW w:w="4008" w:type="dxa"/>
            <w:shd w:val="clear" w:color="auto" w:fill="FFFFFF"/>
          </w:tcPr>
          <w:p w:rsidR="00E66C90" w:rsidRPr="000803AE" w:rsidRDefault="00E66C90" w:rsidP="00457B6C">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E66C90" w:rsidRPr="000803AE" w:rsidRDefault="00E66C90" w:rsidP="00457B6C">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E66C90" w:rsidRPr="000803AE" w:rsidTr="0006674B">
        <w:tc>
          <w:tcPr>
            <w:tcW w:w="476"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40" w:type="dxa"/>
            <w:vMerge/>
            <w:shd w:val="clear" w:color="auto" w:fill="FFFFFF"/>
            <w:vAlign w:val="center"/>
          </w:tcPr>
          <w:p w:rsidR="00E66C90" w:rsidRPr="000803AE" w:rsidRDefault="00E66C90" w:rsidP="00457B6C">
            <w:pPr>
              <w:kinsoku w:val="0"/>
              <w:overflowPunct w:val="0"/>
              <w:snapToGrid w:val="0"/>
              <w:jc w:val="center"/>
              <w:rPr>
                <w:rFonts w:eastAsia="標楷體"/>
                <w:sz w:val="20"/>
                <w:szCs w:val="20"/>
              </w:rPr>
            </w:pPr>
          </w:p>
        </w:tc>
        <w:tc>
          <w:tcPr>
            <w:tcW w:w="497" w:type="dxa"/>
            <w:shd w:val="clear" w:color="auto" w:fill="FFFFFF"/>
            <w:vAlign w:val="center"/>
          </w:tcPr>
          <w:p w:rsidR="00E66C90" w:rsidRPr="000803AE" w:rsidRDefault="00E66C90" w:rsidP="00457B6C">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E66C90" w:rsidRPr="000803AE" w:rsidRDefault="00E66C90" w:rsidP="00457B6C">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E66C90" w:rsidRPr="000803AE" w:rsidRDefault="00E66C90" w:rsidP="00457B6C">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E66C90" w:rsidRPr="000803AE" w:rsidRDefault="00E66C90" w:rsidP="00457B6C">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E66C90" w:rsidRPr="000803AE" w:rsidRDefault="00E66C90" w:rsidP="00457B6C">
            <w:pPr>
              <w:snapToGrid w:val="0"/>
              <w:rPr>
                <w:sz w:val="20"/>
                <w:szCs w:val="20"/>
              </w:rPr>
            </w:pPr>
            <w:r w:rsidRPr="000803AE">
              <w:rPr>
                <w:sz w:val="20"/>
                <w:szCs w:val="20"/>
              </w:rPr>
              <w:t xml:space="preserve">Subparagraph 5,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5</w:t>
            </w:r>
          </w:p>
        </w:tc>
        <w:tc>
          <w:tcPr>
            <w:tcW w:w="4115" w:type="dxa"/>
            <w:shd w:val="clear" w:color="auto" w:fill="FFFFFF"/>
          </w:tcPr>
          <w:p w:rsidR="00627D8E" w:rsidRPr="00627D8E" w:rsidRDefault="0040229A" w:rsidP="00627D8E">
            <w:pPr>
              <w:pStyle w:val="a3"/>
              <w:snapToGrid w:val="0"/>
              <w:rPr>
                <w:rFonts w:ascii="Times New Roman" w:eastAsia="標楷體" w:hAnsi="Times New Roman"/>
                <w:sz w:val="20"/>
                <w:lang w:val="en-US" w:eastAsia="zh-TW"/>
              </w:rPr>
            </w:pPr>
            <w:r>
              <w:rPr>
                <w:rFonts w:ascii="Times New Roman" w:eastAsia="標楷體" w:hAnsi="Times New Roman" w:hint="eastAsia"/>
                <w:sz w:val="20"/>
                <w:lang w:val="en-US" w:eastAsia="zh-TW"/>
              </w:rPr>
              <w:t xml:space="preserve">GRI </w:t>
            </w:r>
            <w:r w:rsidR="00627D8E" w:rsidRPr="000803AE">
              <w:rPr>
                <w:rFonts w:ascii="Times New Roman" w:eastAsia="標楷體" w:hAnsi="Times New Roman" w:hint="eastAsia"/>
                <w:sz w:val="20"/>
                <w:lang w:val="en-US" w:eastAsia="zh-TW"/>
              </w:rPr>
              <w:t>reports and their links at the company's website.</w:t>
            </w:r>
          </w:p>
        </w:tc>
        <w:tc>
          <w:tcPr>
            <w:tcW w:w="5512" w:type="dxa"/>
            <w:shd w:val="clear" w:color="auto" w:fill="FFFFFF"/>
          </w:tcPr>
          <w:p w:rsidR="00627D8E" w:rsidRPr="000803AE" w:rsidRDefault="00627D8E" w:rsidP="0040229A">
            <w:pPr>
              <w:kinsoku w:val="0"/>
              <w:overflowPunct w:val="0"/>
              <w:snapToGrid w:val="0"/>
              <w:rPr>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4008" w:type="dxa"/>
            <w:shd w:val="clear" w:color="auto" w:fill="FFFFFF"/>
          </w:tcPr>
          <w:p w:rsidR="00627D8E" w:rsidRPr="000803AE" w:rsidRDefault="00627D8E" w:rsidP="00627D8E">
            <w:pPr>
              <w:numPr>
                <w:ilvl w:val="0"/>
                <w:numId w:val="474"/>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627D8E" w:rsidRDefault="00627D8E" w:rsidP="00627D8E">
            <w:pPr>
              <w:numPr>
                <w:ilvl w:val="0"/>
                <w:numId w:val="474"/>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627D8E" w:rsidRPr="001167D4" w:rsidRDefault="00627D8E" w:rsidP="00C12DC8">
            <w:pPr>
              <w:numPr>
                <w:ilvl w:val="0"/>
                <w:numId w:val="474"/>
              </w:numPr>
              <w:snapToGrid w:val="0"/>
              <w:rPr>
                <w:sz w:val="20"/>
                <w:szCs w:val="20"/>
              </w:rPr>
            </w:pPr>
            <w:r w:rsidRPr="00627D8E">
              <w:rPr>
                <w:sz w:val="20"/>
                <w:szCs w:val="20"/>
              </w:rPr>
              <w:t>Taiwan Stock Exchange Corporation</w:t>
            </w:r>
            <w:r w:rsidRPr="00627D8E">
              <w:rPr>
                <w:rFonts w:hint="eastAsia"/>
                <w:sz w:val="20"/>
                <w:szCs w:val="20"/>
              </w:rPr>
              <w:t xml:space="preserve"> Rules Governing Preparation and Filing of </w:t>
            </w:r>
            <w:r w:rsidRPr="001167D4">
              <w:rPr>
                <w:rFonts w:eastAsia="標楷體" w:hint="eastAsia"/>
                <w:sz w:val="20"/>
              </w:rPr>
              <w:t>S</w:t>
            </w:r>
            <w:r w:rsidRPr="001167D4">
              <w:rPr>
                <w:rFonts w:eastAsia="標楷體"/>
                <w:sz w:val="20"/>
              </w:rPr>
              <w:t>ustainability</w:t>
            </w:r>
            <w:r w:rsidRPr="001167D4" w:rsidDel="004E6B78">
              <w:rPr>
                <w:rFonts w:eastAsia="標楷體"/>
                <w:sz w:val="20"/>
              </w:rPr>
              <w:t xml:space="preserve"> </w:t>
            </w:r>
            <w:r w:rsidRPr="001167D4">
              <w:rPr>
                <w:rFonts w:hint="eastAsia"/>
                <w:sz w:val="20"/>
                <w:szCs w:val="20"/>
              </w:rPr>
              <w:t>Reports</w:t>
            </w:r>
            <w:r w:rsidR="00C12DC8" w:rsidRPr="00C12DC8">
              <w:rPr>
                <w:sz w:val="20"/>
                <w:szCs w:val="20"/>
              </w:rPr>
              <w:t xml:space="preserve"> by TWSE Listed Companies</w:t>
            </w:r>
            <w:r w:rsidR="00C12DC8">
              <w:rPr>
                <w:rFonts w:hint="eastAsia"/>
                <w:sz w:val="20"/>
                <w:szCs w:val="20"/>
              </w:rPr>
              <w:t xml:space="preserve"> </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2"/>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15th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50"/>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50"/>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5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5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ind w:left="600" w:hanging="60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161" w:hanging="161"/>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161" w:hanging="161"/>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4"/>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rPr>
          <w:trHeight w:val="2085"/>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EB6F5C"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0"/>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0"/>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rPr>
          <w:trHeight w:val="2370"/>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(sii.twse.com.tw/filing of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52"/>
              </w:numPr>
              <w:snapToGrid w:val="0"/>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5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t xml:space="preserve">Note: Changes in shareholding of corporate insiders for the preceding month shall be reported </w:t>
            </w:r>
            <w:r w:rsidRPr="000803AE">
              <w:rPr>
                <w:rFonts w:eastAsia="標楷體"/>
              </w:rPr>
              <w:lastRenderedPageBreak/>
              <w:t>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53"/>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5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rPr>
          <w:trHeight w:val="3104"/>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b"/>
              <w:ind w:left="200" w:hanging="200"/>
              <w:rPr>
                <w:rFonts w:eastAsia="標楷體"/>
              </w:rPr>
            </w:pPr>
            <w:r w:rsidRPr="000803AE">
              <w:rPr>
                <w:rFonts w:eastAsia="標楷體"/>
              </w:rPr>
              <w:t xml:space="preserve">2. </w:t>
            </w:r>
            <w:r w:rsidRPr="000803AE">
              <w:t>Attendance</w:t>
            </w:r>
            <w:r w:rsidRPr="000803AE">
              <w:rPr>
                <w:rFonts w:eastAsia="標楷體"/>
              </w:rPr>
              <w:t xml:space="preserve"> (or attendance as non-voting delegates) at board meetings and training courses taken by each director and supervisor. </w:t>
            </w:r>
          </w:p>
          <w:p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05"/>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ind w:left="-28"/>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w:t>
            </w:r>
            <w:r w:rsidRPr="000803AE">
              <w:rPr>
                <w:sz w:val="20"/>
                <w:szCs w:val="20"/>
              </w:rPr>
              <w:lastRenderedPageBreak/>
              <w:t>applications.</w:t>
            </w:r>
          </w:p>
          <w:p w:rsidR="00627D8E" w:rsidRPr="000803AE" w:rsidRDefault="00627D8E" w:rsidP="00627D8E">
            <w:pPr>
              <w:pStyle w:val="ab"/>
              <w:rPr>
                <w:rFonts w:eastAsia="標楷體"/>
              </w:rPr>
            </w:pPr>
            <w:r w:rsidRPr="000803AE">
              <w:t xml:space="preserve">Note: </w:t>
            </w:r>
            <w:r w:rsidRPr="000803AE">
              <w:rPr>
                <w:rFonts w:eastAsia="標楷體"/>
              </w:rPr>
              <w:t>The information as of the 15</w:t>
            </w:r>
            <w:r w:rsidRPr="000803AE">
              <w:rPr>
                <w:rFonts w:eastAsia="標楷體"/>
                <w:vertAlign w:val="superscript"/>
              </w:rPr>
              <w:t>th</w:t>
            </w:r>
            <w:r w:rsidRPr="000803AE">
              <w:rPr>
                <w:rFonts w:eastAsia="標楷體"/>
              </w:rPr>
              <w:t xml:space="preserve"> day of the current month shall be reported prior to the 20</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2"/>
              </w:numPr>
              <w:kinsoku w:val="0"/>
              <w:overflowPunct w:val="0"/>
              <w:snapToGrid w:val="0"/>
              <w:rPr>
                <w:rFonts w:eastAsia="標楷體"/>
                <w:sz w:val="20"/>
                <w:szCs w:val="20"/>
              </w:rPr>
            </w:pPr>
            <w:r w:rsidRPr="000803AE">
              <w:rPr>
                <w:rFonts w:eastAsia="標楷體"/>
                <w:sz w:val="20"/>
                <w:szCs w:val="20"/>
              </w:rPr>
              <w:t>Articles 21, 28 and 36 of the Regulations Governing Offering and Issuance of Overseas Securities by Issuers</w:t>
            </w:r>
          </w:p>
          <w:p w:rsidR="00627D8E" w:rsidRPr="000803AE" w:rsidRDefault="00627D8E" w:rsidP="00627D8E">
            <w:pPr>
              <w:numPr>
                <w:ilvl w:val="0"/>
                <w:numId w:val="2"/>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299"/>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keepNext/>
              <w:numPr>
                <w:ilvl w:val="0"/>
                <w:numId w:val="299"/>
              </w:numPr>
              <w:adjustRightInd w:val="0"/>
              <w:snapToGrid w:val="0"/>
              <w:rPr>
                <w:sz w:val="20"/>
                <w:szCs w:val="20"/>
              </w:rPr>
            </w:pPr>
            <w:r w:rsidRPr="000803AE">
              <w:rPr>
                <w:rFonts w:eastAsia="標楷體"/>
                <w:sz w:val="20"/>
                <w:szCs w:val="20"/>
              </w:rPr>
              <w:t>Letter No. Chin-Kuan-Cheng-Shen-1010040677 dated October 11, 2011</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4" w:hanging="194"/>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snapToGrid w:val="0"/>
              <w:rPr>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0"/>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0"/>
              </w:numPr>
              <w:snapToGrid w:val="0"/>
              <w:rPr>
                <w:sz w:val="20"/>
                <w:szCs w:val="20"/>
              </w:rPr>
            </w:pPr>
            <w:r w:rsidRPr="000803AE">
              <w:rPr>
                <w:sz w:val="20"/>
                <w:szCs w:val="20"/>
              </w:rPr>
              <w:t xml:space="preserve">Letter No. Tai-Cheng-Chih-0981800912 dated March 24, 2009 </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The relevant information shall be uploaded to the Market </w:t>
            </w:r>
            <w:r w:rsidRPr="000803AE">
              <w:rPr>
                <w:sz w:val="20"/>
                <w:szCs w:val="20"/>
              </w:rPr>
              <w:lastRenderedPageBreak/>
              <w:t>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6,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3"/>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8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85"/>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w:t>
            </w:r>
            <w:r w:rsidRPr="000803AE">
              <w:rPr>
                <w:sz w:val="20"/>
                <w:szCs w:val="20"/>
              </w:rPr>
              <w:lastRenderedPageBreak/>
              <w:t>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86"/>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8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and their subsidiaries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ind w:left="600" w:hanging="600"/>
              <w:rPr>
                <w:rFonts w:eastAsia="標楷體"/>
                <w:sz w:val="20"/>
                <w:szCs w:val="20"/>
              </w:rPr>
            </w:pPr>
            <w:r w:rsidRPr="000803AE">
              <w:rPr>
                <w:rFonts w:eastAsia="標楷體"/>
                <w:sz w:val="20"/>
                <w:szCs w:val="20"/>
              </w:rPr>
              <w:t xml:space="preserve"> </w:t>
            </w: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5"/>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5"/>
              </w:numPr>
              <w:snapToGrid w:val="0"/>
              <w:ind w:left="357" w:hanging="357"/>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rPr>
          <w:trHeight w:val="2701"/>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Quarterly report on use of proceeds for rights issue or issue of corporate bonds.</w:t>
            </w:r>
          </w:p>
          <w:p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(sii.twse.com.tw/reporting of rights issue and issue of corporate bonds/quarterly report on use of proceeds).  (Since December 11, 2004, the rights issue or offering companies approved by competent authorities must upload the evaluation reports of the lead underwriter or the </w:t>
            </w:r>
            <w:r w:rsidRPr="000803AE">
              <w:rPr>
                <w:sz w:val="20"/>
                <w:szCs w:val="20"/>
              </w:rPr>
              <w:t>certifying CPA</w:t>
            </w:r>
            <w:r w:rsidRPr="000803AE">
              <w:rPr>
                <w:rFonts w:eastAsia="標楷體"/>
                <w:sz w:val="20"/>
                <w:szCs w:val="20"/>
              </w:rPr>
              <w:t>).</w:t>
            </w:r>
          </w:p>
        </w:tc>
        <w:tc>
          <w:tcPr>
            <w:tcW w:w="4008" w:type="dxa"/>
            <w:shd w:val="clear" w:color="auto" w:fill="FFFFFF"/>
          </w:tcPr>
          <w:p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11 of the Regulations Governing the Offering and Issuance of Overseas Securities by Issuers</w:t>
            </w:r>
          </w:p>
          <w:p w:rsidR="00627D8E" w:rsidRPr="000803AE" w:rsidRDefault="00627D8E" w:rsidP="00627D8E">
            <w:pPr>
              <w:numPr>
                <w:ilvl w:val="0"/>
                <w:numId w:val="87"/>
              </w:num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p w:rsidR="00627D8E" w:rsidRPr="000803AE" w:rsidRDefault="00627D8E" w:rsidP="00627D8E">
            <w:pPr>
              <w:numPr>
                <w:ilvl w:val="0"/>
                <w:numId w:val="87"/>
              </w:numPr>
              <w:snapToGrid w:val="0"/>
              <w:ind w:left="357" w:hanging="357"/>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napToGrid w:val="0"/>
              <w:rPr>
                <w:sz w:val="20"/>
                <w:szCs w:val="20"/>
              </w:rPr>
            </w:pPr>
            <w:r w:rsidRPr="000803AE">
              <w:rPr>
                <w:sz w:val="20"/>
                <w:szCs w:val="20"/>
              </w:rPr>
              <w:t>An evaluation report issued by the lead underwriter after a company issues new shares due to a merger or acquisition of shares in another company or issues new shares after acquisition or spin off in accordance with law.</w:t>
            </w:r>
          </w:p>
          <w:p w:rsidR="00627D8E" w:rsidRPr="000803AE" w:rsidRDefault="00627D8E" w:rsidP="00627D8E">
            <w:pPr>
              <w:snapToGrid w:val="0"/>
              <w:rPr>
                <w:sz w:val="20"/>
                <w:szCs w:val="20"/>
              </w:rPr>
            </w:pPr>
            <w:r w:rsidRPr="000803AE">
              <w:rPr>
                <w:sz w:val="20"/>
                <w:szCs w:val="20"/>
              </w:rPr>
              <w:t>An evaluation report issued by the lead underwriter after sponsoring issuance of overseas depositary receipts by</w:t>
            </w:r>
            <w:r w:rsidRPr="000803AE">
              <w:rPr>
                <w:rFonts w:eastAsia="標楷體"/>
                <w:sz w:val="20"/>
                <w:szCs w:val="20"/>
              </w:rPr>
              <w:t xml:space="preserve"> new share issuance</w:t>
            </w:r>
            <w:r w:rsidRPr="000803AE">
              <w:rPr>
                <w:sz w:val="20"/>
                <w:szCs w:val="20"/>
              </w:rPr>
              <w:t>, merging with a foreign company, assuming a foreign company's shares or acquiring or spin-off of a foreign company in accordance with law.</w:t>
            </w:r>
          </w:p>
          <w:p w:rsidR="00627D8E" w:rsidRPr="000803AE" w:rsidRDefault="00627D8E" w:rsidP="00627D8E">
            <w:pPr>
              <w:snapToGrid w:val="0"/>
              <w:rPr>
                <w:rFonts w:eastAsia="標楷體"/>
                <w:sz w:val="20"/>
                <w:szCs w:val="20"/>
              </w:rPr>
            </w:pPr>
            <w:r w:rsidRPr="000803AE">
              <w:rPr>
                <w:rFonts w:eastAsia="標楷體"/>
                <w:sz w:val="20"/>
                <w:szCs w:val="20"/>
              </w:rPr>
              <w:t>Note: Within 10 days following the end of each quarter for the year after completing the registration.</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(sii.twse.com.tw/evaluation report issued by the lead underwriter after the company completes a merge or acquisition of shares in another company or issues new shares after acquisition or spin off in accordance with law).</w:t>
            </w:r>
          </w:p>
        </w:tc>
        <w:tc>
          <w:tcPr>
            <w:tcW w:w="4008" w:type="dxa"/>
            <w:shd w:val="clear" w:color="auto" w:fill="FFFFFF"/>
          </w:tcPr>
          <w:p w:rsidR="00627D8E" w:rsidRPr="000803AE" w:rsidRDefault="00627D8E" w:rsidP="00627D8E">
            <w:pPr>
              <w:snapToGrid w:val="0"/>
              <w:ind w:left="200" w:hanging="200"/>
              <w:rPr>
                <w:rFonts w:eastAsia="標楷體"/>
                <w:sz w:val="20"/>
                <w:szCs w:val="20"/>
              </w:rPr>
            </w:pPr>
            <w:r w:rsidRPr="000803AE">
              <w:rPr>
                <w:rFonts w:eastAsia="標楷體"/>
                <w:sz w:val="20"/>
                <w:szCs w:val="20"/>
              </w:rPr>
              <w:t>1. Article 9 of the Regulations Governing the Offering and Issuance of Securities by Securities Issuers</w:t>
            </w:r>
          </w:p>
          <w:p w:rsidR="00627D8E" w:rsidRPr="000803AE" w:rsidRDefault="00627D8E" w:rsidP="00627D8E">
            <w:pPr>
              <w:snapToGrid w:val="0"/>
              <w:ind w:left="200" w:hanging="200"/>
              <w:rPr>
                <w:sz w:val="20"/>
                <w:szCs w:val="20"/>
              </w:rPr>
            </w:pPr>
            <w:r w:rsidRPr="000803AE">
              <w:rPr>
                <w:rFonts w:eastAsia="標楷體"/>
                <w:sz w:val="20"/>
                <w:szCs w:val="20"/>
              </w:rPr>
              <w:t xml:space="preserve">2. Article 11 of the </w:t>
            </w:r>
            <w:r w:rsidRPr="000803AE">
              <w:rPr>
                <w:sz w:val="20"/>
                <w:szCs w:val="20"/>
              </w:rPr>
              <w:t>Regulations Governing the Offering and Issuance of Overseas Securities by Issuers</w:t>
            </w:r>
          </w:p>
          <w:p w:rsidR="00627D8E" w:rsidRPr="000803AE" w:rsidRDefault="00627D8E" w:rsidP="00627D8E">
            <w:pPr>
              <w:snapToGrid w:val="0"/>
              <w:rPr>
                <w:rFonts w:eastAsia="標楷體"/>
                <w:sz w:val="20"/>
                <w:szCs w:val="20"/>
              </w:rPr>
            </w:pP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Information about employee stock option certificates: Details of stock option subscribed by  domestic and foreign managerial officers and department/branch chiefs</w:t>
            </w:r>
          </w:p>
          <w:p w:rsidR="00627D8E" w:rsidRPr="000803AE" w:rsidRDefault="00627D8E" w:rsidP="00627D8E">
            <w:pPr>
              <w:snapToGrid w:val="0"/>
              <w:ind w:left="784" w:hangingChars="392" w:hanging="784"/>
              <w:rPr>
                <w:rFonts w:eastAsia="標楷體"/>
                <w:sz w:val="20"/>
                <w:szCs w:val="20"/>
              </w:rPr>
            </w:pPr>
            <w:r w:rsidRPr="000803AE">
              <w:rPr>
                <w:rFonts w:eastAsia="標楷體"/>
                <w:sz w:val="20"/>
                <w:szCs w:val="20"/>
              </w:rPr>
              <w:t xml:space="preserve">Note: </w:t>
            </w:r>
          </w:p>
          <w:p w:rsidR="00627D8E" w:rsidRPr="000803AE" w:rsidRDefault="00627D8E" w:rsidP="00627D8E">
            <w:pPr>
              <w:snapToGrid w:val="0"/>
              <w:ind w:left="200" w:hanging="200"/>
              <w:rPr>
                <w:rFonts w:eastAsia="標楷體"/>
                <w:sz w:val="20"/>
                <w:szCs w:val="20"/>
              </w:rPr>
            </w:pPr>
            <w:r w:rsidRPr="000803AE">
              <w:rPr>
                <w:rFonts w:eastAsia="標楷體"/>
                <w:sz w:val="20"/>
                <w:szCs w:val="20"/>
              </w:rPr>
              <w:t>1. Information for the preceding quarter shall be reported within 10 days following the end of each quarter.</w:t>
            </w:r>
          </w:p>
          <w:p w:rsidR="00627D8E" w:rsidRPr="000803AE" w:rsidRDefault="00627D8E" w:rsidP="00627D8E">
            <w:pPr>
              <w:snapToGrid w:val="0"/>
              <w:ind w:left="200" w:hanging="200"/>
              <w:rPr>
                <w:rFonts w:eastAsia="標楷體"/>
                <w:sz w:val="20"/>
                <w:szCs w:val="20"/>
              </w:rPr>
            </w:pPr>
            <w:r w:rsidRPr="000803AE">
              <w:rPr>
                <w:rFonts w:eastAsia="標楷體"/>
                <w:sz w:val="20"/>
                <w:szCs w:val="20"/>
              </w:rPr>
              <w:t>2. Please set "exempt from reporting" if no employee stock option certificates are issued.</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rPr>
              <w:t xml:space="preserve">reporting after </w:t>
            </w:r>
            <w:r w:rsidRPr="00A16C54">
              <w:rPr>
                <w:rFonts w:eastAsia="標楷體"/>
                <w:sz w:val="20"/>
              </w:rPr>
              <w:t>the issuance of employee stock</w:t>
            </w:r>
            <w:r w:rsidRPr="000803AE">
              <w:rPr>
                <w:rFonts w:eastAsia="標楷體"/>
                <w:sz w:val="20"/>
              </w:rPr>
              <w:t xml:space="preserve"> option certificates</w:t>
            </w:r>
            <w:r>
              <w:rPr>
                <w:rFonts w:eastAsia="標楷體"/>
                <w:sz w:val="20"/>
              </w:rPr>
              <w:t>/</w:t>
            </w:r>
            <w:r w:rsidRPr="000803AE">
              <w:rPr>
                <w:rFonts w:eastAsia="標楷體"/>
                <w:sz w:val="20"/>
                <w:szCs w:val="20"/>
              </w:rPr>
              <w:t>reporting of employee stock option certificates/information about employee stock option certificates subscribed by managerial officers and department/branch chiefs – to be reported within 10 days following the end of each quarter).</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F340C8"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w:t>
            </w:r>
            <w:r w:rsidRPr="000803AE">
              <w:rPr>
                <w:rFonts w:eastAsia="標楷體"/>
                <w:sz w:val="20"/>
                <w:szCs w:val="20"/>
              </w:rPr>
              <w:lastRenderedPageBreak/>
              <w:t xml:space="preserve">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lastRenderedPageBreak/>
              <w:t xml:space="preserve">The relevant information of issuance of corporate bonds shall be </w:t>
            </w:r>
            <w:r w:rsidRPr="000803AE">
              <w:rPr>
                <w:rFonts w:eastAsia="標楷體"/>
              </w:rPr>
              <w:lastRenderedPageBreak/>
              <w:t>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1"/>
              </w:numPr>
              <w:snapToGrid w:val="0"/>
              <w:rPr>
                <w:sz w:val="20"/>
                <w:szCs w:val="20"/>
              </w:rPr>
            </w:pPr>
            <w:r w:rsidRPr="000803AE">
              <w:rPr>
                <w:rFonts w:eastAsia="標楷體"/>
                <w:sz w:val="20"/>
                <w:szCs w:val="20"/>
              </w:rPr>
              <w:lastRenderedPageBreak/>
              <w:t xml:space="preserve">Article 9 of the </w:t>
            </w:r>
            <w:r w:rsidRPr="000803AE">
              <w:rPr>
                <w:sz w:val="20"/>
                <w:szCs w:val="20"/>
              </w:rPr>
              <w:t xml:space="preserve">Regulations Governing the </w:t>
            </w:r>
            <w:r w:rsidRPr="000803AE">
              <w:rPr>
                <w:sz w:val="20"/>
                <w:szCs w:val="20"/>
              </w:rPr>
              <w:lastRenderedPageBreak/>
              <w:t>Offering and Issuance of Securities by Securities Issuers</w:t>
            </w:r>
          </w:p>
          <w:p w:rsidR="00627D8E" w:rsidRPr="000803AE" w:rsidRDefault="00627D8E" w:rsidP="00627D8E">
            <w:pPr>
              <w:numPr>
                <w:ilvl w:val="0"/>
                <w:numId w:val="321"/>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627D8E" w:rsidRPr="000803AE" w:rsidRDefault="00627D8E" w:rsidP="00627D8E">
            <w:pPr>
              <w:snapToGrid w:val="0"/>
              <w:rPr>
                <w:sz w:val="20"/>
                <w:szCs w:val="20"/>
              </w:rPr>
            </w:pPr>
            <w:r w:rsidRPr="000803AE">
              <w:rPr>
                <w:sz w:val="20"/>
                <w:szCs w:val="20"/>
              </w:rPr>
              <w:t>Filing of quarterly report on use of fund raised from private placement of securities after fully collecting the subscription price.</w:t>
            </w:r>
          </w:p>
          <w:p w:rsidR="00627D8E" w:rsidRPr="000803AE" w:rsidRDefault="00627D8E" w:rsidP="00627D8E">
            <w:pPr>
              <w:snapToGrid w:val="0"/>
              <w:rPr>
                <w:rFonts w:eastAsia="標楷體"/>
                <w:sz w:val="20"/>
                <w:szCs w:val="20"/>
              </w:rPr>
            </w:pPr>
            <w:r w:rsidRPr="000803AE">
              <w:rPr>
                <w:sz w:val="20"/>
                <w:szCs w:val="20"/>
              </w:rPr>
              <w:t>Note: Within 10 days following the end of each quarter.</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(sii.twse.com.tw/private placement reporting/ quarterly report on use of fund raised from private placement of securities).</w:t>
            </w:r>
          </w:p>
        </w:tc>
        <w:tc>
          <w:tcPr>
            <w:tcW w:w="4008" w:type="dxa"/>
            <w:shd w:val="clear" w:color="auto" w:fill="FFFFFF"/>
          </w:tcPr>
          <w:p w:rsidR="00627D8E" w:rsidRPr="000803AE" w:rsidRDefault="00627D8E" w:rsidP="00627D8E">
            <w:pPr>
              <w:numPr>
                <w:ilvl w:val="0"/>
                <w:numId w:val="54"/>
              </w:numPr>
              <w:snapToGrid w:val="0"/>
              <w:rPr>
                <w:rFonts w:eastAsia="標楷體"/>
                <w:sz w:val="20"/>
                <w:szCs w:val="20"/>
              </w:rPr>
            </w:pPr>
            <w:r w:rsidRPr="000803AE">
              <w:rPr>
                <w:rFonts w:eastAsia="標楷體"/>
                <w:sz w:val="20"/>
                <w:szCs w:val="20"/>
              </w:rPr>
              <w:t>Letter No. Chin-Kuan-Cheng-1-094004469 dated October 11, 2005</w:t>
            </w:r>
          </w:p>
          <w:p w:rsidR="00627D8E" w:rsidRPr="000803AE" w:rsidRDefault="00627D8E" w:rsidP="00627D8E">
            <w:pPr>
              <w:numPr>
                <w:ilvl w:val="0"/>
                <w:numId w:val="54"/>
              </w:num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8</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88"/>
              </w:numPr>
              <w:snapToGrid w:val="0"/>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88"/>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9</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w:t>
            </w:r>
            <w:r w:rsidRPr="000803AE">
              <w:rPr>
                <w:rFonts w:eastAsia="標楷體"/>
                <w:sz w:val="20"/>
                <w:szCs w:val="20"/>
              </w:rPr>
              <w:lastRenderedPageBreak/>
              <w:t xml:space="preserve">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lastRenderedPageBreak/>
              <w:t xml:space="preserve">The relevant information shall be uploaded to the Market Observation Post System (sii.twse.com.tw/reporting of foreign issuers' outstanding shares, TDRs and bonds/monthly reports of </w:t>
            </w:r>
            <w:r w:rsidRPr="000803AE">
              <w:lastRenderedPageBreak/>
              <w:t>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lastRenderedPageBreak/>
              <w:t>Item 28, Paragraph 1, Article 3 of</w:t>
            </w:r>
            <w:r w:rsidRPr="000803AE">
              <w:rPr>
                <w:rFonts w:eastAsia="標楷體"/>
                <w:sz w:val="20"/>
                <w:szCs w:val="20"/>
              </w:rPr>
              <w:t xml:space="preserve"> Taiwan Stock Exchange Corporation Rules Governing Information Reporting by Companies with </w:t>
            </w:r>
            <w:r w:rsidRPr="000803AE">
              <w:rPr>
                <w:rFonts w:eastAsia="標楷體"/>
                <w:sz w:val="20"/>
                <w:szCs w:val="20"/>
              </w:rPr>
              <w:lastRenderedPageBreak/>
              <w:t>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374"/>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374"/>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Default="00627D8E" w:rsidP="00627D8E">
            <w:pPr>
              <w:snapToGrid w:val="0"/>
              <w:ind w:left="200" w:hanging="200"/>
              <w:rPr>
                <w:rFonts w:eastAsia="標楷體"/>
                <w:sz w:val="20"/>
                <w:szCs w:val="20"/>
              </w:rPr>
            </w:pPr>
            <w:r w:rsidRPr="000803AE">
              <w:rPr>
                <w:rFonts w:eastAsia="標楷體"/>
                <w:sz w:val="20"/>
                <w:szCs w:val="20"/>
              </w:rPr>
              <w:t>1. Announcement of issuance of new shares due to conversion or subscription of convertible bonds and corporate bonds with warrants previously issued.</w:t>
            </w:r>
          </w:p>
          <w:p w:rsidR="00627D8E" w:rsidRPr="006C4CA6" w:rsidRDefault="00627D8E" w:rsidP="00627D8E">
            <w:pPr>
              <w:snapToGrid w:val="0"/>
              <w:ind w:left="200" w:hanging="200"/>
              <w:rPr>
                <w:rFonts w:eastAsia="標楷體"/>
                <w:sz w:val="20"/>
                <w:szCs w:val="20"/>
              </w:rPr>
            </w:pPr>
          </w:p>
          <w:p w:rsidR="00627D8E" w:rsidRPr="000803AE" w:rsidRDefault="00627D8E" w:rsidP="00627D8E">
            <w:pPr>
              <w:snapToGrid w:val="0"/>
              <w:ind w:left="200" w:hanging="200"/>
              <w:rPr>
                <w:rFonts w:eastAsia="標楷體"/>
                <w:sz w:val="20"/>
                <w:szCs w:val="20"/>
              </w:rPr>
            </w:pPr>
            <w:r w:rsidRPr="000803AE">
              <w:rPr>
                <w:rFonts w:eastAsia="標楷體"/>
                <w:sz w:val="20"/>
                <w:szCs w:val="20"/>
              </w:rPr>
              <w:t>2. Announcement of issuance of new shares, if subscription of the employee stock option certificates previously issued was delivered with new shares or payment certificates of shares.</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Announcement shall be made within 15 days following the end of the quarter when the share certificates were delivered.</w:t>
            </w:r>
          </w:p>
        </w:tc>
        <w:tc>
          <w:tcPr>
            <w:tcW w:w="5512" w:type="dxa"/>
            <w:shd w:val="clear" w:color="auto" w:fill="FFFFFF"/>
          </w:tcPr>
          <w:p w:rsidR="00627D8E" w:rsidRPr="000803AE" w:rsidRDefault="00627D8E" w:rsidP="00627D8E">
            <w:pPr>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(sii.twse.com.tw/reporting of domestic securities/</w:t>
            </w:r>
            <w:r w:rsidRPr="006C4CA6">
              <w:rPr>
                <w:rFonts w:eastAsia="標楷體"/>
                <w:sz w:val="20"/>
                <w:szCs w:val="20"/>
              </w:rPr>
              <w:t>filing of all announcements/</w:t>
            </w:r>
            <w:r w:rsidRPr="000803AE">
              <w:rPr>
                <w:rFonts w:eastAsia="標楷體"/>
                <w:sz w:val="20"/>
                <w:szCs w:val="20"/>
              </w:rPr>
              <w:t>announcement of issuance of new shares due to conversion or subscription of convertible bonds and corporate bonds with warrants previously issued).</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employee stock option certificates/matters required to be announced under Article 59 of the Regulations Governing Offering and Issuance of Securities by Securities Issuers).</w:t>
            </w:r>
          </w:p>
        </w:tc>
        <w:tc>
          <w:tcPr>
            <w:tcW w:w="4008" w:type="dxa"/>
            <w:shd w:val="clear" w:color="auto" w:fill="FFFFFF"/>
          </w:tcPr>
          <w:p w:rsidR="00627D8E" w:rsidRPr="000803AE" w:rsidRDefault="00627D8E" w:rsidP="00627D8E">
            <w:pPr>
              <w:snapToGrid w:val="0"/>
              <w:rPr>
                <w:sz w:val="20"/>
                <w:szCs w:val="20"/>
              </w:rPr>
            </w:pPr>
            <w:r w:rsidRPr="000803AE">
              <w:rPr>
                <w:rFonts w:eastAsia="標楷體"/>
                <w:sz w:val="20"/>
                <w:szCs w:val="20"/>
              </w:rPr>
              <w:t>Article 37, 49, and 59 of the Regulations Governing the Offering and Issuance of Securities by Securities Issuers</w:t>
            </w:r>
          </w:p>
          <w:p w:rsidR="00627D8E" w:rsidRPr="000803AE" w:rsidRDefault="00627D8E" w:rsidP="00627D8E">
            <w:pPr>
              <w:kinsoku w:val="0"/>
              <w:overflowPunct w:val="0"/>
              <w:snapToGrid w:val="0"/>
              <w:rPr>
                <w:rFonts w:eastAsia="標楷體"/>
                <w:sz w:val="20"/>
                <w:szCs w:val="20"/>
              </w:rPr>
            </w:pPr>
          </w:p>
        </w:tc>
      </w:tr>
      <w:tr w:rsidR="00627D8E" w:rsidRPr="000803AE" w:rsidTr="0006674B">
        <w:trPr>
          <w:trHeight w:val="3190"/>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w:t>
            </w:r>
            <w:r w:rsidRPr="000803AE">
              <w:rPr>
                <w:rFonts w:ascii="Times New Roman" w:eastAsia="新細明體" w:hAnsi="Times New Roman"/>
                <w:sz w:val="20"/>
                <w:lang w:val="en-US" w:eastAsia="zh-TW"/>
              </w:rPr>
              <w:t>Attendance</w:t>
            </w:r>
            <w:r w:rsidRPr="000803AE">
              <w:rPr>
                <w:rFonts w:ascii="Times New Roman" w:eastAsia="標楷體" w:hAnsi="Times New Roman"/>
                <w:sz w:val="20"/>
                <w:lang w:val="en-US" w:eastAsia="zh-TW"/>
              </w:rPr>
              <w:t xml:space="preserve"> (or attendance as non-voting delegates) at board meetings and training courses taken by each director and supervisor. </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w:t>
            </w:r>
            <w:r w:rsidRPr="000803AE">
              <w:rPr>
                <w:rFonts w:ascii="Times New Roman" w:eastAsia="標楷體" w:hAnsi="Times New Roman"/>
                <w:sz w:val="20"/>
                <w:lang w:val="en-US" w:eastAsia="zh-TW"/>
              </w:rPr>
              <w:lastRenderedPageBreak/>
              <w:t>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lastRenderedPageBreak/>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31"/>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Note: The insurance status shall be reported by the 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rPr>
                <w:rFonts w:eastAsia="標楷體"/>
                <w:sz w:val="20"/>
              </w:rPr>
            </w:pPr>
            <w:r w:rsidRPr="000803AE">
              <w:rPr>
                <w:sz w:val="20"/>
                <w:szCs w:val="20"/>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tcBorders>
              <w:bottom w:val="single" w:sz="4" w:space="0" w:color="auto"/>
            </w:tcBorders>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tcBorders>
              <w:bottom w:val="single" w:sz="4" w:space="0" w:color="auto"/>
            </w:tcBorders>
            <w:shd w:val="clear" w:color="auto" w:fill="FFFFFF"/>
          </w:tcPr>
          <w:p w:rsidR="00627D8E" w:rsidRPr="000803AE" w:rsidRDefault="00627D8E" w:rsidP="00627D8E">
            <w:pPr>
              <w:numPr>
                <w:ilvl w:val="0"/>
                <w:numId w:val="70"/>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70"/>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tcBorders>
              <w:bottom w:val="single" w:sz="4" w:space="0" w:color="auto"/>
            </w:tcBorders>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w:t>
            </w:r>
            <w:r w:rsidRPr="000803AE">
              <w:rPr>
                <w:rFonts w:eastAsia="標楷體"/>
                <w:sz w:val="20"/>
                <w:szCs w:val="20"/>
              </w:rPr>
              <w:lastRenderedPageBreak/>
              <w:t>(voluntary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(sii.twse.com.tw/information on monthly </w:t>
            </w:r>
            <w:r w:rsidRPr="000803AE">
              <w:rPr>
                <w:rFonts w:eastAsia="標楷體"/>
                <w:sz w:val="20"/>
                <w:szCs w:val="20"/>
              </w:rPr>
              <w:lastRenderedPageBreak/>
              <w:t xml:space="preserve">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tcBorders>
              <w:bottom w:val="single" w:sz="4" w:space="0" w:color="auto"/>
            </w:tcBorders>
            <w:shd w:val="clear" w:color="auto" w:fill="FFFFFF"/>
          </w:tcPr>
          <w:p w:rsidR="00627D8E" w:rsidRPr="000803AE" w:rsidRDefault="00627D8E" w:rsidP="00627D8E">
            <w:pPr>
              <w:keepNext/>
              <w:numPr>
                <w:ilvl w:val="0"/>
                <w:numId w:val="301"/>
              </w:numPr>
              <w:adjustRightInd w:val="0"/>
              <w:snapToGrid w:val="0"/>
              <w:rPr>
                <w:sz w:val="20"/>
                <w:szCs w:val="20"/>
              </w:rPr>
            </w:pPr>
            <w:r w:rsidRPr="000803AE">
              <w:rPr>
                <w:sz w:val="20"/>
                <w:szCs w:val="20"/>
              </w:rPr>
              <w:lastRenderedPageBreak/>
              <w:t xml:space="preserve">Subparagraph 5, Paragraph 1,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p w:rsidR="00627D8E" w:rsidRPr="000803AE" w:rsidRDefault="00627D8E" w:rsidP="00627D8E">
            <w:pPr>
              <w:keepNext/>
              <w:numPr>
                <w:ilvl w:val="0"/>
                <w:numId w:val="301"/>
              </w:numPr>
              <w:adjustRightInd w:val="0"/>
              <w:snapToGrid w:val="0"/>
              <w:rPr>
                <w:sz w:val="20"/>
                <w:szCs w:val="20"/>
              </w:rPr>
            </w:pPr>
            <w:r w:rsidRPr="000803AE">
              <w:rPr>
                <w:rFonts w:eastAsia="標楷體"/>
                <w:sz w:val="20"/>
                <w:szCs w:val="20"/>
              </w:rPr>
              <w:t>Letter No. Chin-Kuan-Cheng-Shen-1010040677 dated October 11, 2012</w:t>
            </w:r>
          </w:p>
        </w:tc>
      </w:tr>
      <w:tr w:rsidR="00627D8E" w:rsidRPr="000803AE" w:rsidTr="00D80A1F">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tcBorders>
              <w:bottom w:val="single" w:sz="4" w:space="0" w:color="auto"/>
            </w:tcBorders>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tcBorders>
              <w:bottom w:val="single" w:sz="4" w:space="0" w:color="auto"/>
            </w:tcBorders>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tcBorders>
              <w:bottom w:val="single" w:sz="4" w:space="0" w:color="auto"/>
            </w:tcBorders>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tcBorders>
              <w:bottom w:val="single" w:sz="4" w:space="0" w:color="auto"/>
            </w:tcBorders>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1" w:hanging="191"/>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tcBorders>
              <w:bottom w:val="single" w:sz="4" w:space="0" w:color="auto"/>
            </w:tcBorders>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71"/>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1"/>
              </w:numPr>
              <w:kinsoku w:val="0"/>
              <w:overflowPunct w:val="0"/>
              <w:snapToGrid w:val="0"/>
              <w:ind w:left="357" w:hanging="357"/>
              <w:rPr>
                <w:rFonts w:eastAsia="標楷體"/>
                <w:sz w:val="20"/>
                <w:szCs w:val="20"/>
              </w:rPr>
            </w:pPr>
            <w:r w:rsidRPr="000803AE">
              <w:rPr>
                <w:sz w:val="20"/>
                <w:szCs w:val="20"/>
              </w:rPr>
              <w:t>Letter No. Tai-Cheng-Chih-0981800912 dated March 24, 2009</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rPr>
              <w:t xml:space="preserve">Companies offering and issuing or privately </w:t>
            </w:r>
            <w:r w:rsidRPr="000803AE">
              <w:rPr>
                <w:rFonts w:ascii="Times New Roman" w:eastAsia="標楷體" w:hAnsi="Times New Roman"/>
                <w:sz w:val="20"/>
              </w:rPr>
              <w:lastRenderedPageBreak/>
              <w:t>placing corporate bonds</w:t>
            </w:r>
          </w:p>
          <w:p w:rsidR="00627D8E" w:rsidRPr="000803AE" w:rsidRDefault="00627D8E" w:rsidP="00627D8E">
            <w:pPr>
              <w:pStyle w:val="a3"/>
              <w:numPr>
                <w:ilvl w:val="0"/>
                <w:numId w:val="335"/>
              </w:numPr>
              <w:snapToGrid w:val="0"/>
              <w:rPr>
                <w:rFonts w:ascii="Times New Roman" w:eastAsia="標楷體" w:hAnsi="Times New Roman"/>
                <w:sz w:val="20"/>
                <w:lang w:eastAsia="zh-TW"/>
              </w:rPr>
            </w:pPr>
            <w:r w:rsidRPr="000803AE">
              <w:rPr>
                <w:rFonts w:ascii="Times New Roman" w:eastAsia="標楷體" w:hAnsi="Times New Roman"/>
                <w:sz w:val="20"/>
              </w:rPr>
              <w:t xml:space="preserve">shall report the </w:t>
            </w:r>
            <w:r w:rsidRPr="000803AE">
              <w:rPr>
                <w:rFonts w:ascii="Times New Roman" w:hAnsi="Times New Roman"/>
                <w:sz w:val="20"/>
              </w:rPr>
              <w:t xml:space="preserve">unaudited figures for the preceding quarter within the one-month period following the end of each quarter </w:t>
            </w:r>
            <w:r w:rsidRPr="000803AE">
              <w:rPr>
                <w:rFonts w:ascii="Times New Roman" w:eastAsia="標楷體" w:hAnsi="Times New Roman"/>
                <w:sz w:val="20"/>
              </w:rPr>
              <w:t>during the surviving period between the issue date and the due date of the corporate bonds.  Furthermore, the actual figures shall be filed simultaneously with the audited or reviewed financial statements</w:t>
            </w:r>
            <w:r w:rsidRPr="000803AE">
              <w:rPr>
                <w:rFonts w:ascii="Times New Roman" w:eastAsia="標楷體" w:hAnsi="Times New Roman"/>
                <w:sz w:val="20"/>
                <w:lang w:eastAsia="zh-TW"/>
              </w:rPr>
              <w:t>; and</w:t>
            </w:r>
          </w:p>
          <w:p w:rsidR="00627D8E" w:rsidRPr="000803AE" w:rsidRDefault="00627D8E" w:rsidP="00627D8E">
            <w:pPr>
              <w:pStyle w:val="a3"/>
              <w:numPr>
                <w:ilvl w:val="0"/>
                <w:numId w:val="335"/>
              </w:numPr>
              <w:snapToGrid w:val="0"/>
              <w:rPr>
                <w:rFonts w:ascii="Times New Roman" w:eastAsia="標楷體" w:hAnsi="Times New Roman"/>
                <w:sz w:val="20"/>
                <w:lang w:val="en-US" w:eastAsia="zh-TW"/>
              </w:rPr>
            </w:pP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6"/>
              <w:numPr>
                <w:ilvl w:val="0"/>
                <w:numId w:val="336"/>
              </w:numPr>
              <w:snapToGrid w:val="0"/>
              <w:jc w:val="left"/>
            </w:pPr>
            <w:r w:rsidRPr="000803AE">
              <w:lastRenderedPageBreak/>
              <w:t xml:space="preserve">The relevant information shall be uploaded to the Market </w:t>
            </w:r>
            <w:r w:rsidRPr="000803AE">
              <w:lastRenderedPageBreak/>
              <w:t>Observation Post System (sii.twse.com.tw/filing of creditworthiness/filing of relevant month financial information for the most recent quarter (unaudited figures).</w:t>
            </w:r>
          </w:p>
          <w:p w:rsidR="00627D8E" w:rsidRPr="000803AE" w:rsidRDefault="00627D8E" w:rsidP="00627D8E">
            <w:pPr>
              <w:pStyle w:val="a6"/>
              <w:numPr>
                <w:ilvl w:val="0"/>
                <w:numId w:val="336"/>
              </w:numPr>
              <w:snapToGrid w:val="0"/>
              <w:jc w:val="left"/>
            </w:pPr>
            <w:r w:rsidRPr="000803AE">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11, Paragraph 1, Article 3 of </w:t>
            </w:r>
            <w:r w:rsidRPr="000803AE">
              <w:rPr>
                <w:sz w:val="20"/>
                <w:szCs w:val="20"/>
              </w:rPr>
              <w:lastRenderedPageBreak/>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Changes in domestic and overseas securities issued (including convertible (with warrants or exchangeable) corporate bonds, preferred shares, </w:t>
            </w:r>
            <w:r w:rsidRPr="000803AE">
              <w:rPr>
                <w:sz w:val="20"/>
                <w:szCs w:val="20"/>
              </w:rPr>
              <w:t>stock warrant certificate, certificate of payment of shares, certificates of entitlement to new shares form convertible bond,</w:t>
            </w:r>
            <w:r w:rsidRPr="000803AE">
              <w:rPr>
                <w:rFonts w:eastAsia="標楷體"/>
                <w:sz w:val="20"/>
                <w:szCs w:val="20"/>
              </w:rPr>
              <w:t xml:space="preserve"> and employee stock option certificates, etc)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r w:rsidRPr="000803AE">
              <w:rPr>
                <w:rFonts w:eastAsia="標楷體" w:hint="eastAsia"/>
                <w:sz w:val="20"/>
                <w:szCs w:val="20"/>
              </w:rPr>
              <w:t xml:space="preserve"> </w:t>
            </w:r>
            <w:r w:rsidRPr="000803AE">
              <w:rPr>
                <w:rFonts w:eastAsia="標楷體"/>
                <w:sz w:val="20"/>
                <w:szCs w:val="20"/>
              </w:rPr>
              <w:t>and the maintenance of numbers of ordinary shares listed on TWSE.</w:t>
            </w:r>
          </w:p>
        </w:tc>
        <w:tc>
          <w:tcPr>
            <w:tcW w:w="5512" w:type="dxa"/>
            <w:shd w:val="clear" w:color="auto" w:fill="FFFFFF"/>
          </w:tcPr>
          <w:p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relevant information shall be uploaded to the Market Observation Post System (sii.twse.com.tw/reporting of conversion of domestic and overseas securities/reporting of conversion of domestic and overseas securities/new/select the applicable securities name (type) and then file report).  Please set "exempt from reporting" if no such securities were issued.</w:t>
            </w:r>
          </w:p>
          <w:p w:rsidR="00627D8E" w:rsidRPr="000803AE" w:rsidRDefault="00627D8E" w:rsidP="00627D8E">
            <w:pPr>
              <w:numPr>
                <w:ilvl w:val="0"/>
                <w:numId w:val="375"/>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55"/>
              </w:numPr>
              <w:snapToGrid w:val="0"/>
              <w:rPr>
                <w:rFonts w:eastAsia="標楷體"/>
                <w:sz w:val="20"/>
                <w:szCs w:val="20"/>
              </w:rPr>
            </w:pPr>
            <w:r w:rsidRPr="000803AE">
              <w:rPr>
                <w:sz w:val="20"/>
                <w:szCs w:val="20"/>
              </w:rPr>
              <w:t xml:space="preserve">Subparagraph 20,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55"/>
              </w:numPr>
              <w:snapToGrid w:val="0"/>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w:t>
            </w:r>
            <w:r w:rsidRPr="000803AE">
              <w:rPr>
                <w:sz w:val="20"/>
                <w:szCs w:val="20"/>
              </w:rPr>
              <w:lastRenderedPageBreak/>
              <w:t>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 xml:space="preserve">reporting of overseas securities /statements of outstanding and redemption balance of overseas stocks, statements of outstanding overseas depositary receipts, statements of changes in overseas corporate bonds, statements of changes in overseas convertible bonds, and </w:t>
            </w:r>
            <w:r w:rsidRPr="000803AE">
              <w:rPr>
                <w:sz w:val="20"/>
                <w:szCs w:val="20"/>
              </w:rPr>
              <w:lastRenderedPageBreak/>
              <w:t>statements of changes in overseas corporate bonds with warrants).</w:t>
            </w:r>
          </w:p>
        </w:tc>
        <w:tc>
          <w:tcPr>
            <w:tcW w:w="4008" w:type="dxa"/>
            <w:shd w:val="clear" w:color="auto" w:fill="FFFFFF"/>
          </w:tcPr>
          <w:p w:rsidR="00627D8E" w:rsidRPr="000803AE" w:rsidRDefault="00627D8E" w:rsidP="00627D8E">
            <w:pPr>
              <w:numPr>
                <w:ilvl w:val="0"/>
                <w:numId w:val="56"/>
              </w:numPr>
              <w:kinsoku w:val="0"/>
              <w:overflowPunct w:val="0"/>
              <w:snapToGrid w:val="0"/>
              <w:rPr>
                <w:rFonts w:eastAsia="標楷體"/>
                <w:sz w:val="20"/>
                <w:szCs w:val="20"/>
              </w:rPr>
            </w:pPr>
            <w:r w:rsidRPr="000803AE">
              <w:rPr>
                <w:rFonts w:eastAsia="標楷體"/>
                <w:sz w:val="20"/>
                <w:szCs w:val="20"/>
              </w:rPr>
              <w:lastRenderedPageBreak/>
              <w:t>Articles 21, 28 and 36 of the Regulations Governing the Offering and Issuance of Overseas Securities by Issuers</w:t>
            </w:r>
          </w:p>
          <w:p w:rsidR="00627D8E" w:rsidRPr="000803AE" w:rsidRDefault="00627D8E" w:rsidP="00627D8E">
            <w:pPr>
              <w:numPr>
                <w:ilvl w:val="0"/>
                <w:numId w:val="56"/>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w:t>
            </w:r>
            <w:r w:rsidRPr="000803AE">
              <w:rPr>
                <w:rFonts w:eastAsia="標楷體"/>
                <w:sz w:val="20"/>
                <w:szCs w:val="20"/>
              </w:rPr>
              <w:lastRenderedPageBreak/>
              <w:t>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3. The relevant information shall be uploaded to the Market Observation Post System (sii.twse.com.tw/announcement pursuant to "Regulations Governing Acquisition and Disposal of 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1, Article 36 and Article 36-1 of the Securities and Exchange Act</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 xml:space="preserve">Letter No. Chin-Kuan-Cheng-1-0970045504 dated October 16, 2008 </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6"/>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w:t>
            </w:r>
            <w:r w:rsidRPr="000803AE">
              <w:rPr>
                <w:rFonts w:eastAsia="標楷體"/>
                <w:sz w:val="20"/>
                <w:szCs w:val="20"/>
              </w:rPr>
              <w:lastRenderedPageBreak/>
              <w:t>Assets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06517F"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shall be reported </w:t>
            </w:r>
            <w:r w:rsidRPr="000803AE">
              <w:rPr>
                <w:sz w:val="20"/>
                <w:szCs w:val="20"/>
              </w:rPr>
              <w:t xml:space="preserve">within 10 days following the end of each month </w:t>
            </w:r>
            <w:r w:rsidRPr="000803AE">
              <w:rPr>
                <w:rFonts w:eastAsia="標楷體"/>
                <w:sz w:val="20"/>
                <w:szCs w:val="20"/>
              </w:rPr>
              <w:t>for the preceding month.</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2"/>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2"/>
              </w:num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(sii.twse.com.tw/special section for reporting creditworthiness/explanations on funds repaying source and any concerns).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pStyle w:val="ab"/>
              <w:ind w:left="1"/>
              <w:rPr>
                <w:rFonts w:eastAsia="標楷體"/>
              </w:rPr>
            </w:pPr>
            <w:r w:rsidRPr="000803AE">
              <w:rPr>
                <w:rFonts w:eastAsia="標楷體"/>
              </w:rPr>
              <w:t>The relevant information shall be uploaded to the Market Observation Post System (sii.twse.com.tw/ information on monthly revenues, endorsements and guarantee, and funds lending and statistics of revenues of respective products/ reporting of details of funds lending, and endorsements and guarantee).</w:t>
            </w:r>
          </w:p>
        </w:tc>
        <w:tc>
          <w:tcPr>
            <w:tcW w:w="4008" w:type="dxa"/>
            <w:shd w:val="clear" w:color="auto" w:fill="FFFFFF"/>
          </w:tcPr>
          <w:p w:rsidR="00627D8E" w:rsidRPr="000803AE" w:rsidRDefault="00627D8E" w:rsidP="00627D8E">
            <w:pPr>
              <w:numPr>
                <w:ilvl w:val="0"/>
                <w:numId w:val="57"/>
              </w:numPr>
              <w:snapToGrid w:val="0"/>
              <w:ind w:left="357" w:hanging="357"/>
              <w:rPr>
                <w:rFonts w:eastAsia="標楷體"/>
                <w:sz w:val="20"/>
                <w:szCs w:val="20"/>
              </w:rPr>
            </w:pPr>
            <w:r w:rsidRPr="000803AE">
              <w:rPr>
                <w:rFonts w:eastAsia="標楷體"/>
                <w:sz w:val="20"/>
                <w:szCs w:val="20"/>
              </w:rPr>
              <w:t>Letter No. Tai-Cheng-Shang-0960009099 dated April 18, 2007</w:t>
            </w:r>
          </w:p>
          <w:p w:rsidR="00627D8E" w:rsidRPr="000803AE" w:rsidRDefault="00627D8E" w:rsidP="00627D8E">
            <w:pPr>
              <w:numPr>
                <w:ilvl w:val="0"/>
                <w:numId w:val="57"/>
              </w:numPr>
              <w:snapToGrid w:val="0"/>
              <w:ind w:left="357" w:hanging="357"/>
              <w:rPr>
                <w:rFonts w:eastAsia="標楷體"/>
                <w:sz w:val="20"/>
                <w:szCs w:val="20"/>
              </w:rPr>
            </w:pPr>
            <w:r w:rsidRPr="000803AE">
              <w:rPr>
                <w:sz w:val="20"/>
                <w:szCs w:val="20"/>
              </w:rPr>
              <w:t xml:space="preserve">Subparagraph 7,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pStyle w:val="ab"/>
              <w:ind w:left="1"/>
              <w:rPr>
                <w:rFonts w:eastAsia="標楷體"/>
              </w:rPr>
            </w:pPr>
            <w:r w:rsidRPr="000803AE">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14</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uppressLineNumbers/>
              <w:suppressAutoHyphens/>
              <w:kinsoku w:val="0"/>
              <w:overflowPunct w:val="0"/>
              <w:snapToGrid w:val="0"/>
              <w:rPr>
                <w:sz w:val="20"/>
                <w:szCs w:val="20"/>
              </w:rPr>
            </w:pPr>
            <w:r w:rsidRPr="000803AE">
              <w:rPr>
                <w:rFonts w:eastAsia="標楷體"/>
                <w:sz w:val="20"/>
                <w:szCs w:val="20"/>
              </w:rPr>
              <w:t xml:space="preserve">File financial report and consolidated financial report </w:t>
            </w:r>
            <w:r w:rsidRPr="000803AE">
              <w:rPr>
                <w:sz w:val="20"/>
                <w:szCs w:val="20"/>
              </w:rPr>
              <w:t>for the third quarter.</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Note 1: Within 45 days following the end of the </w:t>
            </w:r>
            <w:r w:rsidRPr="000803AE">
              <w:rPr>
                <w:rFonts w:eastAsia="標楷體"/>
                <w:sz w:val="20"/>
                <w:szCs w:val="20"/>
              </w:rPr>
              <w:lastRenderedPageBreak/>
              <w:t>third quarter of each fiscal year.</w:t>
            </w:r>
          </w:p>
          <w:p w:rsidR="00627D8E" w:rsidRPr="000803AE" w:rsidRDefault="00627D8E" w:rsidP="00627D8E">
            <w:pPr>
              <w:snapToGrid w:val="0"/>
              <w:rPr>
                <w:sz w:val="20"/>
                <w:szCs w:val="20"/>
              </w:rPr>
            </w:pPr>
            <w:r w:rsidRPr="000803AE">
              <w:rPr>
                <w:rFonts w:eastAsia="標楷體"/>
                <w:sz w:val="20"/>
                <w:szCs w:val="20"/>
              </w:rPr>
              <w:t>Note 2: The financial report of a financial holding company shall be filed within 60 days following the end of the third quarter (i.e., November 29).</w:t>
            </w:r>
          </w:p>
        </w:tc>
        <w:tc>
          <w:tcPr>
            <w:tcW w:w="5512" w:type="dxa"/>
            <w:shd w:val="clear" w:color="auto" w:fill="FFFFFF"/>
          </w:tcPr>
          <w:p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lastRenderedPageBreak/>
              <w:t>1. One formatted submission.</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 xml:space="preserve">2. </w:t>
            </w:r>
            <w:r w:rsidRPr="000803AE">
              <w:rPr>
                <w:rFonts w:eastAsia="標楷體" w:hint="eastAsia"/>
                <w:sz w:val="20"/>
                <w:szCs w:val="20"/>
              </w:rPr>
              <w:t>One copy</w:t>
            </w:r>
            <w:r w:rsidRPr="000803AE">
              <w:rPr>
                <w:rFonts w:eastAsia="標楷體"/>
                <w:sz w:val="20"/>
                <w:szCs w:val="20"/>
              </w:rPr>
              <w:t xml:space="preserve"> of the financial report reviewed by the CPA.</w:t>
            </w:r>
          </w:p>
          <w:p w:rsidR="00627D8E" w:rsidRPr="000803AE" w:rsidRDefault="00627D8E" w:rsidP="00627D8E">
            <w:pPr>
              <w:suppressLineNumbers/>
              <w:suppressAutoHyphens/>
              <w:kinsoku w:val="0"/>
              <w:overflowPunct w:val="0"/>
              <w:snapToGrid w:val="0"/>
              <w:ind w:left="200" w:hanging="200"/>
              <w:rPr>
                <w:sz w:val="20"/>
                <w:szCs w:val="20"/>
              </w:rPr>
            </w:pPr>
            <w:r w:rsidRPr="000803AE">
              <w:rPr>
                <w:rFonts w:eastAsia="標楷體"/>
                <w:sz w:val="20"/>
                <w:szCs w:val="20"/>
              </w:rPr>
              <w:t xml:space="preserve">3. The relevant information shall be uploaded to the Market </w:t>
            </w:r>
            <w:r w:rsidRPr="000803AE">
              <w:rPr>
                <w:rFonts w:eastAsia="標楷體"/>
                <w:sz w:val="20"/>
                <w:szCs w:val="20"/>
              </w:rPr>
              <w:lastRenderedPageBreak/>
              <w:t>Observation Post System (sii.twse.com.tw/filing of financial statements/IFRS financial statement filing process, and explanations regarding published financial reports).</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4. A copy of the minutes recording the submission of the financial report to the board.</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5. A copy of the financial report announcement and filing checklist.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6. </w:t>
            </w:r>
            <w:r w:rsidRPr="000803AE">
              <w:rPr>
                <w:rFonts w:eastAsia="標楷體"/>
                <w:sz w:val="20"/>
                <w:szCs w:val="20"/>
              </w:rPr>
              <w:t xml:space="preserve">Declaration that </w:t>
            </w:r>
            <w:r w:rsidRPr="000803AE">
              <w:rPr>
                <w:sz w:val="20"/>
                <w:szCs w:val="20"/>
              </w:rPr>
              <w:t xml:space="preserve">the financial report contains no misrepresentations or omissions, which shall be uploaded to </w:t>
            </w:r>
            <w:r w:rsidRPr="000803AE">
              <w:rPr>
                <w:rFonts w:eastAsia="標楷體"/>
                <w:sz w:val="20"/>
                <w:szCs w:val="20"/>
              </w:rPr>
              <w:t>the Market Observation Post System (sii.twse.com.tw/announcement of the declaration issued pursuant to Paragraph 3, Article 14 of the Securities and Exchange Act).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The relevant information shall be uploaded to the Market Observation Post System (sii.twse.com.tw/filing using non-formatted electronic files/filing of financial report).</w:t>
            </w:r>
          </w:p>
          <w:p w:rsidR="00627D8E" w:rsidRPr="000803AE" w:rsidRDefault="00627D8E" w:rsidP="00627D8E">
            <w:pPr>
              <w:suppressLineNumbers/>
              <w:suppressAutoHyphens/>
              <w:kinsoku w:val="0"/>
              <w:overflowPunct w:val="0"/>
              <w:snapToGrid w:val="0"/>
              <w:ind w:left="200" w:hanging="200"/>
              <w:rPr>
                <w:rFonts w:eastAsia="標楷體"/>
                <w:sz w:val="20"/>
                <w:szCs w:val="20"/>
              </w:rPr>
            </w:pPr>
            <w:r w:rsidRPr="000803AE">
              <w:rPr>
                <w:rFonts w:eastAsia="標楷體"/>
                <w:sz w:val="20"/>
                <w:szCs w:val="20"/>
              </w:rPr>
              <w:t>Note: When being filed in the PDF format, electronic books (except for the audit/review reports and the four basic financial statements prepared by CPAs) should be converted to PDFs in their original texts rather than in those scanned from paper-based materials, to facilitate investors' search for the content of such books.</w:t>
            </w:r>
          </w:p>
          <w:p w:rsidR="00627D8E" w:rsidRPr="000803AE" w:rsidRDefault="00627D8E" w:rsidP="00627D8E">
            <w:pPr>
              <w:pStyle w:val="ab"/>
              <w:ind w:left="201" w:hanging="200"/>
              <w:rPr>
                <w:rFonts w:eastAsia="標楷體"/>
              </w:rPr>
            </w:pPr>
            <w:r w:rsidRPr="000803AE">
              <w:rPr>
                <w:rFonts w:eastAsia="標楷體" w:hint="eastAsia"/>
              </w:rPr>
              <w:t xml:space="preserve">8. </w:t>
            </w:r>
            <w:r w:rsidRPr="000803AE">
              <w:rPr>
                <w:rFonts w:eastAsia="標楷體"/>
              </w:rPr>
              <w:t>Original written material of the aforementioned documents shall be filed with the Securities and Futures Bureau</w:t>
            </w:r>
            <w:r w:rsidRPr="000803AE">
              <w:rPr>
                <w:rFonts w:eastAsia="標楷體" w:hint="eastAsia"/>
              </w:rPr>
              <w:t xml:space="preserve"> </w:t>
            </w:r>
            <w:r w:rsidRPr="000803AE">
              <w:rPr>
                <w:rFonts w:eastAsia="標楷體"/>
              </w:rPr>
              <w:t xml:space="preserve">(one copy each of </w:t>
            </w:r>
            <w:r w:rsidRPr="000803AE">
              <w:rPr>
                <w:rFonts w:eastAsia="標楷體" w:hint="eastAsia"/>
              </w:rPr>
              <w:t xml:space="preserve">the </w:t>
            </w:r>
            <w:r w:rsidRPr="000803AE">
              <w:rPr>
                <w:rFonts w:eastAsia="標楷體"/>
              </w:rPr>
              <w:t>financial report and relevant documents), the Financial Supervisory Commission, Executive Yuan, with photocopies thereof to be delivered to the Taiwan Stock Exchange Corporation (</w:t>
            </w:r>
            <w:r w:rsidRPr="000803AE">
              <w:rPr>
                <w:rFonts w:eastAsia="標楷體" w:hint="eastAsia"/>
              </w:rPr>
              <w:t>one copy each</w:t>
            </w:r>
            <w:r w:rsidRPr="000803AE">
              <w:rPr>
                <w:rFonts w:eastAsia="標楷體"/>
              </w:rPr>
              <w:t xml:space="preserve"> of</w:t>
            </w:r>
            <w:r w:rsidRPr="000803AE">
              <w:rPr>
                <w:rFonts w:eastAsia="標楷體" w:hint="eastAsia"/>
              </w:rPr>
              <w:t xml:space="preserve"> the</w:t>
            </w:r>
            <w:r w:rsidRPr="000803AE">
              <w:rPr>
                <w:rFonts w:eastAsia="標楷體"/>
              </w:rPr>
              <w:t xml:space="preserve"> financial report</w:t>
            </w:r>
            <w:r w:rsidRPr="000803AE">
              <w:rPr>
                <w:rFonts w:eastAsia="標楷體" w:hint="eastAsia"/>
              </w:rPr>
              <w:t xml:space="preserve"> </w:t>
            </w:r>
            <w:r w:rsidRPr="000803AE">
              <w:rPr>
                <w:rFonts w:eastAsia="標楷體"/>
              </w:rPr>
              <w:t>and relevant documents).</w:t>
            </w:r>
          </w:p>
          <w:p w:rsidR="00627D8E" w:rsidRPr="000803AE" w:rsidRDefault="00627D8E" w:rsidP="00627D8E">
            <w:pPr>
              <w:pStyle w:val="ab"/>
              <w:ind w:left="201" w:hanging="200"/>
            </w:pPr>
            <w:r w:rsidRPr="000803AE">
              <w:rPr>
                <w:rFonts w:eastAsia="標楷體" w:hint="eastAsia"/>
              </w:rPr>
              <w:t>9.</w:t>
            </w:r>
            <w:r w:rsidRPr="000803AE">
              <w:rPr>
                <w:rFonts w:hint="eastAsia"/>
              </w:rPr>
              <w:t xml:space="preserve"> An</w:t>
            </w:r>
            <w:r w:rsidRPr="000803AE">
              <w:t xml:space="preserve"> </w:t>
            </w:r>
            <w:r w:rsidRPr="000803AE">
              <w:rPr>
                <w:rFonts w:hint="eastAsia"/>
              </w:rPr>
              <w:t>e</w:t>
            </w:r>
            <w:r w:rsidRPr="000803AE">
              <w:t>xamination table for changes in business items</w:t>
            </w:r>
            <w:r w:rsidRPr="000803AE">
              <w:rPr>
                <w:rFonts w:hint="eastAsia"/>
              </w:rPr>
              <w:t xml:space="preserve"> (to be submitted</w:t>
            </w:r>
            <w:r w:rsidRPr="000803AE">
              <w:t xml:space="preserve"> to the Taiwan Stock Exchange</w:t>
            </w:r>
            <w:r w:rsidRPr="000803AE">
              <w:rPr>
                <w:rFonts w:hint="eastAsia"/>
              </w:rPr>
              <w:t xml:space="preserve"> Corporation only).</w:t>
            </w:r>
          </w:p>
          <w:p w:rsidR="00627D8E" w:rsidRPr="000803AE" w:rsidRDefault="00627D8E" w:rsidP="00627D8E">
            <w:pPr>
              <w:pStyle w:val="ab"/>
              <w:ind w:left="200" w:hanging="200"/>
            </w:pPr>
            <w:r w:rsidRPr="000803AE">
              <w:rPr>
                <w:rFonts w:eastAsia="標楷體" w:hint="eastAsia"/>
              </w:rPr>
              <w:t>10.</w:t>
            </w:r>
            <w:r w:rsidRPr="000803AE">
              <w:rPr>
                <w:rFonts w:hint="eastAsia"/>
              </w:rPr>
              <w:t xml:space="preserve"> </w:t>
            </w:r>
            <w:r w:rsidRPr="000803AE">
              <w:t>A company that has published its financial forecast in accordance with the Regulations Governing the Publication of Financial Forecasts of Public Companies shall publicly disclose and report the following matters:</w:t>
            </w:r>
          </w:p>
          <w:p w:rsidR="00627D8E" w:rsidRPr="000803AE" w:rsidRDefault="00627D8E" w:rsidP="00627D8E">
            <w:pPr>
              <w:pStyle w:val="ab"/>
              <w:ind w:left="200" w:hanging="200"/>
            </w:pPr>
            <w:r w:rsidRPr="000803AE">
              <w:t xml:space="preserve"> </w:t>
            </w:r>
            <w:r w:rsidRPr="000803AE">
              <w:rPr>
                <w:rFonts w:hint="eastAsia"/>
              </w:rPr>
              <w:t xml:space="preserve"> </w:t>
            </w:r>
            <w:r w:rsidRPr="000803AE">
              <w:t xml:space="preserve">(1) The date of the original forecast statement of comprehensive income, the date of any subsequent amendments thereto, the annual achievement rate compared against the annual forecast for the relevant fiscal year (up to the financial period of the then </w:t>
            </w:r>
            <w:r w:rsidRPr="000803AE">
              <w:lastRenderedPageBreak/>
              <w:t>current financial report) and the quarterly achievement rate compared against the quarter forecast for the relevant quarter.</w:t>
            </w:r>
          </w:p>
          <w:p w:rsidR="00627D8E" w:rsidRPr="000803AE" w:rsidRDefault="00627D8E" w:rsidP="00627D8E">
            <w:pPr>
              <w:pStyle w:val="ab"/>
              <w:ind w:left="201" w:hanging="200"/>
              <w:rPr>
                <w:rFonts w:eastAsia="標楷體"/>
              </w:rPr>
            </w:pPr>
            <w:r w:rsidRPr="000803AE">
              <w:t xml:space="preserve">  </w:t>
            </w:r>
            <w:r w:rsidRPr="000803AE">
              <w:rPr>
                <w:rFonts w:hint="eastAsia"/>
              </w:rPr>
              <w:t>(2) If the discrepancy between the actual comprehensive income and the achievement of the forecast of comprehensive income as of the then current quarter reaches 20 percent or more, the company shall re-evaluate the appropriateness of its basic assumptions; examine the feasibility of the response measures for the remaining months and explain the basis not to provide updated financial forecast. If the financial forecast has been reviewed by a CPA, the company shall make the disclosure and report together with an opinion from the CPA as to the reasonableness of not providing updated financial forecast</w:t>
            </w:r>
            <w:r w:rsidRPr="000803AE">
              <w:t>.</w:t>
            </w:r>
          </w:p>
          <w:p w:rsidR="00627D8E" w:rsidRPr="000803AE" w:rsidRDefault="00627D8E" w:rsidP="00627D8E">
            <w:pPr>
              <w:pStyle w:val="ab"/>
              <w:ind w:left="201" w:hanging="200"/>
            </w:pPr>
          </w:p>
        </w:tc>
        <w:tc>
          <w:tcPr>
            <w:tcW w:w="4008" w:type="dxa"/>
            <w:shd w:val="clear" w:color="auto" w:fill="FFFFFF"/>
          </w:tcPr>
          <w:p w:rsidR="00627D8E" w:rsidRPr="000803AE" w:rsidRDefault="00627D8E" w:rsidP="00627D8E">
            <w:pPr>
              <w:numPr>
                <w:ilvl w:val="0"/>
                <w:numId w:val="302"/>
              </w:numPr>
              <w:snapToGrid w:val="0"/>
              <w:rPr>
                <w:sz w:val="20"/>
                <w:szCs w:val="20"/>
              </w:rPr>
            </w:pPr>
            <w:r w:rsidRPr="000803AE">
              <w:rPr>
                <w:rFonts w:eastAsia="標楷體"/>
                <w:sz w:val="20"/>
                <w:szCs w:val="20"/>
              </w:rPr>
              <w:lastRenderedPageBreak/>
              <w:t xml:space="preserve">Article 36 of the </w:t>
            </w:r>
            <w:r w:rsidRPr="000803AE">
              <w:rPr>
                <w:sz w:val="20"/>
                <w:szCs w:val="20"/>
              </w:rPr>
              <w:t>Securities and Exchange Act</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 xml:space="preserve">Article 4 of the Securities and Exchange Act </w:t>
            </w:r>
            <w:r w:rsidRPr="000803AE">
              <w:rPr>
                <w:rFonts w:eastAsia="標楷體"/>
                <w:sz w:val="20"/>
                <w:szCs w:val="20"/>
              </w:rPr>
              <w:lastRenderedPageBreak/>
              <w:t>Enforcement Rules</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Item 5, Article 47 of the Operating Rules of the Taiwan Stock Exchange Corporation</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84-Tai-Tsai-Cheng-6-00101 dated January 16, 1995</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302"/>
              </w:numPr>
              <w:snapToGrid w:val="0"/>
              <w:rPr>
                <w:rFonts w:eastAsia="標楷體"/>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Article 14 of the Securities and Exchange Act</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Executive Yuan Financial Supervisory Commission Decree No. Chin-Guan-Cheng-6-0950001436 dated March 24, 2006</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Chin-Guan-Cheng-6-0960034217 dated July 9, 2007 and Letter No. Tai-Cheng-Shang-0960018929 dated July 16, 2007</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Letter No. Tai-Cheng-Shan-10000024671 dated January 20, 2011</w:t>
            </w:r>
          </w:p>
          <w:p w:rsidR="00627D8E" w:rsidRPr="000803AE" w:rsidRDefault="00627D8E" w:rsidP="00627D8E">
            <w:pPr>
              <w:numPr>
                <w:ilvl w:val="0"/>
                <w:numId w:val="302"/>
              </w:numPr>
              <w:snapToGrid w:val="0"/>
              <w:rPr>
                <w:rFonts w:eastAsia="標楷體"/>
                <w:sz w:val="20"/>
                <w:szCs w:val="20"/>
              </w:rPr>
            </w:pPr>
            <w:r w:rsidRPr="000803AE">
              <w:rPr>
                <w:rFonts w:eastAsia="標楷體"/>
                <w:sz w:val="20"/>
                <w:szCs w:val="20"/>
              </w:rPr>
              <w:t>Decree No. Chin-Guan-Yin-Fa-10110002230 dated May 18, 2012</w:t>
            </w:r>
          </w:p>
          <w:p w:rsidR="00627D8E" w:rsidRPr="000803AE" w:rsidRDefault="00627D8E" w:rsidP="00627D8E">
            <w:pPr>
              <w:numPr>
                <w:ilvl w:val="0"/>
                <w:numId w:val="302"/>
              </w:numPr>
              <w:snapToGrid w:val="0"/>
              <w:rPr>
                <w:sz w:val="20"/>
                <w:szCs w:val="20"/>
              </w:rPr>
            </w:pPr>
            <w:r w:rsidRPr="000803AE">
              <w:rPr>
                <w:rFonts w:eastAsia="標楷體"/>
                <w:sz w:val="20"/>
                <w:szCs w:val="20"/>
              </w:rPr>
              <w:t>Letter No. Cheng-Chi-Shen-1020035072 dated August 16, 2013</w:t>
            </w:r>
          </w:p>
          <w:p w:rsidR="00627D8E" w:rsidRPr="000803AE" w:rsidRDefault="00627D8E" w:rsidP="00627D8E">
            <w:pPr>
              <w:numPr>
                <w:ilvl w:val="0"/>
                <w:numId w:val="302"/>
              </w:numPr>
              <w:snapToGrid w:val="0"/>
              <w:rPr>
                <w:sz w:val="20"/>
                <w:szCs w:val="20"/>
              </w:rPr>
            </w:pPr>
            <w:r w:rsidRPr="000803AE">
              <w:rPr>
                <w:rFonts w:eastAsia="標楷體"/>
                <w:sz w:val="20"/>
                <w:szCs w:val="20"/>
              </w:rPr>
              <w:t xml:space="preserve">Article 165-1 of the </w:t>
            </w:r>
            <w:r w:rsidRPr="000803AE">
              <w:rPr>
                <w:sz w:val="20"/>
                <w:szCs w:val="20"/>
              </w:rPr>
              <w:t>Securities and Exchange Act</w:t>
            </w:r>
          </w:p>
          <w:p w:rsidR="00627D8E" w:rsidRPr="000803AE" w:rsidRDefault="00627D8E" w:rsidP="00627D8E">
            <w:pPr>
              <w:numPr>
                <w:ilvl w:val="0"/>
                <w:numId w:val="302"/>
              </w:numPr>
              <w:snapToGrid w:val="0"/>
              <w:rPr>
                <w:sz w:val="20"/>
                <w:szCs w:val="20"/>
              </w:rPr>
            </w:pPr>
            <w:r w:rsidRPr="000803AE">
              <w:rPr>
                <w:sz w:val="20"/>
                <w:szCs w:val="20"/>
              </w:rPr>
              <w:t>Article 4 of Determination Standards for Subparagraph 14, Paragraph 1, Article 50 and Subparagraph 11, Paragraph 1, Article 50-3 of Operating Rules of the Taiwan Stock Exchange Corporation</w:t>
            </w:r>
          </w:p>
          <w:p w:rsidR="00627D8E" w:rsidRPr="000803AE" w:rsidRDefault="00627D8E" w:rsidP="00627D8E">
            <w:pPr>
              <w:numPr>
                <w:ilvl w:val="0"/>
                <w:numId w:val="302"/>
              </w:numPr>
              <w:snapToGrid w:val="0"/>
              <w:rPr>
                <w:sz w:val="20"/>
                <w:szCs w:val="20"/>
              </w:rPr>
            </w:pPr>
            <w:r w:rsidRPr="000803AE">
              <w:rPr>
                <w:sz w:val="20"/>
                <w:szCs w:val="20"/>
              </w:rPr>
              <w:t xml:space="preserve">Articles </w:t>
            </w:r>
            <w:r w:rsidRPr="000803AE">
              <w:rPr>
                <w:rFonts w:hint="eastAsia"/>
                <w:sz w:val="20"/>
                <w:szCs w:val="20"/>
              </w:rPr>
              <w:t>18</w:t>
            </w:r>
            <w:r w:rsidRPr="000803AE">
              <w:rPr>
                <w:sz w:val="20"/>
                <w:szCs w:val="20"/>
              </w:rPr>
              <w:t xml:space="preserve"> and 2</w:t>
            </w:r>
            <w:r w:rsidRPr="000803AE">
              <w:rPr>
                <w:rFonts w:hint="eastAsia"/>
                <w:sz w:val="20"/>
                <w:szCs w:val="20"/>
              </w:rPr>
              <w:t>3</w:t>
            </w:r>
            <w:r w:rsidRPr="000803AE">
              <w:rPr>
                <w:sz w:val="20"/>
                <w:szCs w:val="20"/>
              </w:rPr>
              <w:t xml:space="preserve"> of the Regulations Governing the Publication of Financial </w:t>
            </w:r>
            <w:r w:rsidRPr="000803AE">
              <w:rPr>
                <w:sz w:val="20"/>
                <w:szCs w:val="20"/>
              </w:rPr>
              <w:lastRenderedPageBreak/>
              <w:t>Forecasts of Public Companies</w:t>
            </w:r>
          </w:p>
          <w:p w:rsidR="00627D8E" w:rsidRPr="000803AE" w:rsidRDefault="00627D8E" w:rsidP="00627D8E">
            <w:pPr>
              <w:numPr>
                <w:ilvl w:val="0"/>
                <w:numId w:val="302"/>
              </w:numPr>
              <w:snapToGrid w:val="0"/>
              <w:rPr>
                <w:sz w:val="20"/>
                <w:szCs w:val="20"/>
              </w:rPr>
            </w:pPr>
            <w:r w:rsidRPr="000803AE">
              <w:rPr>
                <w:sz w:val="20"/>
                <w:szCs w:val="20"/>
              </w:rPr>
              <w:t>Article 29</w:t>
            </w:r>
            <w:r w:rsidRPr="000803AE">
              <w:rPr>
                <w:rFonts w:hint="eastAsia"/>
                <w:sz w:val="20"/>
                <w:szCs w:val="20"/>
              </w:rPr>
              <w:t xml:space="preserve"> </w:t>
            </w:r>
            <w:r w:rsidRPr="000803AE">
              <w:rPr>
                <w:sz w:val="20"/>
                <w:szCs w:val="20"/>
              </w:rPr>
              <w:t>of the Regulations Governing Preparation of Financial Reports by Securities Issuers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Filing of information regarding the enterprise group of the listed company.</w:t>
            </w:r>
          </w:p>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Information on </w:t>
            </w:r>
            <w:r>
              <w:rPr>
                <w:rFonts w:ascii="Times New Roman" w:eastAsia="標楷體" w:hAnsi="Times New Roman"/>
                <w:sz w:val="20"/>
                <w:lang w:val="en-US" w:eastAsia="zh-TW"/>
              </w:rPr>
              <w:t xml:space="preserve">"securities held by affiliates" </w:t>
            </w:r>
            <w:r w:rsidRPr="000803AE">
              <w:rPr>
                <w:rFonts w:ascii="Times New Roman" w:eastAsia="標楷體" w:hAnsi="Times New Roman"/>
                <w:sz w:val="20"/>
                <w:lang w:val="en-US" w:eastAsia="zh-TW"/>
              </w:rPr>
              <w:t xml:space="preserve">and "changes in the number of pledged </w:t>
            </w:r>
            <w:r w:rsidRPr="000803AE">
              <w:rPr>
                <w:rFonts w:ascii="Times New Roman" w:hAnsi="Times New Roman"/>
                <w:sz w:val="20"/>
                <w:lang w:eastAsia="zh-TW"/>
              </w:rPr>
              <w:t>shares</w:t>
            </w:r>
            <w:r w:rsidRPr="000803AE">
              <w:rPr>
                <w:rFonts w:ascii="Times New Roman" w:hAnsi="Times New Roman"/>
                <w:sz w:val="20"/>
              </w:rPr>
              <w:t xml:space="preserve"> </w:t>
            </w:r>
            <w:r w:rsidRPr="000803AE">
              <w:rPr>
                <w:rFonts w:ascii="Times New Roman" w:hAnsi="Times New Roman"/>
                <w:sz w:val="20"/>
                <w:lang w:eastAsia="zh-TW"/>
              </w:rPr>
              <w:t>which are held by affiliates"</w:t>
            </w:r>
            <w:r w:rsidRPr="000803AE">
              <w:rPr>
                <w:rFonts w:ascii="Times New Roman" w:eastAsia="標楷體" w:hAnsi="Times New Roman"/>
                <w:sz w:val="20"/>
                <w:lang w:val="en-US" w:eastAsia="zh-TW"/>
              </w:rPr>
              <w:t xml:space="preserve"> shall be reported between October 15 and November 14 of each year.</w:t>
            </w:r>
          </w:p>
          <w:p w:rsidR="00627D8E" w:rsidRPr="000803AE" w:rsidRDefault="00627D8E" w:rsidP="00627D8E">
            <w:pPr>
              <w:pStyle w:val="a3"/>
              <w:suppressLineNumbers/>
              <w:suppressAutoHyphens/>
              <w:snapToGrid w:val="0"/>
              <w:rPr>
                <w:sz w:val="20"/>
              </w:rPr>
            </w:pPr>
            <w:r w:rsidRPr="000803AE">
              <w:rPr>
                <w:rFonts w:ascii="Times New Roman" w:eastAsia="標楷體" w:hAnsi="Times New Roman"/>
                <w:sz w:val="20"/>
                <w:lang w:val="en-US" w:eastAsia="zh-TW"/>
              </w:rPr>
              <w:t>Note: Starting from the fourth quarter of 2018, only securities which are issued by domestic public companies and held by listed companies and affiliates shall be reported.</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by enterprise groups).</w:t>
            </w:r>
          </w:p>
        </w:tc>
        <w:tc>
          <w:tcPr>
            <w:tcW w:w="4008" w:type="dxa"/>
            <w:shd w:val="clear" w:color="auto" w:fill="FFFFFF"/>
          </w:tcPr>
          <w:p w:rsidR="00627D8E" w:rsidRPr="000803AE" w:rsidRDefault="00627D8E" w:rsidP="00627D8E">
            <w:pPr>
              <w:snapToGrid w:val="0"/>
              <w:rPr>
                <w:sz w:val="20"/>
                <w:szCs w:val="20"/>
              </w:rPr>
            </w:pPr>
            <w:r>
              <w:rPr>
                <w:sz w:val="20"/>
                <w:szCs w:val="20"/>
              </w:rPr>
              <w:t xml:space="preserve">The first part of </w:t>
            </w:r>
            <w:r w:rsidRPr="000803AE">
              <w:rPr>
                <w:sz w:val="20"/>
                <w:szCs w:val="20"/>
              </w:rPr>
              <w:t xml:space="preserve">Subparagraph 12,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uppressLineNumbers/>
              <w:suppressAutoHyphens/>
              <w:kinsoku w:val="0"/>
              <w:overflowPunct w:val="0"/>
              <w:snapToGrid w:val="0"/>
              <w:rPr>
                <w:rFonts w:eastAsia="標楷體"/>
                <w:sz w:val="20"/>
                <w:szCs w:val="20"/>
              </w:rPr>
            </w:pPr>
            <w:r w:rsidRPr="000803AE">
              <w:rPr>
                <w:rFonts w:eastAsia="標楷體"/>
                <w:sz w:val="20"/>
                <w:szCs w:val="20"/>
              </w:rPr>
              <w:t>Upload matters disclosed in notes.</w:t>
            </w:r>
          </w:p>
          <w:p w:rsidR="00627D8E" w:rsidRPr="000803AE" w:rsidRDefault="00627D8E" w:rsidP="00627D8E">
            <w:pPr>
              <w:snapToGrid w:val="0"/>
              <w:rPr>
                <w:sz w:val="20"/>
                <w:szCs w:val="20"/>
              </w:rPr>
            </w:pPr>
            <w:r w:rsidRPr="000803AE">
              <w:rPr>
                <w:rFonts w:eastAsia="標楷體"/>
                <w:spacing w:val="-4"/>
                <w:sz w:val="20"/>
                <w:szCs w:val="20"/>
              </w:rPr>
              <w:t>Note: Same filing time as the filing of financial statements.</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(sii.twse.com.tw/information disclosed in the notes to the financial statements/filing of information disclosed in the notes to the financial statements).</w:t>
            </w:r>
          </w:p>
        </w:tc>
        <w:tc>
          <w:tcPr>
            <w:tcW w:w="4008" w:type="dxa"/>
            <w:shd w:val="clear" w:color="auto" w:fill="FFFFFF"/>
          </w:tcPr>
          <w:p w:rsidR="00627D8E" w:rsidRPr="000803AE" w:rsidRDefault="00627D8E" w:rsidP="00627D8E">
            <w:pPr>
              <w:snapToGrid w:val="0"/>
              <w:rPr>
                <w:sz w:val="20"/>
                <w:szCs w:val="20"/>
              </w:rPr>
            </w:pPr>
            <w:r w:rsidRPr="000803AE">
              <w:rPr>
                <w:sz w:val="20"/>
                <w:szCs w:val="20"/>
              </w:rPr>
              <w:t xml:space="preserve">Subparagraph 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sz w:val="20"/>
                <w:szCs w:val="20"/>
              </w:rPr>
            </w:pPr>
            <w:r w:rsidRPr="000803AE">
              <w:rPr>
                <w:sz w:val="20"/>
                <w:szCs w:val="20"/>
              </w:rPr>
              <w:t>Filing of investments in mainland China.</w:t>
            </w:r>
          </w:p>
          <w:p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Same filing time as the filing of financial statements.</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of investments in mainland China/filing of the actual amount of investments in mainland China in the current quarter).</w:t>
            </w:r>
          </w:p>
        </w:tc>
        <w:tc>
          <w:tcPr>
            <w:tcW w:w="4008" w:type="dxa"/>
            <w:shd w:val="clear" w:color="auto" w:fill="FFFFFF"/>
          </w:tcPr>
          <w:p w:rsidR="00627D8E" w:rsidRPr="000803AE" w:rsidRDefault="00627D8E" w:rsidP="00627D8E">
            <w:pPr>
              <w:snapToGrid w:val="0"/>
              <w:rPr>
                <w:sz w:val="20"/>
                <w:szCs w:val="20"/>
              </w:rPr>
            </w:pPr>
            <w:r w:rsidRPr="000803AE">
              <w:rPr>
                <w:sz w:val="20"/>
                <w:szCs w:val="20"/>
              </w:rPr>
              <w:t xml:space="preserve">Subparagraph 8,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Filing of investments in overseas subsidiaries.</w:t>
            </w:r>
          </w:p>
          <w:p w:rsidR="00627D8E" w:rsidRPr="000803AE" w:rsidRDefault="00627D8E" w:rsidP="00627D8E">
            <w:pPr>
              <w:snapToGrid w:val="0"/>
              <w:rPr>
                <w:sz w:val="20"/>
                <w:szCs w:val="20"/>
              </w:rPr>
            </w:pPr>
            <w:r w:rsidRPr="000803AE">
              <w:rPr>
                <w:rFonts w:eastAsia="標楷體"/>
                <w:sz w:val="20"/>
                <w:szCs w:val="20"/>
              </w:rPr>
              <w:t xml:space="preserve">Note: </w:t>
            </w:r>
            <w:r w:rsidRPr="000803AE">
              <w:rPr>
                <w:rFonts w:eastAsia="標楷體"/>
                <w:spacing w:val="-4"/>
                <w:sz w:val="20"/>
                <w:szCs w:val="20"/>
              </w:rPr>
              <w:t xml:space="preserve">Same filing time as the filing of financial </w:t>
            </w:r>
            <w:r w:rsidRPr="000803AE">
              <w:rPr>
                <w:rFonts w:eastAsia="標楷體"/>
                <w:spacing w:val="-4"/>
                <w:sz w:val="20"/>
                <w:szCs w:val="20"/>
              </w:rPr>
              <w:lastRenderedPageBreak/>
              <w:t>statements.</w:t>
            </w:r>
          </w:p>
        </w:tc>
        <w:tc>
          <w:tcPr>
            <w:tcW w:w="5512" w:type="dxa"/>
            <w:shd w:val="clear" w:color="auto" w:fill="FFFFFF"/>
          </w:tcPr>
          <w:p w:rsidR="00627D8E" w:rsidRPr="000803AE" w:rsidRDefault="00627D8E" w:rsidP="00627D8E">
            <w:pPr>
              <w:pStyle w:val="ab"/>
              <w:ind w:left="1"/>
            </w:pPr>
            <w:r w:rsidRPr="000803AE">
              <w:lastRenderedPageBreak/>
              <w:t xml:space="preserve">The relevant information shall be uploaded to the Market Observation Post System (sii.twse.com.tw/filing of investments in </w:t>
            </w:r>
            <w:r w:rsidRPr="000803AE">
              <w:lastRenderedPageBreak/>
              <w:t>overseas subsidiaries/filing of the actual amount of investments in overseas subsidiaries/filing of locations of ultimate investments in overseas (including PRC) subsidiaries (quarterly)).</w:t>
            </w:r>
          </w:p>
        </w:tc>
        <w:tc>
          <w:tcPr>
            <w:tcW w:w="4008" w:type="dxa"/>
            <w:shd w:val="clear" w:color="auto" w:fill="FFFFFF"/>
          </w:tcPr>
          <w:p w:rsidR="00627D8E" w:rsidRPr="000803AE" w:rsidRDefault="00627D8E" w:rsidP="00627D8E">
            <w:pPr>
              <w:snapToGrid w:val="0"/>
              <w:rPr>
                <w:sz w:val="20"/>
                <w:szCs w:val="20"/>
              </w:rPr>
            </w:pPr>
            <w:r w:rsidRPr="000803AE">
              <w:rPr>
                <w:sz w:val="20"/>
                <w:szCs w:val="20"/>
              </w:rPr>
              <w:lastRenderedPageBreak/>
              <w:t xml:space="preserve">Subparagraph 9,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6</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Filing of the </w:t>
            </w:r>
            <w:r w:rsidRPr="000803AE">
              <w:rPr>
                <w:rFonts w:ascii="Times New Roman" w:hAnsi="Times New Roman"/>
                <w:sz w:val="20"/>
                <w:lang w:val="en-US" w:eastAsia="zh-TW"/>
              </w:rPr>
              <w:t>basic information regarding the company's industry classification</w:t>
            </w:r>
            <w:r w:rsidRPr="000803AE">
              <w:rPr>
                <w:rFonts w:ascii="Times New Roman" w:eastAsia="標楷體" w:hAnsi="Times New Roman"/>
                <w:sz w:val="20"/>
                <w:lang w:val="en-US" w:eastAsia="zh-TW"/>
              </w:rPr>
              <w:t>.</w:t>
            </w:r>
          </w:p>
          <w:p w:rsidR="00627D8E" w:rsidRPr="000803AE" w:rsidRDefault="00627D8E" w:rsidP="00627D8E">
            <w:pPr>
              <w:snapToGrid w:val="0"/>
              <w:rPr>
                <w:sz w:val="20"/>
                <w:szCs w:val="20"/>
              </w:rPr>
            </w:pPr>
            <w:r w:rsidRPr="000803AE">
              <w:rPr>
                <w:rFonts w:eastAsia="標楷體"/>
                <w:spacing w:val="-4"/>
                <w:sz w:val="20"/>
                <w:szCs w:val="20"/>
              </w:rPr>
              <w:t>Note: Same filing time as the filing of the financial statements.</w:t>
            </w:r>
          </w:p>
        </w:tc>
        <w:tc>
          <w:tcPr>
            <w:tcW w:w="5512" w:type="dxa"/>
            <w:shd w:val="clear" w:color="auto" w:fill="FFFFFF"/>
          </w:tcPr>
          <w:p w:rsidR="00627D8E" w:rsidRPr="000803AE" w:rsidRDefault="00627D8E" w:rsidP="00627D8E">
            <w:pPr>
              <w:pStyle w:val="ab"/>
              <w:ind w:left="1"/>
            </w:pPr>
            <w:r w:rsidRPr="000803AE">
              <w:t>The relevant information shall be uploaded to the Market Observation Post System. (sii.twse.com.tw/filing of setups of basic information regarding the company's industry classification)</w:t>
            </w:r>
          </w:p>
        </w:tc>
        <w:tc>
          <w:tcPr>
            <w:tcW w:w="4008" w:type="dxa"/>
            <w:shd w:val="clear" w:color="auto" w:fill="FFFFFF"/>
          </w:tcPr>
          <w:p w:rsidR="00627D8E" w:rsidRPr="000803AE" w:rsidRDefault="00627D8E" w:rsidP="00627D8E">
            <w:pPr>
              <w:numPr>
                <w:ilvl w:val="0"/>
                <w:numId w:val="337"/>
              </w:numPr>
              <w:snapToGrid w:val="0"/>
              <w:rPr>
                <w:rFonts w:eastAsia="標楷體"/>
                <w:sz w:val="20"/>
                <w:szCs w:val="20"/>
              </w:rPr>
            </w:pPr>
            <w:r w:rsidRPr="000803AE">
              <w:rPr>
                <w:sz w:val="20"/>
                <w:szCs w:val="20"/>
              </w:rPr>
              <w:t xml:space="preserve">Subparagraph 23,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37"/>
              </w:numPr>
              <w:snapToGrid w:val="0"/>
              <w:rPr>
                <w:sz w:val="20"/>
                <w:szCs w:val="20"/>
              </w:rPr>
            </w:pPr>
            <w:r w:rsidRPr="000803AE">
              <w:rPr>
                <w:rFonts w:eastAsia="標楷體"/>
                <w:sz w:val="20"/>
                <w:szCs w:val="20"/>
              </w:rPr>
              <w:t>Letter No. Tai-Cheng-Shang-0940100584 dated March 4, 2005</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7</w:t>
            </w:r>
          </w:p>
        </w:tc>
        <w:tc>
          <w:tcPr>
            <w:tcW w:w="4115" w:type="dxa"/>
            <w:shd w:val="clear" w:color="auto" w:fill="FFFFFF"/>
          </w:tcPr>
          <w:p w:rsidR="00627D8E" w:rsidRPr="002F204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Filing of the information regarding the company's top ten supplying and purchasing partners (voluntary filing).</w:t>
            </w:r>
          </w:p>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2F204E">
              <w:rPr>
                <w:rFonts w:ascii="Times New Roman" w:eastAsia="標楷體" w:hAnsi="Times New Roman"/>
                <w:sz w:val="20"/>
                <w:lang w:val="en-US" w:eastAsia="zh-TW"/>
              </w:rPr>
              <w:t>Note: Same filing time as the filing of the financial statements.</w:t>
            </w:r>
          </w:p>
        </w:tc>
        <w:tc>
          <w:tcPr>
            <w:tcW w:w="5512" w:type="dxa"/>
            <w:shd w:val="clear" w:color="auto" w:fill="FFFFFF"/>
          </w:tcPr>
          <w:p w:rsidR="00627D8E" w:rsidRPr="000803AE" w:rsidRDefault="00627D8E" w:rsidP="00627D8E">
            <w:pPr>
              <w:pStyle w:val="ab"/>
              <w:ind w:left="1"/>
            </w:pPr>
            <w:r w:rsidRPr="000803AE">
              <w:t>The relevant information shall be uploaded to the Market Observation Post System (sii.twse.com.tw/filing of the names of insiders who are spouses or relatives within the second degree of kinship of other insiders, and top ten supplying and purchasing partners).</w:t>
            </w:r>
          </w:p>
        </w:tc>
        <w:tc>
          <w:tcPr>
            <w:tcW w:w="4008" w:type="dxa"/>
            <w:shd w:val="clear" w:color="auto" w:fill="FFFFFF"/>
          </w:tcPr>
          <w:p w:rsidR="00627D8E" w:rsidRPr="000803AE" w:rsidRDefault="00627D8E" w:rsidP="00627D8E">
            <w:pPr>
              <w:numPr>
                <w:ilvl w:val="0"/>
                <w:numId w:val="342"/>
              </w:numPr>
              <w:snapToGrid w:val="0"/>
              <w:rPr>
                <w:rFonts w:eastAsia="標楷體"/>
                <w:sz w:val="20"/>
                <w:szCs w:val="20"/>
              </w:rPr>
            </w:pPr>
            <w:r w:rsidRPr="000803AE">
              <w:rPr>
                <w:sz w:val="20"/>
                <w:szCs w:val="20"/>
              </w:rPr>
              <w:t xml:space="preserve">Subparagraph 22,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42"/>
              </w:numPr>
              <w:snapToGrid w:val="0"/>
              <w:rPr>
                <w:sz w:val="20"/>
                <w:szCs w:val="20"/>
              </w:rPr>
            </w:pPr>
            <w:r w:rsidRPr="000803AE">
              <w:rPr>
                <w:rFonts w:eastAsia="標楷體"/>
                <w:sz w:val="20"/>
                <w:szCs w:val="20"/>
              </w:rPr>
              <w:t>Letter No. Tai-Cheng-Shang-0940103640 dated December 20, 2005</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8</w:t>
            </w:r>
          </w:p>
        </w:tc>
        <w:tc>
          <w:tcPr>
            <w:tcW w:w="4115" w:type="dxa"/>
            <w:shd w:val="clear" w:color="auto" w:fill="FFFFFF"/>
          </w:tcPr>
          <w:p w:rsidR="00627D8E" w:rsidRPr="000803AE" w:rsidRDefault="00627D8E" w:rsidP="00627D8E">
            <w:pPr>
              <w:snapToGrid w:val="0"/>
              <w:rPr>
                <w:sz w:val="20"/>
                <w:szCs w:val="20"/>
              </w:rPr>
            </w:pPr>
            <w:r w:rsidRPr="000803AE">
              <w:rPr>
                <w:rFonts w:eastAsia="標楷體"/>
                <w:sz w:val="20"/>
                <w:szCs w:val="20"/>
              </w:rPr>
              <w:t>Companies offering and issuing or privately placing corpora</w:t>
            </w:r>
            <w:r>
              <w:rPr>
                <w:rFonts w:eastAsia="標楷體"/>
                <w:sz w:val="20"/>
                <w:szCs w:val="20"/>
              </w:rPr>
              <w:t xml:space="preserve">te bonds shall file </w:t>
            </w:r>
            <w:r w:rsidRPr="000803AE">
              <w:rPr>
                <w:rFonts w:eastAsia="標楷體"/>
                <w:sz w:val="20"/>
                <w:szCs w:val="20"/>
              </w:rPr>
              <w:t>the actual figures simultaneously with the audited o</w:t>
            </w:r>
            <w:r>
              <w:rPr>
                <w:rFonts w:eastAsia="標楷體"/>
                <w:sz w:val="20"/>
                <w:szCs w:val="20"/>
              </w:rPr>
              <w:t xml:space="preserve">r reviewed financial statements </w:t>
            </w:r>
            <w:r w:rsidRPr="000803AE">
              <w:rPr>
                <w:rFonts w:eastAsia="標楷體"/>
                <w:sz w:val="20"/>
                <w:szCs w:val="20"/>
              </w:rPr>
              <w:t>during the surviving period between the issue date and the due date of the corporate bonds</w:t>
            </w:r>
            <w:r>
              <w:rPr>
                <w:rFonts w:eastAsia="標楷體"/>
                <w:sz w:val="20"/>
                <w:szCs w:val="20"/>
              </w:rPr>
              <w:t>.</w:t>
            </w:r>
          </w:p>
        </w:tc>
        <w:tc>
          <w:tcPr>
            <w:tcW w:w="5512" w:type="dxa"/>
            <w:shd w:val="clear" w:color="auto" w:fill="FFFFFF"/>
          </w:tcPr>
          <w:p w:rsidR="00627D8E" w:rsidRPr="000803AE" w:rsidRDefault="00627D8E" w:rsidP="00627D8E">
            <w:pPr>
              <w:pStyle w:val="ab"/>
              <w:ind w:left="1"/>
            </w:pPr>
            <w:r w:rsidRPr="000803AE">
              <w:rPr>
                <w:rFonts w:eastAsia="標楷體"/>
              </w:rPr>
              <w:t>The relevant information shall be uploaded to the Market Observation Post System (sii.twse.com.tw/filing of creditworth</w:t>
            </w:r>
            <w:r w:rsidRPr="002F204E">
              <w:rPr>
                <w:rFonts w:eastAsia="標楷體"/>
              </w:rPr>
              <w:t>iness/filing of relevant month financial information for the most recent quarter (actual figures)</w:t>
            </w:r>
            <w:r>
              <w:rPr>
                <w:rFonts w:eastAsia="標楷體"/>
              </w:rPr>
              <w:t>)</w:t>
            </w:r>
            <w:r w:rsidRPr="002F204E">
              <w:rPr>
                <w:rFonts w:eastAsia="標楷體"/>
              </w:rPr>
              <w: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uppressLineNumbers/>
              <w:suppressAutoHyphens/>
              <w:snapToGrid w:val="0"/>
              <w:rPr>
                <w:rFonts w:ascii="Times New Roman" w:eastAsia="標楷體" w:hAnsi="Times New Roman"/>
                <w:sz w:val="20"/>
                <w:lang w:val="en-US" w:eastAsia="zh-TW"/>
              </w:rPr>
            </w:pPr>
            <w:r w:rsidRPr="000803AE">
              <w:rPr>
                <w:rFonts w:ascii="Times New Roman" w:eastAsia="標楷體" w:hAnsi="Times New Roman"/>
                <w:sz w:val="20"/>
              </w:rPr>
              <w:t>Consolidated list of the maximum number of shares and amount that a listed company is permitted to buy back its own shares.</w:t>
            </w:r>
          </w:p>
        </w:tc>
        <w:tc>
          <w:tcPr>
            <w:tcW w:w="5512" w:type="dxa"/>
            <w:shd w:val="clear" w:color="auto" w:fill="FFFFFF"/>
          </w:tcPr>
          <w:p w:rsidR="00627D8E" w:rsidRPr="000803AE" w:rsidRDefault="00627D8E" w:rsidP="00627D8E">
            <w:pPr>
              <w:pStyle w:val="a3"/>
              <w:suppressLineNumbers/>
              <w:suppressAutoHyphens/>
              <w:snapToGrid w:val="0"/>
              <w:ind w:left="2"/>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treasury stocks/filing of maximum number of shares and amount that a listed company is permitted to buy back its own shares).</w:t>
            </w:r>
          </w:p>
          <w:p w:rsidR="00627D8E" w:rsidRPr="000803AE" w:rsidRDefault="00627D8E" w:rsidP="00627D8E">
            <w:pPr>
              <w:pStyle w:val="ab"/>
              <w:ind w:left="1"/>
            </w:pPr>
            <w:r w:rsidRPr="000803AE">
              <w:t>Regardless of whether a company keeps any shares in its treasury, the company is required to file "the maximum number of shares and amount that a listed company is permitted to buy back its own shares" as disclosed in its latest financial report.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16,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rPr>
                <w:rFonts w:eastAsia="標楷體"/>
              </w:rPr>
            </w:pPr>
            <w:r w:rsidRPr="000803AE">
              <w:rPr>
                <w:rFonts w:eastAsia="標楷體"/>
              </w:rPr>
              <w:lastRenderedPageBreak/>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(sii.twse.com.tw/post filing of corporate </w:t>
            </w:r>
            <w:r w:rsidRPr="000803AE">
              <w:rPr>
                <w:rFonts w:eastAsia="標楷體"/>
                <w:sz w:val="20"/>
                <w:szCs w:val="20"/>
              </w:rPr>
              <w:lastRenderedPageBreak/>
              <w:t>insiders/changes in shareholding of corporate insiders).</w:t>
            </w:r>
          </w:p>
        </w:tc>
        <w:tc>
          <w:tcPr>
            <w:tcW w:w="4008" w:type="dxa"/>
            <w:shd w:val="clear" w:color="auto" w:fill="FFFFFF"/>
          </w:tcPr>
          <w:p w:rsidR="00627D8E" w:rsidRPr="000803AE" w:rsidRDefault="00627D8E" w:rsidP="00627D8E">
            <w:pPr>
              <w:numPr>
                <w:ilvl w:val="0"/>
                <w:numId w:val="58"/>
              </w:numPr>
              <w:snapToGrid w:val="0"/>
              <w:ind w:left="357" w:hanging="357"/>
              <w:rPr>
                <w:rFonts w:eastAsia="標楷體"/>
                <w:sz w:val="20"/>
                <w:szCs w:val="20"/>
              </w:rPr>
            </w:pPr>
            <w:r w:rsidRPr="000803AE">
              <w:rPr>
                <w:rFonts w:eastAsia="標楷體"/>
                <w:sz w:val="20"/>
                <w:szCs w:val="20"/>
              </w:rPr>
              <w:lastRenderedPageBreak/>
              <w:t>Article 25 of the Securities and Exchange Act</w:t>
            </w:r>
          </w:p>
          <w:p w:rsidR="00627D8E" w:rsidRPr="000803AE" w:rsidRDefault="00627D8E" w:rsidP="00627D8E">
            <w:pPr>
              <w:numPr>
                <w:ilvl w:val="0"/>
                <w:numId w:val="58"/>
              </w:numPr>
              <w:snapToGrid w:val="0"/>
              <w:ind w:left="357" w:hanging="357"/>
              <w:rPr>
                <w:rFonts w:eastAsia="標楷體"/>
                <w:sz w:val="20"/>
                <w:szCs w:val="20"/>
              </w:rPr>
            </w:pPr>
            <w:r w:rsidRPr="000803AE">
              <w:rPr>
                <w:sz w:val="20"/>
                <w:szCs w:val="20"/>
              </w:rPr>
              <w:lastRenderedPageBreak/>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3346"/>
        </w:trPr>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tcBorders>
              <w:bottom w:val="single" w:sz="4" w:space="0" w:color="auto"/>
            </w:tcBorders>
            <w:shd w:val="clear" w:color="auto" w:fill="FFFFFF"/>
          </w:tcPr>
          <w:p w:rsidR="00627D8E" w:rsidRPr="000803AE" w:rsidRDefault="00627D8E" w:rsidP="00627D8E">
            <w:pPr>
              <w:pStyle w:val="ab"/>
              <w:ind w:left="200" w:hanging="200"/>
              <w:rPr>
                <w:rFonts w:eastAsia="標楷體"/>
              </w:rPr>
            </w:pPr>
            <w:r w:rsidRPr="000803AE">
              <w:rPr>
                <w:rFonts w:eastAsia="標楷體"/>
              </w:rPr>
              <w:t xml:space="preserve">1. </w:t>
            </w:r>
            <w:r w:rsidRPr="000803AE">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b"/>
              <w:ind w:left="200" w:hanging="200"/>
              <w:rPr>
                <w:rFonts w:eastAsia="標楷體"/>
              </w:rPr>
            </w:pPr>
            <w:r w:rsidRPr="000803AE">
              <w:rPr>
                <w:rFonts w:eastAsia="標楷體"/>
              </w:rPr>
              <w:t xml:space="preserve">2. Attendance (or attendance as non-voting delegates) at board meetings and training courses taken by each director and supervisor. </w:t>
            </w:r>
          </w:p>
          <w:p w:rsidR="00627D8E" w:rsidRPr="000803AE" w:rsidRDefault="00627D8E" w:rsidP="00627D8E">
            <w:pPr>
              <w:pStyle w:val="ab"/>
              <w:rPr>
                <w:rFonts w:eastAsia="標楷體"/>
              </w:rPr>
            </w:pPr>
            <w:r w:rsidRPr="000803AE">
              <w:rPr>
                <w:rFonts w:eastAsia="標楷體"/>
              </w:rPr>
              <w:t>Note: The changes for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tcBorders>
              <w:bottom w:val="single" w:sz="4" w:space="0" w:color="auto"/>
            </w:tcBorders>
            <w:shd w:val="clear" w:color="auto" w:fill="FFFFFF"/>
          </w:tcPr>
          <w:p w:rsidR="00627D8E" w:rsidRPr="000803AE" w:rsidRDefault="00627D8E" w:rsidP="00627D8E">
            <w:pPr>
              <w:pStyle w:val="ab"/>
              <w:ind w:left="200" w:hanging="200"/>
              <w:rPr>
                <w:rFonts w:eastAsia="標楷體"/>
              </w:rPr>
            </w:pPr>
            <w:r w:rsidRPr="000803AE">
              <w:rPr>
                <w:rFonts w:eastAsia="標楷體"/>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b"/>
              <w:ind w:left="200" w:hanging="200"/>
              <w:rPr>
                <w:rFonts w:eastAsia="標楷體"/>
              </w:rPr>
            </w:pPr>
            <w:r w:rsidRPr="000803AE">
              <w:rPr>
                <w:rFonts w:eastAsia="標楷體"/>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eastAsia="標楷體" w:hint="eastAsia"/>
              </w:rPr>
              <w:t>)</w:t>
            </w:r>
            <w:r w:rsidRPr="000803AE">
              <w:rPr>
                <w:rFonts w:eastAsia="標楷體"/>
              </w:rPr>
              <w:t>.</w:t>
            </w:r>
          </w:p>
        </w:tc>
        <w:tc>
          <w:tcPr>
            <w:tcW w:w="4008" w:type="dxa"/>
            <w:tcBorders>
              <w:bottom w:val="single" w:sz="4" w:space="0" w:color="auto"/>
            </w:tcBorders>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rPr>
          <w:trHeight w:val="1531"/>
        </w:trPr>
        <w:tc>
          <w:tcPr>
            <w:tcW w:w="476"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tcBorders>
              <w:bottom w:val="single" w:sz="4" w:space="0" w:color="auto"/>
            </w:tcBorders>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4</w:t>
            </w:r>
          </w:p>
        </w:tc>
        <w:tc>
          <w:tcPr>
            <w:tcW w:w="4115" w:type="dxa"/>
            <w:tcBorders>
              <w:bottom w:val="single" w:sz="4" w:space="0" w:color="auto"/>
            </w:tcBorders>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b"/>
              <w:ind w:left="-1" w:firstLine="1"/>
              <w:rPr>
                <w:rFonts w:eastAsia="標楷體"/>
              </w:rPr>
            </w:pPr>
            <w:r w:rsidRPr="000803AE">
              <w:rPr>
                <w:rFonts w:eastAsia="標楷體" w:hint="eastAsia"/>
              </w:rPr>
              <w:t>Note: The insurance status shall be reported by the 15</w:t>
            </w:r>
            <w:r w:rsidRPr="000803AE">
              <w:rPr>
                <w:rFonts w:eastAsia="標楷體" w:hint="eastAsia"/>
                <w:vertAlign w:val="superscript"/>
              </w:rPr>
              <w:t>th</w:t>
            </w:r>
            <w:r w:rsidRPr="000803AE">
              <w:rPr>
                <w:rFonts w:eastAsia="標楷體" w:hint="eastAsia"/>
              </w:rPr>
              <w:t xml:space="preserve"> day of the immediate following month of the effective date of the insurance policy.</w:t>
            </w:r>
          </w:p>
        </w:tc>
        <w:tc>
          <w:tcPr>
            <w:tcW w:w="5512" w:type="dxa"/>
            <w:tcBorders>
              <w:bottom w:val="single" w:sz="4" w:space="0" w:color="auto"/>
            </w:tcBorders>
            <w:shd w:val="clear" w:color="auto" w:fill="FFFFFF"/>
          </w:tcPr>
          <w:p w:rsidR="00627D8E" w:rsidRPr="000803AE" w:rsidRDefault="00627D8E" w:rsidP="00627D8E">
            <w:pPr>
              <w:pStyle w:val="ab"/>
              <w:rPr>
                <w:rFonts w:eastAsia="標楷體"/>
              </w:rPr>
            </w:pPr>
            <w:r w:rsidRPr="000803AE">
              <w:rPr>
                <w:rFonts w:eastAsia="標楷體"/>
              </w:rPr>
              <w:t>The relevant information shall be uploaded to the Market Observation Post System (sii.twse.com.tw/disclosure of corporate governance information/ reporting of the status regarding the purchase of liability insurance for directors and supervisors).</w:t>
            </w:r>
          </w:p>
        </w:tc>
        <w:tc>
          <w:tcPr>
            <w:tcW w:w="4008" w:type="dxa"/>
            <w:tcBorders>
              <w:bottom w:val="single" w:sz="4" w:space="0" w:color="auto"/>
            </w:tcBorders>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Subparagraph 26,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 xml:space="preserve">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w:t>
            </w:r>
            <w:r w:rsidRPr="000803AE">
              <w:rPr>
                <w:sz w:val="20"/>
                <w:szCs w:val="20"/>
              </w:rPr>
              <w:lastRenderedPageBreak/>
              <w:t>number of subscribed shares are more than 10% of the total issued overseas securities in such applications.</w:t>
            </w:r>
          </w:p>
          <w:p w:rsidR="00627D8E" w:rsidRPr="000803AE" w:rsidRDefault="00627D8E" w:rsidP="00627D8E">
            <w:pPr>
              <w:kinsoku w:val="0"/>
              <w:overflowPunct w:val="0"/>
              <w:snapToGrid w:val="0"/>
              <w:ind w:left="403" w:hanging="403"/>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p w:rsidR="00627D8E" w:rsidRPr="000803AE" w:rsidRDefault="00627D8E" w:rsidP="00627D8E">
            <w:pPr>
              <w:kinsoku w:val="0"/>
              <w:overflowPunct w:val="0"/>
              <w:snapToGrid w:val="0"/>
              <w:rPr>
                <w:rFonts w:eastAsia="標楷體"/>
                <w:sz w:val="20"/>
                <w:szCs w:val="20"/>
              </w:rPr>
            </w:pPr>
          </w:p>
        </w:tc>
        <w:tc>
          <w:tcPr>
            <w:tcW w:w="4008" w:type="dxa"/>
            <w:shd w:val="clear" w:color="auto" w:fill="FFFFFF"/>
          </w:tcPr>
          <w:p w:rsidR="00627D8E" w:rsidRPr="000803AE" w:rsidRDefault="00627D8E" w:rsidP="00627D8E">
            <w:pPr>
              <w:numPr>
                <w:ilvl w:val="0"/>
                <w:numId w:val="59"/>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59"/>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 xml:space="preserve">Taiwan Stock Exchange Corporation Rules Governing Information Reporting by Companies with Listed Securities and Offshore Fund Institutions with Listed </w:t>
            </w:r>
            <w:r w:rsidRPr="000803AE">
              <w:rPr>
                <w:rFonts w:eastAsia="標楷體"/>
                <w:sz w:val="20"/>
                <w:szCs w:val="20"/>
              </w:rPr>
              <w:lastRenderedPageBreak/>
              <w:t>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303"/>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3"/>
              </w:numPr>
              <w:kinsoku w:val="0"/>
              <w:overflowPunct w:val="0"/>
              <w:snapToGrid w:val="0"/>
              <w:rPr>
                <w:rFonts w:eastAsia="標楷體"/>
                <w:sz w:val="20"/>
                <w:szCs w:val="20"/>
              </w:rPr>
            </w:pPr>
            <w:r w:rsidRPr="000803AE">
              <w:rPr>
                <w:rFonts w:eastAsia="標楷體"/>
                <w:sz w:val="20"/>
                <w:szCs w:val="20"/>
              </w:rPr>
              <w:t>Letter No. Chin-Kuan-Cheng-Shen-1010040677 dated October 11, 2011</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87" w:hanging="187"/>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29</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Reasons for the discrepancy between the filed figures regarding the material information about the transactions between a listed company and its related parties for the current quarter and the same as audited (or reviewed) by CPA.</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The information regarding material transactions with related parties made as of the end of the preceding month shall be filed by the end of each </w:t>
            </w:r>
            <w:r w:rsidRPr="000803AE">
              <w:rPr>
                <w:rFonts w:ascii="Times New Roman" w:eastAsia="標楷體" w:hAnsi="Times New Roman"/>
                <w:sz w:val="20"/>
              </w:rPr>
              <w:lastRenderedPageBreak/>
              <w:t xml:space="preserve">month.  If the discrepancy between the accumulated figure for the </w:t>
            </w:r>
            <w:r w:rsidRPr="000803AE">
              <w:rPr>
                <w:rFonts w:ascii="Times New Roman" w:eastAsia="標楷體" w:hAnsi="Times New Roman"/>
                <w:sz w:val="20"/>
                <w:lang w:eastAsia="zh-TW"/>
              </w:rPr>
              <w:t>third</w:t>
            </w:r>
            <w:r w:rsidRPr="000803AE">
              <w:rPr>
                <w:rFonts w:ascii="Times New Roman" w:eastAsia="標楷體" w:hAnsi="Times New Roman"/>
                <w:sz w:val="20"/>
              </w:rPr>
              <w:t xml:space="preserve"> quarter of the </w:t>
            </w:r>
            <w:r w:rsidRPr="000803AE">
              <w:rPr>
                <w:rFonts w:ascii="Times New Roman" w:eastAsia="標楷體" w:hAnsi="Times New Roman"/>
                <w:sz w:val="20"/>
                <w:lang w:eastAsia="zh-TW"/>
              </w:rPr>
              <w:t>present</w:t>
            </w:r>
            <w:r w:rsidRPr="000803AE">
              <w:rPr>
                <w:rFonts w:ascii="Times New Roman" w:eastAsia="標楷體" w:hAnsi="Times New Roman"/>
                <w:sz w:val="20"/>
              </w:rPr>
              <w:t xml:space="preserve"> year and the CPA-audited (or CPA-reviewed) figure reaches 10% and the amount exceeds NT$50,000,000, the reasons for the discrepancy shall be additionally reported.</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related party transactions/explanations to the discrepancy between the filed figures regarding related party transactions and CPA-audited (or CPA-reviewed) figures). Please inform the person in charge at the Listing Governance Department to confirm the contents, and then announce the material information.</w:t>
            </w:r>
          </w:p>
        </w:tc>
        <w:tc>
          <w:tcPr>
            <w:tcW w:w="4008" w:type="dxa"/>
            <w:shd w:val="clear" w:color="auto" w:fill="FFFFFF"/>
          </w:tcPr>
          <w:p w:rsidR="00627D8E" w:rsidRPr="000803AE" w:rsidRDefault="00627D8E" w:rsidP="00627D8E">
            <w:pPr>
              <w:numPr>
                <w:ilvl w:val="0"/>
                <w:numId w:val="31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627D8E" w:rsidRPr="000803AE" w:rsidRDefault="00627D8E" w:rsidP="00627D8E">
            <w:pPr>
              <w:tabs>
                <w:tab w:val="left" w:pos="332"/>
              </w:tabs>
              <w:snapToGrid w:val="0"/>
              <w:ind w:left="332" w:hanging="332"/>
              <w:rPr>
                <w:sz w:val="20"/>
                <w:szCs w:val="20"/>
              </w:rPr>
            </w:pPr>
            <w:r w:rsidRPr="000803AE">
              <w:rPr>
                <w:rFonts w:eastAsia="標楷體"/>
                <w:sz w:val="20"/>
                <w:szCs w:val="20"/>
              </w:rPr>
              <w:t>2.</w:t>
            </w:r>
            <w:r w:rsidRPr="000803AE">
              <w:rPr>
                <w:rFonts w:eastAsia="標楷體"/>
                <w:sz w:val="20"/>
                <w:szCs w:val="20"/>
              </w:rPr>
              <w:tab/>
              <w:t>Letter No. Tai-Cheng-Chih-0981800912 dated March 24, 2009</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11</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eepNext/>
              <w:adjustRightInd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4"/>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keepNext/>
              <w:numPr>
                <w:ilvl w:val="0"/>
                <w:numId w:val="304"/>
              </w:numPr>
              <w:adjustRightInd w:val="0"/>
              <w:snapToGrid w:val="0"/>
              <w:rPr>
                <w:sz w:val="20"/>
                <w:szCs w:val="20"/>
              </w:rPr>
            </w:pPr>
            <w:r w:rsidRPr="000803AE">
              <w:rPr>
                <w:sz w:val="20"/>
                <w:szCs w:val="20"/>
              </w:rPr>
              <w:t>Letter No. Tai-Cheng-Chih-0981800912 dated March 24, 2009</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Changes domestic and overseas</w:t>
            </w:r>
            <w:r w:rsidRPr="000803AE">
              <w:rPr>
                <w:rFonts w:eastAsia="標楷體" w:hint="eastAsia"/>
                <w:sz w:val="20"/>
                <w:szCs w:val="20"/>
              </w:rPr>
              <w:t xml:space="preserve"> </w:t>
            </w:r>
            <w:r w:rsidRPr="000803AE">
              <w:rPr>
                <w:rFonts w:eastAsia="標楷體"/>
                <w:sz w:val="20"/>
                <w:szCs w:val="20"/>
              </w:rPr>
              <w:t xml:space="preserve">in securities issued (including convertible (with warrants or exchangeable) corporate bonds, preferred shares, </w:t>
            </w:r>
            <w:r w:rsidRPr="000803AE">
              <w:rPr>
                <w:sz w:val="20"/>
                <w:szCs w:val="20"/>
              </w:rPr>
              <w:t xml:space="preserve">stock warrant certificate, certificate of payment of </w:t>
            </w:r>
            <w:r w:rsidRPr="000803AE">
              <w:rPr>
                <w:sz w:val="20"/>
                <w:szCs w:val="20"/>
              </w:rPr>
              <w:lastRenderedPageBreak/>
              <w:t>shares, certificates of entitlement to new shares form convertible bond,</w:t>
            </w:r>
            <w:r w:rsidRPr="000803AE">
              <w:rPr>
                <w:rFonts w:eastAsia="標楷體"/>
                <w:sz w:val="20"/>
                <w:szCs w:val="20"/>
              </w:rPr>
              <w:t xml:space="preserve"> and employee stock option certificates, etc)</w:t>
            </w:r>
            <w:r w:rsidRPr="000803AE">
              <w:rPr>
                <w:rFonts w:eastAsia="標楷體" w:hint="eastAsia"/>
                <w:sz w:val="20"/>
                <w:szCs w:val="20"/>
              </w:rPr>
              <w:t xml:space="preserve"> </w:t>
            </w:r>
            <w:r w:rsidRPr="000803AE">
              <w:rPr>
                <w:rFonts w:eastAsia="標楷體"/>
                <w:sz w:val="20"/>
                <w:szCs w:val="20"/>
              </w:rPr>
              <w:t>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 and the maintenance of numbers of ordinary shares listed on TWSE.</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(sii.twse.com.tw/reporting of conversion of domestic and overseas securities/reporting of conversion of domestic and overseas securities/new/select the </w:t>
            </w:r>
            <w:r w:rsidRPr="000803AE">
              <w:rPr>
                <w:rFonts w:eastAsia="標楷體"/>
                <w:sz w:val="20"/>
                <w:szCs w:val="20"/>
              </w:rPr>
              <w:lastRenderedPageBreak/>
              <w:t>applicable securities name (type) and then file report).  Please set "exempt from reporting" if no such securities were issued.</w:t>
            </w:r>
          </w:p>
          <w:p w:rsidR="00627D8E" w:rsidRPr="000803AE" w:rsidRDefault="00627D8E" w:rsidP="00627D8E">
            <w:pPr>
              <w:numPr>
                <w:ilvl w:val="0"/>
                <w:numId w:val="377"/>
              </w:numPr>
              <w:snapToGrid w:val="0"/>
              <w:rPr>
                <w:rFonts w:eastAsia="標楷體"/>
                <w:sz w:val="20"/>
                <w:szCs w:val="20"/>
              </w:rPr>
            </w:pPr>
            <w:r w:rsidRPr="000803AE">
              <w:rPr>
                <w:rFonts w:eastAsia="標楷體"/>
                <w:sz w:val="20"/>
                <w:szCs w:val="20"/>
              </w:rPr>
              <w:t>The maintenance of numbers of ordinary shares listed on TWSE shall be uploaded to the Market Observation Post System (sii.twse.com.tw/domestic securities reporting/common shares or TDR</w:t>
            </w:r>
            <w:r w:rsidRPr="000803AE">
              <w:rPr>
                <w:rFonts w:eastAsia="標楷體" w:hint="eastAsia"/>
                <w:sz w:val="20"/>
                <w:szCs w:val="20"/>
              </w:rPr>
              <w:t>,</w:t>
            </w:r>
            <w:r w:rsidRPr="000803AE">
              <w:rPr>
                <w:rFonts w:eastAsia="標楷體"/>
                <w:sz w:val="20"/>
                <w:szCs w:val="20"/>
              </w:rPr>
              <w:t xml:space="preserve"> effective </w:t>
            </w:r>
            <w:r w:rsidRPr="000803AE">
              <w:rPr>
                <w:rFonts w:eastAsia="標楷體" w:hint="eastAsia"/>
                <w:sz w:val="20"/>
                <w:szCs w:val="20"/>
              </w:rPr>
              <w:t>on</w:t>
            </w:r>
            <w:r w:rsidRPr="000803AE">
              <w:rPr>
                <w:rFonts w:eastAsia="標楷體"/>
                <w:sz w:val="20"/>
                <w:szCs w:val="20"/>
              </w:rPr>
              <w:t xml:space="preserve"> the 15</w:t>
            </w:r>
            <w:r w:rsidRPr="000803AE">
              <w:rPr>
                <w:rFonts w:eastAsia="標楷體"/>
                <w:sz w:val="20"/>
                <w:szCs w:val="20"/>
                <w:vertAlign w:val="superscript"/>
              </w:rPr>
              <w:t>th</w:t>
            </w:r>
            <w:r w:rsidRPr="000803AE">
              <w:rPr>
                <w:rFonts w:eastAsia="標楷體"/>
                <w:sz w:val="20"/>
                <w:szCs w:val="20"/>
              </w:rPr>
              <w:t xml:space="preserve"> day of the current month</w:t>
            </w:r>
            <w:r w:rsidRPr="000803AE">
              <w:rPr>
                <w:rFonts w:eastAsia="標楷體" w:hint="eastAsia"/>
                <w:sz w:val="20"/>
                <w:szCs w:val="20"/>
              </w:rPr>
              <w:t xml:space="preserve"> which shall be</w:t>
            </w:r>
            <w:r w:rsidRPr="000803AE">
              <w:rPr>
                <w:rFonts w:eastAsia="標楷體"/>
                <w:sz w:val="20"/>
                <w:szCs w:val="20"/>
              </w:rPr>
              <w:t xml:space="preserve"> postponed if the day falls on a holiday).</w:t>
            </w:r>
          </w:p>
        </w:tc>
        <w:tc>
          <w:tcPr>
            <w:tcW w:w="4008" w:type="dxa"/>
            <w:shd w:val="clear" w:color="auto" w:fill="FFFFFF"/>
          </w:tcPr>
          <w:p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lastRenderedPageBreak/>
              <w:t xml:space="preserve">Subparagraph 20, Paragraph 1, Article 3 of </w:t>
            </w: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p w:rsidR="00627D8E" w:rsidRPr="000803AE" w:rsidRDefault="00627D8E" w:rsidP="00627D8E">
            <w:pPr>
              <w:numPr>
                <w:ilvl w:val="0"/>
                <w:numId w:val="60"/>
              </w:numPr>
              <w:snapToGrid w:val="0"/>
              <w:ind w:left="357" w:hanging="357"/>
              <w:rPr>
                <w:rFonts w:eastAsia="標楷體"/>
                <w:sz w:val="20"/>
                <w:szCs w:val="20"/>
              </w:rPr>
            </w:pPr>
            <w:r w:rsidRPr="000803AE">
              <w:rPr>
                <w:sz w:val="20"/>
                <w:szCs w:val="20"/>
              </w:rPr>
              <w:t>Letter No. Tai-Cheng-Shang-0920024111 dated October 6, 2003</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rPr>
                <w:rFonts w:eastAsia="標楷體"/>
                <w:sz w:val="20"/>
                <w:szCs w:val="20"/>
              </w:rPr>
            </w:pPr>
            <w:r w:rsidRPr="000803AE">
              <w:rPr>
                <w:sz w:val="20"/>
                <w:szCs w:val="20"/>
              </w:rPr>
              <w:t xml:space="preserve">Note: </w:t>
            </w:r>
            <w:r w:rsidRPr="000803AE">
              <w:rPr>
                <w:rFonts w:eastAsia="標楷體"/>
                <w:sz w:val="20"/>
                <w:szCs w:val="20"/>
              </w:rPr>
              <w:t>The information for the preceding month shall be reported prior to the 5</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61"/>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61"/>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ind w:left="198" w:hanging="198"/>
              <w:rPr>
                <w:sz w:val="20"/>
                <w:szCs w:val="20"/>
              </w:rPr>
            </w:pPr>
            <w:r w:rsidRPr="000803AE">
              <w:rPr>
                <w:sz w:val="20"/>
                <w:szCs w:val="20"/>
              </w:rPr>
              <w:t>1. Information of revenues</w:t>
            </w:r>
            <w:r w:rsidRPr="000803AE">
              <w:rPr>
                <w:rFonts w:eastAsia="標楷體"/>
                <w:sz w:val="20"/>
                <w:szCs w:val="20"/>
              </w:rPr>
              <w:t xml:space="preserve"> of the </w:t>
            </w:r>
            <w:r w:rsidRPr="000803AE">
              <w:rPr>
                <w:sz w:val="20"/>
                <w:szCs w:val="20"/>
              </w:rPr>
              <w:t>preceding</w:t>
            </w:r>
            <w:r w:rsidRPr="000803AE">
              <w:rPr>
                <w:rFonts w:eastAsia="標楷體"/>
                <w:sz w:val="20"/>
                <w:szCs w:val="20"/>
              </w:rPr>
              <w:t xml:space="preserve"> month shall be reported prior to the 10</w:t>
            </w:r>
            <w:r w:rsidRPr="000803AE">
              <w:rPr>
                <w:rFonts w:eastAsia="標楷體"/>
                <w:sz w:val="20"/>
                <w:szCs w:val="20"/>
                <w:vertAlign w:val="superscript"/>
              </w:rPr>
              <w:t>th</w:t>
            </w:r>
            <w:r w:rsidRPr="000803AE">
              <w:rPr>
                <w:rFonts w:eastAsia="標楷體"/>
                <w:sz w:val="20"/>
                <w:szCs w:val="20"/>
              </w:rPr>
              <w:t xml:space="preserve"> day of each month.  However, investment holding companies and financial holding companies shall report information of the monthly revenues of their qualified subsidiaries for and on behalf of such subsidiaries.</w:t>
            </w:r>
          </w:p>
          <w:p w:rsidR="00627D8E" w:rsidRPr="000803AE" w:rsidRDefault="00627D8E" w:rsidP="00627D8E">
            <w:pPr>
              <w:snapToGrid w:val="0"/>
              <w:ind w:left="198" w:hanging="198"/>
              <w:rPr>
                <w:sz w:val="20"/>
                <w:szCs w:val="20"/>
              </w:rPr>
            </w:pPr>
            <w:r w:rsidRPr="000803AE">
              <w:rPr>
                <w:rFonts w:eastAsia="標楷體"/>
                <w:sz w:val="20"/>
                <w:szCs w:val="20"/>
              </w:rPr>
              <w:t>2. Information of derivatives transactions.</w:t>
            </w:r>
            <w:r w:rsidRPr="000803AE">
              <w:rPr>
                <w:sz w:val="20"/>
                <w:szCs w:val="20"/>
              </w:rPr>
              <w:t xml:space="preserve"> </w:t>
            </w:r>
          </w:p>
          <w:p w:rsidR="00627D8E" w:rsidRPr="000803AE" w:rsidRDefault="00627D8E" w:rsidP="00627D8E">
            <w:pPr>
              <w:kinsoku w:val="0"/>
              <w:overflowPunct w:val="0"/>
              <w:snapToGrid w:val="0"/>
              <w:rPr>
                <w:rFonts w:eastAsia="標楷體"/>
                <w:sz w:val="20"/>
                <w:szCs w:val="20"/>
              </w:rPr>
            </w:pPr>
          </w:p>
        </w:tc>
        <w:tc>
          <w:tcPr>
            <w:tcW w:w="5512" w:type="dxa"/>
            <w:shd w:val="clear" w:color="auto" w:fill="FFFFFF"/>
          </w:tcPr>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1. The relevant information shall be uploaded by domestic listed companies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revenues after adopting IFRS/monthly revenues revenue reporting).</w:t>
            </w:r>
          </w:p>
          <w:p w:rsidR="00627D8E" w:rsidRPr="000803AE" w:rsidRDefault="00627D8E" w:rsidP="00627D8E">
            <w:pPr>
              <w:kinsoku w:val="0"/>
              <w:overflowPunct w:val="0"/>
              <w:snapToGrid w:val="0"/>
              <w:ind w:left="200" w:hanging="200"/>
              <w:rPr>
                <w:sz w:val="20"/>
                <w:szCs w:val="20"/>
              </w:rPr>
            </w:pPr>
            <w:r w:rsidRPr="000803AE">
              <w:rPr>
                <w:rFonts w:eastAsia="標楷體"/>
                <w:sz w:val="20"/>
                <w:szCs w:val="20"/>
              </w:rPr>
              <w:t xml:space="preserve">2. The relevant information shall be uploaded to the Market Observation Post System (sii.twse.com.tw/ 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 reporting of the monthly revenues of qualified subsidiaries by financial holding and investment holding companies for and on behalf of their subsidiaries after adopting IFRS).</w:t>
            </w:r>
          </w:p>
          <w:p w:rsidR="00627D8E" w:rsidRPr="000803AE" w:rsidRDefault="00627D8E" w:rsidP="00627D8E">
            <w:pPr>
              <w:kinsoku w:val="0"/>
              <w:overflowPunct w:val="0"/>
              <w:snapToGrid w:val="0"/>
              <w:ind w:left="200" w:hanging="200"/>
              <w:rPr>
                <w:rFonts w:eastAsia="標楷體"/>
                <w:sz w:val="20"/>
                <w:szCs w:val="20"/>
              </w:rPr>
            </w:pPr>
            <w:r w:rsidRPr="000803AE">
              <w:rPr>
                <w:rFonts w:eastAsia="標楷體"/>
                <w:sz w:val="20"/>
                <w:szCs w:val="20"/>
              </w:rPr>
              <w:t xml:space="preserve">3. The relevant information shall be uploaded to the Market Observation Post System (sii.twse.com.tw/announcement pursuant to "Regulations Governing Acquisition and Disposal of </w:t>
            </w:r>
            <w:r w:rsidRPr="000803AE">
              <w:rPr>
                <w:rFonts w:eastAsia="標楷體"/>
                <w:sz w:val="20"/>
                <w:szCs w:val="20"/>
              </w:rPr>
              <w:lastRenderedPageBreak/>
              <w:t>Assets by Public Companies"/announcement prior to the 10</w:t>
            </w:r>
            <w:r w:rsidRPr="000803AE">
              <w:rPr>
                <w:rFonts w:eastAsia="標楷體"/>
                <w:sz w:val="20"/>
                <w:szCs w:val="20"/>
                <w:vertAlign w:val="superscript"/>
              </w:rPr>
              <w:t>th</w:t>
            </w:r>
            <w:r w:rsidRPr="000803AE">
              <w:rPr>
                <w:rFonts w:eastAsia="標楷體"/>
                <w:sz w:val="20"/>
                <w:szCs w:val="20"/>
              </w:rPr>
              <w:t xml:space="preserve"> day of each month is applicable to those engaging in derivatives transactions).  Please select the applicable application forms and items, and then upload relevant files.  Please set "exempt from reporting" on a monthly basis if there is no such derivatives transaction (including listed companies and all its non-public offering subsidiaries in Taiwan).</w:t>
            </w:r>
          </w:p>
        </w:tc>
        <w:tc>
          <w:tcPr>
            <w:tcW w:w="4008" w:type="dxa"/>
            <w:shd w:val="clear" w:color="auto" w:fill="FFFFFF"/>
          </w:tcPr>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Paragraph 1, Article 36 and Article 36-1 of the Securities and Exchange Act</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Article 5 of the Securities and Exchange Act Enforcement Rules</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84-Tai-Tsai-Cheng-6-0010 dated January 16, 1995</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86-Tai-Tsai-Cheng-6-00669 dated February 22, 1997</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Tai-Cheng-88-Shang-09556 dated April 13, 1999</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Tai-Cheng-90-Tai-Tsai-Cheng-6-003888 dated August 10, 2001</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Tai-Tsai-Cheng-6-0910004197 dated August 6, 2002</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Tai-Tsai-Cheng-6-0910006432 dated December 31, 2002</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lastRenderedPageBreak/>
              <w:t xml:space="preserve">Letter No. Chin-Kuan-Cheng-1-0970045504 dated October 16, 2008 </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Subparagraphs 4 and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Letter No. Tai-Cheng-Shang-0991700194 dated January 21, 2010</w:t>
            </w:r>
          </w:p>
          <w:p w:rsidR="00627D8E" w:rsidRPr="000803AE" w:rsidRDefault="00627D8E" w:rsidP="00627D8E">
            <w:pPr>
              <w:numPr>
                <w:ilvl w:val="0"/>
                <w:numId w:val="77"/>
              </w:numPr>
              <w:snapToGrid w:val="0"/>
              <w:rPr>
                <w:rFonts w:eastAsia="標楷體"/>
                <w:sz w:val="20"/>
                <w:szCs w:val="20"/>
              </w:rPr>
            </w:pPr>
            <w:r w:rsidRPr="000803AE">
              <w:rPr>
                <w:rFonts w:eastAsia="標楷體"/>
                <w:sz w:val="20"/>
                <w:szCs w:val="20"/>
              </w:rPr>
              <w:t>Paragraph 4, Article 3</w:t>
            </w:r>
            <w:r w:rsidRPr="000803AE">
              <w:rPr>
                <w:rFonts w:eastAsia="標楷體" w:hint="eastAsia"/>
                <w:sz w:val="20"/>
                <w:szCs w:val="20"/>
              </w:rPr>
              <w:t>1</w:t>
            </w:r>
            <w:r w:rsidRPr="000803AE">
              <w:rPr>
                <w:rFonts w:eastAsia="標楷體"/>
                <w:sz w:val="20"/>
                <w:szCs w:val="20"/>
              </w:rPr>
              <w:t xml:space="preserve"> of Taiwan Stock Exchange Corporation Regulations Governing the Acquisition and Disposal of Assets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Del="008F792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Changes in offering and issuing or private placement of domestic corporate bonds for the preceding month shall be reported </w:t>
            </w:r>
            <w:r w:rsidRPr="000803AE">
              <w:rPr>
                <w:sz w:val="20"/>
                <w:szCs w:val="20"/>
              </w:rPr>
              <w:t>within 10 days following the end of each month</w:t>
            </w:r>
            <w:r w:rsidRPr="000803AE">
              <w:rPr>
                <w:rFonts w:eastAsia="標楷體"/>
                <w:sz w:val="20"/>
                <w:szCs w:val="20"/>
              </w:rPr>
              <w:t>.</w:t>
            </w:r>
          </w:p>
        </w:tc>
        <w:tc>
          <w:tcPr>
            <w:tcW w:w="5512"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The relevant information of issuance of corporate bonds shall be uploaded to the Market Observation Post System (sii.twse.com.tw/filing of bond information).</w:t>
            </w:r>
          </w:p>
        </w:tc>
        <w:tc>
          <w:tcPr>
            <w:tcW w:w="4008" w:type="dxa"/>
            <w:shd w:val="clear" w:color="auto" w:fill="FFFFFF"/>
          </w:tcPr>
          <w:p w:rsidR="00627D8E" w:rsidRPr="000803AE" w:rsidRDefault="00627D8E" w:rsidP="00627D8E">
            <w:pPr>
              <w:numPr>
                <w:ilvl w:val="0"/>
                <w:numId w:val="323"/>
              </w:numPr>
              <w:snapToGrid w:val="0"/>
              <w:rPr>
                <w:sz w:val="20"/>
                <w:szCs w:val="20"/>
              </w:rPr>
            </w:pPr>
            <w:r w:rsidRPr="000803AE">
              <w:rPr>
                <w:rFonts w:eastAsia="標楷體"/>
                <w:sz w:val="20"/>
                <w:szCs w:val="20"/>
              </w:rPr>
              <w:t xml:space="preserve">Article 9 of the </w:t>
            </w:r>
            <w:r w:rsidRPr="000803AE">
              <w:rPr>
                <w:sz w:val="20"/>
                <w:szCs w:val="20"/>
              </w:rPr>
              <w:t>Regulations Governing the Offering and Issuance of Securities by Securities Issuers</w:t>
            </w:r>
          </w:p>
          <w:p w:rsidR="00627D8E" w:rsidRPr="000803AE" w:rsidRDefault="00627D8E" w:rsidP="00627D8E">
            <w:pPr>
              <w:numPr>
                <w:ilvl w:val="0"/>
                <w:numId w:val="323"/>
              </w:num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snapToGrid w:val="0"/>
              <w:ind w:leftChars="-1" w:left="2" w:hangingChars="2" w:hanging="4"/>
              <w:rPr>
                <w:rFonts w:eastAsia="標楷體"/>
                <w:sz w:val="20"/>
                <w:szCs w:val="20"/>
              </w:rPr>
            </w:pPr>
            <w:r w:rsidRPr="000803AE">
              <w:rPr>
                <w:rFonts w:eastAsia="標楷體"/>
                <w:sz w:val="20"/>
                <w:szCs w:val="20"/>
              </w:rPr>
              <w:t>Companies offering and issuing or privately placing corporate bonds shall report the funds raising plan and custody method, sources of funds for repaying corporate bonds, and a concrete explanations thereof in accordance with subparagraph 5, paragraph 1, Article 248 of the Company Act within 10 days of each month during the six-month period prior to the due date of the corporate bonds or the date that creditors may exercise put rights.</w:t>
            </w:r>
          </w:p>
        </w:tc>
        <w:tc>
          <w:tcPr>
            <w:tcW w:w="5512"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(sii.twse.com.tw/special section for reporting creditworthiness</w:t>
            </w:r>
            <w:r w:rsidRPr="000803AE">
              <w:rPr>
                <w:rFonts w:ascii="Times New Roman" w:eastAsia="標楷體" w:hAnsi="Times New Roman"/>
                <w:sz w:val="20"/>
              </w:rPr>
              <w:t>/explanations on funds repaying source and any concerns</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details of funds lending, and endorsements and guarantees shall be reported prior to the 10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 information on monthly revenues, endorsements and guarantee, and funds lending and statistics of revenues of respective products/ reporting of details of </w:t>
            </w:r>
            <w:r w:rsidRPr="000803AE">
              <w:rPr>
                <w:rFonts w:eastAsia="標楷體"/>
                <w:sz w:val="20"/>
                <w:szCs w:val="20"/>
              </w:rPr>
              <w:lastRenderedPageBreak/>
              <w:t>funds lending, and endorsements and guarantee).</w:t>
            </w:r>
          </w:p>
        </w:tc>
        <w:tc>
          <w:tcPr>
            <w:tcW w:w="4008" w:type="dxa"/>
            <w:shd w:val="clear" w:color="auto" w:fill="FFFFFF"/>
          </w:tcPr>
          <w:p w:rsidR="00627D8E" w:rsidRPr="000803AE" w:rsidRDefault="00627D8E" w:rsidP="00627D8E">
            <w:pPr>
              <w:numPr>
                <w:ilvl w:val="0"/>
                <w:numId w:val="62"/>
              </w:numPr>
              <w:snapToGrid w:val="0"/>
              <w:rPr>
                <w:rFonts w:eastAsia="標楷體"/>
                <w:sz w:val="20"/>
                <w:szCs w:val="20"/>
              </w:rPr>
            </w:pPr>
            <w:r w:rsidRPr="000803AE">
              <w:rPr>
                <w:rFonts w:eastAsia="標楷體"/>
                <w:sz w:val="20"/>
                <w:szCs w:val="20"/>
              </w:rPr>
              <w:lastRenderedPageBreak/>
              <w:t>Letter No. Tai-Cheng-Shang-0960009099 dated April 18, 2007</w:t>
            </w:r>
          </w:p>
          <w:p w:rsidR="00627D8E" w:rsidRPr="000803AE" w:rsidRDefault="00627D8E" w:rsidP="00627D8E">
            <w:pPr>
              <w:numPr>
                <w:ilvl w:val="0"/>
                <w:numId w:val="62"/>
              </w:numPr>
              <w:snapToGrid w:val="0"/>
              <w:rPr>
                <w:rFonts w:eastAsia="標楷體"/>
                <w:sz w:val="20"/>
                <w:szCs w:val="20"/>
              </w:rPr>
            </w:pPr>
            <w:r w:rsidRPr="000803AE">
              <w:rPr>
                <w:sz w:val="20"/>
                <w:szCs w:val="20"/>
              </w:rPr>
              <w:t xml:space="preserve">Subparagraph 7, Paragraph 1, Article 3 of </w:t>
            </w:r>
            <w:r w:rsidRPr="000803AE">
              <w:rPr>
                <w:rFonts w:eastAsia="標楷體"/>
                <w:sz w:val="20"/>
                <w:szCs w:val="20"/>
              </w:rPr>
              <w:t xml:space="preserve">Taiwan Stock Exchange Corporation Rules </w:t>
            </w:r>
            <w:r w:rsidRPr="000803AE">
              <w:rPr>
                <w:rFonts w:eastAsia="標楷體"/>
                <w:sz w:val="20"/>
                <w:szCs w:val="20"/>
              </w:rPr>
              <w:lastRenderedPageBreak/>
              <w:t>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snapToGrid w:val="0"/>
              <w:rPr>
                <w:rFonts w:eastAsia="標楷體"/>
                <w:sz w:val="20"/>
                <w:szCs w:val="20"/>
              </w:rPr>
            </w:pPr>
            <w:r w:rsidRPr="000803AE">
              <w:rPr>
                <w:sz w:val="20"/>
                <w:szCs w:val="20"/>
              </w:rPr>
              <w:t xml:space="preserve">The primary listing companies shall file monthly reports of their outstanding shares as well as bonds in Taiwan for the preceding month </w:t>
            </w:r>
            <w:r w:rsidRPr="000803AE">
              <w:rPr>
                <w:rFonts w:eastAsia="標楷體"/>
                <w:sz w:val="20"/>
                <w:szCs w:val="20"/>
              </w:rPr>
              <w:t xml:space="preserve">prior to the </w:t>
            </w:r>
            <w:r w:rsidRPr="000803AE">
              <w:rPr>
                <w:sz w:val="20"/>
                <w:szCs w:val="20"/>
              </w:rPr>
              <w:t>10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snapToGrid w:val="0"/>
              <w:rPr>
                <w:rFonts w:eastAsia="標楷體"/>
                <w:sz w:val="20"/>
                <w:szCs w:val="20"/>
              </w:rPr>
            </w:pPr>
            <w:r w:rsidRPr="000803AE">
              <w:rPr>
                <w:sz w:val="20"/>
                <w:szCs w:val="20"/>
              </w:rPr>
              <w:t>The relevant information shall be uploaded to the Market Observation Post System (sii.twse.com.tw/reporting of foreign issuers' outstanding shares, TDRs and bonds/monthly reports of foreign issuers' outstanding shares, TDRs and bonds)</w:t>
            </w:r>
          </w:p>
        </w:tc>
        <w:tc>
          <w:tcPr>
            <w:tcW w:w="4008" w:type="dxa"/>
            <w:shd w:val="clear" w:color="auto" w:fill="FFFFFF"/>
          </w:tcPr>
          <w:p w:rsidR="00627D8E" w:rsidRPr="000803AE" w:rsidRDefault="00627D8E" w:rsidP="00627D8E">
            <w:pPr>
              <w:snapToGrid w:val="0"/>
              <w:rPr>
                <w:rFonts w:eastAsia="標楷體"/>
                <w:sz w:val="20"/>
                <w:szCs w:val="20"/>
              </w:rPr>
            </w:pPr>
            <w:r w:rsidRPr="000803AE">
              <w:rPr>
                <w:sz w:val="20"/>
                <w:szCs w:val="20"/>
              </w:rPr>
              <w:t>Item 28, Paragraph 1, Article 3 of</w:t>
            </w:r>
            <w:r w:rsidRPr="000803AE">
              <w:rPr>
                <w:rFonts w:eastAsia="標楷體"/>
                <w:sz w:val="20"/>
                <w:szCs w:val="20"/>
              </w:rPr>
              <w:t xml:space="preserve">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15</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pStyle w:val="a5"/>
              <w:tabs>
                <w:tab w:val="clear" w:pos="4153"/>
                <w:tab w:val="clear" w:pos="8306"/>
              </w:tabs>
              <w:rPr>
                <w:rFonts w:eastAsia="標楷體"/>
                <w:kern w:val="16"/>
              </w:rPr>
            </w:pPr>
            <w:r w:rsidRPr="000803AE">
              <w:rPr>
                <w:rFonts w:eastAsia="標楷體"/>
                <w:kern w:val="16"/>
              </w:rPr>
              <w:t>Reporting of the changes in shareholding of corporate insiders.</w:t>
            </w:r>
          </w:p>
          <w:p w:rsidR="00627D8E" w:rsidRPr="000803AE" w:rsidRDefault="00627D8E" w:rsidP="00627D8E">
            <w:pPr>
              <w:pStyle w:val="a5"/>
              <w:tabs>
                <w:tab w:val="clear" w:pos="4153"/>
                <w:tab w:val="clear" w:pos="8306"/>
              </w:tabs>
              <w:ind w:left="504" w:hanging="504"/>
              <w:rPr>
                <w:rFonts w:eastAsia="標楷體"/>
              </w:rPr>
            </w:pPr>
            <w:r w:rsidRPr="000803AE">
              <w:rPr>
                <w:rFonts w:eastAsia="標楷體"/>
              </w:rPr>
              <w:t>Note: Changes in shareholding of corporate insiders for the preceding month shall be reported prior to the 15</w:t>
            </w:r>
            <w:r w:rsidRPr="000803AE">
              <w:rPr>
                <w:rFonts w:eastAsia="標楷體"/>
                <w:vertAlign w:val="superscript"/>
              </w:rPr>
              <w:t>th</w:t>
            </w:r>
            <w:r w:rsidRPr="000803AE">
              <w:rPr>
                <w:rFonts w:eastAsia="標楷體"/>
              </w:rPr>
              <w:t xml:space="preserve"> day of each month.</w:t>
            </w:r>
          </w:p>
        </w:tc>
        <w:tc>
          <w:tcPr>
            <w:tcW w:w="5512" w:type="dxa"/>
            <w:shd w:val="clear" w:color="auto" w:fill="FFFFFF"/>
          </w:tcPr>
          <w:p w:rsidR="00627D8E" w:rsidRPr="000803AE" w:rsidRDefault="00627D8E" w:rsidP="00627D8E">
            <w:pPr>
              <w:snapToGrid w:val="0"/>
              <w:rPr>
                <w:rFonts w:eastAsia="標楷體"/>
                <w:sz w:val="20"/>
                <w:szCs w:val="20"/>
              </w:rPr>
            </w:pPr>
            <w:r w:rsidRPr="000803AE">
              <w:rPr>
                <w:rFonts w:eastAsia="標楷體"/>
                <w:sz w:val="20"/>
                <w:szCs w:val="20"/>
              </w:rPr>
              <w:t>The relevant information shall be uploaded to the Market Observation Post System (sii.twse.com.tw/post filing of corporate insiders/changes in shareholding of corporate insiders).</w:t>
            </w:r>
          </w:p>
        </w:tc>
        <w:tc>
          <w:tcPr>
            <w:tcW w:w="4008" w:type="dxa"/>
            <w:shd w:val="clear" w:color="auto" w:fill="FFFFFF"/>
          </w:tcPr>
          <w:p w:rsidR="00627D8E" w:rsidRPr="000803AE" w:rsidRDefault="00627D8E" w:rsidP="00627D8E">
            <w:pPr>
              <w:numPr>
                <w:ilvl w:val="0"/>
                <w:numId w:val="63"/>
              </w:numPr>
              <w:snapToGrid w:val="0"/>
              <w:rPr>
                <w:rFonts w:eastAsia="標楷體"/>
                <w:sz w:val="20"/>
                <w:szCs w:val="20"/>
              </w:rPr>
            </w:pPr>
            <w:r w:rsidRPr="000803AE">
              <w:rPr>
                <w:rFonts w:eastAsia="標楷體"/>
                <w:sz w:val="20"/>
                <w:szCs w:val="20"/>
              </w:rPr>
              <w:t>Article 25 of the Securities and Exchange Act</w:t>
            </w:r>
          </w:p>
          <w:p w:rsidR="00627D8E" w:rsidRPr="000803AE" w:rsidRDefault="00627D8E" w:rsidP="00627D8E">
            <w:pPr>
              <w:numPr>
                <w:ilvl w:val="0"/>
                <w:numId w:val="63"/>
              </w:numPr>
              <w:snapToGrid w:val="0"/>
              <w:rPr>
                <w:rFonts w:eastAsia="標楷體"/>
                <w:sz w:val="20"/>
                <w:szCs w:val="20"/>
              </w:rPr>
            </w:pPr>
            <w:r w:rsidRPr="000803AE">
              <w:rPr>
                <w:sz w:val="20"/>
                <w:szCs w:val="20"/>
              </w:rPr>
              <w:t xml:space="preserve">Subparagraph 13,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of a listed company, and whether they concurrently serve as directors or supervisors of any other company.</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2. Attendance (or attendance as non-voting delegates) at board meetings and training courses taken by each director and supervisor. </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The changes for preceding month shall be reported prior to the 15</w:t>
            </w:r>
            <w:r w:rsidRPr="000803AE">
              <w:rPr>
                <w:rFonts w:ascii="Times New Roman" w:eastAsia="標楷體" w:hAnsi="Times New Roman"/>
                <w:sz w:val="20"/>
                <w:vertAlign w:val="superscript"/>
                <w:lang w:val="en-US" w:eastAsia="zh-TW"/>
              </w:rPr>
              <w:t>th</w:t>
            </w:r>
            <w:r w:rsidRPr="000803AE">
              <w:rPr>
                <w:rFonts w:ascii="Times New Roman" w:eastAsia="標楷體" w:hAnsi="Times New Roman"/>
                <w:sz w:val="20"/>
                <w:lang w:val="en-US" w:eastAsia="zh-TW"/>
              </w:rPr>
              <w:t xml:space="preserve"> day of each month.</w:t>
            </w:r>
          </w:p>
        </w:tc>
        <w:tc>
          <w:tcPr>
            <w:tcW w:w="5512" w:type="dxa"/>
            <w:shd w:val="clear" w:color="auto" w:fill="FFFFFF"/>
          </w:tcPr>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1. 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627D8E" w:rsidRPr="000803AE" w:rsidRDefault="00627D8E" w:rsidP="00627D8E">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w:t>
            </w:r>
          </w:p>
        </w:tc>
        <w:tc>
          <w:tcPr>
            <w:tcW w:w="4008" w:type="dxa"/>
            <w:shd w:val="clear" w:color="auto" w:fill="FFFFFF"/>
          </w:tcPr>
          <w:p w:rsidR="00627D8E" w:rsidRPr="000803AE" w:rsidRDefault="00627D8E" w:rsidP="00627D8E">
            <w:pPr>
              <w:kinsoku w:val="0"/>
              <w:overflowPunct w:val="0"/>
              <w:snapToGrid w:val="0"/>
              <w:ind w:left="-28"/>
              <w:rPr>
                <w:rFonts w:eastAsia="標楷體"/>
                <w:sz w:val="20"/>
                <w:szCs w:val="20"/>
              </w:rPr>
            </w:pPr>
            <w:r w:rsidRPr="000803AE">
              <w:rPr>
                <w:sz w:val="20"/>
                <w:szCs w:val="20"/>
              </w:rPr>
              <w:t xml:space="preserve">Subparagraph 19,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hint="eastAsia"/>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Listed companies shall report the status regarding the purchase of liability insurance for their directors and supervisors.</w:t>
            </w:r>
          </w:p>
          <w:p w:rsidR="00627D8E" w:rsidRPr="000803AE" w:rsidRDefault="00627D8E" w:rsidP="00627D8E">
            <w:pPr>
              <w:pStyle w:val="a3"/>
              <w:snapToGrid w:val="0"/>
              <w:ind w:left="-1" w:firstLine="1"/>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Note: The insurance status shall be reported by the </w:t>
            </w:r>
            <w:r w:rsidRPr="000803AE">
              <w:rPr>
                <w:rFonts w:ascii="Times New Roman" w:eastAsia="標楷體" w:hAnsi="Times New Roman" w:hint="eastAsia"/>
                <w:sz w:val="20"/>
                <w:lang w:val="en-US" w:eastAsia="zh-TW"/>
              </w:rPr>
              <w:lastRenderedPageBreak/>
              <w:t>15</w:t>
            </w:r>
            <w:r w:rsidRPr="000803AE">
              <w:rPr>
                <w:rFonts w:ascii="Times New Roman" w:eastAsia="標楷體" w:hAnsi="Times New Roman" w:hint="eastAsia"/>
                <w:sz w:val="20"/>
                <w:vertAlign w:val="superscript"/>
                <w:lang w:val="en-US" w:eastAsia="zh-TW"/>
              </w:rPr>
              <w:t>th</w:t>
            </w:r>
            <w:r w:rsidRPr="000803AE">
              <w:rPr>
                <w:rFonts w:ascii="Times New Roman" w:eastAsia="標楷體" w:hAnsi="Times New Roman" w:hint="eastAsia"/>
                <w:sz w:val="20"/>
                <w:lang w:val="en-US" w:eastAsia="zh-TW"/>
              </w:rPr>
              <w:t xml:space="preserve"> day of the immediate following month of the effective date of the insurance policy.</w:t>
            </w:r>
          </w:p>
        </w:tc>
        <w:tc>
          <w:tcPr>
            <w:tcW w:w="5512" w:type="dxa"/>
            <w:shd w:val="clear" w:color="auto" w:fill="FFFFFF"/>
          </w:tcPr>
          <w:p w:rsidR="00627D8E" w:rsidRPr="000803AE" w:rsidRDefault="00627D8E" w:rsidP="00627D8E">
            <w:pPr>
              <w:kinsoku w:val="0"/>
              <w:overflowPunct w:val="0"/>
              <w:snapToGrid w:val="0"/>
              <w:ind w:left="-28"/>
              <w:rPr>
                <w:rFonts w:eastAsia="標楷體"/>
                <w:sz w:val="20"/>
              </w:rPr>
            </w:pPr>
            <w:r w:rsidRPr="000803AE">
              <w:rPr>
                <w:rFonts w:eastAsia="標楷體"/>
                <w:sz w:val="20"/>
                <w:szCs w:val="20"/>
              </w:rPr>
              <w:lastRenderedPageBreak/>
              <w:t xml:space="preserve">The relevant information shall be uploaded to the Market Observation Post System (sii.twse.com.tw/disclosure of corporate </w:t>
            </w:r>
            <w:r w:rsidRPr="000803AE">
              <w:rPr>
                <w:sz w:val="20"/>
                <w:szCs w:val="20"/>
              </w:rPr>
              <w:t>governance</w:t>
            </w:r>
            <w:r w:rsidRPr="000803AE">
              <w:rPr>
                <w:rFonts w:eastAsia="標楷體"/>
                <w:sz w:val="20"/>
                <w:szCs w:val="20"/>
              </w:rPr>
              <w:t xml:space="preserve"> information/ reporting of the status regarding the purchase of liability insurance for directors and supervisors).</w:t>
            </w:r>
          </w:p>
        </w:tc>
        <w:tc>
          <w:tcPr>
            <w:tcW w:w="4008" w:type="dxa"/>
            <w:shd w:val="clear" w:color="auto" w:fill="FFFFFF"/>
          </w:tcPr>
          <w:p w:rsidR="00627D8E" w:rsidRPr="000803AE" w:rsidRDefault="00627D8E" w:rsidP="00627D8E">
            <w:pPr>
              <w:kinsoku w:val="0"/>
              <w:overflowPunct w:val="0"/>
              <w:snapToGrid w:val="0"/>
              <w:ind w:left="-28"/>
              <w:rPr>
                <w:sz w:val="20"/>
                <w:szCs w:val="20"/>
              </w:rPr>
            </w:pPr>
            <w:r w:rsidRPr="000803AE">
              <w:rPr>
                <w:sz w:val="20"/>
                <w:szCs w:val="20"/>
              </w:rPr>
              <w:t xml:space="preserve">Subparagraph 26, Paragraph 1, Article 3 of Taiwan Stock Exchange Corporation Rules Governing Information Reporting by Companies with Listed Securities and Offshore Fund </w:t>
            </w:r>
            <w:r w:rsidRPr="000803AE">
              <w:rPr>
                <w:sz w:val="20"/>
                <w:szCs w:val="20"/>
              </w:rPr>
              <w:lastRenderedPageBreak/>
              <w:t>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lastRenderedPageBreak/>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20</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snapToGrid w:val="0"/>
              <w:rPr>
                <w:sz w:val="20"/>
                <w:szCs w:val="20"/>
              </w:rPr>
            </w:pPr>
            <w:r w:rsidRPr="000803AE">
              <w:rPr>
                <w:sz w:val="20"/>
                <w:szCs w:val="20"/>
              </w:rPr>
              <w:t>Information about outstanding overseas securities; or the related parties in the relevant applications for redemption of overseas depositary receipts or conversion of overseas corporate bonds or exercise of warrants, and (1) names, (2) nationalities, and (3) number of subscribed shares of the shareholders whose accumulative applications for redemption or conversion or number of subscribed shares are more than 10% of the total issued overseas securities in such applications.</w:t>
            </w:r>
          </w:p>
          <w:p w:rsidR="00627D8E" w:rsidRPr="000803AE" w:rsidRDefault="00627D8E" w:rsidP="00627D8E">
            <w:pPr>
              <w:kinsoku w:val="0"/>
              <w:overflowPunct w:val="0"/>
              <w:snapToGrid w:val="0"/>
              <w:ind w:left="400" w:hanging="400"/>
              <w:rPr>
                <w:rFonts w:eastAsia="標楷體"/>
                <w:sz w:val="20"/>
                <w:szCs w:val="20"/>
              </w:rPr>
            </w:pPr>
            <w:r w:rsidRPr="000803AE">
              <w:rPr>
                <w:sz w:val="20"/>
                <w:szCs w:val="20"/>
              </w:rPr>
              <w:t xml:space="preserve">Note: </w:t>
            </w:r>
            <w:r w:rsidRPr="000803AE">
              <w:rPr>
                <w:rFonts w:eastAsia="標楷體"/>
                <w:sz w:val="20"/>
                <w:szCs w:val="20"/>
              </w:rPr>
              <w:t>The information as of the 15</w:t>
            </w:r>
            <w:r w:rsidRPr="000803AE">
              <w:rPr>
                <w:rFonts w:eastAsia="標楷體"/>
                <w:sz w:val="20"/>
                <w:szCs w:val="20"/>
                <w:vertAlign w:val="superscript"/>
              </w:rPr>
              <w:t>th</w:t>
            </w:r>
            <w:r w:rsidRPr="000803AE">
              <w:rPr>
                <w:rFonts w:eastAsia="標楷體"/>
                <w:sz w:val="20"/>
                <w:szCs w:val="20"/>
              </w:rPr>
              <w:t xml:space="preserve"> day of the current month shall be reported prior to the 20</w:t>
            </w:r>
            <w:r w:rsidRPr="000803AE">
              <w:rPr>
                <w:rFonts w:eastAsia="標楷體"/>
                <w:sz w:val="20"/>
                <w:szCs w:val="20"/>
                <w:vertAlign w:val="superscript"/>
              </w:rPr>
              <w:t>th</w:t>
            </w:r>
            <w:r w:rsidRPr="000803AE">
              <w:rPr>
                <w:rFonts w:eastAsia="標楷體"/>
                <w:sz w:val="20"/>
                <w:szCs w:val="20"/>
              </w:rPr>
              <w:t xml:space="preserve"> day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reporting of overseas securities /statements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p>
        </w:tc>
        <w:tc>
          <w:tcPr>
            <w:tcW w:w="4008" w:type="dxa"/>
            <w:shd w:val="clear" w:color="auto" w:fill="FFFFFF"/>
          </w:tcPr>
          <w:p w:rsidR="00627D8E" w:rsidRPr="000803AE" w:rsidRDefault="00627D8E" w:rsidP="00627D8E">
            <w:pPr>
              <w:numPr>
                <w:ilvl w:val="0"/>
                <w:numId w:val="64"/>
              </w:numPr>
              <w:kinsoku w:val="0"/>
              <w:overflowPunct w:val="0"/>
              <w:snapToGrid w:val="0"/>
              <w:rPr>
                <w:rFonts w:eastAsia="標楷體"/>
                <w:sz w:val="20"/>
                <w:szCs w:val="20"/>
              </w:rPr>
            </w:pPr>
            <w:r w:rsidRPr="000803AE">
              <w:rPr>
                <w:rFonts w:eastAsia="標楷體"/>
                <w:sz w:val="20"/>
                <w:szCs w:val="20"/>
              </w:rPr>
              <w:t>Articles 21, 28 and 36 of the Regulations Governing the Offering and Issuance of Overseas Securities by Issuers</w:t>
            </w:r>
          </w:p>
          <w:p w:rsidR="00627D8E" w:rsidRPr="000803AE" w:rsidRDefault="00627D8E" w:rsidP="00627D8E">
            <w:pPr>
              <w:numPr>
                <w:ilvl w:val="0"/>
                <w:numId w:val="64"/>
              </w:numPr>
              <w:kinsoku w:val="0"/>
              <w:overflowPunct w:val="0"/>
              <w:snapToGrid w:val="0"/>
              <w:rPr>
                <w:rFonts w:eastAsia="標楷體"/>
                <w:sz w:val="20"/>
                <w:szCs w:val="20"/>
              </w:rPr>
            </w:pPr>
            <w:r w:rsidRPr="000803AE">
              <w:rPr>
                <w:sz w:val="20"/>
                <w:szCs w:val="20"/>
              </w:rPr>
              <w:t xml:space="preserve">Subparagraph 11, Paragraph 1,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sidRPr="000803AE">
              <w:rPr>
                <w:rFonts w:eastAsia="標楷體"/>
                <w:sz w:val="20"/>
                <w:szCs w:val="20"/>
              </w:rPr>
              <w:t xml:space="preserve">Statistics of revenues of </w:t>
            </w:r>
            <w:r w:rsidRPr="000803AE">
              <w:rPr>
                <w:sz w:val="20"/>
                <w:szCs w:val="20"/>
              </w:rPr>
              <w:t>respective</w:t>
            </w:r>
            <w:r w:rsidRPr="000803AE">
              <w:rPr>
                <w:rFonts w:eastAsia="標楷體"/>
                <w:sz w:val="20"/>
                <w:szCs w:val="20"/>
              </w:rPr>
              <w:t xml:space="preserve"> products (voluntary reporting).</w:t>
            </w:r>
          </w:p>
          <w:p w:rsidR="00627D8E" w:rsidRPr="000803AE" w:rsidRDefault="00627D8E" w:rsidP="00627D8E">
            <w:pPr>
              <w:snapToGrid w:val="0"/>
              <w:rPr>
                <w:sz w:val="20"/>
                <w:szCs w:val="20"/>
              </w:rPr>
            </w:pPr>
            <w:r w:rsidRPr="000803AE">
              <w:rPr>
                <w:sz w:val="20"/>
                <w:szCs w:val="20"/>
              </w:rPr>
              <w:t>Note: A voluntary reporter shall continue to report till the end of the current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w:t>
            </w:r>
            <w:r w:rsidRPr="000803AE">
              <w:rPr>
                <w:sz w:val="20"/>
                <w:szCs w:val="20"/>
              </w:rPr>
              <w:t>respective</w:t>
            </w:r>
            <w:r w:rsidRPr="000803AE">
              <w:rPr>
                <w:rFonts w:eastAsia="標楷體"/>
                <w:sz w:val="20"/>
                <w:szCs w:val="20"/>
              </w:rPr>
              <w:t xml:space="preserve"> products (voluntary reporting)).</w:t>
            </w:r>
          </w:p>
        </w:tc>
        <w:tc>
          <w:tcPr>
            <w:tcW w:w="4008" w:type="dxa"/>
            <w:shd w:val="clear" w:color="auto" w:fill="FFFFFF"/>
          </w:tcPr>
          <w:p w:rsidR="00627D8E" w:rsidRPr="000803AE" w:rsidRDefault="00627D8E" w:rsidP="00627D8E">
            <w:pPr>
              <w:keepNext/>
              <w:numPr>
                <w:ilvl w:val="0"/>
                <w:numId w:val="305"/>
              </w:numPr>
              <w:adjustRightInd w:val="0"/>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5"/>
              </w:numPr>
              <w:kinsoku w:val="0"/>
              <w:overflowPunct w:val="0"/>
              <w:snapToGrid w:val="0"/>
              <w:rPr>
                <w:rFonts w:eastAsia="標楷體"/>
                <w:sz w:val="20"/>
                <w:szCs w:val="20"/>
              </w:rPr>
            </w:pPr>
            <w:r w:rsidRPr="000803AE">
              <w:rPr>
                <w:rFonts w:eastAsia="標楷體"/>
                <w:sz w:val="20"/>
                <w:szCs w:val="20"/>
              </w:rPr>
              <w:t>Letter No. Chin-Kuan-Cheng-Shen-1010040677 dated October 11, 2012</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Pr>
                <w:rFonts w:eastAsia="標楷體" w:hint="eastAsia"/>
                <w:sz w:val="20"/>
                <w:szCs w:val="20"/>
              </w:rPr>
              <w:t>3</w:t>
            </w:r>
          </w:p>
        </w:tc>
        <w:tc>
          <w:tcPr>
            <w:tcW w:w="4115" w:type="dxa"/>
            <w:shd w:val="clear" w:color="auto" w:fill="FFFFFF"/>
          </w:tcPr>
          <w:p w:rsidR="00627D8E" w:rsidRPr="000803AE" w:rsidRDefault="00627D8E" w:rsidP="00627D8E">
            <w:pPr>
              <w:keepNext/>
              <w:adjustRightInd w:val="0"/>
              <w:snapToGrid w:val="0"/>
              <w:rPr>
                <w:rFonts w:eastAsia="標楷體"/>
                <w:sz w:val="20"/>
                <w:szCs w:val="20"/>
              </w:rPr>
            </w:pPr>
            <w:r>
              <w:rPr>
                <w:rFonts w:eastAsia="標楷體"/>
                <w:sz w:val="20"/>
                <w:szCs w:val="20"/>
              </w:rPr>
              <w:t xml:space="preserve">Those who have received notice from </w:t>
            </w:r>
            <w:r w:rsidRPr="00C64F8D">
              <w:rPr>
                <w:rFonts w:eastAsia="標楷體"/>
                <w:sz w:val="20"/>
                <w:szCs w:val="20"/>
              </w:rPr>
              <w:t>Taiwan Stock Exchange Corporation</w:t>
            </w:r>
            <w:r>
              <w:rPr>
                <w:rFonts w:eastAsia="標楷體"/>
                <w:sz w:val="20"/>
                <w:szCs w:val="20"/>
              </w:rPr>
              <w:t xml:space="preserve"> shall publicly disclose and file relevant financial </w:t>
            </w:r>
            <w:r w:rsidRPr="00C64F8D">
              <w:rPr>
                <w:rFonts w:eastAsia="標楷體"/>
                <w:sz w:val="20"/>
                <w:szCs w:val="20"/>
              </w:rPr>
              <w:t>information</w:t>
            </w:r>
            <w:r>
              <w:rPr>
                <w:rFonts w:eastAsia="標楷體" w:hint="eastAsia"/>
                <w:sz w:val="20"/>
                <w:szCs w:val="20"/>
              </w:rPr>
              <w:t xml:space="preserve"> </w:t>
            </w:r>
            <w:r w:rsidRPr="000803AE">
              <w:rPr>
                <w:sz w:val="20"/>
                <w:szCs w:val="20"/>
              </w:rPr>
              <w:t xml:space="preserve">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Pr>
                <w:rFonts w:eastAsia="標楷體"/>
                <w:sz w:val="20"/>
                <w:szCs w:val="20"/>
              </w:rPr>
              <w:t xml:space="preserve">filing of regular disclosure of </w:t>
            </w:r>
            <w:r w:rsidRPr="0076628F">
              <w:rPr>
                <w:rFonts w:eastAsia="標楷體"/>
                <w:sz w:val="20"/>
                <w:szCs w:val="20"/>
              </w:rPr>
              <w:t>financial information</w:t>
            </w:r>
            <w:r w:rsidRPr="000803AE">
              <w:rPr>
                <w:rFonts w:eastAsia="標楷體"/>
                <w:sz w:val="20"/>
                <w:szCs w:val="20"/>
              </w:rPr>
              <w:t>/</w:t>
            </w:r>
            <w:r>
              <w:rPr>
                <w:rFonts w:eastAsia="標楷體"/>
                <w:sz w:val="20"/>
                <w:szCs w:val="20"/>
              </w:rPr>
              <w:t xml:space="preserve">filing of regular disclosure of </w:t>
            </w:r>
            <w:r w:rsidRPr="0076628F">
              <w:rPr>
                <w:rFonts w:eastAsia="標楷體"/>
                <w:sz w:val="20"/>
                <w:szCs w:val="20"/>
              </w:rPr>
              <w:t>financial information</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t xml:space="preserve">Subparagraph </w:t>
            </w:r>
            <w:r>
              <w:rPr>
                <w:sz w:val="20"/>
                <w:szCs w:val="20"/>
              </w:rPr>
              <w:t>3</w:t>
            </w:r>
            <w:r w:rsidRPr="000803AE">
              <w:rPr>
                <w:sz w:val="20"/>
                <w:szCs w:val="20"/>
              </w:rPr>
              <w:t>5,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Default="00627D8E" w:rsidP="00627D8E">
            <w:pPr>
              <w:kinsoku w:val="0"/>
              <w:overflowPunct w:val="0"/>
              <w:snapToGrid w:val="0"/>
              <w:jc w:val="center"/>
              <w:rPr>
                <w:rFonts w:eastAsia="標楷體"/>
                <w:sz w:val="20"/>
                <w:szCs w:val="20"/>
              </w:rPr>
            </w:pPr>
            <w:r>
              <w:rPr>
                <w:rFonts w:eastAsia="標楷體" w:hint="eastAsia"/>
                <w:sz w:val="20"/>
                <w:szCs w:val="20"/>
              </w:rPr>
              <w:t>4</w:t>
            </w:r>
          </w:p>
        </w:tc>
        <w:tc>
          <w:tcPr>
            <w:tcW w:w="4115" w:type="dxa"/>
            <w:shd w:val="clear" w:color="auto" w:fill="FFFFFF"/>
          </w:tcPr>
          <w:p w:rsidR="00627D8E" w:rsidRDefault="00627D8E" w:rsidP="00627D8E">
            <w:pPr>
              <w:keepNext/>
              <w:adjustRightInd w:val="0"/>
              <w:snapToGrid w:val="0"/>
              <w:rPr>
                <w:rFonts w:eastAsia="標楷體"/>
                <w:sz w:val="20"/>
                <w:szCs w:val="20"/>
              </w:rPr>
            </w:pPr>
            <w:r>
              <w:rPr>
                <w:rFonts w:eastAsia="標楷體"/>
                <w:sz w:val="20"/>
                <w:szCs w:val="20"/>
              </w:rPr>
              <w:t xml:space="preserve">Those who have subsidiaries listed on foreign stock markets shall publicly disclose and file in Chinese or </w:t>
            </w:r>
            <w:r w:rsidRPr="000803AE">
              <w:rPr>
                <w:sz w:val="20"/>
                <w:szCs w:val="20"/>
              </w:rPr>
              <w:t>Chinese translation</w:t>
            </w:r>
            <w:r>
              <w:rPr>
                <w:sz w:val="20"/>
                <w:szCs w:val="20"/>
              </w:rPr>
              <w:t xml:space="preserve"> of</w:t>
            </w:r>
            <w:r>
              <w:rPr>
                <w:rFonts w:eastAsia="標楷體"/>
                <w:sz w:val="20"/>
                <w:szCs w:val="20"/>
              </w:rPr>
              <w:t xml:space="preserve"> </w:t>
            </w:r>
            <w:r w:rsidRPr="00C64F8D">
              <w:rPr>
                <w:rFonts w:eastAsia="標楷體"/>
                <w:sz w:val="20"/>
                <w:szCs w:val="20"/>
              </w:rPr>
              <w:t>information</w:t>
            </w:r>
            <w:r>
              <w:rPr>
                <w:rFonts w:eastAsia="標楷體"/>
                <w:sz w:val="20"/>
                <w:szCs w:val="20"/>
              </w:rPr>
              <w:t xml:space="preserve"> publicly disclosed</w:t>
            </w:r>
            <w:r>
              <w:rPr>
                <w:rFonts w:eastAsia="標楷體" w:hint="eastAsia"/>
                <w:sz w:val="20"/>
                <w:szCs w:val="20"/>
              </w:rPr>
              <w:t xml:space="preserve"> </w:t>
            </w:r>
            <w:r>
              <w:rPr>
                <w:rFonts w:eastAsia="標楷體"/>
                <w:sz w:val="20"/>
                <w:szCs w:val="20"/>
              </w:rPr>
              <w:t>by subsidiaries in foreign stock markets</w:t>
            </w:r>
            <w:r w:rsidRPr="000803AE">
              <w:rPr>
                <w:sz w:val="20"/>
                <w:szCs w:val="20"/>
              </w:rPr>
              <w:t xml:space="preserve"> for the preceding month </w:t>
            </w:r>
            <w:r w:rsidRPr="000803AE">
              <w:rPr>
                <w:rFonts w:eastAsia="標楷體"/>
                <w:sz w:val="20"/>
                <w:szCs w:val="20"/>
              </w:rPr>
              <w:t xml:space="preserve">prior to the </w:t>
            </w:r>
            <w:r>
              <w:rPr>
                <w:sz w:val="20"/>
                <w:szCs w:val="20"/>
              </w:rPr>
              <w:t>2</w:t>
            </w:r>
            <w:r w:rsidRPr="000803AE">
              <w:rPr>
                <w:sz w:val="20"/>
                <w:szCs w:val="20"/>
              </w:rPr>
              <w:t>0</w:t>
            </w:r>
            <w:r w:rsidRPr="000803AE">
              <w:rPr>
                <w:rFonts w:eastAsia="標楷體"/>
                <w:sz w:val="20"/>
                <w:szCs w:val="20"/>
                <w:vertAlign w:val="superscript"/>
              </w:rPr>
              <w:t>th</w:t>
            </w:r>
            <w:r w:rsidRPr="000803AE">
              <w:rPr>
                <w:rFonts w:eastAsia="標楷體"/>
                <w:sz w:val="20"/>
                <w:szCs w:val="20"/>
              </w:rPr>
              <w:t xml:space="preserve"> day of each month</w:t>
            </w:r>
            <w:r w:rsidRPr="000803AE">
              <w:rPr>
                <w:sz w:val="20"/>
                <w:szCs w:val="20"/>
              </w:rPr>
              <w:t>.</w:t>
            </w:r>
          </w:p>
        </w:tc>
        <w:tc>
          <w:tcPr>
            <w:tcW w:w="5512" w:type="dxa"/>
            <w:shd w:val="clear" w:color="auto" w:fill="FFFFFF"/>
          </w:tcPr>
          <w:p w:rsidR="00627D8E" w:rsidRDefault="00627D8E" w:rsidP="00627D8E">
            <w:pPr>
              <w:pStyle w:val="a3"/>
              <w:snapToGrid w:val="0"/>
              <w:ind w:left="200" w:hanging="200"/>
              <w:rPr>
                <w:rFonts w:ascii="Times New Roman" w:eastAsia="標楷體" w:hAnsi="Times New Roman"/>
                <w:sz w:val="20"/>
                <w:lang w:val="en-US" w:eastAsia="zh-TW"/>
              </w:rPr>
            </w:pPr>
            <w:r w:rsidRPr="007917E3">
              <w:rPr>
                <w:rFonts w:ascii="Times New Roman" w:eastAsia="標楷體" w:hAnsi="Times New Roman"/>
                <w:sz w:val="20"/>
                <w:lang w:val="en-US" w:eastAsia="zh-TW"/>
              </w:rPr>
              <w:t xml:space="preserve">1. The relevant information shall be uploaded to the Market Observation Post System (sii.twse.com.tw/filing of </w:t>
            </w:r>
            <w:r>
              <w:rPr>
                <w:rFonts w:ascii="Times New Roman" w:eastAsia="標楷體" w:hAnsi="Times New Roman"/>
                <w:sz w:val="20"/>
                <w:lang w:val="en-US" w:eastAsia="zh-TW"/>
              </w:rPr>
              <w:t xml:space="preserve">disclosure of subsidiaries in </w:t>
            </w:r>
            <w:r w:rsidRPr="0022333F">
              <w:rPr>
                <w:rFonts w:ascii="Times New Roman" w:eastAsia="標楷體" w:hAnsi="Times New Roman"/>
                <w:sz w:val="20"/>
                <w:lang w:val="en-US" w:eastAsia="zh-TW"/>
              </w:rPr>
              <w:t>foreign stock market</w:t>
            </w:r>
            <w:r>
              <w:rPr>
                <w:rFonts w:ascii="Times New Roman" w:eastAsia="標楷體" w:hAnsi="Times New Roman"/>
                <w:sz w:val="20"/>
                <w:lang w:val="en-US" w:eastAsia="zh-TW"/>
              </w:rPr>
              <w:t>s</w:t>
            </w:r>
            <w:r w:rsidRPr="007917E3">
              <w:rPr>
                <w:rFonts w:ascii="Times New Roman" w:eastAsia="標楷體" w:hAnsi="Times New Roman"/>
                <w:sz w:val="20"/>
                <w:lang w:val="en-US" w:eastAsia="zh-TW"/>
              </w:rPr>
              <w:t>).</w:t>
            </w:r>
            <w:r>
              <w:rPr>
                <w:rFonts w:ascii="Times New Roman" w:eastAsia="標楷體" w:hAnsi="Times New Roman"/>
                <w:sz w:val="20"/>
                <w:lang w:val="en-US" w:eastAsia="zh-TW"/>
              </w:rPr>
              <w:t xml:space="preserve"> </w:t>
            </w:r>
            <w:r w:rsidRPr="0022333F">
              <w:rPr>
                <w:rFonts w:ascii="Times New Roman" w:eastAsia="標楷體" w:hAnsi="Times New Roman"/>
                <w:sz w:val="20"/>
                <w:lang w:val="en-US" w:eastAsia="zh-TW"/>
              </w:rPr>
              <w:t xml:space="preserve">If there has been no </w:t>
            </w:r>
            <w:r>
              <w:rPr>
                <w:rFonts w:ascii="Times New Roman" w:eastAsia="標楷體" w:hAnsi="Times New Roman"/>
                <w:sz w:val="20"/>
                <w:lang w:val="en-US" w:eastAsia="zh-TW"/>
              </w:rPr>
              <w:t xml:space="preserve">disclosure in </w:t>
            </w:r>
            <w:r w:rsidRPr="0022333F">
              <w:rPr>
                <w:rFonts w:ascii="Times New Roman" w:eastAsia="標楷體" w:hAnsi="Times New Roman"/>
                <w:sz w:val="20"/>
                <w:lang w:val="en-US" w:eastAsia="zh-TW"/>
              </w:rPr>
              <w:t>the preceding month, please s</w:t>
            </w:r>
            <w:r>
              <w:rPr>
                <w:rFonts w:ascii="Times New Roman" w:eastAsia="標楷體" w:hAnsi="Times New Roman"/>
                <w:sz w:val="20"/>
                <w:lang w:val="en-US" w:eastAsia="zh-TW"/>
              </w:rPr>
              <w:t>elect "exempt from reporting".</w:t>
            </w:r>
          </w:p>
          <w:p w:rsidR="00627D8E" w:rsidRPr="000803AE" w:rsidRDefault="00627D8E" w:rsidP="00627D8E">
            <w:pPr>
              <w:kinsoku w:val="0"/>
              <w:overflowPunct w:val="0"/>
              <w:snapToGrid w:val="0"/>
              <w:ind w:left="191" w:hanging="168"/>
              <w:rPr>
                <w:rFonts w:eastAsia="標楷體"/>
                <w:sz w:val="20"/>
                <w:szCs w:val="20"/>
              </w:rPr>
            </w:pPr>
            <w:r>
              <w:rPr>
                <w:rFonts w:eastAsia="標楷體" w:hint="eastAsia"/>
                <w:sz w:val="20"/>
              </w:rPr>
              <w:t>2</w:t>
            </w:r>
            <w:r>
              <w:rPr>
                <w:rFonts w:eastAsia="標楷體"/>
                <w:sz w:val="20"/>
              </w:rPr>
              <w:t>.</w:t>
            </w:r>
            <w:r w:rsidRPr="007917E3">
              <w:rPr>
                <w:rFonts w:eastAsia="標楷體"/>
                <w:sz w:val="20"/>
              </w:rPr>
              <w:t xml:space="preserve"> </w:t>
            </w:r>
            <w:r w:rsidRPr="0022333F">
              <w:rPr>
                <w:rFonts w:eastAsia="標楷體"/>
                <w:sz w:val="20"/>
              </w:rPr>
              <w:t xml:space="preserve">If there </w:t>
            </w:r>
            <w:r>
              <w:rPr>
                <w:rFonts w:eastAsia="標楷體"/>
                <w:sz w:val="20"/>
              </w:rPr>
              <w:t xml:space="preserve">is any error in details of </w:t>
            </w:r>
            <w:r w:rsidRPr="00C80C5C">
              <w:rPr>
                <w:rFonts w:eastAsia="標楷體"/>
                <w:sz w:val="20"/>
              </w:rPr>
              <w:t>subsid</w:t>
            </w:r>
            <w:r>
              <w:rPr>
                <w:rFonts w:eastAsia="標楷體"/>
                <w:sz w:val="20"/>
              </w:rPr>
              <w:t xml:space="preserve">iaries listed on foreign stock markets, please correct in the column of listing on foreign </w:t>
            </w:r>
            <w:r>
              <w:rPr>
                <w:rFonts w:eastAsia="標楷體"/>
                <w:sz w:val="20"/>
              </w:rPr>
              <w:lastRenderedPageBreak/>
              <w:t xml:space="preserve">stock markets under the </w:t>
            </w:r>
            <w:r w:rsidRPr="00C80C5C">
              <w:rPr>
                <w:rFonts w:eastAsia="標楷體"/>
                <w:sz w:val="20"/>
              </w:rPr>
              <w:t>filing of basic information of subsidiaries</w:t>
            </w:r>
            <w:r>
              <w:rPr>
                <w:rFonts w:eastAsia="標楷體"/>
                <w:sz w:val="20"/>
              </w:rPr>
              <w:t>.</w:t>
            </w:r>
          </w:p>
        </w:tc>
        <w:tc>
          <w:tcPr>
            <w:tcW w:w="4008" w:type="dxa"/>
            <w:shd w:val="clear" w:color="auto" w:fill="FFFFFF"/>
          </w:tcPr>
          <w:p w:rsidR="00627D8E" w:rsidRPr="000803AE" w:rsidRDefault="00627D8E" w:rsidP="00627D8E">
            <w:pPr>
              <w:keepNext/>
              <w:adjustRightInd w:val="0"/>
              <w:snapToGrid w:val="0"/>
              <w:rPr>
                <w:sz w:val="20"/>
                <w:szCs w:val="20"/>
              </w:rPr>
            </w:pPr>
            <w:r w:rsidRPr="000803AE">
              <w:rPr>
                <w:sz w:val="20"/>
                <w:szCs w:val="20"/>
              </w:rPr>
              <w:lastRenderedPageBreak/>
              <w:t xml:space="preserve">Subparagraph </w:t>
            </w:r>
            <w:r>
              <w:rPr>
                <w:sz w:val="20"/>
                <w:szCs w:val="20"/>
              </w:rPr>
              <w:t>9</w:t>
            </w:r>
            <w:r w:rsidRPr="000803AE">
              <w:rPr>
                <w:sz w:val="20"/>
                <w:szCs w:val="20"/>
              </w:rPr>
              <w:t>,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vMerge w:val="restart"/>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w:t>
            </w:r>
          </w:p>
        </w:tc>
        <w:tc>
          <w:tcPr>
            <w:tcW w:w="4115"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File internal audit plan for the next year as approved by the board of directors.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internal audit/filing of the date of the internal audit plan approved by the board of directors, internal audit and internal audit plan).</w:t>
            </w:r>
          </w:p>
        </w:tc>
        <w:tc>
          <w:tcPr>
            <w:tcW w:w="4008"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Articles 13 and 19 of the Regulations Governing Establishment of Internal Control Systems by Public Companies</w:t>
            </w:r>
          </w:p>
        </w:tc>
      </w:tr>
      <w:tr w:rsidR="00627D8E" w:rsidRPr="000803AE" w:rsidTr="0006674B">
        <w:tc>
          <w:tcPr>
            <w:tcW w:w="476"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40" w:type="dxa"/>
            <w:vMerge/>
            <w:shd w:val="clear" w:color="auto" w:fill="FFFFFF"/>
            <w:vAlign w:val="center"/>
          </w:tcPr>
          <w:p w:rsidR="00627D8E" w:rsidRPr="000803AE" w:rsidRDefault="00627D8E" w:rsidP="00627D8E">
            <w:pPr>
              <w:kinsoku w:val="0"/>
              <w:overflowPunct w:val="0"/>
              <w:snapToGrid w:val="0"/>
              <w:jc w:val="center"/>
              <w:rPr>
                <w:rFonts w:eastAsia="標楷體"/>
                <w:sz w:val="20"/>
                <w:szCs w:val="20"/>
              </w:rPr>
            </w:pP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2</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Information of material transaction between related parties:</w:t>
            </w:r>
          </w:p>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Relevant information of acquisition or disposal of assets, purchase, sales, account receivables and account payable after offsetting transactions between parents and subsidiaries as of the end of the preceding month to be reported by the end of the following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related party transactions/reporting of related party transactions).  If there has been no related party transaction as of the end of the preceding month for the current year, please select "exempt from reporting".  If there has been no related party transaction only in the preceding month, reporting is still required.</w:t>
            </w:r>
          </w:p>
        </w:tc>
        <w:tc>
          <w:tcPr>
            <w:tcW w:w="4008" w:type="dxa"/>
            <w:shd w:val="clear" w:color="auto" w:fill="FFFFFF"/>
          </w:tcPr>
          <w:p w:rsidR="00627D8E" w:rsidRPr="000803AE" w:rsidRDefault="00627D8E" w:rsidP="00627D8E">
            <w:pPr>
              <w:numPr>
                <w:ilvl w:val="0"/>
                <w:numId w:val="306"/>
              </w:numPr>
              <w:snapToGrid w:val="0"/>
              <w:rPr>
                <w:sz w:val="20"/>
                <w:szCs w:val="20"/>
              </w:rPr>
            </w:pPr>
            <w:r w:rsidRPr="000803AE">
              <w:rPr>
                <w:sz w:val="20"/>
                <w:szCs w:val="20"/>
              </w:rPr>
              <w:t>Subparagraph 27, Paragraph 1, Article 3 of Taiwan Stock Exchange Corporation Rules Governing Information Reporting by Companies with Listed Securities and Offshore Fund Institutions with Listed Offshore Exchange-Traded Funds</w:t>
            </w:r>
          </w:p>
          <w:p w:rsidR="00627D8E" w:rsidRPr="000803AE" w:rsidRDefault="00627D8E" w:rsidP="00627D8E">
            <w:pPr>
              <w:numPr>
                <w:ilvl w:val="0"/>
                <w:numId w:val="306"/>
              </w:numPr>
              <w:snapToGrid w:val="0"/>
              <w:rPr>
                <w:sz w:val="20"/>
                <w:szCs w:val="20"/>
              </w:rPr>
            </w:pPr>
            <w:r w:rsidRPr="000803AE">
              <w:rPr>
                <w:sz w:val="20"/>
                <w:szCs w:val="20"/>
              </w:rPr>
              <w:t xml:space="preserve">Letter No. Tai-Cheng-Chih-0981800912 dated March 24, 2009 </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Financial Information.</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File the information for the preceding month by the end of each month.</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financial information).</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6,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4</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rPr>
              <w:t>Companies offering and issuing or privately placing corporate bonds</w:t>
            </w:r>
            <w:r w:rsidRPr="000803AE">
              <w:rPr>
                <w:rFonts w:ascii="Times New Roman" w:eastAsia="標楷體" w:hAnsi="Times New Roman"/>
                <w:sz w:val="20"/>
                <w:lang w:eastAsia="zh-TW"/>
              </w:rPr>
              <w:t xml:space="preserve"> </w:t>
            </w:r>
            <w:r w:rsidRPr="000803AE">
              <w:rPr>
                <w:rFonts w:ascii="Times New Roman" w:eastAsia="標楷體" w:hAnsi="Times New Roman"/>
                <w:sz w:val="20"/>
              </w:rPr>
              <w:t xml:space="preserve">shall report the </w:t>
            </w:r>
            <w:r w:rsidRPr="000803AE">
              <w:rPr>
                <w:rFonts w:ascii="Times New Roman" w:hAnsi="Times New Roman"/>
                <w:sz w:val="20"/>
              </w:rPr>
              <w:t>unaudited figures</w:t>
            </w:r>
            <w:r w:rsidRPr="000803AE">
              <w:rPr>
                <w:rFonts w:ascii="Times New Roman" w:hAnsi="Times New Roman"/>
                <w:sz w:val="20"/>
                <w:lang w:eastAsia="zh-TW"/>
              </w:rPr>
              <w:t xml:space="preserve"> for the preceding month during the</w:t>
            </w:r>
            <w:r w:rsidRPr="000803AE">
              <w:rPr>
                <w:rFonts w:ascii="Times New Roman" w:eastAsia="標楷體" w:hAnsi="Times New Roman"/>
                <w:sz w:val="20"/>
              </w:rPr>
              <w:t xml:space="preserve"> </w:t>
            </w:r>
            <w:r w:rsidRPr="000803AE">
              <w:rPr>
                <w:rFonts w:ascii="Times New Roman" w:eastAsia="標楷體" w:hAnsi="Times New Roman"/>
                <w:sz w:val="20"/>
                <w:lang w:eastAsia="zh-TW"/>
              </w:rPr>
              <w:t>one-year</w:t>
            </w:r>
            <w:r w:rsidRPr="000803AE">
              <w:rPr>
                <w:rFonts w:ascii="Times New Roman" w:eastAsia="標楷體" w:hAnsi="Times New Roman"/>
                <w:sz w:val="20"/>
              </w:rPr>
              <w:t xml:space="preserve"> </w:t>
            </w:r>
            <w:r w:rsidRPr="000803AE">
              <w:rPr>
                <w:rFonts w:ascii="Times New Roman" w:eastAsia="標楷體" w:hAnsi="Times New Roman"/>
                <w:sz w:val="20"/>
                <w:lang w:eastAsia="zh-TW"/>
              </w:rPr>
              <w:t xml:space="preserve">surviving </w:t>
            </w:r>
            <w:r w:rsidRPr="000803AE">
              <w:rPr>
                <w:rFonts w:ascii="Times New Roman" w:eastAsia="標楷體" w:hAnsi="Times New Roman"/>
                <w:sz w:val="20"/>
              </w:rPr>
              <w:t>period prior to the due date of the corporate bonds or the date that creditors may exercise put rights.</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creditworthiness/filing of relevant month financial information for bonds issued to be due within a year).</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11, Paragraph 1, Article 3 of Taiwan Stock Exchange Corporation Rules Governing Information Reporting by Companies with Listed Securities and Offshore Fund Institutions with Listed Offshore Exchange-Traded Funds</w:t>
            </w:r>
          </w:p>
        </w:tc>
      </w:tr>
      <w:tr w:rsidR="00627D8E" w:rsidRPr="000803AE" w:rsidTr="0006674B">
        <w:tc>
          <w:tcPr>
            <w:tcW w:w="476"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12</w:t>
            </w:r>
          </w:p>
        </w:tc>
        <w:tc>
          <w:tcPr>
            <w:tcW w:w="440"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31</w:t>
            </w:r>
          </w:p>
        </w:tc>
        <w:tc>
          <w:tcPr>
            <w:tcW w:w="497" w:type="dxa"/>
            <w:shd w:val="clear" w:color="auto" w:fill="FFFFFF"/>
            <w:vAlign w:val="center"/>
          </w:tcPr>
          <w:p w:rsidR="00627D8E" w:rsidRPr="000803AE" w:rsidRDefault="00627D8E" w:rsidP="00627D8E">
            <w:pPr>
              <w:kinsoku w:val="0"/>
              <w:overflowPunct w:val="0"/>
              <w:snapToGrid w:val="0"/>
              <w:jc w:val="center"/>
              <w:rPr>
                <w:rFonts w:eastAsia="標楷體"/>
                <w:sz w:val="20"/>
                <w:szCs w:val="20"/>
              </w:rPr>
            </w:pPr>
            <w:r w:rsidRPr="000803AE">
              <w:rPr>
                <w:rFonts w:eastAsia="標楷體"/>
                <w:sz w:val="20"/>
                <w:szCs w:val="20"/>
              </w:rPr>
              <w:t>5</w:t>
            </w:r>
          </w:p>
        </w:tc>
        <w:tc>
          <w:tcPr>
            <w:tcW w:w="4115" w:type="dxa"/>
            <w:shd w:val="clear" w:color="auto" w:fill="FFFFFF"/>
          </w:tcPr>
          <w:p w:rsidR="00627D8E" w:rsidRPr="000803AE" w:rsidRDefault="00627D8E" w:rsidP="00627D8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Unaudited income information (voluntary filing).</w:t>
            </w:r>
          </w:p>
          <w:p w:rsidR="00627D8E" w:rsidRPr="000803AE" w:rsidRDefault="00627D8E" w:rsidP="00627D8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Companies voluntarily subject to monthly filing shall continue the filing until the end of the fiscal year.</w:t>
            </w:r>
          </w:p>
        </w:tc>
        <w:tc>
          <w:tcPr>
            <w:tcW w:w="5512" w:type="dxa"/>
            <w:shd w:val="clear" w:color="auto" w:fill="FFFFFF"/>
          </w:tcPr>
          <w:p w:rsidR="00627D8E" w:rsidRPr="000803AE" w:rsidRDefault="00627D8E" w:rsidP="00627D8E">
            <w:pPr>
              <w:kinsoku w:val="0"/>
              <w:overflowPunct w:val="0"/>
              <w:snapToGrid w:val="0"/>
              <w:rPr>
                <w:rFonts w:eastAsia="標楷體"/>
                <w:sz w:val="20"/>
                <w:szCs w:val="20"/>
              </w:rPr>
            </w:pPr>
            <w:r w:rsidRPr="000803AE">
              <w:rPr>
                <w:sz w:val="20"/>
                <w:szCs w:val="20"/>
              </w:rPr>
              <w:t>The relevant information shall be uploaded to the Market Observation Post System (sii.twse.com.tw/filing of unaudited income).</w:t>
            </w:r>
          </w:p>
        </w:tc>
        <w:tc>
          <w:tcPr>
            <w:tcW w:w="4008" w:type="dxa"/>
            <w:shd w:val="clear" w:color="auto" w:fill="FFFFFF"/>
          </w:tcPr>
          <w:p w:rsidR="00627D8E" w:rsidRPr="000803AE" w:rsidRDefault="00627D8E" w:rsidP="00627D8E">
            <w:pPr>
              <w:snapToGrid w:val="0"/>
              <w:rPr>
                <w:sz w:val="20"/>
                <w:szCs w:val="20"/>
              </w:rPr>
            </w:pPr>
            <w:r w:rsidRPr="000803AE">
              <w:rPr>
                <w:sz w:val="20"/>
                <w:szCs w:val="20"/>
              </w:rPr>
              <w:t>Subparagraph 5, Paragraph 1, Article 3 of Taiwan Stock Exchange Corporation Rules Governing Information Reporting by Companies with Listed Securities and Offshore Fund Institutions with Listed Offshore Exchange-Traded Funds</w:t>
            </w:r>
          </w:p>
        </w:tc>
      </w:tr>
    </w:tbl>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442E" w:rsidRPr="000803AE" w:rsidRDefault="002D442E" w:rsidP="003716D3">
      <w:pPr>
        <w:snapToGrid w:val="0"/>
        <w:rPr>
          <w:rFonts w:eastAsia="標楷體"/>
          <w:sz w:val="20"/>
          <w:szCs w:val="20"/>
        </w:rPr>
      </w:pPr>
    </w:p>
    <w:p w:rsidR="002D5CAC" w:rsidRPr="000803AE" w:rsidRDefault="002D5CAC" w:rsidP="003716D3">
      <w:pPr>
        <w:snapToGrid w:val="0"/>
        <w:rPr>
          <w:rFonts w:eastAsia="標楷體"/>
          <w:sz w:val="20"/>
          <w:szCs w:val="20"/>
        </w:rPr>
      </w:pPr>
    </w:p>
    <w:p w:rsidR="007C7703" w:rsidRPr="000803AE" w:rsidRDefault="007C7703">
      <w:r w:rsidRPr="000803AE">
        <w:lastRenderedPageBreak/>
        <w:br w:type="page"/>
      </w:r>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47"/>
        <w:gridCol w:w="33"/>
        <w:gridCol w:w="2280"/>
        <w:gridCol w:w="2160"/>
        <w:gridCol w:w="6300"/>
        <w:gridCol w:w="3780"/>
      </w:tblGrid>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3716D3">
            <w:pPr>
              <w:kinsoku w:val="0"/>
              <w:overflowPunct w:val="0"/>
              <w:snapToGrid w:val="0"/>
              <w:jc w:val="center"/>
              <w:rPr>
                <w:rFonts w:eastAsia="標楷體"/>
                <w:b/>
                <w:sz w:val="20"/>
                <w:szCs w:val="20"/>
              </w:rPr>
            </w:pPr>
            <w:r w:rsidRPr="000803AE">
              <w:rPr>
                <w:rFonts w:eastAsia="標楷體"/>
                <w:b/>
                <w:sz w:val="20"/>
                <w:szCs w:val="20"/>
              </w:rPr>
              <w:lastRenderedPageBreak/>
              <w:t>List of Matters Required to Be Processed by Issuers of Exchange-Listed Securities</w:t>
            </w:r>
          </w:p>
          <w:p w:rsidR="00234980" w:rsidRPr="000803AE" w:rsidRDefault="00234980" w:rsidP="003716D3">
            <w:pPr>
              <w:kinsoku w:val="0"/>
              <w:overflowPunct w:val="0"/>
              <w:snapToGrid w:val="0"/>
              <w:jc w:val="center"/>
              <w:rPr>
                <w:rFonts w:eastAsia="標楷體"/>
                <w:b/>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I. Listed Company</w:t>
            </w:r>
          </w:p>
        </w:tc>
      </w:tr>
      <w:tr w:rsidR="00234980" w:rsidRPr="000803AE" w:rsidTr="00234980">
        <w:trPr>
          <w:tblHeader/>
        </w:trPr>
        <w:tc>
          <w:tcPr>
            <w:tcW w:w="15000" w:type="dxa"/>
            <w:gridSpan w:val="6"/>
            <w:tcBorders>
              <w:top w:val="nil"/>
              <w:left w:val="nil"/>
              <w:bottom w:val="nil"/>
              <w:right w:val="nil"/>
            </w:tcBorders>
            <w:vAlign w:val="center"/>
          </w:tcPr>
          <w:p w:rsidR="00234980" w:rsidRPr="000803AE" w:rsidRDefault="00234980" w:rsidP="005739B4">
            <w:pPr>
              <w:kinsoku w:val="0"/>
              <w:overflowPunct w:val="0"/>
              <w:snapToGrid w:val="0"/>
              <w:ind w:left="227"/>
              <w:rPr>
                <w:rFonts w:eastAsia="標楷體"/>
                <w:sz w:val="20"/>
                <w:szCs w:val="20"/>
              </w:rPr>
            </w:pPr>
            <w:r w:rsidRPr="000803AE">
              <w:rPr>
                <w:rFonts w:eastAsia="標楷體"/>
                <w:sz w:val="20"/>
                <w:szCs w:val="20"/>
              </w:rPr>
              <w:t xml:space="preserve">B. Non-Regular Items          </w:t>
            </w:r>
            <w:r w:rsidR="00590B72" w:rsidRPr="000803AE">
              <w:rPr>
                <w:rFonts w:eastAsia="標楷體"/>
                <w:sz w:val="20"/>
                <w:szCs w:val="20"/>
              </w:rPr>
              <w:t xml:space="preserve">    </w:t>
            </w:r>
            <w:r w:rsidRPr="000803AE">
              <w:rPr>
                <w:rFonts w:eastAsia="標楷體"/>
                <w:sz w:val="20"/>
                <w:szCs w:val="20"/>
              </w:rPr>
              <w:t xml:space="preserve">Published by </w:t>
            </w:r>
            <w:r w:rsidR="00AB5655" w:rsidRPr="000803AE">
              <w:rPr>
                <w:rFonts w:eastAsia="標楷體" w:hint="eastAsia"/>
                <w:sz w:val="20"/>
                <w:szCs w:val="20"/>
              </w:rPr>
              <w:t xml:space="preserve">the </w:t>
            </w:r>
            <w:r w:rsidR="00542D2F" w:rsidRPr="000803AE">
              <w:rPr>
                <w:rFonts w:eastAsia="標楷體"/>
                <w:sz w:val="20"/>
                <w:szCs w:val="20"/>
              </w:rPr>
              <w:t>Domestic Listing Department and Foreign Listing Department</w:t>
            </w:r>
            <w:r w:rsidRPr="000803AE">
              <w:rPr>
                <w:rFonts w:eastAsia="標楷體"/>
                <w:sz w:val="20"/>
                <w:szCs w:val="20"/>
              </w:rPr>
              <w:t xml:space="preserve"> of Taiwan Stock Exchange Corporation on</w:t>
            </w:r>
            <w:r w:rsidR="00083AA6">
              <w:rPr>
                <w:rFonts w:eastAsia="標楷體" w:hint="eastAsia"/>
                <w:sz w:val="20"/>
                <w:szCs w:val="20"/>
              </w:rPr>
              <w:t xml:space="preserve"> </w:t>
            </w:r>
            <w:del w:id="2" w:author="Lee and Li" w:date="2024-11-12T16:43:00Z">
              <w:r w:rsidR="00C00239" w:rsidDel="005739B4">
                <w:rPr>
                  <w:rFonts w:eastAsia="標楷體"/>
                  <w:sz w:val="20"/>
                  <w:szCs w:val="20"/>
                </w:rPr>
                <w:delText>July 16</w:delText>
              </w:r>
            </w:del>
            <w:ins w:id="3" w:author="Lee and Li" w:date="2024-11-12T16:43:00Z">
              <w:r w:rsidR="005739B4">
                <w:rPr>
                  <w:rFonts w:eastAsia="標楷體"/>
                  <w:sz w:val="20"/>
                  <w:szCs w:val="20"/>
                </w:rPr>
                <w:t>November 11</w:t>
              </w:r>
            </w:ins>
            <w:r w:rsidR="007A31B0">
              <w:rPr>
                <w:rFonts w:eastAsia="標楷體"/>
                <w:sz w:val="20"/>
                <w:szCs w:val="20"/>
              </w:rPr>
              <w:t>, 202</w:t>
            </w:r>
            <w:r w:rsidR="00154B62">
              <w:rPr>
                <w:rFonts w:eastAsia="標楷體"/>
                <w:sz w:val="20"/>
                <w:szCs w:val="20"/>
              </w:rPr>
              <w:t>4</w:t>
            </w:r>
          </w:p>
        </w:tc>
      </w:tr>
      <w:tr w:rsidR="00234980" w:rsidRPr="000803AE" w:rsidTr="008F3B58">
        <w:trPr>
          <w:trHeight w:val="397"/>
          <w:tblHeader/>
        </w:trPr>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 xml:space="preserve">Basic information of the company and its </w:t>
            </w:r>
            <w:r w:rsidR="008804DD" w:rsidRPr="000803AE">
              <w:rPr>
                <w:rFonts w:eastAsia="標楷體"/>
                <w:sz w:val="20"/>
                <w:szCs w:val="20"/>
              </w:rPr>
              <w:t xml:space="preserve">subsidiaries and </w:t>
            </w:r>
            <w:r w:rsidRPr="000803AE">
              <w:rPr>
                <w:rFonts w:eastAsia="標楷體"/>
                <w:sz w:val="20"/>
                <w:szCs w:val="20"/>
              </w:rPr>
              <w:t>significant subsidiaries.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C4502" w:rsidP="00926DA6">
            <w:pPr>
              <w:pStyle w:val="a5"/>
              <w:tabs>
                <w:tab w:val="clear" w:pos="4153"/>
                <w:tab w:val="clear" w:pos="8306"/>
              </w:tabs>
              <w:rPr>
                <w:rFonts w:eastAsia="標楷體"/>
              </w:rPr>
            </w:pPr>
            <w:r w:rsidRPr="000803AE">
              <w:rPr>
                <w:rFonts w:eastAsia="標楷體"/>
              </w:rPr>
              <w:t>U</w:t>
            </w:r>
            <w:r w:rsidR="00234980" w:rsidRPr="000803AE">
              <w:rPr>
                <w:rFonts w:eastAsia="標楷體"/>
              </w:rPr>
              <w:t xml:space="preserve">pdate </w:t>
            </w:r>
            <w:r w:rsidRPr="000803AE">
              <w:rPr>
                <w:rFonts w:eastAsia="標楷體"/>
              </w:rPr>
              <w:t>relevant information</w:t>
            </w:r>
            <w:r w:rsidR="00234980" w:rsidRPr="000803AE">
              <w:rPr>
                <w:rFonts w:eastAsia="標楷體"/>
              </w:rPr>
              <w:t xml:space="preserve"> within 2 days </w:t>
            </w:r>
            <w:r w:rsidR="00FF4718" w:rsidRPr="000803AE">
              <w:rPr>
                <w:rFonts w:eastAsia="標楷體" w:hint="eastAsia"/>
              </w:rPr>
              <w:t>after such</w:t>
            </w:r>
            <w:r w:rsidR="00234980" w:rsidRPr="000803AE">
              <w:rPr>
                <w:rFonts w:eastAsia="標楷體"/>
              </w:rPr>
              <w:t xml:space="preserve"> change</w:t>
            </w:r>
            <w:r w:rsidR="00FF4718" w:rsidRPr="000803AE">
              <w:rPr>
                <w:rFonts w:eastAsia="標楷體" w:hint="eastAsia"/>
              </w:rPr>
              <w:t>s</w:t>
            </w:r>
            <w:r w:rsidRPr="000803AE">
              <w:rPr>
                <w:rFonts w:eastAsia="標楷體"/>
              </w:rPr>
              <w:t xml:space="preserve"> </w:t>
            </w:r>
            <w:r w:rsidR="00FF4718" w:rsidRPr="000803AE">
              <w:rPr>
                <w:rFonts w:eastAsia="標楷體" w:hint="eastAsia"/>
              </w:rPr>
              <w:t xml:space="preserve">are made </w:t>
            </w:r>
            <w:r w:rsidRPr="000803AE">
              <w:rPr>
                <w:rFonts w:eastAsia="標楷體"/>
              </w:rPr>
              <w:t xml:space="preserve">or </w:t>
            </w:r>
            <w:r w:rsidR="00FF4718" w:rsidRPr="000803AE">
              <w:rPr>
                <w:rFonts w:eastAsia="標楷體" w:hint="eastAsia"/>
              </w:rPr>
              <w:t xml:space="preserve">after the </w:t>
            </w:r>
            <w:r w:rsidRPr="000803AE">
              <w:rPr>
                <w:rFonts w:eastAsia="標楷體"/>
              </w:rPr>
              <w:t>completion of amendment regist</w:t>
            </w:r>
            <w:r w:rsidR="005A037A" w:rsidRPr="000803AE">
              <w:rPr>
                <w:rFonts w:eastAsia="標楷體"/>
              </w:rPr>
              <w:t>r</w:t>
            </w:r>
            <w:r w:rsidRPr="000803AE">
              <w:rPr>
                <w:rFonts w:eastAsia="標楷體"/>
              </w:rPr>
              <w:t>ation</w:t>
            </w:r>
            <w:r w:rsidR="00234980" w:rsidRPr="000803AE">
              <w:rPr>
                <w:rFonts w:eastAsia="標楷體"/>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AC0FEE" w:rsidP="00E32C40">
            <w:pPr>
              <w:numPr>
                <w:ilvl w:val="0"/>
                <w:numId w:val="91"/>
              </w:numPr>
              <w:snapToGrid w:val="0"/>
              <w:rPr>
                <w:rFonts w:eastAsia="標楷體"/>
                <w:sz w:val="20"/>
                <w:szCs w:val="20"/>
              </w:rPr>
            </w:pPr>
            <w:r w:rsidRPr="000803AE">
              <w:rPr>
                <w:rFonts w:eastAsia="標楷體" w:hint="eastAsia"/>
                <w:sz w:val="20"/>
                <w:szCs w:val="20"/>
              </w:rPr>
              <w:t>C</w:t>
            </w:r>
            <w:r w:rsidRPr="000803AE">
              <w:rPr>
                <w:rFonts w:eastAsia="標楷體"/>
                <w:sz w:val="20"/>
                <w:szCs w:val="20"/>
              </w:rPr>
              <w:t xml:space="preserve">hanges in basic </w:t>
            </w:r>
            <w:r w:rsidR="00234980" w:rsidRPr="000803AE">
              <w:rPr>
                <w:rFonts w:eastAsia="標楷體"/>
                <w:sz w:val="20"/>
                <w:szCs w:val="20"/>
              </w:rPr>
              <w:t xml:space="preserve">information </w:t>
            </w:r>
            <w:r w:rsidR="005A79CB" w:rsidRPr="000803AE">
              <w:rPr>
                <w:rFonts w:eastAsia="標楷體"/>
                <w:sz w:val="20"/>
                <w:szCs w:val="20"/>
              </w:rPr>
              <w:t xml:space="preserve">of the company </w:t>
            </w:r>
            <w:r w:rsidR="00234980" w:rsidRPr="000803AE">
              <w:rPr>
                <w:rFonts w:eastAsia="標楷體"/>
                <w:sz w:val="20"/>
                <w:szCs w:val="20"/>
              </w:rPr>
              <w:t>shall be uploaded to the Market Observation Post System (sii.twse.com.tw/</w:t>
            </w:r>
            <w:r w:rsidR="001B447A" w:rsidRPr="000803AE">
              <w:rPr>
                <w:rFonts w:eastAsia="標楷體"/>
                <w:sz w:val="20"/>
                <w:szCs w:val="20"/>
              </w:rPr>
              <w:t xml:space="preserve">filing of </w:t>
            </w:r>
            <w:r w:rsidR="00234980" w:rsidRPr="000803AE">
              <w:rPr>
                <w:rFonts w:eastAsia="標楷體"/>
                <w:sz w:val="20"/>
                <w:szCs w:val="20"/>
              </w:rPr>
              <w:t>basic information of the company</w:t>
            </w:r>
            <w:r w:rsidR="004C4502" w:rsidRPr="000803AE">
              <w:rPr>
                <w:rFonts w:eastAsia="標楷體"/>
                <w:sz w:val="20"/>
                <w:szCs w:val="20"/>
              </w:rPr>
              <w:t>/</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568AB" w:rsidRPr="000803AE">
              <w:rPr>
                <w:rFonts w:eastAsia="標楷體" w:hint="eastAsia"/>
                <w:sz w:val="20"/>
                <w:szCs w:val="20"/>
              </w:rPr>
              <w:t xml:space="preserve"> and</w:t>
            </w:r>
            <w:r w:rsidR="005A79CB" w:rsidRPr="000803AE">
              <w:rPr>
                <w:rFonts w:eastAsia="標楷體"/>
                <w:sz w:val="20"/>
                <w:szCs w:val="20"/>
              </w:rPr>
              <w:t xml:space="preserve"> </w:t>
            </w:r>
            <w:r w:rsidR="00783807" w:rsidRPr="000803AE">
              <w:rPr>
                <w:rFonts w:eastAsia="標楷體"/>
                <w:sz w:val="20"/>
                <w:szCs w:val="20"/>
              </w:rPr>
              <w:t>capital stock formation</w:t>
            </w:r>
            <w:r w:rsidR="00234980" w:rsidRPr="000803AE">
              <w:rPr>
                <w:rFonts w:eastAsia="標楷體"/>
                <w:sz w:val="20"/>
                <w:szCs w:val="20"/>
              </w:rPr>
              <w:t>).</w:t>
            </w:r>
            <w:r w:rsidR="00695B8A" w:rsidRPr="000803AE">
              <w:rPr>
                <w:rFonts w:eastAsia="標楷體" w:hint="eastAsia"/>
                <w:sz w:val="20"/>
                <w:szCs w:val="20"/>
              </w:rPr>
              <w:t xml:space="preserve"> </w:t>
            </w:r>
            <w:r w:rsidR="00E32C40" w:rsidRPr="000803AE">
              <w:rPr>
                <w:rFonts w:eastAsia="標楷體" w:hint="eastAsia"/>
                <w:sz w:val="20"/>
                <w:szCs w:val="20"/>
              </w:rPr>
              <w:t xml:space="preserve"> </w:t>
            </w:r>
            <w:r w:rsidR="00E32C40"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4C4502" w:rsidRPr="000803AE" w:rsidRDefault="00BA1E53" w:rsidP="00FF048F">
            <w:pPr>
              <w:numPr>
                <w:ilvl w:val="0"/>
                <w:numId w:val="91"/>
              </w:numPr>
              <w:snapToGrid w:val="0"/>
              <w:rPr>
                <w:rFonts w:eastAsia="標楷體"/>
                <w:sz w:val="20"/>
                <w:szCs w:val="20"/>
              </w:rPr>
            </w:pPr>
            <w:r w:rsidRPr="000803AE">
              <w:rPr>
                <w:rFonts w:eastAsia="標楷體" w:hint="eastAsia"/>
                <w:sz w:val="20"/>
                <w:szCs w:val="20"/>
              </w:rPr>
              <w:t>Increases in</w:t>
            </w:r>
            <w:r w:rsidR="00BC43FB" w:rsidRPr="000803AE">
              <w:rPr>
                <w:rFonts w:eastAsia="標楷體" w:hint="eastAsia"/>
                <w:sz w:val="20"/>
                <w:szCs w:val="20"/>
              </w:rPr>
              <w:t xml:space="preserve"> </w:t>
            </w:r>
            <w:r w:rsidR="00FB18C8" w:rsidRPr="000803AE">
              <w:rPr>
                <w:rFonts w:eastAsia="標楷體" w:hint="eastAsia"/>
                <w:sz w:val="20"/>
                <w:szCs w:val="20"/>
              </w:rPr>
              <w:t xml:space="preserve">the number of </w:t>
            </w:r>
            <w:r w:rsidR="00BC43FB" w:rsidRPr="000803AE">
              <w:rPr>
                <w:rFonts w:eastAsia="標楷體" w:hint="eastAsia"/>
                <w:sz w:val="20"/>
                <w:szCs w:val="20"/>
              </w:rPr>
              <w:t>subsidiaries or changes in information of subsidiaries</w:t>
            </w:r>
            <w:r w:rsidR="004C4502" w:rsidRPr="000803AE">
              <w:rPr>
                <w:rFonts w:eastAsia="標楷體"/>
                <w:sz w:val="20"/>
                <w:szCs w:val="20"/>
              </w:rPr>
              <w:t xml:space="preserve"> shall be uploaded to the Market Observation Post System (sii.twse.com.tw/</w:t>
            </w:r>
            <w:r w:rsidR="001B447A" w:rsidRPr="000803AE">
              <w:rPr>
                <w:rFonts w:eastAsia="標楷體"/>
                <w:sz w:val="20"/>
                <w:szCs w:val="20"/>
              </w:rPr>
              <w:t xml:space="preserve">filing of </w:t>
            </w:r>
            <w:r w:rsidR="004C4502" w:rsidRPr="000803AE">
              <w:rPr>
                <w:rFonts w:eastAsia="標楷體"/>
                <w:sz w:val="20"/>
                <w:szCs w:val="20"/>
              </w:rPr>
              <w:t>basic information of the company/</w:t>
            </w:r>
            <w:r w:rsidR="001B447A" w:rsidRPr="000803AE">
              <w:rPr>
                <w:rFonts w:eastAsia="標楷體"/>
                <w:sz w:val="20"/>
                <w:szCs w:val="20"/>
              </w:rPr>
              <w:t xml:space="preserve">filing of </w:t>
            </w:r>
            <w:r w:rsidR="004C4502" w:rsidRPr="000803AE">
              <w:rPr>
                <w:rFonts w:eastAsia="標楷體"/>
                <w:sz w:val="20"/>
                <w:szCs w:val="20"/>
              </w:rPr>
              <w:t xml:space="preserve">basic information of </w:t>
            </w:r>
            <w:r w:rsidR="005A037A" w:rsidRPr="000803AE">
              <w:rPr>
                <w:rFonts w:eastAsia="標楷體"/>
                <w:sz w:val="20"/>
                <w:szCs w:val="20"/>
              </w:rPr>
              <w:t>subsidiaries</w:t>
            </w:r>
            <w:r w:rsidR="005A79CB" w:rsidRPr="000803AE">
              <w:rPr>
                <w:rFonts w:eastAsia="標楷體"/>
                <w:sz w:val="20"/>
                <w:szCs w:val="20"/>
              </w:rPr>
              <w:t>, sii.twse.com.tw/</w:t>
            </w:r>
            <w:r w:rsidR="00DC1352" w:rsidRPr="000803AE">
              <w:rPr>
                <w:rFonts w:eastAsia="標楷體"/>
                <w:sz w:val="20"/>
                <w:szCs w:val="20"/>
              </w:rPr>
              <w:t>filing by enterprise groups</w:t>
            </w:r>
            <w:r w:rsidR="00DC1352" w:rsidRPr="000803AE">
              <w:rPr>
                <w:rFonts w:eastAsia="標楷體" w:hint="eastAsia"/>
                <w:sz w:val="20"/>
                <w:szCs w:val="20"/>
              </w:rPr>
              <w:t xml:space="preserve">/filing of basic information of </w:t>
            </w:r>
            <w:r w:rsidR="007053BA" w:rsidRPr="000803AE">
              <w:rPr>
                <w:sz w:val="20"/>
              </w:rPr>
              <w:t>affiliates</w:t>
            </w:r>
            <w:r w:rsidR="004C4502" w:rsidRPr="000803AE">
              <w:rPr>
                <w:rFonts w:eastAsia="標楷體"/>
                <w:sz w:val="20"/>
                <w:szCs w:val="20"/>
              </w:rPr>
              <w:t>)</w:t>
            </w:r>
            <w:r w:rsidR="00282630" w:rsidRPr="000803AE">
              <w:rPr>
                <w:rFonts w:eastAsia="標楷體" w:hint="eastAsia"/>
                <w:sz w:val="20"/>
                <w:szCs w:val="20"/>
              </w:rPr>
              <w:t>;</w:t>
            </w:r>
            <w:r w:rsidR="005B61F9" w:rsidRPr="000803AE">
              <w:rPr>
                <w:rFonts w:eastAsia="標楷體"/>
                <w:sz w:val="20"/>
                <w:szCs w:val="20"/>
              </w:rPr>
              <w:t xml:space="preserve"> </w:t>
            </w:r>
            <w:r w:rsidR="00282630" w:rsidRPr="000803AE">
              <w:rPr>
                <w:rFonts w:eastAsia="標楷體" w:hint="eastAsia"/>
                <w:sz w:val="20"/>
                <w:szCs w:val="20"/>
              </w:rPr>
              <w:t>elimination of</w:t>
            </w:r>
            <w:r w:rsidR="00282630" w:rsidRPr="000803AE">
              <w:rPr>
                <w:rFonts w:eastAsia="標楷體"/>
                <w:sz w:val="20"/>
                <w:szCs w:val="20"/>
              </w:rPr>
              <w:t xml:space="preserve"> subsidiar</w:t>
            </w:r>
            <w:r w:rsidR="00282630" w:rsidRPr="000803AE">
              <w:rPr>
                <w:rFonts w:eastAsia="標楷體" w:hint="eastAsia"/>
                <w:sz w:val="20"/>
                <w:szCs w:val="20"/>
              </w:rPr>
              <w:t xml:space="preserve">ies </w:t>
            </w:r>
            <w:r w:rsidR="005B61F9" w:rsidRPr="000803AE">
              <w:rPr>
                <w:rFonts w:eastAsia="標楷體"/>
                <w:sz w:val="20"/>
                <w:szCs w:val="20"/>
              </w:rPr>
              <w:t xml:space="preserve">shall </w:t>
            </w:r>
            <w:r w:rsidR="00282630" w:rsidRPr="000803AE">
              <w:rPr>
                <w:rFonts w:eastAsia="標楷體" w:hint="eastAsia"/>
                <w:sz w:val="20"/>
                <w:szCs w:val="20"/>
              </w:rPr>
              <w:t xml:space="preserve">be filed with the Taiwan Stock Exchange Corporation with </w:t>
            </w:r>
            <w:r w:rsidR="00282630" w:rsidRPr="000803AE">
              <w:rPr>
                <w:rFonts w:eastAsia="標楷體"/>
                <w:sz w:val="20"/>
                <w:szCs w:val="20"/>
              </w:rPr>
              <w:t>relevant supporting documents</w:t>
            </w:r>
            <w:r w:rsidR="00312D41" w:rsidRPr="000803AE">
              <w:rPr>
                <w:rFonts w:eastAsia="標楷體"/>
                <w:sz w:val="20"/>
                <w:szCs w:val="20"/>
              </w:rPr>
              <w:t xml:space="preserve"> and</w:t>
            </w:r>
            <w:r w:rsidR="00593315" w:rsidRPr="000803AE">
              <w:rPr>
                <w:rFonts w:eastAsia="標楷體"/>
                <w:sz w:val="20"/>
                <w:szCs w:val="20"/>
              </w:rPr>
              <w:t xml:space="preserve"> letters </w:t>
            </w:r>
            <w:r w:rsidR="00282630" w:rsidRPr="000803AE">
              <w:rPr>
                <w:rFonts w:eastAsia="標楷體" w:hint="eastAsia"/>
                <w:sz w:val="20"/>
                <w:szCs w:val="20"/>
              </w:rPr>
              <w:t xml:space="preserve">for </w:t>
            </w:r>
            <w:r w:rsidR="00686AC7" w:rsidRPr="000803AE">
              <w:rPr>
                <w:rFonts w:eastAsia="標楷體" w:hint="eastAsia"/>
                <w:sz w:val="20"/>
                <w:szCs w:val="20"/>
              </w:rPr>
              <w:t xml:space="preserve">the Taiwan Stock Exchange Corporation to </w:t>
            </w:r>
            <w:r w:rsidR="006D6769" w:rsidRPr="000803AE">
              <w:rPr>
                <w:rFonts w:eastAsia="標楷體"/>
                <w:sz w:val="20"/>
                <w:szCs w:val="20"/>
              </w:rPr>
              <w:t>delete the relevant information</w:t>
            </w:r>
            <w:r w:rsidR="00E81E36" w:rsidRPr="000803AE">
              <w:rPr>
                <w:rFonts w:eastAsia="標楷體" w:hint="eastAsia"/>
                <w:sz w:val="20"/>
                <w:szCs w:val="20"/>
              </w:rPr>
              <w:t>.</w:t>
            </w:r>
          </w:p>
          <w:p w:rsidR="00234980" w:rsidRPr="000803AE" w:rsidRDefault="00312D41" w:rsidP="00FF048F">
            <w:pPr>
              <w:numPr>
                <w:ilvl w:val="0"/>
                <w:numId w:val="91"/>
              </w:numPr>
              <w:snapToGrid w:val="0"/>
              <w:rPr>
                <w:rFonts w:eastAsia="標楷體"/>
                <w:sz w:val="20"/>
                <w:szCs w:val="20"/>
              </w:rPr>
            </w:pPr>
            <w:r w:rsidRPr="000803AE">
              <w:rPr>
                <w:rFonts w:eastAsia="標楷體" w:hint="eastAsia"/>
                <w:sz w:val="20"/>
                <w:szCs w:val="20"/>
              </w:rPr>
              <w:t>Changes in s</w:t>
            </w:r>
            <w:r w:rsidRPr="000803AE">
              <w:rPr>
                <w:rFonts w:eastAsia="標楷體"/>
                <w:sz w:val="20"/>
                <w:szCs w:val="20"/>
              </w:rPr>
              <w:t>ignificant subsidiar</w:t>
            </w:r>
            <w:r w:rsidRPr="000803AE">
              <w:rPr>
                <w:rFonts w:eastAsia="標楷體" w:hint="eastAsia"/>
                <w:sz w:val="20"/>
                <w:szCs w:val="20"/>
              </w:rPr>
              <w:t>ies</w:t>
            </w:r>
            <w:r w:rsidR="00234980" w:rsidRPr="000803AE">
              <w:rPr>
                <w:rFonts w:eastAsia="標楷體"/>
                <w:sz w:val="20"/>
                <w:szCs w:val="20"/>
              </w:rPr>
              <w:t xml:space="preserve"> shall be uploaded to the Market Observation Post System (sii.twse.com.tw/filing of basic information on significant subsidiary/basic information of the significant subsidiary).</w:t>
            </w:r>
          </w:p>
          <w:p w:rsidR="00234980" w:rsidRPr="000803AE" w:rsidRDefault="00234980" w:rsidP="00FF048F">
            <w:pPr>
              <w:numPr>
                <w:ilvl w:val="0"/>
                <w:numId w:val="91"/>
              </w:numPr>
              <w:snapToGrid w:val="0"/>
              <w:ind w:left="357" w:hanging="357"/>
              <w:rPr>
                <w:rFonts w:eastAsia="標楷體"/>
                <w:sz w:val="20"/>
                <w:szCs w:val="20"/>
              </w:rPr>
            </w:pPr>
            <w:r w:rsidRPr="000803AE">
              <w:rPr>
                <w:rFonts w:eastAsia="標楷體"/>
                <w:sz w:val="20"/>
                <w:szCs w:val="20"/>
              </w:rPr>
              <w:t>File the statement for material changes in significant subsidiaries and relevant supporting documents to the Taiwan Stock Exchange Corporation within 5 days of such changes in significant subsidiaries.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E420D3" w:rsidP="002A6E95">
            <w:pPr>
              <w:numPr>
                <w:ilvl w:val="0"/>
                <w:numId w:val="398"/>
              </w:numPr>
              <w:snapToGrid w:val="0"/>
              <w:rPr>
                <w:rFonts w:eastAsia="標楷體"/>
                <w:sz w:val="20"/>
                <w:szCs w:val="20"/>
              </w:rPr>
            </w:pPr>
            <w:r>
              <w:rPr>
                <w:sz w:val="20"/>
                <w:szCs w:val="20"/>
              </w:rPr>
              <w:t xml:space="preserve">The last part of </w:t>
            </w:r>
            <w:r w:rsidR="00ED1D87" w:rsidRPr="000803AE">
              <w:rPr>
                <w:sz w:val="20"/>
                <w:szCs w:val="20"/>
              </w:rPr>
              <w:t>Subparagraph 12, Paragraph 1</w:t>
            </w:r>
            <w:r w:rsidR="00385666">
              <w:rPr>
                <w:sz w:val="20"/>
                <w:szCs w:val="20"/>
              </w:rPr>
              <w:t>,</w:t>
            </w:r>
            <w:r w:rsidR="00ED1D87" w:rsidRPr="000803AE">
              <w:rPr>
                <w:sz w:val="20"/>
                <w:szCs w:val="20"/>
              </w:rPr>
              <w:t xml:space="preserve"> and Subparagraphs 2 and 13, Paragraph 2,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E32C40" w:rsidRPr="000803AE" w:rsidRDefault="00E32C40" w:rsidP="002A6E95">
            <w:pPr>
              <w:numPr>
                <w:ilvl w:val="0"/>
                <w:numId w:val="398"/>
              </w:numPr>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Submit financial forecast report.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 in accordance with the filing time as set forth in the Regulations Governing Publication of Financial Forecasts of Public Companies.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AB0F75" w:rsidRPr="000803AE" w:rsidRDefault="00AB0F75"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2E546A">
            <w:pPr>
              <w:numPr>
                <w:ilvl w:val="0"/>
                <w:numId w:val="93"/>
              </w:numPr>
              <w:kinsoku w:val="0"/>
              <w:overflowPunct w:val="0"/>
              <w:snapToGrid w:val="0"/>
              <w:ind w:left="493" w:hanging="340"/>
              <w:rPr>
                <w:rFonts w:eastAsia="標楷體"/>
                <w:sz w:val="20"/>
                <w:szCs w:val="20"/>
              </w:rPr>
            </w:pPr>
            <w:r w:rsidRPr="000803AE">
              <w:rPr>
                <w:rFonts w:eastAsia="標楷體"/>
                <w:sz w:val="20"/>
                <w:szCs w:val="20"/>
              </w:rPr>
              <w:t>Upload the relevant information to the Market Observation Post System (sii.twse.com.tw/filing of financial forecast/</w:t>
            </w:r>
            <w:r w:rsidR="000727A9" w:rsidRPr="000803AE">
              <w:rPr>
                <w:rFonts w:eastAsia="標楷體" w:hint="eastAsia"/>
                <w:sz w:val="20"/>
                <w:szCs w:val="20"/>
              </w:rPr>
              <w:t>basic information</w:t>
            </w:r>
            <w:r w:rsidR="00695E5F" w:rsidRPr="000803AE">
              <w:rPr>
                <w:rFonts w:eastAsia="標楷體" w:hint="eastAsia"/>
                <w:sz w:val="20"/>
                <w:szCs w:val="20"/>
              </w:rPr>
              <w:t xml:space="preserve"> of</w:t>
            </w:r>
            <w:r w:rsidR="008B6086" w:rsidRPr="000803AE">
              <w:rPr>
                <w:rFonts w:eastAsia="標楷體" w:hint="eastAsia"/>
                <w:sz w:val="20"/>
                <w:szCs w:val="20"/>
              </w:rPr>
              <w:t xml:space="preserve"> </w:t>
            </w:r>
            <w:r w:rsidR="00E15ED5" w:rsidRPr="000803AE">
              <w:rPr>
                <w:rFonts w:eastAsia="標楷體"/>
                <w:sz w:val="20"/>
                <w:szCs w:val="20"/>
              </w:rPr>
              <w:t>current</w:t>
            </w:r>
            <w:r w:rsidR="00E15ED5" w:rsidRPr="000803AE">
              <w:rPr>
                <w:rFonts w:eastAsia="標楷體" w:hint="eastAsia"/>
                <w:sz w:val="20"/>
                <w:szCs w:val="20"/>
              </w:rPr>
              <w:t xml:space="preserve"> </w:t>
            </w:r>
            <w:r w:rsidR="008B6086" w:rsidRPr="000803AE">
              <w:rPr>
                <w:rFonts w:eastAsia="標楷體" w:hint="eastAsia"/>
                <w:sz w:val="20"/>
                <w:szCs w:val="20"/>
              </w:rPr>
              <w:t>forecast</w:t>
            </w:r>
            <w:r w:rsidR="000727A9" w:rsidRPr="000803AE">
              <w:rPr>
                <w:rFonts w:eastAsia="標楷體" w:hint="eastAsia"/>
                <w:sz w:val="20"/>
                <w:szCs w:val="20"/>
              </w:rPr>
              <w:t xml:space="preserve"> </w:t>
            </w:r>
            <w:r w:rsidR="008B6086" w:rsidRPr="000803AE">
              <w:rPr>
                <w:rFonts w:eastAsia="標楷體" w:hint="eastAsia"/>
                <w:sz w:val="20"/>
                <w:szCs w:val="20"/>
              </w:rPr>
              <w:t>(</w:t>
            </w:r>
            <w:r w:rsidR="008B6086" w:rsidRPr="000803AE">
              <w:rPr>
                <w:rFonts w:eastAsia="標楷體" w:hint="eastAsia"/>
                <w:sz w:val="20"/>
              </w:rPr>
              <w:t>applicable to full financial forecast</w:t>
            </w:r>
            <w:r w:rsidR="008B6086" w:rsidRPr="000803AE">
              <w:rPr>
                <w:rFonts w:eastAsia="標楷體" w:hint="eastAsia"/>
                <w:sz w:val="20"/>
                <w:szCs w:val="20"/>
              </w:rPr>
              <w:t>)</w:t>
            </w:r>
            <w:r w:rsidR="001916FB" w:rsidRPr="000803AE">
              <w:rPr>
                <w:rFonts w:eastAsia="標楷體" w:hint="eastAsia"/>
                <w:sz w:val="20"/>
                <w:szCs w:val="20"/>
              </w:rPr>
              <w:t>,</w:t>
            </w:r>
            <w:r w:rsidR="002C0D18" w:rsidRPr="000803AE">
              <w:rPr>
                <w:rFonts w:eastAsia="標楷體" w:hint="eastAsia"/>
                <w:sz w:val="20"/>
                <w:szCs w:val="20"/>
              </w:rPr>
              <w:t xml:space="preserve"> and</w:t>
            </w:r>
            <w:r w:rsidR="001916FB" w:rsidRPr="000803AE">
              <w:rPr>
                <w:rFonts w:eastAsia="標楷體" w:hint="eastAsia"/>
                <w:sz w:val="20"/>
                <w:szCs w:val="20"/>
              </w:rPr>
              <w:t xml:space="preserve"> </w:t>
            </w:r>
            <w:r w:rsidR="00695E5F" w:rsidRPr="000803AE">
              <w:rPr>
                <w:rFonts w:eastAsia="標楷體" w:hint="eastAsia"/>
                <w:sz w:val="20"/>
                <w:szCs w:val="20"/>
              </w:rPr>
              <w:t xml:space="preserve">filing of the </w:t>
            </w:r>
            <w:r w:rsidR="000727A9" w:rsidRPr="000803AE">
              <w:rPr>
                <w:rFonts w:eastAsia="標楷體" w:hint="eastAsia"/>
                <w:sz w:val="20"/>
                <w:szCs w:val="20"/>
              </w:rPr>
              <w:t>explanation on full financial forecast</w:t>
            </w:r>
            <w:r w:rsidR="001916FB" w:rsidRPr="000803AE">
              <w:rPr>
                <w:rFonts w:eastAsia="標楷體" w:hint="eastAsia"/>
                <w:sz w:val="20"/>
                <w:szCs w:val="20"/>
              </w:rPr>
              <w:t xml:space="preserve"> and</w:t>
            </w:r>
            <w:r w:rsidR="00695E5F" w:rsidRPr="000803AE">
              <w:rPr>
                <w:rFonts w:eastAsia="標楷體" w:hint="eastAsia"/>
                <w:sz w:val="20"/>
                <w:szCs w:val="20"/>
              </w:rPr>
              <w:t xml:space="preserve"> </w:t>
            </w:r>
            <w:r w:rsidR="001C04DB" w:rsidRPr="000803AE">
              <w:rPr>
                <w:rFonts w:eastAsia="標楷體" w:hint="eastAsia"/>
                <w:sz w:val="20"/>
              </w:rPr>
              <w:t>IFR</w:t>
            </w:r>
            <w:r w:rsidR="00DD6A88" w:rsidRPr="000803AE">
              <w:rPr>
                <w:rFonts w:eastAsia="標楷體" w:hint="eastAsia"/>
                <w:sz w:val="20"/>
              </w:rPr>
              <w:t>S</w:t>
            </w:r>
            <w:r w:rsidR="001C04DB" w:rsidRPr="000803AE">
              <w:rPr>
                <w:rFonts w:eastAsia="標楷體" w:hint="eastAsia"/>
                <w:sz w:val="20"/>
              </w:rPr>
              <w:t>s</w:t>
            </w:r>
            <w:r w:rsidR="001C04DB" w:rsidRPr="000803AE">
              <w:rPr>
                <w:rFonts w:eastAsia="標楷體"/>
                <w:sz w:val="20"/>
                <w:szCs w:val="20"/>
              </w:rPr>
              <w:t xml:space="preserve"> financial </w:t>
            </w:r>
            <w:r w:rsidR="003C41B2" w:rsidRPr="000803AE">
              <w:rPr>
                <w:rFonts w:eastAsia="標楷體" w:hint="eastAsia"/>
                <w:sz w:val="20"/>
                <w:szCs w:val="20"/>
              </w:rPr>
              <w:t>forecast</w:t>
            </w:r>
            <w:r w:rsidRPr="000803AE">
              <w:rPr>
                <w:rFonts w:eastAsia="標楷體"/>
                <w:sz w:val="20"/>
                <w:szCs w:val="20"/>
              </w:rPr>
              <w:t>).</w:t>
            </w:r>
          </w:p>
          <w:p w:rsidR="00234980" w:rsidRPr="000803AE" w:rsidRDefault="00234980" w:rsidP="00054379">
            <w:pPr>
              <w:numPr>
                <w:ilvl w:val="0"/>
                <w:numId w:val="93"/>
              </w:numPr>
              <w:kinsoku w:val="0"/>
              <w:overflowPunct w:val="0"/>
              <w:snapToGrid w:val="0"/>
              <w:rPr>
                <w:rFonts w:eastAsia="標楷體"/>
                <w:sz w:val="20"/>
                <w:szCs w:val="20"/>
              </w:rPr>
            </w:pPr>
            <w:r w:rsidRPr="000803AE">
              <w:rPr>
                <w:rFonts w:eastAsia="標楷體"/>
                <w:sz w:val="20"/>
                <w:szCs w:val="20"/>
              </w:rPr>
              <w:t>To comply with</w:t>
            </w:r>
            <w:r w:rsidR="001C04DB" w:rsidRPr="000803AE">
              <w:rPr>
                <w:rFonts w:eastAsia="標楷體" w:hint="eastAsia"/>
                <w:sz w:val="20"/>
                <w:szCs w:val="20"/>
              </w:rPr>
              <w:t xml:space="preserve"> </w:t>
            </w:r>
            <w:r w:rsidR="001C04DB" w:rsidRPr="000803AE">
              <w:rPr>
                <w:sz w:val="20"/>
                <w:szCs w:val="20"/>
              </w:rPr>
              <w:t xml:space="preserve">Subparagraphs </w:t>
            </w:r>
            <w:r w:rsidR="001C04DB" w:rsidRPr="000803AE">
              <w:rPr>
                <w:rFonts w:hint="eastAsia"/>
                <w:sz w:val="20"/>
                <w:szCs w:val="20"/>
              </w:rPr>
              <w:t>13,</w:t>
            </w:r>
            <w:r w:rsidRPr="000803AE">
              <w:rPr>
                <w:rFonts w:eastAsia="標楷體"/>
                <w:sz w:val="20"/>
                <w:szCs w:val="20"/>
              </w:rPr>
              <w:t xml:space="preserve">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the explanation on financial forecast</w:t>
            </w:r>
            <w:r w:rsidR="0097596D" w:rsidRPr="000803AE">
              <w:rPr>
                <w:rFonts w:eastAsia="標楷體" w:hint="eastAsia"/>
                <w:sz w:val="20"/>
                <w:szCs w:val="20"/>
              </w:rPr>
              <w:t xml:space="preserve"> </w:t>
            </w:r>
            <w:r w:rsidR="0097596D" w:rsidRPr="000803AE">
              <w:rPr>
                <w:rFonts w:eastAsia="標楷體"/>
                <w:sz w:val="20"/>
                <w:szCs w:val="20"/>
              </w:rPr>
              <w:t>has been made</w:t>
            </w:r>
            <w:r w:rsidR="00054379" w:rsidRPr="000803AE">
              <w:rPr>
                <w:rFonts w:eastAsia="標楷體" w:hint="eastAsia"/>
                <w:sz w:val="20"/>
                <w:szCs w:val="20"/>
              </w:rPr>
              <w:t xml:space="preserve">, </w:t>
            </w:r>
            <w:r w:rsidR="00054379" w:rsidRPr="000803AE">
              <w:rPr>
                <w:rFonts w:eastAsia="標楷體"/>
                <w:sz w:val="20"/>
                <w:szCs w:val="20"/>
              </w:rPr>
              <w:t xml:space="preserve">please </w:t>
            </w:r>
            <w:r w:rsidR="00076DDD" w:rsidRPr="000803AE">
              <w:rPr>
                <w:rFonts w:eastAsia="標楷體" w:hint="eastAsia"/>
                <w:sz w:val="20"/>
                <w:szCs w:val="20"/>
              </w:rPr>
              <w:t>announce</w:t>
            </w:r>
            <w:r w:rsidR="00054379" w:rsidRPr="000803AE">
              <w:rPr>
                <w:rFonts w:eastAsia="標楷體"/>
                <w:sz w:val="20"/>
                <w:szCs w:val="20"/>
              </w:rPr>
              <w:t xml:space="preserve"> the</w:t>
            </w:r>
            <w:r w:rsidR="00054379" w:rsidRPr="000803AE">
              <w:rPr>
                <w:rFonts w:eastAsia="標楷體" w:hint="eastAsia"/>
                <w:sz w:val="20"/>
                <w:szCs w:val="20"/>
              </w:rPr>
              <w:t xml:space="preserve"> </w:t>
            </w:r>
            <w:r w:rsidR="00076DDD" w:rsidRPr="000803AE">
              <w:rPr>
                <w:rFonts w:eastAsia="標楷體" w:hint="eastAsia"/>
                <w:sz w:val="20"/>
                <w:szCs w:val="20"/>
              </w:rPr>
              <w:t>same as</w:t>
            </w:r>
            <w:r w:rsidR="00054379" w:rsidRPr="000803AE">
              <w:rPr>
                <w:rFonts w:eastAsia="標楷體"/>
                <w:sz w:val="20"/>
                <w:szCs w:val="20"/>
              </w:rPr>
              <w:t xml:space="preserve"> material information</w:t>
            </w:r>
            <w:r w:rsidRPr="000803AE">
              <w:rPr>
                <w:rFonts w:eastAsia="標楷體"/>
                <w:sz w:val="20"/>
                <w:szCs w:val="20"/>
              </w:rPr>
              <w:t>.</w:t>
            </w:r>
          </w:p>
          <w:p w:rsidR="00A97941" w:rsidRPr="000803AE" w:rsidRDefault="00A97941" w:rsidP="00053420">
            <w:pPr>
              <w:kinsoku w:val="0"/>
              <w:overflowPunct w:val="0"/>
              <w:snapToGrid w:val="0"/>
              <w:ind w:left="195"/>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000727A9" w:rsidRPr="000803AE">
              <w:rPr>
                <w:rFonts w:eastAsia="標楷體" w:hint="eastAsia"/>
                <w:sz w:val="20"/>
                <w:szCs w:val="20"/>
              </w:rPr>
              <w:t xml:space="preserve">filing of </w:t>
            </w:r>
            <w:r w:rsidR="000727A9" w:rsidRPr="000803AE">
              <w:rPr>
                <w:rFonts w:eastAsia="標楷體"/>
                <w:sz w:val="20"/>
                <w:szCs w:val="20"/>
              </w:rPr>
              <w:t>the explanation on</w:t>
            </w:r>
            <w:r w:rsidR="000727A9" w:rsidRPr="000803AE">
              <w:rPr>
                <w:rFonts w:eastAsia="標楷體" w:hint="eastAsia"/>
                <w:sz w:val="20"/>
                <w:szCs w:val="20"/>
              </w:rPr>
              <w:t xml:space="preserve"> simple financial forecast, </w:t>
            </w:r>
            <w:r w:rsidR="007163C4" w:rsidRPr="000803AE">
              <w:rPr>
                <w:rFonts w:eastAsia="標楷體" w:hint="eastAsia"/>
                <w:sz w:val="20"/>
                <w:szCs w:val="20"/>
              </w:rPr>
              <w:t>and please</w:t>
            </w:r>
            <w:r w:rsidR="000727A9" w:rsidRPr="000803AE">
              <w:rPr>
                <w:rFonts w:eastAsia="標楷體" w:hint="eastAsia"/>
                <w:sz w:val="20"/>
                <w:szCs w:val="20"/>
              </w:rPr>
              <w:t xml:space="preserve"> announce</w:t>
            </w:r>
            <w:r w:rsidR="000727A9" w:rsidRPr="000803AE">
              <w:rPr>
                <w:rFonts w:eastAsia="標楷體"/>
                <w:sz w:val="20"/>
                <w:szCs w:val="20"/>
              </w:rPr>
              <w:t xml:space="preserve"> the</w:t>
            </w:r>
            <w:r w:rsidR="000727A9" w:rsidRPr="000803AE">
              <w:rPr>
                <w:rFonts w:eastAsia="標楷體" w:hint="eastAsia"/>
                <w:sz w:val="20"/>
                <w:szCs w:val="20"/>
              </w:rPr>
              <w:t xml:space="preserve"> </w:t>
            </w:r>
            <w:r w:rsidR="000727A9" w:rsidRPr="000803AE">
              <w:rPr>
                <w:rFonts w:eastAsia="標楷體" w:hint="eastAsia"/>
                <w:sz w:val="20"/>
                <w:szCs w:val="20"/>
              </w:rPr>
              <w:lastRenderedPageBreak/>
              <w:t>same as</w:t>
            </w:r>
            <w:r w:rsidR="000727A9" w:rsidRPr="000803AE">
              <w:rPr>
                <w:rFonts w:eastAsia="標楷體"/>
                <w:sz w:val="20"/>
                <w:szCs w:val="20"/>
              </w:rPr>
              <w:t xml:space="preserve"> material information</w:t>
            </w:r>
            <w:r w:rsidR="00872157" w:rsidRPr="000803AE">
              <w:rPr>
                <w:rFonts w:eastAsia="標楷體" w:hint="eastAsia"/>
                <w:sz w:val="20"/>
                <w:szCs w:val="20"/>
              </w:rPr>
              <w: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One copy of the meeting minutes of the board of directors (applicable where a financial forecast is approved by a board meeting).</w:t>
            </w:r>
          </w:p>
          <w:p w:rsidR="00234980" w:rsidRPr="000803AE" w:rsidRDefault="00234980" w:rsidP="00C0630E">
            <w:pPr>
              <w:numPr>
                <w:ilvl w:val="0"/>
                <w:numId w:val="37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427A3B">
            <w:pPr>
              <w:numPr>
                <w:ilvl w:val="0"/>
                <w:numId w:val="378"/>
              </w:numPr>
              <w:kinsoku w:val="0"/>
              <w:overflowPunct w:val="0"/>
              <w:snapToGrid w:val="0"/>
              <w:rPr>
                <w:rFonts w:eastAsia="標楷體"/>
                <w:sz w:val="20"/>
                <w:szCs w:val="20"/>
              </w:rPr>
            </w:pPr>
            <w:r w:rsidRPr="000803AE">
              <w:rPr>
                <w:rFonts w:eastAsia="標楷體"/>
                <w:sz w:val="20"/>
                <w:szCs w:val="20"/>
              </w:rPr>
              <w:t>Original written material to be filed with the Securities and Futures Bureau, the Financial Supervisory Commission, Executive Yuan, with photocopies thereof to be delivered to the Taiwan Stock Exchange Corporation</w:t>
            </w:r>
            <w:r w:rsidR="001C04DB" w:rsidRPr="000803AE">
              <w:rPr>
                <w:rFonts w:eastAsia="標楷體" w:hint="eastAsia"/>
                <w:sz w:val="20"/>
                <w:szCs w:val="20"/>
              </w:rPr>
              <w:t xml:space="preserve"> and</w:t>
            </w:r>
            <w:r w:rsidRPr="000803AE">
              <w:rPr>
                <w:rFonts w:eastAsia="標楷體"/>
                <w:sz w:val="20"/>
                <w:szCs w:val="20"/>
              </w:rPr>
              <w:t xml:space="preserve"> 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sz w:val="20"/>
                <w:szCs w:val="20"/>
              </w:rPr>
              <w:lastRenderedPageBreak/>
              <w:t>Letter No. 81-Tai-Tsai-Cheng-6-00232 dated February 11, 1992</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5"/>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3</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Update or amend financial forecast.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non-application of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Publicly announce the non-application of the financial forecast previously announced and its impact within 2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aware of such non-application.</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4"/>
              </w:numPr>
              <w:kinsoku w:val="0"/>
              <w:overflowPunct w:val="0"/>
              <w:snapToGrid w:val="0"/>
              <w:ind w:left="211" w:hanging="211"/>
              <w:rPr>
                <w:rFonts w:eastAsia="標楷體"/>
                <w:sz w:val="20"/>
                <w:szCs w:val="20"/>
              </w:rPr>
            </w:pPr>
            <w:r w:rsidRPr="000803AE">
              <w:rPr>
                <w:rFonts w:eastAsia="標楷體"/>
                <w:sz w:val="20"/>
                <w:szCs w:val="20"/>
              </w:rPr>
              <w:t>Public announcement on update on or amendment to financial forecast:</w:t>
            </w:r>
          </w:p>
          <w:p w:rsidR="00234980" w:rsidRPr="000803AE" w:rsidRDefault="00234980" w:rsidP="003716D3">
            <w:pPr>
              <w:kinsoku w:val="0"/>
              <w:overflowPunct w:val="0"/>
              <w:snapToGrid w:val="0"/>
              <w:ind w:left="211"/>
              <w:rPr>
                <w:rFonts w:eastAsia="標楷體"/>
                <w:sz w:val="20"/>
                <w:szCs w:val="20"/>
              </w:rPr>
            </w:pPr>
            <w:r w:rsidRPr="000803AE">
              <w:rPr>
                <w:rFonts w:eastAsia="標楷體"/>
                <w:sz w:val="20"/>
                <w:szCs w:val="20"/>
              </w:rPr>
              <w:t xml:space="preserve">Re-file within 10 days </w:t>
            </w:r>
            <w:r w:rsidR="00F67277" w:rsidRPr="000803AE">
              <w:rPr>
                <w:rFonts w:eastAsia="標楷體"/>
                <w:sz w:val="20"/>
                <w:szCs w:val="20"/>
              </w:rPr>
              <w:t>of</w:t>
            </w:r>
            <w:r w:rsidR="00726F32" w:rsidRPr="000803AE">
              <w:rPr>
                <w:rFonts w:eastAsia="標楷體"/>
                <w:sz w:val="20"/>
                <w:szCs w:val="20"/>
              </w:rPr>
              <w:t xml:space="preserve"> </w:t>
            </w:r>
            <w:r w:rsidRPr="000803AE">
              <w:rPr>
                <w:rFonts w:eastAsia="標楷體"/>
                <w:sz w:val="20"/>
                <w:szCs w:val="20"/>
              </w:rPr>
              <w:t>becoming of the update on or amendment to the financial forecast.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forecast/filing of explanation on non-application to announced financial forecast).</w:t>
            </w:r>
          </w:p>
          <w:p w:rsidR="00234980" w:rsidRPr="000803AE" w:rsidRDefault="00234980" w:rsidP="00FF048F">
            <w:pPr>
              <w:numPr>
                <w:ilvl w:val="0"/>
                <w:numId w:val="123"/>
              </w:numPr>
              <w:kinsoku w:val="0"/>
              <w:overflowPunct w:val="0"/>
              <w:snapToGrid w:val="0"/>
              <w:rPr>
                <w:rFonts w:eastAsia="標楷體"/>
                <w:sz w:val="20"/>
                <w:szCs w:val="20"/>
              </w:rPr>
            </w:pPr>
            <w:r w:rsidRPr="000803AE">
              <w:rPr>
                <w:rFonts w:eastAsia="標楷體"/>
                <w:sz w:val="20"/>
                <w:szCs w:val="20"/>
              </w:rPr>
              <w:t xml:space="preserve">To comply with Article </w:t>
            </w:r>
            <w:r w:rsidR="00E32C40" w:rsidRPr="000803AE">
              <w:rPr>
                <w:rFonts w:eastAsia="標楷體" w:hint="eastAsia"/>
                <w:sz w:val="20"/>
                <w:szCs w:val="20"/>
              </w:rPr>
              <w:t>4</w:t>
            </w:r>
            <w:r w:rsidRPr="000803AE">
              <w:rPr>
                <w:rFonts w:eastAsia="標楷體"/>
                <w:sz w:val="20"/>
                <w:szCs w:val="20"/>
              </w:rPr>
              <w:t xml:space="preserve"> of the Taiwan Stock Exchange Corporation Procedures for Verification and </w:t>
            </w:r>
            <w:r w:rsidR="00E32C40" w:rsidRPr="000803AE">
              <w:rPr>
                <w:rFonts w:eastAsia="標楷體" w:hint="eastAsia"/>
                <w:sz w:val="20"/>
                <w:szCs w:val="20"/>
              </w:rPr>
              <w:t xml:space="preserve">Public </w:t>
            </w:r>
            <w:r w:rsidRPr="000803AE">
              <w:rPr>
                <w:rFonts w:eastAsia="標楷體"/>
                <w:sz w:val="20"/>
                <w:szCs w:val="20"/>
              </w:rPr>
              <w:t xml:space="preserve">Disclosure of Material Information of Companies with Listed </w:t>
            </w:r>
            <w:r w:rsidR="00CF07C9" w:rsidRPr="000803AE">
              <w:rPr>
                <w:rFonts w:eastAsia="標楷體"/>
                <w:sz w:val="20"/>
                <w:szCs w:val="20"/>
              </w:rPr>
              <w:t>Securities</w:t>
            </w:r>
            <w:r w:rsidRPr="000803AE">
              <w:rPr>
                <w:rFonts w:eastAsia="標楷體"/>
                <w:sz w:val="20"/>
                <w:szCs w:val="20"/>
              </w:rPr>
              <w:t>, after the filing of non-application to announced financial forecast</w:t>
            </w:r>
            <w:r w:rsidR="00817E90" w:rsidRPr="000803AE">
              <w:rPr>
                <w:rFonts w:eastAsia="標楷體" w:hint="eastAsia"/>
                <w:sz w:val="20"/>
                <w:szCs w:val="20"/>
              </w:rPr>
              <w:t xml:space="preserve">, </w:t>
            </w:r>
            <w:r w:rsidR="00A0168E" w:rsidRPr="000803AE">
              <w:rPr>
                <w:rFonts w:eastAsia="標楷體"/>
                <w:sz w:val="20"/>
                <w:szCs w:val="20"/>
              </w:rPr>
              <w:t xml:space="preserve">please </w:t>
            </w:r>
            <w:r w:rsidR="00A0168E" w:rsidRPr="000803AE">
              <w:rPr>
                <w:rFonts w:eastAsia="標楷體" w:hint="eastAsia"/>
                <w:sz w:val="20"/>
                <w:szCs w:val="20"/>
              </w:rPr>
              <w:t>announce</w:t>
            </w:r>
            <w:r w:rsidR="00A0168E" w:rsidRPr="000803AE">
              <w:rPr>
                <w:rFonts w:eastAsia="標楷體"/>
                <w:sz w:val="20"/>
                <w:szCs w:val="20"/>
              </w:rPr>
              <w:t xml:space="preserve"> the</w:t>
            </w:r>
            <w:r w:rsidR="00A0168E" w:rsidRPr="000803AE">
              <w:rPr>
                <w:rFonts w:eastAsia="標楷體" w:hint="eastAsia"/>
                <w:sz w:val="20"/>
                <w:szCs w:val="20"/>
              </w:rPr>
              <w:t xml:space="preserve"> same as</w:t>
            </w:r>
            <w:r w:rsidR="00A0168E" w:rsidRPr="000803AE">
              <w:rPr>
                <w:rFonts w:eastAsia="標楷體"/>
                <w:sz w:val="20"/>
                <w:szCs w:val="20"/>
              </w:rPr>
              <w:t xml:space="preserve"> material information</w:t>
            </w:r>
            <w:r w:rsidRPr="000803AE">
              <w:rPr>
                <w:rFonts w:eastAsia="標楷體"/>
                <w:sz w:val="20"/>
                <w:szCs w:val="20"/>
              </w:rPr>
              <w:t>.</w:t>
            </w:r>
          </w:p>
          <w:p w:rsidR="00234980" w:rsidRPr="000803AE" w:rsidRDefault="00234980" w:rsidP="003716D3">
            <w:pPr>
              <w:kinsoku w:val="0"/>
              <w:overflowPunct w:val="0"/>
              <w:snapToGrid w:val="0"/>
              <w:rPr>
                <w:rFonts w:eastAsia="標楷體"/>
                <w:sz w:val="20"/>
                <w:szCs w:val="20"/>
              </w:rPr>
            </w:pPr>
          </w:p>
          <w:p w:rsidR="00A0168E" w:rsidRPr="000803AE" w:rsidRDefault="00A0168E" w:rsidP="003716D3">
            <w:pPr>
              <w:kinsoku w:val="0"/>
              <w:overflowPunct w:val="0"/>
              <w:snapToGrid w:val="0"/>
              <w:ind w:left="200" w:hanging="200"/>
              <w:rPr>
                <w:rFonts w:eastAsia="標楷體"/>
                <w:sz w:val="20"/>
                <w:szCs w:val="20"/>
              </w:rPr>
            </w:pPr>
          </w:p>
          <w:p w:rsidR="00234980" w:rsidRPr="000803AE" w:rsidRDefault="00234980" w:rsidP="005A0EA0">
            <w:pPr>
              <w:kinsoku w:val="0"/>
              <w:overflowPunct w:val="0"/>
              <w:snapToGrid w:val="0"/>
              <w:rPr>
                <w:rFonts w:eastAsia="標楷體"/>
                <w:sz w:val="20"/>
                <w:szCs w:val="20"/>
              </w:rPr>
            </w:pP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formatted submission.</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Upload the following information on the announcement day:</w:t>
            </w:r>
          </w:p>
          <w:p w:rsidR="007923F0" w:rsidRPr="000803AE" w:rsidRDefault="007923F0" w:rsidP="00053420">
            <w:pPr>
              <w:kinsoku w:val="0"/>
              <w:overflowPunct w:val="0"/>
              <w:snapToGrid w:val="0"/>
              <w:ind w:firstLine="200"/>
              <w:rPr>
                <w:rFonts w:eastAsia="標楷體"/>
                <w:sz w:val="20"/>
                <w:szCs w:val="20"/>
              </w:rPr>
            </w:pPr>
            <w:r w:rsidRPr="000803AE">
              <w:rPr>
                <w:rFonts w:eastAsia="標楷體" w:hint="eastAsia"/>
                <w:sz w:val="20"/>
                <w:szCs w:val="20"/>
              </w:rPr>
              <w:t>F</w:t>
            </w:r>
            <w:r w:rsidRPr="000803AE">
              <w:rPr>
                <w:rFonts w:eastAsia="標楷體"/>
                <w:sz w:val="20"/>
                <w:szCs w:val="20"/>
              </w:rPr>
              <w:t>ull financial forecast</w:t>
            </w:r>
          </w:p>
          <w:p w:rsidR="00234980" w:rsidRPr="000803AE" w:rsidRDefault="00234980" w:rsidP="005B283A">
            <w:pPr>
              <w:numPr>
                <w:ilvl w:val="0"/>
                <w:numId w:val="9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financial forecast/</w:t>
            </w:r>
            <w:r w:rsidR="007923F0" w:rsidRPr="000803AE">
              <w:rPr>
                <w:rFonts w:eastAsia="標楷體" w:hint="eastAsia"/>
                <w:sz w:val="20"/>
                <w:szCs w:val="20"/>
              </w:rPr>
              <w:t>basic information of</w:t>
            </w:r>
            <w:r w:rsidR="00C86783" w:rsidRPr="000803AE">
              <w:rPr>
                <w:rFonts w:eastAsia="標楷體" w:hint="eastAsia"/>
                <w:sz w:val="20"/>
                <w:szCs w:val="20"/>
              </w:rPr>
              <w:t xml:space="preserve"> current</w:t>
            </w:r>
            <w:r w:rsidR="007923F0" w:rsidRPr="000803AE">
              <w:rPr>
                <w:rFonts w:eastAsia="標楷體" w:hint="eastAsia"/>
                <w:sz w:val="20"/>
                <w:szCs w:val="20"/>
              </w:rPr>
              <w:t xml:space="preserve"> forecast (</w:t>
            </w:r>
            <w:r w:rsidR="007923F0" w:rsidRPr="000803AE">
              <w:rPr>
                <w:rFonts w:eastAsia="標楷體" w:hint="eastAsia"/>
                <w:sz w:val="20"/>
              </w:rPr>
              <w:t>applicable to full financial forecast</w:t>
            </w:r>
            <w:r w:rsidR="007923F0" w:rsidRPr="000803AE">
              <w:rPr>
                <w:rFonts w:eastAsia="標楷體" w:hint="eastAsia"/>
                <w:sz w:val="20"/>
                <w:szCs w:val="20"/>
              </w:rPr>
              <w:t xml:space="preserve">), </w:t>
            </w:r>
            <w:r w:rsidR="002C0D18" w:rsidRPr="000803AE">
              <w:rPr>
                <w:rFonts w:eastAsia="標楷體" w:hint="eastAsia"/>
                <w:sz w:val="20"/>
                <w:szCs w:val="20"/>
              </w:rPr>
              <w:t xml:space="preserve">and </w:t>
            </w:r>
            <w:r w:rsidR="007923F0" w:rsidRPr="000803AE">
              <w:rPr>
                <w:rFonts w:eastAsia="標楷體" w:hint="eastAsia"/>
                <w:sz w:val="20"/>
                <w:szCs w:val="20"/>
              </w:rPr>
              <w:t>filing of the explanation on full financial forecast and</w:t>
            </w:r>
            <w:r w:rsidR="005B283A" w:rsidRPr="000803AE">
              <w:rPr>
                <w:rFonts w:eastAsia="標楷體"/>
                <w:sz w:val="20"/>
                <w:szCs w:val="20"/>
              </w:rPr>
              <w:t xml:space="preserve"> IFR</w:t>
            </w:r>
            <w:r w:rsidR="005A0EA0" w:rsidRPr="000803AE">
              <w:rPr>
                <w:rFonts w:eastAsia="標楷體" w:hint="eastAsia"/>
                <w:sz w:val="20"/>
                <w:szCs w:val="20"/>
              </w:rPr>
              <w:t>S</w:t>
            </w:r>
            <w:r w:rsidR="005B283A" w:rsidRPr="000803AE">
              <w:rPr>
                <w:rFonts w:eastAsia="標楷體"/>
                <w:sz w:val="20"/>
                <w:szCs w:val="20"/>
              </w:rPr>
              <w:t>s financial forecast</w:t>
            </w:r>
            <w:r w:rsidRPr="000803AE">
              <w:rPr>
                <w:rFonts w:eastAsia="標楷體"/>
                <w:sz w:val="20"/>
                <w:szCs w:val="20"/>
              </w:rPr>
              <w:t>).</w:t>
            </w:r>
          </w:p>
          <w:p w:rsidR="00234980" w:rsidRPr="000803AE" w:rsidRDefault="0097596D" w:rsidP="003326AA">
            <w:pPr>
              <w:numPr>
                <w:ilvl w:val="0"/>
                <w:numId w:val="96"/>
              </w:numPr>
              <w:kinsoku w:val="0"/>
              <w:overflowPunct w:val="0"/>
              <w:snapToGrid w:val="0"/>
              <w:ind w:left="533" w:hanging="340"/>
              <w:rPr>
                <w:rFonts w:eastAsia="標楷體"/>
                <w:sz w:val="20"/>
                <w:szCs w:val="20"/>
              </w:rPr>
            </w:pPr>
            <w:r w:rsidRPr="000803AE">
              <w:rPr>
                <w:rFonts w:eastAsia="標楷體" w:hint="eastAsia"/>
                <w:sz w:val="20"/>
                <w:szCs w:val="20"/>
              </w:rPr>
              <w:t xml:space="preserve">After </w:t>
            </w:r>
            <w:r w:rsidR="00234980" w:rsidRPr="000803AE">
              <w:rPr>
                <w:rFonts w:eastAsia="標楷體"/>
                <w:sz w:val="20"/>
                <w:szCs w:val="20"/>
              </w:rPr>
              <w:t>the filing of the explanation on financial forecast has been made</w:t>
            </w:r>
            <w:r w:rsidR="00817E90" w:rsidRPr="000803AE">
              <w:rPr>
                <w:rFonts w:eastAsia="標楷體" w:hint="eastAsia"/>
                <w:sz w:val="20"/>
                <w:szCs w:val="20"/>
              </w:rPr>
              <w:t xml:space="preserve">, </w:t>
            </w:r>
            <w:r w:rsidR="005A0EA0" w:rsidRPr="000803AE">
              <w:rPr>
                <w:rFonts w:eastAsia="標楷體"/>
                <w:sz w:val="20"/>
                <w:szCs w:val="20"/>
              </w:rPr>
              <w:t xml:space="preserve">please </w:t>
            </w:r>
            <w:r w:rsidR="005A0EA0" w:rsidRPr="000803AE">
              <w:rPr>
                <w:rFonts w:eastAsia="標楷體" w:hint="eastAsia"/>
                <w:sz w:val="20"/>
                <w:szCs w:val="20"/>
              </w:rPr>
              <w:t>announce</w:t>
            </w:r>
            <w:r w:rsidR="005A0EA0" w:rsidRPr="000803AE">
              <w:rPr>
                <w:rFonts w:eastAsia="標楷體"/>
                <w:sz w:val="20"/>
                <w:szCs w:val="20"/>
              </w:rPr>
              <w:t xml:space="preserve"> the</w:t>
            </w:r>
            <w:r w:rsidR="005A0EA0" w:rsidRPr="000803AE">
              <w:rPr>
                <w:rFonts w:eastAsia="標楷體" w:hint="eastAsia"/>
                <w:sz w:val="20"/>
                <w:szCs w:val="20"/>
              </w:rPr>
              <w:t xml:space="preserve"> same as</w:t>
            </w:r>
            <w:r w:rsidR="005A0EA0" w:rsidRPr="000803AE">
              <w:rPr>
                <w:rFonts w:eastAsia="標楷體"/>
                <w:sz w:val="20"/>
                <w:szCs w:val="20"/>
              </w:rPr>
              <w:t xml:space="preserve"> material information</w:t>
            </w:r>
            <w:r w:rsidR="00234980" w:rsidRPr="000803AE">
              <w:rPr>
                <w:rFonts w:eastAsia="標楷體"/>
                <w:sz w:val="20"/>
                <w:szCs w:val="20"/>
              </w:rPr>
              <w:t>.</w:t>
            </w:r>
          </w:p>
          <w:p w:rsidR="007923F0" w:rsidRPr="000803AE" w:rsidRDefault="007923F0" w:rsidP="00053420">
            <w:pPr>
              <w:kinsoku w:val="0"/>
              <w:overflowPunct w:val="0"/>
              <w:snapToGrid w:val="0"/>
              <w:ind w:left="193"/>
              <w:rPr>
                <w:rFonts w:eastAsia="標楷體"/>
                <w:sz w:val="20"/>
                <w:szCs w:val="20"/>
              </w:rPr>
            </w:pPr>
            <w:r w:rsidRPr="000803AE">
              <w:rPr>
                <w:rFonts w:eastAsia="標楷體" w:hint="eastAsia"/>
                <w:sz w:val="20"/>
                <w:szCs w:val="20"/>
              </w:rPr>
              <w:t xml:space="preserve">Simple </w:t>
            </w:r>
            <w:r w:rsidRPr="000803AE">
              <w:rPr>
                <w:rFonts w:eastAsia="標楷體"/>
                <w:sz w:val="20"/>
                <w:szCs w:val="20"/>
              </w:rPr>
              <w:t>financial forecast</w:t>
            </w:r>
            <w:r w:rsidRPr="000803AE">
              <w:rPr>
                <w:rFonts w:eastAsia="標楷體" w:hint="eastAsia"/>
                <w:sz w:val="20"/>
                <w:szCs w:val="20"/>
              </w:rPr>
              <w:t>: u</w:t>
            </w:r>
            <w:r w:rsidRPr="000803AE">
              <w:rPr>
                <w:rFonts w:eastAsia="標楷體"/>
                <w:sz w:val="20"/>
                <w:szCs w:val="20"/>
              </w:rPr>
              <w:t>pload the relevant information to the Market Observation Post System (sii.twse.com.tw/filing of financial forecast/</w:t>
            </w:r>
            <w:r w:rsidRPr="000803AE">
              <w:rPr>
                <w:rFonts w:eastAsia="標楷體" w:hint="eastAsia"/>
                <w:sz w:val="20"/>
                <w:szCs w:val="20"/>
              </w:rPr>
              <w:t xml:space="preserve">filing of </w:t>
            </w:r>
            <w:r w:rsidRPr="000803AE">
              <w:rPr>
                <w:rFonts w:eastAsia="標楷體"/>
                <w:sz w:val="20"/>
                <w:szCs w:val="20"/>
              </w:rPr>
              <w:t>the explanation on</w:t>
            </w:r>
            <w:r w:rsidRPr="000803AE">
              <w:rPr>
                <w:rFonts w:eastAsia="標楷體" w:hint="eastAsia"/>
                <w:sz w:val="20"/>
                <w:szCs w:val="20"/>
              </w:rPr>
              <w:t xml:space="preserve"> simple financial forecast, and please announce</w:t>
            </w:r>
            <w:r w:rsidRPr="000803AE">
              <w:rPr>
                <w:rFonts w:eastAsia="標楷體"/>
                <w:sz w:val="20"/>
                <w:szCs w:val="20"/>
              </w:rPr>
              <w:t xml:space="preserve"> the</w:t>
            </w:r>
            <w:r w:rsidRPr="000803AE">
              <w:rPr>
                <w:rFonts w:eastAsia="標楷體" w:hint="eastAsia"/>
                <w:sz w:val="20"/>
                <w:szCs w:val="20"/>
              </w:rPr>
              <w:t xml:space="preserve"> same as</w:t>
            </w:r>
            <w:r w:rsidRPr="000803AE">
              <w:rPr>
                <w:rFonts w:eastAsia="標楷體"/>
                <w:sz w:val="20"/>
                <w:szCs w:val="20"/>
              </w:rPr>
              <w:t xml:space="preserve"> material information</w:t>
            </w:r>
            <w:r w:rsidRPr="000803AE">
              <w:rPr>
                <w:rFonts w:eastAsia="標楷體" w:hint="eastAsia"/>
                <w:sz w:val="20"/>
                <w:szCs w:val="20"/>
              </w:rPr>
              <w: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One copy of the checklist on filing of financial forecast.</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lastRenderedPageBreak/>
              <w:t>One copy of the meeting minutes of the board of directors (applicable to where the financial forecast is approved by a board meeting).</w:t>
            </w:r>
          </w:p>
          <w:p w:rsidR="00234980" w:rsidRPr="000803AE" w:rsidRDefault="00234980" w:rsidP="00C0630E">
            <w:pPr>
              <w:numPr>
                <w:ilvl w:val="0"/>
                <w:numId w:val="37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using non-formatted electronic files /filing of financial forecast).</w:t>
            </w:r>
          </w:p>
          <w:p w:rsidR="00234980" w:rsidRPr="000803AE" w:rsidRDefault="00234980" w:rsidP="007D3F15">
            <w:pPr>
              <w:numPr>
                <w:ilvl w:val="0"/>
                <w:numId w:val="379"/>
              </w:numPr>
              <w:kinsoku w:val="0"/>
              <w:overflowPunct w:val="0"/>
              <w:snapToGrid w:val="0"/>
              <w:rPr>
                <w:rFonts w:eastAsia="標楷體"/>
                <w:sz w:val="20"/>
                <w:szCs w:val="20"/>
              </w:rPr>
            </w:pPr>
            <w:r w:rsidRPr="000803AE">
              <w:rPr>
                <w:rFonts w:eastAsia="標楷體"/>
                <w:sz w:val="20"/>
                <w:szCs w:val="20"/>
              </w:rPr>
              <w:t xml:space="preserve">Original written material to be filed with the Securities and Futures Bureau, the Financial Supervisory Commission, Executive Yuan, with photocopies thereof to be delivered to the Taiwan Stock Exchange Corporation </w:t>
            </w:r>
            <w:r w:rsidR="005B283A" w:rsidRPr="000803AE">
              <w:rPr>
                <w:rFonts w:eastAsia="標楷體" w:hint="eastAsia"/>
                <w:sz w:val="20"/>
                <w:szCs w:val="20"/>
              </w:rPr>
              <w:t xml:space="preserve">and </w:t>
            </w:r>
            <w:r w:rsidRPr="000803AE">
              <w:rPr>
                <w:rFonts w:eastAsia="標楷體"/>
                <w:sz w:val="20"/>
                <w:szCs w:val="20"/>
              </w:rPr>
              <w:t>the SFIC.</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lastRenderedPageBreak/>
              <w:t>Regulations Governing the Publication of Financial Forecasts of Public Companies</w:t>
            </w:r>
          </w:p>
          <w:p w:rsidR="00234980" w:rsidRPr="000803AE" w:rsidRDefault="00234980" w:rsidP="00FF048F">
            <w:pPr>
              <w:numPr>
                <w:ilvl w:val="0"/>
                <w:numId w:val="126"/>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3716D3">
            <w:pPr>
              <w:tabs>
                <w:tab w:val="left" w:pos="6840"/>
              </w:tabs>
              <w:snapToGrid w:val="0"/>
              <w:rPr>
                <w:rFonts w:eastAsia="標楷體"/>
                <w:kern w:val="0"/>
                <w:sz w:val="20"/>
                <w:szCs w:val="20"/>
              </w:rPr>
            </w:pP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81-Tai-Tsai-Cheng-6-00232 dated February 11, 1992</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Letter No. 86-Tai-Tsai-Cheng-6-00588 dated January 29, 1997</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FF048F">
            <w:pPr>
              <w:numPr>
                <w:ilvl w:val="0"/>
                <w:numId w:val="127"/>
              </w:numPr>
              <w:tabs>
                <w:tab w:val="left" w:pos="6840"/>
              </w:tabs>
              <w:snapToGrid w:val="0"/>
              <w:rPr>
                <w:rFonts w:eastAsia="標楷體"/>
                <w:sz w:val="20"/>
                <w:szCs w:val="20"/>
              </w:rPr>
            </w:pPr>
            <w:r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Financial forecast remain effective.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When filing the current financial report.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(sii.twse.com.tw/filing of financial forecast/filing of explanation on the effectiveness of the announced financial forecast).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Regulations Governing the Publication of Financial Forecasts of Public Companies</w:t>
            </w:r>
          </w:p>
          <w:p w:rsidR="00234980" w:rsidRPr="000803AE" w:rsidRDefault="00234980" w:rsidP="003716D3">
            <w:pPr>
              <w:kinsoku w:val="0"/>
              <w:overflowPunct w:val="0"/>
              <w:snapToGrid w:val="0"/>
              <w:rPr>
                <w:rFonts w:eastAsia="標楷體"/>
                <w:sz w:val="20"/>
                <w:szCs w:val="20"/>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jc w:val="both"/>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kinsoku/>
              <w:overflowPunct/>
              <w:snapToGrid w:val="0"/>
              <w:jc w:val="left"/>
              <w:rPr>
                <w:rFonts w:ascii="Times New Roman"/>
                <w:lang w:val="en-US" w:eastAsia="zh-TW"/>
              </w:rPr>
            </w:pPr>
            <w:r w:rsidRPr="000803AE">
              <w:rPr>
                <w:rFonts w:ascii="Times New Roman"/>
                <w:lang w:val="en-US" w:eastAsia="zh-TW"/>
              </w:rPr>
              <w:t xml:space="preserve">Before the date of the shareholders' meeting resolved by the board of directors. </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The relevant information shall be uploaded to the Market Observation Post System (sii.twse.com.tw/prior registration of the date of the convention of the regular shareholders' meeting).</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A71E53" w:rsidP="00FF048F">
            <w:pPr>
              <w:numPr>
                <w:ilvl w:val="0"/>
                <w:numId w:val="128"/>
              </w:numPr>
              <w:tabs>
                <w:tab w:val="left" w:pos="6840"/>
              </w:tabs>
              <w:snapToGrid w:val="0"/>
              <w:rPr>
                <w:rFonts w:eastAsia="標楷體"/>
                <w:sz w:val="20"/>
                <w:szCs w:val="20"/>
              </w:rPr>
            </w:pPr>
            <w:r w:rsidRPr="000803AE">
              <w:rPr>
                <w:rFonts w:eastAsia="標楷體"/>
                <w:sz w:val="20"/>
                <w:szCs w:val="20"/>
              </w:rPr>
              <w:t>Subparagraph 8</w:t>
            </w:r>
            <w:r w:rsidR="002B27B0" w:rsidRPr="000803AE">
              <w:rPr>
                <w:rFonts w:eastAsia="標楷體"/>
                <w:sz w:val="20"/>
                <w:szCs w:val="20"/>
              </w:rPr>
              <w:t>,</w:t>
            </w:r>
            <w:r w:rsidRPr="000803AE">
              <w:rPr>
                <w:rFonts w:eastAsia="標楷體"/>
                <w:sz w:val="20"/>
                <w:szCs w:val="20"/>
              </w:rPr>
              <w:t xml:space="preserve"> Paragraph 2</w:t>
            </w:r>
            <w:r w:rsidR="002B27B0" w:rsidRPr="000803AE">
              <w:rPr>
                <w:rFonts w:eastAsia="標楷體"/>
                <w:sz w:val="20"/>
                <w:szCs w:val="20"/>
              </w:rPr>
              <w:t>,</w:t>
            </w:r>
            <w:r w:rsidRPr="000803AE">
              <w:rPr>
                <w:rFonts w:eastAsia="標楷體"/>
                <w:sz w:val="20"/>
                <w:szCs w:val="20"/>
              </w:rPr>
              <w:t xml:space="preserve"> Article 3 of </w:t>
            </w:r>
            <w:r w:rsidR="00234980"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8"/>
              </w:numPr>
              <w:tabs>
                <w:tab w:val="left" w:pos="6840"/>
              </w:tabs>
              <w:snapToGrid w:val="0"/>
              <w:rPr>
                <w:rFonts w:eastAsia="標楷體"/>
                <w:sz w:val="20"/>
                <w:szCs w:val="20"/>
              </w:rPr>
            </w:pPr>
            <w:r w:rsidRPr="000803AE">
              <w:rPr>
                <w:rFonts w:eastAsia="標楷體"/>
                <w:kern w:val="0"/>
                <w:sz w:val="20"/>
                <w:szCs w:val="20"/>
              </w:rPr>
              <w:t>Letter No. Tai-Cheng-Shang-0991700194 dated January 15, 2010</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AC2AAF">
            <w:pPr>
              <w:snapToGrid w:val="0"/>
              <w:rPr>
                <w:rFonts w:eastAsia="標楷體"/>
                <w:sz w:val="20"/>
                <w:szCs w:val="20"/>
              </w:rPr>
            </w:pPr>
            <w:r w:rsidRPr="000803AE">
              <w:rPr>
                <w:rFonts w:eastAsia="標楷體"/>
                <w:sz w:val="20"/>
                <w:szCs w:val="20"/>
              </w:rPr>
              <w:t>Make public announcement before the convention of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F63CC" w:rsidP="003716D3">
            <w:pPr>
              <w:snapToGrid w:val="0"/>
              <w:rPr>
                <w:rFonts w:eastAsia="標楷體"/>
                <w:sz w:val="20"/>
                <w:szCs w:val="20"/>
              </w:rPr>
            </w:pPr>
            <w:r w:rsidRPr="000803AE">
              <w:rPr>
                <w:rFonts w:eastAsia="標楷體"/>
                <w:sz w:val="20"/>
                <w:szCs w:val="20"/>
              </w:rPr>
              <w:t xml:space="preserve">The date of the </w:t>
            </w:r>
            <w:r w:rsidR="00234980" w:rsidRPr="000803AE">
              <w:rPr>
                <w:rFonts w:eastAsia="標楷體"/>
                <w:sz w:val="20"/>
                <w:szCs w:val="20"/>
              </w:rPr>
              <w:t>shareholders' meeting resolved by the board of directors (</w:t>
            </w:r>
            <w:r w:rsidR="00252C70" w:rsidRPr="000803AE">
              <w:rPr>
                <w:rFonts w:eastAsia="標楷體" w:hint="eastAsia"/>
                <w:sz w:val="20"/>
                <w:szCs w:val="20"/>
              </w:rPr>
              <w:t>two</w:t>
            </w:r>
            <w:r w:rsidR="00252C70" w:rsidRPr="000803AE">
              <w:rPr>
                <w:rFonts w:eastAsia="標楷體"/>
                <w:sz w:val="20"/>
                <w:szCs w:val="20"/>
              </w:rPr>
              <w:t xml:space="preserve"> </w:t>
            </w:r>
            <w:r w:rsidR="00CD1C4D" w:rsidRPr="000803AE">
              <w:rPr>
                <w:rFonts w:eastAsia="標楷體"/>
                <w:sz w:val="20"/>
                <w:szCs w:val="20"/>
              </w:rPr>
              <w:t>hour</w:t>
            </w:r>
            <w:r w:rsidR="00252C70" w:rsidRPr="000803AE">
              <w:rPr>
                <w:rFonts w:eastAsia="標楷體" w:hint="eastAsia"/>
                <w:sz w:val="20"/>
                <w:szCs w:val="20"/>
              </w:rPr>
              <w:t>s</w:t>
            </w:r>
            <w:r w:rsidR="00CD1C4D" w:rsidRPr="000803AE">
              <w:rPr>
                <w:rFonts w:eastAsia="標楷體"/>
                <w:sz w:val="20"/>
                <w:szCs w:val="20"/>
              </w:rPr>
              <w:t xml:space="preserve"> </w:t>
            </w:r>
            <w:r w:rsidR="00234980" w:rsidRPr="000803AE">
              <w:rPr>
                <w:rFonts w:eastAsia="標楷體"/>
                <w:sz w:val="20"/>
                <w:szCs w:val="20"/>
              </w:rPr>
              <w:t xml:space="preserve">prior to the </w:t>
            </w:r>
            <w:r w:rsidR="00881D43" w:rsidRPr="000803AE">
              <w:rPr>
                <w:rFonts w:eastAsia="標楷體"/>
                <w:sz w:val="20"/>
                <w:szCs w:val="20"/>
              </w:rPr>
              <w:t xml:space="preserve">commencement of </w:t>
            </w:r>
            <w:r w:rsidR="00D77706" w:rsidRPr="000803AE">
              <w:rPr>
                <w:rFonts w:eastAsia="標楷體"/>
                <w:sz w:val="20"/>
                <w:szCs w:val="20"/>
              </w:rPr>
              <w:t xml:space="preserve">trading hours </w:t>
            </w:r>
            <w:r w:rsidR="00881D43" w:rsidRPr="000803AE">
              <w:rPr>
                <w:rFonts w:eastAsia="標楷體" w:hint="eastAsia"/>
                <w:sz w:val="20"/>
                <w:szCs w:val="20"/>
              </w:rPr>
              <w:t>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date of the board resolution).</w:t>
            </w:r>
          </w:p>
          <w:p w:rsidR="00CF7B66" w:rsidRPr="000803AE" w:rsidRDefault="00CF7B66" w:rsidP="003716D3">
            <w:pPr>
              <w:snapToGrid w:val="0"/>
              <w:rPr>
                <w:rFonts w:eastAsia="標楷體"/>
                <w:sz w:val="20"/>
                <w:szCs w:val="20"/>
              </w:rPr>
            </w:pPr>
          </w:p>
          <w:p w:rsidR="003F25F3" w:rsidRPr="000803AE" w:rsidRDefault="00252C70" w:rsidP="003716D3">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w:t>
            </w:r>
            <w:r w:rsidR="00CF7B66" w:rsidRPr="000803AE">
              <w:rPr>
                <w:rFonts w:eastAsia="標楷體" w:hint="eastAsia"/>
                <w:sz w:val="20"/>
                <w:szCs w:val="20"/>
              </w:rPr>
              <w:t xml:space="preserve">rior to </w:t>
            </w:r>
            <w:r w:rsidR="00CF7B66" w:rsidRPr="000803AE">
              <w:rPr>
                <w:rFonts w:eastAsia="標楷體"/>
                <w:sz w:val="20"/>
                <w:szCs w:val="20"/>
              </w:rPr>
              <w:t xml:space="preserve">the </w:t>
            </w:r>
            <w:r w:rsidR="00881D43" w:rsidRPr="000803AE">
              <w:rPr>
                <w:rFonts w:eastAsia="標楷體"/>
                <w:sz w:val="20"/>
                <w:szCs w:val="20"/>
              </w:rPr>
              <w:t xml:space="preserve">commencement of trading hours </w:t>
            </w:r>
            <w:r w:rsidR="00881D43" w:rsidRPr="000803AE">
              <w:rPr>
                <w:rFonts w:eastAsia="標楷體" w:hint="eastAsia"/>
                <w:sz w:val="20"/>
                <w:szCs w:val="20"/>
              </w:rPr>
              <w:t>of</w:t>
            </w:r>
            <w:r w:rsidR="00CF7B66" w:rsidRPr="000803AE">
              <w:rPr>
                <w:rFonts w:eastAsia="標楷體"/>
                <w:sz w:val="20"/>
                <w:szCs w:val="20"/>
              </w:rPr>
              <w:t xml:space="preserve"> the</w:t>
            </w:r>
            <w:r w:rsidR="00CF7B66" w:rsidRPr="000803AE">
              <w:rPr>
                <w:rFonts w:eastAsia="標楷體" w:hint="eastAsia"/>
                <w:sz w:val="20"/>
                <w:szCs w:val="20"/>
              </w:rPr>
              <w:t xml:space="preserve"> </w:t>
            </w:r>
            <w:r w:rsidR="005B61F9" w:rsidRPr="000803AE">
              <w:rPr>
                <w:rFonts w:eastAsia="標楷體"/>
                <w:sz w:val="20"/>
                <w:szCs w:val="20"/>
              </w:rPr>
              <w:t xml:space="preserve">next business day </w:t>
            </w:r>
            <w:r w:rsidR="00881D43" w:rsidRPr="000803AE">
              <w:rPr>
                <w:rFonts w:eastAsia="標楷體" w:hint="eastAsia"/>
                <w:sz w:val="20"/>
                <w:szCs w:val="20"/>
              </w:rPr>
              <w:t>following</w:t>
            </w:r>
            <w:r w:rsidR="005B61F9" w:rsidRPr="000803AE">
              <w:rPr>
                <w:rFonts w:eastAsia="標楷體"/>
                <w:sz w:val="20"/>
                <w:szCs w:val="20"/>
              </w:rPr>
              <w:t xml:space="preserve"> the day of d</w:t>
            </w:r>
            <w:r w:rsidR="003F25F3" w:rsidRPr="000803AE">
              <w:rPr>
                <w:rFonts w:eastAsia="標楷體"/>
                <w:sz w:val="20"/>
                <w:szCs w:val="20"/>
              </w:rPr>
              <w:t xml:space="preserve">eclaration of dividends resolved </w:t>
            </w:r>
            <w:r w:rsidR="00D62224" w:rsidRPr="000803AE">
              <w:rPr>
                <w:rFonts w:eastAsia="標楷體" w:hint="eastAsia"/>
                <w:sz w:val="20"/>
                <w:szCs w:val="20"/>
              </w:rPr>
              <w:t xml:space="preserve">(proposed) </w:t>
            </w:r>
            <w:r w:rsidR="003F25F3" w:rsidRPr="000803AE">
              <w:rPr>
                <w:rFonts w:eastAsia="標楷體"/>
                <w:sz w:val="20"/>
                <w:szCs w:val="20"/>
              </w:rPr>
              <w:t>by the board of directors</w:t>
            </w:r>
            <w:r w:rsidR="0036164D" w:rsidRPr="000803AE">
              <w:rPr>
                <w:rFonts w:eastAsia="標楷體" w:hint="eastAsia"/>
                <w:sz w:val="20"/>
                <w:szCs w:val="20"/>
              </w:rPr>
              <w:t>.</w:t>
            </w:r>
          </w:p>
          <w:p w:rsidR="003F25F3" w:rsidRPr="000803AE" w:rsidRDefault="003F25F3"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9A267E" w:rsidRPr="000803AE" w:rsidRDefault="009A267E" w:rsidP="003716D3">
            <w:pPr>
              <w:snapToGrid w:val="0"/>
              <w:rPr>
                <w:rFonts w:eastAsia="標楷體"/>
                <w:sz w:val="20"/>
                <w:szCs w:val="20"/>
              </w:rPr>
            </w:pPr>
          </w:p>
          <w:p w:rsidR="005A0211" w:rsidRPr="000803AE" w:rsidRDefault="005A0211"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relevant information</w:t>
            </w:r>
            <w:r w:rsidR="0086561C" w:rsidRPr="000803AE">
              <w:rPr>
                <w:rFonts w:eastAsia="標楷體" w:hint="eastAsia"/>
                <w:sz w:val="20"/>
                <w:szCs w:val="20"/>
              </w:rPr>
              <w:t xml:space="preserve"> </w:t>
            </w:r>
            <w:r w:rsidRPr="000803AE">
              <w:rPr>
                <w:rFonts w:eastAsia="標楷體"/>
                <w:sz w:val="20"/>
                <w:szCs w:val="20"/>
              </w:rPr>
              <w:t>at least 12 business days prior to the commencement of the proposed suspension period for title transfer of shares; provided that the declaration of dividends, bonus and rights can be announced at least 40 days prior to the convention of the shareholders' meeting if any of the provisos listed in Paragraph 1, Article 46 of the Operating Rules of the Taiwan Stock Exchange Corporation occurs and such matter has been announced and elaborated.</w:t>
            </w:r>
          </w:p>
          <w:p w:rsidR="00234980" w:rsidRPr="000803AE" w:rsidRDefault="00C56482" w:rsidP="003716D3">
            <w:pPr>
              <w:snapToGrid w:val="0"/>
              <w:rPr>
                <w:rFonts w:eastAsia="標楷體"/>
                <w:sz w:val="20"/>
                <w:szCs w:val="20"/>
              </w:rPr>
            </w:pPr>
            <w:r w:rsidRPr="000803AE">
              <w:rPr>
                <w:rFonts w:eastAsia="標楷體" w:hint="eastAsia"/>
                <w:sz w:val="20"/>
                <w:szCs w:val="20"/>
              </w:rPr>
              <w:t>(</w:t>
            </w:r>
            <w:r w:rsidR="001B6073" w:rsidRPr="000803AE">
              <w:rPr>
                <w:rFonts w:eastAsia="標楷體" w:hint="eastAsia"/>
                <w:sz w:val="20"/>
                <w:szCs w:val="20"/>
              </w:rPr>
              <w:t>A p</w:t>
            </w:r>
            <w:r w:rsidRPr="000803AE">
              <w:rPr>
                <w:rFonts w:eastAsia="標楷體" w:hint="eastAsia"/>
                <w:sz w:val="20"/>
                <w:szCs w:val="20"/>
              </w:rPr>
              <w:t>rimary listed compan</w:t>
            </w:r>
            <w:r w:rsidR="001B6073" w:rsidRPr="000803AE">
              <w:rPr>
                <w:rFonts w:eastAsia="標楷體" w:hint="eastAsia"/>
                <w:sz w:val="20"/>
                <w:szCs w:val="20"/>
              </w:rPr>
              <w:t>y</w:t>
            </w:r>
            <w:r w:rsidRPr="000803AE">
              <w:rPr>
                <w:rFonts w:eastAsia="標楷體" w:hint="eastAsia"/>
                <w:sz w:val="20"/>
                <w:szCs w:val="20"/>
              </w:rPr>
              <w:t xml:space="preserve"> that cannot </w:t>
            </w:r>
            <w:r w:rsidR="001B6073" w:rsidRPr="000803AE">
              <w:rPr>
                <w:rFonts w:eastAsia="標楷體" w:hint="eastAsia"/>
                <w:sz w:val="20"/>
                <w:szCs w:val="20"/>
              </w:rPr>
              <w:t>dispatch</w:t>
            </w:r>
            <w:r w:rsidR="00333C82" w:rsidRPr="000803AE">
              <w:rPr>
                <w:rFonts w:eastAsia="標楷體" w:hint="eastAsia"/>
                <w:sz w:val="20"/>
                <w:szCs w:val="20"/>
              </w:rPr>
              <w:t xml:space="preserve"> the shareholders'</w:t>
            </w:r>
            <w:r w:rsidR="001B6073" w:rsidRPr="000803AE">
              <w:rPr>
                <w:rFonts w:eastAsia="標楷體" w:hint="eastAsia"/>
                <w:sz w:val="20"/>
                <w:szCs w:val="20"/>
              </w:rPr>
              <w:t xml:space="preserve"> </w:t>
            </w:r>
            <w:r w:rsidR="005F52F7" w:rsidRPr="000803AE">
              <w:rPr>
                <w:rFonts w:eastAsia="標楷體" w:hint="eastAsia"/>
                <w:sz w:val="20"/>
                <w:szCs w:val="20"/>
              </w:rPr>
              <w:t xml:space="preserve">meeting </w:t>
            </w:r>
            <w:r w:rsidR="001B6073" w:rsidRPr="000803AE">
              <w:rPr>
                <w:rFonts w:eastAsia="標楷體" w:hint="eastAsia"/>
                <w:sz w:val="20"/>
                <w:szCs w:val="20"/>
              </w:rPr>
              <w:t xml:space="preserve">notices 30 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 xml:space="preserve">meeting </w:t>
            </w:r>
            <w:r w:rsidR="00333C82" w:rsidRPr="000803AE">
              <w:rPr>
                <w:rFonts w:eastAsia="標楷體" w:hint="eastAsia"/>
                <w:sz w:val="20"/>
                <w:szCs w:val="20"/>
              </w:rPr>
              <w:t>due to</w:t>
            </w:r>
            <w:r w:rsidR="008F6252" w:rsidRPr="000803AE">
              <w:rPr>
                <w:rFonts w:eastAsia="標楷體" w:hint="eastAsia"/>
                <w:sz w:val="20"/>
                <w:szCs w:val="20"/>
              </w:rPr>
              <w:t xml:space="preserve"> the laws</w:t>
            </w:r>
            <w:r w:rsidR="008F6252" w:rsidRPr="000803AE">
              <w:rPr>
                <w:rFonts w:eastAsia="標楷體"/>
              </w:rPr>
              <w:t xml:space="preserve">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001B6073" w:rsidRPr="000803AE">
              <w:rPr>
                <w:rFonts w:eastAsia="標楷體" w:hint="eastAsia"/>
                <w:sz w:val="20"/>
                <w:szCs w:val="20"/>
              </w:rPr>
              <w:t xml:space="preserve"> shall dispatch </w:t>
            </w:r>
            <w:r w:rsidR="00333C82" w:rsidRPr="000803AE">
              <w:rPr>
                <w:rFonts w:eastAsia="標楷體" w:hint="eastAsia"/>
                <w:sz w:val="20"/>
                <w:szCs w:val="20"/>
              </w:rPr>
              <w:t xml:space="preserve">the shareholders' </w:t>
            </w:r>
            <w:r w:rsidR="005F52F7" w:rsidRPr="000803AE">
              <w:rPr>
                <w:rFonts w:eastAsia="標楷體" w:hint="eastAsia"/>
                <w:sz w:val="20"/>
                <w:szCs w:val="20"/>
              </w:rPr>
              <w:t>meeting</w:t>
            </w:r>
            <w:r w:rsidR="001B6073" w:rsidRPr="000803AE">
              <w:rPr>
                <w:rFonts w:eastAsia="標楷體" w:hint="eastAsia"/>
                <w:sz w:val="20"/>
                <w:szCs w:val="20"/>
              </w:rPr>
              <w:t xml:space="preserve"> notices to each shareholder</w:t>
            </w:r>
            <w:r w:rsidR="00C944AB" w:rsidRPr="000803AE">
              <w:rPr>
                <w:rFonts w:eastAsia="標楷體" w:hint="eastAsia"/>
                <w:sz w:val="20"/>
                <w:szCs w:val="20"/>
              </w:rPr>
              <w:t xml:space="preserve"> </w:t>
            </w:r>
            <w:r w:rsidR="00AC2AAF" w:rsidRPr="000803AE">
              <w:rPr>
                <w:rFonts w:eastAsia="標楷體" w:hint="eastAsia"/>
                <w:sz w:val="20"/>
                <w:szCs w:val="20"/>
              </w:rPr>
              <w:t>at least</w:t>
            </w:r>
            <w:r w:rsidR="001B6073" w:rsidRPr="000803AE">
              <w:rPr>
                <w:rFonts w:eastAsia="標楷體" w:hint="eastAsia"/>
                <w:sz w:val="20"/>
                <w:szCs w:val="20"/>
              </w:rPr>
              <w:t xml:space="preserve"> </w:t>
            </w:r>
            <w:r w:rsidR="00C944AB" w:rsidRPr="000803AE">
              <w:rPr>
                <w:rFonts w:eastAsia="標楷體" w:hint="eastAsia"/>
                <w:sz w:val="20"/>
                <w:szCs w:val="20"/>
              </w:rPr>
              <w:t>3</w:t>
            </w:r>
            <w:r w:rsidR="001B6073" w:rsidRPr="000803AE">
              <w:rPr>
                <w:rFonts w:eastAsia="標楷體" w:hint="eastAsia"/>
                <w:sz w:val="20"/>
                <w:szCs w:val="20"/>
              </w:rPr>
              <w:t xml:space="preserve">1 </w:t>
            </w:r>
            <w:r w:rsidR="001B6073" w:rsidRPr="000803AE">
              <w:rPr>
                <w:rFonts w:eastAsia="標楷體" w:hint="eastAsia"/>
                <w:sz w:val="20"/>
                <w:szCs w:val="20"/>
              </w:rPr>
              <w:lastRenderedPageBreak/>
              <w:t xml:space="preserve">days prior to the date of the shareholders' </w:t>
            </w:r>
            <w:r w:rsidR="005F52F7" w:rsidRPr="000803AE">
              <w:rPr>
                <w:rFonts w:eastAsia="標楷體" w:hint="eastAsia"/>
                <w:sz w:val="20"/>
                <w:szCs w:val="20"/>
              </w:rPr>
              <w:t xml:space="preserve">annual </w:t>
            </w:r>
            <w:r w:rsidR="001B6073" w:rsidRPr="000803AE">
              <w:rPr>
                <w:rFonts w:eastAsia="標楷體" w:hint="eastAsia"/>
                <w:sz w:val="20"/>
                <w:szCs w:val="20"/>
              </w:rPr>
              <w:t>meeting.</w:t>
            </w:r>
            <w:r w:rsidRPr="000803AE">
              <w:rPr>
                <w:rFonts w:eastAsia="標楷體" w:hint="eastAsia"/>
                <w:sz w:val="20"/>
                <w:szCs w:val="20"/>
              </w:rPr>
              <w:t>)</w:t>
            </w:r>
          </w:p>
          <w:p w:rsidR="00234980" w:rsidRPr="000803AE" w:rsidRDefault="00234980" w:rsidP="003716D3">
            <w:pPr>
              <w:snapToGrid w:val="0"/>
              <w:rPr>
                <w:rFonts w:eastAsia="標楷體"/>
                <w:sz w:val="20"/>
                <w:szCs w:val="20"/>
              </w:rPr>
            </w:pPr>
          </w:p>
          <w:p w:rsidR="00ED1D87" w:rsidRPr="000803AE" w:rsidRDefault="00ED1D87" w:rsidP="003716D3">
            <w:pPr>
              <w:snapToGrid w:val="0"/>
              <w:rPr>
                <w:rFonts w:eastAsia="標楷體"/>
                <w:sz w:val="20"/>
                <w:szCs w:val="20"/>
              </w:rPr>
            </w:pPr>
            <w:r w:rsidRPr="000803AE">
              <w:rPr>
                <w:rFonts w:eastAsia="標楷體"/>
                <w:sz w:val="20"/>
                <w:szCs w:val="20"/>
              </w:rPr>
              <w:t xml:space="preserve">Prior to </w:t>
            </w:r>
            <w:r w:rsidR="00A70652" w:rsidRPr="000803AE">
              <w:rPr>
                <w:rFonts w:eastAsia="標楷體"/>
                <w:sz w:val="20"/>
                <w:szCs w:val="20"/>
              </w:rPr>
              <w:t>the period in which changes in entries in the shareholders register are suspended</w:t>
            </w:r>
          </w:p>
          <w:p w:rsidR="00ED1D87" w:rsidRPr="000803AE" w:rsidRDefault="00ED1D87" w:rsidP="003716D3">
            <w:pPr>
              <w:snapToGrid w:val="0"/>
              <w:rPr>
                <w:rFonts w:eastAsia="標楷體"/>
                <w:sz w:val="20"/>
                <w:szCs w:val="20"/>
              </w:rPr>
            </w:pPr>
          </w:p>
          <w:p w:rsidR="00ED1D87" w:rsidRPr="000803AE" w:rsidRDefault="00ED1D87"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244B27" w:rsidRPr="000803AE" w:rsidRDefault="00244B27"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FC1CE1" w:rsidRPr="000803AE" w:rsidRDefault="00FC1CE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BB0DB1" w:rsidRPr="000803AE" w:rsidRDefault="00BB0DB1" w:rsidP="003716D3">
            <w:pPr>
              <w:snapToGrid w:val="0"/>
              <w:rPr>
                <w:rFonts w:eastAsia="標楷體"/>
                <w:sz w:val="20"/>
                <w:szCs w:val="20"/>
              </w:rPr>
            </w:pPr>
          </w:p>
          <w:p w:rsidR="001F62FA" w:rsidRPr="000803AE" w:rsidRDefault="00787FDC"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1F62FA" w:rsidRPr="000803AE">
              <w:rPr>
                <w:rFonts w:eastAsia="標楷體" w:hint="eastAsia"/>
                <w:sz w:val="20"/>
                <w:szCs w:val="20"/>
              </w:rPr>
              <w:t xml:space="preserve">2 days after the expiration of the period for accepting nomination of directors </w:t>
            </w:r>
            <w:r w:rsidR="007F463F" w:rsidRPr="000803AE">
              <w:rPr>
                <w:rFonts w:eastAsia="標楷體" w:hint="eastAsia"/>
                <w:sz w:val="20"/>
                <w:szCs w:val="20"/>
              </w:rPr>
              <w:t xml:space="preserve">(including independent directors) </w:t>
            </w:r>
            <w:r w:rsidR="001F62FA" w:rsidRPr="000803AE">
              <w:rPr>
                <w:rFonts w:eastAsia="標楷體" w:hint="eastAsia"/>
                <w:sz w:val="20"/>
                <w:szCs w:val="20"/>
              </w:rPr>
              <w:t>and supervisors</w:t>
            </w:r>
          </w:p>
          <w:p w:rsidR="001F62FA" w:rsidRPr="000803AE" w:rsidRDefault="001F62FA" w:rsidP="003716D3">
            <w:pPr>
              <w:snapToGrid w:val="0"/>
              <w:rPr>
                <w:rFonts w:eastAsia="標楷體"/>
                <w:sz w:val="20"/>
                <w:szCs w:val="20"/>
              </w:rPr>
            </w:pPr>
          </w:p>
          <w:p w:rsidR="001F62FA" w:rsidRPr="000803AE" w:rsidRDefault="001F62FA" w:rsidP="003716D3">
            <w:pPr>
              <w:snapToGrid w:val="0"/>
              <w:rPr>
                <w:rFonts w:eastAsia="標楷體"/>
                <w:sz w:val="20"/>
                <w:szCs w:val="20"/>
              </w:rPr>
            </w:pPr>
          </w:p>
          <w:p w:rsidR="00D64DD6" w:rsidRPr="000803AE" w:rsidRDefault="00D64DD6" w:rsidP="003716D3">
            <w:pPr>
              <w:snapToGrid w:val="0"/>
              <w:rPr>
                <w:rFonts w:eastAsia="標楷體"/>
                <w:sz w:val="20"/>
                <w:szCs w:val="20"/>
              </w:rPr>
            </w:pPr>
          </w:p>
          <w:p w:rsidR="008C5911" w:rsidRPr="000803AE" w:rsidRDefault="00787FDC" w:rsidP="008C5911">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8C5911" w:rsidRPr="000803AE">
              <w:rPr>
                <w:rFonts w:eastAsia="標楷體" w:hint="eastAsia"/>
                <w:sz w:val="20"/>
                <w:szCs w:val="20"/>
              </w:rPr>
              <w:t xml:space="preserve">2 days after the expiration of the period </w:t>
            </w:r>
            <w:r w:rsidR="008C5911" w:rsidRPr="000803AE">
              <w:rPr>
                <w:rFonts w:eastAsia="標楷體" w:hint="eastAsia"/>
                <w:sz w:val="20"/>
                <w:szCs w:val="20"/>
              </w:rPr>
              <w:lastRenderedPageBreak/>
              <w:t xml:space="preserve">for accepting shareholders' </w:t>
            </w:r>
            <w:r w:rsidRPr="000803AE">
              <w:rPr>
                <w:rFonts w:eastAsia="標楷體" w:hint="eastAsia"/>
                <w:sz w:val="20"/>
                <w:szCs w:val="20"/>
              </w:rPr>
              <w:t>proposal</w:t>
            </w: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8C5911" w:rsidRPr="000803AE" w:rsidRDefault="008C5911" w:rsidP="003716D3">
            <w:pPr>
              <w:snapToGrid w:val="0"/>
              <w:rPr>
                <w:rFonts w:eastAsia="標楷體"/>
                <w:sz w:val="20"/>
                <w:szCs w:val="20"/>
              </w:rPr>
            </w:pPr>
          </w:p>
          <w:p w:rsidR="00385E66" w:rsidRPr="000803AE" w:rsidRDefault="00385E66"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200C74" w:rsidRPr="000803AE" w:rsidRDefault="00200C74" w:rsidP="003716D3">
            <w:pPr>
              <w:snapToGrid w:val="0"/>
              <w:rPr>
                <w:rFonts w:eastAsia="標楷體"/>
                <w:sz w:val="20"/>
                <w:szCs w:val="20"/>
              </w:rPr>
            </w:pPr>
          </w:p>
          <w:p w:rsidR="00D24C32" w:rsidRPr="000803AE" w:rsidRDefault="00385E66"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79702C" w:rsidRPr="000803AE">
              <w:rPr>
                <w:rFonts w:eastAsia="標楷體" w:hint="eastAsia"/>
                <w:sz w:val="20"/>
                <w:szCs w:val="20"/>
              </w:rPr>
              <w:t xml:space="preserve">2 days </w:t>
            </w:r>
            <w:r w:rsidRPr="000803AE">
              <w:rPr>
                <w:rFonts w:eastAsia="標楷體" w:hint="eastAsia"/>
                <w:sz w:val="20"/>
                <w:szCs w:val="20"/>
              </w:rPr>
              <w:t>after</w:t>
            </w:r>
            <w:r w:rsidR="0079702C" w:rsidRPr="000803AE">
              <w:rPr>
                <w:rFonts w:eastAsia="標楷體" w:hint="eastAsia"/>
                <w:sz w:val="20"/>
                <w:szCs w:val="20"/>
              </w:rPr>
              <w:t xml:space="preserve"> the board of directors meeting or </w:t>
            </w:r>
            <w:r w:rsidR="00B660D1" w:rsidRPr="000803AE">
              <w:rPr>
                <w:rFonts w:eastAsia="標楷體"/>
                <w:sz w:val="20"/>
                <w:szCs w:val="20"/>
              </w:rPr>
              <w:t xml:space="preserve">40 days prior to the convention of the </w:t>
            </w:r>
            <w:r w:rsidR="0079702C" w:rsidRPr="000803AE">
              <w:rPr>
                <w:rFonts w:eastAsia="標楷體" w:hint="eastAsia"/>
                <w:sz w:val="20"/>
                <w:szCs w:val="20"/>
              </w:rPr>
              <w:t xml:space="preserve">annual </w:t>
            </w:r>
            <w:r w:rsidR="0079702C" w:rsidRPr="000803AE">
              <w:rPr>
                <w:rFonts w:eastAsia="標楷體"/>
                <w:sz w:val="20"/>
                <w:szCs w:val="20"/>
              </w:rPr>
              <w:t>general</w:t>
            </w:r>
            <w:r w:rsidR="0079702C" w:rsidRPr="000803AE">
              <w:rPr>
                <w:rFonts w:eastAsia="標楷體" w:hint="eastAsia"/>
                <w:sz w:val="20"/>
                <w:szCs w:val="20"/>
              </w:rPr>
              <w:t xml:space="preserve"> </w:t>
            </w:r>
            <w:r w:rsidR="00B660D1" w:rsidRPr="000803AE">
              <w:rPr>
                <w:rFonts w:eastAsia="標楷體"/>
                <w:sz w:val="20"/>
                <w:szCs w:val="20"/>
              </w:rPr>
              <w:t>shareholders' meeting</w:t>
            </w:r>
            <w:r w:rsidR="0079702C"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200081" w:rsidP="004F564D">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4F564D" w:rsidRPr="000803AE">
              <w:rPr>
                <w:rFonts w:eastAsia="標楷體" w:hint="eastAsia"/>
                <w:sz w:val="20"/>
                <w:szCs w:val="20"/>
              </w:rPr>
              <w:t xml:space="preserve">2 days </w:t>
            </w:r>
            <w:r w:rsidR="006F3E20" w:rsidRPr="000803AE">
              <w:rPr>
                <w:rFonts w:eastAsia="標楷體" w:hint="eastAsia"/>
                <w:sz w:val="20"/>
                <w:szCs w:val="20"/>
              </w:rPr>
              <w:t>after</w:t>
            </w:r>
            <w:r w:rsidR="004F564D" w:rsidRPr="000803AE">
              <w:rPr>
                <w:rFonts w:eastAsia="標楷體" w:hint="eastAsia"/>
                <w:sz w:val="20"/>
                <w:szCs w:val="20"/>
              </w:rPr>
              <w:t xml:space="preserve"> the board of directors meeting or 3</w:t>
            </w:r>
            <w:r w:rsidR="004F564D" w:rsidRPr="000803AE">
              <w:rPr>
                <w:rFonts w:eastAsia="標楷體"/>
                <w:sz w:val="20"/>
                <w:szCs w:val="20"/>
              </w:rPr>
              <w:t xml:space="preserve">0 days prior to the convention of the </w:t>
            </w:r>
            <w:r w:rsidR="004F564D" w:rsidRPr="000803AE">
              <w:rPr>
                <w:rFonts w:eastAsia="標楷體" w:hint="eastAsia"/>
                <w:sz w:val="20"/>
                <w:szCs w:val="20"/>
              </w:rPr>
              <w:t xml:space="preserve">annual </w:t>
            </w:r>
            <w:r w:rsidR="004F564D" w:rsidRPr="000803AE">
              <w:rPr>
                <w:rFonts w:eastAsia="標楷體"/>
                <w:sz w:val="20"/>
                <w:szCs w:val="20"/>
              </w:rPr>
              <w:t>general</w:t>
            </w:r>
            <w:r w:rsidR="004F564D" w:rsidRPr="000803AE">
              <w:rPr>
                <w:rFonts w:eastAsia="標楷體" w:hint="eastAsia"/>
                <w:sz w:val="20"/>
                <w:szCs w:val="20"/>
              </w:rPr>
              <w:t xml:space="preserve"> </w:t>
            </w:r>
            <w:r w:rsidR="004F564D" w:rsidRPr="000803AE">
              <w:rPr>
                <w:rFonts w:eastAsia="標楷體"/>
                <w:sz w:val="20"/>
                <w:szCs w:val="20"/>
              </w:rPr>
              <w:t>shareholders' meeting</w:t>
            </w:r>
            <w:r w:rsidR="004F564D" w:rsidRPr="000803AE">
              <w:rPr>
                <w:rFonts w:eastAsia="標楷體" w:hint="eastAsia"/>
                <w:sz w:val="20"/>
                <w:szCs w:val="20"/>
              </w:rPr>
              <w:t xml:space="preserve"> (whichever is earlier)</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4F564D" w:rsidRPr="000803AE" w:rsidRDefault="004F564D"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30 days prior to the convention of the shareholders' meeting.</w:t>
            </w:r>
          </w:p>
          <w:p w:rsidR="00234980" w:rsidRPr="000803AE" w:rsidRDefault="00326AF3" w:rsidP="00F86248">
            <w:pPr>
              <w:snapToGrid w:val="0"/>
            </w:pPr>
            <w:r w:rsidRPr="000803AE">
              <w:rPr>
                <w:rFonts w:eastAsia="標楷體" w:hint="eastAsia"/>
                <w:sz w:val="20"/>
                <w:szCs w:val="20"/>
              </w:rPr>
              <w:t xml:space="preserve">(A primary listed company that cannot comply with </w:t>
            </w:r>
            <w:r w:rsidRPr="000803AE">
              <w:rPr>
                <w:rFonts w:eastAsia="標楷體"/>
                <w:kern w:val="0"/>
                <w:sz w:val="20"/>
                <w:szCs w:val="20"/>
              </w:rPr>
              <w:t>Regulations Governing Content and Compliance 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w:t>
            </w:r>
            <w:r w:rsidR="00333C82" w:rsidRPr="000803AE">
              <w:rPr>
                <w:rFonts w:eastAsia="標楷體" w:hint="eastAsia"/>
                <w:sz w:val="20"/>
                <w:szCs w:val="20"/>
              </w:rPr>
              <w:t>due to</w:t>
            </w:r>
            <w:r w:rsidRPr="000803AE">
              <w:rPr>
                <w:rFonts w:eastAsia="標楷體" w:hint="eastAsia"/>
                <w:sz w:val="20"/>
                <w:szCs w:val="20"/>
              </w:rPr>
              <w:t xml:space="preserve">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file the </w:t>
            </w:r>
            <w:r w:rsidRPr="000803AE">
              <w:rPr>
                <w:rFonts w:eastAsia="標楷體"/>
                <w:sz w:val="20"/>
                <w:szCs w:val="20"/>
              </w:rPr>
              <w:t>information</w:t>
            </w:r>
            <w:r w:rsidRPr="000803AE">
              <w:rPr>
                <w:rFonts w:eastAsia="標楷體" w:hint="eastAsia"/>
                <w:sz w:val="20"/>
                <w:szCs w:val="20"/>
              </w:rPr>
              <w:t xml:space="preserve"> </w:t>
            </w:r>
            <w:r w:rsidR="00333C82" w:rsidRPr="000803AE">
              <w:rPr>
                <w:rFonts w:eastAsia="標楷體" w:hint="eastAsia"/>
                <w:sz w:val="20"/>
                <w:szCs w:val="20"/>
              </w:rPr>
              <w:t>listed i</w:t>
            </w:r>
            <w:r w:rsidRPr="000803AE">
              <w:rPr>
                <w:rFonts w:eastAsia="標楷體" w:hint="eastAsia"/>
                <w:sz w:val="20"/>
                <w:szCs w:val="20"/>
              </w:rPr>
              <w:t xml:space="preserve">n the right column </w:t>
            </w:r>
            <w:r w:rsidR="00333C82" w:rsidRPr="000803AE">
              <w:rPr>
                <w:rFonts w:eastAsia="標楷體" w:hint="eastAsia"/>
                <w:sz w:val="20"/>
                <w:szCs w:val="20"/>
              </w:rPr>
              <w:t>prior to the latest date for dispatching the</w:t>
            </w:r>
            <w:r w:rsidRPr="000803AE">
              <w:rPr>
                <w:rFonts w:eastAsia="標楷體" w:hint="eastAsia"/>
                <w:sz w:val="20"/>
                <w:szCs w:val="20"/>
              </w:rPr>
              <w:t xml:space="preserve"> shareholders' meeting notice</w:t>
            </w:r>
            <w:r w:rsidR="00333C82" w:rsidRPr="000803AE">
              <w:rPr>
                <w:rFonts w:eastAsia="標楷體" w:hint="eastAsia"/>
                <w:sz w:val="20"/>
                <w:szCs w:val="20"/>
              </w:rPr>
              <w:t xml:space="preserve">s </w:t>
            </w:r>
            <w:r w:rsidRPr="000803AE">
              <w:rPr>
                <w:rFonts w:eastAsia="標楷體" w:hint="eastAsia"/>
                <w:sz w:val="20"/>
                <w:szCs w:val="20"/>
              </w:rPr>
              <w:t>(i.e., no later than 21 days prior to the date of the shareholders' annual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HTML"/>
              <w:snapToGrid w:val="0"/>
              <w:ind w:left="7" w:hanging="7"/>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234980" w:rsidRPr="000803AE" w:rsidRDefault="00234980"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A47E29" w:rsidRPr="000803AE" w:rsidRDefault="00A47E29"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F32CFB"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declaration of dividends shall be uploaded to</w:t>
            </w:r>
            <w:r w:rsidR="003F25F3" w:rsidRPr="000803AE">
              <w:rPr>
                <w:rFonts w:ascii="Times New Roman" w:eastAsia="標楷體" w:hAnsi="Times New Roman"/>
                <w:sz w:val="20"/>
                <w:lang w:val="en-US" w:eastAsia="zh-TW"/>
              </w:rPr>
              <w:t xml:space="preserve"> the Market Observation Post System (sii.twse.com.tw/filing of declaration of dividends/declaration of dividends)</w:t>
            </w:r>
            <w:r w:rsidRPr="000803AE">
              <w:rPr>
                <w:rFonts w:ascii="Times New Roman" w:eastAsia="標楷體" w:hAnsi="Times New Roman"/>
                <w:sz w:val="20"/>
                <w:lang w:val="en-US" w:eastAsia="zh-TW"/>
              </w:rPr>
              <w:t xml:space="preserve"> </w:t>
            </w:r>
            <w:r w:rsidRPr="000803AE">
              <w:rPr>
                <w:rFonts w:ascii="Times New Roman" w:eastAsia="標楷體" w:hAnsi="Times New Roman"/>
                <w:sz w:val="20"/>
              </w:rPr>
              <w:t xml:space="preserve">and shall be </w:t>
            </w:r>
            <w:r w:rsidRPr="000803AE">
              <w:rPr>
                <w:rFonts w:ascii="Times New Roman" w:eastAsia="標楷體" w:hAnsi="Times New Roman"/>
                <w:sz w:val="20"/>
                <w:lang w:eastAsia="zh-TW"/>
              </w:rPr>
              <w:t>announced</w:t>
            </w:r>
            <w:r w:rsidRPr="000803AE">
              <w:rPr>
                <w:rFonts w:ascii="Times New Roman" w:eastAsia="標楷體" w:hAnsi="Times New Roman"/>
                <w:sz w:val="20"/>
              </w:rPr>
              <w:t xml:space="preserve"> as material information</w:t>
            </w:r>
            <w:r w:rsidR="00165D27" w:rsidRPr="000803AE">
              <w:rPr>
                <w:rFonts w:ascii="Times New Roman" w:eastAsia="標楷體" w:hAnsi="Times New Roman"/>
                <w:sz w:val="20"/>
                <w:lang w:eastAsia="zh-TW"/>
              </w:rPr>
              <w:t xml:space="preserve"> (</w:t>
            </w:r>
            <w:r w:rsidR="00DE73EE" w:rsidRPr="000803AE">
              <w:rPr>
                <w:rFonts w:ascii="Times New Roman" w:eastAsia="標楷體" w:hAnsi="Times New Roman"/>
                <w:sz w:val="20"/>
              </w:rPr>
              <w:t>sii.twse.com.tw/filing of material information/filing of material information</w:t>
            </w:r>
            <w:r w:rsidR="00165D27" w:rsidRPr="000803AE">
              <w:rPr>
                <w:rFonts w:ascii="Times New Roman" w:eastAsia="標楷體" w:hAnsi="Times New Roman"/>
                <w:sz w:val="20"/>
                <w:lang w:eastAsia="zh-TW"/>
              </w:rPr>
              <w:t>)</w:t>
            </w:r>
            <w:r w:rsidR="003F25F3" w:rsidRPr="000803AE">
              <w:rPr>
                <w:rFonts w:ascii="Times New Roman" w:eastAsia="標楷體" w:hAnsi="Times New Roman"/>
                <w:sz w:val="20"/>
                <w:lang w:val="en-US" w:eastAsia="zh-TW"/>
              </w:rPr>
              <w:t>.</w:t>
            </w: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3F25F3" w:rsidRPr="000803AE" w:rsidRDefault="003F25F3"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ind w:left="200" w:hanging="200"/>
              <w:rPr>
                <w:rFonts w:ascii="Times New Roman" w:eastAsia="標楷體" w:hAnsi="Times New Roman" w:cs="Times New Roman"/>
                <w:color w:val="auto"/>
                <w:sz w:val="20"/>
                <w:szCs w:val="20"/>
              </w:rPr>
            </w:pPr>
          </w:p>
          <w:p w:rsidR="005A0211" w:rsidRPr="000803AE" w:rsidRDefault="005A0211" w:rsidP="003716D3">
            <w:pPr>
              <w:pStyle w:val="HTML"/>
              <w:snapToGrid w:val="0"/>
              <w:rPr>
                <w:rFonts w:ascii="Times New Roman" w:eastAsia="標楷體" w:hAnsi="Times New Roman" w:cs="Times New Roman"/>
                <w:color w:val="auto"/>
                <w:sz w:val="20"/>
                <w:szCs w:val="20"/>
              </w:rPr>
            </w:pPr>
          </w:p>
          <w:p w:rsidR="00300A34" w:rsidRPr="000803AE" w:rsidRDefault="00300A34" w:rsidP="003716D3">
            <w:pPr>
              <w:pStyle w:val="HTML"/>
              <w:snapToGrid w:val="0"/>
              <w:rPr>
                <w:rFonts w:ascii="Times New Roman" w:eastAsia="標楷體" w:hAnsi="Times New Roman" w:cs="Times New Roman"/>
                <w:color w:val="auto"/>
                <w:sz w:val="20"/>
                <w:szCs w:val="20"/>
              </w:rPr>
            </w:pP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all announcements/</w:t>
            </w:r>
            <w:r w:rsidR="00C00933" w:rsidRPr="000803AE">
              <w:rPr>
                <w:rFonts w:ascii="Times New Roman" w:eastAsia="標楷體" w:hAnsi="Times New Roman"/>
                <w:sz w:val="20"/>
                <w:lang w:val="en-US" w:eastAsia="zh-TW"/>
              </w:rPr>
              <w:t>public announcement and filing of ex-dividend or ex-right at the shareholder's meeting/</w:t>
            </w:r>
            <w:r w:rsidRPr="000803AE">
              <w:rPr>
                <w:rFonts w:ascii="Times New Roman" w:eastAsia="標楷體" w:hAnsi="Times New Roman"/>
                <w:sz w:val="20"/>
                <w:lang w:val="en-US" w:eastAsia="zh-TW"/>
              </w:rPr>
              <w:t>announcement on convention of the regular shareholders’ meeting) for public announcement of the date and the cases of the meeting.</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FF048F">
            <w:pPr>
              <w:pStyle w:val="a3"/>
              <w:numPr>
                <w:ilvl w:val="0"/>
                <w:numId w:val="102"/>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8E6DD9" w:rsidRPr="000803AE" w:rsidRDefault="008E6DD9"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8E6DD9" w:rsidRPr="000803AE" w:rsidRDefault="008E6DD9" w:rsidP="003326AA">
            <w:pPr>
              <w:pStyle w:val="a3"/>
              <w:numPr>
                <w:ilvl w:val="1"/>
                <w:numId w:val="9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70700D" w:rsidRPr="000803AE" w:rsidRDefault="0070700D"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326AF3" w:rsidRPr="000803AE" w:rsidRDefault="00326AF3" w:rsidP="003716D3">
            <w:pPr>
              <w:pStyle w:val="a3"/>
              <w:snapToGrid w:val="0"/>
              <w:ind w:left="200" w:hanging="200"/>
              <w:rPr>
                <w:rFonts w:ascii="Times New Roman" w:eastAsia="標楷體" w:hAnsi="Times New Roman"/>
                <w:sz w:val="20"/>
                <w:lang w:val="en-US" w:eastAsia="zh-TW"/>
              </w:rPr>
            </w:pPr>
          </w:p>
          <w:p w:rsidR="00ED1D87" w:rsidRPr="000803AE" w:rsidRDefault="00ED1D87" w:rsidP="00F86248">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 nomination process,</w:t>
            </w:r>
            <w:r w:rsidR="000125CA" w:rsidRPr="000803AE">
              <w:rPr>
                <w:rFonts w:ascii="Times New Roman" w:eastAsia="標楷體" w:hAnsi="Times New Roman" w:hint="eastAsia"/>
                <w:sz w:val="20"/>
                <w:lang w:val="en-US" w:eastAsia="zh-TW"/>
              </w:rPr>
              <w:t xml:space="preserve"> relevant </w:t>
            </w:r>
            <w:r w:rsidRPr="000803AE">
              <w:rPr>
                <w:rFonts w:ascii="Times New Roman" w:eastAsia="標楷體" w:hAnsi="Times New Roman"/>
                <w:sz w:val="20"/>
                <w:lang w:val="en-US" w:eastAsia="zh-TW"/>
              </w:rPr>
              <w:t xml:space="preserve">information </w:t>
            </w:r>
            <w:r w:rsidR="00200081" w:rsidRPr="000803AE">
              <w:rPr>
                <w:rFonts w:ascii="Times New Roman" w:eastAsia="標楷體" w:hAnsi="Times New Roman" w:hint="eastAsia"/>
                <w:sz w:val="20"/>
                <w:lang w:val="en-US" w:eastAsia="zh-TW"/>
              </w:rPr>
              <w:t>regarding</w:t>
            </w:r>
            <w:r w:rsidR="00244B27"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sz w:val="20"/>
                <w:lang w:val="en-US" w:eastAsia="zh-TW"/>
              </w:rPr>
              <w:t>announcement</w:t>
            </w:r>
            <w:r w:rsidR="00244B27" w:rsidRPr="000803AE">
              <w:rPr>
                <w:rFonts w:ascii="Times New Roman" w:eastAsia="標楷體" w:hAnsi="Times New Roman" w:hint="eastAsia"/>
                <w:sz w:val="20"/>
                <w:lang w:val="en-US" w:eastAsia="zh-TW"/>
              </w:rPr>
              <w:t xml:space="preserve"> of nomination acceptance and </w:t>
            </w:r>
            <w:r w:rsidR="00B65F3B"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244B27" w:rsidRPr="000803AE">
              <w:rPr>
                <w:rFonts w:ascii="Times New Roman" w:eastAsia="標楷體" w:hAnsi="Times New Roman" w:hint="eastAsia"/>
                <w:sz w:val="20"/>
                <w:lang w:val="en-US" w:eastAsia="zh-TW"/>
              </w:rPr>
              <w:t xml:space="preserve">filing </w:t>
            </w:r>
            <w:r w:rsidR="00500333" w:rsidRPr="000803AE">
              <w:rPr>
                <w:rFonts w:ascii="Times New Roman" w:eastAsia="標楷體" w:hAnsi="Times New Roman" w:hint="eastAsia"/>
                <w:sz w:val="20"/>
                <w:lang w:val="en-US" w:eastAsia="zh-TW"/>
              </w:rPr>
              <w:t>o</w:t>
            </w:r>
            <w:r w:rsidR="00244B27" w:rsidRPr="000803AE">
              <w:rPr>
                <w:rFonts w:ascii="Times New Roman" w:eastAsia="標楷體" w:hAnsi="Times New Roman" w:hint="eastAsia"/>
                <w:sz w:val="20"/>
                <w:lang w:val="en-US" w:eastAsia="zh-TW"/>
              </w:rPr>
              <w:t xml:space="preserve">f </w:t>
            </w:r>
            <w:r w:rsidR="00500333" w:rsidRPr="000803AE">
              <w:rPr>
                <w:rFonts w:ascii="Times New Roman" w:eastAsia="標楷體" w:hAnsi="Times New Roman" w:hint="eastAsia"/>
                <w:sz w:val="20"/>
                <w:lang w:val="en-US" w:eastAsia="zh-TW"/>
              </w:rPr>
              <w:t xml:space="preserve">acceptance of shareholders' </w:t>
            </w:r>
            <w:r w:rsidR="00FE539C" w:rsidRPr="000803AE">
              <w:rPr>
                <w:rFonts w:ascii="Times New Roman" w:eastAsia="標楷體" w:hAnsi="Times New Roman" w:hint="eastAsia"/>
                <w:sz w:val="20"/>
                <w:lang w:val="en-US" w:eastAsia="zh-TW"/>
              </w:rPr>
              <w:t>nomination</w:t>
            </w:r>
            <w:r w:rsidR="00500333" w:rsidRPr="000803AE">
              <w:rPr>
                <w:rFonts w:ascii="Times New Roman" w:eastAsia="標楷體" w:hAnsi="Times New Roman"/>
                <w:sz w:val="20"/>
                <w:lang w:val="en-US" w:eastAsia="zh-TW"/>
              </w:rPr>
              <w:t xml:space="preserve"> </w:t>
            </w:r>
            <w:r w:rsidR="00500333" w:rsidRPr="000803AE">
              <w:rPr>
                <w:rFonts w:ascii="Times New Roman" w:eastAsia="標楷體" w:hAnsi="Times New Roman" w:hint="eastAsia"/>
                <w:sz w:val="20"/>
                <w:lang w:val="en-US" w:eastAsia="zh-TW"/>
              </w:rPr>
              <w:t xml:space="preserve">for </w:t>
            </w:r>
            <w:r w:rsidR="00244B27" w:rsidRPr="000803AE">
              <w:rPr>
                <w:rFonts w:ascii="Times New Roman" w:eastAsia="標楷體" w:hAnsi="Times New Roman"/>
                <w:sz w:val="20"/>
                <w:lang w:val="en-US" w:eastAsia="zh-TW"/>
              </w:rPr>
              <w:t>election of directors and supervisors by nomination process</w:t>
            </w:r>
            <w:r w:rsidR="007F463F" w:rsidRPr="000803AE">
              <w:rPr>
                <w:rFonts w:ascii="Times New Roman" w:eastAsia="標楷體" w:hAnsi="Times New Roman" w:hint="eastAsia"/>
                <w:sz w:val="20"/>
                <w:lang w:val="en-US" w:eastAsia="zh-TW"/>
              </w:rPr>
              <w:t xml:space="preserve"> and</w:t>
            </w:r>
            <w:r w:rsidR="00244B27" w:rsidRPr="000803AE">
              <w:rPr>
                <w:rFonts w:ascii="Times New Roman" w:eastAsia="標楷體" w:hAnsi="Times New Roman" w:hint="eastAsia"/>
                <w:sz w:val="20"/>
                <w:lang w:val="en-US" w:eastAsia="zh-TW"/>
              </w:rPr>
              <w:t xml:space="preserve"> </w:t>
            </w:r>
            <w:r w:rsidR="00787FDC" w:rsidRPr="000803AE">
              <w:rPr>
                <w:rFonts w:ascii="Times New Roman" w:eastAsia="標楷體" w:hAnsi="Times New Roman" w:hint="eastAsia"/>
                <w:sz w:val="20"/>
                <w:lang w:val="en-US" w:eastAsia="zh-TW"/>
              </w:rPr>
              <w:t>proposal for</w:t>
            </w:r>
            <w:r w:rsidR="00FE539C" w:rsidRPr="000803AE">
              <w:rPr>
                <w:rFonts w:ascii="Times New Roman" w:eastAsia="標楷體" w:hAnsi="Times New Roman" w:hint="eastAsia"/>
                <w:sz w:val="20"/>
                <w:lang w:val="en-US" w:eastAsia="zh-TW"/>
              </w:rPr>
              <w:t xml:space="preserve"> </w:t>
            </w:r>
            <w:r w:rsidR="00244B27" w:rsidRPr="000803AE">
              <w:rPr>
                <w:rFonts w:ascii="Times New Roman" w:eastAsia="標楷體" w:hAnsi="Times New Roman" w:hint="eastAsia"/>
                <w:sz w:val="20"/>
                <w:lang w:val="en-US" w:eastAsia="zh-TW"/>
              </w:rPr>
              <w:t>annual general shareholders</w:t>
            </w:r>
            <w:r w:rsidR="00FE539C" w:rsidRPr="000803AE">
              <w:rPr>
                <w:rFonts w:ascii="Times New Roman" w:eastAsia="標楷體" w:hAnsi="Times New Roman" w:hint="eastAsia"/>
                <w:sz w:val="20"/>
                <w:lang w:val="en-US" w:eastAsia="zh-TW"/>
              </w:rPr>
              <w:t>'</w:t>
            </w:r>
            <w:r w:rsidR="00244B27" w:rsidRPr="000803AE">
              <w:rPr>
                <w:rFonts w:ascii="Times New Roman" w:eastAsia="標楷體" w:hAnsi="Times New Roman" w:hint="eastAsia"/>
                <w:sz w:val="20"/>
                <w:lang w:val="en-US" w:eastAsia="zh-TW"/>
              </w:rPr>
              <w:t xml:space="preserve"> </w:t>
            </w:r>
            <w:r w:rsidR="00FE539C" w:rsidRPr="000803AE">
              <w:rPr>
                <w:rFonts w:ascii="Times New Roman" w:eastAsia="標楷體" w:hAnsi="Times New Roman" w:hint="eastAsia"/>
                <w:sz w:val="20"/>
                <w:lang w:val="en-US" w:eastAsia="zh-TW"/>
              </w:rPr>
              <w:t xml:space="preserve">meeting </w:t>
            </w:r>
            <w:r w:rsidR="00244B27"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only </w:t>
            </w:r>
            <w:r w:rsidR="00244B27" w:rsidRPr="000803AE">
              <w:rPr>
                <w:rFonts w:ascii="Times New Roman" w:eastAsia="標楷體" w:hAnsi="Times New Roman" w:hint="eastAsia"/>
                <w:sz w:val="20"/>
                <w:lang w:val="en-US" w:eastAsia="zh-TW"/>
              </w:rPr>
              <w:t xml:space="preserve">applicable to </w:t>
            </w:r>
            <w:r w:rsidR="00FC1CE1" w:rsidRPr="000803AE">
              <w:rPr>
                <w:rFonts w:ascii="Times New Roman" w:eastAsia="標楷體" w:hAnsi="Times New Roman" w:hint="eastAsia"/>
                <w:sz w:val="20"/>
                <w:lang w:val="en-US" w:eastAsia="zh-TW"/>
              </w:rPr>
              <w:t xml:space="preserve">companies listed on </w:t>
            </w:r>
            <w:r w:rsidR="00FC1CE1" w:rsidRPr="000803AE">
              <w:rPr>
                <w:rFonts w:ascii="Times New Roman" w:eastAsia="標楷體" w:hAnsi="Times New Roman"/>
                <w:sz w:val="20"/>
                <w:lang w:val="en-US" w:eastAsia="zh-TW"/>
              </w:rPr>
              <w:t>Taiwan Stock Exchange Corporation</w:t>
            </w:r>
            <w:r w:rsidR="00244B27"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244B27" w:rsidRPr="000803AE">
              <w:rPr>
                <w:rFonts w:ascii="Times New Roman" w:eastAsia="標楷體" w:hAnsi="Times New Roman" w:hint="eastAsia"/>
                <w:sz w:val="20"/>
                <w:lang w:val="en-US" w:eastAsia="zh-TW"/>
              </w:rPr>
              <w:t>)/</w:t>
            </w:r>
            <w:r w:rsidR="00500333"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announcement of election of directors and supervisors by nomination process/nomination acceptance).</w:t>
            </w:r>
          </w:p>
          <w:p w:rsidR="00ED1D87" w:rsidRPr="000803AE" w:rsidRDefault="00ED1D87" w:rsidP="003716D3">
            <w:pPr>
              <w:pStyle w:val="a3"/>
              <w:snapToGrid w:val="0"/>
              <w:rPr>
                <w:rFonts w:ascii="Times New Roman" w:eastAsia="標楷體" w:hAnsi="Times New Roman"/>
                <w:sz w:val="20"/>
                <w:lang w:val="en-US" w:eastAsia="zh-TW"/>
              </w:rPr>
            </w:pPr>
          </w:p>
          <w:p w:rsidR="00244B27" w:rsidRPr="000803AE" w:rsidRDefault="000125CA" w:rsidP="00105715">
            <w:pPr>
              <w:pStyle w:val="a3"/>
              <w:numPr>
                <w:ilvl w:val="0"/>
                <w:numId w:val="404"/>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acceptance of </w:t>
            </w:r>
            <w:r w:rsidR="00244B27" w:rsidRPr="000803AE">
              <w:rPr>
                <w:rFonts w:ascii="Times New Roman" w:eastAsia="標楷體" w:hAnsi="Times New Roman" w:hint="eastAsia"/>
                <w:sz w:val="20"/>
                <w:lang w:val="en-US" w:eastAsia="zh-TW"/>
              </w:rPr>
              <w:t xml:space="preserve">nomination and </w:t>
            </w:r>
            <w:r w:rsidR="00FE539C" w:rsidRPr="000803AE">
              <w:rPr>
                <w:rFonts w:ascii="Times New Roman" w:eastAsia="標楷體" w:hAnsi="Times New Roman" w:hint="eastAsia"/>
                <w:sz w:val="20"/>
                <w:lang w:val="en-US" w:eastAsia="zh-TW"/>
              </w:rPr>
              <w:t>operational</w:t>
            </w:r>
            <w:r w:rsidR="00244B27" w:rsidRPr="000803AE">
              <w:rPr>
                <w:rFonts w:ascii="Times New Roman" w:eastAsia="標楷體" w:hAnsi="Times New Roman" w:hint="eastAsia"/>
                <w:sz w:val="20"/>
                <w:lang w:val="en-US" w:eastAsia="zh-TW"/>
              </w:rPr>
              <w:t xml:space="preserve"> procedures</w:t>
            </w:r>
            <w:r w:rsidR="00244B27" w:rsidRPr="000803AE">
              <w:rPr>
                <w:rFonts w:ascii="Times New Roman" w:eastAsia="標楷體" w:hAnsi="Times New Roman"/>
                <w:sz w:val="20"/>
                <w:lang w:val="en-US" w:eastAsia="zh-TW"/>
              </w:rPr>
              <w:t xml:space="preserve"> shall be uploaded to the Market Observation Post System (sii.twse.com.tw/</w:t>
            </w:r>
            <w:r w:rsidR="00244B27" w:rsidRPr="000803AE">
              <w:rPr>
                <w:rFonts w:ascii="Times New Roman" w:eastAsia="標楷體" w:hAnsi="Times New Roman" w:hint="eastAsia"/>
                <w:sz w:val="20"/>
                <w:lang w:val="en-US" w:eastAsia="zh-TW"/>
              </w:rPr>
              <w:t xml:space="preserve">filing for </w:t>
            </w:r>
            <w:r w:rsidR="00FE539C" w:rsidRPr="000803AE">
              <w:rPr>
                <w:rFonts w:ascii="Times New Roman" w:eastAsia="標楷體" w:hAnsi="Times New Roman" w:hint="eastAsia"/>
                <w:sz w:val="20"/>
                <w:lang w:val="en-US" w:eastAsia="zh-TW"/>
              </w:rPr>
              <w:t>various</w:t>
            </w:r>
            <w:r w:rsidR="00244B27" w:rsidRPr="000803AE">
              <w:rPr>
                <w:rFonts w:ascii="Times New Roman" w:eastAsia="標楷體" w:hAnsi="Times New Roman"/>
                <w:sz w:val="20"/>
                <w:lang w:val="en-US" w:eastAsia="zh-TW"/>
              </w:rPr>
              <w:t xml:space="preserve"> announcements</w:t>
            </w:r>
            <w:r w:rsidR="00244B27"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filing for </w:t>
            </w:r>
            <w:r w:rsidR="00966508" w:rsidRPr="000803AE">
              <w:rPr>
                <w:rFonts w:ascii="Times New Roman" w:eastAsia="標楷體" w:hAnsi="Times New Roman"/>
                <w:sz w:val="20"/>
                <w:lang w:val="en-US" w:eastAsia="zh-TW"/>
              </w:rPr>
              <w:t>announcement</w:t>
            </w:r>
            <w:r w:rsidR="00966508" w:rsidRPr="000803AE">
              <w:rPr>
                <w:rFonts w:ascii="Times New Roman" w:eastAsia="標楷體" w:hAnsi="Times New Roman" w:hint="eastAsia"/>
                <w:sz w:val="20"/>
                <w:lang w:val="en-US" w:eastAsia="zh-TW"/>
              </w:rPr>
              <w:t xml:space="preserve"> of shareholders' meeting's ex-rights (</w:t>
            </w:r>
            <w:r w:rsidR="00FC1CE1" w:rsidRPr="000803AE">
              <w:rPr>
                <w:rFonts w:ascii="Times New Roman" w:eastAsia="標楷體" w:hAnsi="Times New Roman" w:hint="eastAsia"/>
                <w:sz w:val="20"/>
                <w:lang w:val="en-US" w:eastAsia="zh-TW"/>
              </w:rPr>
              <w:t xml:space="preserve">applicable to companies listed on </w:t>
            </w:r>
            <w:r w:rsidR="00FC1CE1" w:rsidRPr="000803AE">
              <w:rPr>
                <w:rFonts w:ascii="Times New Roman" w:eastAsia="標楷體" w:hAnsi="Times New Roman"/>
                <w:sz w:val="20"/>
                <w:lang w:val="en-US" w:eastAsia="zh-TW"/>
              </w:rPr>
              <w:t>Taiwan Stock Exchange Corporation</w:t>
            </w:r>
            <w:r w:rsidR="00FC1CE1"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FC1CE1"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66508" w:rsidRPr="000803AE">
              <w:rPr>
                <w:rFonts w:ascii="Times New Roman" w:eastAsia="標楷體" w:hAnsi="Times New Roman" w:hint="eastAsia"/>
                <w:sz w:val="20"/>
                <w:lang w:val="en-US" w:eastAsia="zh-TW"/>
              </w:rPr>
              <w:t>)/notice of convention of annual general shareholders</w:t>
            </w:r>
            <w:r w:rsidR="00FC1CE1" w:rsidRPr="000803AE">
              <w:rPr>
                <w:rFonts w:ascii="Times New Roman" w:eastAsia="標楷體" w:hAnsi="Times New Roman" w:hint="eastAsia"/>
                <w:sz w:val="20"/>
                <w:lang w:val="en-US" w:eastAsia="zh-TW"/>
              </w:rPr>
              <w:t>'</w:t>
            </w:r>
            <w:r w:rsidR="00966508" w:rsidRPr="000803AE">
              <w:rPr>
                <w:rFonts w:ascii="Times New Roman" w:eastAsia="標楷體" w:hAnsi="Times New Roman" w:hint="eastAsia"/>
                <w:sz w:val="20"/>
                <w:lang w:val="en-US" w:eastAsia="zh-TW"/>
              </w:rPr>
              <w:t xml:space="preserve"> meeting). (</w:t>
            </w:r>
            <w:r w:rsidR="00D1194F" w:rsidRPr="000803AE">
              <w:rPr>
                <w:rFonts w:ascii="Times New Roman" w:eastAsia="標楷體" w:hAnsi="Times New Roman" w:hint="eastAsia"/>
                <w:sz w:val="20"/>
                <w:lang w:val="en-US" w:eastAsia="zh-TW"/>
              </w:rPr>
              <w:t xml:space="preserve">The filing is not required if the public announcement of the convention of the </w:t>
            </w:r>
            <w:r w:rsidR="00BB23DF" w:rsidRPr="000803AE">
              <w:rPr>
                <w:rFonts w:ascii="Times New Roman" w:eastAsia="標楷體" w:hAnsi="Times New Roman" w:hint="eastAsia"/>
                <w:sz w:val="20"/>
                <w:lang w:val="en-US" w:eastAsia="zh-TW"/>
              </w:rPr>
              <w:t>annual general</w:t>
            </w:r>
            <w:r w:rsidR="00D1194F" w:rsidRPr="000803AE">
              <w:rPr>
                <w:rFonts w:ascii="Times New Roman" w:eastAsia="標楷體" w:hAnsi="Times New Roman" w:hint="eastAsia"/>
                <w:sz w:val="20"/>
                <w:lang w:val="en-US" w:eastAsia="zh-TW"/>
              </w:rPr>
              <w:t xml:space="preserve"> shareholders' meeting is filed at least </w:t>
            </w:r>
            <w:r w:rsidR="00D1194F" w:rsidRPr="000803AE">
              <w:rPr>
                <w:rFonts w:ascii="Times New Roman" w:eastAsia="標楷體" w:hAnsi="Times New Roman"/>
                <w:sz w:val="20"/>
                <w:lang w:val="en-US" w:eastAsia="zh-TW"/>
              </w:rPr>
              <w:t>12 business days prior to the commencement of the proposed suspension period for title transfer of shares</w:t>
            </w:r>
            <w:r w:rsidR="00966508" w:rsidRPr="000803AE">
              <w:rPr>
                <w:rFonts w:ascii="Times New Roman" w:eastAsia="標楷體" w:hAnsi="Times New Roman" w:hint="eastAsia"/>
                <w:sz w:val="20"/>
                <w:lang w:val="en-US" w:eastAsia="zh-TW"/>
              </w:rPr>
              <w:t>).</w:t>
            </w:r>
          </w:p>
          <w:p w:rsidR="00966508" w:rsidRPr="000803AE" w:rsidRDefault="00966508" w:rsidP="00A4635E">
            <w:pPr>
              <w:pStyle w:val="a3"/>
              <w:snapToGrid w:val="0"/>
              <w:rPr>
                <w:rFonts w:ascii="Times New Roman" w:eastAsia="標楷體" w:hAnsi="Times New Roman"/>
                <w:sz w:val="20"/>
                <w:lang w:val="en-US" w:eastAsia="zh-TW"/>
              </w:rPr>
            </w:pPr>
          </w:p>
          <w:p w:rsidR="007F463F" w:rsidRPr="000803AE" w:rsidRDefault="007F463F" w:rsidP="007F463F">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787FDC" w:rsidRPr="000803AE">
              <w:rPr>
                <w:rFonts w:ascii="Times New Roman" w:eastAsia="標楷體" w:hAnsi="Times New Roman" w:hint="eastAsia"/>
                <w:sz w:val="20"/>
                <w:lang w:val="en-US" w:eastAsia="zh-TW"/>
              </w:rPr>
              <w:t xml:space="preserve">/relevant </w:t>
            </w:r>
            <w:r w:rsidR="00787FDC" w:rsidRPr="000803AE">
              <w:rPr>
                <w:rFonts w:ascii="Times New Roman" w:eastAsia="標楷體" w:hAnsi="Times New Roman"/>
                <w:sz w:val="20"/>
                <w:lang w:val="en-US" w:eastAsia="zh-TW"/>
              </w:rPr>
              <w:t>announcement of election of directors and supervisors by nomination process/</w:t>
            </w:r>
            <w:r w:rsidR="00892E13" w:rsidRPr="000803AE">
              <w:rPr>
                <w:rFonts w:ascii="Times New Roman" w:eastAsia="標楷體" w:hAnsi="Times New Roman" w:hint="eastAsia"/>
                <w:sz w:val="20"/>
                <w:lang w:val="en-US" w:eastAsia="zh-TW"/>
              </w:rPr>
              <w:t>ca</w:t>
            </w:r>
            <w:r w:rsidR="003246B7" w:rsidRPr="000803AE">
              <w:rPr>
                <w:rFonts w:ascii="Times New Roman" w:eastAsia="標楷體" w:hAnsi="Times New Roman" w:hint="eastAsia"/>
                <w:sz w:val="20"/>
                <w:lang w:val="en-US" w:eastAsia="zh-TW"/>
              </w:rPr>
              <w:t>n</w:t>
            </w:r>
            <w:r w:rsidR="00892E13" w:rsidRPr="000803AE">
              <w:rPr>
                <w:rFonts w:ascii="Times New Roman" w:eastAsia="標楷體" w:hAnsi="Times New Roman" w:hint="eastAsia"/>
                <w:sz w:val="20"/>
                <w:lang w:val="en-US" w:eastAsia="zh-TW"/>
              </w:rPr>
              <w:t>didate</w:t>
            </w:r>
            <w:r w:rsidRPr="000803AE">
              <w:rPr>
                <w:rFonts w:ascii="Times New Roman" w:eastAsia="標楷體" w:hAnsi="Times New Roman" w:hint="eastAsia"/>
                <w:sz w:val="20"/>
                <w:lang w:val="en-US" w:eastAsia="zh-TW"/>
              </w:rPr>
              <w:t xml:space="preserve"> list</w:t>
            </w:r>
            <w:r w:rsidRPr="000803AE">
              <w:rPr>
                <w:rFonts w:ascii="Times New Roman" w:eastAsia="標楷體" w:hAnsi="Times New Roman"/>
                <w:sz w:val="20"/>
                <w:lang w:val="en-US" w:eastAsia="zh-TW"/>
              </w:rPr>
              <w:t>).</w:t>
            </w:r>
          </w:p>
          <w:p w:rsidR="00500333" w:rsidRPr="000803AE" w:rsidRDefault="00500333" w:rsidP="007F463F">
            <w:pPr>
              <w:pStyle w:val="a3"/>
              <w:snapToGrid w:val="0"/>
              <w:rPr>
                <w:rFonts w:ascii="Times New Roman" w:eastAsia="標楷體" w:hAnsi="Times New Roman"/>
                <w:sz w:val="20"/>
                <w:lang w:val="en-US" w:eastAsia="zh-TW"/>
              </w:rPr>
            </w:pPr>
          </w:p>
          <w:p w:rsidR="008C5911" w:rsidRPr="000803AE" w:rsidRDefault="008C5911" w:rsidP="008C5911">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t>
            </w:r>
            <w:r w:rsidRPr="000803AE">
              <w:rPr>
                <w:rFonts w:ascii="Times New Roman" w:eastAsia="標楷體" w:hAnsi="Times New Roman"/>
                <w:sz w:val="20"/>
                <w:lang w:val="en-US" w:eastAsia="zh-TW"/>
              </w:rPr>
              <w:t>h</w:t>
            </w:r>
            <w:r w:rsidRPr="000803AE">
              <w:rPr>
                <w:rFonts w:ascii="Times New Roman" w:eastAsia="標楷體" w:hAnsi="Times New Roman" w:hint="eastAsia"/>
                <w:sz w:val="20"/>
                <w:lang w:val="en-US" w:eastAsia="zh-TW"/>
              </w:rPr>
              <w:t xml:space="preserve">e announcement for the nomination </w:t>
            </w:r>
            <w:r w:rsidRPr="000803AE">
              <w:rPr>
                <w:rFonts w:ascii="Times New Roman" w:eastAsia="標楷體" w:hAnsi="Times New Roman"/>
                <w:sz w:val="20"/>
                <w:lang w:val="en-US" w:eastAsia="zh-TW"/>
              </w:rPr>
              <w:t>shall be uploaded to the Market Observation Post System</w:t>
            </w:r>
            <w:r w:rsidRPr="000803AE">
              <w:rPr>
                <w:rFonts w:ascii="Times New Roman" w:eastAsia="標楷體" w:hAnsi="Times New Roman" w:hint="eastAsia"/>
                <w:sz w:val="20"/>
                <w:lang w:val="en-US" w:eastAsia="zh-TW"/>
              </w:rPr>
              <w:t xml:space="preserve"> (The filing shall still be made even if there is</w:t>
            </w:r>
            <w:r w:rsidR="001D4549"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n</w:t>
            </w:r>
            <w:r w:rsidR="001D4549" w:rsidRPr="000803AE">
              <w:rPr>
                <w:rFonts w:ascii="Times New Roman" w:eastAsia="標楷體" w:hAnsi="Times New Roman" w:hint="eastAsia"/>
                <w:sz w:val="20"/>
                <w:lang w:val="en-US" w:eastAsia="zh-TW"/>
              </w:rPr>
              <w:t>o</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lastRenderedPageBreak/>
              <w:t>proposal</w:t>
            </w:r>
            <w:r w:rsidRPr="000803AE">
              <w:rPr>
                <w:rFonts w:ascii="Times New Roman" w:eastAsia="標楷體" w:hAnsi="Times New Roman" w:hint="eastAsia"/>
                <w:sz w:val="20"/>
                <w:lang w:val="en-US" w:eastAsia="zh-TW"/>
              </w:rPr>
              <w:t xml:space="preserve"> from the shareholders).</w:t>
            </w:r>
          </w:p>
          <w:p w:rsidR="008C5911" w:rsidRPr="000803AE" w:rsidRDefault="008C5911" w:rsidP="008C5911">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sii.twse.com.tw/filing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non-formatted electronic files/filing </w:t>
            </w:r>
            <w:r w:rsidRPr="000803AE">
              <w:rPr>
                <w:rFonts w:ascii="Times New Roman" w:eastAsia="標楷體" w:hAnsi="Times New Roman" w:hint="eastAsia"/>
                <w:sz w:val="20"/>
                <w:lang w:val="en-US" w:eastAsia="zh-TW"/>
              </w:rPr>
              <w:t>for</w:t>
            </w:r>
            <w:r w:rsidRPr="000803AE">
              <w:rPr>
                <w:rFonts w:ascii="Times New Roman" w:eastAsia="標楷體" w:hAnsi="Times New Roman"/>
                <w:sz w:val="20"/>
                <w:lang w:val="en-US" w:eastAsia="zh-TW"/>
              </w:rPr>
              <w:t xml:space="preserve"> information </w:t>
            </w:r>
            <w:r w:rsidR="0079702C" w:rsidRPr="000803AE">
              <w:rPr>
                <w:rFonts w:ascii="Times New Roman" w:eastAsia="標楷體" w:hAnsi="Times New Roman" w:hint="eastAsia"/>
                <w:sz w:val="20"/>
                <w:lang w:val="en-US" w:eastAsia="zh-TW"/>
              </w:rPr>
              <w:t>of</w:t>
            </w:r>
            <w:r w:rsidR="0079702C" w:rsidRPr="000803AE">
              <w:rPr>
                <w:rFonts w:ascii="Times New Roman" w:eastAsia="標楷體" w:hAnsi="Times New Roman"/>
                <w:sz w:val="20"/>
                <w:lang w:val="en-US" w:eastAsia="zh-TW"/>
              </w:rPr>
              <w:t xml:space="preserve"> shareholders</w:t>
            </w:r>
            <w:r w:rsidR="001D4549"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meeting/</w:t>
            </w:r>
            <w:r w:rsidR="0079702C" w:rsidRPr="000803AE">
              <w:rPr>
                <w:rFonts w:ascii="Times New Roman" w:eastAsia="標楷體" w:hAnsi="Times New Roman" w:hint="eastAsia"/>
                <w:sz w:val="20"/>
                <w:lang w:val="en-US" w:eastAsia="zh-TW"/>
              </w:rPr>
              <w:t xml:space="preserve">whether there are any shareholders </w:t>
            </w:r>
            <w:r w:rsidRPr="000803AE">
              <w:rPr>
                <w:rFonts w:ascii="Times New Roman" w:eastAsia="標楷體" w:hAnsi="Times New Roman" w:hint="eastAsia"/>
                <w:sz w:val="20"/>
                <w:lang w:val="en-US" w:eastAsia="zh-TW"/>
              </w:rPr>
              <w:t>ex</w:t>
            </w:r>
            <w:r w:rsidR="0079702C" w:rsidRPr="000803AE">
              <w:rPr>
                <w:rFonts w:ascii="Times New Roman" w:eastAsia="標楷體" w:hAnsi="Times New Roman" w:hint="eastAsia"/>
                <w:sz w:val="20"/>
                <w:lang w:val="en-US" w:eastAsia="zh-TW"/>
              </w:rPr>
              <w:t>er</w:t>
            </w:r>
            <w:r w:rsidRPr="000803AE">
              <w:rPr>
                <w:rFonts w:ascii="Times New Roman" w:eastAsia="標楷體" w:hAnsi="Times New Roman" w:hint="eastAsia"/>
                <w:sz w:val="20"/>
                <w:lang w:val="en-US" w:eastAsia="zh-TW"/>
              </w:rPr>
              <w:t xml:space="preserve">cise </w:t>
            </w: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001D4549" w:rsidRPr="000803AE">
              <w:rPr>
                <w:rFonts w:ascii="Times New Roman" w:eastAsia="標楷體" w:hAnsi="Times New Roman" w:hint="eastAsia"/>
                <w:sz w:val="20"/>
                <w:lang w:val="en-US" w:eastAsia="zh-TW"/>
              </w:rPr>
              <w:t>proposal</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right</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in accordance with Article 172-1 of the Company Act</w:t>
            </w:r>
            <w:r w:rsidR="00385E66" w:rsidRPr="000803AE">
              <w:rPr>
                <w:rFonts w:ascii="Times New Roman" w:eastAsia="標楷體" w:hAnsi="Times New Roman" w:hint="eastAsia"/>
                <w:sz w:val="20"/>
                <w:lang w:val="en-US" w:eastAsia="zh-TW"/>
              </w:rPr>
              <w:t xml:space="preserve"> or the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applicable</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laws and </w:t>
            </w:r>
            <w:r w:rsidRPr="000803AE">
              <w:rPr>
                <w:rFonts w:ascii="Times New Roman" w:eastAsia="標楷體" w:hAnsi="Times New Roman" w:hint="eastAsia"/>
                <w:sz w:val="20"/>
                <w:lang w:val="en-US" w:eastAsia="zh-TW"/>
              </w:rPr>
              <w:t>regulations of the</w:t>
            </w:r>
            <w:r w:rsidR="0079702C" w:rsidRPr="000803AE">
              <w:rPr>
                <w:rFonts w:ascii="Times New Roman" w:eastAsia="標楷體" w:hAnsi="Times New Roman" w:hint="eastAsia"/>
                <w:sz w:val="20"/>
                <w:lang w:val="en-US" w:eastAsia="zh-TW"/>
              </w:rPr>
              <w:t xml:space="preserve"> place of incorporation </w:t>
            </w:r>
            <w:r w:rsidR="00385E66" w:rsidRPr="000803AE">
              <w:rPr>
                <w:rFonts w:ascii="Times New Roman" w:eastAsia="標楷體" w:hAnsi="Times New Roman" w:hint="eastAsia"/>
                <w:sz w:val="20"/>
                <w:lang w:val="en-US" w:eastAsia="zh-TW"/>
              </w:rPr>
              <w:t>and</w:t>
            </w:r>
            <w:r w:rsidRPr="000803AE">
              <w:rPr>
                <w:rFonts w:ascii="Times New Roman" w:eastAsia="標楷體" w:hAnsi="Times New Roman" w:hint="eastAsia"/>
                <w:sz w:val="20"/>
                <w:lang w:val="en-US" w:eastAsia="zh-TW"/>
              </w:rPr>
              <w:t xml:space="preserve"> the Articles of </w:t>
            </w:r>
            <w:r w:rsidR="0079702C" w:rsidRPr="000803AE">
              <w:rPr>
                <w:rFonts w:ascii="Times New Roman" w:eastAsia="標楷體" w:hAnsi="Times New Roman" w:hint="eastAsia"/>
                <w:sz w:val="20"/>
                <w:lang w:val="en-US" w:eastAsia="zh-TW"/>
              </w:rPr>
              <w:t>I</w:t>
            </w:r>
            <w:r w:rsidRPr="000803AE">
              <w:rPr>
                <w:rFonts w:ascii="Times New Roman" w:eastAsia="標楷體" w:hAnsi="Times New Roman" w:hint="eastAsia"/>
                <w:sz w:val="20"/>
                <w:lang w:val="en-US" w:eastAsia="zh-TW"/>
              </w:rPr>
              <w:t>ncorporation.</w:t>
            </w:r>
            <w:r w:rsidR="0079702C" w:rsidRPr="000803AE">
              <w:rPr>
                <w:rFonts w:ascii="Times New Roman" w:eastAsia="標楷體" w:hAnsi="Times New Roman" w:hint="eastAsia"/>
                <w:sz w:val="20"/>
                <w:lang w:val="en-US" w:eastAsia="zh-TW"/>
              </w:rPr>
              <w:t xml:space="preserve"> </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For those who checked</w:t>
            </w:r>
            <w:r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yes</w:t>
            </w:r>
            <w:r w:rsidR="0079702C"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please </w:t>
            </w:r>
            <w:r w:rsidRPr="000803AE">
              <w:rPr>
                <w:rFonts w:ascii="Times New Roman" w:eastAsia="標楷體" w:hAnsi="Times New Roman" w:hint="eastAsia"/>
                <w:sz w:val="20"/>
                <w:lang w:val="en-US" w:eastAsia="zh-TW"/>
              </w:rPr>
              <w:t xml:space="preserve">proceed </w:t>
            </w:r>
            <w:r w:rsidR="00385E66" w:rsidRPr="000803AE">
              <w:rPr>
                <w:rFonts w:ascii="Times New Roman" w:eastAsia="標楷體" w:hAnsi="Times New Roman" w:hint="eastAsia"/>
                <w:sz w:val="20"/>
                <w:lang w:val="en-US" w:eastAsia="zh-TW"/>
              </w:rPr>
              <w:t>with</w:t>
            </w:r>
            <w:r w:rsidRPr="000803AE">
              <w:rPr>
                <w:rFonts w:ascii="Times New Roman" w:eastAsia="標楷體" w:hAnsi="Times New Roman" w:hint="eastAsia"/>
                <w:sz w:val="20"/>
                <w:lang w:val="en-US" w:eastAsia="zh-TW"/>
              </w:rPr>
              <w:t xml:space="preserve"> the next step; </w:t>
            </w:r>
            <w:r w:rsidR="001F4379" w:rsidRPr="000803AE">
              <w:rPr>
                <w:rFonts w:ascii="Times New Roman" w:eastAsia="標楷體" w:hAnsi="Times New Roman" w:hint="eastAsia"/>
                <w:sz w:val="20"/>
                <w:lang w:val="en-US" w:eastAsia="zh-TW"/>
              </w:rPr>
              <w:t>f</w:t>
            </w:r>
            <w:r w:rsidR="0079702C" w:rsidRPr="000803AE">
              <w:rPr>
                <w:rFonts w:ascii="Times New Roman" w:eastAsia="標楷體" w:hAnsi="Times New Roman" w:hint="eastAsia"/>
                <w:sz w:val="20"/>
                <w:lang w:val="en-US" w:eastAsia="zh-TW"/>
              </w:rPr>
              <w:t>or those who checked</w:t>
            </w:r>
            <w:r w:rsidR="0079702C" w:rsidRPr="000803AE">
              <w:rPr>
                <w:rFonts w:ascii="Times New Roman" w:eastAsia="標楷體" w:hAnsi="Times New Roman"/>
                <w:sz w:val="20"/>
                <w:lang w:val="en-US" w:eastAsia="zh-TW"/>
              </w:rPr>
              <w:t xml:space="preserve"> </w:t>
            </w:r>
            <w:r w:rsidR="0079702C" w:rsidRPr="000803AE">
              <w:rPr>
                <w:rFonts w:ascii="Times New Roman" w:eastAsia="標楷體" w:hAnsi="Times New Roman" w:hint="eastAsia"/>
                <w:sz w:val="20"/>
                <w:lang w:val="en-US" w:eastAsia="zh-TW"/>
              </w:rPr>
              <w:t>"no"</w:t>
            </w:r>
            <w:r w:rsidRPr="000803AE">
              <w:rPr>
                <w:rFonts w:ascii="Times New Roman" w:eastAsia="標楷體" w:hAnsi="Times New Roman" w:hint="eastAsia"/>
                <w:sz w:val="20"/>
                <w:lang w:val="en-US" w:eastAsia="zh-TW"/>
              </w:rPr>
              <w:t xml:space="preserve">, </w:t>
            </w:r>
            <w:r w:rsidR="0079702C" w:rsidRPr="000803AE">
              <w:rPr>
                <w:rFonts w:ascii="Times New Roman" w:eastAsia="標楷體" w:hAnsi="Times New Roman" w:hint="eastAsia"/>
                <w:sz w:val="20"/>
                <w:lang w:val="en-US" w:eastAsia="zh-TW"/>
              </w:rPr>
              <w:t xml:space="preserve">no </w:t>
            </w:r>
            <w:r w:rsidR="001F4379" w:rsidRPr="000803AE">
              <w:rPr>
                <w:rFonts w:ascii="Times New Roman" w:eastAsia="標楷體" w:hAnsi="Times New Roman" w:hint="eastAsia"/>
                <w:sz w:val="20"/>
                <w:lang w:val="en-US" w:eastAsia="zh-TW"/>
              </w:rPr>
              <w:t xml:space="preserve">further </w:t>
            </w:r>
            <w:r w:rsidR="0079702C" w:rsidRPr="000803AE">
              <w:rPr>
                <w:rFonts w:ascii="Times New Roman" w:eastAsia="標楷體" w:hAnsi="Times New Roman" w:hint="eastAsia"/>
                <w:sz w:val="20"/>
                <w:lang w:val="en-US" w:eastAsia="zh-TW"/>
              </w:rPr>
              <w:t>step shall be ta</w:t>
            </w:r>
            <w:r w:rsidRPr="000803AE">
              <w:rPr>
                <w:rFonts w:ascii="Times New Roman" w:eastAsia="標楷體" w:hAnsi="Times New Roman" w:hint="eastAsia"/>
                <w:sz w:val="20"/>
                <w:lang w:val="en-US" w:eastAsia="zh-TW"/>
              </w:rPr>
              <w:t>ken.</w:t>
            </w:r>
          </w:p>
          <w:p w:rsidR="008C5911" w:rsidRPr="000803AE" w:rsidRDefault="008C5911" w:rsidP="00A4635E">
            <w:pPr>
              <w:pStyle w:val="a3"/>
              <w:numPr>
                <w:ilvl w:val="0"/>
                <w:numId w:val="40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 xml:space="preserve">/relevant </w:t>
            </w:r>
            <w:r w:rsidR="00385E66" w:rsidRPr="000803AE">
              <w:rPr>
                <w:rFonts w:ascii="Times New Roman" w:eastAsia="標楷體" w:hAnsi="Times New Roman"/>
                <w:sz w:val="20"/>
                <w:lang w:val="en-US" w:eastAsia="zh-TW"/>
              </w:rPr>
              <w:t>announcement of election of directors and supervisors by nomination process/</w:t>
            </w:r>
            <w:r w:rsidR="0079702C" w:rsidRPr="000803AE">
              <w:rPr>
                <w:rFonts w:ascii="Times New Roman" w:eastAsia="標楷體" w:hAnsi="Times New Roman" w:hint="eastAsia"/>
                <w:sz w:val="20"/>
                <w:lang w:val="en-US" w:eastAsia="zh-TW"/>
              </w:rPr>
              <w:t xml:space="preserve">filing for </w:t>
            </w:r>
            <w:r w:rsidR="00385E66" w:rsidRPr="000803AE">
              <w:rPr>
                <w:rFonts w:ascii="Times New Roman" w:eastAsia="標楷體" w:hAnsi="Times New Roman" w:hint="eastAsia"/>
                <w:sz w:val="20"/>
                <w:lang w:val="en-US" w:eastAsia="zh-TW"/>
              </w:rPr>
              <w:t>acceptance of shareholders' proposal for</w:t>
            </w:r>
            <w:r w:rsidR="0079702C" w:rsidRPr="000803AE">
              <w:rPr>
                <w:rFonts w:ascii="Times New Roman" w:eastAsia="標楷體" w:hAnsi="Times New Roman" w:hint="eastAsia"/>
                <w:sz w:val="20"/>
                <w:lang w:val="en-US" w:eastAsia="zh-TW"/>
              </w:rPr>
              <w:t xml:space="preserve"> annual general shareholders</w:t>
            </w:r>
            <w:r w:rsidR="00385E66" w:rsidRPr="000803AE">
              <w:rPr>
                <w:rFonts w:ascii="Times New Roman" w:eastAsia="標楷體" w:hAnsi="Times New Roman" w:hint="eastAsia"/>
                <w:sz w:val="20"/>
                <w:lang w:val="en-US" w:eastAsia="zh-TW"/>
              </w:rPr>
              <w:t>'</w:t>
            </w:r>
            <w:r w:rsidR="0079702C" w:rsidRPr="000803AE">
              <w:rPr>
                <w:rFonts w:ascii="Times New Roman" w:eastAsia="標楷體" w:hAnsi="Times New Roman" w:hint="eastAsia"/>
                <w:sz w:val="20"/>
                <w:lang w:val="en-US" w:eastAsia="zh-TW"/>
              </w:rPr>
              <w:t xml:space="preserve"> </w:t>
            </w:r>
            <w:r w:rsidR="00385E66" w:rsidRPr="000803AE">
              <w:rPr>
                <w:rFonts w:ascii="Times New Roman" w:eastAsia="標楷體" w:hAnsi="Times New Roman" w:hint="eastAsia"/>
                <w:sz w:val="20"/>
                <w:lang w:val="en-US" w:eastAsia="zh-TW"/>
              </w:rPr>
              <w:t>meeting</w:t>
            </w:r>
            <w:r w:rsidRPr="000803AE">
              <w:rPr>
                <w:rFonts w:ascii="Times New Roman" w:eastAsia="標楷體" w:hAnsi="Times New Roman" w:hint="eastAsia"/>
                <w:sz w:val="20"/>
                <w:lang w:val="en-US" w:eastAsia="zh-TW"/>
              </w:rPr>
              <w:t>/</w:t>
            </w:r>
            <w:r w:rsidR="00385E66" w:rsidRPr="000803AE">
              <w:rPr>
                <w:rFonts w:ascii="Times New Roman" w:eastAsia="標楷體" w:hAnsi="Times New Roman" w:hint="eastAsia"/>
                <w:sz w:val="20"/>
                <w:lang w:val="en-US" w:eastAsia="zh-TW"/>
              </w:rPr>
              <w:t>contents of accepted proposals</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w:t>
            </w:r>
          </w:p>
          <w:p w:rsidR="008C5911" w:rsidRPr="000803AE" w:rsidRDefault="008C5911" w:rsidP="00A4635E">
            <w:pPr>
              <w:pStyle w:val="a3"/>
              <w:snapToGrid w:val="0"/>
              <w:rPr>
                <w:rFonts w:ascii="Times New Roman" w:eastAsia="標楷體" w:hAnsi="Times New Roman"/>
                <w:sz w:val="20"/>
                <w:lang w:val="en-US" w:eastAsia="zh-TW"/>
              </w:rPr>
            </w:pPr>
          </w:p>
          <w:p w:rsidR="00234980" w:rsidRPr="000803AE" w:rsidRDefault="004A75A5" w:rsidP="00A4635E">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the directors and supervisors are elected through a nomination process, relevant information </w:t>
            </w:r>
            <w:r w:rsidR="00892E13"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resolution</w:t>
            </w:r>
            <w:r w:rsidR="00892E13" w:rsidRPr="000803AE">
              <w:rPr>
                <w:rFonts w:ascii="Times New Roman" w:eastAsia="標楷體" w:hAnsi="Times New Roman" w:hint="eastAsia"/>
                <w:sz w:val="20"/>
                <w:lang w:val="en-US" w:eastAsia="zh-TW"/>
              </w:rPr>
              <w:t xml:space="preserve"> by the board of directors, candidate list and the reasons why the certain candidates </w:t>
            </w:r>
            <w:r w:rsidR="00200081" w:rsidRPr="000803AE">
              <w:rPr>
                <w:rFonts w:ascii="Times New Roman" w:eastAsia="標楷體" w:hAnsi="Times New Roman" w:hint="eastAsia"/>
                <w:sz w:val="20"/>
                <w:lang w:val="en-US" w:eastAsia="zh-TW"/>
              </w:rPr>
              <w:t>are</w:t>
            </w:r>
            <w:r w:rsidR="00892E13" w:rsidRPr="000803AE">
              <w:rPr>
                <w:rFonts w:ascii="Times New Roman" w:eastAsia="標楷體" w:hAnsi="Times New Roman" w:hint="eastAsia"/>
                <w:sz w:val="20"/>
                <w:lang w:val="en-US" w:eastAsia="zh-TW"/>
              </w:rPr>
              <w:t xml:space="preserve"> not included in the</w:t>
            </w:r>
            <w:r w:rsidR="00B70941" w:rsidRPr="000803AE">
              <w:rPr>
                <w:rFonts w:ascii="Times New Roman" w:eastAsia="標楷體" w:hAnsi="Times New Roman" w:hint="eastAsia"/>
                <w:sz w:val="20"/>
                <w:lang w:val="en-US" w:eastAsia="zh-TW"/>
              </w:rPr>
              <w:t xml:space="preserve"> nominee list</w:t>
            </w:r>
            <w:r w:rsidR="00892E13"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00892E13"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 xml:space="preserve">announcement of </w:t>
            </w:r>
            <w:r w:rsidR="00F447A1" w:rsidRPr="000803AE">
              <w:rPr>
                <w:rFonts w:ascii="Times New Roman" w:eastAsia="標楷體" w:hAnsi="Times New Roman"/>
                <w:sz w:val="20"/>
                <w:lang w:val="en-US" w:eastAsia="zh-TW"/>
              </w:rPr>
              <w:t xml:space="preserve">election of </w:t>
            </w:r>
            <w:r w:rsidRPr="000803AE">
              <w:rPr>
                <w:rFonts w:ascii="Times New Roman" w:eastAsia="標楷體" w:hAnsi="Times New Roman"/>
                <w:sz w:val="20"/>
                <w:lang w:val="en-US" w:eastAsia="zh-TW"/>
              </w:rPr>
              <w:t>director</w:t>
            </w:r>
            <w:r w:rsidR="00F447A1" w:rsidRPr="000803AE">
              <w:rPr>
                <w:rFonts w:ascii="Times New Roman" w:eastAsia="標楷體" w:hAnsi="Times New Roman"/>
                <w:sz w:val="20"/>
                <w:lang w:val="en-US" w:eastAsia="zh-TW"/>
              </w:rPr>
              <w:t>s</w:t>
            </w:r>
            <w:r w:rsidRPr="000803AE">
              <w:rPr>
                <w:rFonts w:ascii="Times New Roman" w:eastAsia="標楷體" w:hAnsi="Times New Roman"/>
                <w:sz w:val="20"/>
                <w:lang w:val="en-US" w:eastAsia="zh-TW"/>
              </w:rPr>
              <w:t xml:space="preserve"> </w:t>
            </w:r>
            <w:r w:rsidR="00CE67EA" w:rsidRPr="000803AE">
              <w:rPr>
                <w:rFonts w:ascii="Times New Roman" w:eastAsia="標楷體" w:hAnsi="Times New Roman"/>
                <w:sz w:val="20"/>
                <w:lang w:val="en-US" w:eastAsia="zh-TW"/>
              </w:rPr>
              <w:t>and supervisor</w:t>
            </w:r>
            <w:r w:rsidR="00F447A1" w:rsidRPr="000803AE">
              <w:rPr>
                <w:rFonts w:ascii="Times New Roman" w:eastAsia="標楷體" w:hAnsi="Times New Roman"/>
                <w:sz w:val="20"/>
                <w:lang w:val="en-US" w:eastAsia="zh-TW"/>
              </w:rPr>
              <w:t>s</w:t>
            </w:r>
            <w:r w:rsidR="00CE67EA" w:rsidRPr="000803AE">
              <w:rPr>
                <w:rFonts w:ascii="Times New Roman" w:eastAsia="標楷體" w:hAnsi="Times New Roman"/>
                <w:sz w:val="20"/>
                <w:lang w:val="en-US" w:eastAsia="zh-TW"/>
              </w:rPr>
              <w:t xml:space="preserve"> </w:t>
            </w:r>
            <w:r w:rsidRPr="000803AE">
              <w:rPr>
                <w:rFonts w:ascii="Times New Roman" w:eastAsia="標楷體" w:hAnsi="Times New Roman"/>
                <w:sz w:val="20"/>
                <w:lang w:val="en-US" w:eastAsia="zh-TW"/>
              </w:rPr>
              <w:t>by nomination process/</w:t>
            </w:r>
            <w:r w:rsidR="00455C6A" w:rsidRPr="000803AE">
              <w:rPr>
                <w:rFonts w:ascii="Times New Roman" w:eastAsia="標楷體" w:hAnsi="Times New Roman"/>
                <w:sz w:val="20"/>
                <w:lang w:val="en-US" w:eastAsia="zh-TW"/>
              </w:rPr>
              <w:t>nomin</w:t>
            </w:r>
            <w:r w:rsidR="007B7B97" w:rsidRPr="000803AE">
              <w:rPr>
                <w:rFonts w:ascii="Times New Roman" w:eastAsia="標楷體" w:hAnsi="Times New Roman"/>
                <w:sz w:val="20"/>
                <w:lang w:val="en-US" w:eastAsia="zh-TW"/>
              </w:rPr>
              <w:t>ee list</w:t>
            </w:r>
            <w:r w:rsidRPr="000803AE">
              <w:rPr>
                <w:rFonts w:ascii="Times New Roman" w:eastAsia="標楷體" w:hAnsi="Times New Roman"/>
                <w:sz w:val="20"/>
                <w:lang w:val="en-US" w:eastAsia="zh-TW"/>
              </w:rPr>
              <w:t>).</w:t>
            </w:r>
          </w:p>
          <w:p w:rsidR="00234980" w:rsidRPr="000803AE" w:rsidRDefault="00234980" w:rsidP="003716D3">
            <w:pPr>
              <w:pStyle w:val="a3"/>
              <w:snapToGrid w:val="0"/>
              <w:ind w:left="200" w:hanging="200"/>
              <w:rPr>
                <w:rFonts w:ascii="Times New Roman" w:eastAsia="標楷體" w:hAnsi="Times New Roman"/>
                <w:sz w:val="20"/>
                <w:lang w:val="en-US" w:eastAsia="zh-TW"/>
              </w:rPr>
            </w:pPr>
          </w:p>
          <w:p w:rsidR="004F564D" w:rsidRPr="000803AE" w:rsidRDefault="004F564D" w:rsidP="004F564D">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 xml:space="preserve">elevant information </w:t>
            </w:r>
            <w:r w:rsidRPr="000803AE">
              <w:rPr>
                <w:rFonts w:ascii="Times New Roman" w:eastAsia="標楷體" w:hAnsi="Times New Roman" w:hint="eastAsia"/>
                <w:sz w:val="20"/>
                <w:lang w:val="en-US" w:eastAsia="zh-TW"/>
              </w:rPr>
              <w:t xml:space="preserve">regarding the announcement of the results of </w:t>
            </w:r>
            <w:r w:rsidR="00D62224" w:rsidRPr="000803AE">
              <w:rPr>
                <w:rFonts w:ascii="Times New Roman" w:eastAsia="標楷體" w:hAnsi="Times New Roman" w:hint="eastAsia"/>
                <w:sz w:val="20"/>
                <w:lang w:val="en-US" w:eastAsia="zh-TW"/>
              </w:rPr>
              <w:t>handling shareholder</w:t>
            </w:r>
            <w:r w:rsidR="00AB6112" w:rsidRPr="000803AE">
              <w:rPr>
                <w:rFonts w:ascii="Times New Roman" w:eastAsia="標楷體" w:hAnsi="Times New Roman" w:hint="eastAsia"/>
                <w:sz w:val="20"/>
                <w:lang w:val="en-US" w:eastAsia="zh-TW"/>
              </w:rPr>
              <w:t>s'</w:t>
            </w:r>
            <w:r w:rsidR="00D62224" w:rsidRPr="000803AE">
              <w:rPr>
                <w:rFonts w:ascii="Times New Roman" w:eastAsia="標楷體" w:hAnsi="Times New Roman" w:hint="eastAsia"/>
                <w:sz w:val="20"/>
                <w:lang w:val="en-US" w:eastAsia="zh-TW"/>
              </w:rPr>
              <w:t xml:space="preserve"> proposals</w:t>
            </w:r>
            <w:r w:rsidRPr="000803AE">
              <w:rPr>
                <w:rFonts w:ascii="Times New Roman" w:eastAsia="標楷體" w:hAnsi="Times New Roman" w:hint="eastAsia"/>
                <w:sz w:val="20"/>
                <w:lang w:val="en-US" w:eastAsia="zh-TW"/>
              </w:rPr>
              <w:t xml:space="preserve"> and the reasons why the certain </w:t>
            </w:r>
            <w:r w:rsidR="00AB6112" w:rsidRPr="000803AE">
              <w:rPr>
                <w:rFonts w:ascii="Times New Roman" w:eastAsia="標楷體" w:hAnsi="Times New Roman" w:hint="eastAsia"/>
                <w:sz w:val="20"/>
                <w:lang w:val="en-US" w:eastAsia="zh-TW"/>
              </w:rPr>
              <w:t xml:space="preserve">shareholders' proposals </w:t>
            </w:r>
            <w:r w:rsidRPr="000803AE">
              <w:rPr>
                <w:rFonts w:ascii="Times New Roman" w:eastAsia="標楷體" w:hAnsi="Times New Roman" w:hint="eastAsia"/>
                <w:sz w:val="20"/>
                <w:lang w:val="en-US" w:eastAsia="zh-TW"/>
              </w:rPr>
              <w:t xml:space="preserve">were not included in the </w:t>
            </w:r>
            <w:r w:rsidR="00AB6112" w:rsidRPr="000803AE">
              <w:rPr>
                <w:rFonts w:ascii="Times New Roman" w:eastAsia="標楷體" w:hAnsi="Times New Roman" w:hint="eastAsia"/>
                <w:sz w:val="20"/>
                <w:lang w:val="en-US" w:eastAsia="zh-TW"/>
              </w:rPr>
              <w:t>agenda</w:t>
            </w:r>
            <w:r w:rsidRPr="000803AE">
              <w:rPr>
                <w:rFonts w:ascii="Times New Roman" w:eastAsia="標楷體" w:hAnsi="Times New Roman"/>
                <w:sz w:val="20"/>
                <w:lang w:val="en-US" w:eastAsia="zh-TW"/>
              </w:rPr>
              <w:t xml:space="preserve"> shall be uploaded to the Market Observation Post System (sii.twse.com.tw/</w:t>
            </w:r>
            <w:r w:rsidR="009D6920" w:rsidRPr="000803AE">
              <w:rPr>
                <w:rFonts w:ascii="Times New Roman" w:eastAsia="標楷體" w:hAnsi="Times New Roman" w:hint="eastAsia"/>
                <w:sz w:val="20"/>
                <w:lang w:val="en-US" w:eastAsia="zh-TW"/>
              </w:rPr>
              <w:t>filing of acceptance of shareholders' nomination</w:t>
            </w:r>
            <w:r w:rsidR="009D6920" w:rsidRPr="000803AE">
              <w:rPr>
                <w:rFonts w:ascii="Times New Roman" w:eastAsia="標楷體" w:hAnsi="Times New Roman"/>
                <w:sz w:val="20"/>
                <w:lang w:val="en-US" w:eastAsia="zh-TW"/>
              </w:rPr>
              <w:t xml:space="preserve"> </w:t>
            </w:r>
            <w:r w:rsidR="009D6920" w:rsidRPr="000803AE">
              <w:rPr>
                <w:rFonts w:ascii="Times New Roman" w:eastAsia="標楷體" w:hAnsi="Times New Roman" w:hint="eastAsia"/>
                <w:sz w:val="20"/>
                <w:lang w:val="en-US" w:eastAsia="zh-TW"/>
              </w:rPr>
              <w:t xml:space="preserve">for </w:t>
            </w:r>
            <w:r w:rsidR="009D6920" w:rsidRPr="000803AE">
              <w:rPr>
                <w:rFonts w:ascii="Times New Roman" w:eastAsia="標楷體" w:hAnsi="Times New Roman"/>
                <w:sz w:val="20"/>
                <w:lang w:val="en-US" w:eastAsia="zh-TW"/>
              </w:rPr>
              <w:t>election of directors and supervisors by nomination process</w:t>
            </w:r>
            <w:r w:rsidR="009D6920"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009D6920" w:rsidRPr="000803AE">
              <w:rPr>
                <w:rFonts w:ascii="Times New Roman" w:eastAsia="標楷體" w:hAnsi="Times New Roman"/>
                <w:sz w:val="20"/>
                <w:lang w:val="en-US" w:eastAsia="zh-TW"/>
              </w:rPr>
              <w:t>Taiwan Stock Exchange Corporation</w:t>
            </w:r>
            <w:r w:rsidR="009D6920"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009D6920" w:rsidRPr="000803AE">
              <w:rPr>
                <w:rFonts w:ascii="Times New Roman" w:eastAsia="標楷體" w:hAnsi="Times New Roman" w:hint="eastAsia"/>
                <w:sz w:val="20"/>
                <w:lang w:val="en-US" w:eastAsia="zh-TW"/>
              </w:rPr>
              <w:t xml:space="preserve"> or registered on </w:t>
            </w:r>
            <w:r w:rsidR="00B70941" w:rsidRPr="000803AE">
              <w:rPr>
                <w:rFonts w:ascii="Times New Roman" w:eastAsia="標楷體" w:hAnsi="Times New Roman" w:hint="eastAsia"/>
                <w:sz w:val="20"/>
                <w:lang w:val="en-US" w:eastAsia="zh-TW"/>
              </w:rPr>
              <w:t>Emerging Stock Market</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r w:rsidR="009D6920" w:rsidRPr="000803AE">
              <w:rPr>
                <w:rFonts w:ascii="Times New Roman" w:eastAsia="標楷體" w:hAnsi="Times New Roman" w:hint="eastAsia"/>
                <w:sz w:val="20"/>
                <w:lang w:val="en-US" w:eastAsia="zh-TW"/>
              </w:rPr>
              <w:t xml:space="preserve">filing for acceptance of shareholders' proposal for annual general shareholders' </w:t>
            </w:r>
            <w:r w:rsidR="009D6920" w:rsidRPr="000803AE">
              <w:rPr>
                <w:rFonts w:ascii="Times New Roman" w:eastAsia="標楷體" w:hAnsi="Times New Roman" w:hint="eastAsia"/>
                <w:sz w:val="20"/>
                <w:lang w:val="en-US" w:eastAsia="zh-TW"/>
              </w:rPr>
              <w:lastRenderedPageBreak/>
              <w:t>meeting</w:t>
            </w:r>
            <w:r w:rsidRPr="000803AE">
              <w:rPr>
                <w:rFonts w:ascii="Times New Roman" w:eastAsia="標楷體" w:hAnsi="Times New Roman" w:hint="eastAsia"/>
                <w:sz w:val="20"/>
                <w:lang w:val="en-US" w:eastAsia="zh-TW"/>
              </w:rPr>
              <w:t>/</w:t>
            </w:r>
            <w:r w:rsidR="000125CA" w:rsidRPr="000803AE">
              <w:rPr>
                <w:rFonts w:ascii="Times New Roman" w:eastAsia="標楷體" w:hAnsi="Times New Roman" w:hint="eastAsia"/>
                <w:sz w:val="20"/>
                <w:lang w:val="en-US" w:eastAsia="zh-TW"/>
              </w:rPr>
              <w:t>filing for</w:t>
            </w:r>
            <w:r w:rsidRPr="000803AE">
              <w:rPr>
                <w:rFonts w:ascii="Times New Roman" w:eastAsia="標楷體" w:hAnsi="Times New Roman" w:hint="eastAsia"/>
                <w:sz w:val="20"/>
                <w:lang w:val="en-US" w:eastAsia="zh-TW"/>
              </w:rPr>
              <w:t xml:space="preserve"> review results</w:t>
            </w:r>
            <w:r w:rsidR="009D6920" w:rsidRPr="000803AE">
              <w:rPr>
                <w:rFonts w:ascii="Times New Roman" w:eastAsia="標楷體" w:hAnsi="Times New Roman" w:hint="eastAsia"/>
                <w:sz w:val="20"/>
                <w:lang w:val="en-US" w:eastAsia="zh-TW"/>
              </w:rPr>
              <w:t>)</w:t>
            </w:r>
            <w:r w:rsidRPr="000803AE">
              <w:rPr>
                <w:rFonts w:ascii="Times New Roman" w:eastAsia="標楷體" w:hAnsi="Times New Roman" w:hint="eastAsia"/>
                <w:sz w:val="20"/>
                <w:lang w:val="en-US" w:eastAsia="zh-TW"/>
              </w:rPr>
              <w:t>.</w:t>
            </w:r>
          </w:p>
          <w:p w:rsidR="004F564D" w:rsidRPr="000803AE" w:rsidRDefault="004F564D" w:rsidP="003716D3">
            <w:pPr>
              <w:pStyle w:val="a3"/>
              <w:snapToGrid w:val="0"/>
              <w:ind w:left="200" w:hanging="20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bCs/>
                <w:sz w:val="20"/>
                <w:lang w:val="en-US" w:eastAsia="zh-TW"/>
              </w:rPr>
              <w:t xml:space="preserve">Uploading of the notice for the convention of the regular shareholders' meeting, the form of the proxy, and relevant reason and explanation on the proposals for matters for ratification, matters for discussion and proposal for election or discharge of director(s) and/or supervisor(s).  </w:t>
            </w:r>
            <w:r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p>
          <w:p w:rsidR="00276FB8" w:rsidRPr="000803AE" w:rsidRDefault="00276FB8" w:rsidP="003716D3">
            <w:pPr>
              <w:pStyle w:val="a3"/>
              <w:snapToGrid w:val="0"/>
              <w:rPr>
                <w:rFonts w:ascii="Times New Roman" w:eastAsia="標楷體" w:hAnsi="Times New Roman"/>
                <w:sz w:val="20"/>
                <w:lang w:val="en-US" w:eastAsia="zh-TW"/>
              </w:rPr>
            </w:pPr>
          </w:p>
          <w:p w:rsidR="00766AFA" w:rsidRPr="000803AE" w:rsidRDefault="00766AFA"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326AF3" w:rsidRPr="000803AE" w:rsidRDefault="00326AF3"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FF44CB" w:rsidRPr="000803AE" w:rsidRDefault="00FF44CB" w:rsidP="003716D3">
            <w:pPr>
              <w:pStyle w:val="a3"/>
              <w:snapToGrid w:val="0"/>
              <w:rPr>
                <w:rFonts w:ascii="Times New Roman" w:eastAsia="標楷體" w:hAnsi="Times New Roman"/>
                <w:sz w:val="20"/>
                <w:lang w:val="en-US" w:eastAsia="zh-TW"/>
              </w:rPr>
            </w:pPr>
          </w:p>
          <w:p w:rsidR="000079C7" w:rsidRPr="000803AE" w:rsidRDefault="000079C7" w:rsidP="003716D3">
            <w:pPr>
              <w:pStyle w:val="a3"/>
              <w:snapToGrid w:val="0"/>
              <w:rPr>
                <w:rFonts w:ascii="Times New Roman" w:eastAsia="標楷體" w:hAnsi="Times New Roman"/>
                <w:sz w:val="20"/>
                <w:lang w:val="en-US" w:eastAsia="zh-TW"/>
              </w:rPr>
            </w:pPr>
          </w:p>
          <w:p w:rsidR="00234980" w:rsidRPr="000803AE" w:rsidRDefault="00234980" w:rsidP="00F86248">
            <w:pPr>
              <w:pStyle w:val="a3"/>
              <w:snapToGrid w:val="0"/>
              <w:ind w:left="360"/>
              <w:rPr>
                <w:rFonts w:ascii="Times New Roman" w:eastAsia="標楷體" w:hAnsi="Times New Roman"/>
                <w:b/>
                <w:bCs/>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6C61B5" w:rsidP="003716D3">
            <w:pPr>
              <w:widowControl/>
              <w:snapToGrid w:val="0"/>
              <w:rPr>
                <w:rFonts w:eastAsia="標楷體"/>
                <w:kern w:val="0"/>
                <w:sz w:val="20"/>
                <w:szCs w:val="20"/>
              </w:rPr>
            </w:pPr>
            <w:r w:rsidRPr="000803AE">
              <w:rPr>
                <w:rFonts w:eastAsia="標楷體"/>
                <w:kern w:val="0"/>
                <w:sz w:val="20"/>
                <w:szCs w:val="20"/>
              </w:rPr>
              <w:lastRenderedPageBreak/>
              <w:t>Subparagraph 17, Paragraph 1,</w:t>
            </w:r>
            <w:r w:rsidR="00F32CFB" w:rsidRPr="000803AE">
              <w:rPr>
                <w:rFonts w:eastAsia="標楷體"/>
                <w:kern w:val="0"/>
                <w:sz w:val="20"/>
                <w:szCs w:val="20"/>
              </w:rPr>
              <w:t xml:space="preserve"> Article </w:t>
            </w:r>
            <w:r w:rsidR="0086561C" w:rsidRPr="000803AE">
              <w:rPr>
                <w:rFonts w:eastAsia="標楷體" w:hint="eastAsia"/>
                <w:kern w:val="0"/>
                <w:sz w:val="20"/>
                <w:szCs w:val="20"/>
              </w:rPr>
              <w:t>4</w:t>
            </w:r>
            <w:r w:rsidR="00F32CFB"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w:t>
            </w:r>
            <w:r w:rsidR="007135E5" w:rsidRPr="000803AE">
              <w:rPr>
                <w:rFonts w:eastAsia="標楷體"/>
                <w:kern w:val="0"/>
                <w:sz w:val="20"/>
                <w:szCs w:val="20"/>
              </w:rPr>
              <w:t xml:space="preserve">Procedures for Verification and </w:t>
            </w:r>
            <w:r w:rsidR="00E32C40" w:rsidRPr="000803AE">
              <w:rPr>
                <w:rFonts w:eastAsia="標楷體" w:hint="eastAsia"/>
                <w:kern w:val="0"/>
                <w:sz w:val="20"/>
                <w:szCs w:val="20"/>
              </w:rPr>
              <w:t xml:space="preserve">Public </w:t>
            </w:r>
            <w:r w:rsidR="007135E5" w:rsidRPr="000803AE">
              <w:rPr>
                <w:rFonts w:eastAsia="標楷體"/>
                <w:kern w:val="0"/>
                <w:sz w:val="20"/>
                <w:szCs w:val="20"/>
              </w:rPr>
              <w:t>Disclosure of Material Information of Companies with Listed 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A47E29" w:rsidRPr="000803AE" w:rsidRDefault="00A47E29" w:rsidP="003716D3">
            <w:pPr>
              <w:tabs>
                <w:tab w:val="left" w:pos="6840"/>
              </w:tabs>
              <w:snapToGrid w:val="0"/>
              <w:rPr>
                <w:rFonts w:eastAsia="標楷體"/>
                <w:sz w:val="20"/>
                <w:szCs w:val="20"/>
              </w:rPr>
            </w:pPr>
          </w:p>
          <w:p w:rsidR="00D60506" w:rsidRPr="000803AE" w:rsidRDefault="00D60506" w:rsidP="003716D3">
            <w:pPr>
              <w:tabs>
                <w:tab w:val="left" w:pos="6840"/>
              </w:tabs>
              <w:snapToGrid w:val="0"/>
              <w:rPr>
                <w:rFonts w:eastAsia="標楷體"/>
                <w:sz w:val="20"/>
                <w:szCs w:val="20"/>
              </w:rPr>
            </w:pPr>
          </w:p>
          <w:p w:rsidR="00234980" w:rsidRPr="000803AE" w:rsidRDefault="005A377F" w:rsidP="003716D3">
            <w:pPr>
              <w:tabs>
                <w:tab w:val="left" w:pos="6840"/>
              </w:tabs>
              <w:snapToGrid w:val="0"/>
              <w:ind w:left="332" w:hanging="360"/>
              <w:rPr>
                <w:rFonts w:eastAsia="標楷體"/>
                <w:sz w:val="20"/>
                <w:szCs w:val="20"/>
              </w:rPr>
            </w:pPr>
            <w:r w:rsidRPr="000803AE">
              <w:rPr>
                <w:rFonts w:eastAsia="標楷體"/>
                <w:sz w:val="20"/>
                <w:szCs w:val="20"/>
              </w:rPr>
              <w:t>1.</w:t>
            </w:r>
            <w:r w:rsidRPr="000803AE">
              <w:rPr>
                <w:rFonts w:eastAsia="標楷體"/>
                <w:sz w:val="20"/>
                <w:szCs w:val="20"/>
              </w:rPr>
              <w:tab/>
            </w:r>
            <w:r w:rsidR="006B3E42" w:rsidRPr="000803AE">
              <w:rPr>
                <w:rFonts w:eastAsia="標楷體"/>
                <w:sz w:val="20"/>
                <w:szCs w:val="20"/>
              </w:rPr>
              <w:t>Subparagraph 1, Paragraph 2,</w:t>
            </w:r>
            <w:r w:rsidR="00CF3C5F" w:rsidRPr="000803AE">
              <w:rPr>
                <w:rFonts w:eastAsia="標楷體"/>
                <w:sz w:val="20"/>
                <w:szCs w:val="20"/>
              </w:rPr>
              <w:t xml:space="preserve"> Article 3 of </w:t>
            </w:r>
            <w:r w:rsidR="00CF3C5F"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F32CFB" w:rsidRPr="000803AE" w:rsidRDefault="008D2A16" w:rsidP="003716D3">
            <w:pPr>
              <w:tabs>
                <w:tab w:val="left" w:pos="6840"/>
              </w:tabs>
              <w:snapToGrid w:val="0"/>
              <w:ind w:left="332" w:hanging="360"/>
              <w:rPr>
                <w:rFonts w:eastAsia="標楷體"/>
                <w:sz w:val="20"/>
                <w:szCs w:val="20"/>
              </w:rPr>
            </w:pPr>
            <w:r w:rsidRPr="000803AE">
              <w:rPr>
                <w:rFonts w:eastAsia="標楷體"/>
                <w:sz w:val="20"/>
                <w:szCs w:val="20"/>
              </w:rPr>
              <w:t>2.</w:t>
            </w:r>
            <w:r w:rsidRPr="000803AE">
              <w:rPr>
                <w:rFonts w:eastAsia="標楷體"/>
                <w:sz w:val="20"/>
                <w:szCs w:val="20"/>
              </w:rPr>
              <w:tab/>
              <w:t>Subparagraph 14</w:t>
            </w:r>
            <w:r w:rsidR="005261B0" w:rsidRPr="000803AE">
              <w:rPr>
                <w:rFonts w:eastAsia="標楷體"/>
                <w:sz w:val="20"/>
                <w:szCs w:val="20"/>
              </w:rPr>
              <w:t>, Paragraph 1,</w:t>
            </w:r>
            <w:r w:rsidRPr="000803AE">
              <w:rPr>
                <w:rFonts w:eastAsia="標楷體"/>
                <w:sz w:val="20"/>
                <w:szCs w:val="20"/>
              </w:rPr>
              <w:t xml:space="preserve"> Article </w:t>
            </w:r>
            <w:r w:rsidR="0086561C" w:rsidRPr="000803AE">
              <w:rPr>
                <w:rFonts w:eastAsia="標楷體" w:hint="eastAsia"/>
                <w:sz w:val="20"/>
                <w:szCs w:val="20"/>
              </w:rPr>
              <w:t>4</w:t>
            </w:r>
            <w:r w:rsidRPr="000803AE">
              <w:rPr>
                <w:rFonts w:eastAsia="標楷體"/>
                <w:sz w:val="20"/>
                <w:szCs w:val="20"/>
              </w:rPr>
              <w:t xml:space="preserve"> of </w:t>
            </w:r>
            <w:r w:rsidR="00AA1FDD" w:rsidRPr="000803AE">
              <w:rPr>
                <w:rFonts w:eastAsia="標楷體"/>
                <w:sz w:val="20"/>
                <w:szCs w:val="20"/>
              </w:rPr>
              <w:t xml:space="preserve">Taiwan Stock Exchange Corporation </w:t>
            </w:r>
            <w:r w:rsidR="00AA1FDD" w:rsidRPr="000803AE">
              <w:rPr>
                <w:rFonts w:eastAsia="標楷體"/>
                <w:sz w:val="20"/>
                <w:szCs w:val="20"/>
              </w:rPr>
              <w:lastRenderedPageBreak/>
              <w:t xml:space="preserve">Procedures for Verification and </w:t>
            </w:r>
            <w:r w:rsidR="00E32C40" w:rsidRPr="000803AE">
              <w:rPr>
                <w:rFonts w:eastAsia="標楷體" w:hint="eastAsia"/>
                <w:sz w:val="20"/>
                <w:szCs w:val="20"/>
              </w:rPr>
              <w:t xml:space="preserve">Public </w:t>
            </w:r>
            <w:r w:rsidR="00AA1FDD" w:rsidRPr="000803AE">
              <w:rPr>
                <w:rFonts w:eastAsia="標楷體"/>
                <w:sz w:val="20"/>
                <w:szCs w:val="20"/>
              </w:rPr>
              <w:t>Disclosure of Material Information of Companies with Listed Securities</w:t>
            </w:r>
          </w:p>
          <w:p w:rsidR="00F32CFB" w:rsidRPr="000803AE" w:rsidRDefault="00F32CFB" w:rsidP="003716D3">
            <w:pPr>
              <w:tabs>
                <w:tab w:val="left" w:pos="6840"/>
              </w:tabs>
              <w:snapToGrid w:val="0"/>
              <w:rPr>
                <w:rFonts w:eastAsia="標楷體"/>
                <w:sz w:val="20"/>
                <w:szCs w:val="20"/>
              </w:rPr>
            </w:pP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165, 172 and 173 of the Company Act</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29"/>
              </w:numPr>
              <w:tabs>
                <w:tab w:val="left" w:pos="6840"/>
              </w:tabs>
              <w:snapToGrid w:val="0"/>
              <w:rPr>
                <w:rFonts w:eastAsia="標楷體"/>
                <w:sz w:val="20"/>
                <w:szCs w:val="20"/>
              </w:rPr>
            </w:pPr>
            <w:r w:rsidRPr="000803AE">
              <w:rPr>
                <w:rFonts w:eastAsia="標楷體"/>
                <w:kern w:val="0"/>
                <w:sz w:val="20"/>
                <w:szCs w:val="20"/>
              </w:rPr>
              <w:t>Letter No. Tai-Cheng-89-Shang-023743 dated August 19, 1998</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1B20D6"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Subparagraph 8, Paragraph </w:t>
            </w:r>
            <w:r w:rsidR="00244608" w:rsidRPr="000803AE">
              <w:rPr>
                <w:rFonts w:eastAsia="標楷體" w:hint="eastAsia"/>
                <w:kern w:val="0"/>
                <w:sz w:val="20"/>
                <w:szCs w:val="20"/>
              </w:rPr>
              <w:t>2</w:t>
            </w:r>
            <w:r w:rsidRPr="000803AE">
              <w:rPr>
                <w:rFonts w:eastAsia="標楷體"/>
                <w:kern w:val="0"/>
                <w:sz w:val="20"/>
                <w:szCs w:val="20"/>
              </w:rPr>
              <w:t>,</w:t>
            </w:r>
            <w:r w:rsidR="00C00933" w:rsidRPr="000803AE">
              <w:rPr>
                <w:rFonts w:eastAsia="標楷體"/>
                <w:kern w:val="0"/>
                <w:sz w:val="20"/>
                <w:szCs w:val="20"/>
              </w:rPr>
              <w:t xml:space="preserve"> Article </w:t>
            </w:r>
            <w:r w:rsidR="00244608" w:rsidRPr="000803AE">
              <w:rPr>
                <w:rFonts w:eastAsia="標楷體" w:hint="eastAsia"/>
                <w:kern w:val="0"/>
                <w:sz w:val="20"/>
                <w:szCs w:val="20"/>
              </w:rPr>
              <w:t>3</w:t>
            </w:r>
            <w:r w:rsidR="00C00933" w:rsidRPr="000803AE">
              <w:rPr>
                <w:rFonts w:eastAsia="標楷體"/>
                <w:kern w:val="0"/>
                <w:sz w:val="20"/>
                <w:szCs w:val="20"/>
              </w:rPr>
              <w:t xml:space="preserve">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29"/>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7B7B97" w:rsidRPr="000803AE" w:rsidRDefault="007B7B97"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DE38F3" w:rsidRPr="000803AE" w:rsidRDefault="00DE38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326AF3" w:rsidRPr="000803AE" w:rsidRDefault="00326AF3" w:rsidP="003716D3">
            <w:pPr>
              <w:widowControl/>
              <w:snapToGrid w:val="0"/>
              <w:rPr>
                <w:rFonts w:eastAsia="標楷體"/>
                <w:kern w:val="0"/>
                <w:sz w:val="20"/>
                <w:szCs w:val="20"/>
              </w:rPr>
            </w:pP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 xml:space="preserve">1. Articles </w:t>
            </w:r>
            <w:r w:rsidR="00A70652" w:rsidRPr="000803AE">
              <w:rPr>
                <w:rFonts w:eastAsia="標楷體"/>
                <w:kern w:val="0"/>
                <w:sz w:val="20"/>
                <w:szCs w:val="20"/>
              </w:rPr>
              <w:t>192-1</w:t>
            </w:r>
            <w:r w:rsidRPr="000803AE">
              <w:rPr>
                <w:rFonts w:eastAsia="標楷體"/>
                <w:kern w:val="0"/>
                <w:sz w:val="20"/>
                <w:szCs w:val="20"/>
              </w:rPr>
              <w:t xml:space="preserve"> and </w:t>
            </w:r>
            <w:r w:rsidR="00A70652" w:rsidRPr="000803AE">
              <w:rPr>
                <w:rFonts w:eastAsia="標楷體"/>
                <w:kern w:val="0"/>
                <w:sz w:val="20"/>
                <w:szCs w:val="20"/>
              </w:rPr>
              <w:t xml:space="preserve">216-1 </w:t>
            </w:r>
            <w:r w:rsidRPr="000803AE">
              <w:rPr>
                <w:rFonts w:eastAsia="標楷體"/>
                <w:kern w:val="0"/>
                <w:sz w:val="20"/>
                <w:szCs w:val="20"/>
              </w:rPr>
              <w:t>of the Company Act</w:t>
            </w:r>
          </w:p>
          <w:p w:rsidR="00ED1D87" w:rsidRPr="000803AE" w:rsidRDefault="00ED1D87" w:rsidP="003716D3">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ED1D87" w:rsidRPr="000803AE" w:rsidRDefault="00ED1D8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D64DD6" w:rsidRPr="000803AE" w:rsidRDefault="00D64DD6" w:rsidP="003716D3">
            <w:pPr>
              <w:widowControl/>
              <w:snapToGrid w:val="0"/>
              <w:ind w:left="200" w:hanging="200"/>
              <w:rPr>
                <w:rFonts w:eastAsia="標楷體"/>
                <w:kern w:val="0"/>
                <w:sz w:val="20"/>
                <w:szCs w:val="20"/>
              </w:rPr>
            </w:pPr>
          </w:p>
          <w:p w:rsidR="00966508" w:rsidRPr="000803AE" w:rsidRDefault="00966508" w:rsidP="00A4635E">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966508" w:rsidRPr="000803AE" w:rsidRDefault="00966508" w:rsidP="00A4635E">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0079702C"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966508" w:rsidRPr="000803AE" w:rsidRDefault="00966508" w:rsidP="00966508">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244B27" w:rsidRPr="000803AE" w:rsidRDefault="00244B27"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BB0DB1" w:rsidRPr="000803AE" w:rsidRDefault="00BB0DB1" w:rsidP="003716D3">
            <w:pPr>
              <w:widowControl/>
              <w:snapToGrid w:val="0"/>
              <w:ind w:left="200" w:hanging="200"/>
              <w:rPr>
                <w:rFonts w:eastAsia="標楷體"/>
                <w:kern w:val="0"/>
                <w:sz w:val="20"/>
                <w:szCs w:val="20"/>
              </w:rPr>
            </w:pP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7F463F" w:rsidRPr="000803AE" w:rsidRDefault="007F463F" w:rsidP="007F463F">
            <w:pPr>
              <w:widowControl/>
              <w:snapToGrid w:val="0"/>
              <w:ind w:left="200" w:hanging="200"/>
              <w:rPr>
                <w:rFonts w:eastAsia="標楷體"/>
                <w:kern w:val="0"/>
                <w:sz w:val="20"/>
                <w:szCs w:val="20"/>
              </w:rPr>
            </w:pPr>
            <w:r w:rsidRPr="000803AE">
              <w:rPr>
                <w:rFonts w:eastAsia="標楷體"/>
                <w:kern w:val="0"/>
                <w:sz w:val="20"/>
                <w:szCs w:val="20"/>
              </w:rPr>
              <w:t>2. Subparagraph 2</w:t>
            </w:r>
            <w:r w:rsidR="008C5911" w:rsidRPr="000803AE">
              <w:rPr>
                <w:rFonts w:eastAsia="標楷體" w:hint="eastAsia"/>
                <w:kern w:val="0"/>
                <w:sz w:val="20"/>
                <w:szCs w:val="20"/>
              </w:rPr>
              <w:t>2</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D64DD6" w:rsidRPr="000803AE" w:rsidRDefault="00D64DD6" w:rsidP="003716D3">
            <w:pPr>
              <w:widowControl/>
              <w:snapToGrid w:val="0"/>
              <w:ind w:left="200" w:hanging="200"/>
              <w:rPr>
                <w:rFonts w:eastAsia="標楷體"/>
                <w:kern w:val="0"/>
                <w:sz w:val="20"/>
                <w:szCs w:val="20"/>
              </w:rPr>
            </w:pPr>
          </w:p>
          <w:p w:rsidR="0079702C" w:rsidRPr="000803AE" w:rsidRDefault="0079702C" w:rsidP="0079702C">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79702C" w:rsidRPr="000803AE" w:rsidRDefault="0079702C" w:rsidP="0079702C">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xml:space="preserve">, Paragraph 2, Article 3 of Taiwan Stock Exchange Corporation Rules Governing Information Reporting by Companies with Listed Securities and </w:t>
            </w:r>
            <w:r w:rsidRPr="000803AE">
              <w:rPr>
                <w:rFonts w:eastAsia="標楷體"/>
                <w:kern w:val="0"/>
                <w:sz w:val="20"/>
                <w:szCs w:val="20"/>
              </w:rPr>
              <w:lastRenderedPageBreak/>
              <w:t>Offshore Fund Institutions with Listed Offshore Exchange-Traded Funds</w:t>
            </w: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966508" w:rsidRPr="000803AE" w:rsidRDefault="00966508"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79702C" w:rsidRPr="000803AE" w:rsidRDefault="0079702C" w:rsidP="003716D3">
            <w:pPr>
              <w:widowControl/>
              <w:snapToGrid w:val="0"/>
              <w:ind w:left="200" w:hanging="200"/>
              <w:rPr>
                <w:rFonts w:eastAsia="標楷體"/>
                <w:kern w:val="0"/>
                <w:sz w:val="20"/>
                <w:szCs w:val="20"/>
              </w:rPr>
            </w:pPr>
          </w:p>
          <w:p w:rsidR="00200081" w:rsidRPr="000803AE" w:rsidRDefault="00200081" w:rsidP="003716D3">
            <w:pPr>
              <w:widowControl/>
              <w:snapToGrid w:val="0"/>
              <w:ind w:left="200" w:hanging="200"/>
              <w:rPr>
                <w:rFonts w:eastAsia="標楷體"/>
                <w:kern w:val="0"/>
                <w:sz w:val="20"/>
                <w:szCs w:val="20"/>
              </w:rPr>
            </w:pPr>
          </w:p>
          <w:p w:rsidR="004A75A5"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1. Article</w:t>
            </w:r>
            <w:r w:rsidR="005B38B9" w:rsidRPr="000803AE">
              <w:rPr>
                <w:rFonts w:eastAsia="標楷體"/>
                <w:kern w:val="0"/>
                <w:sz w:val="20"/>
                <w:szCs w:val="20"/>
              </w:rPr>
              <w:t>s</w:t>
            </w:r>
            <w:r w:rsidRPr="000803AE">
              <w:rPr>
                <w:rFonts w:eastAsia="標楷體"/>
                <w:kern w:val="0"/>
                <w:sz w:val="20"/>
                <w:szCs w:val="20"/>
              </w:rPr>
              <w:t xml:space="preserve"> 192-1</w:t>
            </w:r>
            <w:r w:rsidR="005B38B9" w:rsidRPr="000803AE">
              <w:rPr>
                <w:rFonts w:eastAsia="標楷體"/>
                <w:kern w:val="0"/>
                <w:sz w:val="20"/>
                <w:szCs w:val="20"/>
              </w:rPr>
              <w:t xml:space="preserve"> and 216-1</w:t>
            </w:r>
            <w:r w:rsidRPr="000803AE">
              <w:rPr>
                <w:rFonts w:eastAsia="標楷體"/>
                <w:kern w:val="0"/>
                <w:sz w:val="20"/>
                <w:szCs w:val="20"/>
              </w:rPr>
              <w:t xml:space="preserve"> of the Company Act.</w:t>
            </w:r>
          </w:p>
          <w:p w:rsidR="00D24C32" w:rsidRPr="000803AE" w:rsidRDefault="004A75A5"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D24C32" w:rsidRPr="000803AE" w:rsidRDefault="00D24C32"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4F564D">
            <w:pPr>
              <w:widowControl/>
              <w:snapToGrid w:val="0"/>
              <w:ind w:left="200" w:hanging="200"/>
              <w:rPr>
                <w:rFonts w:eastAsia="標楷體"/>
                <w:kern w:val="0"/>
                <w:sz w:val="20"/>
                <w:szCs w:val="20"/>
              </w:rPr>
            </w:pPr>
            <w:r w:rsidRPr="000803AE">
              <w:rPr>
                <w:rFonts w:eastAsia="標楷體"/>
                <w:kern w:val="0"/>
                <w:sz w:val="20"/>
                <w:szCs w:val="20"/>
              </w:rPr>
              <w:t>1. Articles 1</w:t>
            </w:r>
            <w:r w:rsidRPr="000803AE">
              <w:rPr>
                <w:rFonts w:eastAsia="標楷體" w:hint="eastAsia"/>
                <w:kern w:val="0"/>
                <w:sz w:val="20"/>
                <w:szCs w:val="20"/>
              </w:rPr>
              <w:t>7</w:t>
            </w:r>
            <w:r w:rsidRPr="000803AE">
              <w:rPr>
                <w:rFonts w:eastAsia="標楷體"/>
                <w:kern w:val="0"/>
                <w:sz w:val="20"/>
                <w:szCs w:val="20"/>
              </w:rPr>
              <w:t>2-1 of the Company Act</w:t>
            </w:r>
          </w:p>
          <w:p w:rsidR="004F564D" w:rsidRPr="000803AE" w:rsidRDefault="004F564D" w:rsidP="004F564D">
            <w:pPr>
              <w:widowControl/>
              <w:snapToGrid w:val="0"/>
              <w:ind w:left="200" w:hanging="200"/>
              <w:rPr>
                <w:rFonts w:eastAsia="標楷體"/>
                <w:kern w:val="0"/>
                <w:sz w:val="20"/>
                <w:szCs w:val="20"/>
              </w:rPr>
            </w:pPr>
            <w:r w:rsidRPr="000803AE">
              <w:rPr>
                <w:rFonts w:eastAsia="標楷體" w:hint="eastAsia"/>
                <w:kern w:val="0"/>
                <w:sz w:val="20"/>
                <w:szCs w:val="20"/>
              </w:rPr>
              <w:t xml:space="preserve">2. </w:t>
            </w: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Taiwan Stock Exchange Corporation Rules Governing Information Reporting by Companies with Listed Securities and Offshore Fund Institutions with Listed Offshore Exchange-Traded Funds</w:t>
            </w: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4F564D" w:rsidRPr="000803AE" w:rsidRDefault="004F564D" w:rsidP="003716D3">
            <w:pPr>
              <w:widowControl/>
              <w:snapToGrid w:val="0"/>
              <w:rPr>
                <w:rFonts w:eastAsia="標楷體"/>
                <w:kern w:val="0"/>
                <w:sz w:val="20"/>
                <w:szCs w:val="20"/>
              </w:rPr>
            </w:pPr>
          </w:p>
          <w:p w:rsidR="00234980" w:rsidRPr="000803AE" w:rsidRDefault="001C17BF" w:rsidP="003716D3">
            <w:pPr>
              <w:widowControl/>
              <w:snapToGrid w:val="0"/>
              <w:ind w:left="200" w:hanging="200"/>
              <w:rPr>
                <w:rFonts w:eastAsia="標楷體"/>
                <w:kern w:val="0"/>
                <w:sz w:val="20"/>
                <w:szCs w:val="20"/>
              </w:rPr>
            </w:pPr>
            <w:r w:rsidRPr="000803AE">
              <w:rPr>
                <w:rFonts w:eastAsia="標楷體"/>
                <w:kern w:val="0"/>
                <w:sz w:val="20"/>
                <w:szCs w:val="20"/>
              </w:rPr>
              <w:lastRenderedPageBreak/>
              <w:t xml:space="preserve">1. </w:t>
            </w:r>
            <w:r w:rsidR="00234980"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76FB8" w:rsidP="003716D3">
            <w:pPr>
              <w:tabs>
                <w:tab w:val="left" w:pos="6840"/>
              </w:tabs>
              <w:snapToGrid w:val="0"/>
              <w:ind w:left="200" w:hanging="200"/>
              <w:rPr>
                <w:rFonts w:eastAsia="標楷體"/>
                <w:sz w:val="20"/>
                <w:szCs w:val="20"/>
              </w:rPr>
            </w:pPr>
            <w:r w:rsidRPr="000803AE">
              <w:rPr>
                <w:rFonts w:eastAsia="標楷體"/>
                <w:sz w:val="20"/>
                <w:szCs w:val="20"/>
              </w:rPr>
              <w:t xml:space="preserve">2. </w:t>
            </w:r>
            <w:r w:rsidR="002D3147" w:rsidRPr="000803AE">
              <w:rPr>
                <w:rFonts w:eastAsia="標楷體"/>
                <w:sz w:val="20"/>
                <w:szCs w:val="20"/>
              </w:rPr>
              <w:t>Subparagraph 1</w:t>
            </w:r>
            <w:r w:rsidR="00E856C4" w:rsidRPr="000803AE">
              <w:rPr>
                <w:rFonts w:eastAsia="標楷體"/>
                <w:sz w:val="20"/>
                <w:szCs w:val="20"/>
              </w:rPr>
              <w:t>6</w:t>
            </w:r>
            <w:r w:rsidR="00D0094F" w:rsidRPr="000803AE">
              <w:rPr>
                <w:rFonts w:eastAsia="標楷體"/>
                <w:sz w:val="20"/>
                <w:szCs w:val="20"/>
              </w:rPr>
              <w:t>,</w:t>
            </w:r>
            <w:r w:rsidR="002D3147" w:rsidRPr="000803AE">
              <w:rPr>
                <w:rFonts w:eastAsia="標楷體"/>
                <w:sz w:val="20"/>
                <w:szCs w:val="20"/>
              </w:rPr>
              <w:t xml:space="preserve"> </w:t>
            </w:r>
            <w:r w:rsidR="00D0094F" w:rsidRPr="000803AE">
              <w:rPr>
                <w:rFonts w:eastAsia="標楷體"/>
                <w:sz w:val="20"/>
                <w:szCs w:val="20"/>
              </w:rPr>
              <w:t>Paragraph 2,</w:t>
            </w:r>
            <w:r w:rsidR="002D3147" w:rsidRPr="000803AE">
              <w:rPr>
                <w:rFonts w:eastAsia="標楷體"/>
                <w:sz w:val="20"/>
                <w:szCs w:val="20"/>
              </w:rPr>
              <w:t xml:space="preserve"> Article 3 of Taiwan Stock Exchange Corporation Rules Governing Information Reporting by Companies with Listed Securities and Offshore Fund Institutions with Listed Offshore Exchange-Traded Funds</w:t>
            </w:r>
          </w:p>
          <w:p w:rsidR="00276FB8" w:rsidRPr="000803AE" w:rsidRDefault="00276FB8"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151D23" w:rsidRPr="000803AE" w:rsidRDefault="00151D23" w:rsidP="003716D3">
            <w:pPr>
              <w:widowControl/>
              <w:snapToGrid w:val="0"/>
              <w:rPr>
                <w:rFonts w:eastAsia="標楷體"/>
                <w:kern w:val="0"/>
                <w:sz w:val="20"/>
                <w:szCs w:val="20"/>
              </w:rPr>
            </w:pPr>
          </w:p>
          <w:p w:rsidR="00234980" w:rsidRPr="000803AE" w:rsidRDefault="00234980" w:rsidP="00F86248">
            <w:pPr>
              <w:widowControl/>
              <w:snapToGrid w:val="0"/>
              <w:rPr>
                <w:rFonts w:eastAsia="標楷體"/>
              </w:rPr>
            </w:pP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snapToGrid w:val="0"/>
              <w:rPr>
                <w:rFonts w:eastAsia="標楷體"/>
                <w:sz w:val="20"/>
                <w:szCs w:val="20"/>
              </w:rPr>
            </w:pPr>
            <w:r w:rsidRPr="000803AE">
              <w:rPr>
                <w:rFonts w:eastAsia="標楷體"/>
                <w:sz w:val="20"/>
                <w:szCs w:val="20"/>
              </w:rPr>
              <w:t>Make public announcement before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9B1230">
            <w:pPr>
              <w:snapToGrid w:val="0"/>
              <w:rPr>
                <w:rFonts w:eastAsia="標楷體"/>
                <w:sz w:val="20"/>
                <w:szCs w:val="20"/>
              </w:rPr>
            </w:pPr>
            <w:r w:rsidRPr="000803AE">
              <w:rPr>
                <w:rFonts w:eastAsia="標楷體"/>
                <w:sz w:val="20"/>
                <w:szCs w:val="20"/>
              </w:rPr>
              <w:t>Upload the electronic file 21 days</w:t>
            </w:r>
            <w:r w:rsidR="002F63CC" w:rsidRPr="000803AE">
              <w:rPr>
                <w:rFonts w:eastAsia="標楷體"/>
                <w:sz w:val="20"/>
                <w:szCs w:val="20"/>
              </w:rPr>
              <w:t xml:space="preserve"> prior to the convention of the</w:t>
            </w:r>
            <w:r w:rsidRPr="000803AE">
              <w:rPr>
                <w:rFonts w:eastAsia="標楷體"/>
                <w:sz w:val="20"/>
                <w:szCs w:val="20"/>
              </w:rPr>
              <w:t xml:space="preserve"> shareholders' meeting.</w:t>
            </w:r>
          </w:p>
          <w:p w:rsidR="00264BA3" w:rsidRDefault="00264BA3" w:rsidP="009B1230">
            <w:pPr>
              <w:snapToGrid w:val="0"/>
              <w:rPr>
                <w:rFonts w:eastAsia="標楷體"/>
                <w:sz w:val="20"/>
                <w:szCs w:val="20"/>
              </w:rPr>
            </w:pPr>
            <w:r w:rsidRPr="000803AE">
              <w:rPr>
                <w:rFonts w:eastAsia="標楷體" w:hint="eastAsia"/>
                <w:sz w:val="20"/>
                <w:szCs w:val="20"/>
              </w:rPr>
              <w:t xml:space="preserve">(A primary listed company that cannot comply with </w:t>
            </w:r>
            <w:r w:rsidRPr="000803AE">
              <w:rPr>
                <w:rFonts w:eastAsia="標楷體"/>
                <w:kern w:val="0"/>
                <w:sz w:val="20"/>
                <w:szCs w:val="20"/>
              </w:rPr>
              <w:t xml:space="preserve">Regulations Governing Content and Compliance </w:t>
            </w:r>
            <w:r w:rsidRPr="000803AE">
              <w:rPr>
                <w:rFonts w:eastAsia="標楷體"/>
                <w:kern w:val="0"/>
                <w:sz w:val="20"/>
                <w:szCs w:val="20"/>
              </w:rPr>
              <w:lastRenderedPageBreak/>
              <w:t>Requirements for Shareholders' Meeting Agenda Handbooks of Public Companies</w:t>
            </w:r>
            <w:r w:rsidRPr="000803AE">
              <w:rPr>
                <w:rFonts w:eastAsia="標楷體" w:hint="eastAsia"/>
                <w:kern w:val="0"/>
                <w:sz w:val="20"/>
                <w:szCs w:val="20"/>
              </w:rPr>
              <w:t xml:space="preserve"> to dispatch shareholders' meeting notice</w:t>
            </w:r>
            <w:r w:rsidRPr="000803AE">
              <w:rPr>
                <w:rFonts w:eastAsia="標楷體" w:hint="eastAsia"/>
                <w:sz w:val="20"/>
                <w:szCs w:val="20"/>
              </w:rPr>
              <w:t xml:space="preserve"> due to the laws </w:t>
            </w:r>
            <w:r w:rsidR="008F6252" w:rsidRPr="000803AE">
              <w:rPr>
                <w:rFonts w:eastAsia="標楷體"/>
                <w:sz w:val="20"/>
                <w:szCs w:val="20"/>
              </w:rPr>
              <w:t xml:space="preserve">and regulations of the </w:t>
            </w:r>
            <w:r w:rsidR="008F6252" w:rsidRPr="000803AE">
              <w:rPr>
                <w:rFonts w:eastAsia="標楷體" w:hint="eastAsia"/>
                <w:sz w:val="20"/>
                <w:szCs w:val="20"/>
              </w:rPr>
              <w:t>primary company</w:t>
            </w:r>
            <w:r w:rsidR="008F6252" w:rsidRPr="000803AE">
              <w:rPr>
                <w:rFonts w:eastAsia="標楷體"/>
                <w:sz w:val="20"/>
                <w:szCs w:val="20"/>
              </w:rPr>
              <w:t>'s home country</w:t>
            </w:r>
            <w:r w:rsidRPr="000803AE">
              <w:rPr>
                <w:rFonts w:eastAsia="標楷體" w:hint="eastAsia"/>
                <w:sz w:val="20"/>
                <w:szCs w:val="20"/>
              </w:rPr>
              <w:t xml:space="preserve"> shall </w:t>
            </w:r>
            <w:r w:rsidR="00983958" w:rsidRPr="000803AE">
              <w:rPr>
                <w:rFonts w:eastAsia="標楷體" w:hint="eastAsia"/>
                <w:sz w:val="20"/>
                <w:szCs w:val="20"/>
              </w:rPr>
              <w:t xml:space="preserve">dispatch the shareholders' meeting notices to each shareholder no later than 21 days prior to the date of the shareholders' annual meeting and </w:t>
            </w:r>
            <w:r w:rsidRPr="000803AE">
              <w:rPr>
                <w:rFonts w:eastAsia="標楷體" w:hint="eastAsia"/>
                <w:sz w:val="20"/>
                <w:szCs w:val="20"/>
              </w:rPr>
              <w:t xml:space="preserve">file the </w:t>
            </w:r>
            <w:r w:rsidRPr="000803AE">
              <w:rPr>
                <w:rFonts w:eastAsia="標楷體"/>
                <w:sz w:val="20"/>
                <w:szCs w:val="20"/>
              </w:rPr>
              <w:t>information</w:t>
            </w:r>
            <w:r w:rsidRPr="000803AE">
              <w:rPr>
                <w:rFonts w:eastAsia="標楷體" w:hint="eastAsia"/>
                <w:sz w:val="20"/>
                <w:szCs w:val="20"/>
              </w:rPr>
              <w:t xml:space="preserve"> listed in the right column </w:t>
            </w:r>
            <w:r w:rsidR="00983958" w:rsidRPr="000803AE">
              <w:rPr>
                <w:rFonts w:eastAsia="標楷體" w:hint="eastAsia"/>
                <w:sz w:val="20"/>
                <w:szCs w:val="20"/>
              </w:rPr>
              <w:t xml:space="preserve">on the </w:t>
            </w:r>
            <w:r w:rsidRPr="000803AE">
              <w:rPr>
                <w:rFonts w:eastAsia="標楷體" w:hint="eastAsia"/>
                <w:sz w:val="20"/>
                <w:szCs w:val="20"/>
              </w:rPr>
              <w:t>date for dispatching the shareholders' meeting notice</w:t>
            </w:r>
            <w:r w:rsidR="00983958" w:rsidRPr="000803AE">
              <w:rPr>
                <w:rFonts w:eastAsia="標楷體" w:hint="eastAsia"/>
                <w:sz w:val="20"/>
                <w:szCs w:val="20"/>
              </w:rPr>
              <w:t>s</w:t>
            </w:r>
            <w:r w:rsidRPr="000803AE">
              <w:rPr>
                <w:rFonts w:eastAsia="標楷體" w:hint="eastAsia"/>
                <w:sz w:val="20"/>
                <w:szCs w:val="20"/>
              </w:rPr>
              <w:t>.)</w:t>
            </w:r>
          </w:p>
          <w:p w:rsidR="009B1230" w:rsidRPr="009B1230" w:rsidRDefault="009B1230" w:rsidP="00722D5A">
            <w:pPr>
              <w:snapToGrid w:val="0"/>
              <w:rPr>
                <w:rFonts w:eastAsia="標楷體"/>
                <w:sz w:val="20"/>
                <w:szCs w:val="20"/>
              </w:rPr>
            </w:pPr>
            <w:r>
              <w:rPr>
                <w:rFonts w:eastAsia="標楷體" w:hint="eastAsia"/>
                <w:sz w:val="20"/>
                <w:szCs w:val="20"/>
              </w:rPr>
              <w:t>(</w:t>
            </w:r>
            <w:r>
              <w:rPr>
                <w:rFonts w:eastAsia="標楷體"/>
                <w:sz w:val="20"/>
                <w:szCs w:val="20"/>
              </w:rPr>
              <w:t>Upload the electronic file 30</w:t>
            </w:r>
            <w:r w:rsidRPr="009B1230">
              <w:rPr>
                <w:rFonts w:eastAsia="標楷體"/>
                <w:sz w:val="20"/>
                <w:szCs w:val="20"/>
              </w:rPr>
              <w:t xml:space="preserve"> days prior to the conventi</w:t>
            </w:r>
            <w:r>
              <w:rPr>
                <w:rFonts w:eastAsia="標楷體"/>
                <w:sz w:val="20"/>
                <w:szCs w:val="20"/>
              </w:rPr>
              <w:t>on of the shareholders' meeting</w:t>
            </w:r>
            <w:r>
              <w:rPr>
                <w:rFonts w:eastAsia="標楷體" w:hint="eastAsia"/>
                <w:sz w:val="20"/>
                <w:szCs w:val="20"/>
              </w:rPr>
              <w:t xml:space="preserve">: </w:t>
            </w:r>
            <w:r w:rsidRPr="000803AE">
              <w:rPr>
                <w:rFonts w:eastAsia="標楷體" w:hint="eastAsia"/>
                <w:sz w:val="20"/>
                <w:szCs w:val="20"/>
              </w:rPr>
              <w:t>listed companies whose paid-in capit</w:t>
            </w:r>
            <w:r>
              <w:rPr>
                <w:rFonts w:eastAsia="標楷體" w:hint="eastAsia"/>
                <w:sz w:val="20"/>
                <w:szCs w:val="20"/>
              </w:rPr>
              <w:t>al are</w:t>
            </w:r>
            <w:r w:rsidRPr="000803AE">
              <w:rPr>
                <w:rFonts w:eastAsia="標楷體" w:hint="eastAsia"/>
                <w:sz w:val="20"/>
                <w:szCs w:val="20"/>
              </w:rPr>
              <w:t xml:space="preserve"> NT$</w:t>
            </w:r>
            <w:r w:rsidR="00F71FB5">
              <w:rPr>
                <w:rFonts w:eastAsia="標楷體"/>
                <w:sz w:val="20"/>
                <w:szCs w:val="20"/>
              </w:rPr>
              <w:t>2</w:t>
            </w:r>
            <w:r w:rsidRPr="000803AE">
              <w:rPr>
                <w:rFonts w:eastAsia="標楷體" w:hint="eastAsia"/>
                <w:sz w:val="20"/>
                <w:szCs w:val="20"/>
              </w:rPr>
              <w:t xml:space="preserve"> billion or more as of the end of the previous fiscal year, or the ones in which the </w:t>
            </w:r>
            <w:r w:rsidRPr="000803AE">
              <w:rPr>
                <w:rFonts w:eastAsia="標楷體"/>
                <w:sz w:val="20"/>
                <w:szCs w:val="20"/>
              </w:rPr>
              <w:t>foreign</w:t>
            </w:r>
            <w:r w:rsidRPr="000803AE">
              <w:rPr>
                <w:rFonts w:eastAsia="標楷體" w:hint="eastAsia"/>
                <w:sz w:val="20"/>
                <w:szCs w:val="20"/>
              </w:rPr>
              <w:t xml:space="preserve"> and PRC investors as recorded on the shareholders' roster altogether hold 30% of the shares in the company when the annual shareholders</w:t>
            </w:r>
            <w:r w:rsidRPr="000803AE">
              <w:rPr>
                <w:rFonts w:eastAsia="標楷體"/>
                <w:sz w:val="20"/>
                <w:szCs w:val="20"/>
              </w:rPr>
              <w:t>’</w:t>
            </w:r>
            <w:r w:rsidRPr="000803AE">
              <w:rPr>
                <w:rFonts w:eastAsia="標楷體" w:hint="eastAsia"/>
                <w:sz w:val="20"/>
                <w:szCs w:val="20"/>
              </w:rPr>
              <w:t xml:space="preserve"> meeting is held</w:t>
            </w:r>
            <w:r>
              <w:rPr>
                <w:rFonts w:eastAsia="標楷體"/>
                <w:sz w:val="20"/>
                <w:szCs w:val="20"/>
              </w:rPr>
              <w:t xml:space="preserve"> shall upload the electronic file 30</w:t>
            </w:r>
            <w:r w:rsidRPr="009B1230">
              <w:rPr>
                <w:rFonts w:eastAsia="標楷體"/>
                <w:sz w:val="20"/>
                <w:szCs w:val="20"/>
              </w:rPr>
              <w:t xml:space="preserve"> days </w:t>
            </w:r>
            <w:r w:rsidRPr="009B1230">
              <w:rPr>
                <w:rFonts w:eastAsia="標楷體"/>
                <w:sz w:val="20"/>
                <w:szCs w:val="20"/>
              </w:rPr>
              <w:lastRenderedPageBreak/>
              <w:t>prior to the conventi</w:t>
            </w:r>
            <w:r>
              <w:rPr>
                <w:rFonts w:eastAsia="標楷體"/>
                <w:sz w:val="20"/>
                <w:szCs w:val="20"/>
              </w:rPr>
              <w:t>on of the shareholders' meeting</w:t>
            </w:r>
            <w:r>
              <w:rPr>
                <w:rFonts w:eastAsia="標楷體" w:hint="eastAsia"/>
                <w:sz w:val="20"/>
                <w:szCs w:val="20"/>
              </w:rPr>
              <w:t>)</w:t>
            </w:r>
          </w:p>
          <w:p w:rsidR="009B1230" w:rsidRDefault="009B1230" w:rsidP="00722D5A">
            <w:pPr>
              <w:pStyle w:val="a3"/>
              <w:snapToGrid w:val="0"/>
              <w:rPr>
                <w:rFonts w:ascii="Times New Roman" w:hAnsi="Times New Roman"/>
                <w:sz w:val="20"/>
                <w:lang w:val="en-US"/>
              </w:rPr>
            </w:pPr>
          </w:p>
          <w:p w:rsidR="00960072" w:rsidRPr="000803AE" w:rsidRDefault="00960072" w:rsidP="00722D5A">
            <w:pPr>
              <w:pStyle w:val="a3"/>
              <w:snapToGrid w:val="0"/>
              <w:rPr>
                <w:rFonts w:ascii="Times New Roman" w:hAnsi="Times New Roman"/>
                <w:sz w:val="20"/>
                <w:lang w:val="en-US" w:eastAsia="zh-TW"/>
              </w:rPr>
            </w:pPr>
          </w:p>
          <w:p w:rsidR="002C1C19" w:rsidRPr="000803AE" w:rsidRDefault="002C1C19">
            <w:pPr>
              <w:pStyle w:val="a3"/>
              <w:snapToGrid w:val="0"/>
              <w:rPr>
                <w:rFonts w:ascii="Times New Roman" w:hAnsi="Times New Roman"/>
                <w:sz w:val="20"/>
                <w:lang w:val="en-US"/>
              </w:rPr>
            </w:pPr>
            <w:r w:rsidRPr="000803AE">
              <w:rPr>
                <w:rFonts w:ascii="Times New Roman" w:hAnsi="Times New Roman" w:hint="eastAsia"/>
                <w:sz w:val="20"/>
                <w:lang w:val="en-US"/>
              </w:rPr>
              <w:t>7</w:t>
            </w:r>
            <w:r w:rsidRPr="000803AE">
              <w:rPr>
                <w:rFonts w:ascii="Times New Roman" w:hAnsi="Times New Roman"/>
                <w:sz w:val="20"/>
                <w:lang w:val="en-US"/>
              </w:rPr>
              <w:t xml:space="preserve"> days prior to the convention of the annual shareholders' meeting.</w:t>
            </w:r>
          </w:p>
          <w:p w:rsidR="009B1230" w:rsidRDefault="009B1230" w:rsidP="005263D8">
            <w:pPr>
              <w:pStyle w:val="a3"/>
              <w:spacing w:line="260" w:lineRule="exact"/>
              <w:rPr>
                <w:rFonts w:ascii="Times New Roman" w:eastAsia="標楷體" w:hAnsi="Times New Roman"/>
                <w:color w:val="333333"/>
                <w:kern w:val="0"/>
                <w:sz w:val="20"/>
                <w:lang w:val="en-US" w:eastAsia="zh-TW"/>
              </w:rPr>
            </w:pPr>
            <w:r>
              <w:rPr>
                <w:rFonts w:ascii="Times New Roman" w:eastAsia="標楷體" w:hAnsi="Times New Roman" w:hint="eastAsia"/>
                <w:color w:val="333333"/>
                <w:kern w:val="0"/>
                <w:sz w:val="20"/>
                <w:lang w:val="en-US" w:eastAsia="zh-TW"/>
              </w:rPr>
              <w:t>(</w:t>
            </w:r>
            <w:r w:rsidR="00872104">
              <w:rPr>
                <w:rFonts w:ascii="Times New Roman" w:eastAsia="標楷體" w:hAnsi="Times New Roman"/>
                <w:color w:val="333333"/>
                <w:kern w:val="0"/>
                <w:sz w:val="20"/>
                <w:lang w:val="en-US" w:eastAsia="zh-TW"/>
              </w:rPr>
              <w:t>1</w:t>
            </w:r>
            <w:r>
              <w:rPr>
                <w:rFonts w:ascii="Times New Roman" w:eastAsia="標楷體" w:hAnsi="Times New Roman"/>
                <w:color w:val="333333"/>
                <w:kern w:val="0"/>
                <w:sz w:val="20"/>
                <w:lang w:val="en-US" w:eastAsia="zh-TW"/>
              </w:rPr>
              <w:t>4</w:t>
            </w:r>
            <w:r w:rsidRPr="009B1230">
              <w:rPr>
                <w:rFonts w:ascii="Times New Roman" w:eastAsia="標楷體" w:hAnsi="Times New Roman"/>
                <w:color w:val="333333"/>
                <w:kern w:val="0"/>
                <w:sz w:val="20"/>
                <w:lang w:val="en-US" w:eastAsia="zh-TW"/>
              </w:rPr>
              <w:t xml:space="preserve"> days prior to the convention of the shareholders' meeting: listed companies whose paid-in capital are NT$</w:t>
            </w:r>
            <w:r w:rsidR="00154B62">
              <w:rPr>
                <w:rFonts w:ascii="Times New Roman" w:eastAsia="標楷體" w:hAnsi="Times New Roman" w:hint="eastAsia"/>
                <w:color w:val="333333"/>
                <w:kern w:val="0"/>
                <w:sz w:val="20"/>
                <w:lang w:val="en-US" w:eastAsia="zh-TW"/>
              </w:rPr>
              <w:t>2</w:t>
            </w:r>
            <w:r w:rsidRPr="009B1230">
              <w:rPr>
                <w:rFonts w:ascii="Times New Roman" w:eastAsia="標楷體" w:hAnsi="Times New Roman"/>
                <w:color w:val="333333"/>
                <w:kern w:val="0"/>
                <w:sz w:val="20"/>
                <w:lang w:val="en-US" w:eastAsia="zh-TW"/>
              </w:rPr>
              <w:t xml:space="preserve"> billion or more as of the end of the previous fiscal year, or the ones in which the foreign and PRC investors as recorded on the shareholders' roster altogether hold 30% of the shares in the company when the annual shareholders’ meeting is held shall </w:t>
            </w:r>
            <w:r w:rsidR="00872104">
              <w:rPr>
                <w:rFonts w:ascii="Times New Roman" w:eastAsia="標楷體" w:hAnsi="Times New Roman"/>
                <w:color w:val="333333"/>
                <w:kern w:val="0"/>
                <w:sz w:val="20"/>
                <w:lang w:val="en-US" w:eastAsia="zh-TW"/>
              </w:rPr>
              <w:t>file 14</w:t>
            </w:r>
            <w:r w:rsidRPr="009B1230">
              <w:rPr>
                <w:rFonts w:ascii="Times New Roman" w:eastAsia="標楷體" w:hAnsi="Times New Roman"/>
                <w:color w:val="333333"/>
                <w:kern w:val="0"/>
                <w:sz w:val="20"/>
                <w:lang w:val="en-US" w:eastAsia="zh-TW"/>
              </w:rPr>
              <w:t xml:space="preserve"> days prior to the convention of the shareholders' meeting</w:t>
            </w:r>
            <w:r>
              <w:rPr>
                <w:rFonts w:ascii="Times New Roman" w:eastAsia="標楷體" w:hAnsi="Times New Roman" w:hint="eastAsia"/>
                <w:color w:val="333333"/>
                <w:kern w:val="0"/>
                <w:sz w:val="20"/>
                <w:lang w:val="en-US" w:eastAsia="zh-TW"/>
              </w:rPr>
              <w:t>)</w:t>
            </w:r>
          </w:p>
          <w:p w:rsidR="002C1C19" w:rsidRPr="000803AE" w:rsidRDefault="002C1C19" w:rsidP="009B1230">
            <w:pPr>
              <w:pStyle w:val="a3"/>
              <w:snapToGrid w:val="0"/>
              <w:rPr>
                <w:rFonts w:ascii="Times New Roman" w:hAnsi="Times New Roman"/>
                <w:sz w:val="20"/>
                <w:lang w:val="en-US"/>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2C1C19" w:rsidRPr="000803AE" w:rsidRDefault="002C1C19" w:rsidP="00722D5A">
            <w:pPr>
              <w:pStyle w:val="a3"/>
              <w:snapToGrid w:val="0"/>
              <w:rPr>
                <w:rFonts w:ascii="Times New Roman" w:hAnsi="Times New Roman"/>
                <w:sz w:val="20"/>
                <w:lang w:val="en-US" w:eastAsia="zh-TW"/>
              </w:rPr>
            </w:pPr>
          </w:p>
          <w:p w:rsidR="00872104" w:rsidRPr="000803AE" w:rsidRDefault="00872104" w:rsidP="00722D5A">
            <w:pPr>
              <w:pStyle w:val="a3"/>
              <w:snapToGrid w:val="0"/>
              <w:rPr>
                <w:rFonts w:ascii="Times New Roman" w:hAnsi="Times New Roman"/>
                <w:sz w:val="20"/>
                <w:lang w:val="en-US" w:eastAsia="zh-TW"/>
              </w:rPr>
            </w:pPr>
          </w:p>
          <w:p w:rsidR="002C1C19" w:rsidRDefault="002C1C19" w:rsidP="00722D5A">
            <w:pPr>
              <w:pStyle w:val="a3"/>
              <w:snapToGrid w:val="0"/>
              <w:rPr>
                <w:rFonts w:ascii="Times New Roman" w:hAnsi="Times New Roman"/>
                <w:sz w:val="20"/>
                <w:lang w:val="en-US" w:eastAsia="zh-TW"/>
              </w:rPr>
            </w:pPr>
          </w:p>
          <w:p w:rsidR="006504CF" w:rsidRPr="000803AE" w:rsidRDefault="006504CF" w:rsidP="00722D5A">
            <w:pPr>
              <w:pStyle w:val="a3"/>
              <w:snapToGrid w:val="0"/>
              <w:rPr>
                <w:rFonts w:ascii="Times New Roman" w:hAnsi="Times New Roman"/>
                <w:sz w:val="20"/>
                <w:lang w:val="en-US" w:eastAsia="zh-TW"/>
              </w:rPr>
            </w:pPr>
          </w:p>
          <w:p w:rsidR="00234980" w:rsidRPr="000803AE" w:rsidRDefault="00234980">
            <w:pPr>
              <w:pStyle w:val="a3"/>
              <w:snapToGrid w:val="0"/>
              <w:rPr>
                <w:rFonts w:ascii="Times New Roman" w:hAnsi="Times New Roman"/>
                <w:sz w:val="20"/>
                <w:lang w:val="en-US" w:eastAsia="zh-TW"/>
              </w:rPr>
            </w:pPr>
            <w:r w:rsidRPr="000803AE">
              <w:rPr>
                <w:rFonts w:ascii="Times New Roman" w:hAnsi="Times New Roman"/>
                <w:sz w:val="20"/>
                <w:lang w:val="en-US"/>
              </w:rPr>
              <w:t>2 business days prior to the convention of the</w:t>
            </w:r>
            <w:r w:rsidR="00A70652" w:rsidRPr="000803AE">
              <w:rPr>
                <w:rFonts w:ascii="Times New Roman" w:hAnsi="Times New Roman"/>
                <w:sz w:val="20"/>
                <w:lang w:val="en-US"/>
              </w:rPr>
              <w:t xml:space="preserve"> </w:t>
            </w:r>
            <w:r w:rsidR="005A037A" w:rsidRPr="000803AE">
              <w:rPr>
                <w:rFonts w:ascii="Times New Roman" w:hAnsi="Times New Roman"/>
                <w:sz w:val="20"/>
                <w:lang w:val="en-US"/>
              </w:rPr>
              <w:lastRenderedPageBreak/>
              <w:t>annual</w:t>
            </w:r>
            <w:r w:rsidRPr="000803AE">
              <w:rPr>
                <w:rFonts w:ascii="Times New Roman" w:hAnsi="Times New Roman"/>
                <w:sz w:val="20"/>
                <w:lang w:val="en-US"/>
              </w:rPr>
              <w:t xml:space="preserve"> shareholders' meeting.</w:t>
            </w:r>
          </w:p>
          <w:p w:rsidR="00234980" w:rsidRPr="000803AE" w:rsidRDefault="00234980">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1C7A3B" w:rsidRPr="000803AE" w:rsidRDefault="001C7A3B">
            <w:pPr>
              <w:pStyle w:val="20"/>
              <w:kinsoku/>
              <w:overflowPunct/>
              <w:snapToGrid w:val="0"/>
              <w:jc w:val="left"/>
              <w:rPr>
                <w:rFonts w:ascii="Times New Roman"/>
                <w:lang w:val="en-US" w:eastAsia="zh-TW"/>
              </w:rPr>
            </w:pPr>
          </w:p>
          <w:p w:rsidR="006E4AA6" w:rsidRPr="000803AE" w:rsidRDefault="006E4AA6">
            <w:pPr>
              <w:pStyle w:val="a3"/>
              <w:snapToGrid w:val="0"/>
              <w:rPr>
                <w:rFonts w:ascii="Times New Roman"/>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Upload the meeting handbook and supplemental information for the shareholders' meeting</w:t>
            </w:r>
            <w:r w:rsidR="00713D99">
              <w:rPr>
                <w:rFonts w:eastAsia="標楷體"/>
                <w:sz w:val="20"/>
                <w:szCs w:val="20"/>
              </w:rPr>
              <w:t xml:space="preserve"> (including the English version)</w:t>
            </w:r>
            <w:r w:rsidRPr="000803AE">
              <w:rPr>
                <w:rFonts w:eastAsia="標楷體"/>
                <w:sz w:val="20"/>
                <w:szCs w:val="20"/>
              </w:rPr>
              <w:t>. The relevant information shall be uploaded to the Market Observation Post System (sii.twse.com.tw/ filing using non-formatted electronic files /filing of information in connection with the shareholders' meeting).</w:t>
            </w:r>
          </w:p>
          <w:p w:rsidR="002F7879" w:rsidRPr="000803AE" w:rsidRDefault="002F7879"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xml:space="preserve">, </w:t>
            </w:r>
            <w:r w:rsidR="00496A39">
              <w:rPr>
                <w:rFonts w:eastAsia="標楷體"/>
                <w:sz w:val="20"/>
                <w:szCs w:val="20"/>
              </w:rPr>
              <w:t>filing in the PDF format</w:t>
            </w:r>
            <w:r w:rsidR="00496A39" w:rsidRPr="000803AE">
              <w:rPr>
                <w:rFonts w:eastAsia="標楷體"/>
                <w:sz w:val="20"/>
                <w:szCs w:val="20"/>
              </w:rPr>
              <w:t xml:space="preserve"> </w:t>
            </w:r>
            <w:r w:rsidRPr="000803AE">
              <w:rPr>
                <w:rFonts w:eastAsia="標楷體"/>
                <w:sz w:val="20"/>
                <w:szCs w:val="20"/>
              </w:rPr>
              <w:t>should be converted to PDFs in their original texts rather than in those scanned from paper-based materials.</w:t>
            </w:r>
          </w:p>
          <w:p w:rsidR="00234980" w:rsidRDefault="00234980" w:rsidP="003716D3">
            <w:pPr>
              <w:kinsoku w:val="0"/>
              <w:overflowPunct w:val="0"/>
              <w:snapToGrid w:val="0"/>
              <w:rPr>
                <w:sz w:val="20"/>
              </w:rPr>
            </w:pPr>
          </w:p>
          <w:p w:rsidR="00CE6D7E" w:rsidRDefault="00CE6D7E" w:rsidP="003716D3">
            <w:pPr>
              <w:kinsoku w:val="0"/>
              <w:overflowPunct w:val="0"/>
              <w:snapToGrid w:val="0"/>
              <w:rPr>
                <w:sz w:val="20"/>
              </w:rPr>
            </w:pPr>
          </w:p>
          <w:p w:rsidR="00CE6D7E" w:rsidRDefault="00CE6D7E" w:rsidP="003716D3">
            <w:pPr>
              <w:kinsoku w:val="0"/>
              <w:overflowPunct w:val="0"/>
              <w:snapToGrid w:val="0"/>
              <w:rPr>
                <w:sz w:val="20"/>
              </w:rPr>
            </w:pPr>
          </w:p>
          <w:p w:rsidR="00CE6D7E" w:rsidRPr="002F7879" w:rsidRDefault="00CE6D7E" w:rsidP="003716D3">
            <w:pPr>
              <w:kinsoku w:val="0"/>
              <w:overflowPunct w:val="0"/>
              <w:snapToGrid w:val="0"/>
              <w:rPr>
                <w:sz w:val="20"/>
              </w:rPr>
            </w:pPr>
          </w:p>
          <w:p w:rsidR="00234980" w:rsidRPr="000803AE" w:rsidRDefault="00234980" w:rsidP="003716D3">
            <w:pPr>
              <w:kinsoku w:val="0"/>
              <w:overflowPunct w:val="0"/>
              <w:snapToGrid w:val="0"/>
              <w:rPr>
                <w:sz w:val="20"/>
              </w:rPr>
            </w:pPr>
          </w:p>
          <w:p w:rsidR="00234980" w:rsidRPr="000803AE" w:rsidRDefault="00234980"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3907EF" w:rsidRPr="000803AE" w:rsidRDefault="003907EF"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Pr="000803AE" w:rsidRDefault="004272AC" w:rsidP="003716D3">
            <w:pPr>
              <w:pStyle w:val="a3"/>
              <w:snapToGrid w:val="0"/>
              <w:rPr>
                <w:rFonts w:ascii="Times New Roman" w:hAnsi="Times New Roman"/>
                <w:sz w:val="20"/>
                <w:lang w:val="en-US"/>
              </w:rPr>
            </w:pPr>
          </w:p>
          <w:p w:rsidR="004272AC" w:rsidRDefault="004272AC"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872104" w:rsidRDefault="00872104" w:rsidP="003716D3">
            <w:pPr>
              <w:pStyle w:val="a3"/>
              <w:snapToGrid w:val="0"/>
              <w:rPr>
                <w:rFonts w:ascii="Times New Roman" w:hAnsi="Times New Roman"/>
                <w:sz w:val="20"/>
                <w:lang w:val="en-US"/>
              </w:rPr>
            </w:pPr>
          </w:p>
          <w:p w:rsidR="006504CF" w:rsidRPr="000803AE" w:rsidRDefault="006504CF" w:rsidP="003716D3">
            <w:pPr>
              <w:pStyle w:val="a3"/>
              <w:snapToGrid w:val="0"/>
              <w:rPr>
                <w:rFonts w:ascii="Times New Roman" w:hAnsi="Times New Roman"/>
                <w:sz w:val="20"/>
                <w:lang w:val="en-US"/>
              </w:rPr>
            </w:pPr>
          </w:p>
          <w:p w:rsidR="00666EED" w:rsidRPr="000803AE" w:rsidRDefault="00666EED" w:rsidP="003716D3">
            <w:pPr>
              <w:pStyle w:val="a3"/>
              <w:snapToGrid w:val="0"/>
              <w:rPr>
                <w:rFonts w:ascii="Times New Roman" w:hAnsi="Times New Roman"/>
                <w:sz w:val="20"/>
                <w:lang w:val="en-US"/>
              </w:rPr>
            </w:pPr>
          </w:p>
          <w:p w:rsidR="002C1C19" w:rsidRPr="000803AE" w:rsidRDefault="002C1C19" w:rsidP="00BD4CFB">
            <w:pPr>
              <w:pStyle w:val="a3"/>
              <w:numPr>
                <w:ilvl w:val="1"/>
                <w:numId w:val="123"/>
              </w:numPr>
              <w:snapToGrid w:val="0"/>
              <w:ind w:hanging="165"/>
              <w:rPr>
                <w:rFonts w:ascii="Times New Roman" w:hAnsi="Times New Roman"/>
                <w:sz w:val="20"/>
                <w:lang w:val="en-US"/>
              </w:rPr>
            </w:pPr>
            <w:r w:rsidRPr="000803AE">
              <w:rPr>
                <w:rFonts w:ascii="Times New Roman" w:hAnsi="Times New Roman"/>
                <w:sz w:val="20"/>
              </w:rPr>
              <w:t>Upl</w:t>
            </w:r>
            <w:r w:rsidRPr="000803AE">
              <w:rPr>
                <w:rFonts w:ascii="Times New Roman" w:hAnsi="Times New Roman"/>
                <w:sz w:val="20"/>
                <w:lang w:val="en-US"/>
              </w:rPr>
              <w:t>oad the annual report for the shareholders' meeting</w:t>
            </w:r>
            <w:r w:rsidR="00496A39">
              <w:rPr>
                <w:rFonts w:ascii="Times New Roman" w:hAnsi="Times New Roman"/>
                <w:sz w:val="20"/>
                <w:lang w:val="en-US"/>
              </w:rPr>
              <w:t xml:space="preserve"> </w:t>
            </w:r>
            <w:r w:rsidR="00496A39" w:rsidRPr="00496A39">
              <w:rPr>
                <w:rFonts w:ascii="Times New Roman" w:hAnsi="Times New Roman"/>
                <w:sz w:val="20"/>
                <w:lang w:val="en-US"/>
              </w:rPr>
              <w:t>(including the English version)</w:t>
            </w:r>
            <w:r w:rsidRPr="000803AE">
              <w:rPr>
                <w:rFonts w:ascii="Times New Roman" w:hAnsi="Times New Roman"/>
                <w:sz w:val="20"/>
                <w:lang w:val="en-US"/>
              </w:rPr>
              <w:t>. The relevant information shall be uploaded to the Market Observation Post System (sii.twse.com.tw/ filing using non-formatted electronic files /filing of information on the shareholders' meeting).</w:t>
            </w:r>
          </w:p>
          <w:p w:rsidR="002C1C19" w:rsidRPr="000803AE" w:rsidRDefault="002C1C19" w:rsidP="002C1C19">
            <w:pPr>
              <w:pStyle w:val="a3"/>
              <w:numPr>
                <w:ilvl w:val="1"/>
                <w:numId w:val="123"/>
              </w:numPr>
              <w:snapToGrid w:val="0"/>
              <w:ind w:hanging="165"/>
              <w:rPr>
                <w:rFonts w:ascii="Times New Roman" w:hAnsi="Times New Roman"/>
                <w:sz w:val="20"/>
                <w:lang w:val="en-US"/>
              </w:rPr>
            </w:pPr>
            <w:r w:rsidRPr="000803AE">
              <w:rPr>
                <w:rFonts w:ascii="Times New Roman" w:hAnsi="Times New Roman"/>
                <w:sz w:val="20"/>
                <w:lang w:val="en-US"/>
              </w:rPr>
              <w:t>The inter-relationship among the top 10 shareholders listed in the annual report. Filing must still be made even if there are no related parties, s</w:t>
            </w:r>
            <w:r w:rsidRPr="000803AE">
              <w:rPr>
                <w:rFonts w:ascii="Times New Roman" w:hAnsi="Times New Roman"/>
                <w:sz w:val="20"/>
              </w:rPr>
              <w:t>pouse or second-degree relatives among the top 10 shareholders.</w:t>
            </w:r>
            <w:r w:rsidRPr="000803AE">
              <w:rPr>
                <w:rFonts w:ascii="Times New Roman" w:hAnsi="Times New Roman" w:hint="eastAsia"/>
                <w:sz w:val="20"/>
              </w:rPr>
              <w:t xml:space="preserve"> </w:t>
            </w:r>
            <w:r w:rsidRPr="000803AE">
              <w:rPr>
                <w:rFonts w:ascii="Times New Roman" w:hAnsi="Times New Roman"/>
                <w:sz w:val="20"/>
                <w:lang w:val="en-US"/>
              </w:rPr>
              <w:t>The relevant information shall be uploaded to the Market Observation Post System</w:t>
            </w:r>
            <w:r w:rsidRPr="000803AE">
              <w:rPr>
                <w:rFonts w:ascii="Times New Roman" w:hAnsi="Times New Roman" w:hint="eastAsia"/>
                <w:sz w:val="20"/>
                <w:lang w:val="en-US" w:eastAsia="zh-TW"/>
              </w:rPr>
              <w:t xml:space="preserve"> (</w:t>
            </w:r>
            <w:r w:rsidRPr="000803AE">
              <w:rPr>
                <w:rFonts w:ascii="Times New Roman" w:hAnsi="Times New Roman"/>
                <w:sz w:val="20"/>
                <w:lang w:val="en-US"/>
              </w:rPr>
              <w:t>sii.twse.com.tw/ filing using non-formatted electronic files /to post the relevant information on the shareholders' meeting/to upload the table presenting the inter-relationship among the top 10 shareholders listed in the annual report.</w:t>
            </w:r>
            <w:r w:rsidRPr="000803AE">
              <w:rPr>
                <w:rFonts w:ascii="Times New Roman" w:hAnsi="Times New Roman" w:hint="eastAsia"/>
                <w:sz w:val="20"/>
                <w:lang w:val="en-US" w:eastAsia="zh-TW"/>
              </w:rPr>
              <w:t>)</w:t>
            </w:r>
          </w:p>
          <w:p w:rsidR="002C1C19" w:rsidRDefault="002C1C19"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872104" w:rsidRDefault="00872104"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F62778" w:rsidRDefault="00F62778" w:rsidP="002C1C19">
            <w:pPr>
              <w:pStyle w:val="a3"/>
              <w:snapToGrid w:val="0"/>
              <w:rPr>
                <w:sz w:val="20"/>
                <w:lang w:eastAsia="zh-TW"/>
              </w:rPr>
            </w:pPr>
          </w:p>
          <w:p w:rsidR="00872104" w:rsidRDefault="00872104" w:rsidP="002C1C19">
            <w:pPr>
              <w:pStyle w:val="a3"/>
              <w:snapToGrid w:val="0"/>
              <w:rPr>
                <w:sz w:val="20"/>
                <w:lang w:eastAsia="zh-TW"/>
              </w:rPr>
            </w:pPr>
          </w:p>
          <w:p w:rsidR="00A70652" w:rsidRPr="000803AE" w:rsidRDefault="00234980" w:rsidP="002C1C19">
            <w:pPr>
              <w:pStyle w:val="a3"/>
              <w:snapToGrid w:val="0"/>
              <w:rPr>
                <w:rFonts w:ascii="Times New Roman" w:hAnsi="Times New Roman"/>
                <w:sz w:val="20"/>
                <w:lang w:val="en-US"/>
              </w:rPr>
            </w:pPr>
            <w:r w:rsidRPr="000803AE">
              <w:rPr>
                <w:rFonts w:ascii="Times New Roman" w:hAnsi="Times New Roman"/>
                <w:sz w:val="20"/>
                <w:lang w:val="en-US"/>
              </w:rPr>
              <w:t>The relevant information shall be uploaded to the Market Observation Post System (sii.twse.com.tw/filing of overseas Chinese or foreign investors’ shareholding).</w:t>
            </w:r>
          </w:p>
          <w:p w:rsidR="006E4AA6" w:rsidRPr="000803AE" w:rsidRDefault="006E4AA6"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1C7A3B" w:rsidRPr="000803AE" w:rsidRDefault="001C7A3B" w:rsidP="002636AF">
            <w:pPr>
              <w:pStyle w:val="a3"/>
              <w:snapToGrid w:val="0"/>
              <w:rPr>
                <w:rFonts w:ascii="Times New Roman" w:hAnsi="Times New Roman"/>
                <w:sz w:val="20"/>
                <w:lang w:val="en-US"/>
              </w:rPr>
            </w:pPr>
          </w:p>
          <w:p w:rsidR="00234980" w:rsidRPr="000803AE" w:rsidRDefault="00234980" w:rsidP="002C1C19">
            <w:pPr>
              <w:kinsoku w:val="0"/>
              <w:overflowPunct w:val="0"/>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lastRenderedPageBreak/>
              <w:t>Article 6 of the Regulations Governing Content and Compliance Requirements for Shareholders' Meeting Agenda Handbooks of Public Companies</w:t>
            </w:r>
          </w:p>
          <w:p w:rsidR="00234980" w:rsidRPr="000803AE" w:rsidRDefault="00234980" w:rsidP="002C1C19">
            <w:pPr>
              <w:numPr>
                <w:ilvl w:val="0"/>
                <w:numId w:val="131"/>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21309F" w:rsidRPr="000803AE" w:rsidRDefault="0021309F" w:rsidP="002C1C19">
            <w:pPr>
              <w:numPr>
                <w:ilvl w:val="0"/>
                <w:numId w:val="131"/>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003D7001" w:rsidRPr="000803AE">
              <w:rPr>
                <w:rFonts w:eastAsia="標楷體" w:hint="eastAsia"/>
                <w:sz w:val="20"/>
                <w:szCs w:val="20"/>
              </w:rPr>
              <w:t xml:space="preserve">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eastAsia="標楷體" w:hint="eastAsia"/>
                <w:sz w:val="20"/>
                <w:szCs w:val="20"/>
              </w:rPr>
              <w:t xml:space="preserve">Article 3 </w:t>
            </w:r>
            <w:r w:rsidRPr="000803AE">
              <w:rPr>
                <w:rFonts w:eastAsia="標楷體"/>
                <w:sz w:val="20"/>
                <w:szCs w:val="20"/>
              </w:rPr>
              <w:t xml:space="preserve">of Taiwan Stock Exchange </w:t>
            </w:r>
            <w:r w:rsidRPr="000803AE">
              <w:rPr>
                <w:rFonts w:eastAsia="標楷體"/>
                <w:sz w:val="20"/>
                <w:szCs w:val="20"/>
              </w:rPr>
              <w:lastRenderedPageBreak/>
              <w:t>Corporation Rules Governing Information Reporting by Companies with Listed Securities and Offshore Fund Institutions with Listed Offshore Exchange-Traded Funds</w:t>
            </w:r>
          </w:p>
          <w:p w:rsidR="00AA2A3A" w:rsidRPr="000803AE" w:rsidRDefault="00AA2A3A"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Default="004272AC"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872104" w:rsidRDefault="00872104" w:rsidP="003716D3">
            <w:pPr>
              <w:tabs>
                <w:tab w:val="left" w:pos="6840"/>
              </w:tabs>
              <w:snapToGrid w:val="0"/>
              <w:rPr>
                <w:sz w:val="20"/>
              </w:rPr>
            </w:pPr>
          </w:p>
          <w:p w:rsidR="006504CF" w:rsidRDefault="006504CF" w:rsidP="003716D3">
            <w:pPr>
              <w:tabs>
                <w:tab w:val="left" w:pos="6840"/>
              </w:tabs>
              <w:snapToGrid w:val="0"/>
              <w:rPr>
                <w:sz w:val="20"/>
              </w:rPr>
            </w:pPr>
          </w:p>
          <w:p w:rsidR="004272AC" w:rsidRPr="000803AE" w:rsidRDefault="004272AC" w:rsidP="003716D3">
            <w:pPr>
              <w:tabs>
                <w:tab w:val="left" w:pos="6840"/>
              </w:tabs>
              <w:snapToGrid w:val="0"/>
              <w:rPr>
                <w:sz w:val="20"/>
              </w:rPr>
            </w:pPr>
          </w:p>
          <w:p w:rsidR="004272AC" w:rsidRPr="000803AE" w:rsidRDefault="004272AC" w:rsidP="003716D3">
            <w:pPr>
              <w:tabs>
                <w:tab w:val="left" w:pos="6840"/>
              </w:tabs>
              <w:snapToGrid w:val="0"/>
              <w:rPr>
                <w:sz w:val="20"/>
              </w:rPr>
            </w:pPr>
          </w:p>
          <w:p w:rsidR="002C1C19" w:rsidRPr="000803AE" w:rsidRDefault="002C1C19" w:rsidP="002C1C19">
            <w:pPr>
              <w:numPr>
                <w:ilvl w:val="0"/>
                <w:numId w:val="408"/>
              </w:numPr>
              <w:tabs>
                <w:tab w:val="left" w:pos="6840"/>
              </w:tabs>
              <w:snapToGrid w:val="0"/>
              <w:rPr>
                <w:kern w:val="0"/>
                <w:sz w:val="20"/>
              </w:rPr>
            </w:pPr>
            <w:r w:rsidRPr="000803AE">
              <w:rPr>
                <w:kern w:val="0"/>
                <w:sz w:val="20"/>
              </w:rPr>
              <w:t>Article 23 of the Regulations Governing Information to be Published in Annual Reports of Public Companies</w:t>
            </w:r>
          </w:p>
          <w:p w:rsidR="002C1C19" w:rsidRPr="000803AE" w:rsidRDefault="002C1C19" w:rsidP="002C1C19">
            <w:pPr>
              <w:numPr>
                <w:ilvl w:val="0"/>
                <w:numId w:val="408"/>
              </w:numPr>
              <w:tabs>
                <w:tab w:val="left" w:pos="6840"/>
              </w:tabs>
              <w:snapToGrid w:val="0"/>
              <w:rPr>
                <w:sz w:val="20"/>
              </w:rPr>
            </w:pPr>
            <w:r w:rsidRPr="000803AE">
              <w:rPr>
                <w:kern w:val="0"/>
                <w:sz w:val="20"/>
              </w:rPr>
              <w:t>Subparagraph 24, Paragraph 2, Article 3</w:t>
            </w:r>
            <w:r w:rsidR="003D7001" w:rsidRPr="000803AE">
              <w:rPr>
                <w:rFonts w:hint="eastAsia"/>
                <w:kern w:val="0"/>
                <w:sz w:val="20"/>
              </w:rPr>
              <w:t xml:space="preserve"> and </w:t>
            </w:r>
            <w:r w:rsidR="00F71FB5">
              <w:rPr>
                <w:rFonts w:eastAsia="標楷體"/>
                <w:sz w:val="20"/>
                <w:szCs w:val="20"/>
              </w:rPr>
              <w:t>Subparagraph 35</w:t>
            </w:r>
            <w:r w:rsidR="00F71FB5" w:rsidRPr="000803AE">
              <w:rPr>
                <w:rFonts w:eastAsia="標楷體"/>
                <w:sz w:val="20"/>
                <w:szCs w:val="20"/>
              </w:rPr>
              <w:t xml:space="preserve">, Paragraph 2, </w:t>
            </w:r>
            <w:r w:rsidR="003D7001"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p w:rsidR="002C1C19" w:rsidRPr="000803AE" w:rsidRDefault="002C1C19" w:rsidP="002C1C19">
            <w:pPr>
              <w:tabs>
                <w:tab w:val="left" w:pos="6840"/>
              </w:tabs>
              <w:snapToGrid w:val="0"/>
              <w:ind w:left="360"/>
              <w:rPr>
                <w:sz w:val="20"/>
              </w:rPr>
            </w:pPr>
          </w:p>
          <w:p w:rsidR="002C1C19" w:rsidRPr="000803AE" w:rsidRDefault="002C1C19"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FC399A" w:rsidRPr="000803AE" w:rsidRDefault="00FC399A" w:rsidP="002C1C19">
            <w:pPr>
              <w:tabs>
                <w:tab w:val="left" w:pos="6840"/>
              </w:tabs>
              <w:snapToGrid w:val="0"/>
              <w:ind w:left="360"/>
              <w:rPr>
                <w:sz w:val="20"/>
              </w:rPr>
            </w:pPr>
          </w:p>
          <w:p w:rsidR="002C1C19" w:rsidRDefault="002C1C19"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872104" w:rsidRDefault="00872104" w:rsidP="002C1C19">
            <w:pPr>
              <w:tabs>
                <w:tab w:val="left" w:pos="6840"/>
              </w:tabs>
              <w:snapToGrid w:val="0"/>
              <w:ind w:left="360"/>
              <w:rPr>
                <w:sz w:val="20"/>
              </w:rPr>
            </w:pPr>
          </w:p>
          <w:p w:rsidR="00F62778" w:rsidRDefault="00F62778"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6504CF" w:rsidRDefault="006504CF" w:rsidP="002C1C19">
            <w:pPr>
              <w:tabs>
                <w:tab w:val="left" w:pos="6840"/>
              </w:tabs>
              <w:snapToGrid w:val="0"/>
              <w:ind w:left="360"/>
              <w:rPr>
                <w:sz w:val="20"/>
              </w:rPr>
            </w:pPr>
          </w:p>
          <w:p w:rsidR="00872104" w:rsidRDefault="00872104" w:rsidP="006504CF">
            <w:pPr>
              <w:tabs>
                <w:tab w:val="left" w:pos="6840"/>
              </w:tabs>
              <w:snapToGrid w:val="0"/>
              <w:rPr>
                <w:sz w:val="20"/>
              </w:rPr>
            </w:pPr>
          </w:p>
          <w:p w:rsidR="00872104" w:rsidRDefault="00872104" w:rsidP="00722D5A">
            <w:pPr>
              <w:pStyle w:val="a3"/>
              <w:snapToGrid w:val="0"/>
              <w:rPr>
                <w:sz w:val="20"/>
                <w:lang w:eastAsia="zh-TW"/>
              </w:rPr>
            </w:pPr>
          </w:p>
          <w:p w:rsidR="00872104" w:rsidRPr="00EA2844" w:rsidRDefault="00872104" w:rsidP="00722D5A">
            <w:pPr>
              <w:pStyle w:val="a3"/>
              <w:snapToGrid w:val="0"/>
              <w:rPr>
                <w:sz w:val="20"/>
                <w:lang w:eastAsia="zh-TW"/>
              </w:rPr>
            </w:pPr>
          </w:p>
          <w:p w:rsidR="00234980" w:rsidRPr="000803AE" w:rsidRDefault="00234980" w:rsidP="002C1C19">
            <w:pPr>
              <w:numPr>
                <w:ilvl w:val="0"/>
                <w:numId w:val="409"/>
              </w:numPr>
              <w:tabs>
                <w:tab w:val="left" w:pos="6840"/>
              </w:tabs>
              <w:snapToGrid w:val="0"/>
              <w:rPr>
                <w:sz w:val="20"/>
              </w:rPr>
            </w:pPr>
            <w:r w:rsidRPr="000803AE">
              <w:rPr>
                <w:kern w:val="0"/>
                <w:sz w:val="20"/>
              </w:rPr>
              <w:t>Letter No. Tai-Cheng-85-Shang-08552 dated May 15, 1996</w:t>
            </w:r>
          </w:p>
          <w:p w:rsidR="00234980" w:rsidRPr="000803AE" w:rsidRDefault="003907EF" w:rsidP="002C1C19">
            <w:pPr>
              <w:numPr>
                <w:ilvl w:val="0"/>
                <w:numId w:val="409"/>
              </w:numPr>
              <w:tabs>
                <w:tab w:val="left" w:pos="6840"/>
              </w:tabs>
              <w:snapToGrid w:val="0"/>
              <w:rPr>
                <w:sz w:val="20"/>
              </w:rPr>
            </w:pPr>
            <w:r w:rsidRPr="000803AE">
              <w:rPr>
                <w:sz w:val="20"/>
              </w:rPr>
              <w:lastRenderedPageBreak/>
              <w:t xml:space="preserve">Subparagraph 6, Paragraph 2, Article 3 of </w:t>
            </w:r>
            <w:r w:rsidR="00234980" w:rsidRPr="000803AE">
              <w:rPr>
                <w:kern w:val="0"/>
                <w:sz w:val="20"/>
              </w:rPr>
              <w:t>Taiwan Stock Exchange Corporation Rules Governing Information Reporting by Companies with Listed Securities and Offshore Fund Institutions with Listed Offshore Exchange-Traded Funds</w:t>
            </w:r>
          </w:p>
          <w:p w:rsidR="00234980" w:rsidRPr="000803AE" w:rsidRDefault="00234980" w:rsidP="002C1C19">
            <w:pPr>
              <w:numPr>
                <w:ilvl w:val="0"/>
                <w:numId w:val="409"/>
              </w:numPr>
              <w:tabs>
                <w:tab w:val="left" w:pos="6840"/>
              </w:tabs>
              <w:snapToGrid w:val="0"/>
              <w:rPr>
                <w:sz w:val="20"/>
              </w:rPr>
            </w:pPr>
            <w:r w:rsidRPr="000803AE">
              <w:rPr>
                <w:kern w:val="0"/>
                <w:sz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proceeded after the convention of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w:t>
            </w:r>
            <w:r w:rsidR="00234980" w:rsidRPr="000803AE">
              <w:rPr>
                <w:rFonts w:eastAsia="標楷體"/>
                <w:sz w:val="20"/>
                <w:szCs w:val="20"/>
              </w:rPr>
              <w:t>the</w:t>
            </w:r>
            <w:r w:rsidR="00881D43" w:rsidRPr="000803AE">
              <w:t xml:space="preserve"> </w:t>
            </w:r>
            <w:r w:rsidR="00881D43" w:rsidRPr="000803AE">
              <w:rPr>
                <w:rFonts w:eastAsia="標楷體"/>
                <w:sz w:val="20"/>
                <w:szCs w:val="20"/>
              </w:rPr>
              <w:t>commencement of trading hours of</w:t>
            </w:r>
            <w:r w:rsidR="00234980" w:rsidRPr="000803AE">
              <w:rPr>
                <w:rFonts w:eastAsia="標楷體"/>
                <w:sz w:val="20"/>
                <w:szCs w:val="20"/>
              </w:rPr>
              <w:t xml:space="preserve"> the </w:t>
            </w:r>
            <w:r w:rsidR="00CD1C4D" w:rsidRPr="000803AE">
              <w:rPr>
                <w:rFonts w:eastAsia="標楷體"/>
                <w:sz w:val="20"/>
                <w:szCs w:val="20"/>
              </w:rPr>
              <w:t xml:space="preserve">next business </w:t>
            </w:r>
            <w:r w:rsidR="00234980" w:rsidRPr="000803AE">
              <w:rPr>
                <w:rFonts w:eastAsia="標楷體"/>
                <w:sz w:val="20"/>
                <w:szCs w:val="20"/>
              </w:rPr>
              <w:t xml:space="preserve">day </w:t>
            </w:r>
            <w:r w:rsidR="00881D43" w:rsidRPr="000803AE">
              <w:rPr>
                <w:rFonts w:eastAsia="標楷體" w:hint="eastAsia"/>
                <w:sz w:val="20"/>
                <w:szCs w:val="20"/>
              </w:rPr>
              <w:t>following</w:t>
            </w:r>
            <w:r w:rsidR="00234980" w:rsidRPr="000803AE">
              <w:rPr>
                <w:rFonts w:eastAsia="標楷體"/>
                <w:sz w:val="20"/>
                <w:szCs w:val="20"/>
              </w:rPr>
              <w:t xml:space="preserve"> the day of the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956D4D" w:rsidRPr="000803AE" w:rsidRDefault="00956D4D"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722D5A">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File</w:t>
            </w:r>
            <w:r w:rsidR="002C050F">
              <w:rPr>
                <w:rFonts w:eastAsia="標楷體"/>
                <w:sz w:val="20"/>
                <w:szCs w:val="20"/>
              </w:rPr>
              <w:t xml:space="preserve"> the</w:t>
            </w:r>
            <w:r w:rsidR="002C050F">
              <w:rPr>
                <w:rFonts w:eastAsia="標楷體" w:hint="eastAsia"/>
                <w:sz w:val="20"/>
                <w:szCs w:val="20"/>
              </w:rPr>
              <w:t xml:space="preserve"> </w:t>
            </w:r>
            <w:r w:rsidR="002C050F">
              <w:rPr>
                <w:rFonts w:eastAsia="標楷體"/>
                <w:sz w:val="20"/>
                <w:szCs w:val="20"/>
              </w:rPr>
              <w:t xml:space="preserve">proposal which has been resolved at the shareholders' meeting </w:t>
            </w:r>
            <w:r w:rsidR="00D74726">
              <w:rPr>
                <w:rFonts w:eastAsia="標楷體"/>
                <w:sz w:val="20"/>
                <w:szCs w:val="20"/>
              </w:rPr>
              <w:t xml:space="preserve">on the same day </w:t>
            </w:r>
            <w:r w:rsidRPr="000803AE">
              <w:rPr>
                <w:rFonts w:eastAsia="標楷體"/>
                <w:sz w:val="20"/>
                <w:szCs w:val="20"/>
              </w:rPr>
              <w:t>of the shareholders’ meeting.</w:t>
            </w:r>
          </w:p>
          <w:p w:rsidR="00234980" w:rsidRPr="00D74726" w:rsidRDefault="00234980"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CD1C4D" w:rsidRPr="000803AE" w:rsidRDefault="00CD1C4D" w:rsidP="003716D3">
            <w:pPr>
              <w:kinsoku w:val="0"/>
              <w:overflowPunct w:val="0"/>
              <w:snapToGrid w:val="0"/>
              <w:rPr>
                <w:rFonts w:eastAsia="標楷體"/>
                <w:sz w:val="20"/>
                <w:szCs w:val="20"/>
              </w:rPr>
            </w:pPr>
          </w:p>
          <w:p w:rsidR="00C00D85" w:rsidRDefault="00C00D85" w:rsidP="003716D3">
            <w:pPr>
              <w:kinsoku w:val="0"/>
              <w:overflowPunct w:val="0"/>
              <w:snapToGrid w:val="0"/>
              <w:rPr>
                <w:rFonts w:eastAsia="標楷體"/>
                <w:sz w:val="20"/>
                <w:szCs w:val="20"/>
              </w:rPr>
            </w:pPr>
          </w:p>
          <w:p w:rsidR="005263D8" w:rsidRPr="000803AE" w:rsidRDefault="005263D8" w:rsidP="003716D3">
            <w:pPr>
              <w:kinsoku w:val="0"/>
              <w:overflowPunct w:val="0"/>
              <w:snapToGrid w:val="0"/>
              <w:rPr>
                <w:rFonts w:eastAsia="標楷體"/>
                <w:sz w:val="20"/>
                <w:szCs w:val="20"/>
              </w:rPr>
            </w:pPr>
          </w:p>
          <w:p w:rsidR="00A65B02" w:rsidRPr="000803AE" w:rsidRDefault="00A65B02"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CD1C4D" w:rsidRPr="000803AE">
              <w:rPr>
                <w:rFonts w:eastAsia="標楷體"/>
                <w:sz w:val="20"/>
                <w:szCs w:val="20"/>
              </w:rPr>
              <w:t>hour</w:t>
            </w:r>
            <w:r w:rsidRPr="000803AE">
              <w:rPr>
                <w:rFonts w:eastAsia="標楷體" w:hint="eastAsia"/>
                <w:sz w:val="20"/>
                <w:szCs w:val="20"/>
              </w:rPr>
              <w:t>s</w:t>
            </w:r>
            <w:r w:rsidR="00CD1C4D" w:rsidRPr="000803AE">
              <w:rPr>
                <w:rFonts w:eastAsia="標楷體"/>
                <w:sz w:val="20"/>
                <w:szCs w:val="20"/>
              </w:rPr>
              <w:t xml:space="preserve"> prior to the </w:t>
            </w:r>
            <w:r w:rsidR="00881D43" w:rsidRPr="000803AE">
              <w:rPr>
                <w:rFonts w:eastAsia="標楷體"/>
                <w:sz w:val="20"/>
                <w:szCs w:val="20"/>
              </w:rPr>
              <w:t>commencement of trading hours of</w:t>
            </w:r>
            <w:r w:rsidR="00CD1C4D" w:rsidRPr="000803AE">
              <w:rPr>
                <w:rFonts w:eastAsia="標楷體"/>
                <w:sz w:val="20"/>
                <w:szCs w:val="20"/>
              </w:rPr>
              <w:t xml:space="preserve"> the next business day </w:t>
            </w:r>
            <w:r w:rsidR="00881D43" w:rsidRPr="000803AE">
              <w:rPr>
                <w:rFonts w:eastAsia="標楷體" w:hint="eastAsia"/>
                <w:sz w:val="20"/>
                <w:szCs w:val="20"/>
              </w:rPr>
              <w:t>following</w:t>
            </w:r>
            <w:r w:rsidR="00CD1C4D"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175232" w:rsidRPr="000803AE">
              <w:rPr>
                <w:rFonts w:eastAsia="標楷體" w:hint="eastAsia"/>
                <w:sz w:val="20"/>
                <w:szCs w:val="20"/>
              </w:rPr>
              <w:t>4</w:t>
            </w:r>
            <w:r w:rsidRPr="000803AE">
              <w:rPr>
                <w:rFonts w:eastAsia="標楷體"/>
                <w:sz w:val="20"/>
                <w:szCs w:val="20"/>
              </w:rPr>
              <w:t xml:space="preserve"> of Taiwan Stock Exchange Corporation Procedures for Verification and </w:t>
            </w:r>
            <w:r w:rsidR="00175232"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directors or the shareholders' meeting” as described in Subparagraph 14 of the said Article.</w:t>
            </w:r>
          </w:p>
          <w:p w:rsidR="00234980" w:rsidRPr="000803AE" w:rsidRDefault="00234980" w:rsidP="00FF048F">
            <w:pPr>
              <w:numPr>
                <w:ilvl w:val="0"/>
                <w:numId w:val="12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066145" w:rsidP="00FF048F">
            <w:pPr>
              <w:numPr>
                <w:ilvl w:val="0"/>
                <w:numId w:val="124"/>
              </w:numPr>
              <w:kinsoku w:val="0"/>
              <w:overflowPunct w:val="0"/>
              <w:snapToGrid w:val="0"/>
              <w:rPr>
                <w:rFonts w:eastAsia="標楷體"/>
                <w:sz w:val="20"/>
                <w:szCs w:val="20"/>
              </w:rPr>
            </w:pPr>
            <w:r w:rsidRPr="000803AE">
              <w:rPr>
                <w:rFonts w:eastAsia="標楷體"/>
                <w:sz w:val="20"/>
                <w:szCs w:val="20"/>
              </w:rPr>
              <w:t>File the status for declaration of dividends, e.g., cash dividends, stock dividends and distribution of the reserve in the form of shares after the shareholders' meeting. (If there is no such declaration, please report zero for the abovementioned declaration).</w:t>
            </w:r>
            <w:r w:rsidR="00B52472" w:rsidRPr="000803AE">
              <w:rPr>
                <w:rFonts w:eastAsia="標楷體"/>
                <w:sz w:val="20"/>
                <w:szCs w:val="20"/>
              </w:rPr>
              <w:t xml:space="preserve"> 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7C673F" w:rsidRPr="000803AE">
              <w:rPr>
                <w:rFonts w:eastAsia="標楷體" w:hint="eastAsia"/>
                <w:sz w:val="20"/>
                <w:szCs w:val="20"/>
              </w:rPr>
              <w:t>/</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sz w:val="20"/>
                <w:szCs w:val="20"/>
              </w:rPr>
              <w:t>/announcement on election of directors</w:t>
            </w:r>
            <w:r w:rsidR="00204367" w:rsidRPr="000803AE">
              <w:rPr>
                <w:rFonts w:eastAsia="標楷體"/>
                <w:sz w:val="20"/>
                <w:szCs w:val="20"/>
              </w:rPr>
              <w:t xml:space="preserve"> and supervisors</w:t>
            </w:r>
            <w:r w:rsidRPr="000803AE">
              <w:rPr>
                <w:rFonts w:eastAsia="標楷體"/>
                <w:sz w:val="20"/>
                <w:szCs w:val="20"/>
              </w:rPr>
              <w:t xml:space="preserve"> through nomination mechanism and relevant matters/result of election).</w:t>
            </w:r>
          </w:p>
          <w:p w:rsidR="00C00D85" w:rsidRPr="000803AE" w:rsidRDefault="00C00D85" w:rsidP="003716D3">
            <w:pPr>
              <w:kinsoku w:val="0"/>
              <w:overflowPunct w:val="0"/>
              <w:snapToGrid w:val="0"/>
              <w:rPr>
                <w:rFonts w:eastAsia="標楷體"/>
                <w:sz w:val="20"/>
                <w:szCs w:val="20"/>
              </w:rPr>
            </w:pPr>
          </w:p>
          <w:p w:rsidR="00C00D85" w:rsidRPr="000803AE" w:rsidRDefault="00C00D85" w:rsidP="003716D3">
            <w:pPr>
              <w:kinsoku w:val="0"/>
              <w:overflowPunct w:val="0"/>
              <w:snapToGrid w:val="0"/>
              <w:rPr>
                <w:rFonts w:eastAsia="標楷體"/>
                <w:sz w:val="20"/>
                <w:szCs w:val="20"/>
              </w:rPr>
            </w:pPr>
          </w:p>
          <w:p w:rsidR="00234980" w:rsidRPr="000803AE" w:rsidRDefault="00234980" w:rsidP="007B10AF">
            <w:pPr>
              <w:numPr>
                <w:ilvl w:val="0"/>
                <w:numId w:val="40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announcements/filing of  matters resolved in the shareholders' meeting (</w:t>
            </w:r>
            <w:r w:rsidR="009446D9" w:rsidRPr="000803AE">
              <w:rPr>
                <w:rFonts w:eastAsia="標楷體"/>
                <w:sz w:val="20"/>
                <w:szCs w:val="20"/>
              </w:rPr>
              <w:t xml:space="preserve">only </w:t>
            </w:r>
            <w:r w:rsidRPr="000803AE">
              <w:rPr>
                <w:rFonts w:eastAsia="標楷體"/>
                <w:sz w:val="20"/>
                <w:szCs w:val="20"/>
              </w:rPr>
              <w:t xml:space="preserve">applicable to </w:t>
            </w:r>
            <w:r w:rsidR="007B10AF" w:rsidRPr="000803AE">
              <w:rPr>
                <w:rFonts w:eastAsia="標楷體"/>
                <w:sz w:val="20"/>
                <w:szCs w:val="20"/>
              </w:rPr>
              <w:t>companies listed on Taiwan Stock Exchange Corporation</w:t>
            </w:r>
            <w:r w:rsidR="004E05A2" w:rsidRPr="000803AE">
              <w:rPr>
                <w:rFonts w:eastAsia="標楷體" w:hint="eastAsia"/>
                <w:sz w:val="20"/>
                <w:szCs w:val="20"/>
              </w:rPr>
              <w:t xml:space="preserve"> or </w:t>
            </w:r>
            <w:r w:rsidR="008B7E07" w:rsidRPr="000803AE">
              <w:rPr>
                <w:rFonts w:eastAsia="標楷體"/>
                <w:sz w:val="20"/>
                <w:szCs w:val="20"/>
              </w:rPr>
              <w:t>Taipei Exchange</w:t>
            </w:r>
            <w:r w:rsidR="007B10AF" w:rsidRPr="000803AE">
              <w:rPr>
                <w:rFonts w:eastAsia="標楷體"/>
                <w:sz w:val="20"/>
                <w:szCs w:val="20"/>
              </w:rPr>
              <w:t xml:space="preserve"> </w:t>
            </w:r>
            <w:r w:rsidR="007B10AF" w:rsidRPr="000803AE">
              <w:rPr>
                <w:rFonts w:eastAsia="標楷體" w:hint="eastAsia"/>
                <w:sz w:val="20"/>
                <w:szCs w:val="20"/>
              </w:rPr>
              <w:t>or</w:t>
            </w:r>
            <w:r w:rsidR="007B10AF" w:rsidRPr="000803AE">
              <w:rPr>
                <w:rFonts w:eastAsia="標楷體"/>
                <w:sz w:val="20"/>
                <w:szCs w:val="20"/>
              </w:rPr>
              <w:t xml:space="preserve"> registered on Emerging Stock Market</w:t>
            </w:r>
            <w:r w:rsidRPr="000803AE">
              <w:rPr>
                <w:rFonts w:eastAsia="標楷體"/>
                <w:sz w:val="20"/>
                <w:szCs w:val="20"/>
              </w:rPr>
              <w:t>))</w:t>
            </w:r>
            <w:r w:rsidR="007D1AFF" w:rsidRPr="000803AE">
              <w:rPr>
                <w:rFonts w:eastAsia="標楷體" w:hint="eastAsia"/>
                <w:sz w:val="20"/>
                <w:szCs w:val="20"/>
              </w:rPr>
              <w:t>.</w:t>
            </w:r>
          </w:p>
          <w:p w:rsidR="00C00D85" w:rsidRPr="000803AE" w:rsidRDefault="00C00D85" w:rsidP="00A65B02">
            <w:pPr>
              <w:kinsoku w:val="0"/>
              <w:overflowPunct w:val="0"/>
              <w:snapToGrid w:val="0"/>
              <w:rPr>
                <w:rFonts w:eastAsia="標楷體"/>
                <w:sz w:val="20"/>
                <w:szCs w:val="20"/>
              </w:rPr>
            </w:pPr>
          </w:p>
          <w:p w:rsidR="004E11E0" w:rsidRPr="000803AE" w:rsidRDefault="004E11E0" w:rsidP="00A65B02">
            <w:pPr>
              <w:kinsoku w:val="0"/>
              <w:overflowPunct w:val="0"/>
              <w:snapToGrid w:val="0"/>
              <w:rPr>
                <w:rFonts w:eastAsia="標楷體"/>
                <w:sz w:val="20"/>
                <w:szCs w:val="20"/>
              </w:rPr>
            </w:pPr>
          </w:p>
          <w:p w:rsidR="00A65B02" w:rsidRPr="000803AE" w:rsidRDefault="00A65B02" w:rsidP="00BE5AC3">
            <w:pPr>
              <w:numPr>
                <w:ilvl w:val="0"/>
                <w:numId w:val="406"/>
              </w:numPr>
              <w:kinsoku w:val="0"/>
              <w:overflowPunct w:val="0"/>
              <w:snapToGrid w:val="0"/>
              <w:rPr>
                <w:rFonts w:eastAsia="標楷體"/>
                <w:sz w:val="20"/>
                <w:szCs w:val="20"/>
              </w:rPr>
            </w:pPr>
            <w:r w:rsidRPr="000803AE">
              <w:rPr>
                <w:rFonts w:eastAsia="標楷體" w:hint="eastAsia"/>
                <w:sz w:val="20"/>
              </w:rPr>
              <w:t>R</w:t>
            </w:r>
            <w:r w:rsidRPr="000803AE">
              <w:rPr>
                <w:rFonts w:eastAsia="標楷體"/>
                <w:sz w:val="20"/>
              </w:rPr>
              <w:t>elevant information shall be uploaded to the Market Observation Post System (sii.twse.com.tw/</w:t>
            </w:r>
            <w:r w:rsidR="009D6920" w:rsidRPr="000803AE">
              <w:rPr>
                <w:rFonts w:eastAsia="標楷體" w:hint="eastAsia"/>
                <w:sz w:val="20"/>
              </w:rPr>
              <w:t>filing of acceptance of shareholders' nomination</w:t>
            </w:r>
            <w:r w:rsidR="009D6920" w:rsidRPr="000803AE">
              <w:rPr>
                <w:rFonts w:eastAsia="標楷體"/>
                <w:sz w:val="20"/>
              </w:rPr>
              <w:t xml:space="preserve"> </w:t>
            </w:r>
            <w:r w:rsidR="009D6920" w:rsidRPr="000803AE">
              <w:rPr>
                <w:rFonts w:eastAsia="標楷體" w:hint="eastAsia"/>
                <w:sz w:val="20"/>
              </w:rPr>
              <w:t xml:space="preserve">for </w:t>
            </w:r>
            <w:r w:rsidR="009D6920" w:rsidRPr="000803AE">
              <w:rPr>
                <w:rFonts w:eastAsia="標楷體"/>
                <w:sz w:val="20"/>
              </w:rPr>
              <w:t>election of directors and supervisors by nomination process</w:t>
            </w:r>
            <w:r w:rsidR="009D6920" w:rsidRPr="000803AE">
              <w:rPr>
                <w:rFonts w:eastAsia="標楷體" w:hint="eastAsia"/>
                <w:sz w:val="20"/>
              </w:rPr>
              <w:t xml:space="preserve"> and proposal for annual general shareholders' meeting (only applicable to companies listed on </w:t>
            </w:r>
            <w:r w:rsidR="009D6920" w:rsidRPr="000803AE">
              <w:rPr>
                <w:rFonts w:eastAsia="標楷體"/>
                <w:sz w:val="20"/>
                <w:szCs w:val="20"/>
              </w:rPr>
              <w:t>Taiwan Stock Exchange Corporation</w:t>
            </w:r>
            <w:r w:rsidR="009D6920" w:rsidRPr="000803AE">
              <w:rPr>
                <w:rFonts w:eastAsia="標楷體" w:hint="eastAsia"/>
                <w:sz w:val="20"/>
              </w:rPr>
              <w:t>/</w:t>
            </w:r>
            <w:r w:rsidR="008B7E07" w:rsidRPr="000803AE">
              <w:rPr>
                <w:rFonts w:eastAsia="標楷體" w:hint="eastAsia"/>
                <w:sz w:val="20"/>
              </w:rPr>
              <w:t>Taipei Exchange</w:t>
            </w:r>
            <w:r w:rsidR="009D6920" w:rsidRPr="000803AE">
              <w:rPr>
                <w:rFonts w:eastAsia="標楷體" w:hint="eastAsia"/>
                <w:sz w:val="20"/>
              </w:rPr>
              <w:t xml:space="preserve"> or registered on </w:t>
            </w:r>
            <w:r w:rsidR="00B70941" w:rsidRPr="000803AE">
              <w:rPr>
                <w:rFonts w:eastAsia="標楷體" w:hint="eastAsia"/>
                <w:sz w:val="20"/>
              </w:rPr>
              <w:t>Emerging Stock Market</w:t>
            </w:r>
            <w:r w:rsidR="009D6920" w:rsidRPr="000803AE">
              <w:rPr>
                <w:rFonts w:eastAsia="標楷體" w:hint="eastAsia"/>
                <w:sz w:val="20"/>
              </w:rPr>
              <w:t>)</w:t>
            </w:r>
            <w:r w:rsidRPr="000803AE">
              <w:rPr>
                <w:rFonts w:eastAsia="標楷體" w:hint="eastAsia"/>
                <w:sz w:val="20"/>
              </w:rPr>
              <w:t>/</w:t>
            </w:r>
            <w:r w:rsidR="009D6920" w:rsidRPr="000803AE">
              <w:rPr>
                <w:rFonts w:eastAsia="標楷體" w:hint="eastAsia"/>
                <w:sz w:val="20"/>
              </w:rPr>
              <w:t>filing for acceptance of shareholders' proposal for annual general shareholders' meeting</w:t>
            </w:r>
            <w:r w:rsidRPr="000803AE">
              <w:rPr>
                <w:rFonts w:eastAsia="標楷體" w:hint="eastAsia"/>
                <w:sz w:val="20"/>
              </w:rPr>
              <w:t xml:space="preserve">/resolutions adopted by </w:t>
            </w:r>
            <w:r w:rsidRPr="000803AE">
              <w:rPr>
                <w:rFonts w:eastAsia="標楷體"/>
                <w:sz w:val="20"/>
              </w:rPr>
              <w:t>shareholders</w:t>
            </w:r>
            <w:r w:rsidR="009D6920" w:rsidRPr="000803AE">
              <w:rPr>
                <w:rFonts w:eastAsia="標楷體" w:hint="eastAsia"/>
                <w:sz w:val="20"/>
              </w:rPr>
              <w:t>'</w:t>
            </w:r>
            <w:r w:rsidRPr="000803AE">
              <w:rPr>
                <w:rFonts w:eastAsia="標楷體" w:hint="eastAsia"/>
                <w:sz w:val="20"/>
              </w:rPr>
              <w:t xml:space="preserve"> meeting</w:t>
            </w:r>
            <w:r w:rsidR="009D6920" w:rsidRPr="000803AE">
              <w:rPr>
                <w:rFonts w:eastAsia="標楷體" w:hint="eastAsia"/>
                <w:sz w:val="20"/>
              </w:rPr>
              <w:t>)</w:t>
            </w:r>
            <w:r w:rsidRPr="000803AE">
              <w:rPr>
                <w:rFonts w:eastAsia="標楷體" w:hint="eastAsia"/>
                <w:sz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97274F"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lastRenderedPageBreak/>
              <w:t xml:space="preserve">Subparagraph 14 and 18, Paragraph 1, Article </w:t>
            </w:r>
            <w:r w:rsidR="00175232" w:rsidRPr="000803AE">
              <w:rPr>
                <w:rFonts w:eastAsia="標楷體" w:hint="eastAsia"/>
                <w:kern w:val="0"/>
                <w:sz w:val="20"/>
                <w:szCs w:val="20"/>
              </w:rPr>
              <w:t>4</w:t>
            </w:r>
            <w:r w:rsidRPr="000803AE">
              <w:rPr>
                <w:rFonts w:eastAsia="標楷體"/>
                <w:kern w:val="0"/>
                <w:sz w:val="20"/>
                <w:szCs w:val="20"/>
              </w:rPr>
              <w:t xml:space="preserve"> of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558F0" w:rsidRPr="000803AE" w:rsidRDefault="00680B59" w:rsidP="003326AA">
            <w:pPr>
              <w:widowControl/>
              <w:numPr>
                <w:ilvl w:val="1"/>
                <w:numId w:val="98"/>
              </w:numPr>
              <w:tabs>
                <w:tab w:val="left" w:pos="332"/>
              </w:tabs>
              <w:snapToGrid w:val="0"/>
              <w:rPr>
                <w:rFonts w:eastAsia="標楷體"/>
                <w:kern w:val="0"/>
                <w:sz w:val="20"/>
                <w:szCs w:val="20"/>
              </w:rPr>
            </w:pPr>
            <w:r w:rsidRPr="000803AE">
              <w:rPr>
                <w:rFonts w:eastAsia="標楷體"/>
                <w:kern w:val="0"/>
                <w:sz w:val="20"/>
                <w:szCs w:val="20"/>
              </w:rPr>
              <w:t xml:space="preserve">Subparagraph 1, Paragraph 2, Article 3 of </w:t>
            </w:r>
            <w:r w:rsidR="002558F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65B02" w:rsidRPr="000803AE" w:rsidRDefault="00A65B02"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E37341" w:rsidRPr="000803AE" w:rsidRDefault="00E37341"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25,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A65B02" w:rsidRPr="000803AE" w:rsidRDefault="00A65B02" w:rsidP="00A65B02">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3</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A65B02" w:rsidRPr="000803AE" w:rsidRDefault="00A65B02" w:rsidP="003716D3">
            <w:pPr>
              <w:tabs>
                <w:tab w:val="left" w:pos="6840"/>
              </w:tabs>
              <w:snapToGrid w:val="0"/>
              <w:rPr>
                <w:rFonts w:eastAsia="標楷體"/>
                <w:sz w:val="20"/>
                <w:szCs w:val="20"/>
              </w:rPr>
            </w:pPr>
          </w:p>
          <w:p w:rsidR="00A65B02" w:rsidRPr="000803AE" w:rsidRDefault="00A65B02" w:rsidP="003716D3">
            <w:pPr>
              <w:tabs>
                <w:tab w:val="left" w:pos="6840"/>
              </w:tabs>
              <w:snapToGrid w:val="0"/>
              <w:rPr>
                <w:rFonts w:eastAsia="標楷體"/>
                <w:sz w:val="20"/>
                <w:szCs w:val="20"/>
              </w:rPr>
            </w:pPr>
          </w:p>
          <w:p w:rsidR="004E11E0" w:rsidRPr="000803AE" w:rsidRDefault="004E11E0" w:rsidP="003716D3">
            <w:pPr>
              <w:tabs>
                <w:tab w:val="left" w:pos="6840"/>
              </w:tabs>
              <w:snapToGrid w:val="0"/>
              <w:rPr>
                <w:rFonts w:eastAsia="標楷體"/>
                <w:sz w:val="20"/>
                <w:szCs w:val="20"/>
              </w:rPr>
            </w:pPr>
          </w:p>
          <w:p w:rsidR="00234980" w:rsidRPr="000803AE" w:rsidRDefault="00666EB2" w:rsidP="003716D3">
            <w:pPr>
              <w:tabs>
                <w:tab w:val="left" w:pos="6840"/>
              </w:tabs>
              <w:snapToGrid w:val="0"/>
              <w:rPr>
                <w:rFonts w:eastAsia="標楷體"/>
                <w:sz w:val="20"/>
                <w:szCs w:val="20"/>
              </w:rPr>
            </w:pPr>
            <w:r w:rsidRPr="000803AE">
              <w:rPr>
                <w:rFonts w:eastAsia="標楷體"/>
                <w:kern w:val="0"/>
                <w:sz w:val="20"/>
                <w:szCs w:val="20"/>
              </w:rPr>
              <w:t xml:space="preserve">Subparagraph 14, Paragraph 1, Article </w:t>
            </w:r>
            <w:r w:rsidR="00175232" w:rsidRPr="000803AE">
              <w:rPr>
                <w:rFonts w:eastAsia="標楷體" w:hint="eastAsia"/>
                <w:kern w:val="0"/>
                <w:sz w:val="20"/>
                <w:szCs w:val="20"/>
              </w:rPr>
              <w:t>4</w:t>
            </w:r>
            <w:r w:rsidRPr="000803AE">
              <w:rPr>
                <w:rFonts w:eastAsia="標楷體"/>
                <w:kern w:val="0"/>
                <w:sz w:val="20"/>
                <w:szCs w:val="20"/>
              </w:rPr>
              <w:t xml:space="preserve"> of</w:t>
            </w:r>
            <w:r w:rsidR="00B50587" w:rsidRPr="000803AE">
              <w:rPr>
                <w:rFonts w:eastAsia="標楷體"/>
                <w:kern w:val="0"/>
                <w:sz w:val="20"/>
                <w:szCs w:val="20"/>
              </w:rPr>
              <w:t xml:space="preserv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5</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Matters to be handled after the regular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Within 20 days from the meeting.</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234980" w:rsidRDefault="00234980" w:rsidP="003716D3">
            <w:pPr>
              <w:snapToGrid w:val="0"/>
              <w:rPr>
                <w:rFonts w:eastAsia="標楷體"/>
                <w:sz w:val="20"/>
                <w:szCs w:val="20"/>
              </w:rPr>
            </w:pPr>
            <w:r w:rsidRPr="000803AE">
              <w:rPr>
                <w:rFonts w:eastAsia="標楷體"/>
                <w:sz w:val="20"/>
                <w:szCs w:val="20"/>
              </w:rPr>
              <w:t xml:space="preserve">Within </w:t>
            </w:r>
            <w:r w:rsidR="002701C2" w:rsidRPr="000803AE">
              <w:rPr>
                <w:rFonts w:eastAsia="標楷體"/>
                <w:sz w:val="20"/>
                <w:szCs w:val="20"/>
              </w:rPr>
              <w:t>10</w:t>
            </w:r>
            <w:r w:rsidRPr="000803AE">
              <w:rPr>
                <w:rFonts w:eastAsia="標楷體"/>
                <w:sz w:val="20"/>
                <w:szCs w:val="20"/>
              </w:rPr>
              <w:t xml:space="preserve"> </w:t>
            </w:r>
            <w:r w:rsidR="002701C2" w:rsidRPr="000803AE">
              <w:rPr>
                <w:rFonts w:eastAsia="標楷體"/>
                <w:sz w:val="20"/>
                <w:szCs w:val="20"/>
              </w:rPr>
              <w:t>days</w:t>
            </w:r>
            <w:r w:rsidRPr="000803AE">
              <w:rPr>
                <w:rFonts w:eastAsia="標楷體"/>
                <w:sz w:val="20"/>
                <w:szCs w:val="20"/>
              </w:rPr>
              <w:t xml:space="preserve"> from the day of the assumption of service of the newly elected directors and supervisors.</w:t>
            </w: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A96286" w:rsidRDefault="00A96286" w:rsidP="003716D3">
            <w:pPr>
              <w:snapToGrid w:val="0"/>
              <w:rPr>
                <w:rFonts w:eastAsia="標楷體"/>
                <w:sz w:val="20"/>
                <w:szCs w:val="20"/>
              </w:rPr>
            </w:pPr>
          </w:p>
          <w:p w:rsidR="00DE3E4E" w:rsidRDefault="00DE3E4E" w:rsidP="003716D3">
            <w:pPr>
              <w:snapToGrid w:val="0"/>
              <w:rPr>
                <w:rFonts w:eastAsia="標楷體"/>
                <w:sz w:val="20"/>
                <w:szCs w:val="20"/>
              </w:rPr>
            </w:pPr>
          </w:p>
          <w:p w:rsidR="00A96286" w:rsidRPr="000803AE" w:rsidRDefault="000251BE" w:rsidP="000251BE">
            <w:pPr>
              <w:snapToGrid w:val="0"/>
              <w:rPr>
                <w:rFonts w:eastAsia="標楷體"/>
                <w:sz w:val="20"/>
                <w:szCs w:val="20"/>
              </w:rPr>
            </w:pPr>
            <w:r w:rsidRPr="00C14525">
              <w:rPr>
                <w:rFonts w:eastAsia="標楷體"/>
                <w:sz w:val="20"/>
                <w:szCs w:val="20"/>
              </w:rPr>
              <w:t>Upload at least t</w:t>
            </w:r>
            <w:r w:rsidR="00A96286" w:rsidRPr="00C14525">
              <w:rPr>
                <w:rFonts w:eastAsia="標楷體" w:hint="eastAsia"/>
                <w:sz w:val="20"/>
                <w:szCs w:val="20"/>
              </w:rPr>
              <w:t>wo</w:t>
            </w:r>
            <w:r w:rsidR="00A96286" w:rsidRPr="00C14525">
              <w:rPr>
                <w:rFonts w:eastAsia="標楷體"/>
                <w:sz w:val="20"/>
                <w:szCs w:val="20"/>
              </w:rPr>
              <w:t xml:space="preserve"> hour</w:t>
            </w:r>
            <w:r w:rsidR="00A96286" w:rsidRPr="00C14525">
              <w:rPr>
                <w:rFonts w:eastAsia="標楷體" w:hint="eastAsia"/>
                <w:sz w:val="20"/>
                <w:szCs w:val="20"/>
              </w:rPr>
              <w:t>s</w:t>
            </w:r>
            <w:r w:rsidR="00A96286" w:rsidRPr="00C14525">
              <w:rPr>
                <w:rFonts w:eastAsia="標楷體"/>
                <w:sz w:val="20"/>
                <w:szCs w:val="20"/>
              </w:rPr>
              <w:t xml:space="preserve"> prior to the commencement of trading hours of the next business day </w:t>
            </w:r>
            <w:r w:rsidRPr="00C14525">
              <w:rPr>
                <w:rFonts w:eastAsia="標楷體"/>
                <w:sz w:val="20"/>
                <w:szCs w:val="20"/>
              </w:rPr>
              <w:t xml:space="preserve">in the event of </w:t>
            </w:r>
            <w:r w:rsidR="0054119B" w:rsidRPr="0054119B">
              <w:rPr>
                <w:rFonts w:eastAsia="標楷體"/>
                <w:sz w:val="20"/>
                <w:szCs w:val="20"/>
              </w:rPr>
              <w:t>election</w:t>
            </w:r>
            <w:r w:rsidR="00E34635">
              <w:rPr>
                <w:rFonts w:eastAsia="標楷體"/>
                <w:sz w:val="20"/>
                <w:szCs w:val="20"/>
              </w:rPr>
              <w:t xml:space="preserve"> (by-election)</w:t>
            </w:r>
            <w:r w:rsidR="0054119B" w:rsidRPr="0054119B">
              <w:rPr>
                <w:rFonts w:eastAsia="標楷體"/>
                <w:sz w:val="20"/>
                <w:szCs w:val="20"/>
              </w:rPr>
              <w:t xml:space="preserve"> of directors</w:t>
            </w:r>
            <w:r w:rsidR="00E34635">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lastRenderedPageBreak/>
              <w:t xml:space="preserve">Submit the </w:t>
            </w:r>
            <w:r w:rsidR="00384AF6" w:rsidRPr="000803AE">
              <w:rPr>
                <w:rFonts w:eastAsia="標楷體"/>
                <w:sz w:val="20"/>
                <w:szCs w:val="20"/>
              </w:rPr>
              <w:t xml:space="preserve">shareholders' meeting </w:t>
            </w:r>
            <w:r w:rsidRPr="000803AE">
              <w:rPr>
                <w:rFonts w:eastAsia="標楷體"/>
                <w:sz w:val="20"/>
                <w:szCs w:val="20"/>
              </w:rPr>
              <w:t xml:space="preserve">annual report to the Taiwan Stock Exchange </w:t>
            </w:r>
            <w:r w:rsidR="00384AF6" w:rsidRPr="000803AE">
              <w:rPr>
                <w:rFonts w:eastAsia="標楷體"/>
                <w:sz w:val="20"/>
                <w:szCs w:val="20"/>
              </w:rPr>
              <w:t>Corporation (</w:t>
            </w:r>
            <w:r w:rsidR="00A81B92" w:rsidRPr="000803AE">
              <w:rPr>
                <w:rFonts w:eastAsia="標楷體" w:hint="eastAsia"/>
                <w:sz w:val="20"/>
                <w:szCs w:val="20"/>
              </w:rPr>
              <w:t>one copy</w:t>
            </w:r>
            <w:r w:rsidR="00384AF6" w:rsidRPr="000803AE">
              <w:rPr>
                <w:rFonts w:eastAsia="標楷體"/>
                <w:sz w:val="20"/>
                <w:szCs w:val="20"/>
              </w:rPr>
              <w:t>)</w:t>
            </w:r>
            <w:r w:rsidRPr="000803AE">
              <w:rPr>
                <w:rFonts w:eastAsia="標楷體"/>
                <w:sz w:val="20"/>
                <w:szCs w:val="20"/>
              </w:rPr>
              <w:t>.</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3716D3">
            <w:pPr>
              <w:kinsoku w:val="0"/>
              <w:overflowPunct w:val="0"/>
              <w:snapToGrid w:val="0"/>
              <w:ind w:left="346"/>
              <w:rPr>
                <w:rFonts w:eastAsia="標楷體"/>
                <w:sz w:val="20"/>
                <w:szCs w:val="20"/>
              </w:rPr>
            </w:pPr>
            <w:r w:rsidRPr="000803AE">
              <w:rPr>
                <w:rFonts w:eastAsia="標楷體"/>
                <w:sz w:val="20"/>
                <w:szCs w:val="20"/>
              </w:rPr>
              <w:t xml:space="preserve">(The following documents are no longer required pursuant to the Letter </w:t>
            </w:r>
            <w:r w:rsidRPr="000803AE">
              <w:rPr>
                <w:rFonts w:eastAsia="標楷體"/>
                <w:sz w:val="20"/>
                <w:szCs w:val="20"/>
              </w:rPr>
              <w:lastRenderedPageBreak/>
              <w:t>No. Tai-Tsai-Cheng-3-0930123010 dated June 7, 2004:</w:t>
            </w:r>
          </w:p>
          <w:p w:rsidR="00234980" w:rsidRPr="000803AE" w:rsidRDefault="00234980" w:rsidP="003716D3">
            <w:pPr>
              <w:kinsoku w:val="0"/>
              <w:overflowPunct w:val="0"/>
              <w:snapToGrid w:val="0"/>
              <w:ind w:left="330" w:firstLineChars="3" w:firstLine="6"/>
              <w:rPr>
                <w:rFonts w:eastAsia="標楷體"/>
                <w:sz w:val="20"/>
                <w:szCs w:val="20"/>
              </w:rPr>
            </w:pPr>
            <w:r w:rsidRPr="000803AE">
              <w:rPr>
                <w:rFonts w:eastAsia="標楷體"/>
                <w:sz w:val="20"/>
                <w:szCs w:val="20"/>
              </w:rPr>
              <w:t>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and Letter No. 75-Tai-Tsai-Cheng-2-00248 dated March 8, 1986 and Letter No. 72-Tai-Tsai-Cheng-4-2801 dated December 21, 1983 are no longer applicable).</w:t>
            </w:r>
          </w:p>
          <w:p w:rsidR="00234980" w:rsidRPr="000803AE" w:rsidRDefault="00234980" w:rsidP="00FF048F">
            <w:pPr>
              <w:numPr>
                <w:ilvl w:val="0"/>
                <w:numId w:val="105"/>
              </w:numPr>
              <w:kinsoku w:val="0"/>
              <w:overflowPunct w:val="0"/>
              <w:snapToGrid w:val="0"/>
              <w:rPr>
                <w:rFonts w:eastAsia="標楷體"/>
                <w:sz w:val="20"/>
                <w:szCs w:val="20"/>
              </w:rPr>
            </w:pPr>
            <w:r w:rsidRPr="000803AE">
              <w:rPr>
                <w:rFonts w:eastAsia="標楷體"/>
                <w:sz w:val="20"/>
                <w:szCs w:val="20"/>
              </w:rPr>
              <w:t xml:space="preserve">The information on the spouse and second-degree relatives of directors, supervisors, managerial officers and financial and accounting officers (filing is required whether or not there is any change).  The relevant information shall be uploaded to the Market Observation Post System (sii.twse.com.tw/filing of insiders who are spouse or second-degree relatives and information on top 10 suppliers and customers). (To post within 2 days from the day of any change in the above persons). </w:t>
            </w:r>
          </w:p>
          <w:p w:rsidR="002F63CC" w:rsidRPr="000803AE" w:rsidRDefault="006B69FC" w:rsidP="00FF048F">
            <w:pPr>
              <w:numPr>
                <w:ilvl w:val="0"/>
                <w:numId w:val="105"/>
              </w:numPr>
              <w:kinsoku w:val="0"/>
              <w:overflowPunct w:val="0"/>
              <w:snapToGrid w:val="0"/>
              <w:rPr>
                <w:rFonts w:eastAsia="標楷體"/>
                <w:sz w:val="20"/>
                <w:szCs w:val="20"/>
              </w:rPr>
            </w:pPr>
            <w:r w:rsidRPr="000803AE">
              <w:rPr>
                <w:rFonts w:eastAsia="標楷體"/>
                <w:sz w:val="20"/>
                <w:szCs w:val="20"/>
              </w:rPr>
              <w:t>Primary listed companies</w:t>
            </w:r>
            <w:r w:rsidR="001936DB" w:rsidRPr="000803AE">
              <w:rPr>
                <w:rFonts w:eastAsia="標楷體"/>
                <w:sz w:val="20"/>
                <w:szCs w:val="20"/>
              </w:rPr>
              <w:t xml:space="preserve"> should d</w:t>
            </w:r>
            <w:r w:rsidR="006217ED" w:rsidRPr="000803AE">
              <w:rPr>
                <w:rFonts w:eastAsia="標楷體"/>
                <w:sz w:val="20"/>
                <w:szCs w:val="20"/>
              </w:rPr>
              <w:t xml:space="preserve">eliver </w:t>
            </w:r>
            <w:r w:rsidR="001936DB" w:rsidRPr="000803AE">
              <w:rPr>
                <w:rFonts w:eastAsia="標楷體"/>
                <w:sz w:val="20"/>
                <w:szCs w:val="20"/>
              </w:rPr>
              <w:t xml:space="preserve">the </w:t>
            </w:r>
            <w:r w:rsidR="006217ED" w:rsidRPr="000803AE">
              <w:rPr>
                <w:rFonts w:eastAsia="標楷體"/>
                <w:sz w:val="20"/>
                <w:szCs w:val="20"/>
              </w:rPr>
              <w:t xml:space="preserve">annual report </w:t>
            </w:r>
            <w:r w:rsidR="001936DB" w:rsidRPr="000803AE">
              <w:rPr>
                <w:rFonts w:eastAsia="標楷體"/>
                <w:sz w:val="20"/>
                <w:szCs w:val="20"/>
              </w:rPr>
              <w:t xml:space="preserve">with the auditor's report </w:t>
            </w:r>
            <w:r w:rsidR="006217ED" w:rsidRPr="000803AE">
              <w:rPr>
                <w:rFonts w:eastAsia="標楷體"/>
                <w:sz w:val="20"/>
                <w:szCs w:val="20"/>
              </w:rPr>
              <w:t xml:space="preserve">to stock exchange </w:t>
            </w:r>
            <w:r w:rsidR="001936DB" w:rsidRPr="000803AE">
              <w:rPr>
                <w:rFonts w:eastAsia="標楷體"/>
                <w:sz w:val="20"/>
                <w:szCs w:val="20"/>
              </w:rPr>
              <w:t xml:space="preserve">within the listing year and two </w:t>
            </w:r>
            <w:r w:rsidR="002F63CC" w:rsidRPr="000803AE">
              <w:rPr>
                <w:rFonts w:eastAsia="標楷體"/>
                <w:sz w:val="20"/>
                <w:szCs w:val="20"/>
              </w:rPr>
              <w:t>following</w:t>
            </w:r>
            <w:r w:rsidR="001936DB" w:rsidRPr="000803AE">
              <w:rPr>
                <w:rFonts w:eastAsia="標楷體"/>
                <w:sz w:val="20"/>
                <w:szCs w:val="20"/>
              </w:rPr>
              <w:t xml:space="preserve"> </w:t>
            </w:r>
            <w:r w:rsidR="005A037A" w:rsidRPr="000803AE">
              <w:rPr>
                <w:rFonts w:eastAsia="標楷體"/>
                <w:sz w:val="20"/>
                <w:szCs w:val="20"/>
              </w:rPr>
              <w:t>fiscal</w:t>
            </w:r>
            <w:r w:rsidR="001936DB" w:rsidRPr="000803AE">
              <w:rPr>
                <w:rFonts w:eastAsia="標楷體"/>
                <w:sz w:val="20"/>
                <w:szCs w:val="20"/>
              </w:rPr>
              <w:t xml:space="preserve"> years, and upload the</w:t>
            </w:r>
            <w:r w:rsidR="007D2E9A" w:rsidRPr="000803AE">
              <w:rPr>
                <w:rFonts w:eastAsia="標楷體"/>
                <w:sz w:val="20"/>
                <w:szCs w:val="20"/>
              </w:rPr>
              <w:t xml:space="preserve"> aforementioned document</w:t>
            </w:r>
            <w:r w:rsidR="001936DB" w:rsidRPr="000803AE">
              <w:rPr>
                <w:rFonts w:eastAsia="標楷體"/>
                <w:sz w:val="20"/>
                <w:szCs w:val="20"/>
              </w:rPr>
              <w:t xml:space="preserve"> to the Market Observation Post System (sii.twse.com.tw/</w:t>
            </w:r>
            <w:r w:rsidR="00D20CAE" w:rsidRPr="000803AE">
              <w:rPr>
                <w:rFonts w:eastAsia="標楷體"/>
                <w:sz w:val="20"/>
                <w:szCs w:val="20"/>
              </w:rPr>
              <w:t>filing</w:t>
            </w:r>
            <w:r w:rsidR="001936DB" w:rsidRPr="000803AE">
              <w:rPr>
                <w:rFonts w:eastAsia="標楷體"/>
                <w:sz w:val="20"/>
                <w:szCs w:val="20"/>
              </w:rPr>
              <w:t xml:space="preserve"> </w:t>
            </w:r>
            <w:r w:rsidR="007D2E9A" w:rsidRPr="000803AE">
              <w:rPr>
                <w:rFonts w:eastAsia="標楷體"/>
                <w:sz w:val="20"/>
                <w:szCs w:val="20"/>
              </w:rPr>
              <w:t>for</w:t>
            </w:r>
            <w:r w:rsidR="001936DB" w:rsidRPr="000803AE">
              <w:rPr>
                <w:rFonts w:eastAsia="標楷體"/>
                <w:sz w:val="20"/>
                <w:szCs w:val="20"/>
              </w:rPr>
              <w:t xml:space="preserve"> internal auditing/</w:t>
            </w:r>
            <w:r w:rsidR="00CC7AA8" w:rsidRPr="000803AE">
              <w:rPr>
                <w:rFonts w:eastAsia="標楷體"/>
                <w:sz w:val="20"/>
                <w:szCs w:val="20"/>
              </w:rPr>
              <w:t>internal control auditing report</w:t>
            </w:r>
            <w:r w:rsidR="001936DB" w:rsidRPr="000803AE">
              <w:rPr>
                <w:rFonts w:eastAsia="標楷體"/>
                <w:sz w:val="20"/>
                <w:szCs w:val="20"/>
              </w:rPr>
              <w:t>)</w:t>
            </w:r>
            <w:r w:rsidR="00CC7AA8" w:rsidRPr="000803AE">
              <w:rPr>
                <w:rFonts w:eastAsia="標楷體"/>
                <w:sz w:val="20"/>
                <w:szCs w:val="20"/>
              </w:rPr>
              <w:t xml:space="preserve">. </w:t>
            </w:r>
          </w:p>
          <w:p w:rsidR="00041D0D" w:rsidRPr="000803AE" w:rsidRDefault="00CC7AA8" w:rsidP="003716D3">
            <w:pPr>
              <w:kinsoku w:val="0"/>
              <w:overflowPunct w:val="0"/>
              <w:snapToGrid w:val="0"/>
              <w:ind w:left="400"/>
              <w:rPr>
                <w:rFonts w:eastAsia="標楷體"/>
                <w:sz w:val="20"/>
                <w:szCs w:val="20"/>
              </w:rPr>
            </w:pPr>
            <w:r w:rsidRPr="000803AE">
              <w:rPr>
                <w:sz w:val="20"/>
                <w:szCs w:val="20"/>
              </w:rPr>
              <w:t xml:space="preserve">The preceding paragraph applies to </w:t>
            </w:r>
            <w:r w:rsidR="006B69FC" w:rsidRPr="000803AE">
              <w:rPr>
                <w:rFonts w:eastAsia="標楷體"/>
                <w:sz w:val="20"/>
                <w:szCs w:val="20"/>
              </w:rPr>
              <w:t>primary listed companies</w:t>
            </w:r>
            <w:r w:rsidRPr="000803AE">
              <w:rPr>
                <w:sz w:val="20"/>
                <w:szCs w:val="20"/>
              </w:rPr>
              <w:t xml:space="preserve"> that voluntarily </w:t>
            </w:r>
            <w:r w:rsidR="002F63CC" w:rsidRPr="000803AE">
              <w:rPr>
                <w:sz w:val="20"/>
                <w:szCs w:val="20"/>
              </w:rPr>
              <w:t>engage</w:t>
            </w:r>
            <w:r w:rsidRPr="000803AE">
              <w:rPr>
                <w:sz w:val="20"/>
                <w:szCs w:val="20"/>
              </w:rPr>
              <w:t xml:space="preserve"> </w:t>
            </w:r>
            <w:r w:rsidR="002F63CC" w:rsidRPr="000803AE">
              <w:rPr>
                <w:sz w:val="20"/>
                <w:szCs w:val="20"/>
              </w:rPr>
              <w:t>CPAs</w:t>
            </w:r>
            <w:r w:rsidRPr="000803AE">
              <w:rPr>
                <w:sz w:val="20"/>
                <w:szCs w:val="20"/>
              </w:rPr>
              <w:t xml:space="preserve"> to be the internal controller</w:t>
            </w:r>
            <w:r w:rsidR="002F63CC" w:rsidRPr="000803AE">
              <w:rPr>
                <w:sz w:val="20"/>
                <w:szCs w:val="20"/>
              </w:rPr>
              <w:t>s</w:t>
            </w:r>
            <w:r w:rsidRPr="000803AE">
              <w:rPr>
                <w:sz w:val="20"/>
                <w:szCs w:val="20"/>
              </w:rPr>
              <w:t xml:space="preserve"> after the expiration of the period </w:t>
            </w:r>
            <w:r w:rsidR="004D18B6" w:rsidRPr="000803AE">
              <w:rPr>
                <w:sz w:val="20"/>
                <w:szCs w:val="20"/>
              </w:rPr>
              <w:t>provided in the preceding paragraph</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234980" w:rsidRPr="000803AE" w:rsidRDefault="00234980" w:rsidP="00C12D1C">
            <w:pPr>
              <w:kinsoku w:val="0"/>
              <w:overflowPunct w:val="0"/>
              <w:snapToGrid w:val="0"/>
              <w:rPr>
                <w:rFonts w:eastAsia="標楷體"/>
                <w:sz w:val="20"/>
                <w:szCs w:val="20"/>
              </w:rPr>
            </w:pPr>
            <w:r w:rsidRPr="000803AE">
              <w:rPr>
                <w:rFonts w:eastAsia="標楷體"/>
                <w:sz w:val="20"/>
                <w:szCs w:val="20"/>
              </w:rPr>
              <w:t>To download the following documents via the website (http://www.twse.com.tw</w:t>
            </w:r>
            <w:r w:rsidR="00C00D85" w:rsidRPr="000803AE">
              <w:rPr>
                <w:rFonts w:eastAsia="標楷體" w:hint="eastAsia"/>
                <w:sz w:val="20"/>
                <w:szCs w:val="20"/>
              </w:rPr>
              <w:t>/</w:t>
            </w:r>
            <w:r w:rsidRPr="000803AE">
              <w:rPr>
                <w:rFonts w:eastAsia="標楷體"/>
                <w:sz w:val="20"/>
                <w:szCs w:val="20"/>
              </w:rPr>
              <w:t xml:space="preserve">tick listed company/tick documents to be downloaded by listed companies/tick 1. </w:t>
            </w:r>
            <w:r w:rsidR="001C7A3B" w:rsidRPr="000803AE">
              <w:rPr>
                <w:rFonts w:eastAsia="標楷體" w:hint="eastAsia"/>
                <w:sz w:val="20"/>
                <w:szCs w:val="20"/>
              </w:rPr>
              <w:t>c</w:t>
            </w:r>
            <w:r w:rsidR="00065877" w:rsidRPr="000803AE">
              <w:rPr>
                <w:rFonts w:eastAsia="標楷體" w:hint="eastAsia"/>
                <w:sz w:val="20"/>
                <w:szCs w:val="20"/>
              </w:rPr>
              <w:t>ompl</w:t>
            </w:r>
            <w:r w:rsidR="001C7A3B" w:rsidRPr="000803AE">
              <w:rPr>
                <w:rFonts w:eastAsia="標楷體" w:hint="eastAsia"/>
                <w:sz w:val="20"/>
                <w:szCs w:val="20"/>
              </w:rPr>
              <w:t>i</w:t>
            </w:r>
            <w:r w:rsidR="00065877" w:rsidRPr="000803AE">
              <w:rPr>
                <w:rFonts w:eastAsia="標楷體" w:hint="eastAsia"/>
                <w:sz w:val="20"/>
                <w:szCs w:val="20"/>
              </w:rPr>
              <w:t>a</w:t>
            </w:r>
            <w:r w:rsidR="001C7A3B" w:rsidRPr="000803AE">
              <w:rPr>
                <w:rFonts w:eastAsia="標楷體" w:hint="eastAsia"/>
                <w:sz w:val="20"/>
                <w:szCs w:val="20"/>
              </w:rPr>
              <w:t xml:space="preserve">nce </w:t>
            </w:r>
            <w:r w:rsidRPr="000803AE">
              <w:rPr>
                <w:rFonts w:eastAsia="標楷體"/>
                <w:sz w:val="20"/>
                <w:szCs w:val="20"/>
              </w:rPr>
              <w:t xml:space="preserve">brochure for directors and supervisors, 2. certificates – director(s), supervisor(s) or managerial officer(s), </w:t>
            </w:r>
            <w:r w:rsidR="007526B9" w:rsidRPr="000803AE">
              <w:rPr>
                <w:rFonts w:eastAsia="標楷體" w:hint="eastAsia"/>
                <w:sz w:val="20"/>
                <w:szCs w:val="20"/>
              </w:rPr>
              <w:t>3</w:t>
            </w:r>
            <w:r w:rsidRPr="000803AE">
              <w:rPr>
                <w:rFonts w:eastAsia="標楷體"/>
                <w:sz w:val="20"/>
                <w:szCs w:val="20"/>
              </w:rPr>
              <w:t xml:space="preserve">. regulations in connection with the securities market that a listed company and its director(s), supervisor(s) and major shareholder(s) should pay attention to, </w:t>
            </w:r>
            <w:r w:rsidR="007526B9" w:rsidRPr="000803AE">
              <w:rPr>
                <w:rFonts w:eastAsia="標楷體" w:hint="eastAsia"/>
                <w:sz w:val="20"/>
                <w:szCs w:val="20"/>
              </w:rPr>
              <w:t>4</w:t>
            </w:r>
            <w:r w:rsidRPr="000803AE">
              <w:rPr>
                <w:rFonts w:eastAsia="標楷體"/>
                <w:sz w:val="20"/>
                <w:szCs w:val="20"/>
              </w:rPr>
              <w:t xml:space="preserve">. introduction to applicable laws and regulations for independent director(s)), </w:t>
            </w:r>
            <w:r w:rsidR="007526B9" w:rsidRPr="000803AE">
              <w:rPr>
                <w:rFonts w:eastAsia="標楷體" w:hint="eastAsia"/>
                <w:sz w:val="20"/>
                <w:szCs w:val="20"/>
              </w:rPr>
              <w:t>5</w:t>
            </w:r>
            <w:r w:rsidR="00D2393F" w:rsidRPr="000803AE">
              <w:rPr>
                <w:rFonts w:hint="eastAsia"/>
                <w:sz w:val="20"/>
                <w:szCs w:val="20"/>
              </w:rPr>
              <w:t xml:space="preserve">. </w:t>
            </w:r>
            <w:proofErr w:type="gramStart"/>
            <w:r w:rsidR="00D2393F" w:rsidRPr="000803AE">
              <w:rPr>
                <w:rFonts w:hint="eastAsia"/>
                <w:sz w:val="20"/>
                <w:szCs w:val="20"/>
              </w:rPr>
              <w:t>template</w:t>
            </w:r>
            <w:proofErr w:type="gramEnd"/>
            <w:r w:rsidR="00D2393F" w:rsidRPr="000803AE">
              <w:rPr>
                <w:rFonts w:hint="eastAsia"/>
                <w:sz w:val="20"/>
                <w:szCs w:val="20"/>
              </w:rPr>
              <w:t xml:space="preserve"> of </w:t>
            </w:r>
            <w:r w:rsidR="00D2393F" w:rsidRPr="000803AE">
              <w:rPr>
                <w:sz w:val="20"/>
                <w:szCs w:val="20"/>
              </w:rPr>
              <w:t>certificate for independent director</w:t>
            </w:r>
            <w:r w:rsidR="000079C7" w:rsidRPr="000803AE">
              <w:rPr>
                <w:rFonts w:hint="eastAsia"/>
                <w:sz w:val="20"/>
                <w:szCs w:val="20"/>
              </w:rPr>
              <w:t>(s)</w:t>
            </w:r>
            <w:r w:rsidR="00D2393F" w:rsidRPr="000803AE">
              <w:rPr>
                <w:rFonts w:hint="eastAsia"/>
                <w:sz w:val="20"/>
                <w:szCs w:val="20"/>
              </w:rPr>
              <w:t xml:space="preserve"> (</w:t>
            </w:r>
            <w:r w:rsidR="000079C7" w:rsidRPr="000803AE">
              <w:rPr>
                <w:rFonts w:hint="eastAsia"/>
                <w:sz w:val="20"/>
                <w:szCs w:val="20"/>
              </w:rPr>
              <w:t>when elected</w:t>
            </w:r>
            <w:r w:rsidR="00D2393F" w:rsidRPr="000803AE">
              <w:rPr>
                <w:rFonts w:hint="eastAsia"/>
                <w:sz w:val="20"/>
                <w:szCs w:val="20"/>
              </w:rPr>
              <w:t xml:space="preserve">), </w:t>
            </w:r>
            <w:r w:rsidRPr="000803AE">
              <w:rPr>
                <w:rFonts w:eastAsia="標楷體"/>
                <w:sz w:val="20"/>
                <w:szCs w:val="20"/>
              </w:rPr>
              <w:t>and the said documents</w:t>
            </w:r>
            <w:r w:rsidR="00695A38" w:rsidRPr="000803AE">
              <w:rPr>
                <w:rFonts w:eastAsia="標楷體"/>
                <w:sz w:val="20"/>
                <w:szCs w:val="20"/>
              </w:rPr>
              <w:t xml:space="preserve"> should</w:t>
            </w:r>
            <w:r w:rsidRPr="000803AE">
              <w:rPr>
                <w:rFonts w:eastAsia="標楷體"/>
                <w:sz w:val="20"/>
                <w:szCs w:val="20"/>
              </w:rPr>
              <w:t xml:space="preserve"> </w:t>
            </w:r>
            <w:r w:rsidR="00695A38" w:rsidRPr="000803AE">
              <w:rPr>
                <w:rFonts w:eastAsia="標楷體"/>
                <w:sz w:val="20"/>
                <w:szCs w:val="20"/>
              </w:rPr>
              <w:t>be delivered and</w:t>
            </w:r>
            <w:r w:rsidR="00F86703" w:rsidRPr="000803AE">
              <w:rPr>
                <w:rFonts w:eastAsia="標楷體"/>
                <w:sz w:val="20"/>
                <w:szCs w:val="20"/>
              </w:rPr>
              <w:t xml:space="preserve"> sig</w:t>
            </w:r>
            <w:r w:rsidR="00695A38" w:rsidRPr="000803AE">
              <w:rPr>
                <w:rFonts w:eastAsia="標楷體"/>
                <w:sz w:val="20"/>
                <w:szCs w:val="20"/>
              </w:rPr>
              <w:t>ned by</w:t>
            </w:r>
            <w:r w:rsidRPr="000803AE">
              <w:rPr>
                <w:rFonts w:eastAsia="標楷體"/>
                <w:sz w:val="20"/>
                <w:szCs w:val="20"/>
              </w:rPr>
              <w:t xml:space="preserve"> the newly elected directors and supervisors (including directors and/or supervisors who have been serving as the directors or supervisors of the company before the election)</w:t>
            </w:r>
            <w:r w:rsidR="00560F05" w:rsidRPr="000803AE">
              <w:rPr>
                <w:rFonts w:eastAsia="標楷體"/>
                <w:sz w:val="20"/>
                <w:szCs w:val="20"/>
              </w:rPr>
              <w:t>.</w:t>
            </w:r>
            <w:r w:rsidR="0019305E" w:rsidRPr="000803AE">
              <w:rPr>
                <w:rFonts w:eastAsia="標楷體"/>
                <w:sz w:val="20"/>
                <w:szCs w:val="20"/>
              </w:rPr>
              <w:t xml:space="preserve"> </w:t>
            </w:r>
            <w:r w:rsidR="00560F05" w:rsidRPr="000803AE">
              <w:rPr>
                <w:rFonts w:eastAsia="標楷體"/>
                <w:sz w:val="20"/>
                <w:szCs w:val="20"/>
              </w:rPr>
              <w:t xml:space="preserve">The listed company should ask the newly elected directors and supervisors (including directors and/or supervisors who </w:t>
            </w:r>
            <w:r w:rsidR="0019305E" w:rsidRPr="000803AE">
              <w:rPr>
                <w:rFonts w:eastAsia="標楷體"/>
                <w:sz w:val="20"/>
                <w:szCs w:val="20"/>
              </w:rPr>
              <w:lastRenderedPageBreak/>
              <w:t>served</w:t>
            </w:r>
            <w:r w:rsidR="00560F05" w:rsidRPr="000803AE">
              <w:rPr>
                <w:rFonts w:eastAsia="標楷體"/>
                <w:sz w:val="20"/>
                <w:szCs w:val="20"/>
              </w:rPr>
              <w:t xml:space="preserve"> before the election) to sign the said documents within 5 days </w:t>
            </w:r>
            <w:r w:rsidR="0019305E" w:rsidRPr="000803AE">
              <w:rPr>
                <w:rFonts w:eastAsia="標楷體"/>
                <w:sz w:val="20"/>
                <w:szCs w:val="20"/>
              </w:rPr>
              <w:t>of</w:t>
            </w:r>
            <w:r w:rsidR="00560F05" w:rsidRPr="000803AE">
              <w:rPr>
                <w:rFonts w:eastAsia="標楷體"/>
                <w:sz w:val="20"/>
                <w:szCs w:val="20"/>
              </w:rPr>
              <w:t xml:space="preserve"> the day </w:t>
            </w:r>
            <w:r w:rsidR="0019305E" w:rsidRPr="000803AE">
              <w:rPr>
                <w:rFonts w:eastAsia="標楷體"/>
                <w:sz w:val="20"/>
                <w:szCs w:val="20"/>
              </w:rPr>
              <w:t xml:space="preserve">they assume their offices </w:t>
            </w:r>
            <w:r w:rsidRPr="000803AE">
              <w:rPr>
                <w:rFonts w:eastAsia="標楷體"/>
                <w:sz w:val="20"/>
                <w:szCs w:val="20"/>
              </w:rPr>
              <w:t>and to submit their receipts and copies</w:t>
            </w:r>
            <w:r w:rsidR="0019305E" w:rsidRPr="000803AE">
              <w:rPr>
                <w:rFonts w:eastAsia="標楷體"/>
                <w:sz w:val="20"/>
                <w:szCs w:val="20"/>
              </w:rPr>
              <w:t xml:space="preserve"> of certificates</w:t>
            </w:r>
            <w:r w:rsidR="00765C79" w:rsidRPr="000803AE">
              <w:rPr>
                <w:rFonts w:eastAsia="標楷體" w:hint="eastAsia"/>
                <w:sz w:val="20"/>
                <w:szCs w:val="20"/>
              </w:rPr>
              <w:t xml:space="preserve"> </w:t>
            </w:r>
            <w:r w:rsidR="00765C79" w:rsidRPr="000803AE">
              <w:rPr>
                <w:rFonts w:hint="eastAsia"/>
                <w:sz w:val="20"/>
                <w:szCs w:val="20"/>
              </w:rPr>
              <w:t xml:space="preserve">(including </w:t>
            </w:r>
            <w:r w:rsidR="00765C79" w:rsidRPr="000803AE">
              <w:rPr>
                <w:sz w:val="20"/>
                <w:szCs w:val="20"/>
              </w:rPr>
              <w:t>certificates for independent director(s)</w:t>
            </w:r>
            <w:r w:rsidR="00444994" w:rsidRPr="000803AE">
              <w:rPr>
                <w:rFonts w:hint="eastAsia"/>
                <w:sz w:val="20"/>
                <w:szCs w:val="20"/>
              </w:rPr>
              <w:t xml:space="preserve"> (</w:t>
            </w:r>
            <w:r w:rsidR="000079C7" w:rsidRPr="000803AE">
              <w:rPr>
                <w:rFonts w:hint="eastAsia"/>
                <w:sz w:val="20"/>
                <w:szCs w:val="20"/>
              </w:rPr>
              <w:t>when elected</w:t>
            </w:r>
            <w:r w:rsidR="00444994" w:rsidRPr="000803AE">
              <w:rPr>
                <w:rFonts w:hint="eastAsia"/>
                <w:sz w:val="20"/>
                <w:szCs w:val="20"/>
              </w:rPr>
              <w:t>)</w:t>
            </w:r>
            <w:r w:rsidR="00765C79" w:rsidRPr="000803AE">
              <w:rPr>
                <w:rFonts w:hint="eastAsia"/>
                <w:sz w:val="20"/>
                <w:szCs w:val="20"/>
              </w:rPr>
              <w:t>)</w:t>
            </w:r>
            <w:r w:rsidR="0019305E" w:rsidRPr="000803AE">
              <w:rPr>
                <w:rFonts w:eastAsia="標楷體"/>
                <w:sz w:val="20"/>
                <w:szCs w:val="20"/>
              </w:rPr>
              <w:t xml:space="preserve"> to</w:t>
            </w:r>
            <w:r w:rsidRPr="000803AE">
              <w:rPr>
                <w:rFonts w:eastAsia="標楷體"/>
                <w:sz w:val="20"/>
                <w:szCs w:val="20"/>
              </w:rPr>
              <w:t xml:space="preserve"> Taiwan Stock Exchange Corporation</w:t>
            </w:r>
            <w:r w:rsidR="00560F05" w:rsidRPr="000803AE">
              <w:rPr>
                <w:rFonts w:eastAsia="標楷體"/>
                <w:sz w:val="20"/>
                <w:szCs w:val="20"/>
              </w:rPr>
              <w:t xml:space="preserve"> within 10 days</w:t>
            </w:r>
            <w:r w:rsidR="0019305E" w:rsidRPr="000803AE">
              <w:rPr>
                <w:rFonts w:eastAsia="標楷體"/>
                <w:sz w:val="20"/>
                <w:szCs w:val="20"/>
              </w:rPr>
              <w:t>;</w:t>
            </w:r>
            <w:r w:rsidR="008136AF" w:rsidRPr="000803AE">
              <w:rPr>
                <w:rFonts w:eastAsia="標楷體"/>
                <w:sz w:val="20"/>
                <w:szCs w:val="20"/>
              </w:rPr>
              <w:t xml:space="preserve"> </w:t>
            </w:r>
            <w:r w:rsidR="003B3337" w:rsidRPr="000803AE">
              <w:rPr>
                <w:rFonts w:eastAsia="標楷體"/>
                <w:sz w:val="20"/>
                <w:szCs w:val="20"/>
              </w:rPr>
              <w:t xml:space="preserve">the </w:t>
            </w:r>
            <w:r w:rsidR="0019305E" w:rsidRPr="000803AE">
              <w:rPr>
                <w:rFonts w:eastAsia="標楷體"/>
                <w:spacing w:val="-4"/>
                <w:sz w:val="20"/>
                <w:szCs w:val="20"/>
              </w:rPr>
              <w:t>submission deadline</w:t>
            </w:r>
            <w:r w:rsidR="003B3337" w:rsidRPr="000803AE">
              <w:rPr>
                <w:rFonts w:eastAsia="標楷體"/>
                <w:spacing w:val="-4"/>
                <w:sz w:val="20"/>
                <w:szCs w:val="20"/>
              </w:rPr>
              <w:t xml:space="preserve"> may be extended </w:t>
            </w:r>
            <w:r w:rsidR="00B32517" w:rsidRPr="000803AE">
              <w:rPr>
                <w:rFonts w:eastAsia="標楷體"/>
                <w:spacing w:val="-4"/>
                <w:sz w:val="20"/>
                <w:szCs w:val="20"/>
              </w:rPr>
              <w:t xml:space="preserve">within 15 days upon </w:t>
            </w:r>
            <w:r w:rsidR="00B32517" w:rsidRPr="000803AE">
              <w:rPr>
                <w:rFonts w:eastAsia="標楷體"/>
                <w:sz w:val="20"/>
                <w:szCs w:val="20"/>
              </w:rPr>
              <w:t>the day they assume their offices</w:t>
            </w:r>
            <w:r w:rsidR="00B32517" w:rsidRPr="000803AE">
              <w:rPr>
                <w:rFonts w:eastAsia="標楷體"/>
                <w:spacing w:val="-4"/>
                <w:sz w:val="20"/>
                <w:szCs w:val="20"/>
              </w:rPr>
              <w:t xml:space="preserve"> </w:t>
            </w:r>
            <w:r w:rsidR="0019305E" w:rsidRPr="000803AE">
              <w:rPr>
                <w:rFonts w:eastAsia="標楷體"/>
                <w:sz w:val="20"/>
                <w:szCs w:val="20"/>
              </w:rPr>
              <w:t>with</w:t>
            </w:r>
            <w:r w:rsidR="008136AF" w:rsidRPr="000803AE">
              <w:rPr>
                <w:rFonts w:eastAsia="標楷體"/>
                <w:sz w:val="20"/>
                <w:szCs w:val="20"/>
              </w:rPr>
              <w:t xml:space="preserve"> good cause</w:t>
            </w:r>
            <w:r w:rsidR="00C863CA" w:rsidRPr="000803AE">
              <w:rPr>
                <w:rFonts w:eastAsia="標楷體"/>
                <w:sz w:val="20"/>
                <w:szCs w:val="20"/>
              </w:rPr>
              <w:t xml:space="preserve"> </w:t>
            </w:r>
            <w:r w:rsidR="008136AF" w:rsidRPr="000803AE">
              <w:rPr>
                <w:rFonts w:eastAsia="標楷體"/>
                <w:sz w:val="20"/>
                <w:szCs w:val="20"/>
              </w:rPr>
              <w:t>and</w:t>
            </w:r>
            <w:r w:rsidR="00C863CA" w:rsidRPr="000803AE">
              <w:rPr>
                <w:rFonts w:eastAsia="標楷體"/>
                <w:sz w:val="20"/>
                <w:szCs w:val="20"/>
              </w:rPr>
              <w:t xml:space="preserve"> Taiwan Stock Exchange Corporation</w:t>
            </w:r>
            <w:r w:rsidR="003B3337" w:rsidRPr="000803AE">
              <w:rPr>
                <w:rFonts w:eastAsia="標楷體"/>
                <w:sz w:val="20"/>
                <w:szCs w:val="20"/>
              </w:rPr>
              <w:t>'s</w:t>
            </w:r>
            <w:r w:rsidR="00C863CA" w:rsidRPr="000803AE">
              <w:rPr>
                <w:rFonts w:eastAsia="標楷體"/>
                <w:sz w:val="20"/>
                <w:szCs w:val="20"/>
              </w:rPr>
              <w:t xml:space="preserve"> approval</w:t>
            </w:r>
            <w:r w:rsidRPr="000803AE">
              <w:rPr>
                <w:rFonts w:eastAsia="標楷體"/>
                <w:sz w:val="20"/>
                <w:szCs w:val="20"/>
              </w:rPr>
              <w:t>.</w:t>
            </w:r>
            <w:r w:rsidR="008136AF" w:rsidRPr="000803AE">
              <w:rPr>
                <w:rFonts w:eastAsia="標楷體"/>
                <w:sz w:val="20"/>
                <w:szCs w:val="20"/>
              </w:rPr>
              <w:t xml:space="preserve"> </w:t>
            </w:r>
            <w:r w:rsidR="000079C7" w:rsidRPr="000803AE">
              <w:rPr>
                <w:rFonts w:hint="eastAsia"/>
                <w:sz w:val="20"/>
                <w:szCs w:val="20"/>
              </w:rPr>
              <w:t>The TWSE listed companies having independent director(s) shall also submit the checklist of qualifications for independence directors (when elected) (filled out by the TWSE listed companies)</w:t>
            </w:r>
            <w:r w:rsidR="00C12D1C" w:rsidRPr="000803AE">
              <w:rPr>
                <w:rFonts w:hint="eastAsia"/>
                <w:sz w:val="20"/>
                <w:szCs w:val="20"/>
              </w:rPr>
              <w:t>.</w:t>
            </w:r>
          </w:p>
          <w:p w:rsidR="000A7DB0" w:rsidRDefault="00234980" w:rsidP="003716D3">
            <w:pPr>
              <w:kinsoku w:val="0"/>
              <w:overflowPunct w:val="0"/>
              <w:snapToGrid w:val="0"/>
              <w:rPr>
                <w:rFonts w:eastAsia="標楷體"/>
                <w:sz w:val="20"/>
                <w:szCs w:val="20"/>
              </w:rPr>
            </w:pPr>
            <w:r w:rsidRPr="000803AE">
              <w:rPr>
                <w:rFonts w:eastAsia="標楷體"/>
                <w:sz w:val="20"/>
                <w:szCs w:val="20"/>
              </w:rPr>
              <w:t xml:space="preserve">Note: The independent director should sign certificates for </w:t>
            </w:r>
            <w:r w:rsidR="00A305C3" w:rsidRPr="000803AE">
              <w:rPr>
                <w:rFonts w:eastAsia="標楷體" w:hint="eastAsia"/>
                <w:sz w:val="20"/>
                <w:szCs w:val="20"/>
              </w:rPr>
              <w:t xml:space="preserve">independent </w:t>
            </w:r>
            <w:r w:rsidRPr="000803AE">
              <w:rPr>
                <w:rFonts w:eastAsia="標楷體"/>
                <w:sz w:val="20"/>
                <w:szCs w:val="20"/>
              </w:rPr>
              <w:t>director(s)</w:t>
            </w:r>
            <w:r w:rsidR="009C2BFB" w:rsidRPr="000803AE">
              <w:rPr>
                <w:rFonts w:eastAsia="標楷體" w:hint="eastAsia"/>
                <w:sz w:val="20"/>
                <w:szCs w:val="20"/>
              </w:rPr>
              <w:t xml:space="preserve"> </w:t>
            </w:r>
            <w:r w:rsidR="009C2BFB" w:rsidRPr="000803AE">
              <w:rPr>
                <w:rFonts w:hint="eastAsia"/>
                <w:sz w:val="20"/>
                <w:szCs w:val="20"/>
              </w:rPr>
              <w:t>(</w:t>
            </w:r>
            <w:r w:rsidR="000079C7" w:rsidRPr="000803AE">
              <w:rPr>
                <w:rFonts w:hint="eastAsia"/>
                <w:sz w:val="20"/>
                <w:szCs w:val="20"/>
              </w:rPr>
              <w:t>when elected</w:t>
            </w:r>
            <w:r w:rsidR="009C2BFB" w:rsidRPr="000803AE">
              <w:rPr>
                <w:rFonts w:hint="eastAsia"/>
                <w:sz w:val="20"/>
                <w:szCs w:val="20"/>
              </w:rPr>
              <w:t>)</w:t>
            </w:r>
            <w:r w:rsidR="000E623D" w:rsidRPr="000803AE">
              <w:rPr>
                <w:rFonts w:hint="eastAsia"/>
                <w:sz w:val="20"/>
                <w:szCs w:val="20"/>
              </w:rPr>
              <w:t>,</w:t>
            </w:r>
            <w:r w:rsidRPr="000803AE">
              <w:rPr>
                <w:rFonts w:eastAsia="標楷體"/>
                <w:sz w:val="20"/>
                <w:szCs w:val="20"/>
              </w:rPr>
              <w:t xml:space="preserve"> </w:t>
            </w:r>
            <w:r w:rsidR="000E623D" w:rsidRPr="000803AE">
              <w:rPr>
                <w:rFonts w:eastAsia="標楷體" w:hint="eastAsia"/>
                <w:sz w:val="20"/>
                <w:szCs w:val="20"/>
              </w:rPr>
              <w:t>and</w:t>
            </w:r>
            <w:r w:rsidR="00D23CD1" w:rsidRPr="000803AE">
              <w:rPr>
                <w:rFonts w:eastAsia="標楷體" w:hint="eastAsia"/>
                <w:sz w:val="20"/>
                <w:szCs w:val="20"/>
              </w:rPr>
              <w:t xml:space="preserve"> </w:t>
            </w:r>
            <w:r w:rsidR="009C2BFB" w:rsidRPr="000803AE">
              <w:rPr>
                <w:rFonts w:eastAsia="標楷體" w:hint="eastAsia"/>
                <w:sz w:val="20"/>
                <w:szCs w:val="20"/>
              </w:rPr>
              <w:t>certificates for</w:t>
            </w:r>
            <w:r w:rsidRPr="000803AE">
              <w:rPr>
                <w:rFonts w:eastAsia="標楷體"/>
                <w:sz w:val="20"/>
                <w:szCs w:val="20"/>
              </w:rPr>
              <w:t xml:space="preserve"> director(s)</w:t>
            </w:r>
            <w:r w:rsidR="00CA415B" w:rsidRPr="000803AE">
              <w:rPr>
                <w:rFonts w:eastAsia="標楷體" w:hint="eastAsia"/>
                <w:sz w:val="20"/>
                <w:szCs w:val="20"/>
              </w:rPr>
              <w:t xml:space="preserve"> are not required</w:t>
            </w:r>
            <w:r w:rsidRPr="000803AE">
              <w:rPr>
                <w:rFonts w:eastAsia="標楷體"/>
                <w:sz w:val="20"/>
                <w:szCs w:val="20"/>
              </w:rPr>
              <w:t>.</w:t>
            </w:r>
          </w:p>
          <w:p w:rsidR="00DE3E4E" w:rsidRPr="000803AE" w:rsidRDefault="00DE3E4E" w:rsidP="003716D3">
            <w:pPr>
              <w:kinsoku w:val="0"/>
              <w:overflowPunct w:val="0"/>
              <w:snapToGrid w:val="0"/>
              <w:rPr>
                <w:rFonts w:eastAsia="標楷體"/>
                <w:sz w:val="20"/>
                <w:szCs w:val="20"/>
              </w:rPr>
            </w:pPr>
          </w:p>
          <w:p w:rsidR="000211AE" w:rsidRPr="000803AE" w:rsidRDefault="00866299" w:rsidP="002E10EA">
            <w:pPr>
              <w:snapToGrid w:val="0"/>
              <w:jc w:val="both"/>
              <w:rPr>
                <w:rFonts w:eastAsia="標楷體"/>
                <w:sz w:val="20"/>
                <w:szCs w:val="20"/>
              </w:rPr>
            </w:pPr>
            <w:r w:rsidRPr="000803AE">
              <w:rPr>
                <w:sz w:val="20"/>
                <w:szCs w:val="20"/>
              </w:rPr>
              <w:t xml:space="preserve">Primary listed companies </w:t>
            </w:r>
            <w:r w:rsidR="005D0E33">
              <w:rPr>
                <w:sz w:val="20"/>
                <w:szCs w:val="20"/>
              </w:rPr>
              <w:t xml:space="preserve">listed on TWSE and </w:t>
            </w:r>
            <w:r w:rsidR="005D0E33" w:rsidRPr="008C5A5E">
              <w:rPr>
                <w:sz w:val="20"/>
                <w:szCs w:val="20"/>
              </w:rPr>
              <w:t xml:space="preserve">Taiwan </w:t>
            </w:r>
            <w:r w:rsidR="005D0E33" w:rsidRPr="00B77FE3">
              <w:rPr>
                <w:sz w:val="20"/>
                <w:szCs w:val="20"/>
              </w:rPr>
              <w:t>Innovation Board</w:t>
            </w:r>
            <w:r w:rsidR="005D0E33">
              <w:rPr>
                <w:sz w:val="20"/>
                <w:szCs w:val="20"/>
              </w:rPr>
              <w:t xml:space="preserve"> </w:t>
            </w:r>
            <w:r w:rsidRPr="000803AE">
              <w:rPr>
                <w:sz w:val="20"/>
                <w:szCs w:val="20"/>
              </w:rPr>
              <w:t>shall</w:t>
            </w:r>
            <w:r w:rsidR="00AB00F0" w:rsidRPr="000803AE">
              <w:rPr>
                <w:rFonts w:hint="eastAsia"/>
                <w:sz w:val="20"/>
                <w:szCs w:val="20"/>
              </w:rPr>
              <w:t xml:space="preserve"> </w:t>
            </w:r>
            <w:r w:rsidR="00B40AAE" w:rsidRPr="000803AE">
              <w:rPr>
                <w:rFonts w:hint="eastAsia"/>
                <w:sz w:val="20"/>
                <w:szCs w:val="20"/>
              </w:rPr>
              <w:t>upload information to</w:t>
            </w:r>
            <w:r w:rsidRPr="000803AE">
              <w:rPr>
                <w:sz w:val="20"/>
                <w:szCs w:val="20"/>
              </w:rPr>
              <w:t xml:space="preserve"> the Market Observation Post System (sii.twse.com.tw/</w:t>
            </w:r>
            <w:r w:rsidR="00AB00F0" w:rsidRPr="000803AE">
              <w:rPr>
                <w:sz w:val="20"/>
                <w:szCs w:val="20"/>
              </w:rPr>
              <w:t>prompt</w:t>
            </w:r>
            <w:r w:rsidRPr="000803AE">
              <w:rPr>
                <w:sz w:val="20"/>
                <w:szCs w:val="20"/>
              </w:rPr>
              <w:t xml:space="preserve"> </w:t>
            </w:r>
            <w:r w:rsidR="00B40AAE" w:rsidRPr="000803AE">
              <w:rPr>
                <w:sz w:val="20"/>
                <w:szCs w:val="20"/>
              </w:rPr>
              <w:t>report and update</w:t>
            </w:r>
            <w:r w:rsidR="00AB00F0" w:rsidRPr="000803AE">
              <w:rPr>
                <w:rFonts w:hint="eastAsia"/>
                <w:sz w:val="20"/>
                <w:szCs w:val="20"/>
              </w:rPr>
              <w:t xml:space="preserve"> of</w:t>
            </w:r>
            <w:r w:rsidR="00B40AAE" w:rsidRPr="000803AE">
              <w:rPr>
                <w:sz w:val="20"/>
                <w:szCs w:val="20"/>
              </w:rPr>
              <w:t xml:space="preserve"> </w:t>
            </w:r>
            <w:r w:rsidR="005F3FDD" w:rsidRPr="000803AE">
              <w:rPr>
                <w:rFonts w:hint="eastAsia"/>
                <w:sz w:val="20"/>
                <w:szCs w:val="20"/>
              </w:rPr>
              <w:t xml:space="preserve">any </w:t>
            </w:r>
            <w:r w:rsidR="005F3FDD" w:rsidRPr="000803AE">
              <w:rPr>
                <w:sz w:val="20"/>
                <w:szCs w:val="20"/>
              </w:rPr>
              <w:t>change</w:t>
            </w:r>
            <w:r w:rsidR="00B40AAE" w:rsidRPr="000803AE">
              <w:rPr>
                <w:sz w:val="20"/>
                <w:szCs w:val="20"/>
              </w:rPr>
              <w:t xml:space="preserve"> </w:t>
            </w:r>
            <w:r w:rsidR="00B40AAE" w:rsidRPr="000803AE">
              <w:rPr>
                <w:rFonts w:hint="eastAsia"/>
                <w:sz w:val="20"/>
                <w:szCs w:val="20"/>
              </w:rPr>
              <w:t>to</w:t>
            </w:r>
            <w:r w:rsidRPr="000803AE">
              <w:rPr>
                <w:sz w:val="20"/>
                <w:szCs w:val="20"/>
              </w:rPr>
              <w:t xml:space="preserve"> the directors</w:t>
            </w:r>
            <w:r w:rsidR="008176E9">
              <w:rPr>
                <w:sz w:val="20"/>
                <w:szCs w:val="20"/>
              </w:rPr>
              <w:t xml:space="preserve"> and </w:t>
            </w:r>
            <w:r w:rsidR="002E10EA" w:rsidRPr="000803AE">
              <w:rPr>
                <w:rFonts w:eastAsia="標楷體"/>
                <w:sz w:val="20"/>
                <w:szCs w:val="20"/>
              </w:rPr>
              <w:t>managerial officers</w:t>
            </w:r>
            <w:r w:rsidR="002E10EA">
              <w:rPr>
                <w:rFonts w:eastAsia="標楷體" w:hint="eastAsia"/>
                <w:sz w:val="20"/>
                <w:szCs w:val="20"/>
              </w:rPr>
              <w:t xml:space="preserve"> </w:t>
            </w:r>
            <w:r w:rsidR="00AB00F0" w:rsidRPr="000803AE">
              <w:rPr>
                <w:rFonts w:hint="eastAsia"/>
                <w:sz w:val="20"/>
                <w:szCs w:val="20"/>
              </w:rPr>
              <w:t>of</w:t>
            </w:r>
            <w:r w:rsidR="002E10EA">
              <w:rPr>
                <w:sz w:val="20"/>
                <w:szCs w:val="20"/>
              </w:rPr>
              <w:t xml:space="preserve"> </w:t>
            </w:r>
            <w:r w:rsidR="002E10EA">
              <w:rPr>
                <w:rFonts w:eastAsia="標楷體"/>
                <w:sz w:val="20"/>
                <w:szCs w:val="20"/>
              </w:rPr>
              <w:t>foreign enterprises</w:t>
            </w:r>
            <w:r w:rsidR="0056760D" w:rsidRPr="000803AE">
              <w:rPr>
                <w:sz w:val="20"/>
                <w:szCs w:val="20"/>
              </w:rPr>
              <w:t>)</w:t>
            </w:r>
            <w:r w:rsidR="00AB00F0"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Articles 183 of the Company Act</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Articles 47 of the Operating Rules of the Taiwan Stock Exchange Corporation</w:t>
            </w:r>
          </w:p>
          <w:p w:rsidR="00234980" w:rsidRPr="000803AE" w:rsidRDefault="00DB6917" w:rsidP="00FF048F">
            <w:pPr>
              <w:numPr>
                <w:ilvl w:val="0"/>
                <w:numId w:val="132"/>
              </w:numPr>
              <w:tabs>
                <w:tab w:val="left" w:pos="6840"/>
              </w:tabs>
              <w:snapToGrid w:val="0"/>
              <w:rPr>
                <w:rFonts w:eastAsia="標楷體"/>
                <w:sz w:val="20"/>
                <w:szCs w:val="20"/>
              </w:rPr>
            </w:pPr>
            <w:r w:rsidRPr="000803AE">
              <w:rPr>
                <w:rFonts w:eastAsia="標楷體"/>
                <w:kern w:val="0"/>
                <w:sz w:val="20"/>
                <w:szCs w:val="20"/>
              </w:rPr>
              <w:t xml:space="preserve">Subparagraphs 10 and 15,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73-Tai-Tsai-Cheng-1-2708 dated September 24, 1984</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Tai-Cheng-86-Shang-07075 dated March 31, 1997</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lastRenderedPageBreak/>
              <w:t>Letter No. Tai-Cheng-89-Shang-101459 dated June 3, 2000</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Tai-Cheng-91-Shang-100176 dated January 22, 2002</w:t>
            </w:r>
          </w:p>
          <w:p w:rsidR="00234980" w:rsidRPr="000803AE" w:rsidRDefault="00234980" w:rsidP="00FF048F">
            <w:pPr>
              <w:numPr>
                <w:ilvl w:val="0"/>
                <w:numId w:val="132"/>
              </w:numPr>
              <w:tabs>
                <w:tab w:val="left" w:pos="6840"/>
              </w:tabs>
              <w:snapToGrid w:val="0"/>
              <w:rPr>
                <w:rFonts w:eastAsia="標楷體"/>
                <w:sz w:val="20"/>
                <w:szCs w:val="20"/>
              </w:rPr>
            </w:pPr>
            <w:r w:rsidRPr="000803AE">
              <w:rPr>
                <w:rFonts w:eastAsia="標楷體"/>
                <w:kern w:val="0"/>
                <w:sz w:val="20"/>
                <w:szCs w:val="20"/>
              </w:rPr>
              <w:t>Letter No. Tai-Cheng-Shang-0940103640 dated December 20, 2005</w:t>
            </w:r>
          </w:p>
          <w:p w:rsidR="00234980" w:rsidRPr="000803AE" w:rsidRDefault="00234980"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0D61FC" w:rsidRPr="000803AE" w:rsidRDefault="000D61FC"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Letter No. </w:t>
            </w:r>
            <w:r w:rsidR="000D0FCD" w:rsidRPr="000803AE">
              <w:rPr>
                <w:rFonts w:eastAsia="標楷體"/>
                <w:kern w:val="0"/>
                <w:sz w:val="20"/>
                <w:szCs w:val="20"/>
              </w:rPr>
              <w:t xml:space="preserve">Chin-Kuan-Cheng-Fa-0990041685 dated </w:t>
            </w:r>
            <w:r w:rsidR="00156B7F" w:rsidRPr="000803AE">
              <w:rPr>
                <w:rFonts w:eastAsia="標楷體"/>
                <w:kern w:val="0"/>
                <w:sz w:val="20"/>
                <w:szCs w:val="20"/>
              </w:rPr>
              <w:t xml:space="preserve">December </w:t>
            </w:r>
            <w:r w:rsidR="00573584" w:rsidRPr="000803AE">
              <w:rPr>
                <w:rFonts w:eastAsia="標楷體"/>
                <w:kern w:val="0"/>
                <w:sz w:val="20"/>
                <w:szCs w:val="20"/>
              </w:rPr>
              <w:t>8, 2010</w:t>
            </w:r>
          </w:p>
          <w:p w:rsidR="00201081" w:rsidRPr="000803AE" w:rsidRDefault="0081524A" w:rsidP="00FF048F">
            <w:pPr>
              <w:numPr>
                <w:ilvl w:val="0"/>
                <w:numId w:val="132"/>
              </w:numPr>
              <w:tabs>
                <w:tab w:val="clear" w:pos="360"/>
                <w:tab w:val="num" w:pos="539"/>
                <w:tab w:val="left" w:pos="6840"/>
              </w:tabs>
              <w:snapToGrid w:val="0"/>
              <w:rPr>
                <w:rFonts w:eastAsia="標楷體"/>
                <w:sz w:val="20"/>
                <w:szCs w:val="20"/>
              </w:rPr>
            </w:pPr>
            <w:r w:rsidRPr="000803AE">
              <w:rPr>
                <w:rFonts w:eastAsia="標楷體"/>
                <w:kern w:val="0"/>
                <w:sz w:val="20"/>
                <w:szCs w:val="20"/>
              </w:rPr>
              <w:t xml:space="preserve">Press release issued by </w:t>
            </w:r>
            <w:r w:rsidR="00FB244E" w:rsidRPr="000803AE">
              <w:rPr>
                <w:rFonts w:eastAsia="標楷體"/>
                <w:kern w:val="0"/>
                <w:sz w:val="20"/>
                <w:szCs w:val="20"/>
              </w:rPr>
              <w:t xml:space="preserve">the Securities and Futures Bureau, Financial Supervisory Commission on </w:t>
            </w:r>
            <w:r w:rsidR="009E69C8" w:rsidRPr="000803AE">
              <w:rPr>
                <w:rFonts w:eastAsia="標楷體"/>
                <w:kern w:val="0"/>
                <w:sz w:val="20"/>
                <w:szCs w:val="20"/>
              </w:rPr>
              <w:t>November</w:t>
            </w:r>
            <w:r w:rsidR="005E56B5" w:rsidRPr="000803AE">
              <w:rPr>
                <w:rFonts w:eastAsia="標楷體"/>
                <w:kern w:val="0"/>
                <w:sz w:val="20"/>
                <w:szCs w:val="20"/>
              </w:rPr>
              <w:t xml:space="preserve"> 8, 2011</w:t>
            </w:r>
          </w:p>
          <w:p w:rsidR="0002250D" w:rsidRPr="000803AE" w:rsidRDefault="004D18B6" w:rsidP="00FB7D42">
            <w:pPr>
              <w:numPr>
                <w:ilvl w:val="0"/>
                <w:numId w:val="132"/>
              </w:numPr>
              <w:tabs>
                <w:tab w:val="left" w:pos="6840"/>
              </w:tabs>
              <w:snapToGrid w:val="0"/>
              <w:rPr>
                <w:rFonts w:eastAsia="標楷體"/>
                <w:sz w:val="20"/>
                <w:szCs w:val="20"/>
              </w:rPr>
            </w:pPr>
            <w:r w:rsidRPr="000803AE">
              <w:rPr>
                <w:rFonts w:eastAsia="標楷體"/>
                <w:kern w:val="0"/>
                <w:sz w:val="20"/>
                <w:szCs w:val="20"/>
              </w:rPr>
              <w:t xml:space="preserve">Taiwan Stock Exchange Corporation </w:t>
            </w:r>
            <w:r w:rsidR="00FB7D42" w:rsidRPr="00FB7D42">
              <w:rPr>
                <w:rFonts w:eastAsia="標楷體"/>
                <w:kern w:val="0"/>
                <w:sz w:val="20"/>
                <w:szCs w:val="20"/>
              </w:rPr>
              <w:t>Rules for Regulating TWSE Primary Listed Companies and Taiwan Innovation Board Primary Listed Companies After Listing</w:t>
            </w: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4D18B6" w:rsidRDefault="004D18B6" w:rsidP="003716D3">
            <w:pPr>
              <w:tabs>
                <w:tab w:val="left" w:pos="6840"/>
              </w:tabs>
              <w:snapToGrid w:val="0"/>
              <w:rPr>
                <w:rFonts w:eastAsia="標楷體"/>
                <w:sz w:val="20"/>
                <w:szCs w:val="20"/>
              </w:rPr>
            </w:pPr>
          </w:p>
          <w:p w:rsidR="00953282" w:rsidRPr="000803AE" w:rsidRDefault="00953282"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91-Tai-Tsai-Cheng-1-002773 dated May 3,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Tai-Cheng-91-Shang-102412 dated August 21, 2002</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Chin-Kuan-Cheng-Chiao-0980033746 dated July 7, 2009</w:t>
            </w:r>
          </w:p>
          <w:p w:rsidR="00234980" w:rsidRPr="000803AE" w:rsidRDefault="00234980"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Tai-Cheng-Chien-0980015384 dated July 10, 2009</w:t>
            </w:r>
          </w:p>
          <w:p w:rsidR="001E57D5"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Chin-Kuan-Cheng-Chiao-1000047484 dated November 11, 2011</w:t>
            </w:r>
          </w:p>
          <w:p w:rsidR="008E654F" w:rsidRPr="000803AE" w:rsidRDefault="008E654F" w:rsidP="00FF048F">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Tai-Cheng-Shang-1-1000036275 dated November 1</w:t>
            </w:r>
            <w:r w:rsidR="00B32517" w:rsidRPr="000803AE">
              <w:rPr>
                <w:rFonts w:eastAsia="標楷體"/>
                <w:kern w:val="0"/>
                <w:sz w:val="20"/>
                <w:szCs w:val="20"/>
              </w:rPr>
              <w:t>7</w:t>
            </w:r>
            <w:r w:rsidRPr="000803AE">
              <w:rPr>
                <w:rFonts w:eastAsia="標楷體"/>
                <w:kern w:val="0"/>
                <w:sz w:val="20"/>
                <w:szCs w:val="20"/>
              </w:rPr>
              <w:t>, 2011</w:t>
            </w:r>
          </w:p>
          <w:p w:rsidR="00FA734B" w:rsidRPr="000803AE" w:rsidRDefault="00D73390" w:rsidP="00FF048F">
            <w:pPr>
              <w:numPr>
                <w:ilvl w:val="0"/>
                <w:numId w:val="133"/>
              </w:numPr>
              <w:tabs>
                <w:tab w:val="left" w:pos="6840"/>
              </w:tabs>
              <w:snapToGrid w:val="0"/>
              <w:rPr>
                <w:rFonts w:eastAsia="標楷體"/>
                <w:sz w:val="20"/>
                <w:szCs w:val="20"/>
              </w:rPr>
            </w:pPr>
            <w:r w:rsidRPr="000803AE">
              <w:rPr>
                <w:rFonts w:eastAsia="標楷體"/>
                <w:kern w:val="0"/>
                <w:sz w:val="20"/>
                <w:szCs w:val="20"/>
              </w:rPr>
              <w:t xml:space="preserve">Letter No. </w:t>
            </w:r>
            <w:r w:rsidR="00FA734B" w:rsidRPr="000803AE">
              <w:rPr>
                <w:rFonts w:eastAsia="標楷體"/>
                <w:kern w:val="0"/>
                <w:sz w:val="20"/>
                <w:szCs w:val="20"/>
              </w:rPr>
              <w:t>Cheng-</w:t>
            </w:r>
            <w:r w:rsidR="003A41CE" w:rsidRPr="000803AE">
              <w:rPr>
                <w:rFonts w:eastAsia="標楷體" w:hint="eastAsia"/>
                <w:kern w:val="0"/>
                <w:sz w:val="20"/>
                <w:szCs w:val="20"/>
              </w:rPr>
              <w:t>Chi</w:t>
            </w:r>
            <w:r w:rsidR="005E726B" w:rsidRPr="000803AE">
              <w:rPr>
                <w:rFonts w:eastAsia="標楷體"/>
                <w:kern w:val="0"/>
                <w:sz w:val="20"/>
                <w:szCs w:val="20"/>
              </w:rPr>
              <w:t>-</w:t>
            </w:r>
            <w:r w:rsidR="005E726B" w:rsidRPr="000803AE">
              <w:rPr>
                <w:rFonts w:eastAsia="標楷體" w:hint="eastAsia"/>
                <w:kern w:val="0"/>
                <w:sz w:val="20"/>
                <w:szCs w:val="20"/>
              </w:rPr>
              <w:t>Fa</w:t>
            </w:r>
            <w:r w:rsidR="00FA734B" w:rsidRPr="000803AE">
              <w:rPr>
                <w:rFonts w:eastAsia="標楷體"/>
                <w:kern w:val="0"/>
                <w:sz w:val="20"/>
                <w:szCs w:val="20"/>
              </w:rPr>
              <w:t>-10</w:t>
            </w:r>
            <w:r w:rsidR="00FA734B" w:rsidRPr="000803AE">
              <w:rPr>
                <w:rFonts w:eastAsia="標楷體" w:hint="eastAsia"/>
                <w:kern w:val="0"/>
                <w:sz w:val="20"/>
                <w:szCs w:val="20"/>
              </w:rPr>
              <w:t>2</w:t>
            </w:r>
            <w:r w:rsidR="00FA734B" w:rsidRPr="000803AE">
              <w:rPr>
                <w:rFonts w:eastAsia="標楷體"/>
                <w:kern w:val="0"/>
                <w:sz w:val="20"/>
                <w:szCs w:val="20"/>
              </w:rPr>
              <w:t>00</w:t>
            </w:r>
            <w:r w:rsidR="00FA734B" w:rsidRPr="000803AE">
              <w:rPr>
                <w:rFonts w:eastAsia="標楷體" w:hint="eastAsia"/>
                <w:kern w:val="0"/>
                <w:sz w:val="20"/>
                <w:szCs w:val="20"/>
              </w:rPr>
              <w:t>44499</w:t>
            </w:r>
            <w:r w:rsidR="00FA734B" w:rsidRPr="000803AE">
              <w:rPr>
                <w:rFonts w:eastAsia="標楷體"/>
                <w:kern w:val="0"/>
                <w:sz w:val="20"/>
                <w:szCs w:val="20"/>
              </w:rPr>
              <w:t xml:space="preserve"> </w:t>
            </w:r>
            <w:r w:rsidR="00FA734B" w:rsidRPr="000803AE">
              <w:rPr>
                <w:rFonts w:eastAsia="標楷體"/>
                <w:kern w:val="0"/>
                <w:sz w:val="20"/>
                <w:szCs w:val="20"/>
              </w:rPr>
              <w:lastRenderedPageBreak/>
              <w:t xml:space="preserve">dated November </w:t>
            </w:r>
            <w:r w:rsidR="00FA734B" w:rsidRPr="000803AE">
              <w:rPr>
                <w:rFonts w:eastAsia="標楷體" w:hint="eastAsia"/>
                <w:kern w:val="0"/>
                <w:sz w:val="20"/>
                <w:szCs w:val="20"/>
              </w:rPr>
              <w:t>25</w:t>
            </w:r>
            <w:r w:rsidR="00FA734B" w:rsidRPr="000803AE">
              <w:rPr>
                <w:rFonts w:eastAsia="標楷體"/>
                <w:kern w:val="0"/>
                <w:sz w:val="20"/>
                <w:szCs w:val="20"/>
              </w:rPr>
              <w:t>, 201</w:t>
            </w:r>
            <w:r w:rsidR="00FA734B" w:rsidRPr="000803AE">
              <w:rPr>
                <w:rFonts w:eastAsia="標楷體" w:hint="eastAsia"/>
                <w:kern w:val="0"/>
                <w:sz w:val="20"/>
                <w:szCs w:val="20"/>
              </w:rPr>
              <w:t>3</w:t>
            </w:r>
          </w:p>
          <w:p w:rsidR="00D86D5A" w:rsidRPr="000803AE" w:rsidRDefault="00D86D5A" w:rsidP="00D86D5A">
            <w:pPr>
              <w:numPr>
                <w:ilvl w:val="0"/>
                <w:numId w:val="133"/>
              </w:numPr>
              <w:tabs>
                <w:tab w:val="left" w:pos="6840"/>
              </w:tabs>
              <w:snapToGrid w:val="0"/>
              <w:rPr>
                <w:rFonts w:eastAsia="標楷體"/>
                <w:sz w:val="20"/>
                <w:szCs w:val="20"/>
              </w:rPr>
            </w:pPr>
            <w:r w:rsidRPr="000803AE">
              <w:rPr>
                <w:rFonts w:eastAsia="標楷體"/>
                <w:kern w:val="0"/>
                <w:sz w:val="20"/>
                <w:szCs w:val="20"/>
              </w:rPr>
              <w:t>Letter No. Tai-Cheng-Shang-1-</w:t>
            </w:r>
            <w:r w:rsidRPr="000803AE">
              <w:rPr>
                <w:rFonts w:eastAsia="標楷體" w:hint="eastAsia"/>
                <w:kern w:val="0"/>
                <w:sz w:val="20"/>
                <w:szCs w:val="20"/>
              </w:rPr>
              <w:t>1081801988</w:t>
            </w:r>
            <w:r w:rsidRPr="000803AE">
              <w:rPr>
                <w:rFonts w:eastAsia="標楷體"/>
                <w:kern w:val="0"/>
                <w:sz w:val="20"/>
                <w:szCs w:val="20"/>
              </w:rPr>
              <w:t xml:space="preserve"> dated </w:t>
            </w:r>
            <w:r w:rsidRPr="000803AE">
              <w:rPr>
                <w:rFonts w:eastAsia="標楷體" w:hint="eastAsia"/>
                <w:kern w:val="0"/>
                <w:sz w:val="20"/>
                <w:szCs w:val="20"/>
              </w:rPr>
              <w:t>April</w:t>
            </w:r>
            <w:r w:rsidRPr="000803AE">
              <w:rPr>
                <w:rFonts w:eastAsia="標楷體"/>
                <w:kern w:val="0"/>
                <w:sz w:val="20"/>
                <w:szCs w:val="20"/>
              </w:rPr>
              <w:t xml:space="preserve"> </w:t>
            </w:r>
            <w:r w:rsidRPr="000803AE">
              <w:rPr>
                <w:rFonts w:eastAsia="標楷體" w:hint="eastAsia"/>
                <w:kern w:val="0"/>
                <w:sz w:val="20"/>
                <w:szCs w:val="20"/>
              </w:rPr>
              <w:t>26</w:t>
            </w:r>
            <w:r w:rsidRPr="000803AE">
              <w:rPr>
                <w:rFonts w:eastAsia="標楷體"/>
                <w:kern w:val="0"/>
                <w:sz w:val="20"/>
                <w:szCs w:val="20"/>
              </w:rPr>
              <w:t>, 201</w:t>
            </w:r>
            <w:r w:rsidRPr="000803AE">
              <w:rPr>
                <w:rFonts w:eastAsia="標楷體" w:hint="eastAsia"/>
                <w:kern w:val="0"/>
                <w:sz w:val="20"/>
                <w:szCs w:val="20"/>
              </w:rPr>
              <w:t>9</w:t>
            </w:r>
          </w:p>
          <w:p w:rsidR="00D86D5A" w:rsidRPr="000803AE" w:rsidRDefault="00D86D5A" w:rsidP="00171ED4">
            <w:pPr>
              <w:tabs>
                <w:tab w:val="left" w:pos="6840"/>
              </w:tabs>
              <w:snapToGrid w:val="0"/>
              <w:ind w:left="360"/>
              <w:rPr>
                <w:rFonts w:eastAsia="標楷體"/>
                <w:sz w:val="20"/>
                <w:szCs w:val="20"/>
              </w:rPr>
            </w:pPr>
          </w:p>
          <w:p w:rsidR="00FA734B" w:rsidRPr="000803AE" w:rsidRDefault="00FA734B" w:rsidP="00FA734B">
            <w:pPr>
              <w:tabs>
                <w:tab w:val="left" w:pos="6840"/>
              </w:tabs>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p w:rsidR="002701C2" w:rsidRPr="000803AE" w:rsidRDefault="002701C2" w:rsidP="003716D3">
            <w:pPr>
              <w:kinsoku w:val="0"/>
              <w:overflowPunct w:val="0"/>
              <w:snapToGrid w:val="0"/>
              <w:rPr>
                <w:rFonts w:eastAsia="標楷體"/>
                <w:sz w:val="20"/>
                <w:szCs w:val="20"/>
              </w:rPr>
            </w:pPr>
          </w:p>
        </w:tc>
      </w:tr>
      <w:tr w:rsidR="00A41128"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A41128" w:rsidRPr="000803AE" w:rsidRDefault="00A41128" w:rsidP="003716D3">
            <w:pPr>
              <w:kinsoku w:val="0"/>
              <w:overflowPunct w:val="0"/>
              <w:snapToGrid w:val="0"/>
              <w:jc w:val="center"/>
              <w:rPr>
                <w:rFonts w:eastAsia="標楷體"/>
                <w:sz w:val="20"/>
                <w:szCs w:val="20"/>
              </w:rPr>
            </w:pPr>
            <w:r w:rsidRPr="000803AE">
              <w:rPr>
                <w:rFonts w:eastAsia="標楷體" w:hint="eastAsia"/>
                <w:sz w:val="20"/>
                <w:szCs w:val="20"/>
              </w:rPr>
              <w:lastRenderedPageBreak/>
              <w:t>5-1</w:t>
            </w:r>
          </w:p>
        </w:tc>
        <w:tc>
          <w:tcPr>
            <w:tcW w:w="2313" w:type="dxa"/>
            <w:gridSpan w:val="2"/>
            <w:tcBorders>
              <w:top w:val="single" w:sz="4" w:space="0" w:color="auto"/>
              <w:left w:val="single" w:sz="4" w:space="0" w:color="auto"/>
              <w:bottom w:val="single" w:sz="4" w:space="0" w:color="auto"/>
              <w:right w:val="single" w:sz="4" w:space="0" w:color="auto"/>
            </w:tcBorders>
          </w:tcPr>
          <w:p w:rsidR="00A41128" w:rsidRPr="000803AE" w:rsidRDefault="005E14DA" w:rsidP="008D3263">
            <w:pPr>
              <w:kinsoku w:val="0"/>
              <w:overflowPunct w:val="0"/>
              <w:snapToGrid w:val="0"/>
              <w:rPr>
                <w:rFonts w:eastAsia="標楷體"/>
                <w:sz w:val="20"/>
                <w:szCs w:val="20"/>
              </w:rPr>
            </w:pPr>
            <w:r w:rsidRPr="000803AE">
              <w:rPr>
                <w:rFonts w:eastAsia="標楷體" w:hint="eastAsia"/>
                <w:sz w:val="20"/>
                <w:szCs w:val="20"/>
              </w:rPr>
              <w:t xml:space="preserve">Profit distribution every </w:t>
            </w:r>
            <w:r w:rsidR="008D3263" w:rsidRPr="000803AE">
              <w:rPr>
                <w:rFonts w:eastAsia="標楷體" w:hint="eastAsia"/>
                <w:sz w:val="20"/>
                <w:szCs w:val="20"/>
              </w:rPr>
              <w:t xml:space="preserve">quarter or </w:t>
            </w:r>
            <w:r w:rsidRPr="000803AE">
              <w:rPr>
                <w:rFonts w:eastAsia="標楷體" w:hint="eastAsia"/>
                <w:sz w:val="20"/>
                <w:szCs w:val="20"/>
              </w:rPr>
              <w:t>half of the fiscal year</w:t>
            </w:r>
          </w:p>
        </w:tc>
        <w:tc>
          <w:tcPr>
            <w:tcW w:w="2160" w:type="dxa"/>
            <w:tcBorders>
              <w:top w:val="single" w:sz="4" w:space="0" w:color="auto"/>
              <w:left w:val="single" w:sz="4" w:space="0" w:color="auto"/>
              <w:bottom w:val="single" w:sz="4" w:space="0" w:color="auto"/>
              <w:right w:val="single" w:sz="4" w:space="0" w:color="auto"/>
            </w:tcBorders>
          </w:tcPr>
          <w:p w:rsidR="00A41128" w:rsidRPr="000803AE" w:rsidRDefault="005E14DA" w:rsidP="003716D3">
            <w:pPr>
              <w:snapToGrid w:val="0"/>
              <w:rPr>
                <w:rFonts w:eastAsia="標楷體"/>
                <w:sz w:val="20"/>
                <w:szCs w:val="20"/>
              </w:rPr>
            </w:pPr>
            <w:r w:rsidRPr="000803AE">
              <w:rPr>
                <w:rFonts w:eastAsia="標楷體"/>
                <w:sz w:val="20"/>
                <w:szCs w:val="20"/>
              </w:rPr>
              <w:t>Two hours prior to the commencement of trading hours of the next business day following the day of declaration of dividends resolved (proposed) by the board of directors.</w:t>
            </w:r>
          </w:p>
        </w:tc>
        <w:tc>
          <w:tcPr>
            <w:tcW w:w="6300" w:type="dxa"/>
            <w:tcBorders>
              <w:top w:val="single" w:sz="4" w:space="0" w:color="auto"/>
              <w:left w:val="single" w:sz="4" w:space="0" w:color="auto"/>
              <w:bottom w:val="single" w:sz="4" w:space="0" w:color="auto"/>
              <w:right w:val="single" w:sz="4" w:space="0" w:color="auto"/>
            </w:tcBorders>
          </w:tcPr>
          <w:p w:rsidR="00A41128" w:rsidRPr="000803AE" w:rsidRDefault="005E14DA" w:rsidP="00C765A9">
            <w:pPr>
              <w:kinsoku w:val="0"/>
              <w:overflowPunct w:val="0"/>
              <w:snapToGrid w:val="0"/>
              <w:rPr>
                <w:rFonts w:eastAsia="標楷體"/>
                <w:sz w:val="20"/>
                <w:szCs w:val="20"/>
              </w:rPr>
            </w:pPr>
            <w:r w:rsidRPr="000803AE">
              <w:rPr>
                <w:rFonts w:eastAsia="標楷體"/>
                <w:sz w:val="20"/>
                <w:szCs w:val="20"/>
              </w:rPr>
              <w:t>The declaration of dividends shall be uploaded to the Market Observation Post System (sii.twse.com.tw/filing of declaration of dividends/declaration of dividends) and shall be announced as material information (sii.twse.com.tw/filing of material information/filing of material information).</w:t>
            </w:r>
          </w:p>
        </w:tc>
        <w:tc>
          <w:tcPr>
            <w:tcW w:w="3780" w:type="dxa"/>
            <w:tcBorders>
              <w:top w:val="single" w:sz="4" w:space="0" w:color="auto"/>
              <w:left w:val="single" w:sz="4" w:space="0" w:color="auto"/>
              <w:bottom w:val="single" w:sz="4" w:space="0" w:color="auto"/>
              <w:right w:val="single" w:sz="4" w:space="0" w:color="auto"/>
            </w:tcBorders>
          </w:tcPr>
          <w:p w:rsidR="00A41128" w:rsidRPr="000803AE" w:rsidRDefault="00271D16" w:rsidP="00C765A9">
            <w:pPr>
              <w:numPr>
                <w:ilvl w:val="0"/>
                <w:numId w:val="435"/>
              </w:numPr>
              <w:tabs>
                <w:tab w:val="left" w:pos="6840"/>
              </w:tabs>
              <w:snapToGrid w:val="0"/>
              <w:rPr>
                <w:rFonts w:eastAsia="標楷體"/>
                <w:kern w:val="0"/>
                <w:sz w:val="20"/>
                <w:szCs w:val="20"/>
              </w:rPr>
            </w:pPr>
            <w:r w:rsidRPr="000803AE">
              <w:rPr>
                <w:rFonts w:eastAsia="標楷體"/>
                <w:kern w:val="0"/>
                <w:sz w:val="20"/>
                <w:szCs w:val="20"/>
              </w:rPr>
              <w:t>Subparagraph 1, Paragraph 2, Article 3 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70700D">
            <w:pPr>
              <w:kinsoku w:val="0"/>
              <w:overflowPunct w:val="0"/>
              <w:snapToGrid w:val="0"/>
              <w:rPr>
                <w:rFonts w:eastAsia="標楷體"/>
                <w:sz w:val="20"/>
                <w:szCs w:val="20"/>
              </w:rPr>
            </w:pPr>
            <w:r w:rsidRPr="000803AE">
              <w:rPr>
                <w:rFonts w:eastAsia="標楷體"/>
                <w:sz w:val="20"/>
                <w:szCs w:val="20"/>
              </w:rPr>
              <w:t>Announcement before the convention of the extra</w:t>
            </w:r>
            <w:r w:rsidR="004D18B6" w:rsidRPr="000803AE">
              <w:rPr>
                <w:rFonts w:eastAsia="標楷體"/>
                <w:sz w:val="20"/>
                <w:szCs w:val="20"/>
              </w:rPr>
              <w:t>ordinary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date of the shareholders' meeting resolved by the board of directors (</w:t>
            </w:r>
            <w:r w:rsidR="00A34E54" w:rsidRPr="000803AE">
              <w:rPr>
                <w:rFonts w:eastAsia="標楷體" w:hint="eastAsia"/>
                <w:sz w:val="20"/>
                <w:szCs w:val="20"/>
              </w:rPr>
              <w:t>t</w:t>
            </w:r>
            <w:r w:rsidR="00C04294" w:rsidRPr="000803AE">
              <w:rPr>
                <w:rFonts w:eastAsia="標楷體" w:hint="eastAsia"/>
                <w:sz w:val="20"/>
                <w:szCs w:val="20"/>
              </w:rPr>
              <w: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 the </w:t>
            </w:r>
            <w:r w:rsidR="00881D43" w:rsidRPr="000803AE">
              <w:rPr>
                <w:rFonts w:eastAsia="標楷體"/>
                <w:sz w:val="20"/>
                <w:szCs w:val="20"/>
              </w:rPr>
              <w:t>commencement of trading hours of</w:t>
            </w:r>
            <w:r w:rsidR="0028474B" w:rsidRPr="000803AE">
              <w:rPr>
                <w:rFonts w:eastAsia="標楷體"/>
                <w:sz w:val="20"/>
                <w:szCs w:val="20"/>
              </w:rPr>
              <w:t xml:space="preserve"> </w:t>
            </w:r>
            <w:r w:rsidRPr="000803AE">
              <w:rPr>
                <w:rFonts w:eastAsia="標楷體"/>
                <w:sz w:val="20"/>
                <w:szCs w:val="20"/>
              </w:rPr>
              <w:t xml:space="preserve">the next </w:t>
            </w:r>
            <w:r w:rsidR="0028474B" w:rsidRPr="000803AE">
              <w:rPr>
                <w:rFonts w:eastAsia="標楷體"/>
                <w:sz w:val="20"/>
                <w:szCs w:val="20"/>
              </w:rPr>
              <w:t xml:space="preserve">business </w:t>
            </w:r>
            <w:r w:rsidRPr="000803AE">
              <w:rPr>
                <w:rFonts w:eastAsia="標楷體"/>
                <w:sz w:val="20"/>
                <w:szCs w:val="20"/>
              </w:rPr>
              <w:t xml:space="preserve">day </w:t>
            </w:r>
            <w:r w:rsidR="00F250E3" w:rsidRPr="000803AE">
              <w:rPr>
                <w:rFonts w:eastAsia="標楷體" w:hint="eastAsia"/>
                <w:sz w:val="20"/>
                <w:szCs w:val="20"/>
              </w:rPr>
              <w:t>following</w:t>
            </w:r>
            <w:r w:rsidRPr="000803AE">
              <w:rPr>
                <w:rFonts w:eastAsia="標楷體"/>
                <w:sz w:val="20"/>
                <w:szCs w:val="20"/>
              </w:rPr>
              <w:t xml:space="preserve"> the date of the board resolution).</w:t>
            </w:r>
          </w:p>
          <w:p w:rsidR="00234980" w:rsidRPr="000803AE" w:rsidRDefault="00234980" w:rsidP="003716D3">
            <w:pPr>
              <w:pStyle w:val="HTML"/>
              <w:snapToGrid w:val="0"/>
              <w:rPr>
                <w:rFonts w:ascii="Times New Roman" w:eastAsia="標楷體" w:hAnsi="Times New Roman" w:cs="Times New Roman"/>
                <w:color w:val="auto"/>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 xml:space="preserve">Upload the relevant information at least 12 </w:t>
            </w:r>
            <w:r w:rsidRPr="000803AE">
              <w:rPr>
                <w:rFonts w:eastAsia="標楷體"/>
                <w:sz w:val="20"/>
                <w:szCs w:val="20"/>
              </w:rPr>
              <w:lastRenderedPageBreak/>
              <w:t>business days prior to the commencement of the proposed suspension period for title transfer of shares.</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720FA6" w:rsidRPr="000803AE" w:rsidRDefault="00720FA6" w:rsidP="003716D3">
            <w:pPr>
              <w:snapToGrid w:val="0"/>
              <w:rPr>
                <w:rFonts w:eastAsia="標楷體"/>
                <w:sz w:val="20"/>
                <w:szCs w:val="20"/>
              </w:rPr>
            </w:pPr>
          </w:p>
          <w:p w:rsidR="00C84085" w:rsidRPr="000803AE" w:rsidRDefault="00C84085" w:rsidP="003716D3">
            <w:pPr>
              <w:snapToGrid w:val="0"/>
              <w:rPr>
                <w:rFonts w:eastAsia="標楷體"/>
                <w:sz w:val="20"/>
                <w:szCs w:val="20"/>
              </w:rPr>
            </w:pPr>
          </w:p>
          <w:p w:rsidR="00DE4C10" w:rsidRPr="000803AE" w:rsidRDefault="00DE4C10"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720FA6" w:rsidRPr="000803AE" w:rsidRDefault="00C84085" w:rsidP="003716D3">
            <w:pPr>
              <w:snapToGrid w:val="0"/>
              <w:rPr>
                <w:rFonts w:eastAsia="標楷體"/>
                <w:sz w:val="20"/>
                <w:szCs w:val="20"/>
              </w:rPr>
            </w:pPr>
            <w:r w:rsidRPr="000803AE">
              <w:rPr>
                <w:rFonts w:eastAsia="標楷體" w:hint="eastAsia"/>
                <w:sz w:val="20"/>
                <w:szCs w:val="20"/>
              </w:rPr>
              <w:t>Ap</w:t>
            </w:r>
            <w:r w:rsidR="00DE4C10" w:rsidRPr="000803AE">
              <w:rPr>
                <w:rFonts w:eastAsia="標楷體" w:hint="eastAsia"/>
                <w:sz w:val="20"/>
                <w:szCs w:val="20"/>
              </w:rPr>
              <w:t>ply prior to 15 business days</w:t>
            </w:r>
            <w:r w:rsidRPr="000803AE">
              <w:rPr>
                <w:rFonts w:eastAsia="標楷體" w:hint="eastAsia"/>
                <w:sz w:val="20"/>
                <w:szCs w:val="20"/>
              </w:rPr>
              <w:t xml:space="preserve"> of</w:t>
            </w:r>
            <w:r w:rsidR="00DE4C10" w:rsidRPr="000803AE">
              <w:rPr>
                <w:rFonts w:eastAsia="標楷體" w:hint="eastAsia"/>
                <w:sz w:val="20"/>
                <w:szCs w:val="20"/>
              </w:rPr>
              <w:t xml:space="preserve"> </w:t>
            </w:r>
            <w:r w:rsidR="00DE4C10" w:rsidRPr="000803AE">
              <w:rPr>
                <w:rFonts w:eastAsia="標楷體"/>
                <w:sz w:val="20"/>
                <w:szCs w:val="20"/>
              </w:rPr>
              <w:t>the commencement of the proposed suspension period for title transfer of shares</w:t>
            </w:r>
            <w:r w:rsidRPr="000803AE">
              <w:rPr>
                <w:rFonts w:eastAsia="標楷體" w:hint="eastAsia"/>
                <w:sz w:val="20"/>
                <w:szCs w:val="20"/>
              </w:rPr>
              <w:t xml:space="preserve"> after </w:t>
            </w:r>
            <w:r w:rsidRPr="000803AE">
              <w:rPr>
                <w:rFonts w:eastAsia="標楷體"/>
                <w:sz w:val="20"/>
                <w:szCs w:val="20"/>
              </w:rPr>
              <w:t xml:space="preserve">the convention of the </w:t>
            </w:r>
            <w:r w:rsidR="00F47D5F" w:rsidRPr="000803AE">
              <w:rPr>
                <w:rFonts w:eastAsia="標楷體"/>
                <w:sz w:val="20"/>
                <w:szCs w:val="20"/>
              </w:rPr>
              <w:t>special shareholders' meeting</w:t>
            </w:r>
            <w:r w:rsidRPr="000803AE">
              <w:rPr>
                <w:rFonts w:eastAsia="標楷體" w:hint="eastAsia"/>
                <w:sz w:val="20"/>
                <w:szCs w:val="20"/>
              </w:rPr>
              <w:t xml:space="preserve"> </w:t>
            </w:r>
            <w:r w:rsidR="006755D8" w:rsidRPr="000803AE">
              <w:rPr>
                <w:rFonts w:eastAsia="標楷體" w:hint="eastAsia"/>
                <w:sz w:val="20"/>
                <w:szCs w:val="20"/>
              </w:rPr>
              <w:t>called</w:t>
            </w:r>
            <w:r w:rsidRPr="000803AE">
              <w:rPr>
                <w:rFonts w:eastAsia="標楷體" w:hint="eastAsia"/>
                <w:sz w:val="20"/>
                <w:szCs w:val="20"/>
              </w:rPr>
              <w:t xml:space="preserve"> by a majority of shareholders</w:t>
            </w:r>
            <w:r w:rsidR="006755D8" w:rsidRPr="000803AE">
              <w:rPr>
                <w:rFonts w:eastAsia="標楷體" w:hint="eastAsia"/>
                <w:sz w:val="20"/>
                <w:szCs w:val="20"/>
              </w:rPr>
              <w:t xml:space="preserve"> </w:t>
            </w:r>
            <w:r w:rsidR="006755D8" w:rsidRPr="000803AE">
              <w:rPr>
                <w:rFonts w:eastAsia="標楷體"/>
                <w:sz w:val="20"/>
                <w:szCs w:val="20"/>
              </w:rPr>
              <w:t xml:space="preserve">who </w:t>
            </w:r>
            <w:r w:rsidR="006755D8" w:rsidRPr="000803AE">
              <w:rPr>
                <w:rFonts w:eastAsia="標楷體"/>
                <w:sz w:val="20"/>
                <w:szCs w:val="20"/>
              </w:rPr>
              <w:lastRenderedPageBreak/>
              <w:t xml:space="preserve">represent </w:t>
            </w:r>
            <w:r w:rsidR="006755D8" w:rsidRPr="000803AE">
              <w:rPr>
                <w:rFonts w:eastAsia="標楷體" w:hint="eastAsia"/>
                <w:sz w:val="20"/>
                <w:szCs w:val="20"/>
              </w:rPr>
              <w:t>more than one half</w:t>
            </w:r>
            <w:r w:rsidR="006755D8" w:rsidRPr="000803AE">
              <w:rPr>
                <w:rFonts w:eastAsia="標楷體"/>
                <w:sz w:val="20"/>
                <w:szCs w:val="20"/>
              </w:rPr>
              <w:t xml:space="preserve"> of the total issued shares</w:t>
            </w:r>
            <w:r w:rsidRPr="000803AE">
              <w:rPr>
                <w:rFonts w:eastAsia="標楷體" w:hint="eastAsia"/>
                <w:sz w:val="20"/>
                <w:szCs w:val="20"/>
              </w:rPr>
              <w:t>.</w:t>
            </w:r>
          </w:p>
          <w:p w:rsidR="00720FA6" w:rsidRPr="000803AE" w:rsidRDefault="00720FA6"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70700D" w:rsidRPr="000803AE" w:rsidRDefault="007070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42590D" w:rsidRPr="000803AE" w:rsidRDefault="0042590D"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176DC6" w:rsidRPr="000803AE" w:rsidRDefault="00176DC6" w:rsidP="003716D3">
            <w:pPr>
              <w:snapToGrid w:val="0"/>
              <w:rPr>
                <w:rFonts w:eastAsia="標楷體"/>
                <w:sz w:val="20"/>
                <w:szCs w:val="20"/>
              </w:rPr>
            </w:pPr>
          </w:p>
          <w:p w:rsidR="00051CCE" w:rsidRPr="000803AE" w:rsidRDefault="00051CCE" w:rsidP="003716D3">
            <w:pPr>
              <w:snapToGrid w:val="0"/>
              <w:rPr>
                <w:rFonts w:eastAsia="標楷體"/>
                <w:sz w:val="20"/>
                <w:szCs w:val="20"/>
              </w:rPr>
            </w:pPr>
          </w:p>
          <w:p w:rsidR="00A70652" w:rsidRPr="000803AE" w:rsidRDefault="00A70652" w:rsidP="003716D3">
            <w:pPr>
              <w:snapToGrid w:val="0"/>
              <w:rPr>
                <w:rFonts w:eastAsia="標楷體"/>
                <w:sz w:val="20"/>
                <w:szCs w:val="20"/>
              </w:rPr>
            </w:pPr>
            <w:r w:rsidRPr="000803AE">
              <w:rPr>
                <w:rFonts w:eastAsia="標楷體"/>
                <w:sz w:val="20"/>
                <w:szCs w:val="20"/>
              </w:rPr>
              <w:t>Prior to the period in which changes in entries in the shareholders register are suspended</w:t>
            </w: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A70652" w:rsidRPr="000803AE" w:rsidRDefault="00A70652"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6F0E43" w:rsidRPr="000803AE" w:rsidRDefault="006F0E43" w:rsidP="003716D3">
            <w:pPr>
              <w:snapToGrid w:val="0"/>
              <w:rPr>
                <w:rFonts w:eastAsia="標楷體"/>
                <w:sz w:val="20"/>
                <w:szCs w:val="20"/>
              </w:rPr>
            </w:pPr>
          </w:p>
          <w:p w:rsidR="003246B7" w:rsidRPr="000803AE" w:rsidRDefault="000125CA"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2 days after the expiration of the period for accepting nomination of directors (including independent directors) and supervisors</w:t>
            </w: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3246B7" w:rsidRPr="000803AE" w:rsidRDefault="003246B7" w:rsidP="003716D3">
            <w:pPr>
              <w:snapToGrid w:val="0"/>
              <w:rPr>
                <w:rFonts w:eastAsia="標楷體"/>
                <w:sz w:val="20"/>
                <w:szCs w:val="20"/>
              </w:rPr>
            </w:pPr>
          </w:p>
          <w:p w:rsidR="00234980" w:rsidRPr="000803AE" w:rsidRDefault="00B70941" w:rsidP="003716D3">
            <w:pPr>
              <w:snapToGrid w:val="0"/>
              <w:rPr>
                <w:rFonts w:eastAsia="標楷體"/>
                <w:sz w:val="20"/>
                <w:szCs w:val="20"/>
              </w:rPr>
            </w:pPr>
            <w:r w:rsidRPr="000803AE">
              <w:rPr>
                <w:rFonts w:eastAsia="標楷體"/>
                <w:sz w:val="20"/>
                <w:szCs w:val="20"/>
              </w:rPr>
              <w:t>W</w:t>
            </w:r>
            <w:r w:rsidRPr="000803AE">
              <w:rPr>
                <w:rFonts w:eastAsia="標楷體" w:hint="eastAsia"/>
                <w:sz w:val="20"/>
                <w:szCs w:val="20"/>
              </w:rPr>
              <w:t xml:space="preserve">ithin </w:t>
            </w:r>
            <w:r w:rsidR="003246B7" w:rsidRPr="000803AE">
              <w:rPr>
                <w:rFonts w:eastAsia="標楷體" w:hint="eastAsia"/>
                <w:sz w:val="20"/>
                <w:szCs w:val="20"/>
              </w:rPr>
              <w:t xml:space="preserve">2 days </w:t>
            </w:r>
            <w:r w:rsidRPr="000803AE">
              <w:rPr>
                <w:rFonts w:eastAsia="標楷體" w:hint="eastAsia"/>
                <w:sz w:val="20"/>
                <w:szCs w:val="20"/>
              </w:rPr>
              <w:t>after</w:t>
            </w:r>
            <w:r w:rsidR="003246B7" w:rsidRPr="000803AE">
              <w:rPr>
                <w:rFonts w:eastAsia="標楷體" w:hint="eastAsia"/>
                <w:sz w:val="20"/>
                <w:szCs w:val="20"/>
              </w:rPr>
              <w:t xml:space="preserve"> the board of directors meeting or </w:t>
            </w:r>
            <w:r w:rsidR="008E6DD9" w:rsidRPr="000803AE">
              <w:rPr>
                <w:rFonts w:eastAsia="標楷體"/>
                <w:sz w:val="20"/>
                <w:szCs w:val="20"/>
              </w:rPr>
              <w:t xml:space="preserve">25 days prior to the convention of the </w:t>
            </w:r>
            <w:r w:rsidR="003246B7" w:rsidRPr="000803AE">
              <w:rPr>
                <w:rFonts w:eastAsia="標楷體"/>
                <w:sz w:val="20"/>
                <w:szCs w:val="20"/>
              </w:rPr>
              <w:t>extraordinary</w:t>
            </w:r>
            <w:r w:rsidR="003246B7" w:rsidRPr="000803AE">
              <w:rPr>
                <w:rFonts w:eastAsia="標楷體" w:hint="eastAsia"/>
                <w:sz w:val="20"/>
                <w:szCs w:val="20"/>
              </w:rPr>
              <w:t xml:space="preserve"> </w:t>
            </w:r>
            <w:r w:rsidR="008E6DD9" w:rsidRPr="000803AE">
              <w:rPr>
                <w:rFonts w:eastAsia="標楷體"/>
                <w:sz w:val="20"/>
                <w:szCs w:val="20"/>
              </w:rPr>
              <w:t>shareholders' meeting</w:t>
            </w:r>
            <w:r w:rsidR="003246B7" w:rsidRPr="000803AE">
              <w:rPr>
                <w:rFonts w:eastAsia="標楷體" w:hint="eastAsia"/>
                <w:sz w:val="20"/>
                <w:szCs w:val="20"/>
              </w:rPr>
              <w:t xml:space="preserve"> (whichever is earlier)</w:t>
            </w:r>
          </w:p>
          <w:p w:rsidR="00234980" w:rsidRPr="000803AE" w:rsidRDefault="00234980" w:rsidP="003716D3">
            <w:pPr>
              <w:snapToGrid w:val="0"/>
              <w:rPr>
                <w:rFonts w:eastAsia="標楷體"/>
                <w:sz w:val="20"/>
                <w:szCs w:val="20"/>
              </w:rPr>
            </w:pPr>
          </w:p>
          <w:p w:rsidR="00234980" w:rsidRPr="000803AE" w:rsidRDefault="00234980"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301379" w:rsidRPr="000803AE" w:rsidRDefault="00301379" w:rsidP="003716D3">
            <w:pPr>
              <w:snapToGrid w:val="0"/>
              <w:rPr>
                <w:rFonts w:eastAsia="標楷體"/>
                <w:sz w:val="20"/>
                <w:szCs w:val="20"/>
              </w:rPr>
            </w:pPr>
          </w:p>
          <w:p w:rsidR="00234980" w:rsidRPr="000803AE" w:rsidRDefault="00234980" w:rsidP="003716D3">
            <w:pPr>
              <w:snapToGrid w:val="0"/>
              <w:rPr>
                <w:rFonts w:eastAsia="標楷體"/>
                <w:sz w:val="20"/>
                <w:szCs w:val="20"/>
              </w:rPr>
            </w:pPr>
            <w:r w:rsidRPr="000803AE">
              <w:rPr>
                <w:rFonts w:eastAsia="標楷體"/>
                <w:sz w:val="20"/>
                <w:szCs w:val="20"/>
              </w:rPr>
              <w:t>Upload the electronic file 15 days prior to the convention of the special shareholders' meeting.</w:t>
            </w:r>
          </w:p>
          <w:p w:rsidR="00234980" w:rsidRPr="000803AE" w:rsidRDefault="00234980" w:rsidP="008955FA">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tabs>
                <w:tab w:val="left" w:pos="4711"/>
              </w:tabs>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4D18B6" w:rsidRPr="000803AE" w:rsidRDefault="004D18B6" w:rsidP="003716D3">
            <w:pPr>
              <w:kinsoku w:val="0"/>
              <w:overflowPunct w:val="0"/>
              <w:snapToGrid w:val="0"/>
              <w:rPr>
                <w:rFonts w:eastAsia="標楷體"/>
                <w:sz w:val="20"/>
                <w:szCs w:val="20"/>
              </w:rPr>
            </w:pPr>
          </w:p>
          <w:p w:rsidR="00EA432E" w:rsidRPr="000803AE" w:rsidRDefault="00EA432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all announcements/announcement </w:t>
            </w:r>
            <w:r w:rsidRPr="000803AE">
              <w:rPr>
                <w:rFonts w:ascii="Times New Roman" w:eastAsia="標楷體" w:hAnsi="Times New Roman"/>
                <w:sz w:val="20"/>
                <w:lang w:val="en-US" w:eastAsia="zh-TW"/>
              </w:rPr>
              <w:lastRenderedPageBreak/>
              <w:t>on convention of the special shareholders' meeting) for public announcement of the relevant date of such convention and matters.</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Upload one copy of the meeting minutes of the board meeting in the form of an attached file.</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there is any occurrence as set forth under Paragraph 4, Article 173 of the Company Act, one copy of the approval issued by the local regulator shall also be uploaded in the form of attachment.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One copy of the attachments that shall also be uploaded</w:t>
            </w:r>
          </w:p>
          <w:p w:rsidR="00234980" w:rsidRPr="000803AE" w:rsidRDefault="00234980" w:rsidP="003716D3">
            <w:pPr>
              <w:pStyle w:val="a3"/>
              <w:snapToGrid w:val="0"/>
              <w:rPr>
                <w:rFonts w:ascii="Times New Roman" w:eastAsia="標楷體" w:hAnsi="Times New Roman"/>
                <w:sz w:val="20"/>
                <w:lang w:val="en-US" w:eastAsia="zh-TW"/>
              </w:rPr>
            </w:pPr>
          </w:p>
          <w:p w:rsidR="00234980" w:rsidRPr="000803AE" w:rsidRDefault="00234980"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Change of the date of special shareholders’ meeting after public announcement:</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Public announcement of revocation of the previous date of the special shareholders’ meeting shall be made first and in the meantime the date of the special shareholders’ meeting shall be re-announced.  Upload the relevant information to (sii.twse.com.tw/filing of all announcements/announcement on convention of special shareholders’ meeting).</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revocation, hard copies of the meeting minutes of the board of directors evidencing the changes and the relevant information shall be submitted to the Taiwan Stock Exchange Corporation and fax is acceptable only in the case of emergency.</w:t>
            </w:r>
          </w:p>
          <w:p w:rsidR="00234980" w:rsidRPr="000803AE" w:rsidRDefault="00234980" w:rsidP="00B01D94">
            <w:pPr>
              <w:pStyle w:val="a3"/>
              <w:numPr>
                <w:ilvl w:val="0"/>
                <w:numId w:val="436"/>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Public announcement on the reason and relevant matters for the above revocation shall be simultaneously made. </w:t>
            </w:r>
          </w:p>
          <w:p w:rsidR="00234980" w:rsidRPr="000803AE" w:rsidRDefault="00234980"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051CCE" w:rsidRPr="000803AE" w:rsidRDefault="00051CCE" w:rsidP="003716D3">
            <w:pPr>
              <w:kinsoku w:val="0"/>
              <w:overflowPunct w:val="0"/>
              <w:snapToGrid w:val="0"/>
              <w:rPr>
                <w:rFonts w:eastAsia="標楷體"/>
                <w:sz w:val="20"/>
                <w:szCs w:val="20"/>
                <w:u w:val="single"/>
              </w:rPr>
            </w:pPr>
          </w:p>
          <w:p w:rsidR="00B01D94" w:rsidRPr="000803AE" w:rsidRDefault="00F47D5F" w:rsidP="00C765A9">
            <w:pPr>
              <w:pStyle w:val="a3"/>
              <w:numPr>
                <w:ilvl w:val="0"/>
                <w:numId w:val="43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 xml:space="preserve">relevant information shall be uploaded to the Market Observation Post System (sii.twse.com.tw/filing of all announcements/announcement on convention of the special shareholders' meeting) for public announcement of the date of such </w:t>
            </w:r>
            <w:r w:rsidR="00893DAA" w:rsidRPr="000803AE">
              <w:rPr>
                <w:rFonts w:ascii="Times New Roman" w:eastAsia="標楷體" w:hAnsi="Times New Roman" w:hint="eastAsia"/>
                <w:sz w:val="20"/>
                <w:lang w:val="en-US" w:eastAsia="zh-TW"/>
              </w:rPr>
              <w:t>shareholders' meeting</w:t>
            </w:r>
            <w:r w:rsidRPr="000803AE">
              <w:rPr>
                <w:rFonts w:ascii="Times New Roman" w:eastAsia="標楷體" w:hAnsi="Times New Roman"/>
                <w:sz w:val="20"/>
                <w:lang w:val="en-US" w:eastAsia="zh-TW"/>
              </w:rPr>
              <w:t xml:space="preserve"> and matters</w:t>
            </w:r>
            <w:r w:rsidR="00893DAA" w:rsidRPr="000803AE">
              <w:rPr>
                <w:rFonts w:ascii="Times New Roman" w:eastAsia="標楷體" w:hAnsi="Times New Roman" w:hint="eastAsia"/>
                <w:sz w:val="20"/>
                <w:lang w:val="en-US" w:eastAsia="zh-TW"/>
              </w:rPr>
              <w:t xml:space="preserve"> to be discussed</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by the Company </w:t>
            </w:r>
            <w:r w:rsidR="0074010B" w:rsidRPr="000803AE">
              <w:rPr>
                <w:rFonts w:ascii="Times New Roman" w:eastAsia="標楷體" w:hAnsi="Times New Roman" w:hint="eastAsia"/>
                <w:sz w:val="20"/>
                <w:lang w:val="en-US" w:eastAsia="zh-TW"/>
              </w:rPr>
              <w:t>for</w:t>
            </w:r>
            <w:r w:rsidRPr="000803AE">
              <w:rPr>
                <w:rFonts w:ascii="Times New Roman" w:eastAsia="標楷體" w:hAnsi="Times New Roman" w:hint="eastAsia"/>
                <w:sz w:val="20"/>
                <w:lang w:val="en-US" w:eastAsia="zh-TW"/>
              </w:rPr>
              <w:t xml:space="preserve"> the convener, and the document evidencing the applicant's shareholding and other schedules thereto shall be also uploaded as attachments.</w:t>
            </w:r>
          </w:p>
          <w:p w:rsidR="00C84085" w:rsidRPr="000803AE" w:rsidRDefault="00B01D94"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the Company </w:t>
            </w:r>
            <w:r w:rsidR="0074010B" w:rsidRPr="000803AE">
              <w:rPr>
                <w:rFonts w:eastAsia="標楷體" w:hint="eastAsia"/>
                <w:sz w:val="20"/>
                <w:szCs w:val="20"/>
              </w:rPr>
              <w:t>fails to</w:t>
            </w:r>
            <w:r w:rsidRPr="000803AE">
              <w:rPr>
                <w:rFonts w:eastAsia="標楷體" w:hint="eastAsia"/>
                <w:sz w:val="20"/>
                <w:szCs w:val="20"/>
              </w:rPr>
              <w:t xml:space="preserve"> upload the information</w:t>
            </w:r>
            <w:r w:rsidR="0074010B" w:rsidRPr="000803AE">
              <w:rPr>
                <w:rFonts w:eastAsia="標楷體" w:hint="eastAsia"/>
                <w:sz w:val="20"/>
                <w:szCs w:val="20"/>
              </w:rPr>
              <w:t xml:space="preserve"> for the </w:t>
            </w:r>
            <w:r w:rsidR="0008059C" w:rsidRPr="000803AE">
              <w:rPr>
                <w:rFonts w:eastAsia="標楷體"/>
                <w:sz w:val="20"/>
                <w:szCs w:val="20"/>
              </w:rPr>
              <w:t>convener</w:t>
            </w:r>
            <w:r w:rsidRPr="000803AE">
              <w:rPr>
                <w:rFonts w:eastAsia="標楷體" w:hint="eastAsia"/>
                <w:sz w:val="20"/>
                <w:szCs w:val="20"/>
              </w:rPr>
              <w:t xml:space="preserve">, the </w:t>
            </w:r>
            <w:r w:rsidR="0074010B" w:rsidRPr="000803AE">
              <w:rPr>
                <w:rFonts w:eastAsia="標楷體" w:hint="eastAsia"/>
                <w:sz w:val="20"/>
              </w:rPr>
              <w:t>c</w:t>
            </w:r>
            <w:r w:rsidRPr="000803AE">
              <w:rPr>
                <w:rFonts w:eastAsia="標楷體" w:hint="eastAsia"/>
                <w:sz w:val="20"/>
                <w:szCs w:val="20"/>
              </w:rPr>
              <w:t xml:space="preserve">onvener shall, </w:t>
            </w:r>
            <w:r w:rsidR="00D057A8" w:rsidRPr="000803AE">
              <w:rPr>
                <w:rFonts w:eastAsia="標楷體" w:hint="eastAsia"/>
                <w:sz w:val="20"/>
                <w:szCs w:val="20"/>
              </w:rPr>
              <w:t xml:space="preserve">at least </w:t>
            </w:r>
            <w:r w:rsidRPr="000803AE">
              <w:rPr>
                <w:rFonts w:eastAsia="標楷體" w:hint="eastAsia"/>
                <w:sz w:val="20"/>
                <w:szCs w:val="20"/>
              </w:rPr>
              <w:t xml:space="preserve">15 business days prior to the </w:t>
            </w:r>
            <w:r w:rsidRPr="000803AE">
              <w:rPr>
                <w:rFonts w:eastAsia="標楷體"/>
                <w:sz w:val="20"/>
                <w:szCs w:val="20"/>
              </w:rPr>
              <w:t xml:space="preserve">suspension </w:t>
            </w:r>
            <w:r w:rsidR="00D057A8" w:rsidRPr="000803AE">
              <w:rPr>
                <w:rFonts w:eastAsia="標楷體" w:hint="eastAsia"/>
                <w:sz w:val="20"/>
                <w:szCs w:val="20"/>
              </w:rPr>
              <w:t>date for</w:t>
            </w:r>
            <w:r w:rsidRPr="000803AE">
              <w:rPr>
                <w:rFonts w:eastAsia="標楷體"/>
                <w:sz w:val="20"/>
                <w:szCs w:val="20"/>
              </w:rPr>
              <w:t xml:space="preserve"> title transfer of shares</w:t>
            </w:r>
            <w:r w:rsidRPr="000803AE">
              <w:rPr>
                <w:rFonts w:eastAsia="標楷體" w:hint="eastAsia"/>
                <w:sz w:val="20"/>
                <w:szCs w:val="20"/>
              </w:rPr>
              <w:t xml:space="preserve">, submit the application and </w:t>
            </w:r>
            <w:r w:rsidR="004E39AE" w:rsidRPr="000803AE">
              <w:rPr>
                <w:rFonts w:eastAsia="標楷體" w:hint="eastAsia"/>
                <w:sz w:val="20"/>
                <w:szCs w:val="20"/>
              </w:rPr>
              <w:t xml:space="preserve">the document </w:t>
            </w:r>
            <w:r w:rsidR="004E39AE" w:rsidRPr="000803AE">
              <w:rPr>
                <w:rFonts w:eastAsia="標楷體" w:hint="eastAsia"/>
                <w:sz w:val="20"/>
                <w:szCs w:val="20"/>
              </w:rPr>
              <w:lastRenderedPageBreak/>
              <w:t>evidencing the applicant's shareholding</w:t>
            </w:r>
            <w:r w:rsidRPr="000803AE">
              <w:rPr>
                <w:rFonts w:eastAsia="標楷體" w:hint="eastAsia"/>
                <w:sz w:val="20"/>
                <w:szCs w:val="20"/>
              </w:rPr>
              <w:t xml:space="preserve"> </w:t>
            </w:r>
            <w:r w:rsidR="0042590D" w:rsidRPr="000803AE">
              <w:rPr>
                <w:rFonts w:eastAsia="標楷體"/>
                <w:sz w:val="20"/>
                <w:szCs w:val="20"/>
              </w:rPr>
              <w:t xml:space="preserve">to the </w:t>
            </w:r>
            <w:r w:rsidR="004E39AE" w:rsidRPr="000803AE">
              <w:rPr>
                <w:rFonts w:eastAsia="標楷體" w:hint="eastAsia"/>
                <w:sz w:val="20"/>
                <w:szCs w:val="20"/>
              </w:rPr>
              <w:t xml:space="preserve">Taiwan Stock Exchange Corporation </w:t>
            </w:r>
            <w:r w:rsidR="004E39AE" w:rsidRPr="000803AE">
              <w:rPr>
                <w:rFonts w:eastAsia="標楷體"/>
                <w:sz w:val="20"/>
              </w:rPr>
              <w:t>for public announcement</w:t>
            </w:r>
            <w:r w:rsidR="004E39AE" w:rsidRPr="000803AE">
              <w:rPr>
                <w:rFonts w:eastAsia="標楷體" w:hint="eastAsia"/>
                <w:sz w:val="20"/>
                <w:szCs w:val="20"/>
              </w:rPr>
              <w:t xml:space="preserve"> on convention of </w:t>
            </w:r>
            <w:r w:rsidR="004E39AE" w:rsidRPr="000803AE">
              <w:rPr>
                <w:rFonts w:eastAsia="標楷體"/>
                <w:sz w:val="20"/>
              </w:rPr>
              <w:t>the special shareholders' meeting</w:t>
            </w:r>
            <w:r w:rsidR="00893DAA" w:rsidRPr="000803AE">
              <w:rPr>
                <w:rFonts w:eastAsia="標楷體" w:hint="eastAsia"/>
                <w:sz w:val="20"/>
              </w:rPr>
              <w:t xml:space="preserve"> and having relevant information </w:t>
            </w:r>
            <w:r w:rsidR="00893DAA" w:rsidRPr="000803AE">
              <w:rPr>
                <w:rFonts w:eastAsia="標楷體"/>
                <w:sz w:val="20"/>
              </w:rPr>
              <w:t>uploaded to the Market Observation Post System</w:t>
            </w:r>
            <w:r w:rsidR="0042590D" w:rsidRPr="000803AE">
              <w:rPr>
                <w:rFonts w:eastAsia="標楷體"/>
                <w:sz w:val="20"/>
                <w:szCs w:val="20"/>
              </w:rPr>
              <w:t xml:space="preserve"> (</w:t>
            </w:r>
            <w:r w:rsidR="004E39AE" w:rsidRPr="000803AE">
              <w:rPr>
                <w:rFonts w:eastAsia="標楷體"/>
                <w:sz w:val="20"/>
              </w:rPr>
              <w:t>sii.twse.com.tw/filing of all announcements/announcement on convention of the special shareholders' meeting</w:t>
            </w:r>
            <w:r w:rsidR="0042590D" w:rsidRPr="000803AE">
              <w:rPr>
                <w:rFonts w:eastAsia="標楷體"/>
                <w:sz w:val="20"/>
                <w:szCs w:val="20"/>
              </w:rPr>
              <w:t>)</w:t>
            </w:r>
            <w:r w:rsidR="009F23B7" w:rsidRPr="000803AE">
              <w:rPr>
                <w:rFonts w:eastAsia="標楷體" w:hint="eastAsia"/>
                <w:sz w:val="20"/>
              </w:rPr>
              <w:t>, and the document evidencing the applicant's shareholding and other schedules thereto shall be also uploaded as attachments</w:t>
            </w:r>
            <w:r w:rsidR="0042590D" w:rsidRPr="000803AE">
              <w:rPr>
                <w:rFonts w:eastAsia="標楷體" w:hint="eastAsia"/>
                <w:sz w:val="20"/>
                <w:szCs w:val="20"/>
              </w:rPr>
              <w:t>.</w:t>
            </w:r>
          </w:p>
          <w:p w:rsidR="0042590D" w:rsidRPr="000803AE" w:rsidRDefault="0042590D"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The </w:t>
            </w:r>
            <w:r w:rsidRPr="000803AE">
              <w:rPr>
                <w:rFonts w:eastAsia="標楷體"/>
                <w:sz w:val="20"/>
                <w:szCs w:val="20"/>
              </w:rPr>
              <w:t>applicant</w:t>
            </w:r>
            <w:r w:rsidRPr="000803AE">
              <w:rPr>
                <w:rFonts w:eastAsia="標楷體" w:hint="eastAsia"/>
                <w:sz w:val="20"/>
                <w:szCs w:val="20"/>
              </w:rPr>
              <w:t xml:space="preserve"> (or the </w:t>
            </w:r>
            <w:r w:rsidR="009F23B7" w:rsidRPr="000803AE">
              <w:rPr>
                <w:rFonts w:eastAsia="標楷體" w:hint="eastAsia"/>
                <w:sz w:val="20"/>
                <w:szCs w:val="20"/>
              </w:rPr>
              <w:t>c</w:t>
            </w:r>
            <w:r w:rsidRPr="000803AE">
              <w:rPr>
                <w:rFonts w:eastAsia="標楷體" w:hint="eastAsia"/>
                <w:sz w:val="20"/>
                <w:szCs w:val="20"/>
              </w:rPr>
              <w:t xml:space="preserve">onvener) shall provide the </w:t>
            </w:r>
            <w:r w:rsidR="006F7347" w:rsidRPr="000803AE">
              <w:rPr>
                <w:rFonts w:eastAsia="標楷體" w:hint="eastAsia"/>
                <w:sz w:val="20"/>
                <w:szCs w:val="20"/>
              </w:rPr>
              <w:t>document evidencing all the applicant(s)' shareholding</w:t>
            </w:r>
            <w:r w:rsidR="00663427" w:rsidRPr="000803AE">
              <w:rPr>
                <w:rFonts w:eastAsia="標楷體" w:hint="eastAsia"/>
                <w:sz w:val="20"/>
                <w:szCs w:val="20"/>
              </w:rPr>
              <w:t>(s)</w:t>
            </w:r>
            <w:r w:rsidRPr="000803AE">
              <w:rPr>
                <w:rFonts w:eastAsia="標楷體" w:hint="eastAsia"/>
                <w:sz w:val="20"/>
                <w:szCs w:val="20"/>
              </w:rPr>
              <w:t xml:space="preserve"> within 2 business days after the suspension</w:t>
            </w:r>
            <w:r w:rsidR="00D057A8" w:rsidRPr="000803AE">
              <w:rPr>
                <w:rFonts w:eastAsia="標楷體" w:hint="eastAsia"/>
                <w:sz w:val="20"/>
                <w:szCs w:val="20"/>
              </w:rPr>
              <w:t xml:space="preserve"> date for title transfer of shares</w:t>
            </w:r>
            <w:r w:rsidR="006F7347" w:rsidRPr="000803AE">
              <w:rPr>
                <w:rFonts w:eastAsia="標楷體" w:hint="eastAsia"/>
                <w:sz w:val="20"/>
                <w:szCs w:val="20"/>
              </w:rPr>
              <w:t xml:space="preserve"> to confirm that they</w:t>
            </w:r>
            <w:r w:rsidR="00D057A8" w:rsidRPr="000803AE">
              <w:rPr>
                <w:rFonts w:eastAsia="標楷體" w:hint="eastAsia"/>
                <w:sz w:val="20"/>
                <w:szCs w:val="20"/>
              </w:rPr>
              <w:t xml:space="preserve"> </w:t>
            </w:r>
            <w:r w:rsidR="006F7347" w:rsidRPr="000803AE">
              <w:rPr>
                <w:rFonts w:eastAsia="標楷體" w:hint="eastAsia"/>
                <w:sz w:val="20"/>
                <w:szCs w:val="20"/>
              </w:rPr>
              <w:t>meet the requirements set forth in Article 173-1 of the Company Act</w:t>
            </w:r>
            <w:r w:rsidR="00D057A8" w:rsidRPr="000803AE">
              <w:rPr>
                <w:rFonts w:eastAsia="標楷體" w:hint="eastAsia"/>
                <w:sz w:val="20"/>
                <w:szCs w:val="20"/>
              </w:rPr>
              <w:t xml:space="preserve"> (</w:t>
            </w:r>
            <w:r w:rsidR="006F7347" w:rsidRPr="000803AE">
              <w:rPr>
                <w:rFonts w:eastAsia="標楷體" w:hint="eastAsia"/>
                <w:sz w:val="20"/>
                <w:szCs w:val="20"/>
              </w:rPr>
              <w:t>or the memorandum and articles of association in the case of a</w:t>
            </w:r>
            <w:r w:rsidR="00F272EC" w:rsidRPr="000803AE">
              <w:rPr>
                <w:rFonts w:eastAsia="標楷體" w:hint="eastAsia"/>
                <w:sz w:val="20"/>
                <w:szCs w:val="20"/>
              </w:rPr>
              <w:t xml:space="preserve"> </w:t>
            </w:r>
            <w:r w:rsidR="00F272EC" w:rsidRPr="000803AE">
              <w:rPr>
                <w:rFonts w:eastAsia="標楷體"/>
                <w:sz w:val="20"/>
                <w:szCs w:val="20"/>
              </w:rPr>
              <w:t>primary listed compan</w:t>
            </w:r>
            <w:r w:rsidR="00F272EC" w:rsidRPr="000803AE">
              <w:rPr>
                <w:rFonts w:eastAsia="標楷體" w:hint="eastAsia"/>
                <w:sz w:val="20"/>
                <w:szCs w:val="20"/>
              </w:rPr>
              <w:t>y</w:t>
            </w:r>
            <w:r w:rsidR="00D057A8" w:rsidRPr="000803AE">
              <w:rPr>
                <w:rFonts w:eastAsia="標楷體" w:hint="eastAsia"/>
                <w:sz w:val="20"/>
                <w:szCs w:val="20"/>
              </w:rPr>
              <w:t>)</w:t>
            </w:r>
            <w:r w:rsidR="006F7347" w:rsidRPr="000803AE">
              <w:rPr>
                <w:rFonts w:eastAsia="標楷體" w:hint="eastAsia"/>
                <w:sz w:val="20"/>
                <w:szCs w:val="20"/>
              </w:rPr>
              <w:t xml:space="preserve">. </w:t>
            </w:r>
            <w:r w:rsidR="006F7347" w:rsidRPr="000803AE">
              <w:rPr>
                <w:rFonts w:eastAsia="標楷體"/>
                <w:sz w:val="20"/>
                <w:szCs w:val="20"/>
              </w:rPr>
              <w:t xml:space="preserve"> </w:t>
            </w:r>
            <w:r w:rsidR="006F7347" w:rsidRPr="000803AE">
              <w:rPr>
                <w:rFonts w:eastAsia="標楷體" w:hint="eastAsia"/>
                <w:sz w:val="20"/>
                <w:szCs w:val="20"/>
              </w:rPr>
              <w:t>I</w:t>
            </w:r>
            <w:r w:rsidR="00F272EC" w:rsidRPr="000803AE">
              <w:rPr>
                <w:rFonts w:eastAsia="標楷體"/>
                <w:sz w:val="20"/>
                <w:szCs w:val="20"/>
              </w:rPr>
              <w:t xml:space="preserve">n case of any failure to provide </w:t>
            </w:r>
            <w:r w:rsidR="00F272EC" w:rsidRPr="000803AE">
              <w:rPr>
                <w:rFonts w:eastAsia="標楷體" w:hint="eastAsia"/>
                <w:sz w:val="20"/>
                <w:szCs w:val="20"/>
              </w:rPr>
              <w:t xml:space="preserve">such evidence </w:t>
            </w:r>
            <w:r w:rsidR="00F272EC" w:rsidRPr="000803AE">
              <w:rPr>
                <w:rFonts w:eastAsia="標楷體"/>
                <w:sz w:val="20"/>
                <w:szCs w:val="20"/>
              </w:rPr>
              <w:t xml:space="preserve">or </w:t>
            </w:r>
            <w:r w:rsidR="006F7347" w:rsidRPr="000803AE">
              <w:rPr>
                <w:rFonts w:eastAsia="標楷體" w:hint="eastAsia"/>
                <w:sz w:val="20"/>
                <w:szCs w:val="20"/>
              </w:rPr>
              <w:t>the evidence</w:t>
            </w:r>
            <w:r w:rsidR="00663427" w:rsidRPr="000803AE">
              <w:rPr>
                <w:rFonts w:eastAsia="標楷體" w:hint="eastAsia"/>
                <w:sz w:val="20"/>
                <w:szCs w:val="20"/>
              </w:rPr>
              <w:t xml:space="preserve"> so</w:t>
            </w:r>
            <w:r w:rsidR="006F7347" w:rsidRPr="000803AE">
              <w:rPr>
                <w:rFonts w:eastAsia="標楷體" w:hint="eastAsia"/>
                <w:sz w:val="20"/>
                <w:szCs w:val="20"/>
              </w:rPr>
              <w:t xml:space="preserve"> provided is not sufficient to support they meet such </w:t>
            </w:r>
            <w:r w:rsidR="00893DAA" w:rsidRPr="000803AE">
              <w:rPr>
                <w:rFonts w:eastAsia="標楷體" w:hint="eastAsia"/>
                <w:sz w:val="20"/>
                <w:szCs w:val="20"/>
              </w:rPr>
              <w:t xml:space="preserve">legal </w:t>
            </w:r>
            <w:r w:rsidR="006F7347" w:rsidRPr="000803AE">
              <w:rPr>
                <w:rFonts w:eastAsia="標楷體" w:hint="eastAsia"/>
                <w:sz w:val="20"/>
                <w:szCs w:val="20"/>
              </w:rPr>
              <w:t>requirements</w:t>
            </w:r>
            <w:r w:rsidR="00F272EC" w:rsidRPr="000803AE">
              <w:rPr>
                <w:rFonts w:eastAsia="標楷體" w:hint="eastAsia"/>
                <w:sz w:val="20"/>
                <w:szCs w:val="20"/>
              </w:rPr>
              <w:t xml:space="preserve">, the </w:t>
            </w:r>
            <w:r w:rsidR="006F7347" w:rsidRPr="000803AE">
              <w:rPr>
                <w:rFonts w:eastAsia="標楷體" w:hint="eastAsia"/>
                <w:sz w:val="20"/>
                <w:szCs w:val="20"/>
              </w:rPr>
              <w:t>convener shall withdraw the convention of such special</w:t>
            </w:r>
            <w:r w:rsidR="00F272EC" w:rsidRPr="000803AE">
              <w:rPr>
                <w:rFonts w:eastAsia="標楷體" w:hint="eastAsia"/>
                <w:sz w:val="20"/>
                <w:szCs w:val="20"/>
              </w:rPr>
              <w:t xml:space="preserve"> shareholders</w:t>
            </w:r>
            <w:r w:rsidR="006F7347" w:rsidRPr="000803AE">
              <w:rPr>
                <w:rFonts w:eastAsia="標楷體" w:hint="eastAsia"/>
                <w:sz w:val="20"/>
                <w:szCs w:val="20"/>
              </w:rPr>
              <w:t>'</w:t>
            </w:r>
            <w:r w:rsidR="00F272EC" w:rsidRPr="000803AE">
              <w:rPr>
                <w:rFonts w:eastAsia="標楷體" w:hint="eastAsia"/>
                <w:sz w:val="20"/>
                <w:szCs w:val="20"/>
              </w:rPr>
              <w:t xml:space="preserve"> meeting.</w:t>
            </w:r>
          </w:p>
          <w:p w:rsidR="00051CCE" w:rsidRPr="000803AE" w:rsidRDefault="00051CCE" w:rsidP="00C765A9">
            <w:pPr>
              <w:numPr>
                <w:ilvl w:val="0"/>
                <w:numId w:val="437"/>
              </w:numPr>
              <w:kinsoku w:val="0"/>
              <w:overflowPunct w:val="0"/>
              <w:snapToGrid w:val="0"/>
              <w:rPr>
                <w:rFonts w:eastAsia="標楷體"/>
                <w:sz w:val="20"/>
                <w:szCs w:val="20"/>
              </w:rPr>
            </w:pPr>
            <w:r w:rsidRPr="000803AE">
              <w:rPr>
                <w:rFonts w:eastAsia="標楷體" w:hint="eastAsia"/>
                <w:sz w:val="20"/>
                <w:szCs w:val="20"/>
              </w:rPr>
              <w:t xml:space="preserve">If </w:t>
            </w:r>
            <w:r w:rsidR="00176DC6" w:rsidRPr="000803AE">
              <w:rPr>
                <w:rFonts w:eastAsia="標楷體" w:hint="eastAsia"/>
                <w:sz w:val="20"/>
                <w:szCs w:val="20"/>
              </w:rPr>
              <w:t>it is intended to</w:t>
            </w:r>
            <w:r w:rsidRPr="000803AE">
              <w:rPr>
                <w:rFonts w:eastAsia="標楷體" w:hint="eastAsia"/>
                <w:sz w:val="20"/>
                <w:szCs w:val="20"/>
              </w:rPr>
              <w:t xml:space="preserve"> </w:t>
            </w:r>
            <w:r w:rsidRPr="000803AE">
              <w:rPr>
                <w:rFonts w:eastAsia="標楷體"/>
                <w:sz w:val="20"/>
                <w:szCs w:val="20"/>
              </w:rPr>
              <w:t>withdraw</w:t>
            </w:r>
            <w:r w:rsidRPr="000803AE">
              <w:rPr>
                <w:rFonts w:eastAsia="標楷體" w:hint="eastAsia"/>
                <w:sz w:val="20"/>
                <w:szCs w:val="20"/>
              </w:rPr>
              <w:t xml:space="preserve"> the announcement on the </w:t>
            </w:r>
            <w:r w:rsidR="00C14A51" w:rsidRPr="000803AE">
              <w:rPr>
                <w:rFonts w:eastAsia="標楷體" w:hint="eastAsia"/>
                <w:sz w:val="20"/>
                <w:szCs w:val="20"/>
              </w:rPr>
              <w:t>special</w:t>
            </w:r>
            <w:r w:rsidRPr="000803AE">
              <w:rPr>
                <w:rFonts w:eastAsia="標楷體" w:hint="eastAsia"/>
                <w:sz w:val="20"/>
                <w:szCs w:val="20"/>
              </w:rPr>
              <w:t xml:space="preserve"> shareholders</w:t>
            </w:r>
            <w:r w:rsidR="00C14A51" w:rsidRPr="000803AE">
              <w:rPr>
                <w:rFonts w:eastAsia="標楷體" w:hint="eastAsia"/>
                <w:sz w:val="20"/>
                <w:szCs w:val="20"/>
              </w:rPr>
              <w:t>'</w:t>
            </w:r>
            <w:r w:rsidRPr="000803AE">
              <w:rPr>
                <w:rFonts w:eastAsia="標楷體" w:hint="eastAsia"/>
                <w:sz w:val="20"/>
                <w:szCs w:val="20"/>
              </w:rPr>
              <w:t xml:space="preserve"> meeting,</w:t>
            </w:r>
            <w:r w:rsidR="00176DC6" w:rsidRPr="000803AE">
              <w:rPr>
                <w:rFonts w:eastAsia="標楷體" w:hint="eastAsia"/>
                <w:sz w:val="20"/>
                <w:szCs w:val="20"/>
              </w:rPr>
              <w:t xml:space="preserve"> public announcement on</w:t>
            </w:r>
            <w:r w:rsidRPr="000803AE">
              <w:rPr>
                <w:rFonts w:eastAsia="標楷體" w:hint="eastAsia"/>
                <w:sz w:val="20"/>
                <w:szCs w:val="20"/>
              </w:rPr>
              <w:t xml:space="preserve"> the reason</w:t>
            </w:r>
            <w:r w:rsidR="00176DC6" w:rsidRPr="000803AE">
              <w:rPr>
                <w:rFonts w:eastAsia="標楷體" w:hint="eastAsia"/>
                <w:sz w:val="20"/>
                <w:szCs w:val="20"/>
              </w:rPr>
              <w:t xml:space="preserve"> and relevant matters</w:t>
            </w:r>
            <w:r w:rsidRPr="000803AE">
              <w:rPr>
                <w:rFonts w:eastAsia="標楷體" w:hint="eastAsia"/>
                <w:sz w:val="20"/>
                <w:szCs w:val="20"/>
              </w:rPr>
              <w:t xml:space="preserve"> for such withdrawal </w:t>
            </w:r>
            <w:r w:rsidR="00176DC6" w:rsidRPr="000803AE">
              <w:rPr>
                <w:rFonts w:eastAsia="標楷體"/>
                <w:sz w:val="20"/>
                <w:szCs w:val="20"/>
              </w:rPr>
              <w:t xml:space="preserve">shall be </w:t>
            </w:r>
            <w:r w:rsidR="00176DC6" w:rsidRPr="000803AE">
              <w:rPr>
                <w:rFonts w:eastAsia="標楷體" w:hint="eastAsia"/>
                <w:sz w:val="20"/>
                <w:szCs w:val="20"/>
              </w:rPr>
              <w:t>simultaneously made</w:t>
            </w:r>
            <w:r w:rsidRPr="000803AE">
              <w:rPr>
                <w:rFonts w:eastAsia="標楷體" w:hint="eastAsia"/>
                <w:sz w:val="20"/>
                <w:szCs w:val="20"/>
              </w:rPr>
              <w:t>.</w:t>
            </w:r>
          </w:p>
          <w:p w:rsidR="006F5B90" w:rsidRPr="000803AE" w:rsidRDefault="006F5B90" w:rsidP="006F5B90">
            <w:pPr>
              <w:kinsoku w:val="0"/>
              <w:overflowPunct w:val="0"/>
              <w:snapToGrid w:val="0"/>
              <w:rPr>
                <w:rFonts w:eastAsia="標楷體"/>
                <w:sz w:val="20"/>
                <w:szCs w:val="20"/>
                <w:u w:val="single"/>
              </w:rPr>
            </w:pPr>
          </w:p>
          <w:p w:rsidR="00A70652" w:rsidRPr="000803AE" w:rsidRDefault="00A70652"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0125CA" w:rsidRPr="000803AE">
              <w:rPr>
                <w:rFonts w:eastAsia="標楷體" w:hint="eastAsia"/>
                <w:sz w:val="20"/>
              </w:rPr>
              <w:t xml:space="preserve">regarding </w:t>
            </w:r>
            <w:r w:rsidR="000125CA" w:rsidRPr="000803AE">
              <w:rPr>
                <w:rFonts w:eastAsia="標楷體"/>
                <w:sz w:val="20"/>
              </w:rPr>
              <w:t>announcement</w:t>
            </w:r>
            <w:r w:rsidR="000125CA" w:rsidRPr="000803AE">
              <w:rPr>
                <w:rFonts w:eastAsia="標楷體" w:hint="eastAsia"/>
                <w:sz w:val="20"/>
              </w:rPr>
              <w:t xml:space="preserve"> of nomination acceptance and operational procedures</w:t>
            </w:r>
            <w:r w:rsidR="003246B7" w:rsidRPr="000803AE">
              <w:rPr>
                <w:rFonts w:eastAsia="標楷體"/>
                <w:sz w:val="20"/>
              </w:rPr>
              <w:t xml:space="preserve"> </w:t>
            </w:r>
            <w:r w:rsidRPr="000803AE">
              <w:rPr>
                <w:rFonts w:eastAsia="標楷體"/>
                <w:sz w:val="20"/>
                <w:szCs w:val="20"/>
              </w:rPr>
              <w:t>shall be uploaded to the Market Observation Post System (sii.twse.com.tw/</w:t>
            </w:r>
            <w:r w:rsidR="000125CA" w:rsidRPr="000803AE">
              <w:rPr>
                <w:rFonts w:eastAsia="標楷體" w:hint="eastAsia"/>
                <w:sz w:val="20"/>
              </w:rPr>
              <w:t>filing of acceptance of shareholders' nomination</w:t>
            </w:r>
            <w:r w:rsidR="000125CA" w:rsidRPr="000803AE">
              <w:rPr>
                <w:rFonts w:eastAsia="標楷體"/>
                <w:sz w:val="20"/>
              </w:rPr>
              <w:t xml:space="preserve"> </w:t>
            </w:r>
            <w:r w:rsidR="000125CA" w:rsidRPr="000803AE">
              <w:rPr>
                <w:rFonts w:eastAsia="標楷體" w:hint="eastAsia"/>
                <w:sz w:val="20"/>
              </w:rPr>
              <w:t xml:space="preserve">for </w:t>
            </w:r>
            <w:r w:rsidR="000125CA" w:rsidRPr="000803AE">
              <w:rPr>
                <w:rFonts w:eastAsia="標楷體"/>
                <w:sz w:val="20"/>
              </w:rPr>
              <w:t>election of directors and supervisors by nomination process</w:t>
            </w:r>
            <w:r w:rsidR="000125CA" w:rsidRPr="000803AE">
              <w:rPr>
                <w:rFonts w:eastAsia="標楷體" w:hint="eastAsia"/>
                <w:sz w:val="20"/>
              </w:rPr>
              <w:t xml:space="preserve"> and proposal for annual general shareholders' meeting (only applicable to companies listed on </w:t>
            </w:r>
            <w:r w:rsidR="000125CA" w:rsidRPr="000803AE">
              <w:rPr>
                <w:rFonts w:eastAsia="標楷體"/>
                <w:sz w:val="20"/>
                <w:szCs w:val="20"/>
              </w:rPr>
              <w:t>Taiwan Stock Exchange Corporation</w:t>
            </w:r>
            <w:r w:rsidR="000125CA" w:rsidRPr="000803AE">
              <w:rPr>
                <w:rFonts w:eastAsia="標楷體" w:hint="eastAsia"/>
                <w:sz w:val="20"/>
              </w:rPr>
              <w:t>/</w:t>
            </w:r>
            <w:r w:rsidR="008B7E07" w:rsidRPr="000803AE">
              <w:rPr>
                <w:rFonts w:eastAsia="標楷體" w:hint="eastAsia"/>
                <w:sz w:val="20"/>
              </w:rPr>
              <w:t>Taipei Exchange</w:t>
            </w:r>
            <w:r w:rsidR="000125CA" w:rsidRPr="000803AE">
              <w:rPr>
                <w:rFonts w:eastAsia="標楷體" w:hint="eastAsia"/>
                <w:sz w:val="20"/>
              </w:rPr>
              <w:t xml:space="preserve"> or registered on </w:t>
            </w:r>
            <w:r w:rsidR="00B70941" w:rsidRPr="000803AE">
              <w:rPr>
                <w:rFonts w:eastAsia="標楷體" w:hint="eastAsia"/>
                <w:sz w:val="20"/>
              </w:rPr>
              <w:t>Emerging Stock Market</w:t>
            </w:r>
            <w:r w:rsidR="000125CA" w:rsidRPr="000803AE">
              <w:rPr>
                <w:rFonts w:eastAsia="標楷體" w:hint="eastAsia"/>
                <w:sz w:val="20"/>
              </w:rPr>
              <w:t xml:space="preserve">)/relevant </w:t>
            </w:r>
            <w:r w:rsidRPr="000803AE">
              <w:rPr>
                <w:rFonts w:eastAsia="標楷體"/>
                <w:sz w:val="20"/>
                <w:szCs w:val="20"/>
              </w:rPr>
              <w:t>announcement of election of directors and supervisors by nomination process/nomination acceptance).</w:t>
            </w:r>
          </w:p>
          <w:p w:rsidR="00A70652" w:rsidRPr="000803AE" w:rsidRDefault="00A70652" w:rsidP="003716D3">
            <w:pPr>
              <w:kinsoku w:val="0"/>
              <w:overflowPunct w:val="0"/>
              <w:snapToGrid w:val="0"/>
              <w:rPr>
                <w:rFonts w:eastAsia="標楷體"/>
                <w:sz w:val="20"/>
                <w:szCs w:val="20"/>
              </w:rPr>
            </w:pPr>
          </w:p>
          <w:p w:rsidR="00B70941" w:rsidRPr="000803AE" w:rsidRDefault="00B70941" w:rsidP="00B70941">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directors and supervisors are elected through a</w:t>
            </w:r>
            <w:r w:rsidRPr="000803AE">
              <w:rPr>
                <w:rFonts w:ascii="Times New Roman" w:eastAsia="標楷體" w:hAnsi="Times New Roman" w:hint="eastAsia"/>
                <w:sz w:val="20"/>
                <w:lang w:val="en-US" w:eastAsia="zh-TW"/>
              </w:rPr>
              <w:t>n</w:t>
            </w:r>
            <w:r w:rsidRPr="000803AE">
              <w:rPr>
                <w:rFonts w:ascii="Times New Roman" w:eastAsia="標楷體" w:hAnsi="Times New Roman"/>
                <w:sz w:val="20"/>
                <w:lang w:val="en-US" w:eastAsia="zh-TW"/>
              </w:rPr>
              <w:t xml:space="preserve"> nomination process, </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information</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shall be uploaded to the Market Observation Post System (sii.twse.com.tw/</w:t>
            </w:r>
            <w:r w:rsidRPr="000803AE">
              <w:rPr>
                <w:rFonts w:ascii="Times New Roman" w:eastAsia="標楷體" w:hAnsi="Times New Roman" w:hint="eastAsia"/>
                <w:sz w:val="20"/>
                <w:lang w:val="en-US" w:eastAsia="zh-TW"/>
              </w:rPr>
              <w:t>filing of acceptance of shareholders' nomination</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 xml:space="preserve">for </w:t>
            </w:r>
            <w:r w:rsidRPr="000803AE">
              <w:rPr>
                <w:rFonts w:ascii="Times New Roman" w:eastAsia="標楷體" w:hAnsi="Times New Roman"/>
                <w:sz w:val="20"/>
                <w:lang w:val="en-US" w:eastAsia="zh-TW"/>
              </w:rPr>
              <w:t>election of directors and supervisors by nomination process</w:t>
            </w:r>
            <w:r w:rsidRPr="000803AE">
              <w:rPr>
                <w:rFonts w:ascii="Times New Roman" w:eastAsia="標楷體" w:hAnsi="Times New Roman" w:hint="eastAsia"/>
                <w:sz w:val="20"/>
                <w:lang w:val="en-US" w:eastAsia="zh-TW"/>
              </w:rPr>
              <w:t xml:space="preserve"> and proposal for annual general shareholders' meeting (only applicable to companies listed on </w:t>
            </w:r>
            <w:r w:rsidRPr="000803AE">
              <w:rPr>
                <w:rFonts w:ascii="Times New Roman" w:eastAsia="標楷體" w:hAnsi="Times New Roman"/>
                <w:sz w:val="20"/>
                <w:lang w:val="en-US" w:eastAsia="zh-TW"/>
              </w:rPr>
              <w:t>Taiwan Stock Exchange Corporation</w:t>
            </w:r>
            <w:r w:rsidRPr="000803AE">
              <w:rPr>
                <w:rFonts w:ascii="Times New Roman" w:eastAsia="標楷體" w:hAnsi="Times New Roman" w:hint="eastAsia"/>
                <w:sz w:val="20"/>
                <w:lang w:val="en-US" w:eastAsia="zh-TW"/>
              </w:rPr>
              <w:t>/</w:t>
            </w:r>
            <w:r w:rsidR="008B7E07" w:rsidRPr="000803AE">
              <w:rPr>
                <w:rFonts w:ascii="Times New Roman" w:eastAsia="標楷體" w:hAnsi="Times New Roman" w:hint="eastAsia"/>
                <w:sz w:val="20"/>
                <w:lang w:val="en-US" w:eastAsia="zh-TW"/>
              </w:rPr>
              <w:t>Taipei Exchange</w:t>
            </w:r>
            <w:r w:rsidRPr="000803AE">
              <w:rPr>
                <w:rFonts w:ascii="Times New Roman" w:eastAsia="標楷體" w:hAnsi="Times New Roman" w:hint="eastAsia"/>
                <w:sz w:val="20"/>
                <w:lang w:val="en-US" w:eastAsia="zh-TW"/>
              </w:rPr>
              <w:t xml:space="preserve"> or registered on Emerging Stock Market)/relevant </w:t>
            </w:r>
            <w:r w:rsidRPr="000803AE">
              <w:rPr>
                <w:rFonts w:ascii="Times New Roman" w:eastAsia="標楷體" w:hAnsi="Times New Roman"/>
                <w:sz w:val="20"/>
                <w:lang w:val="en-US" w:eastAsia="zh-TW"/>
              </w:rPr>
              <w:t xml:space="preserve">announcement of election of </w:t>
            </w:r>
            <w:r w:rsidRPr="000803AE">
              <w:rPr>
                <w:rFonts w:ascii="Times New Roman" w:eastAsia="標楷體" w:hAnsi="Times New Roman"/>
                <w:sz w:val="20"/>
                <w:lang w:val="en-US" w:eastAsia="zh-TW"/>
              </w:rPr>
              <w:lastRenderedPageBreak/>
              <w:t>directors and supervisors by nomination process/</w:t>
            </w:r>
            <w:r w:rsidRPr="000803AE">
              <w:rPr>
                <w:rFonts w:ascii="Times New Roman" w:eastAsia="標楷體" w:hAnsi="Times New Roman" w:hint="eastAsia"/>
                <w:sz w:val="20"/>
                <w:lang w:val="en-US" w:eastAsia="zh-TW"/>
              </w:rPr>
              <w:t>candidate list</w:t>
            </w:r>
            <w:r w:rsidRPr="000803AE">
              <w:rPr>
                <w:rFonts w:ascii="Times New Roman" w:eastAsia="標楷體" w:hAnsi="Times New Roman"/>
                <w:sz w:val="20"/>
                <w:lang w:val="en-US" w:eastAsia="zh-TW"/>
              </w:rPr>
              <w:t>).</w:t>
            </w:r>
          </w:p>
          <w:p w:rsidR="003246B7" w:rsidRPr="000803AE" w:rsidRDefault="003246B7" w:rsidP="003246B7">
            <w:pPr>
              <w:pStyle w:val="a3"/>
              <w:snapToGrid w:val="0"/>
              <w:rPr>
                <w:rFonts w:ascii="Times New Roman" w:eastAsia="標楷體" w:hAnsi="Times New Roman"/>
                <w:sz w:val="20"/>
                <w:lang w:val="en-US" w:eastAsia="zh-TW"/>
              </w:rPr>
            </w:pPr>
          </w:p>
          <w:p w:rsidR="00234980" w:rsidRPr="000803AE" w:rsidRDefault="008E6DD9" w:rsidP="003716D3">
            <w:pPr>
              <w:kinsoku w:val="0"/>
              <w:overflowPunct w:val="0"/>
              <w:snapToGrid w:val="0"/>
              <w:rPr>
                <w:rFonts w:eastAsia="標楷體"/>
                <w:sz w:val="20"/>
                <w:szCs w:val="20"/>
              </w:rPr>
            </w:pPr>
            <w:r w:rsidRPr="000803AE">
              <w:rPr>
                <w:rFonts w:eastAsia="標楷體"/>
                <w:sz w:val="20"/>
                <w:szCs w:val="20"/>
              </w:rPr>
              <w:t xml:space="preserve">Where the directors and supervisors are elected through a nomination process, relevant information </w:t>
            </w:r>
            <w:r w:rsidR="003246B7" w:rsidRPr="000803AE">
              <w:rPr>
                <w:rFonts w:eastAsia="標楷體" w:hint="eastAsia"/>
                <w:sz w:val="20"/>
              </w:rPr>
              <w:t xml:space="preserve">regarding the announcement of the results of </w:t>
            </w:r>
            <w:r w:rsidR="00AC321D" w:rsidRPr="000803AE">
              <w:rPr>
                <w:rFonts w:eastAsia="標楷體" w:hint="eastAsia"/>
                <w:sz w:val="20"/>
              </w:rPr>
              <w:t>resolution</w:t>
            </w:r>
            <w:r w:rsidR="003246B7" w:rsidRPr="000803AE">
              <w:rPr>
                <w:rFonts w:eastAsia="標楷體" w:hint="eastAsia"/>
                <w:sz w:val="20"/>
              </w:rPr>
              <w:t xml:space="preserve"> by the board of directors, candidate list and the reasons why the certain candidates were not included in the </w:t>
            </w:r>
            <w:r w:rsidR="003246B7" w:rsidRPr="000803AE">
              <w:rPr>
                <w:rFonts w:eastAsia="標楷體"/>
                <w:sz w:val="20"/>
              </w:rPr>
              <w:t>nominee</w:t>
            </w:r>
            <w:r w:rsidR="003246B7" w:rsidRPr="000803AE">
              <w:rPr>
                <w:rFonts w:eastAsia="標楷體" w:hint="eastAsia"/>
                <w:sz w:val="20"/>
              </w:rPr>
              <w:t xml:space="preserve"> list</w:t>
            </w:r>
            <w:r w:rsidR="003246B7" w:rsidRPr="000803AE">
              <w:rPr>
                <w:rFonts w:eastAsia="標楷體"/>
                <w:sz w:val="20"/>
                <w:szCs w:val="20"/>
              </w:rPr>
              <w:t xml:space="preserve"> </w:t>
            </w:r>
            <w:r w:rsidRPr="000803AE">
              <w:rPr>
                <w:rFonts w:eastAsia="標楷體"/>
                <w:sz w:val="20"/>
                <w:szCs w:val="20"/>
              </w:rPr>
              <w:t>shall be uploaded to the Market Observation Post System (sii.twse.com.tw/</w:t>
            </w:r>
            <w:r w:rsidR="00B70941" w:rsidRPr="000803AE">
              <w:rPr>
                <w:rFonts w:eastAsia="標楷體" w:hint="eastAsia"/>
                <w:sz w:val="20"/>
              </w:rPr>
              <w:t xml:space="preserve"> 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00B70941" w:rsidRPr="000803AE">
              <w:rPr>
                <w:rFonts w:eastAsia="標楷體"/>
                <w:sz w:val="20"/>
                <w:szCs w:val="20"/>
              </w:rPr>
              <w:t xml:space="preserve"> </w:t>
            </w:r>
            <w:r w:rsidRPr="000803AE">
              <w:rPr>
                <w:rFonts w:eastAsia="標楷體"/>
                <w:sz w:val="20"/>
                <w:szCs w:val="20"/>
              </w:rPr>
              <w:t>announcement of director election by nomination process/</w:t>
            </w:r>
            <w:r w:rsidR="007B7B97" w:rsidRPr="000803AE">
              <w:rPr>
                <w:rFonts w:eastAsia="標楷體"/>
                <w:sz w:val="20"/>
                <w:szCs w:val="20"/>
              </w:rPr>
              <w:t>nominee list</w:t>
            </w:r>
            <w:r w:rsidRPr="000803AE">
              <w:rPr>
                <w:rFonts w:eastAsia="標楷體"/>
                <w:sz w:val="20"/>
                <w:szCs w:val="20"/>
              </w:rPr>
              <w:t>).</w:t>
            </w:r>
          </w:p>
          <w:p w:rsidR="00C00D85" w:rsidRPr="000803AE" w:rsidRDefault="00C00D85" w:rsidP="003716D3">
            <w:pPr>
              <w:kinsoku w:val="0"/>
              <w:overflowPunct w:val="0"/>
              <w:snapToGrid w:val="0"/>
              <w:rPr>
                <w:rFonts w:eastAsia="標楷體"/>
                <w:sz w:val="20"/>
                <w:szCs w:val="20"/>
                <w:u w:val="single"/>
              </w:rPr>
            </w:pPr>
          </w:p>
          <w:p w:rsidR="00234980" w:rsidRPr="000803AE" w:rsidRDefault="00A61384" w:rsidP="003716D3">
            <w:pPr>
              <w:pStyle w:val="a3"/>
              <w:snapToGrid w:val="0"/>
              <w:rPr>
                <w:rFonts w:ascii="Times New Roman" w:eastAsia="標楷體" w:hAnsi="Times New Roman"/>
                <w:sz w:val="20"/>
                <w:lang w:val="en-US" w:eastAsia="zh-TW"/>
              </w:rPr>
            </w:pPr>
            <w:r w:rsidRPr="000803AE">
              <w:rPr>
                <w:rFonts w:ascii="Times New Roman" w:eastAsia="標楷體" w:hAnsi="Times New Roman" w:hint="eastAsia"/>
                <w:bCs/>
                <w:sz w:val="20"/>
                <w:lang w:val="en-US" w:eastAsia="zh-TW"/>
              </w:rPr>
              <w:t xml:space="preserve">1. </w:t>
            </w:r>
            <w:r w:rsidR="00234980" w:rsidRPr="000803AE">
              <w:rPr>
                <w:rFonts w:ascii="Times New Roman" w:eastAsia="標楷體" w:hAnsi="Times New Roman"/>
                <w:bCs/>
                <w:sz w:val="20"/>
                <w:lang w:val="en-US" w:eastAsia="zh-TW"/>
              </w:rPr>
              <w:t xml:space="preserve">Uploading of the notice for the convention of the special shareholders' meeting, the form of the proxy, and relevant reason and explanation on the proposals for matters for ratification, matters for discussion and proposal for election or discharge of director(s) and/or supervisor(s).  </w:t>
            </w:r>
            <w:r w:rsidR="00234980" w:rsidRPr="000803AE">
              <w:rPr>
                <w:rFonts w:ascii="Times New Roman" w:eastAsia="標楷體" w:hAnsi="Times New Roman"/>
                <w:sz w:val="20"/>
                <w:lang w:val="en-US" w:eastAsia="zh-TW"/>
              </w:rPr>
              <w:t>The relevant information shall be uploaded to the Market Observation Post System (sii.twse.com.tw/ filing using non-formatted electronic files /filing of information in connection with the shareholders' meeting).</w:t>
            </w:r>
          </w:p>
          <w:p w:rsidR="00234980" w:rsidRPr="000803AE" w:rsidRDefault="00234980" w:rsidP="003716D3">
            <w:pPr>
              <w:pStyle w:val="a3"/>
              <w:snapToGrid w:val="0"/>
              <w:rPr>
                <w:rFonts w:ascii="Times New Roman" w:eastAsia="標楷體" w:hAnsi="Times New Roman"/>
                <w:bCs/>
                <w:sz w:val="20"/>
                <w:lang w:val="en-US" w:eastAsia="zh-TW"/>
              </w:rPr>
            </w:pPr>
          </w:p>
          <w:p w:rsidR="00234980" w:rsidRPr="000803AE" w:rsidRDefault="00A61384" w:rsidP="003716D3">
            <w:pPr>
              <w:pStyle w:val="a3"/>
              <w:snapToGrid w:val="0"/>
              <w:rPr>
                <w:rFonts w:ascii="Times New Roman" w:eastAsia="標楷體" w:hAnsi="Times New Roman"/>
                <w:bCs/>
                <w:sz w:val="20"/>
                <w:lang w:val="en-US" w:eastAsia="zh-TW"/>
              </w:rPr>
            </w:pPr>
            <w:r w:rsidRPr="000803AE">
              <w:rPr>
                <w:rFonts w:ascii="Times New Roman" w:eastAsia="標楷體" w:hAnsi="Times New Roman" w:hint="eastAsia"/>
                <w:bCs/>
                <w:sz w:val="20"/>
                <w:lang w:val="en-US" w:eastAsia="zh-TW"/>
              </w:rPr>
              <w:t xml:space="preserve">2. </w:t>
            </w:r>
            <w:r w:rsidR="00234980" w:rsidRPr="000803AE">
              <w:rPr>
                <w:rFonts w:ascii="Times New Roman" w:eastAsia="標楷體" w:hAnsi="Times New Roman"/>
                <w:bCs/>
                <w:sz w:val="20"/>
                <w:lang w:val="en-US" w:eastAsia="zh-TW"/>
              </w:rPr>
              <w:t>Upload the meeting handbook and supplemental information for the special shareholders' meeting</w:t>
            </w:r>
            <w:r w:rsidR="00AF1FA4">
              <w:rPr>
                <w:rFonts w:ascii="Times New Roman" w:eastAsia="標楷體" w:hAnsi="Times New Roman"/>
                <w:bCs/>
                <w:sz w:val="20"/>
                <w:lang w:val="en-US" w:eastAsia="zh-TW"/>
              </w:rPr>
              <w:t xml:space="preserve"> (including the English version)</w:t>
            </w:r>
            <w:r w:rsidR="00234980" w:rsidRPr="000803AE">
              <w:rPr>
                <w:rFonts w:ascii="Times New Roman" w:eastAsia="標楷體" w:hAnsi="Times New Roman"/>
                <w:bCs/>
                <w:sz w:val="20"/>
                <w:lang w:val="en-US" w:eastAsia="zh-TW"/>
              </w:rPr>
              <w:t>. The relevant information shall be uploaded to the Market Observation Post System (sii.twse.com.tw/ filing using non-formatted electronic files /filing of information in connection with the shareholders' meeting).</w:t>
            </w:r>
          </w:p>
          <w:p w:rsidR="00AF1FA4" w:rsidRPr="000803AE" w:rsidRDefault="00AF1FA4" w:rsidP="00AF1FA4">
            <w:pPr>
              <w:suppressLineNumbers/>
              <w:suppressAutoHyphens/>
              <w:kinsoku w:val="0"/>
              <w:overflowPunct w:val="0"/>
              <w:snapToGrid w:val="0"/>
              <w:ind w:left="3"/>
              <w:rPr>
                <w:rFonts w:eastAsia="標楷體"/>
                <w:sz w:val="20"/>
                <w:szCs w:val="20"/>
              </w:rPr>
            </w:pPr>
            <w:r w:rsidRPr="000803AE">
              <w:rPr>
                <w:rFonts w:eastAsia="標楷體"/>
                <w:sz w:val="20"/>
                <w:szCs w:val="20"/>
              </w:rPr>
              <w:t xml:space="preserve">Note: </w:t>
            </w:r>
            <w:r>
              <w:rPr>
                <w:rFonts w:eastAsia="標楷體"/>
                <w:sz w:val="20"/>
                <w:szCs w:val="20"/>
              </w:rPr>
              <w:t>In order to</w:t>
            </w:r>
            <w:r w:rsidRPr="000803AE">
              <w:rPr>
                <w:rFonts w:eastAsia="標楷體"/>
                <w:sz w:val="20"/>
                <w:szCs w:val="20"/>
              </w:rPr>
              <w:t xml:space="preserve"> facilitate investors' search for the content of such books</w:t>
            </w:r>
            <w:r>
              <w:rPr>
                <w:rFonts w:eastAsia="標楷體"/>
                <w:sz w:val="20"/>
                <w:szCs w:val="20"/>
              </w:rPr>
              <w:t>, filing in the PDF format</w:t>
            </w:r>
            <w:r w:rsidRPr="000803AE">
              <w:rPr>
                <w:rFonts w:eastAsia="標楷體"/>
                <w:sz w:val="20"/>
                <w:szCs w:val="20"/>
              </w:rPr>
              <w:t xml:space="preserve"> should be converted to PDFs in their original texts rather than in those scanned from paper-based materials.</w:t>
            </w:r>
          </w:p>
          <w:p w:rsidR="00234980" w:rsidRPr="00AF1FA4"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234980" w:rsidRPr="000803AE" w:rsidRDefault="00234980" w:rsidP="003716D3">
            <w:pPr>
              <w:tabs>
                <w:tab w:val="left" w:pos="6840"/>
              </w:tabs>
              <w:snapToGrid w:val="0"/>
              <w:rPr>
                <w:rFonts w:eastAsia="標楷體"/>
                <w:sz w:val="20"/>
                <w:szCs w:val="20"/>
              </w:rPr>
            </w:pPr>
          </w:p>
          <w:p w:rsidR="004D18B6" w:rsidRPr="000803AE" w:rsidRDefault="004D18B6" w:rsidP="003716D3">
            <w:pPr>
              <w:tabs>
                <w:tab w:val="left" w:pos="6840"/>
              </w:tabs>
              <w:snapToGrid w:val="0"/>
              <w:rPr>
                <w:rFonts w:eastAsia="標楷體"/>
                <w:sz w:val="20"/>
                <w:szCs w:val="20"/>
              </w:rPr>
            </w:pPr>
          </w:p>
          <w:p w:rsidR="00EA432E" w:rsidRPr="000803AE" w:rsidRDefault="00EA432E" w:rsidP="003716D3">
            <w:pPr>
              <w:tabs>
                <w:tab w:val="left" w:pos="6840"/>
              </w:tabs>
              <w:snapToGrid w:val="0"/>
              <w:rPr>
                <w:rFonts w:eastAsia="標楷體"/>
                <w:sz w:val="20"/>
                <w:szCs w:val="20"/>
              </w:rPr>
            </w:pPr>
          </w:p>
          <w:p w:rsidR="00AA2A3A" w:rsidRPr="000803AE" w:rsidRDefault="00AA2A3A" w:rsidP="003716D3">
            <w:pPr>
              <w:tabs>
                <w:tab w:val="left" w:pos="6840"/>
              </w:tabs>
              <w:snapToGrid w:val="0"/>
              <w:rPr>
                <w:rFonts w:eastAsia="標楷體"/>
                <w:sz w:val="20"/>
                <w:szCs w:val="20"/>
              </w:rPr>
            </w:pP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sz w:val="20"/>
                <w:szCs w:val="20"/>
              </w:rPr>
              <w:lastRenderedPageBreak/>
              <w:t>Articles 46 and 47 of the Operating Rules of the Taiwan Stock Exchange Corporation</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79-Tai-Tsai-Cheng-1-00233 dated February 13, 1990</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4"/>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Tai-Cheng-Shang-0950104075 dated October 3, 2006</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4"/>
              </w:numPr>
              <w:tabs>
                <w:tab w:val="clear" w:pos="360"/>
                <w:tab w:val="num" w:pos="502"/>
                <w:tab w:val="left" w:pos="6840"/>
              </w:tabs>
              <w:snapToGrid w:val="0"/>
              <w:rPr>
                <w:rFonts w:eastAsia="標楷體"/>
                <w:sz w:val="20"/>
                <w:szCs w:val="20"/>
              </w:rPr>
            </w:pPr>
            <w:r w:rsidRPr="000803AE">
              <w:rPr>
                <w:rFonts w:eastAsia="標楷體"/>
                <w:kern w:val="0"/>
                <w:sz w:val="20"/>
                <w:szCs w:val="20"/>
              </w:rPr>
              <w:t>Letter No. Tai-Cheng-Shang-0960103816 dated July 5, 2007</w:t>
            </w:r>
          </w:p>
          <w:p w:rsidR="00051CCE" w:rsidRPr="000803AE" w:rsidRDefault="00051CCE" w:rsidP="003716D3">
            <w:pPr>
              <w:tabs>
                <w:tab w:val="left" w:pos="6840"/>
              </w:tabs>
              <w:snapToGrid w:val="0"/>
              <w:rPr>
                <w:rFonts w:eastAsia="標楷體"/>
                <w:sz w:val="20"/>
                <w:szCs w:val="20"/>
              </w:rPr>
            </w:pP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A</w:t>
            </w:r>
            <w:r w:rsidR="00664E73" w:rsidRPr="000803AE">
              <w:rPr>
                <w:rFonts w:eastAsia="標楷體" w:hint="eastAsia"/>
                <w:kern w:val="0"/>
                <w:sz w:val="20"/>
                <w:szCs w:val="20"/>
              </w:rPr>
              <w:t>rticle 173-1 of the Company Act</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051CCE" w:rsidRPr="000803AE" w:rsidRDefault="00051CCE" w:rsidP="00C765A9">
            <w:pPr>
              <w:numPr>
                <w:ilvl w:val="0"/>
                <w:numId w:val="438"/>
              </w:numPr>
              <w:tabs>
                <w:tab w:val="left" w:pos="6840"/>
              </w:tabs>
              <w:snapToGrid w:val="0"/>
              <w:rPr>
                <w:rFonts w:eastAsia="標楷體"/>
                <w:kern w:val="0"/>
                <w:sz w:val="20"/>
                <w:szCs w:val="20"/>
              </w:rPr>
            </w:pPr>
            <w:r w:rsidRPr="000803AE">
              <w:rPr>
                <w:rFonts w:eastAsia="標楷體" w:hint="eastAsia"/>
                <w:kern w:val="0"/>
                <w:sz w:val="20"/>
                <w:szCs w:val="20"/>
              </w:rPr>
              <w:t xml:space="preserve">Minutes of the seminar on </w:t>
            </w:r>
            <w:r w:rsidR="00FA6B59" w:rsidRPr="000803AE">
              <w:rPr>
                <w:rFonts w:eastAsia="標楷體" w:hint="eastAsia"/>
                <w:kern w:val="0"/>
                <w:sz w:val="20"/>
                <w:szCs w:val="20"/>
              </w:rPr>
              <w:t>clarifications</w:t>
            </w:r>
            <w:r w:rsidRPr="000803AE">
              <w:rPr>
                <w:rFonts w:eastAsia="標楷體" w:hint="eastAsia"/>
                <w:kern w:val="0"/>
                <w:sz w:val="20"/>
                <w:szCs w:val="20"/>
              </w:rPr>
              <w:t xml:space="preserve"> </w:t>
            </w:r>
            <w:r w:rsidR="00FA6B59" w:rsidRPr="000803AE">
              <w:rPr>
                <w:rFonts w:eastAsia="標楷體" w:hint="eastAsia"/>
                <w:kern w:val="0"/>
                <w:sz w:val="20"/>
                <w:szCs w:val="20"/>
              </w:rPr>
              <w:t>on</w:t>
            </w:r>
            <w:r w:rsidRPr="000803AE">
              <w:rPr>
                <w:rFonts w:eastAsia="標楷體" w:hint="eastAsia"/>
                <w:kern w:val="0"/>
                <w:sz w:val="20"/>
                <w:szCs w:val="20"/>
              </w:rPr>
              <w:t xml:space="preserve"> amendments to the Company Act held by the Ministry of Economic Affairs (</w:t>
            </w:r>
            <w:r w:rsidRPr="000803AE">
              <w:rPr>
                <w:rFonts w:eastAsia="標楷體" w:hint="eastAsia"/>
                <w:kern w:val="0"/>
                <w:sz w:val="20"/>
                <w:szCs w:val="20"/>
              </w:rPr>
              <w:t>§</w:t>
            </w:r>
            <w:r w:rsidRPr="000803AE">
              <w:rPr>
                <w:rFonts w:eastAsia="標楷體"/>
                <w:kern w:val="0"/>
                <w:sz w:val="20"/>
                <w:szCs w:val="20"/>
              </w:rPr>
              <w:t>173-1</w:t>
            </w:r>
            <w:r w:rsidRPr="000803AE">
              <w:rPr>
                <w:rFonts w:eastAsia="標楷體" w:hint="eastAsia"/>
                <w:kern w:val="0"/>
                <w:sz w:val="20"/>
                <w:szCs w:val="20"/>
              </w:rPr>
              <w:t>)</w:t>
            </w:r>
            <w:r w:rsidR="00664E73" w:rsidRPr="000803AE">
              <w:rPr>
                <w:rFonts w:eastAsia="標楷體" w:hint="eastAsia"/>
                <w:kern w:val="0"/>
                <w:sz w:val="20"/>
                <w:szCs w:val="20"/>
              </w:rPr>
              <w:t xml:space="preserve"> dated July 31, 2018</w:t>
            </w: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051CCE" w:rsidRPr="000803AE" w:rsidRDefault="00051CCE" w:rsidP="003716D3">
            <w:pPr>
              <w:widowControl/>
              <w:snapToGrid w:val="0"/>
              <w:ind w:left="200" w:hanging="200"/>
              <w:rPr>
                <w:rFonts w:eastAsia="標楷體"/>
                <w:kern w:val="0"/>
                <w:sz w:val="20"/>
                <w:szCs w:val="20"/>
              </w:rPr>
            </w:pPr>
          </w:p>
          <w:p w:rsidR="009701CB" w:rsidRPr="000803AE" w:rsidRDefault="009701CB" w:rsidP="003716D3">
            <w:pPr>
              <w:widowControl/>
              <w:snapToGrid w:val="0"/>
              <w:ind w:left="200" w:hanging="200"/>
              <w:rPr>
                <w:rFonts w:eastAsia="標楷體"/>
                <w:kern w:val="0"/>
                <w:sz w:val="20"/>
                <w:szCs w:val="20"/>
              </w:rPr>
            </w:pPr>
          </w:p>
          <w:p w:rsidR="00176DC6" w:rsidRPr="000803AE" w:rsidRDefault="00176DC6" w:rsidP="003716D3">
            <w:pPr>
              <w:widowControl/>
              <w:snapToGrid w:val="0"/>
              <w:ind w:left="200" w:hanging="200"/>
              <w:rPr>
                <w:rFonts w:eastAsia="標楷體"/>
                <w:kern w:val="0"/>
                <w:sz w:val="20"/>
                <w:szCs w:val="20"/>
              </w:rPr>
            </w:pPr>
          </w:p>
          <w:p w:rsidR="00A70652" w:rsidRPr="000803AE" w:rsidRDefault="00A70652" w:rsidP="003716D3">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A70652" w:rsidRPr="000803AE" w:rsidRDefault="00A70652" w:rsidP="00301379">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A70652" w:rsidRPr="000803AE" w:rsidRDefault="00A70652" w:rsidP="003716D3">
            <w:pPr>
              <w:widowControl/>
              <w:snapToGrid w:val="0"/>
              <w:rPr>
                <w:rFonts w:eastAsia="標楷體"/>
                <w:kern w:val="0"/>
                <w:sz w:val="20"/>
                <w:szCs w:val="20"/>
              </w:rPr>
            </w:pPr>
          </w:p>
          <w:p w:rsidR="003246B7" w:rsidRPr="000803AE" w:rsidRDefault="003246B7" w:rsidP="003716D3">
            <w:pPr>
              <w:widowControl/>
              <w:snapToGrid w:val="0"/>
              <w:rPr>
                <w:rFonts w:eastAsia="標楷體"/>
                <w:kern w:val="0"/>
                <w:sz w:val="20"/>
                <w:szCs w:val="20"/>
              </w:rPr>
            </w:pPr>
          </w:p>
          <w:p w:rsidR="00D64DD6" w:rsidRPr="000803AE" w:rsidRDefault="00D64DD6" w:rsidP="003716D3">
            <w:pPr>
              <w:widowControl/>
              <w:snapToGrid w:val="0"/>
              <w:rPr>
                <w:rFonts w:eastAsia="標楷體"/>
                <w:kern w:val="0"/>
                <w:sz w:val="20"/>
                <w:szCs w:val="20"/>
              </w:rPr>
            </w:pP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1. Articles 192-1 and 216-1 of the Company Act</w:t>
            </w:r>
          </w:p>
          <w:p w:rsidR="003246B7" w:rsidRPr="000803AE" w:rsidRDefault="003246B7" w:rsidP="003246B7">
            <w:pPr>
              <w:widowControl/>
              <w:snapToGrid w:val="0"/>
              <w:ind w:left="200" w:hanging="200"/>
              <w:rPr>
                <w:rFonts w:eastAsia="標楷體"/>
                <w:kern w:val="0"/>
                <w:sz w:val="20"/>
                <w:szCs w:val="20"/>
              </w:rPr>
            </w:pPr>
            <w:r w:rsidRPr="000803AE">
              <w:rPr>
                <w:rFonts w:eastAsia="標楷體"/>
                <w:kern w:val="0"/>
                <w:sz w:val="20"/>
                <w:szCs w:val="20"/>
              </w:rPr>
              <w:t>2. Subparagraph 22, Paragraph 2, Article 3 of Taiwan Stock Exchange Corporation Rules Governing Information Reporting by Companies with Listed Securities and Offshore Fund Institutions with Listed Offshore Exchange-Traded Funds</w:t>
            </w:r>
          </w:p>
          <w:p w:rsidR="003246B7" w:rsidRPr="000803AE" w:rsidRDefault="003246B7" w:rsidP="003716D3">
            <w:pPr>
              <w:widowControl/>
              <w:snapToGrid w:val="0"/>
              <w:rPr>
                <w:rFonts w:eastAsia="標楷體"/>
                <w:kern w:val="0"/>
                <w:sz w:val="20"/>
                <w:szCs w:val="20"/>
              </w:rPr>
            </w:pP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lastRenderedPageBreak/>
              <w:t>1. Article</w:t>
            </w:r>
            <w:r w:rsidR="00301379" w:rsidRPr="000803AE">
              <w:rPr>
                <w:rFonts w:eastAsia="標楷體"/>
                <w:kern w:val="0"/>
                <w:sz w:val="20"/>
                <w:szCs w:val="20"/>
              </w:rPr>
              <w:t>s</w:t>
            </w:r>
            <w:r w:rsidRPr="000803AE">
              <w:rPr>
                <w:rFonts w:eastAsia="標楷體"/>
                <w:kern w:val="0"/>
                <w:sz w:val="20"/>
                <w:szCs w:val="20"/>
              </w:rPr>
              <w:t xml:space="preserve"> 192-1</w:t>
            </w:r>
            <w:r w:rsidR="00E54FBD" w:rsidRPr="000803AE">
              <w:rPr>
                <w:rFonts w:eastAsia="標楷體"/>
                <w:kern w:val="0"/>
                <w:sz w:val="20"/>
                <w:szCs w:val="20"/>
              </w:rPr>
              <w:t xml:space="preserve"> and 216-1</w:t>
            </w:r>
            <w:r w:rsidRPr="000803AE">
              <w:rPr>
                <w:rFonts w:eastAsia="標楷體"/>
                <w:kern w:val="0"/>
                <w:sz w:val="20"/>
                <w:szCs w:val="20"/>
              </w:rPr>
              <w:t xml:space="preserve"> of the Company Act.</w:t>
            </w:r>
          </w:p>
          <w:p w:rsidR="00C137D7" w:rsidRPr="000803AE" w:rsidRDefault="00C137D7" w:rsidP="003716D3">
            <w:pPr>
              <w:widowControl/>
              <w:snapToGrid w:val="0"/>
              <w:ind w:left="200" w:hanging="200"/>
              <w:rPr>
                <w:rFonts w:eastAsia="標楷體"/>
                <w:kern w:val="0"/>
                <w:sz w:val="20"/>
                <w:szCs w:val="20"/>
              </w:rPr>
            </w:pPr>
            <w:r w:rsidRPr="000803AE">
              <w:rPr>
                <w:rFonts w:eastAsia="標楷體"/>
                <w:kern w:val="0"/>
                <w:sz w:val="20"/>
                <w:szCs w:val="20"/>
              </w:rPr>
              <w:t>2. Letter No. Tai-Cheng-Shang 0940103516, dated December 9, 2005.</w:t>
            </w:r>
          </w:p>
          <w:p w:rsidR="00E54FBD" w:rsidRPr="000803AE" w:rsidRDefault="00E54FBD" w:rsidP="003716D3">
            <w:pPr>
              <w:widowControl/>
              <w:snapToGrid w:val="0"/>
              <w:ind w:left="200" w:hanging="200"/>
              <w:rPr>
                <w:rFonts w:eastAsia="標楷體"/>
                <w:kern w:val="0"/>
                <w:sz w:val="20"/>
                <w:szCs w:val="20"/>
              </w:rPr>
            </w:pPr>
            <w:r w:rsidRPr="000803AE">
              <w:rPr>
                <w:rFonts w:eastAsia="標楷體"/>
                <w:kern w:val="0"/>
                <w:sz w:val="20"/>
                <w:szCs w:val="20"/>
              </w:rPr>
              <w:t>3. Subparagraph 22, Paragraph 2, Article 3 of Taiwan Stock Exchange Corporation Rules Governing Information Reporting by Companies with Listed Securities and Offshore Fund Institutions with Listed Offshore Exchange-Traded Funds</w:t>
            </w:r>
          </w:p>
          <w:p w:rsidR="00731A17" w:rsidRDefault="00731A17" w:rsidP="003716D3">
            <w:pPr>
              <w:tabs>
                <w:tab w:val="left" w:pos="6840"/>
              </w:tabs>
              <w:snapToGrid w:val="0"/>
              <w:rPr>
                <w:rFonts w:eastAsia="標楷體"/>
                <w:sz w:val="20"/>
                <w:szCs w:val="20"/>
              </w:rPr>
            </w:pPr>
          </w:p>
          <w:p w:rsidR="00CE6D7E" w:rsidRDefault="00CE6D7E" w:rsidP="003716D3">
            <w:pPr>
              <w:tabs>
                <w:tab w:val="left" w:pos="6840"/>
              </w:tabs>
              <w:snapToGrid w:val="0"/>
              <w:rPr>
                <w:rFonts w:eastAsia="標楷體"/>
                <w:sz w:val="20"/>
                <w:szCs w:val="20"/>
              </w:rPr>
            </w:pPr>
          </w:p>
          <w:p w:rsidR="00CE6D7E" w:rsidRPr="000803AE" w:rsidRDefault="00CE6D7E" w:rsidP="003716D3">
            <w:pPr>
              <w:tabs>
                <w:tab w:val="left" w:pos="6840"/>
              </w:tabs>
              <w:snapToGrid w:val="0"/>
              <w:rPr>
                <w:rFonts w:eastAsia="標楷體"/>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Article 5 of the Regulations Governing Content and Compliance Requirements for Shareholders' Meeting Agenda Handbooks of Public Companies</w:t>
            </w:r>
          </w:p>
          <w:p w:rsidR="00234980" w:rsidRPr="000803AE" w:rsidRDefault="00234980" w:rsidP="003716D3">
            <w:pPr>
              <w:tabs>
                <w:tab w:val="left" w:pos="6840"/>
              </w:tabs>
              <w:snapToGrid w:val="0"/>
              <w:rPr>
                <w:rFonts w:eastAsia="標楷體"/>
                <w:sz w:val="20"/>
                <w:szCs w:val="20"/>
              </w:rPr>
            </w:pPr>
          </w:p>
          <w:p w:rsidR="003A5E23" w:rsidRPr="000803AE" w:rsidRDefault="003A5E23"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301379" w:rsidRPr="000803AE" w:rsidRDefault="00301379" w:rsidP="003716D3">
            <w:pPr>
              <w:tabs>
                <w:tab w:val="left" w:pos="6840"/>
              </w:tabs>
              <w:snapToGrid w:val="0"/>
              <w:rPr>
                <w:rFonts w:eastAsia="標楷體"/>
                <w:sz w:val="20"/>
                <w:szCs w:val="20"/>
              </w:rPr>
            </w:pPr>
          </w:p>
          <w:p w:rsidR="00234980" w:rsidRPr="000803AE" w:rsidRDefault="00234980" w:rsidP="00FF048F">
            <w:pPr>
              <w:numPr>
                <w:ilvl w:val="0"/>
                <w:numId w:val="135"/>
              </w:numPr>
              <w:tabs>
                <w:tab w:val="left" w:pos="6840"/>
              </w:tabs>
              <w:snapToGrid w:val="0"/>
              <w:rPr>
                <w:rFonts w:eastAsia="標楷體"/>
                <w:sz w:val="20"/>
                <w:szCs w:val="20"/>
              </w:rPr>
            </w:pPr>
            <w:r w:rsidRPr="000803AE">
              <w:rPr>
                <w:rFonts w:eastAsia="標楷體"/>
                <w:kern w:val="0"/>
                <w:sz w:val="20"/>
                <w:szCs w:val="20"/>
              </w:rPr>
              <w:t>Article 6 of the Regulations Governing Content and Compliance Requirements for Shareholders' Meeting Agenda Handbooks of Public Companies</w:t>
            </w:r>
          </w:p>
          <w:p w:rsidR="00A61384" w:rsidRPr="000803AE" w:rsidRDefault="00234980" w:rsidP="00A61384">
            <w:pPr>
              <w:numPr>
                <w:ilvl w:val="0"/>
                <w:numId w:val="135"/>
              </w:numPr>
              <w:tabs>
                <w:tab w:val="left" w:pos="6840"/>
              </w:tabs>
              <w:snapToGrid w:val="0"/>
              <w:rPr>
                <w:rFonts w:eastAsia="標楷體"/>
                <w:sz w:val="20"/>
                <w:szCs w:val="20"/>
              </w:rPr>
            </w:pPr>
            <w:r w:rsidRPr="000803AE">
              <w:rPr>
                <w:rFonts w:eastAsia="標楷體"/>
                <w:kern w:val="0"/>
                <w:sz w:val="20"/>
                <w:szCs w:val="20"/>
              </w:rPr>
              <w:t>Letter No. Tai-Cheng-Shang-0960037800 dated December 25, 2007</w:t>
            </w:r>
          </w:p>
          <w:p w:rsidR="00EC4C81" w:rsidRPr="000803AE" w:rsidRDefault="00EC4C81" w:rsidP="00A61384">
            <w:pPr>
              <w:numPr>
                <w:ilvl w:val="0"/>
                <w:numId w:val="135"/>
              </w:numPr>
              <w:tabs>
                <w:tab w:val="left" w:pos="6840"/>
              </w:tabs>
              <w:snapToGrid w:val="0"/>
              <w:rPr>
                <w:rFonts w:eastAsia="標楷體"/>
                <w:sz w:val="20"/>
                <w:szCs w:val="20"/>
              </w:rPr>
            </w:pPr>
            <w:r w:rsidRPr="000803AE">
              <w:rPr>
                <w:rFonts w:eastAsia="標楷體"/>
                <w:sz w:val="20"/>
                <w:szCs w:val="20"/>
              </w:rPr>
              <w:t xml:space="preserve">Subparagraph 16, Paragraph 2, Article 3 </w:t>
            </w:r>
            <w:r w:rsidRPr="000803AE">
              <w:rPr>
                <w:rFonts w:eastAsia="標楷體" w:hint="eastAsia"/>
                <w:sz w:val="20"/>
                <w:szCs w:val="20"/>
              </w:rPr>
              <w:t xml:space="preserve">and </w:t>
            </w:r>
            <w:r w:rsidR="00C2184C">
              <w:rPr>
                <w:rFonts w:eastAsia="標楷體"/>
                <w:sz w:val="20"/>
                <w:szCs w:val="20"/>
              </w:rPr>
              <w:t>Subparagraph 35</w:t>
            </w:r>
            <w:r w:rsidR="00C2184C" w:rsidRPr="000803AE">
              <w:rPr>
                <w:rFonts w:eastAsia="標楷體"/>
                <w:sz w:val="20"/>
                <w:szCs w:val="20"/>
              </w:rPr>
              <w:t>, Paragraph 2</w:t>
            </w:r>
            <w:r w:rsidR="00C2184C">
              <w:rPr>
                <w:rFonts w:eastAsia="標楷體"/>
                <w:sz w:val="20"/>
                <w:szCs w:val="20"/>
              </w:rPr>
              <w:t xml:space="preserve">, </w:t>
            </w:r>
            <w:r w:rsidRPr="000803AE">
              <w:rPr>
                <w:rFonts w:eastAsia="標楷體" w:hint="eastAsia"/>
                <w:sz w:val="20"/>
                <w:szCs w:val="20"/>
              </w:rPr>
              <w:t xml:space="preserve">Article 3 </w:t>
            </w:r>
            <w:r w:rsidRPr="000803AE">
              <w:rPr>
                <w:rFonts w:eastAsia="標楷體"/>
                <w:sz w:val="20"/>
                <w:szCs w:val="20"/>
              </w:rPr>
              <w:t>of 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7</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01379">
            <w:pPr>
              <w:kinsoku w:val="0"/>
              <w:overflowPunct w:val="0"/>
              <w:snapToGrid w:val="0"/>
              <w:rPr>
                <w:rFonts w:eastAsia="標楷體"/>
                <w:sz w:val="20"/>
                <w:szCs w:val="20"/>
              </w:rPr>
            </w:pPr>
            <w:r w:rsidRPr="000803AE">
              <w:rPr>
                <w:rFonts w:eastAsia="標楷體"/>
                <w:sz w:val="20"/>
                <w:szCs w:val="20"/>
              </w:rPr>
              <w:t>Matters to be processed after the special shareholders' meeting.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w:t>
            </w:r>
            <w:r w:rsidR="00234980" w:rsidRPr="000803AE">
              <w:rPr>
                <w:rFonts w:eastAsia="標楷體"/>
                <w:sz w:val="20"/>
                <w:szCs w:val="20"/>
              </w:rPr>
              <w:t xml:space="preserve">the </w:t>
            </w:r>
            <w:r w:rsidR="00194558" w:rsidRPr="000803AE">
              <w:rPr>
                <w:rFonts w:eastAsia="標楷體"/>
                <w:sz w:val="20"/>
                <w:szCs w:val="20"/>
              </w:rPr>
              <w:t>commencement of trading hours of</w:t>
            </w:r>
            <w:r w:rsidR="00234980" w:rsidRPr="000803AE">
              <w:rPr>
                <w:rFonts w:eastAsia="標楷體"/>
                <w:sz w:val="20"/>
                <w:szCs w:val="20"/>
              </w:rPr>
              <w:t xml:space="preserve"> the </w:t>
            </w:r>
            <w:r w:rsidR="0028474B" w:rsidRPr="000803AE">
              <w:rPr>
                <w:rFonts w:eastAsia="標楷體"/>
                <w:sz w:val="20"/>
                <w:szCs w:val="20"/>
              </w:rPr>
              <w:t xml:space="preserve">next business </w:t>
            </w:r>
            <w:r w:rsidR="00234980" w:rsidRPr="000803AE">
              <w:rPr>
                <w:rFonts w:eastAsia="標楷體"/>
                <w:sz w:val="20"/>
                <w:szCs w:val="20"/>
              </w:rPr>
              <w:lastRenderedPageBreak/>
              <w:t xml:space="preserve">day </w:t>
            </w:r>
            <w:r w:rsidR="00F250E3" w:rsidRPr="000803AE">
              <w:rPr>
                <w:rFonts w:eastAsia="標楷體" w:hint="eastAsia"/>
                <w:sz w:val="20"/>
                <w:szCs w:val="20"/>
              </w:rPr>
              <w:t>following</w:t>
            </w:r>
            <w:r w:rsidR="00234980" w:rsidRPr="000803AE">
              <w:rPr>
                <w:rFonts w:eastAsia="標楷體"/>
                <w:sz w:val="20"/>
                <w:szCs w:val="20"/>
              </w:rPr>
              <w:t xml:space="preserve"> the day of the special shareholders' meeting.</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84C96" w:rsidRPr="000803AE" w:rsidRDefault="00184C96"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the status for declaration of dividends, e.g., cash dividends, stock dividends and distribution of the reserve in the form of shares </w:t>
            </w:r>
            <w:r w:rsidR="00C04294" w:rsidRPr="000803AE">
              <w:rPr>
                <w:rFonts w:eastAsia="標楷體" w:hint="eastAsia"/>
                <w:sz w:val="20"/>
                <w:szCs w:val="20"/>
              </w:rPr>
              <w:t>two</w:t>
            </w:r>
            <w:r w:rsidR="00C04294" w:rsidRPr="000803AE">
              <w:rPr>
                <w:rFonts w:eastAsia="標楷體"/>
                <w:sz w:val="20"/>
                <w:szCs w:val="20"/>
              </w:rPr>
              <w:t xml:space="preserve"> </w:t>
            </w:r>
            <w:r w:rsidR="0028474B" w:rsidRPr="000803AE">
              <w:rPr>
                <w:rFonts w:eastAsia="標楷體"/>
                <w:sz w:val="20"/>
                <w:szCs w:val="20"/>
              </w:rPr>
              <w:t>hour</w:t>
            </w:r>
            <w:r w:rsidR="00C04294" w:rsidRPr="000803AE">
              <w:rPr>
                <w:rFonts w:eastAsia="標楷體" w:hint="eastAsia"/>
                <w:sz w:val="20"/>
                <w:szCs w:val="20"/>
              </w:rPr>
              <w:t>s</w:t>
            </w:r>
            <w:r w:rsidR="0028474B" w:rsidRPr="000803AE">
              <w:rPr>
                <w:rFonts w:eastAsia="標楷體"/>
                <w:sz w:val="20"/>
                <w:szCs w:val="20"/>
              </w:rPr>
              <w:t xml:space="preserve"> prior to</w:t>
            </w:r>
            <w:r w:rsidR="0074387E" w:rsidRPr="000803AE">
              <w:rPr>
                <w:rFonts w:eastAsia="標楷體"/>
                <w:sz w:val="20"/>
                <w:szCs w:val="20"/>
              </w:rPr>
              <w:t xml:space="preserve"> the </w:t>
            </w:r>
            <w:r w:rsidR="00194558" w:rsidRPr="000803AE">
              <w:rPr>
                <w:rFonts w:eastAsia="標楷體"/>
                <w:sz w:val="20"/>
                <w:szCs w:val="20"/>
              </w:rPr>
              <w:t>commencement of trading hours of</w:t>
            </w:r>
            <w:r w:rsidR="002F774A" w:rsidRPr="000803AE">
              <w:rPr>
                <w:rFonts w:eastAsia="標楷體"/>
                <w:sz w:val="20"/>
                <w:szCs w:val="20"/>
              </w:rPr>
              <w:t xml:space="preserve"> the </w:t>
            </w:r>
            <w:r w:rsidR="007A6F6C" w:rsidRPr="000803AE">
              <w:rPr>
                <w:rFonts w:eastAsia="標楷體" w:hint="eastAsia"/>
                <w:sz w:val="20"/>
                <w:szCs w:val="20"/>
              </w:rPr>
              <w:t xml:space="preserve">next </w:t>
            </w:r>
            <w:r w:rsidR="002F774A" w:rsidRPr="000803AE">
              <w:rPr>
                <w:rFonts w:eastAsia="標楷體"/>
                <w:sz w:val="20"/>
                <w:szCs w:val="20"/>
              </w:rPr>
              <w:t xml:space="preserve">business day </w:t>
            </w:r>
            <w:r w:rsidR="00194558" w:rsidRPr="000803AE">
              <w:rPr>
                <w:rFonts w:eastAsia="標楷體" w:hint="eastAsia"/>
                <w:sz w:val="20"/>
                <w:szCs w:val="20"/>
              </w:rPr>
              <w:t>following</w:t>
            </w:r>
            <w:r w:rsidRPr="000803AE">
              <w:rPr>
                <w:rFonts w:eastAsia="標楷體"/>
                <w:sz w:val="20"/>
                <w:szCs w:val="20"/>
              </w:rPr>
              <w:t xml:space="preserve"> the day of the shareholders' meeting. (If there is no such declaration, please report zero for the abovementioned declaration).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Upload the result of the election of directors (including independent director) and supervisors nominated in accordance with Paragraph 7 of Article 192-1 and Article 216-1 of the Company Act </w:t>
            </w:r>
            <w:r w:rsidR="00882E1D">
              <w:rPr>
                <w:rFonts w:eastAsia="標楷體"/>
                <w:sz w:val="20"/>
                <w:szCs w:val="20"/>
              </w:rPr>
              <w:t xml:space="preserve">on the same day </w:t>
            </w:r>
            <w:r w:rsidRPr="000803AE">
              <w:rPr>
                <w:rFonts w:eastAsia="標楷體"/>
                <w:sz w:val="20"/>
                <w:szCs w:val="20"/>
              </w:rPr>
              <w:t xml:space="preserve">of </w:t>
            </w:r>
            <w:r w:rsidRPr="000803AE">
              <w:rPr>
                <w:rFonts w:eastAsia="標楷體"/>
                <w:sz w:val="20"/>
                <w:szCs w:val="20"/>
              </w:rPr>
              <w:lastRenderedPageBreak/>
              <w:t>the election.</w:t>
            </w:r>
          </w:p>
          <w:p w:rsidR="00514F68" w:rsidRPr="000803AE" w:rsidRDefault="00514F68" w:rsidP="003716D3">
            <w:pPr>
              <w:kinsoku w:val="0"/>
              <w:overflowPunct w:val="0"/>
              <w:snapToGrid w:val="0"/>
              <w:rPr>
                <w:rFonts w:eastAsia="標楷體"/>
                <w:sz w:val="20"/>
                <w:szCs w:val="20"/>
              </w:rPr>
            </w:pPr>
          </w:p>
          <w:p w:rsidR="00882E1D" w:rsidRPr="000803AE" w:rsidRDefault="00882E1D" w:rsidP="00882E1D">
            <w:pPr>
              <w:kinsoku w:val="0"/>
              <w:overflowPunct w:val="0"/>
              <w:snapToGrid w:val="0"/>
              <w:rPr>
                <w:rFonts w:eastAsia="標楷體"/>
                <w:sz w:val="20"/>
                <w:szCs w:val="20"/>
              </w:rPr>
            </w:pPr>
            <w:r w:rsidRPr="000803AE">
              <w:rPr>
                <w:rFonts w:eastAsia="標楷體"/>
                <w:sz w:val="20"/>
                <w:szCs w:val="20"/>
              </w:rPr>
              <w:t>File</w:t>
            </w:r>
            <w:r>
              <w:rPr>
                <w:rFonts w:eastAsia="標楷體"/>
                <w:sz w:val="20"/>
                <w:szCs w:val="20"/>
              </w:rPr>
              <w:t xml:space="preserve"> the</w:t>
            </w:r>
            <w:r>
              <w:rPr>
                <w:rFonts w:eastAsia="標楷體" w:hint="eastAsia"/>
                <w:sz w:val="20"/>
                <w:szCs w:val="20"/>
              </w:rPr>
              <w:t xml:space="preserve"> </w:t>
            </w:r>
            <w:r>
              <w:rPr>
                <w:rFonts w:eastAsia="標楷體"/>
                <w:sz w:val="20"/>
                <w:szCs w:val="20"/>
              </w:rPr>
              <w:t xml:space="preserve">proposal which has been resolved at the shareholders' meeting on the same day </w:t>
            </w:r>
            <w:r w:rsidRPr="000803AE">
              <w:rPr>
                <w:rFonts w:eastAsia="標楷體"/>
                <w:sz w:val="20"/>
                <w:szCs w:val="20"/>
              </w:rPr>
              <w:t>of the shareholders’ meeting.</w:t>
            </w:r>
          </w:p>
          <w:p w:rsidR="00184C96" w:rsidRPr="000803AE" w:rsidRDefault="00184C96" w:rsidP="003716D3">
            <w:pPr>
              <w:kinsoku w:val="0"/>
              <w:overflowPunct w:val="0"/>
              <w:snapToGrid w:val="0"/>
              <w:rPr>
                <w:rFonts w:eastAsia="標楷體"/>
                <w:sz w:val="20"/>
                <w:szCs w:val="20"/>
              </w:rPr>
            </w:pPr>
          </w:p>
          <w:p w:rsidR="0036268F" w:rsidRPr="000803AE" w:rsidRDefault="0036268F" w:rsidP="003716D3">
            <w:pPr>
              <w:kinsoku w:val="0"/>
              <w:overflowPunct w:val="0"/>
              <w:snapToGrid w:val="0"/>
              <w:rPr>
                <w:rFonts w:eastAsia="標楷體"/>
                <w:sz w:val="20"/>
                <w:szCs w:val="20"/>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28474B" w:rsidRPr="000803AE">
              <w:rPr>
                <w:rFonts w:eastAsia="標楷體"/>
                <w:sz w:val="20"/>
                <w:szCs w:val="20"/>
              </w:rPr>
              <w:t>hour</w:t>
            </w:r>
            <w:r w:rsidRPr="000803AE">
              <w:rPr>
                <w:rFonts w:eastAsia="標楷體" w:hint="eastAsia"/>
                <w:sz w:val="20"/>
                <w:szCs w:val="20"/>
              </w:rPr>
              <w:t>s</w:t>
            </w:r>
            <w:r w:rsidR="0028474B" w:rsidRPr="000803AE">
              <w:rPr>
                <w:rFonts w:eastAsia="標楷體"/>
                <w:sz w:val="20"/>
                <w:szCs w:val="20"/>
              </w:rPr>
              <w:t xml:space="preserve"> prior to the </w:t>
            </w:r>
            <w:r w:rsidR="00194558" w:rsidRPr="000803AE">
              <w:rPr>
                <w:rFonts w:eastAsia="標楷體"/>
                <w:sz w:val="20"/>
                <w:szCs w:val="20"/>
              </w:rPr>
              <w:t xml:space="preserve">commencement of trading hours of the next business day </w:t>
            </w:r>
            <w:r w:rsidR="00194558" w:rsidRPr="000803AE">
              <w:rPr>
                <w:rFonts w:eastAsia="標楷體" w:hint="eastAsia"/>
                <w:sz w:val="20"/>
                <w:szCs w:val="20"/>
              </w:rPr>
              <w:t>following</w:t>
            </w:r>
            <w:r w:rsidR="0028474B" w:rsidRPr="000803AE">
              <w:rPr>
                <w:rFonts w:eastAsia="標楷體"/>
                <w:sz w:val="20"/>
                <w:szCs w:val="20"/>
              </w:rPr>
              <w:t xml:space="preserve"> t</w:t>
            </w:r>
            <w:r w:rsidR="00234980" w:rsidRPr="000803AE">
              <w:rPr>
                <w:rFonts w:eastAsia="標楷體"/>
                <w:sz w:val="20"/>
                <w:szCs w:val="20"/>
              </w:rPr>
              <w:t>he record date for the distribution of dividends resolved by the board of directors.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20 days from the meeting.</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lastRenderedPageBreak/>
              <w:t xml:space="preserve">Announce material information on material matters resolved in the regular shareholders’ meeting or special shareholders' meeting in accordance with Subparagraph 18, Article </w:t>
            </w:r>
            <w:r w:rsidR="00597374" w:rsidRPr="000803AE">
              <w:rPr>
                <w:rFonts w:eastAsia="標楷體" w:hint="eastAsia"/>
                <w:sz w:val="20"/>
                <w:szCs w:val="20"/>
              </w:rPr>
              <w:t>4</w:t>
            </w:r>
            <w:r w:rsidRPr="000803AE">
              <w:rPr>
                <w:rFonts w:eastAsia="標楷體"/>
                <w:sz w:val="20"/>
                <w:szCs w:val="20"/>
              </w:rPr>
              <w:t xml:space="preserve"> of Taiwan Stock Exchange </w:t>
            </w:r>
            <w:r w:rsidRPr="000803AE">
              <w:rPr>
                <w:rFonts w:eastAsia="標楷體"/>
                <w:sz w:val="20"/>
                <w:szCs w:val="20"/>
              </w:rPr>
              <w:lastRenderedPageBreak/>
              <w:t xml:space="preserve">Corporation Procedures for Verification and </w:t>
            </w:r>
            <w:r w:rsidR="00597374" w:rsidRPr="000803AE">
              <w:rPr>
                <w:rFonts w:eastAsia="標楷體" w:hint="eastAsia"/>
                <w:sz w:val="20"/>
                <w:szCs w:val="20"/>
              </w:rPr>
              <w:t xml:space="preserve">Public </w:t>
            </w:r>
            <w:r w:rsidRPr="000803AE">
              <w:rPr>
                <w:rFonts w:eastAsia="標楷體"/>
                <w:sz w:val="20"/>
                <w:szCs w:val="20"/>
              </w:rPr>
              <w:t>Disclosure of Material Information of Companies with Listed Securities.  Material information shall be further announced if there is “any amendment to the declaration of dividends as resolved by the board of directors or to the dividend distribution as resolved by the board of directo</w:t>
            </w:r>
            <w:r w:rsidR="00F96F9C" w:rsidRPr="000803AE">
              <w:rPr>
                <w:rFonts w:eastAsia="標楷體"/>
                <w:sz w:val="20"/>
                <w:szCs w:val="20"/>
              </w:rPr>
              <w:t>rs or the shareholders' meeting</w:t>
            </w:r>
            <w:r w:rsidRPr="000803AE">
              <w:rPr>
                <w:rFonts w:eastAsia="標楷體"/>
                <w:sz w:val="20"/>
                <w:szCs w:val="20"/>
              </w:rPr>
              <w:t xml:space="preserve"> as described in Subparagraph 14 of the said Article.</w:t>
            </w:r>
          </w:p>
          <w:p w:rsidR="00234980" w:rsidRPr="000803AE" w:rsidRDefault="00234980" w:rsidP="00FF048F">
            <w:pPr>
              <w:numPr>
                <w:ilvl w:val="0"/>
                <w:numId w:val="104"/>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B70941" w:rsidRPr="000803AE">
              <w:rPr>
                <w:rFonts w:eastAsia="標楷體" w:hint="eastAsia"/>
                <w:sz w:val="20"/>
              </w:rPr>
              <w:t>filing of acceptance of shareholders' nomination</w:t>
            </w:r>
            <w:r w:rsidR="00B70941" w:rsidRPr="000803AE">
              <w:rPr>
                <w:rFonts w:eastAsia="標楷體"/>
                <w:sz w:val="20"/>
              </w:rPr>
              <w:t xml:space="preserve"> </w:t>
            </w:r>
            <w:r w:rsidR="00B70941" w:rsidRPr="000803AE">
              <w:rPr>
                <w:rFonts w:eastAsia="標楷體" w:hint="eastAsia"/>
                <w:sz w:val="20"/>
              </w:rPr>
              <w:t xml:space="preserve">for </w:t>
            </w:r>
            <w:r w:rsidR="00B70941" w:rsidRPr="000803AE">
              <w:rPr>
                <w:rFonts w:eastAsia="標楷體"/>
                <w:sz w:val="20"/>
              </w:rPr>
              <w:t>election of directors and supervisors by nomination process</w:t>
            </w:r>
            <w:r w:rsidR="00B70941" w:rsidRPr="000803AE">
              <w:rPr>
                <w:rFonts w:eastAsia="標楷體" w:hint="eastAsia"/>
                <w:sz w:val="20"/>
              </w:rPr>
              <w:t xml:space="preserve"> and proposal for annual general shareholders' meeting (only applicable to companies listed on </w:t>
            </w:r>
            <w:r w:rsidR="00B70941" w:rsidRPr="000803AE">
              <w:rPr>
                <w:rFonts w:eastAsia="標楷體"/>
                <w:sz w:val="20"/>
                <w:szCs w:val="20"/>
              </w:rPr>
              <w:t>Taiwan Stock Exchange Corporation</w:t>
            </w:r>
            <w:r w:rsidR="00B70941" w:rsidRPr="000803AE">
              <w:rPr>
                <w:rFonts w:eastAsia="標楷體" w:hint="eastAsia"/>
                <w:sz w:val="20"/>
              </w:rPr>
              <w:t>/</w:t>
            </w:r>
            <w:r w:rsidR="008B7E07" w:rsidRPr="000803AE">
              <w:rPr>
                <w:rFonts w:eastAsia="標楷體" w:hint="eastAsia"/>
                <w:sz w:val="20"/>
              </w:rPr>
              <w:t>Taipei Exchange</w:t>
            </w:r>
            <w:r w:rsidR="00B70941" w:rsidRPr="000803AE">
              <w:rPr>
                <w:rFonts w:eastAsia="標楷體" w:hint="eastAsia"/>
                <w:sz w:val="20"/>
              </w:rPr>
              <w:t xml:space="preserve"> or registered on Emerging Stock Market)/</w:t>
            </w:r>
            <w:r w:rsidRPr="000803AE">
              <w:rPr>
                <w:rFonts w:eastAsia="標楷體"/>
                <w:sz w:val="20"/>
                <w:szCs w:val="20"/>
              </w:rPr>
              <w:t>announcement on election of directors through nomination mechanism and relevant matters/result of election).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514F68" w:rsidRPr="000803AE" w:rsidRDefault="00514F68" w:rsidP="003716D3">
            <w:pPr>
              <w:kinsoku w:val="0"/>
              <w:overflowPunct w:val="0"/>
              <w:snapToGrid w:val="0"/>
              <w:rPr>
                <w:rFonts w:eastAsia="標楷體"/>
                <w:sz w:val="20"/>
                <w:szCs w:val="20"/>
              </w:rPr>
            </w:pPr>
          </w:p>
          <w:p w:rsidR="00184C96" w:rsidRPr="000803AE" w:rsidRDefault="00184C96" w:rsidP="00184C96">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for </w:t>
            </w:r>
            <w:r w:rsidR="00B70941" w:rsidRPr="000803AE">
              <w:rPr>
                <w:rFonts w:eastAsia="標楷體" w:hint="eastAsia"/>
                <w:sz w:val="20"/>
                <w:szCs w:val="20"/>
              </w:rPr>
              <w:t>various</w:t>
            </w:r>
            <w:r w:rsidRPr="000803AE">
              <w:rPr>
                <w:rFonts w:eastAsia="標楷體" w:hint="eastAsia"/>
                <w:sz w:val="20"/>
                <w:szCs w:val="20"/>
              </w:rPr>
              <w:t xml:space="preserve"> announcements/</w:t>
            </w:r>
            <w:r w:rsidR="00B70941" w:rsidRPr="000803AE">
              <w:rPr>
                <w:rFonts w:eastAsia="標楷體" w:hint="eastAsia"/>
                <w:sz w:val="20"/>
                <w:szCs w:val="20"/>
              </w:rPr>
              <w:t>f</w:t>
            </w:r>
            <w:r w:rsidRPr="000803AE">
              <w:rPr>
                <w:rFonts w:eastAsia="標楷體" w:hint="eastAsia"/>
                <w:sz w:val="20"/>
                <w:szCs w:val="20"/>
              </w:rPr>
              <w:t xml:space="preserve">iling for </w:t>
            </w:r>
            <w:r w:rsidR="007B10AF" w:rsidRPr="000803AE">
              <w:rPr>
                <w:rFonts w:eastAsia="標楷體"/>
                <w:sz w:val="20"/>
                <w:szCs w:val="20"/>
              </w:rPr>
              <w:t>matters resolved</w:t>
            </w:r>
            <w:r w:rsidRPr="000803AE">
              <w:rPr>
                <w:rFonts w:eastAsia="標楷體" w:hint="eastAsia"/>
                <w:sz w:val="20"/>
                <w:szCs w:val="20"/>
              </w:rPr>
              <w:t xml:space="preserve"> </w:t>
            </w:r>
            <w:r w:rsidR="006B5355" w:rsidRPr="000803AE">
              <w:rPr>
                <w:rFonts w:eastAsia="標楷體" w:hint="eastAsia"/>
                <w:sz w:val="20"/>
                <w:szCs w:val="20"/>
              </w:rPr>
              <w:t>at</w:t>
            </w:r>
            <w:r w:rsidRPr="000803AE">
              <w:rPr>
                <w:rFonts w:eastAsia="標楷體" w:hint="eastAsia"/>
                <w:sz w:val="20"/>
                <w:szCs w:val="20"/>
              </w:rPr>
              <w:t xml:space="preserve"> shareholders</w:t>
            </w:r>
            <w:r w:rsidR="00B70941" w:rsidRPr="000803AE">
              <w:rPr>
                <w:rFonts w:eastAsia="標楷體" w:hint="eastAsia"/>
                <w:sz w:val="20"/>
                <w:szCs w:val="20"/>
              </w:rPr>
              <w:t>'</w:t>
            </w:r>
            <w:r w:rsidRPr="000803AE">
              <w:rPr>
                <w:rFonts w:eastAsia="標楷體" w:hint="eastAsia"/>
                <w:sz w:val="20"/>
                <w:szCs w:val="20"/>
              </w:rPr>
              <w:t xml:space="preserve"> meeting</w:t>
            </w:r>
            <w:r w:rsidRPr="000803AE">
              <w:rPr>
                <w:rFonts w:eastAsia="標楷體" w:hint="eastAsia"/>
                <w:sz w:val="20"/>
              </w:rPr>
              <w:t xml:space="preserve"> (</w:t>
            </w:r>
            <w:r w:rsidR="00B70941" w:rsidRPr="000803AE">
              <w:rPr>
                <w:rFonts w:eastAsia="標楷體" w:hint="eastAsia"/>
                <w:sz w:val="20"/>
              </w:rPr>
              <w:t xml:space="preserve">only </w:t>
            </w:r>
            <w:r w:rsidRPr="000803AE">
              <w:rPr>
                <w:rFonts w:eastAsia="標楷體" w:hint="eastAsia"/>
                <w:sz w:val="20"/>
              </w:rPr>
              <w:t>appli</w:t>
            </w:r>
            <w:r w:rsidR="00B70941" w:rsidRPr="000803AE">
              <w:rPr>
                <w:rFonts w:eastAsia="標楷體" w:hint="eastAsia"/>
                <w:sz w:val="20"/>
              </w:rPr>
              <w:t>cable to companies listed on</w:t>
            </w:r>
            <w:r w:rsidRPr="000803AE">
              <w:rPr>
                <w:rFonts w:eastAsia="標楷體" w:hint="eastAsia"/>
                <w:sz w:val="20"/>
              </w:rPr>
              <w:t xml:space="preserve"> T</w:t>
            </w:r>
            <w:r w:rsidR="00B70941" w:rsidRPr="000803AE">
              <w:rPr>
                <w:rFonts w:eastAsia="標楷體" w:hint="eastAsia"/>
                <w:sz w:val="20"/>
              </w:rPr>
              <w:t xml:space="preserve">aiwan </w:t>
            </w:r>
            <w:r w:rsidRPr="000803AE">
              <w:rPr>
                <w:rFonts w:eastAsia="標楷體" w:hint="eastAsia"/>
                <w:sz w:val="20"/>
              </w:rPr>
              <w:t>S</w:t>
            </w:r>
            <w:r w:rsidR="00B70941" w:rsidRPr="000803AE">
              <w:rPr>
                <w:rFonts w:eastAsia="標楷體" w:hint="eastAsia"/>
                <w:sz w:val="20"/>
              </w:rPr>
              <w:t xml:space="preserve">tock </w:t>
            </w:r>
            <w:r w:rsidRPr="000803AE">
              <w:rPr>
                <w:rFonts w:eastAsia="標楷體" w:hint="eastAsia"/>
                <w:sz w:val="20"/>
              </w:rPr>
              <w:t>E</w:t>
            </w:r>
            <w:r w:rsidR="00B70941" w:rsidRPr="000803AE">
              <w:rPr>
                <w:rFonts w:eastAsia="標楷體" w:hint="eastAsia"/>
                <w:sz w:val="20"/>
              </w:rPr>
              <w:t>xchange</w:t>
            </w:r>
            <w:r w:rsidR="004E05A2" w:rsidRPr="000803AE">
              <w:rPr>
                <w:rFonts w:eastAsia="標楷體" w:hint="eastAsia"/>
                <w:sz w:val="20"/>
              </w:rPr>
              <w:t xml:space="preserve"> or</w:t>
            </w:r>
            <w:r w:rsidR="007B10AF" w:rsidRPr="000803AE">
              <w:rPr>
                <w:rFonts w:eastAsia="標楷體" w:hint="eastAsia"/>
                <w:sz w:val="20"/>
              </w:rPr>
              <w:t xml:space="preserve"> </w:t>
            </w:r>
            <w:r w:rsidR="008B7E07" w:rsidRPr="000803AE">
              <w:rPr>
                <w:rFonts w:eastAsia="標楷體" w:hint="eastAsia"/>
                <w:sz w:val="20"/>
              </w:rPr>
              <w:t>Taipei Exchange</w:t>
            </w:r>
            <w:r w:rsidRPr="000803AE">
              <w:rPr>
                <w:rFonts w:eastAsia="標楷體" w:hint="eastAsia"/>
                <w:sz w:val="20"/>
              </w:rPr>
              <w:t xml:space="preserve"> or registered on </w:t>
            </w:r>
            <w:r w:rsidR="00B70941" w:rsidRPr="000803AE">
              <w:rPr>
                <w:rFonts w:eastAsia="標楷體" w:hint="eastAsia"/>
                <w:sz w:val="20"/>
              </w:rPr>
              <w:t>Emerging Stock Market)</w:t>
            </w:r>
            <w:r w:rsidRPr="000803AE">
              <w:rPr>
                <w:rFonts w:eastAsia="標楷體"/>
                <w:sz w:val="20"/>
                <w:szCs w:val="20"/>
              </w:rPr>
              <w:t>).</w:t>
            </w:r>
          </w:p>
          <w:p w:rsidR="00596BE8" w:rsidRPr="000803AE" w:rsidRDefault="00596BE8" w:rsidP="00184C96">
            <w:pPr>
              <w:kinsoku w:val="0"/>
              <w:overflowPunct w:val="0"/>
              <w:snapToGrid w:val="0"/>
              <w:rPr>
                <w:rFonts w:eastAsia="標楷體"/>
                <w:sz w:val="20"/>
                <w:szCs w:val="20"/>
              </w:rPr>
            </w:pPr>
          </w:p>
          <w:p w:rsidR="00596BE8" w:rsidRPr="000803AE" w:rsidRDefault="00596BE8" w:rsidP="00184C96">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194558" w:rsidRPr="000803AE" w:rsidRDefault="00194558" w:rsidP="003716D3">
            <w:pPr>
              <w:kinsoku w:val="0"/>
              <w:overflowPunct w:val="0"/>
              <w:snapToGrid w:val="0"/>
              <w:rPr>
                <w:rFonts w:eastAsia="標楷體"/>
                <w:sz w:val="20"/>
                <w:szCs w:val="20"/>
              </w:rPr>
            </w:pP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The meeting minutes of the shareholders' meeting need not be submitted to the Taiwan Stock Exchange Corporation or SFIC.  The relevant information shall be uploaded to the Market Observation Post System (sii.twse.com.tw/ filing using non-formatted electronic files /filing of information on the shareholders' meeting).  If there is any stipulation or amendment to the Procedures for Acquisition or Disposal of Assets or Procedure for Fund Lending or Guarantee/Endorsements providing, such enactment or amendment must be also uploaded to the above web address.</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Upload the dispersed ownership chart to the Market Observation Post System (sii.twse.com.tw/filing of dispersed ownership chart).</w:t>
            </w:r>
          </w:p>
          <w:p w:rsidR="00234980" w:rsidRPr="000803AE" w:rsidRDefault="00234980" w:rsidP="00FF048F">
            <w:pPr>
              <w:numPr>
                <w:ilvl w:val="0"/>
                <w:numId w:val="106"/>
              </w:numPr>
              <w:kinsoku w:val="0"/>
              <w:overflowPunct w:val="0"/>
              <w:snapToGrid w:val="0"/>
              <w:rPr>
                <w:rFonts w:eastAsia="標楷體"/>
                <w:sz w:val="20"/>
                <w:szCs w:val="20"/>
              </w:rPr>
            </w:pPr>
            <w:r w:rsidRPr="000803AE">
              <w:rPr>
                <w:rFonts w:eastAsia="標楷體"/>
                <w:sz w:val="20"/>
                <w:szCs w:val="20"/>
              </w:rPr>
              <w:t>Submit other required attachments.</w:t>
            </w:r>
          </w:p>
          <w:p w:rsidR="00234980" w:rsidRPr="000803AE" w:rsidRDefault="00234980" w:rsidP="003716D3">
            <w:pPr>
              <w:kinsoku w:val="0"/>
              <w:overflowPunct w:val="0"/>
              <w:snapToGrid w:val="0"/>
              <w:ind w:left="238" w:firstLineChars="3" w:firstLine="6"/>
              <w:rPr>
                <w:rFonts w:eastAsia="標楷體"/>
                <w:sz w:val="20"/>
                <w:szCs w:val="20"/>
              </w:rPr>
            </w:pPr>
            <w:r w:rsidRPr="000803AE">
              <w:rPr>
                <w:rFonts w:eastAsia="標楷體"/>
                <w:sz w:val="20"/>
                <w:szCs w:val="20"/>
              </w:rPr>
              <w:t>(The following documents are no longer required pursuant to the Letter No. Tai-Tsai-Cheng-3-0930123010 dated June 7, 2004:</w:t>
            </w:r>
          </w:p>
          <w:p w:rsidR="00234980" w:rsidRPr="000803AE" w:rsidRDefault="00234980" w:rsidP="003716D3">
            <w:pPr>
              <w:kinsoku w:val="0"/>
              <w:overflowPunct w:val="0"/>
              <w:snapToGrid w:val="0"/>
              <w:ind w:left="240"/>
              <w:rPr>
                <w:rFonts w:eastAsia="標楷體"/>
                <w:sz w:val="20"/>
                <w:szCs w:val="20"/>
              </w:rPr>
            </w:pPr>
            <w:r w:rsidRPr="000803AE">
              <w:rPr>
                <w:rFonts w:eastAsia="標楷體"/>
                <w:sz w:val="20"/>
                <w:szCs w:val="20"/>
              </w:rPr>
              <w:t xml:space="preserve">1. Submission of two copies of the status report of election of directors and/or supervisors in the event of election of directors and/or supervisors, 2. Two copies of the register of members showing the shareholders who hold 0.5% or more of the equity interest and 500,000 shares or more; and 3. A table demonstrating the source of funds and analyses of individual investment amount; Letter No. 75-Tai-Tsai-Cheng-2-00248 dated March 8, 1986 and Letter No. 72-Tai-Tsai-Cheng-4-2801 dated December 21, 1983 </w:t>
            </w:r>
            <w:r w:rsidRPr="000803AE">
              <w:rPr>
                <w:rFonts w:eastAsia="標楷體"/>
                <w:sz w:val="20"/>
                <w:szCs w:val="20"/>
              </w:rPr>
              <w:lastRenderedPageBreak/>
              <w:t>are no longer applicable).</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lastRenderedPageBreak/>
              <w:t xml:space="preserve">Taiwan Stock Exchange Corporation Procedures for Verification and Public </w:t>
            </w:r>
            <w:r w:rsidRPr="000803AE">
              <w:rPr>
                <w:rFonts w:eastAsia="標楷體"/>
                <w:kern w:val="0"/>
                <w:sz w:val="20"/>
                <w:szCs w:val="20"/>
              </w:rPr>
              <w:lastRenderedPageBreak/>
              <w:t xml:space="preserve">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234980" w:rsidRPr="000803AE" w:rsidRDefault="00234980" w:rsidP="00F86248">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184C96" w:rsidRPr="000803AE" w:rsidRDefault="00184C96" w:rsidP="003716D3">
            <w:pPr>
              <w:widowControl/>
              <w:snapToGrid w:val="0"/>
              <w:rPr>
                <w:rFonts w:eastAsia="標楷體"/>
                <w:kern w:val="0"/>
                <w:sz w:val="20"/>
                <w:szCs w:val="20"/>
              </w:rPr>
            </w:pPr>
          </w:p>
          <w:p w:rsidR="00234980" w:rsidRPr="000803AE" w:rsidRDefault="00B17FA8" w:rsidP="003716D3">
            <w:pPr>
              <w:widowControl/>
              <w:snapToGrid w:val="0"/>
              <w:rPr>
                <w:rFonts w:eastAsia="標楷體"/>
                <w:kern w:val="0"/>
                <w:sz w:val="20"/>
                <w:szCs w:val="20"/>
              </w:rPr>
            </w:pPr>
            <w:r w:rsidRPr="000803AE">
              <w:rPr>
                <w:rFonts w:eastAsia="標楷體"/>
                <w:kern w:val="0"/>
                <w:sz w:val="20"/>
                <w:szCs w:val="20"/>
              </w:rPr>
              <w:t xml:space="preserve">Subparagraph 1,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194558" w:rsidRPr="000803AE" w:rsidRDefault="00194558"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Subparagraph 22, Paragraph 2, Article 3 of the Taiwan Stock Exchange Corporation Rules Governing Information Reporting by Companies with Listed Securities and Offshore Fund Institutions with Listed Offshore Exchange-Traded Funds</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Default="00234980" w:rsidP="003716D3">
            <w:pPr>
              <w:snapToGrid w:val="0"/>
              <w:rPr>
                <w:rFonts w:eastAsia="標楷體"/>
                <w:kern w:val="0"/>
                <w:sz w:val="20"/>
                <w:szCs w:val="20"/>
              </w:rPr>
            </w:pPr>
          </w:p>
          <w:p w:rsidR="00514F68" w:rsidRPr="000803AE" w:rsidRDefault="00514F68" w:rsidP="003716D3">
            <w:pPr>
              <w:snapToGrid w:val="0"/>
              <w:rPr>
                <w:rFonts w:eastAsia="標楷體"/>
                <w:kern w:val="0"/>
                <w:sz w:val="20"/>
                <w:szCs w:val="20"/>
              </w:rPr>
            </w:pPr>
          </w:p>
          <w:p w:rsidR="00AA2A3A" w:rsidRPr="000803AE" w:rsidRDefault="00AA2A3A" w:rsidP="003716D3">
            <w:pPr>
              <w:snapToGrid w:val="0"/>
              <w:rPr>
                <w:rFonts w:eastAsia="標楷體"/>
                <w:kern w:val="0"/>
                <w:sz w:val="20"/>
                <w:szCs w:val="20"/>
              </w:rPr>
            </w:pPr>
          </w:p>
          <w:p w:rsidR="0036268F" w:rsidRPr="000803AE" w:rsidRDefault="0036268F" w:rsidP="0036268F">
            <w:pPr>
              <w:widowControl/>
              <w:snapToGrid w:val="0"/>
              <w:rPr>
                <w:rFonts w:eastAsia="標楷體"/>
                <w:kern w:val="0"/>
                <w:sz w:val="20"/>
                <w:szCs w:val="20"/>
              </w:rPr>
            </w:pPr>
            <w:r w:rsidRPr="000803AE">
              <w:rPr>
                <w:rFonts w:eastAsia="標楷體"/>
                <w:kern w:val="0"/>
                <w:sz w:val="20"/>
                <w:szCs w:val="20"/>
              </w:rPr>
              <w:t>Subparagraph 2</w:t>
            </w:r>
            <w:r w:rsidRPr="000803AE">
              <w:rPr>
                <w:rFonts w:eastAsia="標楷體" w:hint="eastAsia"/>
                <w:kern w:val="0"/>
                <w:sz w:val="20"/>
                <w:szCs w:val="20"/>
              </w:rPr>
              <w:t>5</w:t>
            </w:r>
            <w:r w:rsidRPr="000803AE">
              <w:rPr>
                <w:rFonts w:eastAsia="標楷體"/>
                <w:kern w:val="0"/>
                <w:sz w:val="20"/>
                <w:szCs w:val="20"/>
              </w:rPr>
              <w:t>, Paragraph 2, Article 3 of the Taiwan Stock Exchange Corporation Rules Governing Information Reporting by Companies with Listed Securities and Offshore Fund Institutions with Listed Offshore Exchange-Traded Funds</w:t>
            </w:r>
          </w:p>
          <w:p w:rsidR="00514F68" w:rsidRPr="000803AE" w:rsidRDefault="00514F68" w:rsidP="0036268F">
            <w:pPr>
              <w:widowControl/>
              <w:snapToGrid w:val="0"/>
              <w:rPr>
                <w:rFonts w:eastAsia="標楷體"/>
                <w:kern w:val="0"/>
                <w:sz w:val="20"/>
                <w:szCs w:val="20"/>
              </w:rPr>
            </w:pPr>
          </w:p>
          <w:p w:rsidR="00234980" w:rsidRPr="000803AE" w:rsidRDefault="0028474B" w:rsidP="003716D3">
            <w:pPr>
              <w:snapToGrid w:val="0"/>
              <w:rPr>
                <w:rFonts w:eastAsia="標楷體"/>
                <w:kern w:val="0"/>
                <w:sz w:val="20"/>
                <w:szCs w:val="20"/>
              </w:rPr>
            </w:pPr>
            <w:r w:rsidRPr="000803AE">
              <w:rPr>
                <w:rFonts w:eastAsia="標楷體"/>
                <w:kern w:val="0"/>
                <w:sz w:val="20"/>
                <w:szCs w:val="20"/>
              </w:rPr>
              <w:t xml:space="preserve">Subparagraph 14, Paragraph 1, Article 4 of the </w:t>
            </w:r>
            <w:r w:rsidR="00234980" w:rsidRPr="000803AE">
              <w:rPr>
                <w:rFonts w:eastAsia="標楷體"/>
                <w:kern w:val="0"/>
                <w:sz w:val="20"/>
                <w:szCs w:val="20"/>
              </w:rPr>
              <w:t xml:space="preserve">Taiwan Stock Exchange Corporation Procedures for Verification and Public Disclosure of Material Information of Companies with Listed </w:t>
            </w:r>
            <w:r w:rsidR="00CF07C9" w:rsidRPr="000803AE">
              <w:rPr>
                <w:rFonts w:eastAsia="標楷體"/>
                <w:kern w:val="0"/>
                <w:sz w:val="20"/>
                <w:szCs w:val="20"/>
              </w:rPr>
              <w:t>Securities</w:t>
            </w:r>
          </w:p>
          <w:p w:rsidR="00234980" w:rsidRPr="000803AE" w:rsidRDefault="00234980"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194558" w:rsidRPr="000803AE" w:rsidRDefault="00194558" w:rsidP="003716D3">
            <w:pPr>
              <w:snapToGrid w:val="0"/>
              <w:rPr>
                <w:rFonts w:eastAsia="標楷體"/>
                <w:kern w:val="0"/>
                <w:sz w:val="20"/>
                <w:szCs w:val="20"/>
              </w:rPr>
            </w:pP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Articles 165, 172, 173 and 245 of the Company Act</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sz w:val="20"/>
                <w:szCs w:val="20"/>
              </w:rPr>
              <w:t>Articles 46 and 47 of the Operating Rules of the Taiwan Stock Exchange Corporation</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Regulations Governing the Offering and Issuance of Securities by Securities Issuers</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Tai-Cheng-91-Shang-000092 dated January 4, 2002</w:t>
            </w:r>
          </w:p>
          <w:p w:rsidR="00234980" w:rsidRPr="000803AE" w:rsidRDefault="00234980" w:rsidP="00FF048F">
            <w:pPr>
              <w:numPr>
                <w:ilvl w:val="0"/>
                <w:numId w:val="136"/>
              </w:numPr>
              <w:tabs>
                <w:tab w:val="left" w:pos="6840"/>
              </w:tabs>
              <w:snapToGrid w:val="0"/>
              <w:rPr>
                <w:rFonts w:eastAsia="標楷體"/>
                <w:sz w:val="20"/>
                <w:szCs w:val="20"/>
              </w:rPr>
            </w:pPr>
            <w:r w:rsidRPr="000803AE">
              <w:rPr>
                <w:rFonts w:eastAsia="標楷體"/>
                <w:kern w:val="0"/>
                <w:sz w:val="20"/>
                <w:szCs w:val="20"/>
              </w:rPr>
              <w:t>Letter No. Tai-Cheng-Shang-0960103700 dated June 29, 2007</w:t>
            </w:r>
          </w:p>
          <w:p w:rsidR="00597374" w:rsidRPr="000803AE" w:rsidRDefault="0050036D" w:rsidP="00140FAC">
            <w:pPr>
              <w:numPr>
                <w:ilvl w:val="0"/>
                <w:numId w:val="136"/>
              </w:numPr>
              <w:tabs>
                <w:tab w:val="left" w:pos="6840"/>
              </w:tabs>
              <w:snapToGrid w:val="0"/>
              <w:rPr>
                <w:rFonts w:eastAsia="標楷體"/>
                <w:sz w:val="20"/>
                <w:szCs w:val="20"/>
              </w:rPr>
            </w:pPr>
            <w:r w:rsidRPr="000803AE">
              <w:rPr>
                <w:rFonts w:eastAsia="標楷體" w:hint="eastAsia"/>
                <w:sz w:val="20"/>
                <w:szCs w:val="20"/>
              </w:rPr>
              <w:t xml:space="preserve">Subparagraph 10, Paragraph 2, Article 3 of </w:t>
            </w:r>
            <w:r w:rsidR="00140FAC" w:rsidRPr="000803AE">
              <w:rPr>
                <w:rFonts w:eastAsia="標楷體"/>
                <w:sz w:val="20"/>
                <w:szCs w:val="20"/>
              </w:rPr>
              <w:t xml:space="preserve">Taiwan Stock Exchange Corporation </w:t>
            </w:r>
            <w:r w:rsidR="00140FAC" w:rsidRPr="000803AE">
              <w:rPr>
                <w:rFonts w:eastAsia="標楷體"/>
                <w:sz w:val="20"/>
                <w:szCs w:val="20"/>
              </w:rPr>
              <w:lastRenderedPageBreak/>
              <w:t>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8</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After the competent authority approves the cash capital increase:</w:t>
            </w:r>
          </w:p>
          <w:p w:rsidR="00234980" w:rsidRPr="000803AE" w:rsidRDefault="00234980" w:rsidP="00FF048F">
            <w:pPr>
              <w:numPr>
                <w:ilvl w:val="0"/>
                <w:numId w:val="99"/>
              </w:numPr>
              <w:tabs>
                <w:tab w:val="clear" w:pos="360"/>
                <w:tab w:val="num" w:pos="92"/>
              </w:tabs>
              <w:kinsoku w:val="0"/>
              <w:overflowPunct w:val="0"/>
              <w:snapToGrid w:val="0"/>
              <w:rPr>
                <w:rFonts w:eastAsia="標楷體"/>
                <w:sz w:val="20"/>
                <w:szCs w:val="20"/>
              </w:rPr>
            </w:pPr>
            <w:r w:rsidRPr="000803AE">
              <w:rPr>
                <w:rFonts w:eastAsia="標楷體"/>
                <w:sz w:val="20"/>
                <w:szCs w:val="20"/>
              </w:rPr>
              <w:t>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Announcement on ex-rights or commencement of the suspension period for change of ownership due to cash capital increase (including common shares, preferred shares, ex-right of the certificates evidencing right to convert bonds into stocks and listing of re-issued entitled certificates, cease of conversion of corporate bonds, and cease of conversion of preferred shares).</w:t>
            </w:r>
          </w:p>
          <w:p w:rsidR="00234980" w:rsidRPr="000803AE" w:rsidRDefault="00234980" w:rsidP="003716D3">
            <w:pPr>
              <w:kinsoku w:val="0"/>
              <w:overflowPunct w:val="0"/>
              <w:snapToGrid w:val="0"/>
              <w:ind w:left="200" w:hanging="200"/>
              <w:rPr>
                <w:rFonts w:eastAsia="標楷體"/>
                <w:sz w:val="20"/>
                <w:szCs w:val="20"/>
              </w:rPr>
            </w:pPr>
          </w:p>
          <w:p w:rsidR="00234980" w:rsidRDefault="00234980" w:rsidP="003716D3">
            <w:pPr>
              <w:kinsoku w:val="0"/>
              <w:overflowPunct w:val="0"/>
              <w:snapToGrid w:val="0"/>
              <w:ind w:left="200" w:hanging="200"/>
              <w:rPr>
                <w:rFonts w:eastAsia="標楷體"/>
                <w:sz w:val="20"/>
                <w:szCs w:val="20"/>
              </w:rPr>
            </w:pPr>
          </w:p>
          <w:p w:rsidR="008C5A5E" w:rsidRDefault="008C5A5E" w:rsidP="003716D3">
            <w:pPr>
              <w:kinsoku w:val="0"/>
              <w:overflowPunct w:val="0"/>
              <w:snapToGrid w:val="0"/>
              <w:ind w:left="200" w:hanging="200"/>
              <w:rPr>
                <w:rFonts w:eastAsia="標楷體"/>
                <w:sz w:val="20"/>
                <w:szCs w:val="20"/>
              </w:rPr>
            </w:pPr>
          </w:p>
          <w:p w:rsidR="008C5A5E" w:rsidRDefault="008C5A5E" w:rsidP="0009109D">
            <w:pPr>
              <w:kinsoku w:val="0"/>
              <w:overflowPunct w:val="0"/>
              <w:snapToGrid w:val="0"/>
              <w:rPr>
                <w:rFonts w:eastAsia="標楷體"/>
                <w:sz w:val="20"/>
                <w:szCs w:val="20"/>
              </w:rPr>
            </w:pPr>
          </w:p>
          <w:p w:rsidR="008C5A5E" w:rsidRDefault="008C5A5E" w:rsidP="0009109D">
            <w:pPr>
              <w:kinsoku w:val="0"/>
              <w:overflowPunct w:val="0"/>
              <w:snapToGrid w:val="0"/>
              <w:rPr>
                <w:rFonts w:eastAsia="標楷體"/>
                <w:sz w:val="20"/>
                <w:szCs w:val="20"/>
              </w:rPr>
            </w:pPr>
          </w:p>
          <w:p w:rsidR="008C5A5E" w:rsidRPr="000803AE" w:rsidRDefault="008C5A5E" w:rsidP="0009109D">
            <w:pPr>
              <w:kinsoku w:val="0"/>
              <w:overflowPunct w:val="0"/>
              <w:snapToGrid w:val="0"/>
              <w:rPr>
                <w:rFonts w:eastAsia="標楷體"/>
                <w:sz w:val="20"/>
                <w:szCs w:val="20"/>
              </w:rPr>
            </w:pPr>
          </w:p>
          <w:p w:rsidR="00487E7A" w:rsidRPr="000803AE" w:rsidRDefault="00487E7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Upload the basic information of the company and the formation of capital, when the paid-in capital is changed.</w:t>
            </w:r>
          </w:p>
          <w:p w:rsidR="00AA2A3A" w:rsidRPr="000803AE" w:rsidRDefault="00AA2A3A" w:rsidP="003716D3">
            <w:pPr>
              <w:kinsoku w:val="0"/>
              <w:overflowPunct w:val="0"/>
              <w:snapToGrid w:val="0"/>
              <w:ind w:left="200" w:hanging="200"/>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the following changes upon confirmation of the issue price, record date for the cash capital increase or premium.</w:t>
            </w: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9446D9" w:rsidRPr="000803AE" w:rsidRDefault="009446D9" w:rsidP="003716D3">
            <w:pPr>
              <w:kinsoku w:val="0"/>
              <w:overflowPunct w:val="0"/>
              <w:snapToGrid w:val="0"/>
              <w:ind w:left="226" w:hangingChars="113" w:hanging="226"/>
              <w:rPr>
                <w:rFonts w:eastAsia="標楷體"/>
                <w:sz w:val="20"/>
                <w:szCs w:val="20"/>
              </w:rPr>
            </w:pPr>
          </w:p>
          <w:p w:rsidR="00234980" w:rsidRPr="000803AE" w:rsidRDefault="00234980" w:rsidP="003716D3">
            <w:pPr>
              <w:kinsoku w:val="0"/>
              <w:overflowPunct w:val="0"/>
              <w:snapToGrid w:val="0"/>
              <w:ind w:left="226" w:hangingChars="113" w:hanging="226"/>
              <w:rPr>
                <w:rFonts w:eastAsia="標楷體"/>
                <w:sz w:val="20"/>
                <w:szCs w:val="20"/>
              </w:rPr>
            </w:pPr>
          </w:p>
          <w:p w:rsidR="00234980" w:rsidRPr="000803AE" w:rsidRDefault="00234980" w:rsidP="00FF048F">
            <w:pPr>
              <w:numPr>
                <w:ilvl w:val="0"/>
                <w:numId w:val="99"/>
              </w:numPr>
              <w:tabs>
                <w:tab w:val="clear" w:pos="360"/>
                <w:tab w:val="num" w:pos="92"/>
              </w:tabs>
              <w:kinsoku w:val="0"/>
              <w:overflowPunct w:val="0"/>
              <w:snapToGrid w:val="0"/>
              <w:ind w:left="272" w:hanging="272"/>
              <w:rPr>
                <w:rFonts w:eastAsia="標楷體"/>
                <w:sz w:val="20"/>
                <w:szCs w:val="20"/>
              </w:rPr>
            </w:pPr>
            <w:r w:rsidRPr="000803AE">
              <w:rPr>
                <w:rFonts w:eastAsia="標楷體"/>
                <w:sz w:val="20"/>
                <w:szCs w:val="20"/>
              </w:rPr>
              <w:t>File overseas Chinese or foreign investors’ shareholding foreign investors’ shareholding.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Within 30 days following receipt of the notice of effective registration or approval and within the next day to the day that the company receives the approval for amendment to corporate registration in connection with the issuance of new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At least 12 business days before the proposed suspension of title transfer of shares commences, for common share, preferred share, ex-right of the certificates evidencing right to convert bonds into stocks and re-issuance of entitled certificates.</w:t>
            </w:r>
          </w:p>
          <w:p w:rsidR="00234980" w:rsidRPr="000803AE" w:rsidRDefault="00234980" w:rsidP="003716D3">
            <w:pPr>
              <w:pStyle w:val="20"/>
              <w:snapToGrid w:val="0"/>
              <w:jc w:val="left"/>
              <w:rPr>
                <w:rFonts w:ascii="Times New Roman"/>
                <w:lang w:val="en-US" w:eastAsia="zh-TW"/>
              </w:rPr>
            </w:pPr>
            <w:r w:rsidRPr="000803AE">
              <w:rPr>
                <w:rFonts w:ascii="Times New Roman"/>
                <w:lang w:val="en-US" w:eastAsia="zh-TW"/>
              </w:rPr>
              <w:t>At least 20 business days before the proposed suspension period for share title transfer commences for convertible corporate bonds, convertible preferred shares.</w:t>
            </w:r>
          </w:p>
          <w:p w:rsidR="00234980" w:rsidRPr="000803AE" w:rsidRDefault="00234980" w:rsidP="003716D3">
            <w:pPr>
              <w:pStyle w:val="20"/>
              <w:snapToGrid w:val="0"/>
              <w:jc w:val="left"/>
              <w:rPr>
                <w:rFonts w:ascii="Times New Roman"/>
                <w:lang w:val="en-US" w:eastAsia="zh-TW"/>
              </w:rPr>
            </w:pPr>
          </w:p>
          <w:p w:rsidR="00301379" w:rsidRDefault="00301379"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Default="008C5A5E" w:rsidP="003716D3">
            <w:pPr>
              <w:pStyle w:val="20"/>
              <w:snapToGrid w:val="0"/>
              <w:jc w:val="left"/>
              <w:rPr>
                <w:rFonts w:ascii="Times New Roman"/>
                <w:lang w:val="en-US" w:eastAsia="zh-TW"/>
              </w:rPr>
            </w:pPr>
          </w:p>
          <w:p w:rsidR="008C5A5E" w:rsidRPr="000803AE" w:rsidRDefault="008C5A5E" w:rsidP="003716D3">
            <w:pPr>
              <w:pStyle w:val="20"/>
              <w:snapToGrid w:val="0"/>
              <w:jc w:val="left"/>
              <w:rPr>
                <w:rFonts w:ascii="Times New Roman"/>
                <w:lang w:val="en-US" w:eastAsia="zh-TW"/>
              </w:rPr>
            </w:pPr>
          </w:p>
          <w:p w:rsidR="00AA6CFA" w:rsidRPr="000803AE" w:rsidRDefault="00AA6CFA" w:rsidP="003716D3">
            <w:pPr>
              <w:pStyle w:val="20"/>
              <w:snapToGrid w:val="0"/>
              <w:jc w:val="left"/>
              <w:rPr>
                <w:rFonts w:ascii="Times New Roman"/>
                <w:lang w:val="en-US" w:eastAsia="zh-TW"/>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Within </w:t>
            </w:r>
            <w:r w:rsidR="00DC6F68" w:rsidRPr="000803AE">
              <w:rPr>
                <w:rFonts w:eastAsia="標楷體"/>
                <w:sz w:val="20"/>
                <w:szCs w:val="20"/>
              </w:rPr>
              <w:t>2</w:t>
            </w:r>
            <w:r w:rsidRPr="000803AE">
              <w:rPr>
                <w:rFonts w:eastAsia="標楷體"/>
                <w:sz w:val="20"/>
                <w:szCs w:val="20"/>
              </w:rPr>
              <w:t xml:space="preserve"> day</w:t>
            </w:r>
            <w:r w:rsidR="004F4210" w:rsidRPr="000803AE">
              <w:rPr>
                <w:rFonts w:eastAsia="標楷體"/>
                <w:sz w:val="20"/>
                <w:szCs w:val="20"/>
              </w:rPr>
              <w:t>s</w:t>
            </w:r>
            <w:r w:rsidRPr="000803AE">
              <w:rPr>
                <w:rFonts w:eastAsia="標楷體"/>
                <w:sz w:val="20"/>
                <w:szCs w:val="20"/>
              </w:rPr>
              <w:t xml:space="preserve"> from the completion of amendment to corporate registration in connection with the change in paid-in capital.</w:t>
            </w:r>
          </w:p>
          <w:p w:rsidR="00234980" w:rsidRPr="000803AE" w:rsidRDefault="00234980" w:rsidP="003716D3">
            <w:pPr>
              <w:pStyle w:val="20"/>
              <w:snapToGrid w:val="0"/>
              <w:jc w:val="left"/>
              <w:rPr>
                <w:rFonts w:ascii="Times New Roman"/>
                <w:lang w:val="en-US" w:eastAsia="zh-TW"/>
              </w:rPr>
            </w:pPr>
          </w:p>
          <w:p w:rsidR="00234980" w:rsidRPr="000803AE" w:rsidRDefault="00234980" w:rsidP="003716D3">
            <w:pPr>
              <w:pStyle w:val="20"/>
              <w:snapToGrid w:val="0"/>
              <w:jc w:val="left"/>
              <w:rPr>
                <w:rFonts w:ascii="Times New Roman"/>
                <w:lang w:val="en-US" w:eastAsia="zh-TW"/>
              </w:rPr>
            </w:pPr>
          </w:p>
          <w:p w:rsidR="00234980" w:rsidRPr="000803AE" w:rsidRDefault="00C04294" w:rsidP="003716D3">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w:t>
            </w:r>
            <w:r w:rsidR="00E834BD" w:rsidRPr="000803AE">
              <w:rPr>
                <w:rFonts w:eastAsia="標楷體" w:hint="eastAsia"/>
                <w:sz w:val="20"/>
                <w:szCs w:val="20"/>
              </w:rPr>
              <w:t>hour</w:t>
            </w:r>
            <w:r w:rsidRPr="000803AE">
              <w:rPr>
                <w:rFonts w:eastAsia="標楷體" w:hint="eastAsia"/>
                <w:sz w:val="20"/>
                <w:szCs w:val="20"/>
              </w:rPr>
              <w:t>s</w:t>
            </w:r>
            <w:r w:rsidR="000D427D" w:rsidRPr="000803AE">
              <w:rPr>
                <w:rFonts w:eastAsia="標楷體"/>
                <w:sz w:val="20"/>
                <w:szCs w:val="20"/>
              </w:rPr>
              <w:t xml:space="preserve"> prior to</w:t>
            </w:r>
            <w:r w:rsidR="00234980" w:rsidRPr="000803AE">
              <w:rPr>
                <w:rFonts w:eastAsia="標楷體"/>
                <w:sz w:val="20"/>
                <w:szCs w:val="20"/>
              </w:rPr>
              <w:t xml:space="preserve"> the </w:t>
            </w:r>
            <w:r w:rsidR="00E834BD" w:rsidRPr="000803AE">
              <w:rPr>
                <w:rFonts w:eastAsia="標楷體"/>
                <w:sz w:val="20"/>
                <w:szCs w:val="20"/>
              </w:rPr>
              <w:t>commencement of trading hours of</w:t>
            </w:r>
            <w:r w:rsidR="00234980" w:rsidRPr="000803AE">
              <w:rPr>
                <w:rFonts w:eastAsia="標楷體"/>
                <w:sz w:val="20"/>
                <w:szCs w:val="20"/>
              </w:rPr>
              <w:t xml:space="preserve"> the </w:t>
            </w:r>
            <w:r w:rsidR="000D427D" w:rsidRPr="000803AE">
              <w:rPr>
                <w:rFonts w:eastAsia="標楷體"/>
                <w:sz w:val="20"/>
                <w:szCs w:val="20"/>
              </w:rPr>
              <w:t>nex</w:t>
            </w:r>
            <w:r w:rsidR="00CC5DCA" w:rsidRPr="000803AE">
              <w:rPr>
                <w:rFonts w:eastAsia="標楷體" w:hint="eastAsia"/>
                <w:sz w:val="20"/>
                <w:szCs w:val="20"/>
              </w:rPr>
              <w:t>t</w:t>
            </w:r>
            <w:r w:rsidR="000D427D" w:rsidRPr="000803AE">
              <w:rPr>
                <w:rFonts w:eastAsia="標楷體"/>
                <w:sz w:val="20"/>
                <w:szCs w:val="20"/>
              </w:rPr>
              <w:t xml:space="preserve"> business </w:t>
            </w:r>
            <w:r w:rsidR="00234980" w:rsidRPr="000803AE">
              <w:rPr>
                <w:rFonts w:eastAsia="標楷體"/>
                <w:sz w:val="20"/>
                <w:szCs w:val="20"/>
              </w:rPr>
              <w:t xml:space="preserve">day </w:t>
            </w:r>
            <w:r w:rsidR="00E834BD" w:rsidRPr="000803AE">
              <w:rPr>
                <w:rFonts w:eastAsia="標楷體" w:hint="eastAsia"/>
                <w:sz w:val="20"/>
                <w:szCs w:val="20"/>
              </w:rPr>
              <w:t>following</w:t>
            </w:r>
            <w:r w:rsidR="00234980" w:rsidRPr="000803AE">
              <w:rPr>
                <w:rFonts w:eastAsia="標楷體"/>
                <w:sz w:val="20"/>
                <w:szCs w:val="20"/>
              </w:rPr>
              <w:t xml:space="preserve"> the day of occurrence. </w:t>
            </w:r>
          </w:p>
          <w:p w:rsidR="00234980" w:rsidRPr="000803AE" w:rsidRDefault="00E834BD" w:rsidP="003716D3">
            <w:pPr>
              <w:kinsoku w:val="0"/>
              <w:overflowPunct w:val="0"/>
              <w:snapToGrid w:val="0"/>
              <w:rPr>
                <w:rFonts w:eastAsia="標楷體"/>
                <w:sz w:val="20"/>
                <w:szCs w:val="20"/>
              </w:rPr>
            </w:pPr>
            <w:r w:rsidRPr="000803AE">
              <w:rPr>
                <w:rFonts w:eastAsia="標楷體" w:hint="eastAsia"/>
                <w:sz w:val="20"/>
                <w:szCs w:val="20"/>
              </w:rPr>
              <w:t>W</w:t>
            </w:r>
            <w:r w:rsidR="000D427D" w:rsidRPr="000803AE">
              <w:rPr>
                <w:rFonts w:eastAsia="標楷體"/>
                <w:sz w:val="20"/>
                <w:szCs w:val="20"/>
              </w:rPr>
              <w:t>ithin one day after the close of the market on the</w:t>
            </w:r>
            <w:r w:rsidR="00FD73EF" w:rsidRPr="000803AE">
              <w:rPr>
                <w:rFonts w:eastAsia="標楷體" w:hint="eastAsia"/>
                <w:sz w:val="20"/>
                <w:szCs w:val="20"/>
              </w:rPr>
              <w:t xml:space="preserve"> </w:t>
            </w:r>
            <w:r w:rsidR="000D427D" w:rsidRPr="000803AE">
              <w:rPr>
                <w:rFonts w:eastAsia="標楷體"/>
                <w:sz w:val="20"/>
                <w:szCs w:val="20"/>
              </w:rPr>
              <w:t>6th business day prior to the ex-rights date</w:t>
            </w:r>
            <w:r w:rsidR="00234980" w:rsidRPr="000803AE">
              <w:rPr>
                <w:rFonts w:eastAsia="標楷體"/>
                <w:sz w:val="20"/>
                <w:szCs w:val="20"/>
              </w:rPr>
              <w:t>.</w:t>
            </w:r>
          </w:p>
          <w:p w:rsidR="009446D9" w:rsidRPr="000803AE" w:rsidRDefault="009446D9" w:rsidP="003716D3">
            <w:pPr>
              <w:kinsoku w:val="0"/>
              <w:overflowPunct w:val="0"/>
              <w:snapToGrid w:val="0"/>
              <w:rPr>
                <w:rFonts w:eastAsia="標楷體"/>
                <w:sz w:val="20"/>
                <w:szCs w:val="20"/>
              </w:rPr>
            </w:pPr>
          </w:p>
          <w:p w:rsidR="009446D9" w:rsidRPr="000803AE" w:rsidRDefault="009446D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2 days from the completion of the amendment to corporate registration in connection with the capital.</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0D427D">
            <w:pPr>
              <w:numPr>
                <w:ilvl w:val="0"/>
                <w:numId w:val="1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all announcements/announcement on the record date for declaration of dividends and bonus or other interests) for public announcement of declaration of dividends and the relevant information.  (The subscription price </w:t>
            </w:r>
            <w:r w:rsidR="00194558" w:rsidRPr="000803AE">
              <w:rPr>
                <w:rFonts w:eastAsia="標楷體" w:hint="eastAsia"/>
                <w:sz w:val="20"/>
                <w:szCs w:val="20"/>
              </w:rPr>
              <w:t xml:space="preserve">per share </w:t>
            </w:r>
            <w:r w:rsidRPr="000803AE">
              <w:rPr>
                <w:rFonts w:eastAsia="標楷體"/>
                <w:sz w:val="20"/>
                <w:szCs w:val="20"/>
              </w:rPr>
              <w:t xml:space="preserve">for the cash capital increase shall be uploaded within </w:t>
            </w:r>
            <w:r w:rsidR="000D427D" w:rsidRPr="000803AE">
              <w:rPr>
                <w:rFonts w:eastAsia="標楷體"/>
                <w:sz w:val="20"/>
                <w:szCs w:val="20"/>
              </w:rPr>
              <w:t xml:space="preserve">one day after the close of the market </w:t>
            </w:r>
            <w:r w:rsidR="00E834BD" w:rsidRPr="000803AE">
              <w:rPr>
                <w:rFonts w:eastAsia="標楷體" w:hint="eastAsia"/>
                <w:sz w:val="20"/>
                <w:szCs w:val="20"/>
              </w:rPr>
              <w:t xml:space="preserve">on the </w:t>
            </w:r>
            <w:r w:rsidR="000D427D" w:rsidRPr="000803AE">
              <w:rPr>
                <w:rFonts w:eastAsia="標楷體"/>
                <w:sz w:val="20"/>
                <w:szCs w:val="20"/>
              </w:rPr>
              <w:t>6</w:t>
            </w:r>
            <w:r w:rsidR="00E834BD" w:rsidRPr="000803AE">
              <w:rPr>
                <w:rFonts w:eastAsia="標楷體" w:hint="eastAsia"/>
                <w:sz w:val="20"/>
                <w:szCs w:val="20"/>
              </w:rPr>
              <w:t>th</w:t>
            </w:r>
            <w:r w:rsidR="000D427D" w:rsidRPr="000803AE">
              <w:rPr>
                <w:rFonts w:eastAsia="標楷體"/>
                <w:sz w:val="20"/>
                <w:szCs w:val="20"/>
              </w:rPr>
              <w:t xml:space="preserve"> business day prior to the ex-rights date</w:t>
            </w:r>
            <w:r w:rsidRPr="000803AE">
              <w:rPr>
                <w:rFonts w:eastAsia="標楷體"/>
                <w:sz w:val="20"/>
                <w:szCs w:val="20"/>
              </w:rPr>
              <w: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0"/>
              </w:numPr>
              <w:kinsoku w:val="0"/>
              <w:overflowPunct w:val="0"/>
              <w:snapToGrid w:val="0"/>
              <w:rPr>
                <w:rFonts w:eastAsia="標楷體"/>
                <w:sz w:val="20"/>
                <w:szCs w:val="20"/>
              </w:rPr>
            </w:pPr>
            <w:r w:rsidRPr="000803AE">
              <w:rPr>
                <w:rFonts w:eastAsia="標楷體"/>
                <w:sz w:val="20"/>
                <w:szCs w:val="20"/>
              </w:rPr>
              <w:t>Upload the approval letter issued by the competent authority in connection with the capital increase or the approval granted by the competent authority in connection with the change of issue price for the cash capital increase in the form of attachment.</w:t>
            </w:r>
          </w:p>
          <w:p w:rsidR="00B47999" w:rsidRDefault="00B47999" w:rsidP="008C5A5E">
            <w:pPr>
              <w:numPr>
                <w:ilvl w:val="0"/>
                <w:numId w:val="100"/>
              </w:numPr>
              <w:kinsoku w:val="0"/>
              <w:overflowPunct w:val="0"/>
              <w:snapToGrid w:val="0"/>
              <w:rPr>
                <w:rFonts w:eastAsia="標楷體"/>
                <w:sz w:val="20"/>
                <w:szCs w:val="20"/>
              </w:rPr>
            </w:pPr>
            <w:r>
              <w:rPr>
                <w:rFonts w:eastAsia="標楷體"/>
                <w:sz w:val="20"/>
                <w:szCs w:val="20"/>
              </w:rPr>
              <w:t xml:space="preserve">Upload the compiled review report issued </w:t>
            </w:r>
            <w:r w:rsidR="008C5A5E">
              <w:rPr>
                <w:rFonts w:eastAsia="標楷體"/>
                <w:sz w:val="20"/>
                <w:szCs w:val="20"/>
              </w:rPr>
              <w:t xml:space="preserve">by a CPA </w:t>
            </w:r>
            <w:r>
              <w:rPr>
                <w:rFonts w:eastAsia="標楷體"/>
                <w:sz w:val="20"/>
                <w:szCs w:val="20"/>
              </w:rPr>
              <w:t xml:space="preserve">in accordance with </w:t>
            </w:r>
            <w:r w:rsidR="00A11185">
              <w:rPr>
                <w:rFonts w:eastAsia="標楷體"/>
                <w:sz w:val="20"/>
                <w:szCs w:val="20"/>
              </w:rPr>
              <w:t>the checklist for issuance of bonus shares</w:t>
            </w:r>
            <w:r w:rsidR="008C5A5E">
              <w:rPr>
                <w:rFonts w:eastAsia="標楷體"/>
                <w:sz w:val="20"/>
                <w:szCs w:val="20"/>
              </w:rPr>
              <w:t xml:space="preserve"> for listing (only applicable to </w:t>
            </w:r>
            <w:r w:rsidR="008C5A5E" w:rsidRPr="000803AE">
              <w:rPr>
                <w:sz w:val="20"/>
                <w:szCs w:val="20"/>
              </w:rPr>
              <w:t>primary listing companies</w:t>
            </w:r>
            <w:r w:rsidR="008C5A5E">
              <w:rPr>
                <w:sz w:val="20"/>
                <w:szCs w:val="20"/>
              </w:rPr>
              <w:t xml:space="preserve"> listed on TWSE and </w:t>
            </w:r>
            <w:r w:rsidR="008C5A5E" w:rsidRPr="008C5A5E">
              <w:rPr>
                <w:sz w:val="20"/>
                <w:szCs w:val="20"/>
              </w:rPr>
              <w:t xml:space="preserve">Taiwan </w:t>
            </w:r>
            <w:r w:rsidR="008C5A5E" w:rsidRPr="00B77FE3">
              <w:rPr>
                <w:sz w:val="20"/>
                <w:szCs w:val="20"/>
              </w:rPr>
              <w:t>Innovation</w:t>
            </w:r>
            <w:r w:rsidR="00E856F3" w:rsidRPr="00B77FE3">
              <w:rPr>
                <w:sz w:val="20"/>
                <w:szCs w:val="20"/>
              </w:rPr>
              <w:t xml:space="preserve"> </w:t>
            </w:r>
            <w:r w:rsidR="008C5A5E" w:rsidRPr="00B77FE3">
              <w:rPr>
                <w:sz w:val="20"/>
                <w:szCs w:val="20"/>
              </w:rPr>
              <w:t>Board</w:t>
            </w:r>
            <w:r w:rsidR="008C5A5E">
              <w:rPr>
                <w:sz w:val="20"/>
                <w:szCs w:val="20"/>
              </w:rPr>
              <w:t>).</w:t>
            </w:r>
          </w:p>
          <w:p w:rsidR="00234980" w:rsidRPr="000803AE" w:rsidRDefault="00234980" w:rsidP="005D2606">
            <w:pPr>
              <w:numPr>
                <w:ilvl w:val="0"/>
                <w:numId w:val="100"/>
              </w:numPr>
              <w:kinsoku w:val="0"/>
              <w:overflowPunct w:val="0"/>
              <w:snapToGrid w:val="0"/>
              <w:rPr>
                <w:rFonts w:eastAsia="標楷體"/>
                <w:sz w:val="20"/>
                <w:szCs w:val="20"/>
              </w:rPr>
            </w:pPr>
            <w:r w:rsidRPr="000803AE">
              <w:rPr>
                <w:rFonts w:eastAsia="標楷體"/>
                <w:sz w:val="20"/>
                <w:szCs w:val="20"/>
              </w:rPr>
              <w:t xml:space="preserve">Verify the accuracy of the relevant information in connection with the ex-rights </w:t>
            </w:r>
            <w:r w:rsidR="005D2606" w:rsidRPr="000803AE">
              <w:rPr>
                <w:rFonts w:eastAsia="標楷體" w:hint="eastAsia"/>
                <w:sz w:val="20"/>
                <w:szCs w:val="20"/>
              </w:rPr>
              <w:t>p</w:t>
            </w:r>
            <w:r w:rsidR="00C64F53" w:rsidRPr="000803AE">
              <w:rPr>
                <w:rFonts w:eastAsia="標楷體" w:hint="eastAsia"/>
                <w:sz w:val="20"/>
                <w:szCs w:val="20"/>
              </w:rPr>
              <w:t>ublished on</w:t>
            </w:r>
            <w:r w:rsidR="005D2606" w:rsidRPr="000803AE">
              <w:rPr>
                <w:rFonts w:eastAsia="標楷體"/>
                <w:sz w:val="20"/>
                <w:szCs w:val="20"/>
              </w:rPr>
              <w:t xml:space="preserve"> </w:t>
            </w:r>
            <w:r w:rsidR="005D2606" w:rsidRPr="000803AE">
              <w:rPr>
                <w:rFonts w:eastAsia="標楷體"/>
                <w:kern w:val="0"/>
                <w:sz w:val="20"/>
                <w:szCs w:val="20"/>
              </w:rPr>
              <w:t>Taiwan Stock Exchange Corporation’</w:t>
            </w:r>
            <w:r w:rsidR="005D2606" w:rsidRPr="000803AE">
              <w:rPr>
                <w:rFonts w:eastAsia="標楷體" w:hint="eastAsia"/>
                <w:kern w:val="0"/>
                <w:sz w:val="20"/>
                <w:szCs w:val="20"/>
              </w:rPr>
              <w:t xml:space="preserve">s website </w:t>
            </w:r>
            <w:r w:rsidR="005D2606" w:rsidRPr="000803AE">
              <w:rPr>
                <w:rFonts w:eastAsia="標楷體" w:hint="eastAsia"/>
                <w:kern w:val="0"/>
                <w:sz w:val="20"/>
                <w:szCs w:val="20"/>
              </w:rPr>
              <w:lastRenderedPageBreak/>
              <w:t>(</w:t>
            </w:r>
            <w:r w:rsidR="00DB3C8E" w:rsidRPr="000803AE">
              <w:rPr>
                <w:rFonts w:eastAsia="標楷體"/>
                <w:kern w:val="0"/>
                <w:sz w:val="20"/>
                <w:szCs w:val="20"/>
              </w:rPr>
              <w:t>www.twse.com.tw</w:t>
            </w:r>
            <w:r w:rsidR="005D2606" w:rsidRPr="000803AE">
              <w:rPr>
                <w:rFonts w:eastAsia="標楷體" w:hint="eastAsia"/>
                <w:kern w:val="0"/>
                <w:sz w:val="20"/>
                <w:szCs w:val="20"/>
              </w:rPr>
              <w:t>) under the</w:t>
            </w:r>
            <w:r w:rsidR="005D2606" w:rsidRPr="000803AE">
              <w:rPr>
                <w:rFonts w:eastAsia="標楷體" w:hint="eastAsia"/>
                <w:sz w:val="20"/>
                <w:szCs w:val="20"/>
              </w:rPr>
              <w:t xml:space="preserve"> section </w:t>
            </w:r>
            <w:r w:rsidR="00EB406B" w:rsidRPr="000803AE">
              <w:rPr>
                <w:rFonts w:eastAsia="標楷體" w:hint="eastAsia"/>
                <w:sz w:val="20"/>
                <w:szCs w:val="20"/>
              </w:rPr>
              <w:t xml:space="preserve">of </w:t>
            </w:r>
            <w:r w:rsidR="005D2606" w:rsidRPr="000803AE">
              <w:rPr>
                <w:rFonts w:eastAsia="標楷體" w:hint="eastAsia"/>
                <w:sz w:val="20"/>
                <w:szCs w:val="20"/>
              </w:rPr>
              <w:t xml:space="preserve">announcements - </w:t>
            </w:r>
            <w:r w:rsidR="005D2606" w:rsidRPr="000803AE">
              <w:rPr>
                <w:rFonts w:eastAsia="標楷體"/>
                <w:sz w:val="20"/>
                <w:szCs w:val="20"/>
              </w:rPr>
              <w:t>ex-rights</w:t>
            </w:r>
            <w:r w:rsidR="005D2606" w:rsidRPr="000803AE" w:rsidDel="00524E9D">
              <w:rPr>
                <w:rFonts w:eastAsia="標楷體"/>
                <w:sz w:val="20"/>
                <w:szCs w:val="20"/>
              </w:rPr>
              <w:t xml:space="preserve"> </w:t>
            </w:r>
            <w:r w:rsidR="005D2606" w:rsidRPr="000803AE">
              <w:rPr>
                <w:rFonts w:eastAsia="標楷體"/>
                <w:sz w:val="20"/>
                <w:szCs w:val="20"/>
              </w:rPr>
              <w:t>information</w:t>
            </w:r>
            <w:r w:rsidR="005D2606" w:rsidRPr="000803AE">
              <w:rPr>
                <w:rFonts w:eastAsia="標楷體" w:hint="eastAsia"/>
                <w:sz w:val="20"/>
                <w:szCs w:val="20"/>
              </w:rPr>
              <w:t xml:space="preserve"> </w:t>
            </w:r>
            <w:r w:rsidRPr="000803AE">
              <w:rPr>
                <w:rFonts w:eastAsia="標楷體"/>
                <w:sz w:val="20"/>
                <w:szCs w:val="20"/>
              </w:rPr>
              <w:t xml:space="preserve">after the close of the market on the 4th business day prior to the ex-rights date; </w:t>
            </w:r>
            <w:r w:rsidR="005F59E2" w:rsidRPr="000803AE">
              <w:rPr>
                <w:rFonts w:eastAsia="標楷體" w:hint="eastAsia"/>
                <w:sz w:val="20"/>
                <w:szCs w:val="20"/>
              </w:rPr>
              <w:t>v</w:t>
            </w:r>
            <w:r w:rsidRPr="000803AE">
              <w:rPr>
                <w:rFonts w:eastAsia="標楷體"/>
                <w:sz w:val="20"/>
                <w:szCs w:val="20"/>
              </w:rPr>
              <w:t xml:space="preserve">erify the reference price of the ex-rights shares </w:t>
            </w:r>
            <w:r w:rsidR="00C64F53" w:rsidRPr="000803AE">
              <w:rPr>
                <w:rFonts w:eastAsia="標楷體" w:hint="eastAsia"/>
                <w:sz w:val="20"/>
                <w:szCs w:val="20"/>
              </w:rPr>
              <w:t xml:space="preserve">published </w:t>
            </w:r>
            <w:r w:rsidR="00717267" w:rsidRPr="000803AE">
              <w:rPr>
                <w:rFonts w:eastAsia="標楷體" w:hint="eastAsia"/>
                <w:sz w:val="20"/>
                <w:szCs w:val="20"/>
              </w:rPr>
              <w:t xml:space="preserve">on the </w:t>
            </w:r>
            <w:r w:rsidR="00717267" w:rsidRPr="000803AE">
              <w:rPr>
                <w:rFonts w:eastAsia="標楷體"/>
                <w:sz w:val="20"/>
                <w:szCs w:val="20"/>
              </w:rPr>
              <w:t>aforementioned</w:t>
            </w:r>
            <w:r w:rsidR="00717267" w:rsidRPr="000803AE">
              <w:rPr>
                <w:rFonts w:eastAsia="標楷體" w:hint="eastAsia"/>
                <w:sz w:val="20"/>
                <w:szCs w:val="20"/>
              </w:rPr>
              <w:t xml:space="preserve"> website</w:t>
            </w:r>
            <w:r w:rsidR="00717267" w:rsidRPr="000803AE">
              <w:rPr>
                <w:rFonts w:eastAsia="標楷體"/>
                <w:sz w:val="20"/>
                <w:szCs w:val="20"/>
              </w:rPr>
              <w:t xml:space="preserve"> </w:t>
            </w:r>
            <w:r w:rsidRPr="000803AE">
              <w:rPr>
                <w:rFonts w:eastAsia="標楷體"/>
                <w:sz w:val="20"/>
                <w:szCs w:val="20"/>
              </w:rPr>
              <w:t>after the close of the market on the business day immediately preceding the ex-rights date.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00E54FBD" w:rsidRPr="000803AE">
              <w:rPr>
                <w:rFonts w:eastAsia="標楷體"/>
                <w:sz w:val="20"/>
                <w:szCs w:val="20"/>
              </w:rPr>
              <w:t xml:space="preserve">filing of </w:t>
            </w:r>
            <w:r w:rsidRPr="000803AE">
              <w:rPr>
                <w:rFonts w:eastAsia="標楷體"/>
                <w:sz w:val="20"/>
                <w:szCs w:val="20"/>
              </w:rPr>
              <w:t>basic information of the company /</w:t>
            </w:r>
            <w:r w:rsidR="00F73148" w:rsidRPr="000803AE">
              <w:rPr>
                <w:rFonts w:eastAsia="標楷體" w:hint="eastAsia"/>
                <w:sz w:val="20"/>
                <w:szCs w:val="20"/>
              </w:rPr>
              <w:t xml:space="preserve">filing of basic information of the company and </w:t>
            </w:r>
            <w:r w:rsidRPr="000803AE">
              <w:rPr>
                <w:rFonts w:eastAsia="標楷體"/>
                <w:sz w:val="20"/>
                <w:szCs w:val="20"/>
              </w:rPr>
              <w:t>formation of capital)</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F51EC7" w:rsidRPr="000803AE" w:rsidRDefault="00F51EC7" w:rsidP="003716D3">
            <w:pPr>
              <w:kinsoku w:val="0"/>
              <w:overflowPunct w:val="0"/>
              <w:snapToGrid w:val="0"/>
              <w:rPr>
                <w:rFonts w:eastAsia="標楷體"/>
                <w:sz w:val="20"/>
                <w:szCs w:val="20"/>
              </w:rPr>
            </w:pPr>
          </w:p>
          <w:p w:rsidR="009F6203" w:rsidRPr="000803AE" w:rsidRDefault="000E3C1E" w:rsidP="003716D3">
            <w:pPr>
              <w:kinsoku w:val="0"/>
              <w:overflowPunct w:val="0"/>
              <w:snapToGrid w:val="0"/>
              <w:rPr>
                <w:rFonts w:eastAsia="標楷體"/>
                <w:sz w:val="20"/>
                <w:szCs w:val="20"/>
              </w:rPr>
            </w:pPr>
            <w:r w:rsidRPr="000803AE">
              <w:rPr>
                <w:rFonts w:eastAsia="標楷體" w:hint="eastAsia"/>
                <w:sz w:val="20"/>
                <w:szCs w:val="20"/>
              </w:rPr>
              <w:t>1.</w:t>
            </w:r>
            <w:r w:rsidRPr="000803AE">
              <w:rPr>
                <w:rFonts w:eastAsia="標楷體"/>
                <w:sz w:val="20"/>
                <w:szCs w:val="20"/>
              </w:rPr>
              <w:t xml:space="preserve"> </w:t>
            </w:r>
            <w:r w:rsidR="00234980"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r w:rsidRPr="000803AE">
              <w:rPr>
                <w:rFonts w:eastAsia="標楷體" w:hint="eastAsia"/>
                <w:sz w:val="20"/>
                <w:szCs w:val="20"/>
              </w:rPr>
              <w:t xml:space="preserve"> </w:t>
            </w:r>
          </w:p>
          <w:p w:rsidR="00234980" w:rsidRPr="000803AE" w:rsidRDefault="000E3C1E" w:rsidP="003716D3">
            <w:pPr>
              <w:kinsoku w:val="0"/>
              <w:overflowPunct w:val="0"/>
              <w:snapToGrid w:val="0"/>
              <w:rPr>
                <w:rFonts w:eastAsia="標楷體"/>
                <w:sz w:val="20"/>
                <w:szCs w:val="20"/>
              </w:rPr>
            </w:pPr>
            <w:r w:rsidRPr="000803AE">
              <w:rPr>
                <w:rFonts w:eastAsia="標楷體" w:hint="eastAsia"/>
                <w:sz w:val="20"/>
                <w:szCs w:val="20"/>
              </w:rPr>
              <w:t>2.</w:t>
            </w:r>
            <w:r w:rsidRPr="000803AE">
              <w:rPr>
                <w:rFonts w:eastAsia="標楷體"/>
                <w:sz w:val="20"/>
                <w:szCs w:val="20"/>
              </w:rPr>
              <w:t xml:space="preserve"> </w:t>
            </w:r>
            <w:r w:rsidR="00234980" w:rsidRPr="000803AE">
              <w:rPr>
                <w:rFonts w:eastAsia="標楷體"/>
                <w:sz w:val="20"/>
                <w:szCs w:val="20"/>
              </w:rPr>
              <w:t>Upload the subscription price per share to the Market Observation Post System after the issuance price of the cash capital increase is confirmed. (sii.twse.com.tw/filing of all announcements/</w:t>
            </w:r>
            <w:r w:rsidR="00EB770E" w:rsidRPr="000803AE">
              <w:rPr>
                <w:rFonts w:eastAsia="標楷體" w:hint="eastAsia"/>
                <w:sz w:val="20"/>
                <w:szCs w:val="20"/>
              </w:rPr>
              <w:t xml:space="preserve">filling of announcement </w:t>
            </w:r>
            <w:r w:rsidR="00596BE8" w:rsidRPr="000803AE">
              <w:rPr>
                <w:rFonts w:eastAsia="標楷體"/>
                <w:sz w:val="20"/>
                <w:szCs w:val="20"/>
              </w:rPr>
              <w:t>o</w:t>
            </w:r>
            <w:r w:rsidR="00596BE8" w:rsidRPr="000803AE">
              <w:rPr>
                <w:rFonts w:eastAsia="標楷體" w:hint="eastAsia"/>
                <w:sz w:val="20"/>
                <w:szCs w:val="20"/>
              </w:rPr>
              <w:t>f</w:t>
            </w:r>
            <w:r w:rsidR="00EB770E" w:rsidRPr="000803AE">
              <w:rPr>
                <w:rFonts w:eastAsia="標楷體"/>
                <w:sz w:val="20"/>
                <w:szCs w:val="20"/>
              </w:rPr>
              <w:t xml:space="preserve"> ex-right </w:t>
            </w:r>
            <w:r w:rsidR="00EB770E" w:rsidRPr="000803AE">
              <w:rPr>
                <w:rFonts w:eastAsia="標楷體" w:hint="eastAsia"/>
                <w:sz w:val="20"/>
                <w:szCs w:val="20"/>
              </w:rPr>
              <w:t xml:space="preserve">(or </w:t>
            </w:r>
            <w:r w:rsidR="00596BE8" w:rsidRPr="000803AE">
              <w:rPr>
                <w:rFonts w:eastAsia="標楷體"/>
                <w:sz w:val="20"/>
                <w:szCs w:val="20"/>
              </w:rPr>
              <w:t>ex-dividend</w:t>
            </w:r>
            <w:r w:rsidR="00EB770E" w:rsidRPr="000803AE">
              <w:rPr>
                <w:rFonts w:eastAsia="標楷體" w:hint="eastAsia"/>
                <w:sz w:val="20"/>
                <w:szCs w:val="20"/>
              </w:rPr>
              <w:t>) at the shareholders' meeting</w:t>
            </w:r>
            <w:r w:rsidR="009446D9" w:rsidRPr="000803AE">
              <w:rPr>
                <w:rFonts w:eastAsia="標楷體" w:hint="eastAsia"/>
                <w:sz w:val="20"/>
                <w:szCs w:val="20"/>
              </w:rPr>
              <w:t xml:space="preserve"> </w:t>
            </w:r>
            <w:r w:rsidR="00EB770E" w:rsidRPr="000803AE">
              <w:rPr>
                <w:rFonts w:eastAsia="標楷體" w:hint="eastAsia"/>
                <w:sz w:val="20"/>
                <w:szCs w:val="20"/>
              </w:rPr>
              <w:t>(</w:t>
            </w:r>
            <w:r w:rsidR="00EB770E" w:rsidRPr="000803AE">
              <w:rPr>
                <w:rFonts w:eastAsia="標楷體"/>
                <w:sz w:val="20"/>
                <w:szCs w:val="20"/>
              </w:rPr>
              <w:t>applicable to companies listed on Taiwan Stock Exchange Corporation</w:t>
            </w:r>
            <w:r w:rsidR="00DD0BC2" w:rsidRPr="000803AE">
              <w:rPr>
                <w:rFonts w:eastAsia="標楷體" w:hint="eastAsia"/>
                <w:sz w:val="20"/>
                <w:szCs w:val="20"/>
              </w:rPr>
              <w:t xml:space="preserve"> or</w:t>
            </w:r>
            <w:r w:rsidR="009446D9" w:rsidRPr="000803AE">
              <w:rPr>
                <w:rFonts w:eastAsia="標楷體" w:hint="eastAsia"/>
                <w:sz w:val="20"/>
                <w:szCs w:val="20"/>
              </w:rPr>
              <w:t xml:space="preserve"> </w:t>
            </w:r>
            <w:r w:rsidR="008B7E07" w:rsidRPr="000803AE">
              <w:rPr>
                <w:rFonts w:eastAsia="標楷體"/>
                <w:sz w:val="20"/>
                <w:szCs w:val="20"/>
              </w:rPr>
              <w:t>Taipei Exchange</w:t>
            </w:r>
            <w:r w:rsidR="009446D9" w:rsidRPr="000803AE">
              <w:rPr>
                <w:rFonts w:eastAsia="標楷體" w:hint="eastAsia"/>
                <w:sz w:val="20"/>
              </w:rPr>
              <w:t xml:space="preserve"> </w:t>
            </w:r>
            <w:r w:rsidR="00596BE8" w:rsidRPr="000803AE">
              <w:rPr>
                <w:rFonts w:eastAsia="標楷體" w:hint="eastAsia"/>
                <w:sz w:val="20"/>
              </w:rPr>
              <w:t xml:space="preserve">or </w:t>
            </w:r>
            <w:r w:rsidR="009446D9" w:rsidRPr="000803AE">
              <w:rPr>
                <w:rFonts w:eastAsia="標楷體" w:hint="eastAsia"/>
                <w:sz w:val="20"/>
              </w:rPr>
              <w:t>registered</w:t>
            </w:r>
            <w:r w:rsidR="00596BE8" w:rsidRPr="000803AE">
              <w:rPr>
                <w:rFonts w:eastAsia="標楷體" w:hint="eastAsia"/>
                <w:sz w:val="20"/>
              </w:rPr>
              <w:t xml:space="preserve"> </w:t>
            </w:r>
            <w:r w:rsidR="009446D9" w:rsidRPr="000803AE">
              <w:rPr>
                <w:rFonts w:eastAsia="標楷體" w:hint="eastAsia"/>
                <w:sz w:val="20"/>
              </w:rPr>
              <w:t>on Emerging Stock Market</w:t>
            </w:r>
            <w:r w:rsidR="00EB770E" w:rsidRPr="000803AE">
              <w:rPr>
                <w:rFonts w:eastAsia="標楷體" w:hint="eastAsia"/>
                <w:sz w:val="20"/>
                <w:szCs w:val="20"/>
              </w:rPr>
              <w:t>)/</w:t>
            </w:r>
            <w:r w:rsidR="00234980" w:rsidRPr="000803AE">
              <w:rPr>
                <w:rFonts w:eastAsia="標楷體"/>
                <w:sz w:val="20"/>
                <w:szCs w:val="20"/>
              </w:rPr>
              <w:t>announcement on the record date for declaration of dividends, bonus or other interests).</w:t>
            </w:r>
          </w:p>
          <w:p w:rsidR="000E3C1E" w:rsidRPr="000803AE" w:rsidRDefault="000E3C1E" w:rsidP="003716D3">
            <w:pPr>
              <w:kinsoku w:val="0"/>
              <w:overflowPunct w:val="0"/>
              <w:snapToGrid w:val="0"/>
              <w:rPr>
                <w:rFonts w:eastAsia="標楷體"/>
                <w:sz w:val="20"/>
                <w:szCs w:val="20"/>
              </w:rPr>
            </w:pPr>
          </w:p>
          <w:p w:rsidR="00234980" w:rsidRPr="000803AE" w:rsidRDefault="00234980" w:rsidP="002A6E95">
            <w:pPr>
              <w:numPr>
                <w:ilvl w:val="2"/>
                <w:numId w:val="123"/>
              </w:numPr>
              <w:tabs>
                <w:tab w:val="clear" w:pos="645"/>
                <w:tab w:val="num" w:pos="0"/>
              </w:tabs>
              <w:kinsoku w:val="0"/>
              <w:overflowPunct w:val="0"/>
              <w:snapToGrid w:val="0"/>
              <w:ind w:left="319" w:hanging="319"/>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50036D" w:rsidRPr="000803AE" w:rsidRDefault="0050036D" w:rsidP="002A6E95">
            <w:pPr>
              <w:numPr>
                <w:ilvl w:val="2"/>
                <w:numId w:val="123"/>
              </w:numPr>
              <w:tabs>
                <w:tab w:val="clear" w:pos="645"/>
                <w:tab w:val="num" w:pos="319"/>
              </w:tabs>
              <w:kinsoku w:val="0"/>
              <w:overflowPunct w:val="0"/>
              <w:snapToGrid w:val="0"/>
              <w:ind w:left="319" w:hanging="319"/>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301379" w:rsidRPr="000803AE" w:rsidRDefault="00301379" w:rsidP="003716D3">
            <w:pPr>
              <w:kinsoku w:val="0"/>
              <w:overflowPunct w:val="0"/>
              <w:snapToGrid w:val="0"/>
              <w:rPr>
                <w:rFonts w:eastAsia="標楷體"/>
                <w:sz w:val="20"/>
                <w:szCs w:val="20"/>
              </w:rPr>
            </w:pPr>
          </w:p>
          <w:p w:rsidR="00234980" w:rsidRPr="000803AE" w:rsidRDefault="00234980" w:rsidP="003716D3">
            <w:pPr>
              <w:snapToGrid w:val="0"/>
              <w:rPr>
                <w:rFonts w:eastAsia="標楷體"/>
                <w:kern w:val="0"/>
                <w:sz w:val="20"/>
                <w:szCs w:val="20"/>
              </w:rPr>
            </w:pPr>
            <w:r w:rsidRPr="000803AE">
              <w:rPr>
                <w:rFonts w:eastAsia="標楷體"/>
                <w:kern w:val="0"/>
                <w:sz w:val="20"/>
                <w:szCs w:val="20"/>
              </w:rPr>
              <w:t>Articles 252 and 273 of the Company Act</w:t>
            </w: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3716D3">
            <w:pPr>
              <w:snapToGrid w:val="0"/>
              <w:rPr>
                <w:rFonts w:eastAsia="標楷體"/>
                <w:kern w:val="0"/>
                <w:sz w:val="20"/>
                <w:szCs w:val="20"/>
              </w:rPr>
            </w:pP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Articles 165 and 273 of the Company Act</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Tai-Tsai-Cheng-1-01648 dated July 2, 1997</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Tai-Cheng-87-Shang-20861 dated July 10,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234980" w:rsidP="00FF048F">
            <w:pPr>
              <w:numPr>
                <w:ilvl w:val="0"/>
                <w:numId w:val="13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7"/>
              </w:numPr>
              <w:tabs>
                <w:tab w:val="clear" w:pos="360"/>
                <w:tab w:val="num" w:pos="488"/>
                <w:tab w:val="left" w:pos="6840"/>
              </w:tabs>
              <w:snapToGrid w:val="0"/>
              <w:rPr>
                <w:rFonts w:eastAsia="標楷體"/>
                <w:sz w:val="20"/>
                <w:szCs w:val="20"/>
              </w:rPr>
            </w:pPr>
            <w:r w:rsidRPr="000803AE">
              <w:rPr>
                <w:rFonts w:eastAsia="標楷體"/>
                <w:kern w:val="0"/>
                <w:sz w:val="20"/>
                <w:szCs w:val="20"/>
              </w:rPr>
              <w:t xml:space="preserve">Letter No. Tai-Cheng-Chiao-0950200853 </w:t>
            </w:r>
            <w:r w:rsidRPr="000803AE">
              <w:rPr>
                <w:rFonts w:eastAsia="標楷體"/>
                <w:kern w:val="0"/>
                <w:sz w:val="20"/>
                <w:szCs w:val="20"/>
              </w:rPr>
              <w:lastRenderedPageBreak/>
              <w:t>dated June 16, 2006</w:t>
            </w:r>
          </w:p>
          <w:p w:rsidR="00234980" w:rsidRDefault="00B375C8" w:rsidP="0009109D">
            <w:pPr>
              <w:numPr>
                <w:ilvl w:val="0"/>
                <w:numId w:val="137"/>
              </w:numPr>
              <w:tabs>
                <w:tab w:val="clear" w:pos="360"/>
                <w:tab w:val="num" w:pos="488"/>
                <w:tab w:val="left" w:pos="6840"/>
              </w:tabs>
              <w:snapToGrid w:val="0"/>
              <w:rPr>
                <w:rFonts w:eastAsia="標楷體"/>
                <w:kern w:val="0"/>
                <w:sz w:val="20"/>
                <w:szCs w:val="20"/>
              </w:rPr>
            </w:pPr>
            <w:r>
              <w:rPr>
                <w:rFonts w:eastAsia="標楷體"/>
                <w:kern w:val="0"/>
                <w:sz w:val="20"/>
                <w:szCs w:val="20"/>
              </w:rPr>
              <w:t xml:space="preserve">Letter No. </w:t>
            </w:r>
            <w:r w:rsidRPr="000803AE">
              <w:rPr>
                <w:rFonts w:eastAsia="標楷體"/>
                <w:kern w:val="0"/>
                <w:sz w:val="20"/>
                <w:szCs w:val="20"/>
              </w:rPr>
              <w:t>Chin-Kuan-Cheng-Fa-</w:t>
            </w:r>
            <w:r w:rsidRPr="00B375C8">
              <w:rPr>
                <w:rFonts w:eastAsia="標楷體"/>
                <w:kern w:val="0"/>
                <w:sz w:val="20"/>
                <w:szCs w:val="20"/>
              </w:rPr>
              <w:t>1100334681</w:t>
            </w:r>
            <w:r w:rsidRPr="000803AE">
              <w:rPr>
                <w:rFonts w:eastAsia="標楷體"/>
                <w:kern w:val="0"/>
                <w:sz w:val="20"/>
                <w:szCs w:val="20"/>
              </w:rPr>
              <w:t xml:space="preserve"> dated </w:t>
            </w:r>
            <w:r>
              <w:rPr>
                <w:rFonts w:eastAsia="標楷體"/>
                <w:kern w:val="0"/>
                <w:sz w:val="20"/>
                <w:szCs w:val="20"/>
              </w:rPr>
              <w:t>April 6</w:t>
            </w:r>
            <w:r w:rsidRPr="000803AE">
              <w:rPr>
                <w:rFonts w:eastAsia="標楷體"/>
                <w:kern w:val="0"/>
                <w:sz w:val="20"/>
                <w:szCs w:val="20"/>
              </w:rPr>
              <w:t>, 20</w:t>
            </w:r>
            <w:r>
              <w:rPr>
                <w:rFonts w:eastAsia="標楷體"/>
                <w:kern w:val="0"/>
                <w:sz w:val="20"/>
                <w:szCs w:val="20"/>
              </w:rPr>
              <w:t>21</w:t>
            </w:r>
          </w:p>
          <w:p w:rsidR="00B375C8" w:rsidRDefault="00B375C8" w:rsidP="003716D3">
            <w:pPr>
              <w:tabs>
                <w:tab w:val="left" w:pos="6840"/>
              </w:tabs>
              <w:snapToGrid w:val="0"/>
              <w:rPr>
                <w:rFonts w:eastAsia="標楷體"/>
                <w:kern w:val="0"/>
                <w:sz w:val="20"/>
                <w:szCs w:val="20"/>
              </w:rPr>
            </w:pPr>
          </w:p>
          <w:p w:rsidR="00B375C8" w:rsidRDefault="00B375C8" w:rsidP="003716D3">
            <w:pPr>
              <w:tabs>
                <w:tab w:val="left" w:pos="6840"/>
              </w:tabs>
              <w:snapToGrid w:val="0"/>
              <w:rPr>
                <w:rFonts w:eastAsia="標楷體"/>
                <w:kern w:val="0"/>
                <w:sz w:val="20"/>
                <w:szCs w:val="20"/>
              </w:rPr>
            </w:pPr>
          </w:p>
          <w:p w:rsidR="00B375C8" w:rsidRPr="00B375C8" w:rsidRDefault="00B375C8" w:rsidP="003716D3">
            <w:pPr>
              <w:tabs>
                <w:tab w:val="left" w:pos="6840"/>
              </w:tabs>
              <w:snapToGrid w:val="0"/>
              <w:rPr>
                <w:rFonts w:eastAsia="標楷體"/>
                <w:sz w:val="20"/>
                <w:szCs w:val="20"/>
              </w:rPr>
            </w:pPr>
          </w:p>
          <w:p w:rsidR="00234980" w:rsidRPr="000803AE" w:rsidRDefault="004F4210" w:rsidP="003716D3">
            <w:pPr>
              <w:widowControl/>
              <w:snapToGrid w:val="0"/>
              <w:rPr>
                <w:rFonts w:eastAsia="標楷體"/>
                <w:kern w:val="0"/>
                <w:sz w:val="20"/>
                <w:szCs w:val="20"/>
              </w:rPr>
            </w:pPr>
            <w:r w:rsidRPr="000803AE">
              <w:rPr>
                <w:rFonts w:eastAsia="標楷體"/>
                <w:kern w:val="0"/>
                <w:sz w:val="20"/>
                <w:szCs w:val="20"/>
              </w:rPr>
              <w:t xml:space="preserve">Subparagraph 2,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3716D3">
            <w:pPr>
              <w:tabs>
                <w:tab w:val="left" w:pos="6840"/>
              </w:tabs>
              <w:snapToGrid w:val="0"/>
              <w:rPr>
                <w:rFonts w:eastAsia="標楷體"/>
                <w:sz w:val="20"/>
                <w:szCs w:val="20"/>
              </w:rPr>
            </w:pP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Tai-Cheng-Shang-0971700575 dated February 27, 2008</w:t>
            </w:r>
          </w:p>
          <w:p w:rsidR="00234980" w:rsidRPr="000803AE" w:rsidRDefault="00234980" w:rsidP="00FF048F">
            <w:pPr>
              <w:numPr>
                <w:ilvl w:val="0"/>
                <w:numId w:val="138"/>
              </w:numPr>
              <w:tabs>
                <w:tab w:val="left" w:pos="6840"/>
              </w:tabs>
              <w:snapToGrid w:val="0"/>
              <w:rPr>
                <w:rFonts w:eastAsia="標楷體"/>
                <w:sz w:val="20"/>
                <w:szCs w:val="20"/>
              </w:rPr>
            </w:pPr>
            <w:r w:rsidRPr="000803AE">
              <w:rPr>
                <w:rFonts w:eastAsia="標楷體"/>
                <w:kern w:val="0"/>
                <w:sz w:val="20"/>
                <w:szCs w:val="20"/>
              </w:rPr>
              <w:t>Letter No. Tai-Cheng-Shang-0990023483 dated August 13, 2010</w:t>
            </w:r>
          </w:p>
          <w:p w:rsidR="009446D9" w:rsidRPr="000803AE" w:rsidRDefault="009446D9"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Tai-Cheng-85-Shang-08552 dated May 15, 1996</w:t>
            </w:r>
          </w:p>
          <w:p w:rsidR="00234980" w:rsidRPr="000803AE" w:rsidRDefault="00234980" w:rsidP="00FF048F">
            <w:pPr>
              <w:numPr>
                <w:ilvl w:val="0"/>
                <w:numId w:val="139"/>
              </w:numPr>
              <w:tabs>
                <w:tab w:val="left" w:pos="6840"/>
              </w:tabs>
              <w:snapToGrid w:val="0"/>
              <w:rPr>
                <w:rFonts w:eastAsia="標楷體"/>
                <w:kern w:val="0"/>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3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50036D" w:rsidRPr="000803AE" w:rsidRDefault="0050036D" w:rsidP="0050036D">
            <w:pPr>
              <w:numPr>
                <w:ilvl w:val="0"/>
                <w:numId w:val="139"/>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9</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4A131B">
            <w:pPr>
              <w:kinsoku w:val="0"/>
              <w:overflowPunct w:val="0"/>
              <w:snapToGrid w:val="0"/>
              <w:rPr>
                <w:rFonts w:eastAsia="標楷體"/>
                <w:sz w:val="20"/>
                <w:szCs w:val="20"/>
              </w:rPr>
            </w:pPr>
            <w:r w:rsidRPr="000803AE">
              <w:rPr>
                <w:rFonts w:eastAsia="標楷體"/>
                <w:sz w:val="20"/>
                <w:szCs w:val="20"/>
              </w:rPr>
              <w:t xml:space="preserve">Announcement on ex-dividends </w:t>
            </w:r>
            <w:r w:rsidR="004A131B" w:rsidRPr="000803AE">
              <w:rPr>
                <w:rFonts w:eastAsia="標楷體" w:hint="eastAsia"/>
                <w:sz w:val="20"/>
                <w:szCs w:val="20"/>
              </w:rPr>
              <w:t xml:space="preserve">and the distribution date of cash dividends </w:t>
            </w:r>
            <w:r w:rsidRPr="000803AE">
              <w:rPr>
                <w:rFonts w:eastAsia="標楷體"/>
                <w:sz w:val="20"/>
                <w:szCs w:val="20"/>
              </w:rPr>
              <w:t>after the shareholders’ meeting resolved to declare cash dividends (announcement on suspension of title transfer and cease of conversion of all securities).</w:t>
            </w:r>
          </w:p>
          <w:p w:rsidR="004A131B" w:rsidRPr="000803AE" w:rsidRDefault="004A131B" w:rsidP="004A131B">
            <w:pPr>
              <w:kinsoku w:val="0"/>
              <w:overflowPunct w:val="0"/>
              <w:snapToGrid w:val="0"/>
              <w:rPr>
                <w:rFonts w:eastAsia="標楷體"/>
                <w:sz w:val="20"/>
                <w:szCs w:val="20"/>
              </w:rPr>
            </w:pPr>
          </w:p>
          <w:p w:rsidR="004A131B" w:rsidRPr="000803AE" w:rsidRDefault="004A131B" w:rsidP="00FD0DC6">
            <w:pPr>
              <w:kinsoku w:val="0"/>
              <w:overflowPunct w:val="0"/>
              <w:snapToGrid w:val="0"/>
              <w:rPr>
                <w:rFonts w:eastAsia="標楷體"/>
                <w:sz w:val="20"/>
                <w:szCs w:val="20"/>
              </w:rPr>
            </w:pPr>
            <w:r w:rsidRPr="000803AE">
              <w:rPr>
                <w:rFonts w:eastAsia="標楷體"/>
                <w:sz w:val="20"/>
                <w:szCs w:val="20"/>
              </w:rPr>
              <w:t>A</w:t>
            </w:r>
            <w:r w:rsidRPr="000803AE">
              <w:rPr>
                <w:rFonts w:eastAsia="標楷體" w:hint="eastAsia"/>
                <w:sz w:val="20"/>
                <w:szCs w:val="20"/>
              </w:rPr>
              <w:t>fter the a</w:t>
            </w:r>
            <w:r w:rsidRPr="000803AE">
              <w:rPr>
                <w:rFonts w:eastAsia="標楷體"/>
                <w:sz w:val="20"/>
                <w:szCs w:val="20"/>
              </w:rPr>
              <w:t>nnouncement on ex-dividends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any change to the distribution date of cash dividends or failure </w:t>
            </w:r>
            <w:r w:rsidR="00B4580D" w:rsidRPr="000803AE">
              <w:rPr>
                <w:rFonts w:eastAsia="標楷體" w:hint="eastAsia"/>
                <w:sz w:val="20"/>
                <w:szCs w:val="20"/>
              </w:rPr>
              <w:t>to tim</w:t>
            </w:r>
            <w:r w:rsidR="00C07BC2" w:rsidRPr="000803AE">
              <w:rPr>
                <w:rFonts w:eastAsia="標楷體" w:hint="eastAsia"/>
                <w:sz w:val="20"/>
                <w:szCs w:val="20"/>
              </w:rPr>
              <w:t>e</w:t>
            </w:r>
            <w:r w:rsidR="00B4580D" w:rsidRPr="000803AE">
              <w:rPr>
                <w:rFonts w:eastAsia="標楷體" w:hint="eastAsia"/>
                <w:sz w:val="20"/>
                <w:szCs w:val="20"/>
              </w:rPr>
              <w:t>ly distribute the cash dividends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the relevant information to the Market Observation Post System within at least 12 business days prior to the commencement of the suspension period for share title transfer.</w:t>
            </w: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B4580D" w:rsidP="003716D3">
            <w:pPr>
              <w:kinsoku w:val="0"/>
              <w:overflowPunct w:val="0"/>
              <w:snapToGrid w:val="0"/>
              <w:rPr>
                <w:rFonts w:eastAsia="標楷體"/>
                <w:sz w:val="20"/>
                <w:szCs w:val="20"/>
              </w:rPr>
            </w:pPr>
          </w:p>
          <w:p w:rsidR="00B4580D" w:rsidRPr="000803AE" w:rsidRDefault="00C04294" w:rsidP="002636AF">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w:t>
            </w:r>
            <w:r w:rsidR="000D427D" w:rsidRPr="000803AE">
              <w:rPr>
                <w:rFonts w:ascii="Times New Roman"/>
                <w:lang w:val="en-US" w:eastAsia="zh-TW"/>
              </w:rPr>
              <w:t>hour</w:t>
            </w:r>
            <w:r w:rsidRPr="000803AE">
              <w:rPr>
                <w:rFonts w:ascii="Times New Roman" w:hint="eastAsia"/>
                <w:lang w:val="en-US" w:eastAsia="zh-TW"/>
              </w:rPr>
              <w:t>s</w:t>
            </w:r>
            <w:r w:rsidR="000D427D" w:rsidRPr="000803AE">
              <w:rPr>
                <w:rFonts w:ascii="Times New Roman"/>
                <w:lang w:val="en-US" w:eastAsia="zh-TW"/>
              </w:rPr>
              <w:t xml:space="preserve"> prior to </w:t>
            </w:r>
            <w:r w:rsidR="001244EE" w:rsidRPr="000803AE">
              <w:rPr>
                <w:rFonts w:ascii="Times New Roman"/>
                <w:lang w:val="en-US" w:eastAsia="zh-TW"/>
              </w:rPr>
              <w:t xml:space="preserve">the </w:t>
            </w:r>
            <w:r w:rsidR="001244EE" w:rsidRPr="000803AE">
              <w:rPr>
                <w:rFonts w:ascii="Times New Roman" w:hint="eastAsia"/>
                <w:lang w:val="en-US" w:eastAsia="zh-TW"/>
              </w:rPr>
              <w:t>commencement of the trading hours</w:t>
            </w:r>
            <w:r w:rsidR="001244EE" w:rsidRPr="000803AE">
              <w:rPr>
                <w:rFonts w:ascii="Times New Roman"/>
                <w:lang w:val="en-US" w:eastAsia="zh-TW"/>
              </w:rPr>
              <w:t xml:space="preserve"> o</w:t>
            </w:r>
            <w:r w:rsidR="001244EE" w:rsidRPr="000803AE">
              <w:rPr>
                <w:rFonts w:ascii="Times New Roman" w:hint="eastAsia"/>
                <w:lang w:val="en-US" w:eastAsia="zh-TW"/>
              </w:rPr>
              <w:t>f</w:t>
            </w:r>
            <w:r w:rsidR="001244EE" w:rsidRPr="000803AE">
              <w:rPr>
                <w:rFonts w:ascii="Times New Roman"/>
                <w:lang w:val="en-US" w:eastAsia="zh-TW"/>
              </w:rPr>
              <w:t xml:space="preserve"> the </w:t>
            </w:r>
            <w:r w:rsidR="007A6F6C" w:rsidRPr="000803AE">
              <w:rPr>
                <w:rFonts w:ascii="Times New Roman" w:hint="eastAsia"/>
                <w:lang w:val="en-US" w:eastAsia="zh-TW"/>
              </w:rPr>
              <w:t xml:space="preserve">next </w:t>
            </w:r>
            <w:r w:rsidR="001244EE" w:rsidRPr="000803AE">
              <w:rPr>
                <w:rFonts w:ascii="Times New Roman"/>
                <w:lang w:val="en-US" w:eastAsia="zh-TW"/>
              </w:rPr>
              <w:t xml:space="preserve">business day </w:t>
            </w:r>
            <w:r w:rsidR="001244EE" w:rsidRPr="000803AE">
              <w:rPr>
                <w:rFonts w:ascii="Times New Roman" w:hint="eastAsia"/>
                <w:lang w:val="en-US" w:eastAsia="zh-TW"/>
              </w:rPr>
              <w:t>following</w:t>
            </w:r>
            <w:r w:rsidR="001244EE" w:rsidRPr="000803AE">
              <w:rPr>
                <w:rFonts w:ascii="Times New Roman"/>
                <w:lang w:val="en-US" w:eastAsia="zh-TW"/>
              </w:rPr>
              <w:t xml:space="preserve"> the day of </w:t>
            </w:r>
            <w:r w:rsidR="001244EE" w:rsidRPr="000803AE">
              <w:rPr>
                <w:rFonts w:ascii="Times New Roman" w:hint="eastAsia"/>
                <w:lang w:val="en-US" w:eastAsia="zh-TW"/>
              </w:rPr>
              <w:t xml:space="preserve">the </w:t>
            </w:r>
            <w:r w:rsidR="001244EE" w:rsidRPr="000803AE">
              <w:rPr>
                <w:rFonts w:ascii="Times New Roman"/>
                <w:lang w:val="en-US" w:eastAsia="zh-TW"/>
              </w:rPr>
              <w:t>occurrence of the event.</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50036D">
            <w:pPr>
              <w:numPr>
                <w:ilvl w:val="0"/>
                <w:numId w:val="10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on the record date for declaration of dividends and bonus or other interests) for public announcement on the declaration of dividends.</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Upload one copy each of the meeting minutes of the board meeting and the shareholders' meeting in the form of attachment.</w:t>
            </w:r>
          </w:p>
          <w:p w:rsidR="00234980" w:rsidRPr="000803AE" w:rsidRDefault="00234980" w:rsidP="00FF048F">
            <w:pPr>
              <w:numPr>
                <w:ilvl w:val="0"/>
                <w:numId w:val="101"/>
              </w:numPr>
              <w:kinsoku w:val="0"/>
              <w:overflowPunct w:val="0"/>
              <w:snapToGrid w:val="0"/>
              <w:rPr>
                <w:rFonts w:eastAsia="標楷體"/>
                <w:sz w:val="20"/>
                <w:szCs w:val="20"/>
              </w:rPr>
            </w:pPr>
            <w:r w:rsidRPr="000803AE">
              <w:rPr>
                <w:rFonts w:eastAsia="標楷體"/>
                <w:sz w:val="20"/>
                <w:szCs w:val="20"/>
              </w:rPr>
              <w:t>Verify the accuracy of the relevant information in connection with the ex-divided through the designated e-mail address after the close of the market on the 4th business day prior to the ex-</w:t>
            </w:r>
            <w:r w:rsidR="00F96F9C" w:rsidRPr="000803AE">
              <w:rPr>
                <w:rFonts w:eastAsia="標楷體"/>
                <w:sz w:val="20"/>
                <w:szCs w:val="20"/>
              </w:rPr>
              <w:t>dividend</w:t>
            </w:r>
            <w:r w:rsidRPr="000803AE">
              <w:rPr>
                <w:rFonts w:eastAsia="標楷體"/>
                <w:sz w:val="20"/>
                <w:szCs w:val="20"/>
              </w:rPr>
              <w:t xml:space="preserve"> date; Verify the reference price of the ex-dividends shares after the close of the market on the business day immediately preceding the ex-</w:t>
            </w:r>
            <w:r w:rsidR="00F96F9C" w:rsidRPr="000803AE">
              <w:rPr>
                <w:rFonts w:eastAsia="標楷體"/>
                <w:sz w:val="20"/>
                <w:szCs w:val="20"/>
              </w:rPr>
              <w:t>dividend</w:t>
            </w:r>
            <w:r w:rsidRPr="000803AE">
              <w:rPr>
                <w:rFonts w:eastAsia="標楷體"/>
                <w:sz w:val="20"/>
                <w:szCs w:val="20"/>
              </w:rPr>
              <w:t xml:space="preserve"> date.</w:t>
            </w:r>
          </w:p>
          <w:p w:rsidR="00B4580D" w:rsidRPr="000803AE" w:rsidRDefault="00B4580D" w:rsidP="00B4580D">
            <w:pPr>
              <w:kinsoku w:val="0"/>
              <w:overflowPunct w:val="0"/>
              <w:snapToGrid w:val="0"/>
              <w:rPr>
                <w:rFonts w:eastAsia="標楷體"/>
                <w:sz w:val="20"/>
                <w:szCs w:val="20"/>
              </w:rPr>
            </w:pPr>
          </w:p>
          <w:p w:rsidR="00B4580D" w:rsidRPr="000803AE" w:rsidRDefault="00B4580D" w:rsidP="00B4580D">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rFonts w:eastAsia="標楷體" w:hint="eastAsia"/>
                <w:sz w:val="20"/>
                <w:szCs w:val="20"/>
              </w:rPr>
              <w:t xml:space="preserve">filing of </w:t>
            </w:r>
            <w:r w:rsidR="008F07BE" w:rsidRPr="000803AE">
              <w:rPr>
                <w:rFonts w:eastAsia="標楷體"/>
                <w:sz w:val="20"/>
                <w:szCs w:val="20"/>
              </w:rPr>
              <w:t>material</w:t>
            </w:r>
            <w:r w:rsidRPr="000803AE">
              <w:rPr>
                <w:rFonts w:eastAsia="標楷體" w:hint="eastAsia"/>
                <w:sz w:val="20"/>
                <w:szCs w:val="20"/>
              </w:rPr>
              <w:t xml:space="preserve"> information</w:t>
            </w:r>
            <w:r w:rsidRPr="000803AE">
              <w:rPr>
                <w:rFonts w:eastAsia="標楷體"/>
                <w:sz w:val="20"/>
                <w:szCs w:val="20"/>
              </w:rPr>
              <w:t>).</w:t>
            </w:r>
          </w:p>
          <w:p w:rsidR="00B4580D" w:rsidRPr="000803AE" w:rsidRDefault="00B4580D" w:rsidP="00B4580D">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Articles 165 of the Company Act</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sz w:val="20"/>
                <w:szCs w:val="20"/>
              </w:rPr>
              <w:t>Articles 46 of the Operating Rules of the Taiwan Stock Exchange Corporation</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Tai-Cheng-79-Shang-5486 dated May 22, 1990</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Tai-Cheng-86-Shang-04317 dated February 28, 1997</w:t>
            </w:r>
          </w:p>
          <w:p w:rsidR="00234980" w:rsidRPr="000803AE" w:rsidRDefault="00234980" w:rsidP="00FF048F">
            <w:pPr>
              <w:numPr>
                <w:ilvl w:val="0"/>
                <w:numId w:val="140"/>
              </w:numPr>
              <w:tabs>
                <w:tab w:val="left" w:pos="6840"/>
              </w:tabs>
              <w:snapToGrid w:val="0"/>
              <w:rPr>
                <w:rFonts w:eastAsia="標楷體"/>
                <w:sz w:val="20"/>
                <w:szCs w:val="20"/>
              </w:rPr>
            </w:pPr>
            <w:r w:rsidRPr="000803AE">
              <w:rPr>
                <w:rFonts w:eastAsia="標楷體"/>
                <w:kern w:val="0"/>
                <w:sz w:val="20"/>
                <w:szCs w:val="20"/>
              </w:rPr>
              <w:t>Letter No. Tai-Cheng-87-Shang-27054 dated August 28, 1998</w:t>
            </w:r>
          </w:p>
          <w:p w:rsidR="00234980" w:rsidRPr="000803AE" w:rsidRDefault="00E74C09" w:rsidP="00FF048F">
            <w:pPr>
              <w:numPr>
                <w:ilvl w:val="0"/>
                <w:numId w:val="140"/>
              </w:numPr>
              <w:tabs>
                <w:tab w:val="left" w:pos="6840"/>
              </w:tabs>
              <w:snapToGrid w:val="0"/>
              <w:rPr>
                <w:rFonts w:eastAsia="標楷體"/>
                <w:sz w:val="20"/>
                <w:szCs w:val="20"/>
              </w:rPr>
            </w:pPr>
            <w:r w:rsidRPr="000803AE">
              <w:rPr>
                <w:rFonts w:eastAsia="標楷體" w:hint="eastAsia"/>
                <w:kern w:val="0"/>
                <w:sz w:val="20"/>
                <w:szCs w:val="20"/>
              </w:rPr>
              <w:t xml:space="preserve">Subparagraph 9, Paragraph 2, Article 3 of </w:t>
            </w:r>
            <w:r w:rsidR="00234980"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40"/>
              </w:numPr>
              <w:tabs>
                <w:tab w:val="left" w:pos="6840"/>
              </w:tabs>
              <w:snapToGrid w:val="0"/>
              <w:rPr>
                <w:rFonts w:eastAsia="標楷體"/>
                <w:sz w:val="20"/>
                <w:szCs w:val="20"/>
              </w:rPr>
            </w:pPr>
            <w:r w:rsidRPr="000803AE">
              <w:rPr>
                <w:kern w:val="0"/>
                <w:sz w:val="20"/>
                <w:szCs w:val="20"/>
              </w:rPr>
              <w:t>Letter No. Tai-Cheng-Chiao-0950200853 dated June 16, 2006</w:t>
            </w:r>
          </w:p>
          <w:p w:rsidR="00E74C09" w:rsidRPr="000803AE" w:rsidRDefault="00E74C09" w:rsidP="00FF048F">
            <w:pPr>
              <w:numPr>
                <w:ilvl w:val="0"/>
                <w:numId w:val="140"/>
              </w:num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4</w:t>
            </w:r>
            <w:r w:rsidRPr="000803AE">
              <w:rPr>
                <w:rFonts w:eastAsia="標楷體"/>
                <w:kern w:val="0"/>
                <w:sz w:val="20"/>
                <w:szCs w:val="20"/>
              </w:rPr>
              <w:t xml:space="preserve">, Paragraph 1, Article </w:t>
            </w:r>
            <w:r w:rsidR="00942F13"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Filing of capital increase for new shares or application of listing (In the event that a listed company merges with another company and the surviving company is the listed company, listing of new shares issued because of the merger must be filed)</w:t>
            </w:r>
            <w:r w:rsidR="002C154B" w:rsidRPr="000803AE">
              <w:rPr>
                <w:sz w:val="20"/>
                <w:szCs w:val="20"/>
              </w:rPr>
              <w:t xml:space="preserve"> (including cash capital increase</w:t>
            </w:r>
            <w:r w:rsidR="002C154B" w:rsidRPr="000803AE">
              <w:rPr>
                <w:rFonts w:hint="eastAsia"/>
                <w:sz w:val="20"/>
                <w:szCs w:val="20"/>
              </w:rPr>
              <w:t xml:space="preserve"> and</w:t>
            </w:r>
            <w:r w:rsidR="002C154B" w:rsidRPr="000803AE">
              <w:rPr>
                <w:sz w:val="20"/>
                <w:szCs w:val="20"/>
              </w:rPr>
              <w:t xml:space="preserve"> capitalization of profits</w:t>
            </w:r>
            <w:r w:rsidR="002C154B" w:rsidRPr="000803AE">
              <w:rPr>
                <w:rFonts w:hint="eastAsia"/>
                <w:sz w:val="20"/>
                <w:szCs w:val="20"/>
              </w:rPr>
              <w:t>)</w:t>
            </w:r>
            <w:r w:rsidRPr="000803AE">
              <w:rPr>
                <w:rFonts w:eastAsia="標楷體"/>
                <w:sz w:val="20"/>
                <w:szCs w:val="20"/>
              </w:rPr>
              <w:t>:</w:t>
            </w:r>
          </w:p>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1. Being of the same type </w:t>
            </w:r>
            <w:r w:rsidRPr="000803AE">
              <w:rPr>
                <w:rFonts w:eastAsia="標楷體"/>
                <w:sz w:val="20"/>
                <w:szCs w:val="20"/>
              </w:rPr>
              <w:lastRenderedPageBreak/>
              <w:t>of shares as the original listed shares (including the delisting of the certificates evidencing right to convert bonds into stocks and conversion to new shares for listings).</w:t>
            </w:r>
          </w:p>
        </w:tc>
        <w:tc>
          <w:tcPr>
            <w:tcW w:w="2160" w:type="dxa"/>
            <w:tcBorders>
              <w:top w:val="single" w:sz="4" w:space="0" w:color="auto"/>
              <w:left w:val="single" w:sz="4" w:space="0" w:color="auto"/>
              <w:bottom w:val="single" w:sz="4" w:space="0" w:color="auto"/>
              <w:right w:val="single" w:sz="4" w:space="0" w:color="auto"/>
            </w:tcBorders>
          </w:tcPr>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B3320D" w:rsidRPr="000803AE" w:rsidRDefault="00B3320D" w:rsidP="003716D3">
            <w:pPr>
              <w:kinsoku w:val="0"/>
              <w:overflowPunct w:val="0"/>
              <w:snapToGrid w:val="0"/>
              <w:rPr>
                <w:rFonts w:eastAsia="標楷體"/>
                <w:sz w:val="20"/>
                <w:szCs w:val="20"/>
              </w:rPr>
            </w:pPr>
          </w:p>
          <w:p w:rsidR="009F6203" w:rsidRPr="000803AE" w:rsidRDefault="009F6203"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EE4CEE" w:rsidRPr="000803AE" w:rsidRDefault="00EE4CE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w:t>
            </w:r>
            <w:r w:rsidR="00301379" w:rsidRPr="000803AE">
              <w:rPr>
                <w:rFonts w:eastAsia="標楷體"/>
                <w:sz w:val="20"/>
                <w:szCs w:val="20"/>
              </w:rPr>
              <w:t>t</w:t>
            </w:r>
            <w:r w:rsidRPr="000803AE">
              <w:rPr>
                <w:rFonts w:eastAsia="標楷體"/>
                <w:sz w:val="20"/>
                <w:szCs w:val="20"/>
              </w:rPr>
              <w:t xml:space="preserve"> least 2 business days </w:t>
            </w:r>
            <w:r w:rsidRPr="000803AE">
              <w:rPr>
                <w:rFonts w:eastAsia="標楷體"/>
                <w:sz w:val="20"/>
                <w:szCs w:val="20"/>
              </w:rPr>
              <w:lastRenderedPageBreak/>
              <w:t>prior to the delivery of new shares to shareholders.</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9F6203" w:rsidRPr="000803AE" w:rsidRDefault="009F6203"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ind w:left="360"/>
              <w:rPr>
                <w:rFonts w:eastAsia="標楷體"/>
                <w:sz w:val="20"/>
                <w:szCs w:val="20"/>
              </w:rPr>
            </w:pPr>
          </w:p>
          <w:p w:rsidR="00B3320D" w:rsidRPr="000803AE" w:rsidRDefault="00B3320D"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EE4CEE" w:rsidRPr="000803AE" w:rsidRDefault="00EE4CEE" w:rsidP="005172AF">
            <w:pPr>
              <w:kinsoku w:val="0"/>
              <w:overflowPunct w:val="0"/>
              <w:snapToGrid w:val="0"/>
              <w:rPr>
                <w:rFonts w:eastAsia="標楷體"/>
                <w:sz w:val="20"/>
                <w:szCs w:val="20"/>
              </w:rPr>
            </w:pPr>
          </w:p>
          <w:p w:rsidR="00234980" w:rsidRPr="000803AE" w:rsidRDefault="002C154B"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w:t>
            </w:r>
            <w:r w:rsidRPr="000803AE">
              <w:rPr>
                <w:rFonts w:eastAsia="標楷體"/>
                <w:sz w:val="20"/>
                <w:szCs w:val="20"/>
              </w:rPr>
              <w:lastRenderedPageBreak/>
              <w:t xml:space="preserve">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34980" w:rsidRPr="000803AE" w:rsidRDefault="00234980" w:rsidP="00A966D7">
            <w:pPr>
              <w:numPr>
                <w:ilvl w:val="0"/>
                <w:numId w:val="3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FC178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38731D">
            <w:pPr>
              <w:numPr>
                <w:ilvl w:val="0"/>
                <w:numId w:val="3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2E17D6" w:rsidRPr="000803AE">
              <w:rPr>
                <w:rFonts w:eastAsia="標楷體" w:hint="eastAsia"/>
                <w:sz w:val="20"/>
                <w:szCs w:val="20"/>
              </w:rPr>
              <w:t xml:space="preserve"> Or </w:t>
            </w:r>
            <w:r w:rsidR="00811AFA" w:rsidRPr="000803AE">
              <w:rPr>
                <w:rFonts w:eastAsia="標楷體" w:hint="eastAsia"/>
                <w:sz w:val="20"/>
                <w:szCs w:val="20"/>
              </w:rPr>
              <w:t>updating</w:t>
            </w:r>
            <w:r w:rsidR="002E17D6" w:rsidRPr="000803AE">
              <w:rPr>
                <w:rFonts w:eastAsia="標楷體" w:hint="eastAsia"/>
                <w:sz w:val="20"/>
                <w:szCs w:val="20"/>
              </w:rPr>
              <w:t xml:space="preserve"> the</w:t>
            </w:r>
            <w:r w:rsidR="00811AFA" w:rsidRPr="000803AE">
              <w:rPr>
                <w:rFonts w:eastAsia="標楷體" w:hint="eastAsia"/>
                <w:sz w:val="20"/>
                <w:szCs w:val="20"/>
              </w:rPr>
              <w:t xml:space="preserve"> information </w:t>
            </w:r>
            <w:r w:rsidR="00BB1148" w:rsidRPr="000803AE">
              <w:rPr>
                <w:rFonts w:eastAsia="標楷體" w:hint="eastAsia"/>
                <w:sz w:val="20"/>
                <w:szCs w:val="20"/>
              </w:rPr>
              <w:t xml:space="preserve">on </w:t>
            </w:r>
            <w:r w:rsidR="00811AFA" w:rsidRPr="000803AE">
              <w:rPr>
                <w:rFonts w:eastAsia="標楷體" w:hint="eastAsia"/>
                <w:sz w:val="20"/>
                <w:szCs w:val="20"/>
              </w:rPr>
              <w:t>the</w:t>
            </w:r>
            <w:r w:rsidR="002E17D6" w:rsidRPr="000803AE">
              <w:rPr>
                <w:rFonts w:eastAsia="標楷體" w:hint="eastAsia"/>
                <w:sz w:val="20"/>
                <w:szCs w:val="20"/>
              </w:rPr>
              <w:t xml:space="preserve"> number of shares </w:t>
            </w:r>
            <w:r w:rsidR="00811AFA" w:rsidRPr="000803AE">
              <w:rPr>
                <w:rFonts w:eastAsia="標楷體" w:hint="eastAsia"/>
                <w:sz w:val="20"/>
                <w:szCs w:val="20"/>
              </w:rPr>
              <w:t>shown in</w:t>
            </w:r>
            <w:r w:rsidR="002E17D6" w:rsidRPr="000803AE">
              <w:rPr>
                <w:rFonts w:eastAsia="標楷體" w:hint="eastAsia"/>
                <w:sz w:val="20"/>
                <w:szCs w:val="20"/>
              </w:rPr>
              <w:t xml:space="preserve"> </w:t>
            </w:r>
            <w:r w:rsidR="002E17D6" w:rsidRPr="000803AE">
              <w:rPr>
                <w:rFonts w:eastAsia="標楷體"/>
                <w:sz w:val="20"/>
                <w:szCs w:val="20"/>
              </w:rPr>
              <w:t>the Market Observation Post System</w:t>
            </w:r>
            <w:r w:rsidR="002E17D6" w:rsidRPr="000803AE">
              <w:rPr>
                <w:rFonts w:eastAsia="標楷體" w:hint="eastAsia"/>
                <w:sz w:val="20"/>
                <w:szCs w:val="20"/>
              </w:rPr>
              <w:t xml:space="preserve"> </w:t>
            </w:r>
            <w:r w:rsidR="002E17D6" w:rsidRPr="000803AE">
              <w:rPr>
                <w:rFonts w:eastAsia="標楷體"/>
                <w:sz w:val="20"/>
                <w:szCs w:val="20"/>
              </w:rPr>
              <w:t>(sii.twse.com.tw/number of ordinary shares/reporting of the increase or decrease in the number of unit of TDR)</w:t>
            </w:r>
            <w:r w:rsidR="0038731D" w:rsidRPr="000803AE">
              <w:rPr>
                <w:rFonts w:eastAsia="標楷體" w:hint="eastAsia"/>
                <w:sz w:val="20"/>
                <w:szCs w:val="20"/>
              </w:rPr>
              <w:t xml:space="preserve">, </w:t>
            </w:r>
            <w:r w:rsidR="0038731D" w:rsidRPr="000803AE">
              <w:rPr>
                <w:rFonts w:eastAsia="標楷體"/>
                <w:sz w:val="20"/>
                <w:szCs w:val="20"/>
              </w:rPr>
              <w:t>effective on the listing date</w:t>
            </w:r>
            <w:r w:rsidR="0038731D" w:rsidRPr="000803AE">
              <w:rPr>
                <w:rFonts w:eastAsia="標楷體" w:hint="eastAsia"/>
                <w:sz w:val="20"/>
                <w:szCs w:val="20"/>
              </w:rPr>
              <w:t>.</w:t>
            </w:r>
          </w:p>
          <w:p w:rsidR="002C154B" w:rsidRPr="000803AE" w:rsidRDefault="002C154B" w:rsidP="001F6310">
            <w:pPr>
              <w:numPr>
                <w:ilvl w:val="0"/>
                <w:numId w:val="382"/>
              </w:numPr>
              <w:kinsoku w:val="0"/>
              <w:overflowPunct w:val="0"/>
              <w:snapToGrid w:val="0"/>
              <w:rPr>
                <w:rFonts w:eastAsia="標楷體"/>
                <w:sz w:val="20"/>
                <w:szCs w:val="20"/>
              </w:rPr>
            </w:pPr>
            <w:r w:rsidRPr="000803AE">
              <w:rPr>
                <w:rFonts w:eastAsia="標楷體"/>
                <w:sz w:val="20"/>
              </w:rPr>
              <w:t xml:space="preserve">The relevant information </w:t>
            </w:r>
            <w:r w:rsidR="000F1ACF" w:rsidRPr="000803AE">
              <w:rPr>
                <w:rFonts w:eastAsia="標楷體" w:hint="eastAsia"/>
                <w:sz w:val="20"/>
              </w:rPr>
              <w:t xml:space="preserve">of the number of </w:t>
            </w:r>
            <w:r w:rsidR="009C38E2" w:rsidRPr="000803AE">
              <w:rPr>
                <w:rFonts w:eastAsia="標楷體" w:hint="eastAsia"/>
                <w:sz w:val="20"/>
              </w:rPr>
              <w:t xml:space="preserve">issued </w:t>
            </w:r>
            <w:r w:rsidR="000F1ACF" w:rsidRPr="000803AE">
              <w:rPr>
                <w:rFonts w:eastAsia="標楷體" w:hint="eastAsia"/>
                <w:sz w:val="20"/>
              </w:rPr>
              <w:t>shares</w:t>
            </w:r>
            <w:r w:rsidR="000F1ACF" w:rsidRPr="000803AE">
              <w:rPr>
                <w:rFonts w:eastAsia="標楷體"/>
                <w:sz w:val="20"/>
              </w:rPr>
              <w:t xml:space="preserve"> </w:t>
            </w:r>
            <w:r w:rsidRPr="000803AE">
              <w:rPr>
                <w:rFonts w:eastAsia="標楷體"/>
                <w:sz w:val="20"/>
              </w:rPr>
              <w:t>shall be uploaded to the Market Observation Post System</w:t>
            </w:r>
            <w:r w:rsidR="000F1ACF" w:rsidRPr="000803AE">
              <w:rPr>
                <w:rFonts w:eastAsia="標楷體" w:hint="eastAsia"/>
                <w:sz w:val="20"/>
              </w:rPr>
              <w:t xml:space="preserve"> </w:t>
            </w:r>
            <w:r w:rsidR="009C38E2" w:rsidRPr="000803AE">
              <w:rPr>
                <w:rFonts w:eastAsia="標楷體"/>
                <w:sz w:val="20"/>
              </w:rPr>
              <w:t>(sii.twse.com.tw/</w:t>
            </w:r>
            <w:r w:rsidR="000F1ACF" w:rsidRPr="000803AE">
              <w:rPr>
                <w:rFonts w:eastAsia="標楷體"/>
                <w:sz w:val="20"/>
              </w:rPr>
              <w:t>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sz w:val="20"/>
                <w:szCs w:val="20"/>
              </w:rPr>
              <w:lastRenderedPageBreak/>
              <w:t xml:space="preserve">Articles 34, 35 and 139 of the </w:t>
            </w:r>
            <w:r w:rsidR="00F40BD1" w:rsidRPr="000803AE">
              <w:rPr>
                <w:rFonts w:eastAsia="標楷體"/>
                <w:sz w:val="20"/>
                <w:szCs w:val="20"/>
              </w:rPr>
              <w:t>Securities and Exchange Act</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Articles 45-1, 47</w:t>
            </w:r>
            <w:r w:rsidR="00590217" w:rsidRPr="000803AE">
              <w:rPr>
                <w:rFonts w:eastAsia="標楷體" w:hint="eastAsia"/>
                <w:kern w:val="0"/>
                <w:sz w:val="20"/>
                <w:szCs w:val="20"/>
              </w:rPr>
              <w:t xml:space="preserve">, </w:t>
            </w:r>
            <w:r w:rsidRPr="000803AE">
              <w:rPr>
                <w:rFonts w:eastAsia="標楷體"/>
                <w:kern w:val="0"/>
                <w:sz w:val="20"/>
                <w:szCs w:val="20"/>
              </w:rPr>
              <w:t>5</w:t>
            </w:r>
            <w:r w:rsidR="00590217" w:rsidRPr="000803AE">
              <w:rPr>
                <w:rFonts w:eastAsia="標楷體" w:hint="eastAsia"/>
                <w:kern w:val="0"/>
                <w:sz w:val="20"/>
                <w:szCs w:val="20"/>
              </w:rPr>
              <w:t>3-</w:t>
            </w:r>
            <w:r w:rsidRPr="000803AE">
              <w:rPr>
                <w:rFonts w:eastAsia="標楷體"/>
                <w:kern w:val="0"/>
                <w:sz w:val="20"/>
                <w:szCs w:val="20"/>
              </w:rPr>
              <w:t>1</w:t>
            </w:r>
            <w:r w:rsidR="00590217" w:rsidRPr="000803AE">
              <w:rPr>
                <w:rFonts w:eastAsia="標楷體" w:hint="eastAsia"/>
                <w:kern w:val="0"/>
                <w:sz w:val="20"/>
                <w:szCs w:val="20"/>
              </w:rPr>
              <w:t xml:space="preserve"> to 53-29 and 53-31 to 53-34</w:t>
            </w:r>
            <w:r w:rsidRPr="000803AE">
              <w:rPr>
                <w:rFonts w:eastAsia="標楷體"/>
                <w:kern w:val="0"/>
                <w:sz w:val="20"/>
                <w:szCs w:val="20"/>
              </w:rPr>
              <w:t xml:space="preserve"> of the Operating Rules of the Taiwan Stock Exchange Corporation</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Tai-Cheng-84-Shang-09243 dated May 18, 1995</w:t>
            </w:r>
          </w:p>
          <w:p w:rsidR="00234980"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 xml:space="preserve">Articles 62 and 63 of the Taiwan Securities Association Rules Governing Underwriting and Resale of Securities by </w:t>
            </w:r>
            <w:r w:rsidRPr="000803AE">
              <w:rPr>
                <w:rFonts w:eastAsia="標楷體"/>
                <w:kern w:val="0"/>
                <w:sz w:val="20"/>
                <w:szCs w:val="20"/>
              </w:rPr>
              <w:lastRenderedPageBreak/>
              <w:t>Securities Firms</w:t>
            </w:r>
          </w:p>
          <w:p w:rsidR="000F1ACF" w:rsidRPr="000803AE" w:rsidRDefault="00234980" w:rsidP="00FF048F">
            <w:pPr>
              <w:numPr>
                <w:ilvl w:val="0"/>
                <w:numId w:val="141"/>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234980" w:rsidRPr="000803AE" w:rsidRDefault="000F1ACF" w:rsidP="001F6310">
            <w:pPr>
              <w:numPr>
                <w:ilvl w:val="0"/>
                <w:numId w:val="141"/>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2778E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10</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00" w:hanging="200"/>
              <w:rPr>
                <w:rFonts w:eastAsia="標楷體"/>
                <w:sz w:val="20"/>
                <w:szCs w:val="20"/>
              </w:rPr>
            </w:pPr>
            <w:r w:rsidRPr="000803AE">
              <w:rPr>
                <w:rFonts w:eastAsia="標楷體"/>
                <w:sz w:val="20"/>
                <w:szCs w:val="20"/>
              </w:rPr>
              <w:t xml:space="preserve">2. Shares applying to be listed on the Taiwan Stock Exchange or the </w:t>
            </w:r>
            <w:r w:rsidR="008B7E07" w:rsidRPr="000803AE">
              <w:rPr>
                <w:rFonts w:eastAsia="標楷體"/>
                <w:sz w:val="20"/>
                <w:szCs w:val="20"/>
              </w:rPr>
              <w:t>Taipei Exchange</w:t>
            </w:r>
            <w:r w:rsidRPr="000803AE">
              <w:rPr>
                <w:rFonts w:eastAsia="標楷體"/>
                <w:sz w:val="20"/>
                <w:szCs w:val="20"/>
              </w:rPr>
              <w:t xml:space="preserve"> are different from the original listing shares (including the preferred shares bearing different rights or obligations).</w:t>
            </w:r>
          </w:p>
          <w:p w:rsidR="00234980" w:rsidRPr="000803AE" w:rsidRDefault="00234980" w:rsidP="00FF048F">
            <w:pPr>
              <w:numPr>
                <w:ilvl w:val="0"/>
                <w:numId w:val="108"/>
              </w:numPr>
              <w:kinsoku w:val="0"/>
              <w:overflowPunct w:val="0"/>
              <w:snapToGrid w:val="0"/>
              <w:rPr>
                <w:rFonts w:eastAsia="標楷體"/>
                <w:sz w:val="20"/>
                <w:szCs w:val="20"/>
              </w:rPr>
            </w:pPr>
            <w:r w:rsidRPr="000803AE">
              <w:rPr>
                <w:rFonts w:eastAsia="標楷體"/>
                <w:sz w:val="20"/>
                <w:szCs w:val="20"/>
              </w:rPr>
              <w:t>At the time when applying for listing.</w:t>
            </w:r>
          </w:p>
          <w:p w:rsidR="00234980" w:rsidRPr="000803AE" w:rsidRDefault="00234980"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486944" w:rsidRPr="000803AE" w:rsidRDefault="00486944"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E339F8" w:rsidRPr="000803AE" w:rsidRDefault="00E339F8" w:rsidP="003716D3">
            <w:pPr>
              <w:kinsoku w:val="0"/>
              <w:overflowPunct w:val="0"/>
              <w:snapToGrid w:val="0"/>
              <w:ind w:left="204"/>
              <w:rPr>
                <w:rFonts w:eastAsia="標楷體"/>
                <w:sz w:val="20"/>
                <w:szCs w:val="20"/>
              </w:rPr>
            </w:pPr>
          </w:p>
          <w:p w:rsidR="00234980" w:rsidRPr="000803AE" w:rsidRDefault="00234980" w:rsidP="00CE24A6">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sz w:val="20"/>
                <w:szCs w:val="20"/>
              </w:rPr>
              <w:lastRenderedPageBreak/>
              <w:t>arranging for the listing</w:t>
            </w:r>
            <w:r w:rsidR="00525D50" w:rsidRPr="000803AE">
              <w:rPr>
                <w:rFonts w:eastAsia="標楷體" w:hint="eastAsia"/>
                <w:sz w:val="20"/>
                <w:szCs w:val="20"/>
              </w:rPr>
              <w:t xml:space="preserve"> </w:t>
            </w:r>
            <w:r w:rsidR="00CE24A6" w:rsidRPr="000803AE">
              <w:rPr>
                <w:rFonts w:eastAsia="標楷體" w:hint="eastAsia"/>
                <w:sz w:val="20"/>
                <w:szCs w:val="20"/>
              </w:rPr>
              <w:t xml:space="preserve">of </w:t>
            </w:r>
            <w:r w:rsidR="00CE24A6" w:rsidRPr="000803AE">
              <w:rPr>
                <w:rFonts w:eastAsia="標楷體"/>
                <w:sz w:val="20"/>
                <w:szCs w:val="20"/>
              </w:rPr>
              <w:t>payment certificates of new shares for capital increase</w:t>
            </w:r>
            <w:r w:rsidRPr="000803AE">
              <w:rPr>
                <w:rFonts w:eastAsia="標楷體"/>
                <w:sz w:val="20"/>
                <w:szCs w:val="20"/>
              </w:rPr>
              <w:t>.</w:t>
            </w: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0F51EA" w:rsidRPr="000803AE" w:rsidRDefault="000F51EA" w:rsidP="003716D3">
            <w:pPr>
              <w:kinsoku w:val="0"/>
              <w:overflowPunct w:val="0"/>
              <w:snapToGrid w:val="0"/>
              <w:rPr>
                <w:rFonts w:eastAsia="標楷體"/>
                <w:sz w:val="20"/>
                <w:szCs w:val="20"/>
              </w:rPr>
            </w:pPr>
          </w:p>
          <w:p w:rsidR="009F5C5F" w:rsidRPr="000803AE" w:rsidRDefault="009F5C5F" w:rsidP="003716D3">
            <w:pPr>
              <w:kinsoku w:val="0"/>
              <w:overflowPunct w:val="0"/>
              <w:snapToGrid w:val="0"/>
              <w:rPr>
                <w:rFonts w:eastAsia="標楷體"/>
                <w:sz w:val="20"/>
                <w:szCs w:val="20"/>
              </w:rPr>
            </w:pPr>
          </w:p>
          <w:p w:rsidR="0066175E" w:rsidRPr="000803AE" w:rsidRDefault="0066175E" w:rsidP="0066175E">
            <w:pPr>
              <w:numPr>
                <w:ilvl w:val="0"/>
                <w:numId w:val="108"/>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 for the listing</w:t>
            </w:r>
            <w:r w:rsidR="005A52C9" w:rsidRPr="000803AE">
              <w:rPr>
                <w:rFonts w:eastAsia="標楷體"/>
                <w:sz w:val="20"/>
                <w:szCs w:val="20"/>
              </w:rPr>
              <w:t>.</w:t>
            </w:r>
          </w:p>
          <w:p w:rsidR="005D1C91" w:rsidRPr="000803AE" w:rsidRDefault="005D1C91" w:rsidP="003716D3">
            <w:pPr>
              <w:kinsoku w:val="0"/>
              <w:overflowPunct w:val="0"/>
              <w:snapToGrid w:val="0"/>
              <w:rPr>
                <w:rFonts w:eastAsia="標楷體"/>
                <w:sz w:val="20"/>
                <w:szCs w:val="20"/>
              </w:rPr>
            </w:pPr>
          </w:p>
          <w:p w:rsidR="005D1C91" w:rsidRPr="000803AE" w:rsidRDefault="005D1C91"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0F51EA" w:rsidRPr="000803AE" w:rsidRDefault="00133F27" w:rsidP="00905C53">
            <w:pPr>
              <w:kinsoku w:val="0"/>
              <w:overflowPunct w:val="0"/>
              <w:snapToGrid w:val="0"/>
              <w:ind w:left="200" w:hanging="200"/>
              <w:rPr>
                <w:sz w:val="20"/>
                <w:szCs w:val="20"/>
              </w:rPr>
            </w:pPr>
            <w:r w:rsidRPr="000803AE">
              <w:rPr>
                <w:sz w:val="20"/>
                <w:szCs w:val="20"/>
              </w:rPr>
              <w:t>3.</w:t>
            </w:r>
            <w:r w:rsidRPr="000803AE">
              <w:rPr>
                <w:sz w:val="20"/>
                <w:szCs w:val="20"/>
              </w:rPr>
              <w:tab/>
            </w:r>
            <w:r w:rsidR="000F51EA" w:rsidRPr="000803AE">
              <w:rPr>
                <w:sz w:val="20"/>
                <w:szCs w:val="20"/>
              </w:rPr>
              <w:t>Application</w:t>
            </w:r>
            <w:r w:rsidR="00312B07" w:rsidRPr="000803AE">
              <w:rPr>
                <w:sz w:val="20"/>
                <w:szCs w:val="20"/>
              </w:rPr>
              <w:t xml:space="preserve"> </w:t>
            </w:r>
            <w:r w:rsidR="00FD662C" w:rsidRPr="000803AE">
              <w:rPr>
                <w:sz w:val="20"/>
                <w:szCs w:val="20"/>
              </w:rPr>
              <w:t>from</w:t>
            </w:r>
            <w:r w:rsidR="00FA4EC8" w:rsidRPr="000803AE">
              <w:rPr>
                <w:sz w:val="20"/>
                <w:szCs w:val="20"/>
              </w:rPr>
              <w:t xml:space="preserve"> primary listing companies</w:t>
            </w:r>
            <w:r w:rsidR="00DC731C" w:rsidRPr="000803AE">
              <w:rPr>
                <w:sz w:val="20"/>
                <w:szCs w:val="20"/>
              </w:rPr>
              <w:t xml:space="preserve"> </w:t>
            </w:r>
            <w:r w:rsidR="00312B07" w:rsidRPr="000803AE">
              <w:rPr>
                <w:sz w:val="20"/>
                <w:szCs w:val="20"/>
              </w:rPr>
              <w:t xml:space="preserve">for listing of </w:t>
            </w:r>
            <w:r w:rsidR="00986A40" w:rsidRPr="000803AE">
              <w:rPr>
                <w:sz w:val="20"/>
                <w:szCs w:val="20"/>
              </w:rPr>
              <w:t xml:space="preserve">new </w:t>
            </w:r>
            <w:r w:rsidR="00312B07" w:rsidRPr="000803AE">
              <w:rPr>
                <w:sz w:val="20"/>
                <w:szCs w:val="20"/>
              </w:rPr>
              <w:t xml:space="preserve">shares issued </w:t>
            </w:r>
            <w:r w:rsidR="00905C53" w:rsidRPr="000803AE">
              <w:rPr>
                <w:rFonts w:hint="eastAsia"/>
                <w:sz w:val="20"/>
                <w:szCs w:val="20"/>
              </w:rPr>
              <w:t>in the same kind as the original listed shares</w:t>
            </w:r>
            <w:r w:rsidR="00905C53" w:rsidRPr="000803AE">
              <w:rPr>
                <w:sz w:val="20"/>
                <w:szCs w:val="20"/>
              </w:rPr>
              <w:t xml:space="preserve"> </w:t>
            </w:r>
            <w:r w:rsidR="00312B07" w:rsidRPr="000803AE">
              <w:rPr>
                <w:sz w:val="20"/>
                <w:szCs w:val="20"/>
              </w:rPr>
              <w:t>due to</w:t>
            </w:r>
            <w:r w:rsidR="000F51EA" w:rsidRPr="000803AE">
              <w:rPr>
                <w:sz w:val="20"/>
                <w:szCs w:val="20"/>
              </w:rPr>
              <w:t xml:space="preserve"> </w:t>
            </w:r>
            <w:r w:rsidR="000F51EA" w:rsidRPr="000803AE">
              <w:rPr>
                <w:rFonts w:eastAsia="標楷體"/>
                <w:sz w:val="20"/>
                <w:szCs w:val="20"/>
              </w:rPr>
              <w:t>capital</w:t>
            </w:r>
            <w:r w:rsidR="000F51EA" w:rsidRPr="000803AE">
              <w:rPr>
                <w:sz w:val="20"/>
                <w:szCs w:val="20"/>
              </w:rPr>
              <w:t xml:space="preserve"> increase</w:t>
            </w:r>
            <w:r w:rsidR="00CF1E24" w:rsidRPr="000803AE">
              <w:rPr>
                <w:sz w:val="20"/>
                <w:szCs w:val="20"/>
              </w:rPr>
              <w:t xml:space="preserve"> (including </w:t>
            </w:r>
            <w:r w:rsidR="00084342" w:rsidRPr="000803AE">
              <w:rPr>
                <w:sz w:val="20"/>
                <w:szCs w:val="20"/>
              </w:rPr>
              <w:t>cash capital increase</w:t>
            </w:r>
            <w:r w:rsidR="003759EE" w:rsidRPr="000803AE">
              <w:rPr>
                <w:rFonts w:hint="eastAsia"/>
                <w:sz w:val="20"/>
                <w:szCs w:val="20"/>
              </w:rPr>
              <w:t>,</w:t>
            </w:r>
            <w:r w:rsidR="00084342" w:rsidRPr="000803AE">
              <w:rPr>
                <w:sz w:val="20"/>
                <w:szCs w:val="20"/>
              </w:rPr>
              <w:t xml:space="preserve"> </w:t>
            </w:r>
            <w:r w:rsidR="00292442" w:rsidRPr="000803AE">
              <w:rPr>
                <w:sz w:val="20"/>
                <w:szCs w:val="20"/>
              </w:rPr>
              <w:t>capitalization of profits</w:t>
            </w:r>
            <w:r w:rsidR="003759EE" w:rsidRPr="000803AE">
              <w:rPr>
                <w:rFonts w:hint="eastAsia"/>
                <w:sz w:val="20"/>
                <w:szCs w:val="20"/>
              </w:rPr>
              <w:t xml:space="preserve"> and issuance of </w:t>
            </w:r>
            <w:r w:rsidR="003759EE" w:rsidRPr="000803AE">
              <w:rPr>
                <w:rFonts w:eastAsia="標楷體"/>
                <w:sz w:val="20"/>
                <w:szCs w:val="20"/>
              </w:rPr>
              <w:t>restricted stock for employees</w:t>
            </w:r>
            <w:r w:rsidR="00CF1E24" w:rsidRPr="000803AE">
              <w:rPr>
                <w:sz w:val="20"/>
                <w:szCs w:val="20"/>
              </w:rPr>
              <w:t>)</w:t>
            </w:r>
            <w:r w:rsidR="000203BF" w:rsidRPr="000803AE">
              <w:rPr>
                <w:sz w:val="20"/>
                <w:szCs w:val="20"/>
              </w:rPr>
              <w:t>.</w:t>
            </w: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905C53">
            <w:pPr>
              <w:kinsoku w:val="0"/>
              <w:overflowPunct w:val="0"/>
              <w:snapToGrid w:val="0"/>
              <w:ind w:left="200" w:hanging="200"/>
              <w:rPr>
                <w:sz w:val="20"/>
                <w:szCs w:val="20"/>
              </w:rPr>
            </w:pPr>
          </w:p>
          <w:p w:rsidR="00905C53" w:rsidRPr="000803AE" w:rsidRDefault="00905C53" w:rsidP="00733A1C">
            <w:pPr>
              <w:kinsoku w:val="0"/>
              <w:overflowPunct w:val="0"/>
              <w:snapToGrid w:val="0"/>
              <w:ind w:left="200" w:hanging="200"/>
              <w:rPr>
                <w:rFonts w:eastAsia="標楷體"/>
                <w:sz w:val="20"/>
                <w:szCs w:val="20"/>
              </w:rPr>
            </w:pPr>
            <w:r w:rsidRPr="000803AE">
              <w:rPr>
                <w:rFonts w:eastAsia="標楷體" w:hint="eastAsia"/>
                <w:sz w:val="20"/>
                <w:szCs w:val="20"/>
              </w:rPr>
              <w:t>4</w:t>
            </w:r>
            <w:r w:rsidRPr="000803AE">
              <w:rPr>
                <w:rFonts w:eastAsia="標楷體"/>
                <w:sz w:val="20"/>
                <w:szCs w:val="20"/>
              </w:rPr>
              <w:t>.</w:t>
            </w:r>
            <w:r w:rsidRPr="000803AE">
              <w:rPr>
                <w:rFonts w:eastAsia="標楷體"/>
                <w:sz w:val="20"/>
                <w:szCs w:val="20"/>
              </w:rPr>
              <w:tab/>
              <w:t xml:space="preserve">Application from primary listing </w:t>
            </w:r>
            <w:r w:rsidRPr="000803AE">
              <w:rPr>
                <w:rFonts w:eastAsia="標楷體"/>
                <w:sz w:val="20"/>
                <w:szCs w:val="20"/>
              </w:rPr>
              <w:lastRenderedPageBreak/>
              <w:t xml:space="preserve">companies for listing of new shares issued in </w:t>
            </w:r>
            <w:r w:rsidRPr="000803AE">
              <w:rPr>
                <w:rFonts w:eastAsia="標楷體" w:hint="eastAsia"/>
                <w:sz w:val="20"/>
                <w:szCs w:val="20"/>
              </w:rPr>
              <w:t xml:space="preserve">a different </w:t>
            </w:r>
            <w:r w:rsidRPr="000803AE">
              <w:rPr>
                <w:rFonts w:eastAsia="標楷體"/>
                <w:sz w:val="20"/>
                <w:szCs w:val="20"/>
              </w:rPr>
              <w:t xml:space="preserve">kind </w:t>
            </w:r>
            <w:r w:rsidRPr="000803AE">
              <w:rPr>
                <w:rFonts w:eastAsia="標楷體" w:hint="eastAsia"/>
                <w:sz w:val="20"/>
                <w:szCs w:val="20"/>
              </w:rPr>
              <w:t>than</w:t>
            </w:r>
            <w:r w:rsidRPr="000803AE">
              <w:rPr>
                <w:rFonts w:eastAsia="標楷體"/>
                <w:sz w:val="20"/>
                <w:szCs w:val="20"/>
              </w:rPr>
              <w:t xml:space="preserve"> the original listed shares due to capital increase (including </w:t>
            </w:r>
            <w:r w:rsidR="00733A1C" w:rsidRPr="000803AE">
              <w:rPr>
                <w:rFonts w:eastAsia="標楷體" w:hint="eastAsia"/>
                <w:sz w:val="20"/>
                <w:szCs w:val="20"/>
              </w:rPr>
              <w:t xml:space="preserve">all kinds of preferred shares with different rights </w:t>
            </w:r>
            <w:r w:rsidR="00733A1C" w:rsidRPr="000803AE">
              <w:rPr>
                <w:rFonts w:eastAsia="標楷體"/>
                <w:sz w:val="20"/>
                <w:szCs w:val="20"/>
              </w:rPr>
              <w:t>and</w:t>
            </w:r>
            <w:r w:rsidR="00733A1C" w:rsidRPr="000803AE">
              <w:rPr>
                <w:rFonts w:eastAsia="標楷體" w:hint="eastAsia"/>
                <w:sz w:val="20"/>
                <w:szCs w:val="20"/>
              </w:rPr>
              <w:t xml:space="preserve"> obligations</w:t>
            </w:r>
            <w:r w:rsidRPr="000803AE">
              <w:rPr>
                <w:rFonts w:eastAsia="標楷體"/>
                <w:sz w:val="20"/>
                <w:szCs w:val="20"/>
              </w:rPr>
              <w:t>).</w:t>
            </w:r>
          </w:p>
          <w:p w:rsidR="00733A1C" w:rsidRPr="000803AE" w:rsidRDefault="00733A1C" w:rsidP="00733A1C">
            <w:pPr>
              <w:numPr>
                <w:ilvl w:val="0"/>
                <w:numId w:val="461"/>
              </w:numPr>
              <w:kinsoku w:val="0"/>
              <w:overflowPunct w:val="0"/>
              <w:snapToGrid w:val="0"/>
              <w:rPr>
                <w:rFonts w:eastAsia="標楷體"/>
                <w:sz w:val="20"/>
                <w:szCs w:val="20"/>
              </w:rPr>
            </w:pPr>
            <w:r w:rsidRPr="000803AE">
              <w:rPr>
                <w:rFonts w:eastAsia="標楷體"/>
                <w:sz w:val="20"/>
                <w:szCs w:val="20"/>
              </w:rPr>
              <w:t>At the time when applying for listing.</w:t>
            </w:r>
          </w:p>
          <w:p w:rsidR="00733A1C" w:rsidRPr="000803AE" w:rsidRDefault="00733A1C"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B93409" w:rsidRPr="000803AE" w:rsidRDefault="00B93409" w:rsidP="00733A1C">
            <w:pPr>
              <w:kinsoku w:val="0"/>
              <w:overflowPunct w:val="0"/>
              <w:snapToGrid w:val="0"/>
              <w:ind w:left="200" w:hanging="200"/>
              <w:rPr>
                <w:rFonts w:eastAsia="標楷體"/>
                <w:sz w:val="20"/>
                <w:szCs w:val="20"/>
              </w:rPr>
            </w:pPr>
          </w:p>
          <w:p w:rsidR="00C514E3" w:rsidRPr="000803AE" w:rsidRDefault="00C514E3"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733A1C">
            <w:pPr>
              <w:kinsoku w:val="0"/>
              <w:overflowPunct w:val="0"/>
              <w:snapToGrid w:val="0"/>
              <w:ind w:left="200" w:hanging="200"/>
              <w:rPr>
                <w:rFonts w:eastAsia="標楷體"/>
                <w:sz w:val="20"/>
                <w:szCs w:val="20"/>
              </w:rPr>
            </w:pPr>
          </w:p>
          <w:p w:rsidR="0055747F" w:rsidRPr="000803AE" w:rsidRDefault="0055747F" w:rsidP="00334613">
            <w:pPr>
              <w:numPr>
                <w:ilvl w:val="0"/>
                <w:numId w:val="461"/>
              </w:numPr>
              <w:kinsoku w:val="0"/>
              <w:overflowPunct w:val="0"/>
              <w:snapToGrid w:val="0"/>
              <w:rPr>
                <w:rFonts w:eastAsia="標楷體"/>
                <w:sz w:val="20"/>
                <w:szCs w:val="20"/>
              </w:rPr>
            </w:pPr>
            <w:r w:rsidRPr="000803AE">
              <w:rPr>
                <w:rFonts w:eastAsia="標楷體"/>
                <w:sz w:val="20"/>
                <w:szCs w:val="20"/>
              </w:rPr>
              <w:t xml:space="preserve">At the time when </w:t>
            </w:r>
            <w:r w:rsidRPr="000803AE">
              <w:rPr>
                <w:rFonts w:eastAsia="標楷體" w:hint="eastAsia"/>
                <w:sz w:val="20"/>
                <w:szCs w:val="20"/>
              </w:rPr>
              <w:t>arranging</w:t>
            </w:r>
            <w:r w:rsidRPr="000803AE">
              <w:rPr>
                <w:rFonts w:eastAsia="標楷體"/>
                <w:sz w:val="20"/>
                <w:szCs w:val="20"/>
              </w:rPr>
              <w:t xml:space="preserve"> for listing.</w:t>
            </w:r>
          </w:p>
          <w:p w:rsidR="0055747F" w:rsidRPr="000803AE" w:rsidRDefault="0055747F" w:rsidP="0055747F">
            <w:pPr>
              <w:kinsoku w:val="0"/>
              <w:overflowPunct w:val="0"/>
              <w:snapToGrid w:val="0"/>
              <w:ind w:left="204"/>
              <w:rPr>
                <w:rFonts w:eastAsia="標楷體"/>
                <w:sz w:val="20"/>
                <w:szCs w:val="20"/>
              </w:rPr>
            </w:pPr>
          </w:p>
          <w:p w:rsidR="00733A1C" w:rsidRPr="000803AE" w:rsidRDefault="00733A1C" w:rsidP="00733A1C">
            <w:pPr>
              <w:kinsoku w:val="0"/>
              <w:overflowPunct w:val="0"/>
              <w:snapToGrid w:val="0"/>
              <w:ind w:left="200" w:hanging="20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After </w:t>
            </w:r>
            <w:r w:rsidR="00CE24A6" w:rsidRPr="000803AE">
              <w:rPr>
                <w:rFonts w:eastAsia="標楷體" w:hint="eastAsia"/>
                <w:sz w:val="20"/>
                <w:szCs w:val="20"/>
              </w:rPr>
              <w:t xml:space="preserve">the effective </w:t>
            </w:r>
            <w:r w:rsidR="00CE24A6" w:rsidRPr="000803AE">
              <w:rPr>
                <w:rFonts w:eastAsia="標楷體"/>
                <w:sz w:val="20"/>
                <w:szCs w:val="20"/>
              </w:rPr>
              <w:t>registration with the competent authority</w:t>
            </w:r>
            <w:r w:rsidR="00CE24A6" w:rsidRPr="000803AE">
              <w:rPr>
                <w:rFonts w:eastAsia="標楷體" w:hint="eastAsia"/>
                <w:sz w:val="20"/>
                <w:szCs w:val="20"/>
              </w:rPr>
              <w:t>.</w:t>
            </w:r>
          </w:p>
          <w:p w:rsidR="005D1C91" w:rsidRPr="000803AE" w:rsidRDefault="005D1C91"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E339F8" w:rsidRPr="000803AE" w:rsidRDefault="00E339F8" w:rsidP="003716D3">
            <w:pPr>
              <w:kinsoku w:val="0"/>
              <w:overflowPunct w:val="0"/>
              <w:snapToGrid w:val="0"/>
              <w:rPr>
                <w:rFonts w:eastAsia="標楷體"/>
                <w:sz w:val="20"/>
                <w:szCs w:val="20"/>
              </w:rPr>
            </w:pPr>
          </w:p>
          <w:p w:rsidR="00486944" w:rsidRPr="000803AE" w:rsidRDefault="00486944"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Before 2 business days </w:t>
            </w:r>
            <w:r w:rsidRPr="000803AE">
              <w:rPr>
                <w:rFonts w:eastAsia="標楷體"/>
                <w:sz w:val="20"/>
                <w:szCs w:val="20"/>
              </w:rPr>
              <w:lastRenderedPageBreak/>
              <w:t>prior to the proposed listing day</w:t>
            </w:r>
            <w:r w:rsidR="007952D6" w:rsidRPr="000803AE">
              <w:rPr>
                <w:rFonts w:eastAsia="標楷體" w:hint="eastAsia"/>
                <w:sz w:val="20"/>
                <w:szCs w:val="20"/>
              </w:rPr>
              <w:t>.</w:t>
            </w:r>
          </w:p>
          <w:p w:rsidR="0012502F" w:rsidRPr="000803AE" w:rsidRDefault="0012502F"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C90BD2" w:rsidRPr="000803AE" w:rsidRDefault="00C90BD2" w:rsidP="003716D3">
            <w:pPr>
              <w:kinsoku w:val="0"/>
              <w:overflowPunct w:val="0"/>
              <w:snapToGrid w:val="0"/>
              <w:rPr>
                <w:rFonts w:eastAsia="標楷體"/>
                <w:sz w:val="20"/>
                <w:szCs w:val="20"/>
              </w:rPr>
            </w:pPr>
          </w:p>
          <w:p w:rsidR="00486944" w:rsidRPr="000803AE" w:rsidRDefault="00486944" w:rsidP="00486944">
            <w:pPr>
              <w:kinsoku w:val="0"/>
              <w:overflowPunct w:val="0"/>
              <w:snapToGrid w:val="0"/>
              <w:rPr>
                <w:rFonts w:eastAsia="標楷體"/>
                <w:sz w:val="20"/>
                <w:szCs w:val="20"/>
              </w:rPr>
            </w:pPr>
            <w:r w:rsidRPr="000803AE">
              <w:rPr>
                <w:rFonts w:eastAsia="標楷體"/>
                <w:sz w:val="20"/>
                <w:szCs w:val="20"/>
              </w:rPr>
              <w:t>Before 2 business days prior to the proposed listing day</w:t>
            </w:r>
            <w:r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12502F" w:rsidRPr="000803AE" w:rsidRDefault="0012502F" w:rsidP="003716D3">
            <w:pPr>
              <w:kinsoku w:val="0"/>
              <w:overflowPunct w:val="0"/>
              <w:snapToGrid w:val="0"/>
              <w:rPr>
                <w:rFonts w:eastAsia="標楷體"/>
                <w:sz w:val="20"/>
                <w:szCs w:val="20"/>
              </w:rPr>
            </w:pPr>
            <w:r w:rsidRPr="000803AE">
              <w:rPr>
                <w:rFonts w:eastAsia="標楷體"/>
                <w:sz w:val="20"/>
                <w:szCs w:val="20"/>
              </w:rPr>
              <w:t xml:space="preserve">At least 5 business days </w:t>
            </w:r>
            <w:r w:rsidR="00164031" w:rsidRPr="000803AE">
              <w:rPr>
                <w:rFonts w:eastAsia="標楷體"/>
                <w:sz w:val="20"/>
                <w:szCs w:val="20"/>
              </w:rPr>
              <w:t xml:space="preserve">prior to </w:t>
            </w:r>
            <w:r w:rsidR="002D1E2B" w:rsidRPr="000803AE">
              <w:rPr>
                <w:rFonts w:eastAsia="標楷體"/>
                <w:sz w:val="20"/>
                <w:szCs w:val="20"/>
              </w:rPr>
              <w:t xml:space="preserve">the delivery of new shares </w:t>
            </w:r>
            <w:r w:rsidR="00147976" w:rsidRPr="000803AE">
              <w:rPr>
                <w:rFonts w:eastAsia="標楷體"/>
                <w:sz w:val="20"/>
                <w:szCs w:val="20"/>
              </w:rPr>
              <w:t>to shareholders</w:t>
            </w:r>
            <w:r w:rsidR="002E6CEF" w:rsidRPr="000803AE">
              <w:rPr>
                <w:rFonts w:eastAsia="標楷體"/>
                <w:sz w:val="20"/>
                <w:szCs w:val="20"/>
              </w:rPr>
              <w:t>.</w:t>
            </w: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p>
          <w:p w:rsidR="00733A1C" w:rsidRPr="000803AE" w:rsidRDefault="00733A1C" w:rsidP="003716D3">
            <w:pPr>
              <w:kinsoku w:val="0"/>
              <w:overflowPunct w:val="0"/>
              <w:snapToGrid w:val="0"/>
              <w:rPr>
                <w:rFonts w:eastAsia="標楷體"/>
                <w:sz w:val="20"/>
                <w:szCs w:val="20"/>
              </w:rPr>
            </w:pPr>
            <w:r w:rsidRPr="000803AE">
              <w:rPr>
                <w:rFonts w:eastAsia="標楷體"/>
                <w:sz w:val="20"/>
                <w:szCs w:val="20"/>
              </w:rPr>
              <w:t>After the effective registration with the competent authority.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C514E3" w:rsidRPr="000803AE" w:rsidRDefault="00C514E3" w:rsidP="003716D3">
            <w:pPr>
              <w:kinsoku w:val="0"/>
              <w:overflowPunct w:val="0"/>
              <w:snapToGrid w:val="0"/>
              <w:rPr>
                <w:rFonts w:eastAsia="標楷體"/>
                <w:sz w:val="20"/>
                <w:szCs w:val="20"/>
              </w:rPr>
            </w:pPr>
          </w:p>
          <w:p w:rsidR="00B93409" w:rsidRPr="000803AE" w:rsidRDefault="00B93409"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p w:rsidR="00563FAD" w:rsidRPr="000803AE" w:rsidRDefault="0055747F" w:rsidP="003716D3">
            <w:pPr>
              <w:kinsoku w:val="0"/>
              <w:overflowPunct w:val="0"/>
              <w:snapToGrid w:val="0"/>
              <w:rPr>
                <w:rFonts w:eastAsia="標楷體"/>
                <w:sz w:val="20"/>
                <w:szCs w:val="20"/>
              </w:rPr>
            </w:pPr>
            <w:r w:rsidRPr="000803AE">
              <w:rPr>
                <w:rFonts w:eastAsia="標楷體"/>
                <w:sz w:val="20"/>
                <w:szCs w:val="20"/>
              </w:rPr>
              <w:t>Before 2 business days prior to the proposed listing day.</w:t>
            </w:r>
          </w:p>
          <w:p w:rsidR="00563FAD" w:rsidRPr="000803AE" w:rsidRDefault="00563FAD" w:rsidP="003716D3">
            <w:pPr>
              <w:kinsoku w:val="0"/>
              <w:overflowPunct w:val="0"/>
              <w:snapToGrid w:val="0"/>
              <w:rPr>
                <w:rFonts w:eastAsia="標楷體"/>
                <w:sz w:val="20"/>
                <w:szCs w:val="20"/>
              </w:rPr>
            </w:pPr>
          </w:p>
          <w:p w:rsidR="00563FAD" w:rsidRPr="000803AE" w:rsidRDefault="00563FAD" w:rsidP="003716D3">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E339F8" w:rsidRPr="000803AE" w:rsidRDefault="00E339F8" w:rsidP="00E339F8">
            <w:pPr>
              <w:kinsoku w:val="0"/>
              <w:overflowPunct w:val="0"/>
              <w:snapToGrid w:val="0"/>
              <w:rPr>
                <w:rFonts w:eastAsia="標楷體"/>
                <w:sz w:val="20"/>
                <w:szCs w:val="20"/>
              </w:rPr>
            </w:pPr>
          </w:p>
          <w:p w:rsidR="00234980" w:rsidRPr="000803AE" w:rsidRDefault="004B04E3" w:rsidP="00334613">
            <w:pPr>
              <w:kinsoku w:val="0"/>
              <w:overflowPunct w:val="0"/>
              <w:snapToGrid w:val="0"/>
              <w:rPr>
                <w:rFonts w:eastAsia="標楷體"/>
                <w:sz w:val="20"/>
                <w:szCs w:val="20"/>
              </w:rPr>
            </w:pPr>
            <w:r w:rsidRPr="000803AE">
              <w:rPr>
                <w:rFonts w:eastAsia="標楷體" w:hint="eastAsia"/>
                <w:sz w:val="20"/>
                <w:szCs w:val="20"/>
              </w:rPr>
              <w:t>T</w:t>
            </w:r>
            <w:r w:rsidR="00234980" w:rsidRPr="000803AE">
              <w:rPr>
                <w:rFonts w:eastAsia="標楷體"/>
                <w:sz w:val="20"/>
                <w:szCs w:val="20"/>
              </w:rPr>
              <w:t xml:space="preserve">he </w:t>
            </w:r>
            <w:r w:rsidRPr="000803AE">
              <w:rPr>
                <w:rFonts w:eastAsia="標楷體" w:hint="eastAsia"/>
                <w:sz w:val="20"/>
                <w:szCs w:val="20"/>
              </w:rPr>
              <w:t xml:space="preserve">preferred stock </w:t>
            </w:r>
            <w:r w:rsidR="00234980" w:rsidRPr="000803AE">
              <w:rPr>
                <w:rFonts w:eastAsia="標楷體"/>
                <w:sz w:val="20"/>
                <w:szCs w:val="20"/>
              </w:rPr>
              <w:t>listing application letter</w:t>
            </w:r>
            <w:r w:rsidRPr="000803AE">
              <w:rPr>
                <w:rFonts w:eastAsia="標楷體" w:hint="eastAsia"/>
                <w:sz w:val="20"/>
                <w:szCs w:val="20"/>
              </w:rPr>
              <w:t xml:space="preserve"> for listed companies</w:t>
            </w:r>
            <w:r w:rsidR="00234980" w:rsidRPr="000803AE">
              <w:rPr>
                <w:rFonts w:eastAsia="標楷體"/>
                <w:sz w:val="20"/>
                <w:szCs w:val="20"/>
              </w:rPr>
              <w:t xml:space="preserve"> and its attachment.</w:t>
            </w:r>
          </w:p>
          <w:p w:rsidR="00234980" w:rsidRPr="000803AE" w:rsidRDefault="00234980"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66175E" w:rsidRPr="000803AE" w:rsidRDefault="0066175E"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486944" w:rsidRPr="000803AE" w:rsidRDefault="00486944" w:rsidP="003716D3">
            <w:pPr>
              <w:kinsoku w:val="0"/>
              <w:overflowPunct w:val="0"/>
              <w:snapToGrid w:val="0"/>
              <w:ind w:left="154" w:hanging="154"/>
              <w:rPr>
                <w:rFonts w:eastAsia="標楷體"/>
                <w:sz w:val="20"/>
                <w:szCs w:val="20"/>
              </w:rPr>
            </w:pPr>
          </w:p>
          <w:p w:rsidR="00E339F8" w:rsidRPr="000803AE" w:rsidRDefault="00E339F8" w:rsidP="003716D3">
            <w:pPr>
              <w:kinsoku w:val="0"/>
              <w:overflowPunct w:val="0"/>
              <w:snapToGrid w:val="0"/>
              <w:ind w:left="154" w:hanging="154"/>
              <w:rPr>
                <w:rFonts w:eastAsia="標楷體"/>
                <w:sz w:val="20"/>
                <w:szCs w:val="20"/>
              </w:rPr>
            </w:pPr>
          </w:p>
          <w:p w:rsidR="00882E9C" w:rsidRPr="000803AE" w:rsidRDefault="007952D6" w:rsidP="003716D3">
            <w:pPr>
              <w:kinsoku w:val="0"/>
              <w:overflowPunct w:val="0"/>
              <w:snapToGrid w:val="0"/>
              <w:rPr>
                <w:rFonts w:eastAsia="標楷體"/>
                <w:sz w:val="20"/>
                <w:szCs w:val="20"/>
              </w:rPr>
            </w:pPr>
            <w:r w:rsidRPr="000803AE">
              <w:rPr>
                <w:rFonts w:eastAsia="標楷體"/>
                <w:sz w:val="20"/>
                <w:szCs w:val="20"/>
              </w:rPr>
              <w:t xml:space="preserve">Registration </w:t>
            </w:r>
            <w:r w:rsidRPr="000803AE">
              <w:rPr>
                <w:rFonts w:eastAsia="標楷體" w:hint="eastAsia"/>
                <w:sz w:val="20"/>
                <w:szCs w:val="20"/>
              </w:rPr>
              <w:t>s</w:t>
            </w:r>
            <w:r w:rsidRPr="000803AE">
              <w:rPr>
                <w:rFonts w:eastAsia="標楷體"/>
                <w:sz w:val="20"/>
                <w:szCs w:val="20"/>
              </w:rPr>
              <w:t xml:space="preserve">tatement for </w:t>
            </w:r>
            <w:r w:rsidRPr="000803AE">
              <w:rPr>
                <w:rFonts w:eastAsia="標楷體" w:hint="eastAsia"/>
                <w:sz w:val="20"/>
                <w:szCs w:val="20"/>
              </w:rPr>
              <w:t>l</w:t>
            </w:r>
            <w:r w:rsidR="0054050A" w:rsidRPr="000803AE">
              <w:rPr>
                <w:rFonts w:eastAsia="標楷體"/>
                <w:sz w:val="20"/>
                <w:szCs w:val="20"/>
              </w:rPr>
              <w:t xml:space="preserve">isting of payment certificates of </w:t>
            </w:r>
            <w:r w:rsidRPr="000803AE">
              <w:rPr>
                <w:rFonts w:eastAsia="標楷體" w:hint="eastAsia"/>
                <w:sz w:val="20"/>
                <w:szCs w:val="20"/>
              </w:rPr>
              <w:t>n</w:t>
            </w:r>
            <w:r w:rsidR="0054050A" w:rsidRPr="000803AE">
              <w:rPr>
                <w:rFonts w:eastAsia="標楷體" w:hint="eastAsia"/>
                <w:sz w:val="20"/>
                <w:szCs w:val="20"/>
              </w:rPr>
              <w:t xml:space="preserve">ew </w:t>
            </w:r>
            <w:r w:rsidR="0054050A" w:rsidRPr="000803AE">
              <w:rPr>
                <w:rFonts w:eastAsia="標楷體"/>
                <w:sz w:val="20"/>
                <w:szCs w:val="20"/>
              </w:rPr>
              <w:t xml:space="preserve">shares for </w:t>
            </w:r>
            <w:r w:rsidRPr="000803AE">
              <w:rPr>
                <w:rFonts w:eastAsia="標楷體" w:hint="eastAsia"/>
                <w:sz w:val="20"/>
                <w:szCs w:val="20"/>
              </w:rPr>
              <w:lastRenderedPageBreak/>
              <w:t>ca</w:t>
            </w:r>
            <w:r w:rsidR="0054050A" w:rsidRPr="000803AE">
              <w:rPr>
                <w:rFonts w:eastAsia="標楷體"/>
                <w:sz w:val="20"/>
                <w:szCs w:val="20"/>
              </w:rPr>
              <w:t xml:space="preserve">pital </w:t>
            </w:r>
            <w:r w:rsidRPr="000803AE">
              <w:rPr>
                <w:rFonts w:eastAsia="標楷體" w:hint="eastAsia"/>
                <w:sz w:val="20"/>
                <w:szCs w:val="20"/>
              </w:rPr>
              <w:t>i</w:t>
            </w:r>
            <w:r w:rsidR="0054050A" w:rsidRPr="000803AE">
              <w:rPr>
                <w:rFonts w:eastAsia="標楷體"/>
                <w:sz w:val="20"/>
                <w:szCs w:val="20"/>
              </w:rPr>
              <w:t xml:space="preserve">ncrease and its attachments (applicable to preferred shares </w:t>
            </w:r>
            <w:r w:rsidRPr="000803AE">
              <w:rPr>
                <w:rFonts w:eastAsia="標楷體"/>
                <w:sz w:val="20"/>
                <w:szCs w:val="20"/>
              </w:rPr>
              <w:t xml:space="preserve">which </w:t>
            </w:r>
            <w:r w:rsidRPr="000803AE">
              <w:rPr>
                <w:rFonts w:eastAsia="標楷體" w:hint="eastAsia"/>
                <w:sz w:val="20"/>
                <w:szCs w:val="20"/>
              </w:rPr>
              <w:t xml:space="preserve">have the </w:t>
            </w:r>
            <w:r w:rsidR="0054050A" w:rsidRPr="000803AE">
              <w:rPr>
                <w:rFonts w:eastAsia="標楷體"/>
                <w:sz w:val="20"/>
                <w:szCs w:val="20"/>
              </w:rPr>
              <w:t xml:space="preserve">payment </w:t>
            </w:r>
            <w:r w:rsidRPr="000803AE">
              <w:rPr>
                <w:rFonts w:eastAsia="標楷體" w:hint="eastAsia"/>
                <w:sz w:val="20"/>
                <w:szCs w:val="20"/>
              </w:rPr>
              <w:t>certificates of</w:t>
            </w:r>
            <w:r w:rsidR="0054050A" w:rsidRPr="000803AE">
              <w:rPr>
                <w:rFonts w:eastAsia="標楷體"/>
                <w:sz w:val="20"/>
                <w:szCs w:val="20"/>
              </w:rPr>
              <w:t xml:space="preserve"> shares</w:t>
            </w:r>
            <w:r w:rsidRPr="000803AE">
              <w:rPr>
                <w:rFonts w:eastAsia="標楷體" w:hint="eastAsia"/>
                <w:sz w:val="20"/>
                <w:szCs w:val="20"/>
              </w:rPr>
              <w:t xml:space="preserve"> listed </w:t>
            </w:r>
            <w:r w:rsidR="00204620" w:rsidRPr="000803AE">
              <w:rPr>
                <w:rFonts w:eastAsia="標楷體" w:hint="eastAsia"/>
                <w:sz w:val="20"/>
                <w:szCs w:val="20"/>
              </w:rPr>
              <w:t>in advance</w:t>
            </w:r>
            <w:r w:rsidRPr="000803AE">
              <w:rPr>
                <w:rFonts w:eastAsia="標楷體"/>
                <w:sz w:val="20"/>
                <w:szCs w:val="20"/>
              </w:rPr>
              <w:t>)</w:t>
            </w:r>
            <w:r w:rsidR="00486944" w:rsidRPr="000803AE">
              <w:rPr>
                <w:rFonts w:eastAsia="標楷體" w:hint="eastAsia"/>
                <w:sz w:val="20"/>
                <w:szCs w:val="20"/>
              </w:rPr>
              <w:t>.</w:t>
            </w: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66175E" w:rsidP="003716D3">
            <w:pPr>
              <w:kinsoku w:val="0"/>
              <w:overflowPunct w:val="0"/>
              <w:snapToGrid w:val="0"/>
              <w:rPr>
                <w:rFonts w:eastAsia="標楷體"/>
                <w:sz w:val="20"/>
                <w:szCs w:val="20"/>
              </w:rPr>
            </w:pPr>
          </w:p>
          <w:p w:rsidR="0066175E" w:rsidRPr="000803AE" w:rsidRDefault="00486944" w:rsidP="003716D3">
            <w:pPr>
              <w:kinsoku w:val="0"/>
              <w:overflowPunct w:val="0"/>
              <w:snapToGrid w:val="0"/>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 xml:space="preserve">and said attachments </w:t>
            </w:r>
            <w:r w:rsidRPr="000803AE">
              <w:rPr>
                <w:rFonts w:eastAsia="標楷體"/>
                <w:sz w:val="20"/>
                <w:szCs w:val="20"/>
              </w:rPr>
              <w:t>shall be uploaded to the Market Observation Post System (sii.twse.com.tw/number of ordinary shares/reporting of the increase or decrease in the number of unit of TDR)</w:t>
            </w:r>
            <w:r w:rsidR="007C1EB4" w:rsidRPr="000803AE">
              <w:rPr>
                <w:rFonts w:eastAsia="標楷體"/>
                <w:sz w:val="20"/>
                <w:szCs w:val="20"/>
              </w:rPr>
              <w:t>.</w:t>
            </w:r>
          </w:p>
          <w:p w:rsidR="0066175E" w:rsidRPr="000803AE" w:rsidRDefault="0066175E"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CC2E93" w:rsidRPr="000803AE" w:rsidRDefault="00CC2E93" w:rsidP="003716D3">
            <w:pPr>
              <w:kinsoku w:val="0"/>
              <w:overflowPunct w:val="0"/>
              <w:snapToGrid w:val="0"/>
              <w:rPr>
                <w:rFonts w:eastAsia="標楷體"/>
                <w:sz w:val="20"/>
                <w:szCs w:val="20"/>
              </w:rPr>
            </w:pPr>
          </w:p>
          <w:p w:rsidR="006F5F7D" w:rsidRPr="000803AE" w:rsidRDefault="000F1ACF" w:rsidP="00FF048F">
            <w:pPr>
              <w:numPr>
                <w:ilvl w:val="0"/>
                <w:numId w:val="282"/>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2D24B3" w:rsidRPr="000803AE" w:rsidRDefault="002D24B3" w:rsidP="00FF048F">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p>
          <w:p w:rsidR="00563FAD" w:rsidRPr="000803AE" w:rsidRDefault="00AE7A75" w:rsidP="0038731D">
            <w:pPr>
              <w:numPr>
                <w:ilvl w:val="0"/>
                <w:numId w:val="28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4616FB" w:rsidRPr="000803AE">
              <w:rPr>
                <w:rFonts w:eastAsia="標楷體" w:hint="eastAsia"/>
                <w:sz w:val="20"/>
                <w:szCs w:val="20"/>
              </w:rPr>
              <w:t xml:space="preserve">Or updating the information on the number of shares shown in </w:t>
            </w:r>
            <w:r w:rsidR="004616FB" w:rsidRPr="000803AE">
              <w:rPr>
                <w:rFonts w:eastAsia="標楷體"/>
                <w:sz w:val="20"/>
                <w:szCs w:val="20"/>
              </w:rPr>
              <w:t>the Market Observation Post System</w:t>
            </w:r>
            <w:r w:rsidR="004616FB" w:rsidRPr="000803AE">
              <w:rPr>
                <w:rFonts w:eastAsia="標楷體" w:hint="eastAsia"/>
                <w:sz w:val="20"/>
                <w:szCs w:val="20"/>
              </w:rPr>
              <w:t xml:space="preserve"> </w:t>
            </w:r>
            <w:r w:rsidR="004616FB" w:rsidRPr="000803AE">
              <w:rPr>
                <w:rFonts w:eastAsia="標楷體"/>
                <w:sz w:val="20"/>
                <w:szCs w:val="20"/>
              </w:rPr>
              <w:t>(sii.twse.com.tw/number of ordinary shares/reporting of the increase or decrease in the number of unit of TDR)</w:t>
            </w:r>
            <w:r w:rsidR="004616FB" w:rsidRPr="000803AE">
              <w:rPr>
                <w:rFonts w:eastAsia="標楷體" w:hint="eastAsia"/>
                <w:sz w:val="20"/>
                <w:szCs w:val="20"/>
              </w:rPr>
              <w:t xml:space="preserve">, </w:t>
            </w:r>
            <w:r w:rsidR="004616FB" w:rsidRPr="000803AE">
              <w:rPr>
                <w:rFonts w:eastAsia="標楷體"/>
                <w:sz w:val="20"/>
                <w:szCs w:val="20"/>
              </w:rPr>
              <w:t>effective on the listing date</w:t>
            </w:r>
            <w:r w:rsidR="004616FB" w:rsidRPr="000803AE">
              <w:rPr>
                <w:rFonts w:eastAsia="標楷體" w:hint="eastAsia"/>
                <w:sz w:val="20"/>
                <w:szCs w:val="20"/>
              </w:rPr>
              <w: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563FAD">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563FAD" w:rsidRPr="000803AE" w:rsidRDefault="00563FAD" w:rsidP="00334613">
            <w:pPr>
              <w:kinsoku w:val="0"/>
              <w:overflowPunct w:val="0"/>
              <w:snapToGrid w:val="0"/>
              <w:rPr>
                <w:rFonts w:eastAsia="標楷體"/>
                <w:sz w:val="20"/>
                <w:szCs w:val="20"/>
              </w:rPr>
            </w:pPr>
          </w:p>
          <w:p w:rsidR="00C514E3" w:rsidRPr="000803AE" w:rsidRDefault="00C514E3" w:rsidP="00334613">
            <w:pPr>
              <w:kinsoku w:val="0"/>
              <w:overflowPunct w:val="0"/>
              <w:snapToGrid w:val="0"/>
              <w:rPr>
                <w:rFonts w:eastAsia="標楷體"/>
                <w:sz w:val="20"/>
                <w:szCs w:val="20"/>
              </w:rPr>
            </w:pPr>
          </w:p>
          <w:p w:rsidR="00952906" w:rsidRPr="000803AE" w:rsidRDefault="00952906" w:rsidP="00334613">
            <w:pPr>
              <w:kinsoku w:val="0"/>
              <w:overflowPunct w:val="0"/>
              <w:snapToGrid w:val="0"/>
              <w:rPr>
                <w:rFonts w:eastAsia="標楷體"/>
                <w:sz w:val="20"/>
                <w:szCs w:val="20"/>
              </w:rPr>
            </w:pPr>
          </w:p>
          <w:p w:rsidR="00B93409" w:rsidRPr="000803AE" w:rsidRDefault="00B93409" w:rsidP="00334613">
            <w:pPr>
              <w:kinsoku w:val="0"/>
              <w:overflowPunct w:val="0"/>
              <w:snapToGrid w:val="0"/>
              <w:rPr>
                <w:rFonts w:eastAsia="標楷體"/>
                <w:sz w:val="20"/>
                <w:szCs w:val="20"/>
              </w:rPr>
            </w:pPr>
          </w:p>
          <w:p w:rsidR="0055747F" w:rsidRPr="000803AE" w:rsidRDefault="0055747F" w:rsidP="0055747F">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w:t>
            </w:r>
            <w:r w:rsidRPr="000803AE">
              <w:rPr>
                <w:rFonts w:eastAsia="標楷體" w:hint="eastAsia"/>
                <w:sz w:val="20"/>
                <w:szCs w:val="20"/>
              </w:rPr>
              <w:t xml:space="preserve">preferred stock </w:t>
            </w:r>
            <w:r w:rsidRPr="000803AE">
              <w:rPr>
                <w:rFonts w:eastAsia="標楷體"/>
                <w:sz w:val="20"/>
                <w:szCs w:val="20"/>
              </w:rPr>
              <w:t>listing</w:t>
            </w:r>
            <w:r w:rsidRPr="000803AE">
              <w:rPr>
                <w:rFonts w:eastAsia="標楷體" w:hint="eastAsia"/>
                <w:sz w:val="20"/>
                <w:szCs w:val="20"/>
              </w:rPr>
              <w:t xml:space="preserve"> (public offering)</w:t>
            </w:r>
            <w:r w:rsidRPr="000803AE">
              <w:rPr>
                <w:rFonts w:eastAsia="標楷體"/>
                <w:sz w:val="20"/>
                <w:szCs w:val="20"/>
              </w:rPr>
              <w:t xml:space="preserve"> application letter</w:t>
            </w:r>
            <w:r w:rsidRPr="000803AE">
              <w:rPr>
                <w:rFonts w:eastAsia="標楷體" w:hint="eastAsia"/>
                <w:sz w:val="20"/>
                <w:szCs w:val="20"/>
              </w:rPr>
              <w:t xml:space="preserve"> for listed companies</w:t>
            </w:r>
            <w:r w:rsidRPr="000803AE">
              <w:rPr>
                <w:rFonts w:eastAsia="標楷體"/>
                <w:sz w:val="20"/>
                <w:szCs w:val="20"/>
              </w:rPr>
              <w:t xml:space="preserve"> and its attachment.</w:t>
            </w:r>
          </w:p>
          <w:p w:rsidR="0055747F" w:rsidRPr="000803AE" w:rsidRDefault="0055747F" w:rsidP="00334613">
            <w:pPr>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E339F8" w:rsidRPr="000803AE" w:rsidRDefault="00E339F8" w:rsidP="00E339F8">
            <w:pPr>
              <w:tabs>
                <w:tab w:val="left" w:pos="6840"/>
              </w:tabs>
              <w:snapToGrid w:val="0"/>
              <w:rPr>
                <w:rFonts w:eastAsia="標楷體"/>
                <w:sz w:val="20"/>
                <w:szCs w:val="20"/>
              </w:rPr>
            </w:pP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Paragraph 1, Article 139 of the </w:t>
            </w:r>
            <w:r w:rsidR="00F40BD1" w:rsidRPr="000803AE">
              <w:rPr>
                <w:rFonts w:eastAsia="標楷體"/>
                <w:kern w:val="0"/>
                <w:sz w:val="20"/>
                <w:szCs w:val="20"/>
              </w:rPr>
              <w:t>Securities and Exchange Act</w:t>
            </w:r>
          </w:p>
          <w:p w:rsidR="00234980" w:rsidRPr="000803AE" w:rsidRDefault="00234980" w:rsidP="00563FAD">
            <w:pPr>
              <w:numPr>
                <w:ilvl w:val="0"/>
                <w:numId w:val="462"/>
              </w:numPr>
              <w:tabs>
                <w:tab w:val="left" w:pos="6840"/>
              </w:tabs>
              <w:snapToGrid w:val="0"/>
              <w:rPr>
                <w:rFonts w:eastAsia="標楷體"/>
                <w:sz w:val="20"/>
                <w:szCs w:val="20"/>
              </w:rPr>
            </w:pPr>
            <w:r w:rsidRPr="000803AE">
              <w:rPr>
                <w:rFonts w:eastAsia="標楷體"/>
                <w:kern w:val="0"/>
                <w:sz w:val="20"/>
                <w:szCs w:val="20"/>
              </w:rPr>
              <w:t xml:space="preserve">Article </w:t>
            </w:r>
            <w:r w:rsidR="00E71139" w:rsidRPr="000803AE">
              <w:rPr>
                <w:rFonts w:eastAsia="標楷體" w:hint="eastAsia"/>
                <w:kern w:val="0"/>
                <w:sz w:val="20"/>
                <w:szCs w:val="20"/>
              </w:rPr>
              <w:t>14</w:t>
            </w:r>
            <w:r w:rsidRPr="000803AE">
              <w:rPr>
                <w:rFonts w:eastAsia="標楷體"/>
                <w:kern w:val="0"/>
                <w:sz w:val="20"/>
                <w:szCs w:val="20"/>
              </w:rPr>
              <w:t xml:space="preserve"> of the Taiwan Stock Exchange Corporation Rules Governing Review of Securities Listings</w:t>
            </w:r>
          </w:p>
          <w:p w:rsidR="00234980" w:rsidRPr="000803AE" w:rsidRDefault="00E71139" w:rsidP="00563FAD">
            <w:pPr>
              <w:numPr>
                <w:ilvl w:val="0"/>
                <w:numId w:val="462"/>
              </w:numPr>
              <w:tabs>
                <w:tab w:val="left" w:pos="6840"/>
              </w:tabs>
              <w:snapToGrid w:val="0"/>
              <w:rPr>
                <w:rFonts w:eastAsia="標楷體"/>
                <w:sz w:val="20"/>
                <w:szCs w:val="20"/>
              </w:rPr>
            </w:pPr>
            <w:r w:rsidRPr="000803AE">
              <w:rPr>
                <w:rFonts w:eastAsia="標楷體" w:hint="eastAsia"/>
                <w:sz w:val="20"/>
                <w:szCs w:val="20"/>
              </w:rPr>
              <w:t xml:space="preserve">Article 11 of the </w:t>
            </w:r>
            <w:r w:rsidR="00234980" w:rsidRPr="000803AE">
              <w:rPr>
                <w:rFonts w:eastAsia="標楷體"/>
                <w:sz w:val="20"/>
                <w:szCs w:val="20"/>
              </w:rPr>
              <w:t>Taiwan Stock Exchange Corporation Procedures for Review of Securities Listings</w:t>
            </w:r>
          </w:p>
          <w:p w:rsidR="005D1C91" w:rsidRPr="000803AE" w:rsidRDefault="005D1C91" w:rsidP="003716D3">
            <w:pPr>
              <w:tabs>
                <w:tab w:val="left" w:pos="6840"/>
              </w:tabs>
              <w:snapToGrid w:val="0"/>
              <w:rPr>
                <w:rFonts w:eastAsia="標楷體"/>
                <w:sz w:val="20"/>
                <w:szCs w:val="20"/>
              </w:rPr>
            </w:pPr>
          </w:p>
          <w:p w:rsidR="005D1C91" w:rsidRPr="000803AE" w:rsidRDefault="005D1C91" w:rsidP="003716D3">
            <w:pPr>
              <w:tabs>
                <w:tab w:val="left" w:pos="6840"/>
              </w:tabs>
              <w:snapToGrid w:val="0"/>
              <w:rPr>
                <w:rFonts w:eastAsia="標楷體"/>
                <w:sz w:val="20"/>
                <w:szCs w:val="20"/>
              </w:rPr>
            </w:pP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sz w:val="20"/>
                <w:szCs w:val="20"/>
              </w:rPr>
              <w:t>Article 34 of the Securities</w:t>
            </w:r>
            <w:r w:rsidR="00007F30" w:rsidRPr="000803AE">
              <w:rPr>
                <w:rFonts w:eastAsia="標楷體" w:hint="eastAsia"/>
                <w:sz w:val="20"/>
                <w:szCs w:val="20"/>
              </w:rPr>
              <w:t xml:space="preserve"> </w:t>
            </w:r>
            <w:r w:rsidR="00007F30" w:rsidRPr="000803AE">
              <w:rPr>
                <w:rFonts w:eastAsia="標楷體"/>
                <w:sz w:val="20"/>
                <w:szCs w:val="20"/>
              </w:rPr>
              <w:t>and Exchange</w:t>
            </w:r>
            <w:r w:rsidRPr="000803AE">
              <w:rPr>
                <w:rFonts w:eastAsia="標楷體"/>
                <w:sz w:val="20"/>
                <w:szCs w:val="20"/>
              </w:rPr>
              <w:t xml:space="preserve"> </w:t>
            </w:r>
            <w:r w:rsidRPr="000803AE">
              <w:rPr>
                <w:rFonts w:eastAsia="標楷體"/>
                <w:sz w:val="20"/>
                <w:szCs w:val="20"/>
              </w:rPr>
              <w:lastRenderedPageBreak/>
              <w:t>Act</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Articles 45-1</w:t>
            </w:r>
            <w:r w:rsidR="00CC2E93" w:rsidRPr="000803AE">
              <w:rPr>
                <w:rFonts w:eastAsia="標楷體" w:hint="eastAsia"/>
                <w:kern w:val="0"/>
                <w:sz w:val="20"/>
                <w:szCs w:val="20"/>
              </w:rPr>
              <w:t xml:space="preserve"> and</w:t>
            </w:r>
            <w:r w:rsidRPr="000803AE">
              <w:rPr>
                <w:rFonts w:eastAsia="標楷體"/>
                <w:kern w:val="0"/>
                <w:sz w:val="20"/>
                <w:szCs w:val="20"/>
              </w:rPr>
              <w:t xml:space="preserve"> 47 of the Operating Rules of the Taiwan Stock Exchange Corporation</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234980" w:rsidRPr="000803AE" w:rsidRDefault="00234980"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Tai-Cheng-86-Shang-12760 dated May 21, 1997</w:t>
            </w:r>
          </w:p>
          <w:p w:rsidR="007952D6" w:rsidRPr="000803AE" w:rsidRDefault="007952D6" w:rsidP="00334613">
            <w:pPr>
              <w:numPr>
                <w:ilvl w:val="0"/>
                <w:numId w:val="465"/>
              </w:numPr>
              <w:tabs>
                <w:tab w:val="left" w:pos="6840"/>
              </w:tabs>
              <w:snapToGrid w:val="0"/>
              <w:rPr>
                <w:rFonts w:eastAsia="標楷體"/>
                <w:sz w:val="20"/>
                <w:szCs w:val="20"/>
              </w:rPr>
            </w:pPr>
            <w:r w:rsidRPr="000803AE">
              <w:rPr>
                <w:rFonts w:eastAsia="標楷體"/>
                <w:kern w:val="0"/>
                <w:sz w:val="20"/>
                <w:szCs w:val="20"/>
              </w:rPr>
              <w:t>Letter No. Tai-Cheng-</w:t>
            </w:r>
            <w:r w:rsidR="00C90BD2" w:rsidRPr="000803AE">
              <w:rPr>
                <w:rFonts w:eastAsia="標楷體"/>
                <w:kern w:val="0"/>
                <w:sz w:val="20"/>
                <w:szCs w:val="20"/>
              </w:rPr>
              <w:t xml:space="preserve"> Shang</w:t>
            </w:r>
            <w:r w:rsidR="00C90BD2" w:rsidRPr="000803AE">
              <w:rPr>
                <w:rFonts w:eastAsia="標楷體" w:hint="eastAsia"/>
                <w:kern w:val="0"/>
                <w:sz w:val="20"/>
                <w:szCs w:val="20"/>
              </w:rPr>
              <w:t>-1-</w:t>
            </w:r>
            <w:r w:rsidR="00C90BD2" w:rsidRPr="000803AE">
              <w:rPr>
                <w:rFonts w:eastAsia="標楷體"/>
                <w:kern w:val="0"/>
                <w:sz w:val="20"/>
                <w:szCs w:val="20"/>
              </w:rPr>
              <w:t>1080021896</w:t>
            </w:r>
            <w:r w:rsidRPr="000803AE">
              <w:rPr>
                <w:rFonts w:eastAsia="標楷體"/>
                <w:kern w:val="0"/>
                <w:sz w:val="20"/>
                <w:szCs w:val="20"/>
              </w:rPr>
              <w:t xml:space="preserve"> dated </w:t>
            </w:r>
            <w:r w:rsidRPr="000803AE">
              <w:rPr>
                <w:rFonts w:eastAsia="標楷體" w:hint="eastAsia"/>
                <w:kern w:val="0"/>
                <w:sz w:val="20"/>
                <w:szCs w:val="20"/>
              </w:rPr>
              <w:t>December 6, 2019</w:t>
            </w:r>
          </w:p>
          <w:p w:rsidR="009F5C5F" w:rsidRPr="000803AE" w:rsidRDefault="009F5C5F" w:rsidP="003716D3">
            <w:pPr>
              <w:kinsoku w:val="0"/>
              <w:overflowPunct w:val="0"/>
              <w:snapToGrid w:val="0"/>
              <w:rPr>
                <w:rFonts w:eastAsia="標楷體"/>
                <w:sz w:val="20"/>
                <w:szCs w:val="20"/>
              </w:rPr>
            </w:pPr>
          </w:p>
          <w:p w:rsidR="00486944" w:rsidRPr="000803AE" w:rsidRDefault="00486944" w:rsidP="00334613">
            <w:pPr>
              <w:numPr>
                <w:ilvl w:val="0"/>
                <w:numId w:val="466"/>
              </w:numPr>
              <w:tabs>
                <w:tab w:val="left" w:pos="6840"/>
              </w:tabs>
              <w:snapToGrid w:val="0"/>
              <w:rPr>
                <w:rFonts w:eastAsia="標楷體"/>
                <w:sz w:val="20"/>
                <w:szCs w:val="20"/>
              </w:rPr>
            </w:pPr>
            <w:r w:rsidRPr="000803AE">
              <w:rPr>
                <w:rFonts w:eastAsia="標楷體"/>
                <w:kern w:val="0"/>
                <w:sz w:val="20"/>
                <w:szCs w:val="20"/>
              </w:rPr>
              <w:t>Article 3 of the Securities and Exchange Act Enforcement Rules</w:t>
            </w:r>
          </w:p>
          <w:p w:rsidR="009446D9" w:rsidRPr="000803AE" w:rsidRDefault="000C2450" w:rsidP="00334613">
            <w:pPr>
              <w:numPr>
                <w:ilvl w:val="0"/>
                <w:numId w:val="466"/>
              </w:numPr>
              <w:tabs>
                <w:tab w:val="left" w:pos="6840"/>
              </w:tabs>
              <w:snapToGrid w:val="0"/>
              <w:rPr>
                <w:rFonts w:eastAsia="標楷體"/>
                <w:sz w:val="20"/>
                <w:szCs w:val="20"/>
              </w:rPr>
            </w:pPr>
            <w:r w:rsidRPr="000803AE">
              <w:rPr>
                <w:rFonts w:eastAsia="標楷體"/>
                <w:kern w:val="0"/>
                <w:sz w:val="20"/>
                <w:szCs w:val="20"/>
              </w:rPr>
              <w:t xml:space="preserve">Articles </w:t>
            </w:r>
            <w:r w:rsidRPr="000803AE">
              <w:rPr>
                <w:rFonts w:eastAsia="標楷體" w:hint="eastAsia"/>
                <w:kern w:val="0"/>
                <w:sz w:val="20"/>
                <w:szCs w:val="20"/>
              </w:rPr>
              <w:t>50-1</w:t>
            </w:r>
            <w:r w:rsidRPr="000803AE">
              <w:rPr>
                <w:rFonts w:eastAsia="標楷體"/>
                <w:kern w:val="0"/>
                <w:sz w:val="20"/>
                <w:szCs w:val="20"/>
              </w:rPr>
              <w:t xml:space="preserve"> of the Operating Rules of the Taiwan Stock Exchange Corporation</w:t>
            </w:r>
          </w:p>
          <w:p w:rsidR="00486944" w:rsidRPr="000803AE" w:rsidRDefault="00486944" w:rsidP="003716D3">
            <w:pPr>
              <w:kinsoku w:val="0"/>
              <w:overflowPunct w:val="0"/>
              <w:snapToGrid w:val="0"/>
              <w:rPr>
                <w:rFonts w:eastAsia="標楷體"/>
                <w:sz w:val="20"/>
                <w:szCs w:val="20"/>
              </w:rPr>
            </w:pPr>
          </w:p>
          <w:p w:rsidR="00334613" w:rsidRPr="000803AE" w:rsidRDefault="00334613" w:rsidP="003716D3">
            <w:pPr>
              <w:kinsoku w:val="0"/>
              <w:overflowPunct w:val="0"/>
              <w:snapToGrid w:val="0"/>
              <w:rPr>
                <w:rFonts w:eastAsia="標楷體"/>
                <w:sz w:val="20"/>
                <w:szCs w:val="20"/>
              </w:rPr>
            </w:pPr>
          </w:p>
          <w:p w:rsidR="006C49A4" w:rsidRPr="000803AE" w:rsidRDefault="007C4AEF" w:rsidP="00334613">
            <w:pPr>
              <w:numPr>
                <w:ilvl w:val="0"/>
                <w:numId w:val="467"/>
              </w:numPr>
              <w:tabs>
                <w:tab w:val="left" w:pos="6840"/>
              </w:tabs>
              <w:snapToGrid w:val="0"/>
              <w:rPr>
                <w:rFonts w:eastAsia="標楷體"/>
                <w:sz w:val="20"/>
                <w:szCs w:val="20"/>
              </w:rPr>
            </w:pPr>
            <w:r w:rsidRPr="000803AE">
              <w:rPr>
                <w:rFonts w:eastAsia="標楷體"/>
                <w:kern w:val="0"/>
                <w:sz w:val="20"/>
                <w:szCs w:val="20"/>
              </w:rPr>
              <w:t>Paragraph 2</w:t>
            </w:r>
            <w:r w:rsidR="00AD31B7" w:rsidRPr="000803AE">
              <w:rPr>
                <w:rFonts w:eastAsia="標楷體"/>
                <w:kern w:val="0"/>
                <w:sz w:val="20"/>
                <w:szCs w:val="20"/>
              </w:rPr>
              <w:t xml:space="preserve"> of</w:t>
            </w:r>
            <w:r w:rsidR="006C49A4" w:rsidRPr="000803AE">
              <w:rPr>
                <w:rFonts w:eastAsia="標楷體"/>
                <w:kern w:val="0"/>
                <w:sz w:val="20"/>
                <w:szCs w:val="20"/>
              </w:rPr>
              <w:t xml:space="preserve"> Article 139 </w:t>
            </w:r>
            <w:r w:rsidRPr="000803AE">
              <w:rPr>
                <w:rFonts w:eastAsia="標楷體"/>
                <w:kern w:val="0"/>
                <w:sz w:val="20"/>
                <w:szCs w:val="20"/>
              </w:rPr>
              <w:t xml:space="preserve">and Article 165-1 </w:t>
            </w:r>
            <w:r w:rsidR="006C49A4" w:rsidRPr="000803AE">
              <w:rPr>
                <w:rFonts w:eastAsia="標楷體"/>
                <w:kern w:val="0"/>
                <w:sz w:val="20"/>
                <w:szCs w:val="20"/>
              </w:rPr>
              <w:t>of the Securities</w:t>
            </w:r>
            <w:r w:rsidR="00230893" w:rsidRPr="000803AE">
              <w:rPr>
                <w:rFonts w:eastAsia="標楷體"/>
                <w:kern w:val="0"/>
                <w:sz w:val="20"/>
                <w:szCs w:val="20"/>
              </w:rPr>
              <w:t xml:space="preserve"> and Exchange</w:t>
            </w:r>
            <w:r w:rsidR="006C49A4" w:rsidRPr="000803AE">
              <w:rPr>
                <w:rFonts w:eastAsia="標楷體"/>
                <w:kern w:val="0"/>
                <w:sz w:val="20"/>
                <w:szCs w:val="20"/>
              </w:rPr>
              <w:t xml:space="preserve"> Act</w:t>
            </w:r>
          </w:p>
          <w:p w:rsidR="008B4E21" w:rsidRPr="000803AE" w:rsidRDefault="00A63CDD" w:rsidP="00334613">
            <w:pPr>
              <w:numPr>
                <w:ilvl w:val="0"/>
                <w:numId w:val="467"/>
              </w:numPr>
              <w:tabs>
                <w:tab w:val="left" w:pos="6840"/>
              </w:tabs>
              <w:snapToGrid w:val="0"/>
              <w:rPr>
                <w:rFonts w:eastAsia="標楷體"/>
                <w:sz w:val="20"/>
                <w:szCs w:val="20"/>
              </w:rPr>
            </w:pPr>
            <w:r w:rsidRPr="000803AE">
              <w:rPr>
                <w:rFonts w:eastAsia="標楷體"/>
                <w:kern w:val="0"/>
                <w:sz w:val="20"/>
                <w:szCs w:val="20"/>
              </w:rPr>
              <w:t>Articles 45-1 of the Operating Rules of the Taiwan Stock Exchange Corporation</w:t>
            </w:r>
          </w:p>
          <w:p w:rsidR="007F05FF" w:rsidRPr="000803AE" w:rsidRDefault="002D016C" w:rsidP="00334613">
            <w:pPr>
              <w:numPr>
                <w:ilvl w:val="0"/>
                <w:numId w:val="467"/>
              </w:numPr>
              <w:tabs>
                <w:tab w:val="left" w:pos="6840"/>
              </w:tabs>
              <w:snapToGrid w:val="0"/>
              <w:rPr>
                <w:rFonts w:eastAsia="標楷體"/>
                <w:sz w:val="20"/>
                <w:szCs w:val="20"/>
              </w:rPr>
            </w:pPr>
            <w:r w:rsidRPr="000803AE">
              <w:rPr>
                <w:rFonts w:eastAsia="標楷體"/>
                <w:sz w:val="20"/>
                <w:szCs w:val="20"/>
              </w:rPr>
              <w:t>Article 28-12 of Taiwan Stock Exchange Corporation Rules Governing Review of Securities Listings</w:t>
            </w:r>
          </w:p>
          <w:p w:rsidR="001B4D85" w:rsidRPr="000803AE" w:rsidRDefault="003A1E8D" w:rsidP="00334613">
            <w:pPr>
              <w:numPr>
                <w:ilvl w:val="0"/>
                <w:numId w:val="467"/>
              </w:numPr>
              <w:tabs>
                <w:tab w:val="left" w:pos="6840"/>
              </w:tabs>
              <w:snapToGrid w:val="0"/>
              <w:rPr>
                <w:rFonts w:eastAsia="標楷體"/>
                <w:sz w:val="20"/>
                <w:szCs w:val="20"/>
              </w:rPr>
            </w:pPr>
            <w:r w:rsidRPr="000803AE">
              <w:rPr>
                <w:rFonts w:eastAsia="標楷體" w:hint="eastAsia"/>
                <w:sz w:val="20"/>
                <w:szCs w:val="20"/>
              </w:rPr>
              <w:t>A</w:t>
            </w:r>
            <w:r w:rsidR="004F688D" w:rsidRPr="000803AE">
              <w:rPr>
                <w:rFonts w:eastAsia="標楷體"/>
                <w:sz w:val="20"/>
                <w:szCs w:val="20"/>
              </w:rPr>
              <w:t xml:space="preserve">rticle 4-2 of </w:t>
            </w:r>
            <w:r w:rsidR="009E347A" w:rsidRPr="000803AE">
              <w:rPr>
                <w:rFonts w:eastAsia="標楷體"/>
                <w:sz w:val="20"/>
                <w:szCs w:val="20"/>
              </w:rPr>
              <w:t>Operational Procedures for the Review of Foreign Securities for Listing by the Taiwan Stock Exchange Corporation</w:t>
            </w:r>
          </w:p>
          <w:p w:rsidR="00563FAD" w:rsidRPr="000803AE" w:rsidRDefault="000F1ACF" w:rsidP="00334613">
            <w:pPr>
              <w:numPr>
                <w:ilvl w:val="0"/>
                <w:numId w:val="467"/>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0F1ACF" w:rsidRPr="000803AE" w:rsidRDefault="000F1ACF"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rPr>
                <w:rFonts w:eastAsia="標楷體"/>
                <w:sz w:val="20"/>
                <w:szCs w:val="20"/>
              </w:rPr>
            </w:pP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kern w:val="0"/>
                <w:sz w:val="20"/>
                <w:szCs w:val="20"/>
              </w:rPr>
              <w:t xml:space="preserve">Paragraph 1, Article 139 of the Securities </w:t>
            </w:r>
            <w:r w:rsidR="00F825A5" w:rsidRPr="000803AE">
              <w:rPr>
                <w:rFonts w:eastAsia="標楷體"/>
                <w:kern w:val="0"/>
                <w:sz w:val="20"/>
                <w:szCs w:val="20"/>
              </w:rPr>
              <w:t>and Exchange</w:t>
            </w:r>
            <w:r w:rsidR="00F825A5" w:rsidRPr="000803AE">
              <w:rPr>
                <w:rFonts w:eastAsia="標楷體" w:hint="eastAsia"/>
                <w:kern w:val="0"/>
                <w:sz w:val="20"/>
                <w:szCs w:val="20"/>
              </w:rPr>
              <w:t xml:space="preserve"> </w:t>
            </w:r>
            <w:r w:rsidRPr="000803AE">
              <w:rPr>
                <w:rFonts w:eastAsia="標楷體"/>
                <w:kern w:val="0"/>
                <w:sz w:val="20"/>
                <w:szCs w:val="20"/>
              </w:rPr>
              <w:t>Act</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hint="eastAsia"/>
                <w:sz w:val="20"/>
                <w:szCs w:val="20"/>
              </w:rPr>
              <w:t xml:space="preserve">Articles 2 and 28-12 of the </w:t>
            </w:r>
            <w:r w:rsidRPr="000803AE">
              <w:rPr>
                <w:rFonts w:eastAsia="標楷體"/>
                <w:sz w:val="20"/>
                <w:szCs w:val="20"/>
              </w:rPr>
              <w:t>Taiwan Stock Exchange Corporation Procedures for Review of Securities Listings</w:t>
            </w:r>
          </w:p>
          <w:p w:rsidR="00563FAD" w:rsidRPr="000803AE" w:rsidRDefault="00563FAD" w:rsidP="00334613">
            <w:pPr>
              <w:numPr>
                <w:ilvl w:val="0"/>
                <w:numId w:val="463"/>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p w:rsidR="00B93409" w:rsidRPr="000803AE" w:rsidRDefault="00B93409" w:rsidP="00334613">
            <w:pPr>
              <w:tabs>
                <w:tab w:val="left" w:pos="6840"/>
              </w:tabs>
              <w:snapToGrid w:val="0"/>
              <w:rPr>
                <w:rFonts w:eastAsia="標楷體"/>
                <w:sz w:val="20"/>
                <w:szCs w:val="20"/>
              </w:rPr>
            </w:pPr>
          </w:p>
          <w:p w:rsidR="000D434F" w:rsidRPr="000803AE" w:rsidRDefault="000D434F" w:rsidP="00334613">
            <w:pPr>
              <w:tabs>
                <w:tab w:val="left" w:pos="6840"/>
              </w:tabs>
              <w:snapToGrid w:val="0"/>
              <w:rPr>
                <w:rFonts w:eastAsia="標楷體"/>
                <w:sz w:val="20"/>
                <w:szCs w:val="20"/>
              </w:rPr>
            </w:pP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kern w:val="0"/>
                <w:sz w:val="20"/>
                <w:szCs w:val="20"/>
              </w:rPr>
              <w:t xml:space="preserve">Article </w:t>
            </w:r>
            <w:r w:rsidRPr="000803AE">
              <w:rPr>
                <w:rFonts w:eastAsia="標楷體" w:hint="eastAsia"/>
                <w:kern w:val="0"/>
                <w:sz w:val="20"/>
                <w:szCs w:val="20"/>
              </w:rPr>
              <w:t>34</w:t>
            </w:r>
            <w:r w:rsidRPr="000803AE">
              <w:rPr>
                <w:rFonts w:eastAsia="標楷體"/>
                <w:kern w:val="0"/>
                <w:sz w:val="20"/>
                <w:szCs w:val="20"/>
              </w:rPr>
              <w:t xml:space="preserve"> of the Securities</w:t>
            </w:r>
            <w:r w:rsidR="00F825A5" w:rsidRPr="000803AE">
              <w:rPr>
                <w:rFonts w:eastAsia="標楷體" w:hint="eastAsia"/>
                <w:kern w:val="0"/>
                <w:sz w:val="20"/>
                <w:szCs w:val="20"/>
              </w:rPr>
              <w:t xml:space="preserve"> and Exchange</w:t>
            </w:r>
            <w:r w:rsidRPr="000803AE">
              <w:rPr>
                <w:rFonts w:eastAsia="標楷體"/>
                <w:kern w:val="0"/>
                <w:sz w:val="20"/>
                <w:szCs w:val="20"/>
              </w:rPr>
              <w:t xml:space="preserve"> Act</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hint="eastAsia"/>
                <w:sz w:val="20"/>
                <w:szCs w:val="20"/>
              </w:rPr>
              <w:t xml:space="preserve">Articles 45-1 and 47 of the </w:t>
            </w:r>
            <w:r w:rsidRPr="000803AE">
              <w:rPr>
                <w:rFonts w:eastAsia="標楷體"/>
                <w:sz w:val="20"/>
                <w:szCs w:val="20"/>
              </w:rPr>
              <w:t>Taiwan Stock Exchange Corporation Procedures for Review of Securities Listings</w:t>
            </w:r>
          </w:p>
          <w:p w:rsidR="001278F5" w:rsidRPr="000803AE" w:rsidRDefault="001278F5" w:rsidP="00334613">
            <w:pPr>
              <w:numPr>
                <w:ilvl w:val="0"/>
                <w:numId w:val="464"/>
              </w:numPr>
              <w:tabs>
                <w:tab w:val="left" w:pos="6840"/>
              </w:tabs>
              <w:snapToGrid w:val="0"/>
              <w:rPr>
                <w:rFonts w:eastAsia="標楷體"/>
                <w:sz w:val="20"/>
                <w:szCs w:val="20"/>
              </w:rPr>
            </w:pPr>
            <w:r w:rsidRPr="000803AE">
              <w:rPr>
                <w:rFonts w:eastAsia="標楷體"/>
                <w:sz w:val="20"/>
                <w:szCs w:val="20"/>
              </w:rPr>
              <w:t>Article 4-2 of Operational Procedures for the Review of Foreign Securities for Listing by the Taiwan Stock Exchange Corporation</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lastRenderedPageBreak/>
              <w:t>11</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452338" w:rsidP="00DF7606">
            <w:pPr>
              <w:kinsoku w:val="0"/>
              <w:overflowPunct w:val="0"/>
              <w:snapToGrid w:val="0"/>
              <w:ind w:left="200" w:hanging="200"/>
              <w:rPr>
                <w:sz w:val="20"/>
                <w:szCs w:val="20"/>
              </w:rPr>
            </w:pPr>
            <w:r>
              <w:rPr>
                <w:rFonts w:eastAsia="標楷體"/>
                <w:sz w:val="20"/>
                <w:szCs w:val="20"/>
              </w:rPr>
              <w:t xml:space="preserve">1. </w:t>
            </w:r>
            <w:r w:rsidR="00234980" w:rsidRPr="000803AE">
              <w:rPr>
                <w:rFonts w:eastAsia="標楷體"/>
                <w:sz w:val="20"/>
                <w:szCs w:val="20"/>
              </w:rPr>
              <w:t xml:space="preserve">Application for listing of </w:t>
            </w:r>
            <w:r w:rsidR="00234980" w:rsidRPr="000803AE">
              <w:rPr>
                <w:sz w:val="20"/>
                <w:szCs w:val="20"/>
              </w:rPr>
              <w:t>certificates of payment of shares issued due to cash capital increase.</w:t>
            </w: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sz w:val="20"/>
                <w:szCs w:val="20"/>
              </w:rPr>
            </w:pPr>
          </w:p>
          <w:p w:rsidR="00E97496" w:rsidRDefault="00E97496" w:rsidP="003716D3">
            <w:pPr>
              <w:kinsoku w:val="0"/>
              <w:overflowPunct w:val="0"/>
              <w:snapToGrid w:val="0"/>
              <w:rPr>
                <w:rFonts w:eastAsia="標楷體"/>
                <w:sz w:val="20"/>
                <w:szCs w:val="20"/>
              </w:rPr>
            </w:pPr>
          </w:p>
          <w:p w:rsidR="00E97496" w:rsidRPr="000803AE" w:rsidRDefault="00E97496" w:rsidP="00657043">
            <w:pPr>
              <w:kinsoku w:val="0"/>
              <w:overflowPunct w:val="0"/>
              <w:snapToGrid w:val="0"/>
              <w:ind w:left="200" w:hanging="200"/>
              <w:rPr>
                <w:rFonts w:eastAsia="標楷體"/>
                <w:sz w:val="20"/>
                <w:szCs w:val="20"/>
              </w:rPr>
            </w:pPr>
            <w:r>
              <w:rPr>
                <w:rFonts w:eastAsia="標楷體" w:hint="eastAsia"/>
                <w:sz w:val="20"/>
                <w:szCs w:val="20"/>
              </w:rPr>
              <w:t>2</w:t>
            </w:r>
            <w:r>
              <w:rPr>
                <w:rFonts w:eastAsia="標楷體"/>
                <w:sz w:val="20"/>
                <w:szCs w:val="20"/>
              </w:rPr>
              <w:t>.</w:t>
            </w:r>
            <w:r w:rsidRPr="000803AE">
              <w:rPr>
                <w:rFonts w:eastAsia="標楷體"/>
                <w:sz w:val="20"/>
                <w:szCs w:val="20"/>
              </w:rPr>
              <w:t xml:space="preserve"> </w:t>
            </w:r>
            <w:r w:rsidR="003F3415">
              <w:rPr>
                <w:rFonts w:eastAsia="標楷體"/>
                <w:spacing w:val="-2"/>
                <w:sz w:val="20"/>
                <w:szCs w:val="20"/>
              </w:rPr>
              <w:t>D</w:t>
            </w:r>
            <w:r w:rsidRPr="000803AE">
              <w:rPr>
                <w:rFonts w:eastAsia="標楷體"/>
                <w:spacing w:val="-2"/>
                <w:sz w:val="20"/>
                <w:szCs w:val="20"/>
              </w:rPr>
              <w:t>elisting of</w:t>
            </w:r>
            <w:r w:rsidRPr="000803AE">
              <w:rPr>
                <w:rFonts w:eastAsia="標楷體"/>
                <w:sz w:val="20"/>
                <w:szCs w:val="20"/>
              </w:rPr>
              <w:t xml:space="preserve"> </w:t>
            </w:r>
            <w:r w:rsidR="003F3415">
              <w:rPr>
                <w:sz w:val="20"/>
                <w:szCs w:val="20"/>
              </w:rPr>
              <w:t>certificates for</w:t>
            </w:r>
            <w:r w:rsidRPr="000803AE">
              <w:rPr>
                <w:sz w:val="20"/>
                <w:szCs w:val="20"/>
              </w:rPr>
              <w:t xml:space="preserve"> payment of </w:t>
            </w:r>
            <w:r>
              <w:rPr>
                <w:rFonts w:eastAsia="標楷體"/>
                <w:sz w:val="20"/>
                <w:szCs w:val="20"/>
              </w:rPr>
              <w:t>ordinary shares (or preferred shares)</w:t>
            </w:r>
            <w:r w:rsidR="003F3415">
              <w:rPr>
                <w:rFonts w:eastAsia="標楷體"/>
                <w:sz w:val="20"/>
                <w:szCs w:val="20"/>
              </w:rPr>
              <w:t xml:space="preserve">; </w:t>
            </w:r>
            <w:r w:rsidR="003F3415">
              <w:rPr>
                <w:rFonts w:eastAsia="標楷體" w:hint="eastAsia"/>
                <w:sz w:val="20"/>
                <w:szCs w:val="20"/>
              </w:rPr>
              <w:t>l</w:t>
            </w:r>
            <w:r w:rsidR="003F3415">
              <w:rPr>
                <w:rFonts w:eastAsia="標楷體"/>
                <w:sz w:val="20"/>
                <w:szCs w:val="20"/>
              </w:rPr>
              <w:t>isting</w:t>
            </w:r>
            <w:r w:rsidR="008A2BF8">
              <w:rPr>
                <w:rFonts w:eastAsia="標楷體"/>
                <w:sz w:val="20"/>
                <w:szCs w:val="20"/>
              </w:rPr>
              <w:t xml:space="preserve"> of ordinary shares (or preferred shares) </w:t>
            </w:r>
            <w:r w:rsidR="008A2BF8">
              <w:rPr>
                <w:sz w:val="20"/>
                <w:szCs w:val="20"/>
              </w:rPr>
              <w:t xml:space="preserve">issued due to </w:t>
            </w:r>
            <w:r w:rsidR="008A2BF8"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436AC9" w:rsidP="003716D3">
            <w:pPr>
              <w:kinsoku w:val="0"/>
              <w:overflowPunct w:val="0"/>
              <w:snapToGrid w:val="0"/>
              <w:rPr>
                <w:rFonts w:eastAsia="標楷體"/>
                <w:sz w:val="20"/>
                <w:szCs w:val="20"/>
              </w:rPr>
            </w:pPr>
            <w:r>
              <w:rPr>
                <w:rFonts w:eastAsia="標楷體" w:hint="eastAsia"/>
                <w:sz w:val="20"/>
                <w:szCs w:val="20"/>
              </w:rPr>
              <w:lastRenderedPageBreak/>
              <w:t>T</w:t>
            </w:r>
            <w:r w:rsidR="00D80A1F">
              <w:rPr>
                <w:rFonts w:eastAsia="標楷體"/>
                <w:sz w:val="20"/>
                <w:szCs w:val="20"/>
              </w:rPr>
              <w:t xml:space="preserve">wo business days prior to </w:t>
            </w:r>
            <w:r w:rsidR="00D80A1F"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00D80A1F" w:rsidRPr="000803AE">
              <w:rPr>
                <w:sz w:val="20"/>
                <w:szCs w:val="20"/>
              </w:rPr>
              <w:t>.</w:t>
            </w: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C96BA5" w:rsidRPr="000803AE" w:rsidRDefault="00C96BA5" w:rsidP="003716D3">
            <w:pPr>
              <w:kinsoku w:val="0"/>
              <w:overflowPunct w:val="0"/>
              <w:snapToGrid w:val="0"/>
              <w:rPr>
                <w:rFonts w:eastAsia="標楷體"/>
                <w:sz w:val="20"/>
                <w:szCs w:val="20"/>
              </w:rPr>
            </w:pPr>
          </w:p>
          <w:p w:rsidR="00234980" w:rsidRDefault="00234980"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E97496" w:rsidRDefault="00E9749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325B66" w:rsidRDefault="00325B66" w:rsidP="003716D3">
            <w:pPr>
              <w:kinsoku w:val="0"/>
              <w:overflowPunct w:val="0"/>
              <w:snapToGrid w:val="0"/>
              <w:rPr>
                <w:rFonts w:eastAsia="標楷體"/>
                <w:sz w:val="20"/>
                <w:szCs w:val="20"/>
              </w:rPr>
            </w:pPr>
          </w:p>
          <w:p w:rsidR="00E97496" w:rsidRPr="000803AE" w:rsidRDefault="008A2BF8" w:rsidP="003716D3">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1"/>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00234980" w:rsidRPr="000803AE">
              <w:rPr>
                <w:sz w:val="20"/>
                <w:szCs w:val="20"/>
              </w:rPr>
              <w:t>.</w:t>
            </w:r>
          </w:p>
          <w:p w:rsidR="00AA2A3A" w:rsidRPr="00325B66" w:rsidRDefault="00234980" w:rsidP="000A4AAA">
            <w:pPr>
              <w:numPr>
                <w:ilvl w:val="0"/>
                <w:numId w:val="11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4667FF"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234980" w:rsidRDefault="00234980" w:rsidP="004D4733">
            <w:pPr>
              <w:numPr>
                <w:ilvl w:val="0"/>
                <w:numId w:val="111"/>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domestic securities/filing picture of ordinary shares, preferred shares, corporate bonds and convertible bonds, effective on the listing date).</w:t>
            </w:r>
            <w:r w:rsidR="0038731D" w:rsidRPr="000803AE">
              <w:rPr>
                <w:rFonts w:eastAsia="標楷體" w:hint="eastAsia"/>
                <w:sz w:val="20"/>
                <w:szCs w:val="20"/>
              </w:rPr>
              <w:t xml:space="preserve"> </w:t>
            </w:r>
            <w:r w:rsidR="0014136D" w:rsidRPr="000803AE">
              <w:rPr>
                <w:rFonts w:eastAsia="標楷體" w:hint="eastAsia"/>
                <w:sz w:val="20"/>
                <w:szCs w:val="20"/>
              </w:rPr>
              <w:t xml:space="preserve">Or updating the information on the number of shares shown in </w:t>
            </w:r>
            <w:r w:rsidR="0014136D" w:rsidRPr="000803AE">
              <w:rPr>
                <w:rFonts w:eastAsia="標楷體"/>
                <w:sz w:val="20"/>
                <w:szCs w:val="20"/>
              </w:rPr>
              <w:t>the Market Observation Post System</w:t>
            </w:r>
            <w:r w:rsidR="0014136D" w:rsidRPr="000803AE">
              <w:rPr>
                <w:rFonts w:eastAsia="標楷體" w:hint="eastAsia"/>
                <w:sz w:val="20"/>
                <w:szCs w:val="20"/>
              </w:rPr>
              <w:t xml:space="preserve"> </w:t>
            </w:r>
            <w:r w:rsidR="0014136D" w:rsidRPr="000803AE">
              <w:rPr>
                <w:rFonts w:eastAsia="標楷體"/>
                <w:sz w:val="20"/>
                <w:szCs w:val="20"/>
              </w:rPr>
              <w:t>(sii.twse.com.tw/number of ordinary shares/reporting of the increase or decrease in the number of unit of TDR)</w:t>
            </w:r>
            <w:r w:rsidR="0014136D" w:rsidRPr="000803AE">
              <w:rPr>
                <w:rFonts w:eastAsia="標楷體" w:hint="eastAsia"/>
                <w:sz w:val="20"/>
                <w:szCs w:val="20"/>
              </w:rPr>
              <w:t xml:space="preserve">, </w:t>
            </w:r>
            <w:r w:rsidR="0014136D" w:rsidRPr="000803AE">
              <w:rPr>
                <w:rFonts w:eastAsia="標楷體"/>
                <w:sz w:val="20"/>
                <w:szCs w:val="20"/>
              </w:rPr>
              <w:t>effective on the listing date</w:t>
            </w:r>
            <w:r w:rsidR="0014136D" w:rsidRPr="000803AE">
              <w:rPr>
                <w:rFonts w:eastAsia="標楷體" w:hint="eastAsia"/>
                <w:sz w:val="20"/>
                <w:szCs w:val="20"/>
              </w:rPr>
              <w:t>.</w:t>
            </w:r>
          </w:p>
          <w:p w:rsidR="00E97496" w:rsidRDefault="00E97496" w:rsidP="00E97496">
            <w:pPr>
              <w:kinsoku w:val="0"/>
              <w:overflowPunct w:val="0"/>
              <w:snapToGrid w:val="0"/>
              <w:rPr>
                <w:rFonts w:eastAsia="標楷體"/>
                <w:sz w:val="20"/>
                <w:szCs w:val="20"/>
              </w:rPr>
            </w:pPr>
          </w:p>
          <w:p w:rsidR="00E97496" w:rsidRDefault="008A2BF8" w:rsidP="00E97496">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E97496" w:rsidRDefault="00E97496" w:rsidP="00E97496">
            <w:pPr>
              <w:kinsoku w:val="0"/>
              <w:overflowPunct w:val="0"/>
              <w:snapToGrid w:val="0"/>
              <w:rPr>
                <w:rFonts w:eastAsia="標楷體"/>
                <w:sz w:val="20"/>
                <w:szCs w:val="20"/>
              </w:rPr>
            </w:pPr>
          </w:p>
          <w:p w:rsidR="00E97496" w:rsidRPr="000803AE" w:rsidRDefault="00E97496" w:rsidP="00E97496">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2"/>
                <w:numId w:val="406"/>
              </w:numPr>
              <w:snapToGrid w:val="0"/>
              <w:rPr>
                <w:rFonts w:eastAsia="標楷體"/>
                <w:kern w:val="0"/>
                <w:sz w:val="20"/>
                <w:szCs w:val="20"/>
              </w:rPr>
            </w:pPr>
            <w:r w:rsidRPr="000803AE">
              <w:rPr>
                <w:rFonts w:eastAsia="標楷體"/>
                <w:sz w:val="20"/>
                <w:szCs w:val="20"/>
                <w:lang w:val="it-IT"/>
              </w:rPr>
              <w:lastRenderedPageBreak/>
              <w:t>Article 10 of the Taiwan Stock Exchange Corporation Procedures for Review of Securities Listings</w:t>
            </w:r>
          </w:p>
          <w:p w:rsidR="002D6F5C" w:rsidRPr="000803AE" w:rsidRDefault="002D6F5C" w:rsidP="001F6310">
            <w:pPr>
              <w:widowControl/>
              <w:numPr>
                <w:ilvl w:val="2"/>
                <w:numId w:val="406"/>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F060D9"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2"/>
                <w:numId w:val="406"/>
              </w:numPr>
              <w:snapToGrid w:val="0"/>
              <w:rPr>
                <w:rFonts w:eastAsia="標楷體"/>
                <w:sz w:val="20"/>
                <w:szCs w:val="20"/>
              </w:rPr>
            </w:pPr>
            <w:r w:rsidRPr="004D4733">
              <w:rPr>
                <w:rFonts w:eastAsia="標楷體"/>
                <w:sz w:val="20"/>
                <w:szCs w:val="20"/>
                <w:lang w:val="it-IT"/>
              </w:rPr>
              <w:t>Taiwan</w:t>
            </w:r>
            <w:r w:rsidRPr="000803AE">
              <w:rPr>
                <w:rFonts w:eastAsia="標楷體"/>
                <w:kern w:val="0"/>
                <w:sz w:val="20"/>
                <w:szCs w:val="20"/>
              </w:rPr>
              <w:t xml:space="preserve">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2"/>
                <w:numId w:val="406"/>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313" w:type="dxa"/>
            <w:gridSpan w:val="2"/>
            <w:tcBorders>
              <w:top w:val="single" w:sz="4" w:space="0" w:color="auto"/>
              <w:left w:val="single" w:sz="4" w:space="0" w:color="auto"/>
              <w:bottom w:val="single" w:sz="4" w:space="0" w:color="auto"/>
              <w:right w:val="single" w:sz="4" w:space="0" w:color="auto"/>
            </w:tcBorders>
          </w:tcPr>
          <w:p w:rsidR="00234980" w:rsidRDefault="00DF7606" w:rsidP="00657043">
            <w:pPr>
              <w:kinsoku w:val="0"/>
              <w:overflowPunct w:val="0"/>
              <w:snapToGrid w:val="0"/>
              <w:ind w:left="200" w:hanging="200"/>
              <w:rPr>
                <w:rFonts w:eastAsia="標楷體"/>
                <w:sz w:val="20"/>
                <w:szCs w:val="20"/>
              </w:rPr>
            </w:pPr>
            <w:r>
              <w:rPr>
                <w:rFonts w:eastAsia="標楷體"/>
                <w:sz w:val="20"/>
                <w:szCs w:val="20"/>
              </w:rPr>
              <w:t xml:space="preserve">1. </w:t>
            </w:r>
            <w:r w:rsidR="00234980" w:rsidRPr="000803AE">
              <w:rPr>
                <w:rFonts w:eastAsia="標楷體"/>
                <w:sz w:val="20"/>
                <w:szCs w:val="20"/>
              </w:rPr>
              <w:t>Listing of certificates of entitlement to new shares.</w:t>
            </w: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Pr="00DF7606" w:rsidRDefault="00DF7606" w:rsidP="00657043">
            <w:pPr>
              <w:kinsoku w:val="0"/>
              <w:overflowPunct w:val="0"/>
              <w:snapToGrid w:val="0"/>
              <w:ind w:left="200" w:hanging="200"/>
              <w:rPr>
                <w:rFonts w:eastAsia="標楷體"/>
                <w:sz w:val="20"/>
                <w:szCs w:val="20"/>
              </w:rPr>
            </w:pPr>
            <w:r>
              <w:rPr>
                <w:rFonts w:eastAsia="標楷體"/>
                <w:sz w:val="20"/>
                <w:szCs w:val="20"/>
              </w:rPr>
              <w:t>2.</w:t>
            </w:r>
            <w:r w:rsidRPr="000803AE">
              <w:rPr>
                <w:rFonts w:eastAsia="標楷體"/>
                <w:sz w:val="20"/>
                <w:szCs w:val="20"/>
              </w:rPr>
              <w:t xml:space="preserve"> </w:t>
            </w:r>
            <w:r>
              <w:rPr>
                <w:rFonts w:eastAsia="標楷體"/>
                <w:sz w:val="20"/>
                <w:szCs w:val="20"/>
              </w:rPr>
              <w:t xml:space="preserve">Delisting of </w:t>
            </w:r>
            <w:r w:rsidRPr="000803AE">
              <w:rPr>
                <w:rFonts w:eastAsia="標楷體"/>
                <w:sz w:val="20"/>
                <w:szCs w:val="20"/>
              </w:rPr>
              <w:t>certificates of entitlement to new shares</w:t>
            </w:r>
            <w:r>
              <w:rPr>
                <w:rFonts w:eastAsia="標楷體" w:hint="eastAsia"/>
                <w:sz w:val="20"/>
                <w:szCs w:val="20"/>
              </w:rPr>
              <w:t>; l</w:t>
            </w:r>
            <w:r>
              <w:rPr>
                <w:rFonts w:eastAsia="標楷體"/>
                <w:sz w:val="20"/>
                <w:szCs w:val="20"/>
              </w:rPr>
              <w:t xml:space="preserve">isting of shares </w:t>
            </w:r>
            <w:r>
              <w:rPr>
                <w:sz w:val="20"/>
                <w:szCs w:val="20"/>
              </w:rPr>
              <w:lastRenderedPageBreak/>
              <w:t xml:space="preserve">issued due to </w:t>
            </w:r>
            <w:r w:rsidRPr="000803AE">
              <w:rPr>
                <w:sz w:val="20"/>
                <w:szCs w:val="20"/>
              </w:rPr>
              <w:t>capital increase.</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672038" w:rsidP="003716D3">
            <w:pPr>
              <w:kinsoku w:val="0"/>
              <w:overflowPunct w:val="0"/>
              <w:snapToGrid w:val="0"/>
              <w:rPr>
                <w:rFonts w:eastAsia="標楷體"/>
                <w:sz w:val="20"/>
                <w:szCs w:val="20"/>
              </w:rPr>
            </w:pPr>
            <w:r>
              <w:rPr>
                <w:rFonts w:eastAsia="標楷體" w:hint="eastAsia"/>
                <w:sz w:val="20"/>
                <w:szCs w:val="20"/>
              </w:rPr>
              <w:lastRenderedPageBreak/>
              <w:t>T</w:t>
            </w:r>
            <w:r>
              <w:rPr>
                <w:rFonts w:eastAsia="標楷體"/>
                <w:sz w:val="20"/>
                <w:szCs w:val="20"/>
              </w:rPr>
              <w:t xml:space="preserve">wo business days prior to </w:t>
            </w:r>
            <w:r w:rsidRPr="000803AE">
              <w:rPr>
                <w:sz w:val="20"/>
                <w:szCs w:val="20"/>
              </w:rPr>
              <w:t>the commencement of the listing trading</w:t>
            </w:r>
            <w:r>
              <w:rPr>
                <w:rFonts w:hint="eastAsia"/>
                <w:sz w:val="20"/>
                <w:szCs w:val="20"/>
              </w:rPr>
              <w:t xml:space="preserve"> </w:t>
            </w:r>
            <w:r w:rsidRPr="000803AE">
              <w:rPr>
                <w:rFonts w:eastAsia="標楷體" w:hint="eastAsia"/>
                <w:sz w:val="20"/>
              </w:rPr>
              <w:t>at the latest</w:t>
            </w:r>
            <w:r w:rsidRPr="000803AE">
              <w:rPr>
                <w:sz w:val="20"/>
                <w:szCs w:val="20"/>
              </w:rPr>
              <w:t>.</w:t>
            </w:r>
          </w:p>
          <w:p w:rsidR="00234980" w:rsidRPr="000803AE" w:rsidRDefault="00234980" w:rsidP="003716D3">
            <w:pPr>
              <w:kinsoku w:val="0"/>
              <w:overflowPunct w:val="0"/>
              <w:snapToGrid w:val="0"/>
              <w:rPr>
                <w:rFonts w:eastAsia="標楷體"/>
                <w:sz w:val="20"/>
                <w:szCs w:val="20"/>
              </w:rPr>
            </w:pPr>
          </w:p>
          <w:p w:rsidR="00AA2A3A" w:rsidRPr="000803AE" w:rsidRDefault="00AA2A3A"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2D6F5C" w:rsidRPr="000803AE" w:rsidRDefault="002D6F5C"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DF7606" w:rsidRDefault="00DF7606" w:rsidP="003716D3">
            <w:pPr>
              <w:kinsoku w:val="0"/>
              <w:overflowPunct w:val="0"/>
              <w:snapToGrid w:val="0"/>
              <w:rPr>
                <w:rFonts w:eastAsia="標楷體"/>
                <w:sz w:val="20"/>
                <w:szCs w:val="20"/>
              </w:rPr>
            </w:pPr>
          </w:p>
          <w:p w:rsidR="00672038" w:rsidRDefault="00672038" w:rsidP="003716D3">
            <w:pPr>
              <w:kinsoku w:val="0"/>
              <w:overflowPunct w:val="0"/>
              <w:snapToGrid w:val="0"/>
              <w:rPr>
                <w:rFonts w:eastAsia="標楷體"/>
                <w:sz w:val="20"/>
                <w:szCs w:val="20"/>
              </w:rPr>
            </w:pPr>
          </w:p>
          <w:p w:rsidR="00DF7606" w:rsidRPr="000803AE" w:rsidRDefault="00DF7606"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date scheduled for the listing </w:t>
            </w:r>
            <w:r w:rsidRPr="000803AE">
              <w:rPr>
                <w:rFonts w:eastAsia="標楷體"/>
                <w:sz w:val="20"/>
                <w:szCs w:val="20"/>
              </w:rPr>
              <w:lastRenderedPageBreak/>
              <w:t>and trading of new shares.</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D6F5C" w:rsidP="00FF048F">
            <w:pPr>
              <w:numPr>
                <w:ilvl w:val="0"/>
                <w:numId w:val="113"/>
              </w:numPr>
              <w:kinsoku w:val="0"/>
              <w:overflowPunct w:val="0"/>
              <w:snapToGrid w:val="0"/>
              <w:rPr>
                <w:rFonts w:eastAsia="標楷體"/>
                <w:sz w:val="20"/>
                <w:szCs w:val="20"/>
              </w:rPr>
            </w:pPr>
            <w:r w:rsidRPr="000803AE">
              <w:rPr>
                <w:rFonts w:eastAsia="標楷體"/>
                <w:sz w:val="20"/>
                <w:szCs w:val="20"/>
              </w:rPr>
              <w:lastRenderedPageBreak/>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AA2A3A" w:rsidRPr="00672038" w:rsidRDefault="00234980" w:rsidP="002C0328">
            <w:pPr>
              <w:numPr>
                <w:ilvl w:val="0"/>
                <w:numId w:val="11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on </w:t>
            </w:r>
            <w:r w:rsidR="00772CB5" w:rsidRPr="000803AE">
              <w:rPr>
                <w:rFonts w:eastAsia="標楷體"/>
                <w:sz w:val="20"/>
                <w:szCs w:val="20"/>
              </w:rPr>
              <w:t>the offer and issuance of securities in accordance with Articles 252 and 273 of the Company Act and announcement made prior to the delivery of securities or distribution of dividends</w:t>
            </w:r>
            <w:r w:rsidRPr="000803AE">
              <w:rPr>
                <w:rFonts w:eastAsia="標楷體"/>
                <w:sz w:val="20"/>
                <w:szCs w:val="20"/>
              </w:rPr>
              <w:t>.</w:t>
            </w:r>
          </w:p>
          <w:p w:rsidR="00234980" w:rsidRPr="000803AE"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Chinese or foreign investors’ shareholding).</w:t>
            </w:r>
          </w:p>
          <w:p w:rsidR="0038731D" w:rsidRDefault="00234980" w:rsidP="004D4733">
            <w:pPr>
              <w:numPr>
                <w:ilvl w:val="0"/>
                <w:numId w:val="11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008D52F3" w:rsidRPr="000803AE">
              <w:rPr>
                <w:rFonts w:eastAsia="標楷體" w:hint="eastAsia"/>
                <w:sz w:val="20"/>
                <w:szCs w:val="20"/>
              </w:rPr>
              <w:t xml:space="preserve"> Or updating the information on the number of shares shown in </w:t>
            </w:r>
            <w:r w:rsidR="008D52F3" w:rsidRPr="000803AE">
              <w:rPr>
                <w:rFonts w:eastAsia="標楷體"/>
                <w:sz w:val="20"/>
                <w:szCs w:val="20"/>
              </w:rPr>
              <w:t>the Market Observation Post System</w:t>
            </w:r>
            <w:r w:rsidR="008D52F3" w:rsidRPr="000803AE">
              <w:rPr>
                <w:rFonts w:eastAsia="標楷體" w:hint="eastAsia"/>
                <w:sz w:val="20"/>
                <w:szCs w:val="20"/>
              </w:rPr>
              <w:t xml:space="preserve"> </w:t>
            </w:r>
            <w:r w:rsidR="008D52F3" w:rsidRPr="000803AE">
              <w:rPr>
                <w:rFonts w:eastAsia="標楷體"/>
                <w:sz w:val="20"/>
                <w:szCs w:val="20"/>
              </w:rPr>
              <w:t>(sii.twse.com.tw/number of ordinary shares/reporting of the increase or decrease in the number of unit of TDR)</w:t>
            </w:r>
            <w:r w:rsidR="008D52F3" w:rsidRPr="000803AE">
              <w:rPr>
                <w:rFonts w:eastAsia="標楷體" w:hint="eastAsia"/>
                <w:sz w:val="20"/>
                <w:szCs w:val="20"/>
              </w:rPr>
              <w:t xml:space="preserve">, </w:t>
            </w:r>
            <w:r w:rsidR="008D52F3" w:rsidRPr="000803AE">
              <w:rPr>
                <w:rFonts w:eastAsia="標楷體"/>
                <w:sz w:val="20"/>
                <w:szCs w:val="20"/>
              </w:rPr>
              <w:t>effective on the listing date</w:t>
            </w:r>
            <w:r w:rsidR="008D52F3" w:rsidRPr="000803AE">
              <w:rPr>
                <w:rFonts w:eastAsia="標楷體" w:hint="eastAsia"/>
                <w:sz w:val="20"/>
                <w:szCs w:val="20"/>
              </w:rPr>
              <w:t>.</w:t>
            </w:r>
          </w:p>
          <w:p w:rsidR="008A2BF8" w:rsidRDefault="008A2BF8" w:rsidP="008A2BF8">
            <w:pPr>
              <w:kinsoku w:val="0"/>
              <w:overflowPunct w:val="0"/>
              <w:snapToGrid w:val="0"/>
              <w:rPr>
                <w:rFonts w:eastAsia="標楷體"/>
                <w:sz w:val="20"/>
                <w:szCs w:val="20"/>
              </w:rPr>
            </w:pPr>
          </w:p>
          <w:p w:rsidR="008A2BF8" w:rsidRDefault="008A2BF8" w:rsidP="008A2BF8">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p w:rsidR="008A2BF8" w:rsidRPr="008A2BF8" w:rsidRDefault="008A2BF8" w:rsidP="008A2BF8">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1F6310">
            <w:pPr>
              <w:widowControl/>
              <w:numPr>
                <w:ilvl w:val="1"/>
                <w:numId w:val="93"/>
              </w:numPr>
              <w:snapToGrid w:val="0"/>
              <w:rPr>
                <w:rFonts w:eastAsia="標楷體"/>
                <w:kern w:val="0"/>
                <w:sz w:val="20"/>
                <w:szCs w:val="20"/>
              </w:rPr>
            </w:pPr>
            <w:r w:rsidRPr="000803AE">
              <w:rPr>
                <w:rFonts w:eastAsia="標楷體"/>
                <w:kern w:val="0"/>
                <w:sz w:val="20"/>
                <w:szCs w:val="20"/>
              </w:rPr>
              <w:t>Article 10 of the Taiwan Stock Exchange Corporation Procedures for Review of Securities Listings</w:t>
            </w:r>
          </w:p>
          <w:p w:rsidR="00995BAC" w:rsidRPr="000803AE" w:rsidRDefault="00995BAC" w:rsidP="001F6310">
            <w:pPr>
              <w:widowControl/>
              <w:numPr>
                <w:ilvl w:val="1"/>
                <w:numId w:val="93"/>
              </w:numPr>
              <w:snapToGrid w:val="0"/>
              <w:rPr>
                <w:rFonts w:eastAsia="標楷體"/>
                <w:kern w:val="0"/>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1051803008</w:t>
            </w:r>
            <w:r w:rsidRPr="000803AE">
              <w:rPr>
                <w:rFonts w:eastAsia="標楷體"/>
                <w:sz w:val="20"/>
                <w:szCs w:val="20"/>
                <w:lang w:val="it-IT"/>
              </w:rPr>
              <w:t xml:space="preserve"> dated </w:t>
            </w:r>
            <w:r w:rsidR="00D56D83" w:rsidRPr="000803AE">
              <w:rPr>
                <w:rFonts w:eastAsia="標楷體" w:hint="eastAsia"/>
                <w:sz w:val="20"/>
                <w:szCs w:val="20"/>
                <w:lang w:val="it-IT"/>
              </w:rPr>
              <w:t xml:space="preserve">July </w:t>
            </w:r>
            <w:r w:rsidRPr="000803AE">
              <w:rPr>
                <w:rFonts w:eastAsia="標楷體" w:hint="eastAsia"/>
                <w:sz w:val="20"/>
                <w:szCs w:val="20"/>
                <w:lang w:val="it-IT"/>
              </w:rPr>
              <w:t>1</w:t>
            </w:r>
            <w:r w:rsidRPr="000803AE">
              <w:rPr>
                <w:rFonts w:eastAsia="標楷體"/>
                <w:sz w:val="20"/>
                <w:szCs w:val="20"/>
                <w:lang w:val="it-IT"/>
              </w:rPr>
              <w:t>, 20</w:t>
            </w:r>
            <w:r w:rsidRPr="000803AE">
              <w:rPr>
                <w:rFonts w:eastAsia="標楷體" w:hint="eastAsia"/>
                <w:sz w:val="20"/>
                <w:szCs w:val="20"/>
                <w:lang w:val="it-IT"/>
              </w:rPr>
              <w:t>16</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4D4733">
            <w:pPr>
              <w:widowControl/>
              <w:numPr>
                <w:ilvl w:val="1"/>
                <w:numId w:val="93"/>
              </w:numPr>
              <w:snapToGrid w:val="0"/>
              <w:rPr>
                <w:rFonts w:eastAsia="標楷體"/>
                <w:sz w:val="20"/>
                <w:szCs w:val="20"/>
              </w:rPr>
            </w:pPr>
            <w:r w:rsidRPr="000803AE">
              <w:rPr>
                <w:rFonts w:eastAsia="標楷體"/>
                <w:kern w:val="0"/>
                <w:sz w:val="20"/>
                <w:szCs w:val="20"/>
              </w:rPr>
              <w:t>Letter No. Tai-Cheng-Shang-0970035719 dated December 22, 2008</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13</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Keep update the number of ordinary shares,  certificates evidencing right to convert bonds into stocks, preferred shares and certificates for payment that are listed on the Taiwan Stock Exchange and the total face value of the convertible bonds that are listed on the Taiwan Stock Exchange or the </w:t>
            </w:r>
            <w:r w:rsidR="008B7E07" w:rsidRPr="000803AE">
              <w:rPr>
                <w:rFonts w:eastAsia="標楷體"/>
                <w:sz w:val="20"/>
                <w:szCs w:val="20"/>
              </w:rPr>
              <w:t>Taipei Exchange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Upload upon 2 business days prior to the proposed listing date.</w:t>
            </w:r>
          </w:p>
        </w:tc>
        <w:tc>
          <w:tcPr>
            <w:tcW w:w="63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Note 1: File after choosing the applicable types of securities.</w:t>
            </w:r>
          </w:p>
          <w:p w:rsidR="00234980" w:rsidRPr="000803AE" w:rsidRDefault="00234980" w:rsidP="003716D3">
            <w:pPr>
              <w:kinsoku w:val="0"/>
              <w:overflowPunct w:val="0"/>
              <w:snapToGrid w:val="0"/>
              <w:ind w:left="612" w:hanging="612"/>
              <w:rPr>
                <w:rFonts w:eastAsia="標楷體"/>
                <w:sz w:val="20"/>
                <w:szCs w:val="20"/>
              </w:rPr>
            </w:pPr>
            <w:r w:rsidRPr="000803AE">
              <w:rPr>
                <w:rFonts w:eastAsia="標楷體"/>
                <w:sz w:val="20"/>
                <w:szCs w:val="20"/>
              </w:rPr>
              <w:t>Note 2: Keep update the number of common shares when applying for the listing of certificates for payment or certificates of entitlement to new shares.</w:t>
            </w:r>
          </w:p>
        </w:tc>
        <w:tc>
          <w:tcPr>
            <w:tcW w:w="37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14</w:t>
            </w:r>
          </w:p>
        </w:tc>
        <w:tc>
          <w:tcPr>
            <w:tcW w:w="2313" w:type="dxa"/>
            <w:gridSpan w:val="2"/>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Shareholding of directors, supervisors, managerial officers, and shareholders holding 10% or more of the total shares of the company.</w:t>
            </w: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transfer of 10,000 or more of the company's shares.</w:t>
            </w:r>
          </w:p>
          <w:p w:rsidR="00234980" w:rsidRPr="000803AE" w:rsidRDefault="00234980" w:rsidP="003716D3">
            <w:pPr>
              <w:kinsoku w:val="0"/>
              <w:overflowPunct w:val="0"/>
              <w:snapToGrid w:val="0"/>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 xml:space="preserve">Filing of the non-completion of the proposed transfer within the proposed transfer period by directors, supervisors, managerial officers, and shareholders holding 10% or more of the total </w:t>
            </w:r>
            <w:r w:rsidRPr="000803AE">
              <w:rPr>
                <w:rFonts w:eastAsia="標楷體"/>
                <w:sz w:val="20"/>
                <w:szCs w:val="20"/>
              </w:rPr>
              <w:lastRenderedPageBreak/>
              <w:t>shares of the company.</w:t>
            </w:r>
          </w:p>
          <w:p w:rsidR="00234980" w:rsidRPr="000803AE" w:rsidRDefault="00234980" w:rsidP="003716D3">
            <w:pPr>
              <w:kinsoku w:val="0"/>
              <w:overflowPunct w:val="0"/>
              <w:snapToGrid w:val="0"/>
              <w:ind w:left="198" w:hanging="198"/>
              <w:rPr>
                <w:rFonts w:eastAsia="標楷體"/>
                <w:sz w:val="20"/>
                <w:szCs w:val="20"/>
              </w:rPr>
            </w:pPr>
          </w:p>
          <w:p w:rsidR="00234980" w:rsidRPr="000803AE" w:rsidRDefault="00234980" w:rsidP="00FF048F">
            <w:pPr>
              <w:numPr>
                <w:ilvl w:val="1"/>
                <w:numId w:val="114"/>
              </w:numPr>
              <w:tabs>
                <w:tab w:val="clear" w:pos="960"/>
                <w:tab w:val="num" w:pos="92"/>
              </w:tabs>
              <w:kinsoku w:val="0"/>
              <w:overflowPunct w:val="0"/>
              <w:snapToGrid w:val="0"/>
              <w:ind w:left="272" w:hanging="272"/>
              <w:rPr>
                <w:rFonts w:eastAsia="標楷體"/>
                <w:sz w:val="20"/>
                <w:szCs w:val="20"/>
              </w:rPr>
            </w:pPr>
            <w:r w:rsidRPr="000803AE">
              <w:rPr>
                <w:rFonts w:eastAsia="標楷體"/>
                <w:sz w:val="20"/>
                <w:szCs w:val="20"/>
              </w:rPr>
              <w:t>Directors, supervisors, managerial officers, and shareholders holding 10% or more of the total shares of the company file creation or release of pledges.</w:t>
            </w:r>
          </w:p>
        </w:tc>
        <w:tc>
          <w:tcPr>
            <w:tcW w:w="216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3 days prior to the day of permitted transfer.</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3 days prior to the expiration of the transfer period.</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Within 5 days from the creation or release of pledges.</w:t>
            </w:r>
          </w:p>
        </w:tc>
        <w:tc>
          <w:tcPr>
            <w:tcW w:w="630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487E7A" w:rsidRPr="000803AE" w:rsidRDefault="00487E7A" w:rsidP="003716D3">
            <w:pPr>
              <w:kinsoku w:val="0"/>
              <w:overflowPunct w:val="0"/>
              <w:snapToGrid w:val="0"/>
              <w:rPr>
                <w:rFonts w:eastAsia="標楷體"/>
                <w:sz w:val="20"/>
                <w:szCs w:val="20"/>
              </w:rPr>
            </w:pP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File the share transfer in accordance with Article 22-2 of the Securities and Exchange Act.  The company shall upload the relevant information to the Market Observation Post System (sii.twse.com.tw/pre-filing by insiders) and fax the same before 17:30 on the day when the company receives the filing for share transfer from the insiders.</w:t>
            </w:r>
          </w:p>
          <w:p w:rsidR="00234980" w:rsidRPr="000803AE" w:rsidRDefault="00234980" w:rsidP="00FF048F">
            <w:pPr>
              <w:numPr>
                <w:ilvl w:val="0"/>
                <w:numId w:val="116"/>
              </w:numPr>
              <w:kinsoku w:val="0"/>
              <w:overflowPunct w:val="0"/>
              <w:snapToGrid w:val="0"/>
              <w:rPr>
                <w:rFonts w:eastAsia="標楷體"/>
                <w:sz w:val="20"/>
                <w:szCs w:val="20"/>
              </w:rPr>
            </w:pPr>
            <w:r w:rsidRPr="000803AE">
              <w:rPr>
                <w:rFonts w:eastAsia="標楷體"/>
                <w:sz w:val="20"/>
                <w:szCs w:val="20"/>
              </w:rPr>
              <w:t>Tel: 02-81013014.  Fax: 02-81013038</w:t>
            </w: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ind w:left="200" w:hanging="20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Same as the above.</w:t>
            </w: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p>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(sii.twse.com.tw/post-filing by insiders/filing of shareholding or creation of pledges by insiders). </w:t>
            </w:r>
          </w:p>
        </w:tc>
        <w:tc>
          <w:tcPr>
            <w:tcW w:w="3780" w:type="dxa"/>
            <w:tcBorders>
              <w:top w:val="single" w:sz="4" w:space="0" w:color="auto"/>
              <w:left w:val="single" w:sz="4" w:space="0" w:color="auto"/>
              <w:bottom w:val="single" w:sz="4" w:space="0" w:color="auto"/>
              <w:right w:val="single" w:sz="4" w:space="0" w:color="auto"/>
            </w:tcBorders>
          </w:tcPr>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487E7A" w:rsidRPr="000803AE" w:rsidRDefault="00487E7A" w:rsidP="003716D3">
            <w:pPr>
              <w:tabs>
                <w:tab w:val="left" w:pos="6840"/>
              </w:tabs>
              <w:snapToGrid w:val="0"/>
              <w:rPr>
                <w:rFonts w:eastAsia="標楷體"/>
                <w:sz w:val="20"/>
                <w:szCs w:val="20"/>
              </w:rPr>
            </w:pP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 xml:space="preserve">Article 22-2 of the </w:t>
            </w:r>
            <w:r w:rsidR="00F40BD1" w:rsidRPr="000803AE">
              <w:rPr>
                <w:rFonts w:eastAsia="標楷體"/>
                <w:kern w:val="0"/>
                <w:sz w:val="20"/>
                <w:szCs w:val="20"/>
              </w:rPr>
              <w:t>Securities and Exchange Act</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77-Tai-Tsai-Cheng-2-00231 dated March 11, 1988</w:t>
            </w:r>
          </w:p>
          <w:p w:rsidR="00234980" w:rsidRPr="000803AE" w:rsidRDefault="00234980" w:rsidP="00FF048F">
            <w:pPr>
              <w:numPr>
                <w:ilvl w:val="0"/>
                <w:numId w:val="146"/>
              </w:numPr>
              <w:tabs>
                <w:tab w:val="left" w:pos="6840"/>
              </w:tabs>
              <w:snapToGrid w:val="0"/>
              <w:rPr>
                <w:rFonts w:eastAsia="標楷體"/>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r w:rsidRPr="000803AE">
              <w:rPr>
                <w:rFonts w:eastAsia="標楷體"/>
                <w:kern w:val="0"/>
                <w:sz w:val="20"/>
                <w:szCs w:val="20"/>
              </w:rPr>
              <w:t>Letter No. 77-Tai-Tsai-Cheng-2-08845 dated August 10, 1988</w:t>
            </w: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234980" w:rsidRPr="000803AE" w:rsidRDefault="00234980" w:rsidP="003716D3">
            <w:pPr>
              <w:widowControl/>
              <w:snapToGrid w:val="0"/>
              <w:rPr>
                <w:rFonts w:eastAsia="標楷體"/>
                <w:kern w:val="0"/>
                <w:sz w:val="20"/>
                <w:szCs w:val="20"/>
              </w:rPr>
            </w:pPr>
          </w:p>
          <w:p w:rsidR="00AA2A3A" w:rsidRPr="000803AE" w:rsidRDefault="00AA2A3A" w:rsidP="003716D3">
            <w:pPr>
              <w:widowControl/>
              <w:snapToGrid w:val="0"/>
              <w:rPr>
                <w:rFonts w:eastAsia="標楷體"/>
                <w:kern w:val="0"/>
                <w:sz w:val="20"/>
                <w:szCs w:val="20"/>
              </w:rPr>
            </w:pP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Article 4 of the Regulations Governing the Administration of Shareholder Services of Public Companies</w:t>
            </w:r>
          </w:p>
          <w:p w:rsidR="00234980" w:rsidRPr="000803AE" w:rsidRDefault="00234980" w:rsidP="00FF048F">
            <w:pPr>
              <w:numPr>
                <w:ilvl w:val="0"/>
                <w:numId w:val="147"/>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Pr>
                <w:rFonts w:eastAsia="標楷體" w:hint="eastAsia"/>
                <w:sz w:val="20"/>
                <w:szCs w:val="20"/>
              </w:rPr>
              <w:lastRenderedPageBreak/>
              <w:t>1</w:t>
            </w:r>
            <w:r>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C76B66" w:rsidRDefault="007033B0" w:rsidP="0019388D">
            <w:pPr>
              <w:kinsoku w:val="0"/>
              <w:overflowPunct w:val="0"/>
              <w:spacing w:line="260" w:lineRule="exact"/>
              <w:jc w:val="both"/>
              <w:rPr>
                <w:rFonts w:eastAsia="標楷體"/>
                <w:sz w:val="20"/>
              </w:rPr>
            </w:pPr>
            <w:r w:rsidRPr="00884CE0">
              <w:rPr>
                <w:rFonts w:eastAsia="標楷體" w:hint="eastAsia"/>
                <w:sz w:val="20"/>
              </w:rPr>
              <w:t>F</w:t>
            </w:r>
            <w:r w:rsidR="00822035" w:rsidRPr="00884CE0">
              <w:rPr>
                <w:rFonts w:eastAsia="標楷體" w:hint="eastAsia"/>
                <w:sz w:val="20"/>
              </w:rPr>
              <w:t>i</w:t>
            </w:r>
            <w:r w:rsidR="00822035" w:rsidRPr="00884CE0">
              <w:rPr>
                <w:rFonts w:eastAsia="標楷體"/>
                <w:sz w:val="20"/>
              </w:rPr>
              <w:t>ling and a</w:t>
            </w:r>
            <w:r w:rsidR="001D4C79" w:rsidRPr="00884CE0">
              <w:rPr>
                <w:rFonts w:eastAsia="標楷體"/>
                <w:sz w:val="20"/>
              </w:rPr>
              <w:t>nnouncement of acquisition of more t</w:t>
            </w:r>
            <w:r w:rsidR="00DE4007" w:rsidRPr="00884CE0">
              <w:rPr>
                <w:rFonts w:eastAsia="標楷體"/>
                <w:sz w:val="20"/>
              </w:rPr>
              <w:t xml:space="preserve">han 5% of the total issued shares of </w:t>
            </w:r>
            <w:r w:rsidR="00857A09" w:rsidRPr="00E603D8">
              <w:rPr>
                <w:rFonts w:eastAsia="標楷體"/>
                <w:sz w:val="20"/>
              </w:rPr>
              <w:t>a</w:t>
            </w:r>
            <w:r w:rsidR="00DE4007" w:rsidRPr="00E603D8">
              <w:rPr>
                <w:rFonts w:eastAsia="標楷體"/>
                <w:sz w:val="20"/>
              </w:rPr>
              <w:t xml:space="preserve"> public </w:t>
            </w:r>
            <w:r w:rsidR="00857A09" w:rsidRPr="00E603D8">
              <w:rPr>
                <w:rFonts w:eastAsia="標楷體"/>
                <w:sz w:val="20"/>
              </w:rPr>
              <w:t>company</w:t>
            </w:r>
            <w:r w:rsidR="002D5134" w:rsidRPr="00884CE0">
              <w:rPr>
                <w:rFonts w:eastAsia="標楷體"/>
                <w:sz w:val="20"/>
              </w:rPr>
              <w:t xml:space="preserve"> and filing</w:t>
            </w:r>
            <w:r w:rsidR="0019388D" w:rsidRPr="00C76B66">
              <w:rPr>
                <w:rFonts w:eastAsia="標楷體"/>
                <w:sz w:val="20"/>
              </w:rPr>
              <w:t xml:space="preserve"> and announcement of subsequent changes</w:t>
            </w:r>
            <w:r w:rsidR="0019388D" w:rsidRPr="00884CE0">
              <w:rPr>
                <w:rFonts w:ascii="新細明體" w:hAnsi="新細明體"/>
                <w:sz w:val="20"/>
              </w:rPr>
              <w:t>:</w:t>
            </w:r>
          </w:p>
          <w:p w:rsidR="003960E2" w:rsidRPr="00884CE0" w:rsidRDefault="00324F26" w:rsidP="00C76B66">
            <w:pPr>
              <w:numPr>
                <w:ilvl w:val="0"/>
                <w:numId w:val="481"/>
              </w:numPr>
              <w:kinsoku w:val="0"/>
              <w:overflowPunct w:val="0"/>
              <w:snapToGrid w:val="0"/>
              <w:ind w:left="233" w:hanging="233"/>
              <w:rPr>
                <w:rFonts w:eastAsia="標楷體"/>
                <w:sz w:val="20"/>
              </w:rPr>
            </w:pPr>
            <w:r w:rsidRPr="000857B6">
              <w:rPr>
                <w:rFonts w:eastAsia="標楷體"/>
                <w:sz w:val="20"/>
                <w:szCs w:val="20"/>
              </w:rPr>
              <w:t>Initial</w:t>
            </w:r>
            <w:r w:rsidRPr="00884CE0">
              <w:rPr>
                <w:rFonts w:eastAsia="標楷體"/>
                <w:sz w:val="20"/>
              </w:rPr>
              <w:t xml:space="preserve"> </w:t>
            </w:r>
            <w:r w:rsidRPr="00884CE0">
              <w:rPr>
                <w:rFonts w:eastAsia="標楷體" w:hint="eastAsia"/>
                <w:sz w:val="20"/>
                <w:szCs w:val="20"/>
              </w:rPr>
              <w:t>f</w:t>
            </w:r>
            <w:r w:rsidRPr="00884CE0">
              <w:rPr>
                <w:rFonts w:eastAsia="標楷體"/>
                <w:sz w:val="20"/>
                <w:szCs w:val="20"/>
              </w:rPr>
              <w:t>iling and announcement</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682078" w:rsidRDefault="00682078" w:rsidP="003960E2">
            <w:pPr>
              <w:kinsoku w:val="0"/>
              <w:overflowPunct w:val="0"/>
              <w:spacing w:line="260" w:lineRule="exact"/>
              <w:jc w:val="both"/>
              <w:rPr>
                <w:rFonts w:eastAsia="標楷體"/>
                <w:sz w:val="20"/>
              </w:rPr>
            </w:pPr>
          </w:p>
          <w:p w:rsidR="00960FDF" w:rsidRDefault="00960FDF" w:rsidP="003960E2">
            <w:pPr>
              <w:kinsoku w:val="0"/>
              <w:overflowPunct w:val="0"/>
              <w:spacing w:line="260" w:lineRule="exact"/>
              <w:jc w:val="both"/>
              <w:rPr>
                <w:rFonts w:eastAsia="標楷體"/>
                <w:sz w:val="20"/>
              </w:rPr>
            </w:pPr>
          </w:p>
          <w:p w:rsidR="00857A09" w:rsidRDefault="00857A09"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2F027E" w:rsidP="00C76B66">
            <w:pPr>
              <w:numPr>
                <w:ilvl w:val="0"/>
                <w:numId w:val="481"/>
              </w:numPr>
              <w:kinsoku w:val="0"/>
              <w:overflowPunct w:val="0"/>
              <w:snapToGrid w:val="0"/>
              <w:ind w:left="233" w:hanging="233"/>
              <w:rPr>
                <w:rFonts w:eastAsia="標楷體"/>
                <w:sz w:val="20"/>
              </w:rPr>
            </w:pPr>
            <w:r w:rsidRPr="00884CE0">
              <w:rPr>
                <w:rFonts w:eastAsia="標楷體" w:hint="eastAsia"/>
                <w:sz w:val="20"/>
              </w:rPr>
              <w:t>F</w:t>
            </w:r>
            <w:r w:rsidRPr="00884CE0">
              <w:rPr>
                <w:rFonts w:eastAsia="標楷體"/>
                <w:sz w:val="20"/>
                <w:szCs w:val="20"/>
              </w:rPr>
              <w:t>iling and announcement</w:t>
            </w:r>
            <w:r w:rsidR="00AC4D56" w:rsidRPr="00884CE0">
              <w:rPr>
                <w:rFonts w:eastAsia="標楷體" w:hint="eastAsia"/>
                <w:sz w:val="20"/>
                <w:szCs w:val="20"/>
              </w:rPr>
              <w:t xml:space="preserve"> o</w:t>
            </w:r>
            <w:r w:rsidR="00AC4D56" w:rsidRPr="00884CE0">
              <w:rPr>
                <w:rFonts w:eastAsia="標楷體"/>
                <w:sz w:val="20"/>
                <w:szCs w:val="20"/>
              </w:rPr>
              <w:t>f changes</w:t>
            </w: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Default="003960E2"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D43070" w:rsidRDefault="00D43070" w:rsidP="003960E2">
            <w:pPr>
              <w:kinsoku w:val="0"/>
              <w:overflowPunct w:val="0"/>
              <w:spacing w:line="260" w:lineRule="exact"/>
              <w:jc w:val="both"/>
              <w:rPr>
                <w:rFonts w:eastAsia="標楷體"/>
                <w:sz w:val="20"/>
              </w:rPr>
            </w:pPr>
          </w:p>
          <w:p w:rsidR="000857B6" w:rsidRDefault="000857B6" w:rsidP="003960E2">
            <w:pPr>
              <w:kinsoku w:val="0"/>
              <w:overflowPunct w:val="0"/>
              <w:spacing w:line="260" w:lineRule="exact"/>
              <w:jc w:val="both"/>
              <w:rPr>
                <w:rFonts w:eastAsia="標楷體"/>
                <w:sz w:val="20"/>
              </w:rPr>
            </w:pPr>
          </w:p>
          <w:p w:rsidR="00D43070" w:rsidRPr="00D4734F" w:rsidRDefault="00D43070" w:rsidP="00C76B66">
            <w:pPr>
              <w:kinsoku w:val="0"/>
              <w:overflowPunct w:val="0"/>
              <w:spacing w:line="140" w:lineRule="exact"/>
              <w:jc w:val="both"/>
              <w:rPr>
                <w:rFonts w:eastAsia="標楷體"/>
                <w:sz w:val="20"/>
                <w:szCs w:val="20"/>
              </w:rPr>
            </w:pPr>
          </w:p>
          <w:p w:rsidR="003960E2" w:rsidRPr="00884CE0" w:rsidRDefault="00691E20" w:rsidP="00C76B66">
            <w:pPr>
              <w:numPr>
                <w:ilvl w:val="0"/>
                <w:numId w:val="481"/>
              </w:numPr>
              <w:kinsoku w:val="0"/>
              <w:overflowPunct w:val="0"/>
              <w:snapToGrid w:val="0"/>
              <w:ind w:left="233" w:hanging="233"/>
              <w:rPr>
                <w:rFonts w:eastAsia="標楷體"/>
                <w:sz w:val="20"/>
              </w:rPr>
            </w:pPr>
            <w:r w:rsidRPr="00884CE0">
              <w:rPr>
                <w:rFonts w:eastAsia="標楷體"/>
                <w:sz w:val="20"/>
              </w:rPr>
              <w:t>Special</w:t>
            </w:r>
            <w:r w:rsidR="008F37B0" w:rsidRPr="00884CE0">
              <w:t xml:space="preserve"> </w:t>
            </w:r>
            <w:r w:rsidR="008F37B0" w:rsidRPr="00884CE0">
              <w:rPr>
                <w:rFonts w:eastAsia="標楷體"/>
                <w:sz w:val="20"/>
              </w:rPr>
              <w:t>filing and announcement</w:t>
            </w:r>
          </w:p>
          <w:p w:rsidR="003960E2" w:rsidRDefault="003960E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587392" w:rsidRDefault="00587392" w:rsidP="003960E2">
            <w:pPr>
              <w:kinsoku w:val="0"/>
              <w:overflowPunct w:val="0"/>
              <w:spacing w:line="260" w:lineRule="exact"/>
              <w:jc w:val="both"/>
              <w:rPr>
                <w:rFonts w:eastAsia="標楷體"/>
                <w:sz w:val="20"/>
              </w:rPr>
            </w:pPr>
          </w:p>
          <w:p w:rsidR="00857A09" w:rsidRDefault="00857A09" w:rsidP="003960E2">
            <w:pPr>
              <w:kinsoku w:val="0"/>
              <w:overflowPunct w:val="0"/>
              <w:snapToGrid w:val="0"/>
              <w:rPr>
                <w:rFonts w:eastAsia="標楷體"/>
                <w:sz w:val="20"/>
                <w:szCs w:val="20"/>
              </w:rPr>
            </w:pPr>
          </w:p>
          <w:p w:rsidR="003960E2" w:rsidRPr="00884CE0" w:rsidRDefault="005342FA" w:rsidP="003960E2">
            <w:pPr>
              <w:kinsoku w:val="0"/>
              <w:overflowPunct w:val="0"/>
              <w:snapToGrid w:val="0"/>
              <w:rPr>
                <w:rFonts w:eastAsia="標楷體"/>
                <w:sz w:val="20"/>
                <w:szCs w:val="20"/>
              </w:rPr>
            </w:pPr>
            <w:r w:rsidRPr="00A852E4">
              <w:rPr>
                <w:rFonts w:eastAsia="標楷體"/>
                <w:sz w:val="20"/>
                <w:szCs w:val="20"/>
              </w:rPr>
              <w:t>The filing and announcement will be completed once the</w:t>
            </w:r>
            <w:r>
              <w:rPr>
                <w:rFonts w:eastAsia="標楷體"/>
                <w:sz w:val="20"/>
                <w:szCs w:val="20"/>
              </w:rPr>
              <w:t xml:space="preserve"> matters </w:t>
            </w:r>
            <w:r>
              <w:rPr>
                <w:rFonts w:eastAsia="標楷體" w:hint="eastAsia"/>
                <w:sz w:val="20"/>
                <w:szCs w:val="20"/>
              </w:rPr>
              <w:t>t</w:t>
            </w:r>
            <w:r>
              <w:rPr>
                <w:rFonts w:eastAsia="標楷體"/>
                <w:sz w:val="20"/>
                <w:szCs w:val="20"/>
              </w:rPr>
              <w:t xml:space="preserve">hat shall be reported </w:t>
            </w:r>
            <w:r w:rsidRPr="0068556F">
              <w:rPr>
                <w:rFonts w:eastAsia="標楷體"/>
                <w:sz w:val="20"/>
                <w:szCs w:val="20"/>
              </w:rPr>
              <w:t>have been</w:t>
            </w:r>
            <w:r>
              <w:rPr>
                <w:rFonts w:eastAsia="標楷體"/>
                <w:sz w:val="20"/>
                <w:szCs w:val="20"/>
              </w:rPr>
              <w:t xml:space="preserve"> </w:t>
            </w:r>
            <w:r w:rsidRPr="000803AE">
              <w:rPr>
                <w:rFonts w:eastAsia="標楷體"/>
                <w:sz w:val="20"/>
                <w:szCs w:val="20"/>
              </w:rPr>
              <w:t>uploaded to the Market Observation Post System</w:t>
            </w:r>
            <w:r>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960E2" w:rsidRPr="00884CE0" w:rsidRDefault="003960E2"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3960E2">
            <w:pPr>
              <w:kinsoku w:val="0"/>
              <w:overflowPunct w:val="0"/>
              <w:spacing w:line="260" w:lineRule="exact"/>
              <w:jc w:val="both"/>
              <w:rPr>
                <w:rFonts w:eastAsia="標楷體"/>
                <w:sz w:val="20"/>
              </w:rPr>
            </w:pPr>
          </w:p>
          <w:p w:rsidR="003F7560" w:rsidRPr="00884CE0" w:rsidRDefault="003F7560" w:rsidP="00C76B66">
            <w:pPr>
              <w:kinsoku w:val="0"/>
              <w:overflowPunct w:val="0"/>
              <w:spacing w:line="200" w:lineRule="exact"/>
              <w:jc w:val="both"/>
              <w:rPr>
                <w:rFonts w:eastAsia="標楷體"/>
                <w:sz w:val="20"/>
              </w:rPr>
            </w:pPr>
          </w:p>
          <w:p w:rsidR="003960E2" w:rsidRPr="00884CE0" w:rsidRDefault="004400C3"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rPr>
              <w:t>acquirer</w:t>
            </w:r>
            <w:r>
              <w:rPr>
                <w:rFonts w:eastAsia="標楷體"/>
                <w:sz w:val="20"/>
              </w:rPr>
              <w:t>, w</w:t>
            </w:r>
            <w:r w:rsidR="000F18B0">
              <w:rPr>
                <w:rFonts w:eastAsia="標楷體"/>
                <w:sz w:val="20"/>
              </w:rPr>
              <w:t xml:space="preserve">ithin ten </w:t>
            </w:r>
            <w:r w:rsidR="000F18B0" w:rsidRPr="000857B6">
              <w:rPr>
                <w:rFonts w:eastAsia="標楷體"/>
                <w:sz w:val="20"/>
                <w:szCs w:val="20"/>
              </w:rPr>
              <w:t>days</w:t>
            </w:r>
            <w:r w:rsidR="000F18B0">
              <w:rPr>
                <w:rFonts w:eastAsia="標楷體"/>
                <w:sz w:val="20"/>
              </w:rPr>
              <w:t xml:space="preserve"> after</w:t>
            </w:r>
            <w:r w:rsidR="0045472E" w:rsidRPr="00884CE0">
              <w:rPr>
                <w:rFonts w:eastAsia="標楷體"/>
                <w:sz w:val="20"/>
              </w:rPr>
              <w:t xml:space="preserve"> the date of acquisition.</w:t>
            </w:r>
          </w:p>
          <w:p w:rsidR="003960E2" w:rsidRPr="00884CE0" w:rsidRDefault="00395E2A" w:rsidP="00C76B66">
            <w:pPr>
              <w:numPr>
                <w:ilvl w:val="0"/>
                <w:numId w:val="479"/>
              </w:numPr>
              <w:kinsoku w:val="0"/>
              <w:overflowPunct w:val="0"/>
              <w:snapToGrid w:val="0"/>
              <w:ind w:left="211" w:hanging="211"/>
              <w:rPr>
                <w:rFonts w:eastAsia="標楷體"/>
                <w:sz w:val="20"/>
              </w:rPr>
            </w:pPr>
            <w:r>
              <w:rPr>
                <w:rFonts w:eastAsia="標楷體"/>
                <w:sz w:val="20"/>
              </w:rPr>
              <w:t>I</w:t>
            </w:r>
            <w:r w:rsidRPr="00884CE0">
              <w:rPr>
                <w:rFonts w:eastAsia="標楷體"/>
                <w:sz w:val="20"/>
              </w:rPr>
              <w:t xml:space="preserve">n the case of an </w:t>
            </w:r>
            <w:r w:rsidRPr="000857B6">
              <w:rPr>
                <w:rFonts w:eastAsia="標楷體"/>
                <w:sz w:val="20"/>
                <w:szCs w:val="20"/>
              </w:rPr>
              <w:t>acquiree</w:t>
            </w:r>
            <w:r>
              <w:rPr>
                <w:rFonts w:eastAsia="標楷體"/>
                <w:sz w:val="20"/>
              </w:rPr>
              <w:t>,</w:t>
            </w:r>
            <w:r w:rsidRPr="00884CE0">
              <w:rPr>
                <w:rFonts w:eastAsia="標楷體"/>
                <w:sz w:val="20"/>
              </w:rPr>
              <w:t xml:space="preserve"> </w:t>
            </w:r>
            <w:r>
              <w:rPr>
                <w:rFonts w:eastAsia="標楷體"/>
                <w:sz w:val="20"/>
              </w:rPr>
              <w:t>w</w:t>
            </w:r>
            <w:r w:rsidR="006668B9" w:rsidRPr="00884CE0">
              <w:rPr>
                <w:rFonts w:eastAsia="標楷體"/>
                <w:sz w:val="20"/>
              </w:rPr>
              <w:t>ithin tw</w:t>
            </w:r>
            <w:r w:rsidR="00DE528E" w:rsidRPr="00884CE0">
              <w:rPr>
                <w:rFonts w:eastAsia="標楷體"/>
                <w:sz w:val="20"/>
              </w:rPr>
              <w:t xml:space="preserve">o days </w:t>
            </w:r>
            <w:r w:rsidR="00C45CF4" w:rsidRPr="00884CE0">
              <w:rPr>
                <w:rFonts w:eastAsia="標楷體"/>
                <w:sz w:val="20"/>
              </w:rPr>
              <w:t>after the delivery</w:t>
            </w:r>
            <w:r w:rsidR="00857A09">
              <w:rPr>
                <w:rFonts w:eastAsia="標楷體"/>
                <w:sz w:val="20"/>
              </w:rPr>
              <w:t xml:space="preserve"> </w:t>
            </w:r>
            <w:r w:rsidR="00857A09" w:rsidRPr="00E603D8">
              <w:rPr>
                <w:rFonts w:eastAsia="標楷體"/>
                <w:sz w:val="20"/>
              </w:rPr>
              <w:t>of notice</w:t>
            </w:r>
            <w:r w:rsidR="00C45CF4" w:rsidRPr="00884CE0">
              <w:rPr>
                <w:rFonts w:eastAsia="標楷體"/>
                <w:sz w:val="20"/>
              </w:rPr>
              <w:t xml:space="preserve"> by</w:t>
            </w:r>
            <w:r w:rsidR="00E1098F" w:rsidRPr="00884CE0">
              <w:rPr>
                <w:rFonts w:eastAsia="標楷體"/>
                <w:sz w:val="20"/>
              </w:rPr>
              <w:t xml:space="preserve"> the</w:t>
            </w:r>
            <w:r w:rsidR="00DE528E" w:rsidRPr="00884CE0">
              <w:rPr>
                <w:rFonts w:eastAsia="標楷體"/>
                <w:sz w:val="20"/>
              </w:rPr>
              <w:t xml:space="preserve"> non-public</w:t>
            </w:r>
            <w:r w:rsidR="006668B9" w:rsidRPr="00884CE0">
              <w:rPr>
                <w:rFonts w:eastAsia="標楷體"/>
                <w:sz w:val="20"/>
              </w:rPr>
              <w:t xml:space="preserve"> </w:t>
            </w:r>
            <w:r w:rsidR="005573C4">
              <w:rPr>
                <w:rFonts w:eastAsia="標楷體" w:hint="eastAsia"/>
                <w:sz w:val="20"/>
              </w:rPr>
              <w:t>o</w:t>
            </w:r>
            <w:r w:rsidR="005573C4">
              <w:rPr>
                <w:rFonts w:eastAsia="標楷體"/>
                <w:sz w:val="20"/>
              </w:rPr>
              <w:t>ffer</w:t>
            </w:r>
            <w:r w:rsidR="00757034">
              <w:rPr>
                <w:rFonts w:eastAsia="標楷體"/>
                <w:sz w:val="20"/>
              </w:rPr>
              <w:t>i</w:t>
            </w:r>
            <w:r w:rsidR="005573C4">
              <w:rPr>
                <w:rFonts w:eastAsia="標楷體"/>
                <w:sz w:val="20"/>
              </w:rPr>
              <w:t xml:space="preserve">ng </w:t>
            </w:r>
            <w:r w:rsidR="008E7C01">
              <w:rPr>
                <w:rFonts w:eastAsia="標楷體"/>
                <w:sz w:val="20"/>
              </w:rPr>
              <w:t>company</w:t>
            </w:r>
            <w:r w:rsidR="006668B9" w:rsidRPr="00884CE0">
              <w:rPr>
                <w:rFonts w:eastAsia="標楷體"/>
                <w:sz w:val="20"/>
              </w:rPr>
              <w:t>.</w:t>
            </w:r>
          </w:p>
          <w:p w:rsidR="003960E2" w:rsidRPr="00884CE0" w:rsidRDefault="003960E2" w:rsidP="003960E2">
            <w:pPr>
              <w:kinsoku w:val="0"/>
              <w:overflowPunct w:val="0"/>
              <w:spacing w:line="260" w:lineRule="exact"/>
              <w:ind w:left="174" w:hangingChars="87" w:hanging="174"/>
              <w:jc w:val="both"/>
              <w:rPr>
                <w:rFonts w:eastAsia="標楷體"/>
                <w:sz w:val="20"/>
              </w:rPr>
            </w:pPr>
          </w:p>
          <w:p w:rsidR="003960E2" w:rsidRPr="00884CE0" w:rsidRDefault="00C90BE1" w:rsidP="00C76B66">
            <w:pPr>
              <w:numPr>
                <w:ilvl w:val="0"/>
                <w:numId w:val="480"/>
              </w:numPr>
              <w:kinsoku w:val="0"/>
              <w:overflowPunct w:val="0"/>
              <w:snapToGrid w:val="0"/>
              <w:ind w:left="211" w:hanging="211"/>
              <w:rPr>
                <w:rFonts w:eastAsia="標楷體"/>
                <w:sz w:val="20"/>
              </w:rPr>
            </w:pPr>
            <w:r>
              <w:rPr>
                <w:rFonts w:eastAsia="標楷體"/>
                <w:sz w:val="20"/>
              </w:rPr>
              <w:t>I</w:t>
            </w:r>
            <w:r w:rsidRPr="00AD7007">
              <w:rPr>
                <w:rFonts w:eastAsia="標楷體"/>
                <w:sz w:val="20"/>
              </w:rPr>
              <w:t>n the case of an acquirer</w:t>
            </w:r>
            <w:r>
              <w:rPr>
                <w:rFonts w:eastAsia="標楷體"/>
                <w:sz w:val="20"/>
              </w:rPr>
              <w:t>, w</w:t>
            </w:r>
            <w:r w:rsidR="00F66DE6">
              <w:rPr>
                <w:rFonts w:eastAsia="標楷體"/>
                <w:sz w:val="20"/>
              </w:rPr>
              <w:t>ithin two days after</w:t>
            </w:r>
            <w:r w:rsidR="00AD7007" w:rsidRPr="00AD7007">
              <w:rPr>
                <w:rFonts w:eastAsia="標楷體"/>
                <w:sz w:val="20"/>
              </w:rPr>
              <w:t xml:space="preserve"> the date of the occurrence of</w:t>
            </w:r>
            <w:r w:rsidR="00461779" w:rsidRPr="009C76F4">
              <w:rPr>
                <w:rFonts w:eastAsia="標楷體"/>
                <w:sz w:val="20"/>
              </w:rPr>
              <w:t xml:space="preserve"> the event</w:t>
            </w:r>
            <w:r w:rsidR="00AD7007">
              <w:rPr>
                <w:rFonts w:eastAsia="標楷體"/>
                <w:sz w:val="20"/>
              </w:rPr>
              <w:t>.</w:t>
            </w:r>
          </w:p>
          <w:p w:rsidR="003960E2" w:rsidRPr="00884CE0" w:rsidRDefault="00960FDF" w:rsidP="00C76B66">
            <w:pPr>
              <w:numPr>
                <w:ilvl w:val="0"/>
                <w:numId w:val="480"/>
              </w:numPr>
              <w:kinsoku w:val="0"/>
              <w:overflowPunct w:val="0"/>
              <w:snapToGrid w:val="0"/>
              <w:ind w:left="211" w:hanging="211"/>
              <w:rPr>
                <w:rFonts w:eastAsia="標楷體"/>
                <w:sz w:val="20"/>
              </w:rPr>
            </w:pPr>
            <w:r>
              <w:rPr>
                <w:rFonts w:eastAsia="標楷體"/>
                <w:sz w:val="20"/>
              </w:rPr>
              <w:t>I</w:t>
            </w:r>
            <w:r w:rsidRPr="00884CE0">
              <w:rPr>
                <w:rFonts w:eastAsia="標楷體"/>
                <w:sz w:val="20"/>
              </w:rPr>
              <w:t>n the case of an acquiree</w:t>
            </w:r>
            <w:r>
              <w:rPr>
                <w:rFonts w:eastAsia="標楷體"/>
                <w:sz w:val="20"/>
              </w:rPr>
              <w:t>,</w:t>
            </w:r>
            <w:r w:rsidR="001D56C0">
              <w:rPr>
                <w:rFonts w:eastAsia="標楷體" w:hint="eastAsia"/>
                <w:sz w:val="20"/>
              </w:rPr>
              <w:t xml:space="preserve"> t</w:t>
            </w:r>
            <w:r w:rsidR="009C76F4" w:rsidRPr="009C76F4">
              <w:rPr>
                <w:rFonts w:eastAsia="標楷體"/>
                <w:sz w:val="20"/>
              </w:rPr>
              <w:t xml:space="preserve">wo hours prior to the commencement of the </w:t>
            </w:r>
            <w:r w:rsidR="009C76F4" w:rsidRPr="009C76F4">
              <w:rPr>
                <w:rFonts w:eastAsia="標楷體"/>
                <w:sz w:val="20"/>
              </w:rPr>
              <w:lastRenderedPageBreak/>
              <w:t>trading hours of the next business day following the day of the</w:t>
            </w:r>
            <w:r w:rsidR="001D56C0">
              <w:t xml:space="preserve"> </w:t>
            </w:r>
            <w:r w:rsidR="001D56C0" w:rsidRPr="001D56C0">
              <w:rPr>
                <w:rFonts w:eastAsia="標楷體"/>
                <w:sz w:val="20"/>
              </w:rPr>
              <w:t>delivery</w:t>
            </w:r>
            <w:r w:rsidR="00857A09">
              <w:rPr>
                <w:rFonts w:eastAsia="標楷體"/>
                <w:sz w:val="20"/>
              </w:rPr>
              <w:t xml:space="preserve"> </w:t>
            </w:r>
            <w:r w:rsidR="00857A09" w:rsidRPr="00E603D8">
              <w:rPr>
                <w:rFonts w:eastAsia="標楷體"/>
                <w:sz w:val="20"/>
              </w:rPr>
              <w:t>of notice</w:t>
            </w:r>
            <w:r w:rsidR="001D56C0" w:rsidRPr="001D56C0">
              <w:rPr>
                <w:rFonts w:eastAsia="標楷體"/>
                <w:sz w:val="20"/>
              </w:rPr>
              <w:t xml:space="preserve"> by the non-public offering company</w:t>
            </w:r>
            <w:r w:rsidR="009C76F4" w:rsidRPr="009C76F4">
              <w:rPr>
                <w:rFonts w:eastAsia="標楷體"/>
                <w:sz w:val="20"/>
              </w:rPr>
              <w:t>.</w:t>
            </w:r>
          </w:p>
          <w:p w:rsidR="00232D17" w:rsidRPr="00596E22" w:rsidRDefault="00232D17" w:rsidP="00C76B66">
            <w:pPr>
              <w:kinsoku w:val="0"/>
              <w:overflowPunct w:val="0"/>
              <w:spacing w:line="260" w:lineRule="exact"/>
              <w:jc w:val="both"/>
              <w:rPr>
                <w:rFonts w:eastAsia="標楷體"/>
                <w:sz w:val="20"/>
                <w:szCs w:val="20"/>
              </w:rPr>
            </w:pPr>
          </w:p>
          <w:p w:rsidR="003960E2" w:rsidRDefault="00526ABE" w:rsidP="000857B6">
            <w:pPr>
              <w:kinsoku w:val="0"/>
              <w:overflowPunct w:val="0"/>
              <w:snapToGrid w:val="0"/>
              <w:rPr>
                <w:rFonts w:eastAsia="標楷體"/>
                <w:sz w:val="20"/>
              </w:rPr>
            </w:pPr>
            <w:r>
              <w:rPr>
                <w:rFonts w:eastAsia="標楷體"/>
                <w:sz w:val="20"/>
                <w:szCs w:val="20"/>
              </w:rPr>
              <w:t xml:space="preserve">Within </w:t>
            </w:r>
            <w:r w:rsidR="00857A09" w:rsidRPr="00E603D8">
              <w:rPr>
                <w:rFonts w:eastAsia="標楷體"/>
                <w:sz w:val="20"/>
                <w:szCs w:val="20"/>
              </w:rPr>
              <w:t>two</w:t>
            </w:r>
            <w:r w:rsidRPr="000803AE">
              <w:rPr>
                <w:rFonts w:eastAsia="標楷體"/>
                <w:sz w:val="20"/>
                <w:szCs w:val="20"/>
              </w:rPr>
              <w:t xml:space="preserve"> days after receipt of</w:t>
            </w:r>
            <w:r w:rsidRPr="000803AE">
              <w:rPr>
                <w:rFonts w:eastAsia="標楷體" w:hint="eastAsia"/>
                <w:sz w:val="20"/>
                <w:szCs w:val="20"/>
              </w:rPr>
              <w:t xml:space="preserve"> the</w:t>
            </w:r>
            <w:r w:rsidR="00857A09">
              <w:rPr>
                <w:rFonts w:eastAsia="標楷體"/>
                <w:sz w:val="20"/>
                <w:szCs w:val="20"/>
              </w:rPr>
              <w:t xml:space="preserve"> </w:t>
            </w:r>
            <w:r w:rsidR="00857A09" w:rsidRPr="00E603D8">
              <w:rPr>
                <w:rFonts w:eastAsia="標楷體"/>
                <w:sz w:val="20"/>
                <w:szCs w:val="20"/>
              </w:rPr>
              <w:t>notice from</w:t>
            </w:r>
            <w:r w:rsidRPr="000803AE">
              <w:rPr>
                <w:rFonts w:eastAsia="標楷體" w:hint="eastAsia"/>
                <w:sz w:val="20"/>
                <w:szCs w:val="20"/>
              </w:rPr>
              <w:t xml:space="preserve"> </w:t>
            </w:r>
            <w:r w:rsidR="00857A09">
              <w:rPr>
                <w:rFonts w:eastAsia="標楷體"/>
                <w:sz w:val="20"/>
                <w:szCs w:val="20"/>
              </w:rPr>
              <w:t xml:space="preserve">the </w:t>
            </w:r>
            <w:r w:rsidR="0053007A" w:rsidRPr="0053007A">
              <w:rPr>
                <w:rFonts w:eastAsia="標楷體"/>
                <w:sz w:val="20"/>
              </w:rPr>
              <w:t>pension or insurance fund managed by the government</w:t>
            </w:r>
            <w:r w:rsidR="004522C3">
              <w:rPr>
                <w:rFonts w:eastAsia="標楷體"/>
                <w:sz w:val="20"/>
              </w:rPr>
              <w:t>.</w:t>
            </w:r>
          </w:p>
          <w:p w:rsidR="00587392" w:rsidRDefault="00587392" w:rsidP="00D4734F">
            <w:pPr>
              <w:kinsoku w:val="0"/>
              <w:overflowPunct w:val="0"/>
              <w:snapToGrid w:val="0"/>
              <w:rPr>
                <w:rFonts w:eastAsia="標楷體"/>
                <w:sz w:val="20"/>
              </w:rPr>
            </w:pPr>
          </w:p>
          <w:p w:rsidR="00587392" w:rsidRPr="00884CE0" w:rsidRDefault="00587392" w:rsidP="00D4734F">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794A36" w:rsidRDefault="003960E2" w:rsidP="003960E2">
            <w:pPr>
              <w:kinsoku w:val="0"/>
              <w:overflowPunct w:val="0"/>
              <w:spacing w:line="260" w:lineRule="exact"/>
              <w:jc w:val="both"/>
              <w:rPr>
                <w:rFonts w:eastAsia="標楷體"/>
                <w:sz w:val="20"/>
              </w:rPr>
            </w:pPr>
          </w:p>
          <w:p w:rsidR="003960E2" w:rsidRPr="00794A36" w:rsidRDefault="003960E2"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D44ABF" w:rsidRPr="00794A36" w:rsidRDefault="00D44ABF" w:rsidP="003960E2">
            <w:pPr>
              <w:kinsoku w:val="0"/>
              <w:overflowPunct w:val="0"/>
              <w:spacing w:line="260" w:lineRule="exact"/>
              <w:jc w:val="both"/>
              <w:rPr>
                <w:rFonts w:eastAsia="標楷體"/>
                <w:sz w:val="20"/>
              </w:rPr>
            </w:pPr>
          </w:p>
          <w:p w:rsidR="00885D66" w:rsidRDefault="00885D66" w:rsidP="00C76B66">
            <w:pPr>
              <w:kinsoku w:val="0"/>
              <w:overflowPunct w:val="0"/>
              <w:spacing w:line="200" w:lineRule="exact"/>
              <w:jc w:val="both"/>
              <w:rPr>
                <w:rFonts w:eastAsia="標楷體"/>
                <w:sz w:val="20"/>
              </w:rPr>
            </w:pPr>
          </w:p>
          <w:p w:rsidR="003960E2" w:rsidRPr="00794A36" w:rsidRDefault="005C7068" w:rsidP="00857A09">
            <w:pPr>
              <w:kinsoku w:val="0"/>
              <w:overflowPunct w:val="0"/>
              <w:snapToGrid w:val="0"/>
              <w:rPr>
                <w:rFonts w:eastAsia="標楷體"/>
                <w:sz w:val="20"/>
                <w:szCs w:val="20"/>
              </w:rPr>
            </w:pPr>
            <w:r>
              <w:rPr>
                <w:rFonts w:eastAsia="標楷體"/>
                <w:sz w:val="20"/>
                <w:szCs w:val="20"/>
              </w:rPr>
              <w:t>T</w:t>
            </w:r>
            <w:r w:rsidR="00885D66" w:rsidRPr="00D163BA">
              <w:rPr>
                <w:rFonts w:eastAsia="標楷體"/>
                <w:sz w:val="20"/>
                <w:szCs w:val="20"/>
              </w:rPr>
              <w:t>he</w:t>
            </w:r>
            <w:r w:rsidR="00885D66" w:rsidRPr="00590D30">
              <w:rPr>
                <w:rFonts w:eastAsia="標楷體"/>
                <w:sz w:val="20"/>
              </w:rPr>
              <w:t xml:space="preserve"> </w:t>
            </w:r>
            <w:r w:rsidR="003A3052" w:rsidRPr="003A3052">
              <w:rPr>
                <w:rFonts w:eastAsia="標楷體"/>
                <w:sz w:val="20"/>
              </w:rPr>
              <w:t xml:space="preserve">filed </w:t>
            </w:r>
            <w:r w:rsidR="00857A09" w:rsidRPr="00E603D8">
              <w:rPr>
                <w:rFonts w:eastAsia="標楷體"/>
                <w:sz w:val="20"/>
              </w:rPr>
              <w:t>documents</w:t>
            </w:r>
            <w:r w:rsidR="003960E2" w:rsidRPr="00794A36">
              <w:rPr>
                <w:rFonts w:eastAsia="標楷體" w:hint="eastAsia"/>
                <w:sz w:val="20"/>
              </w:rPr>
              <w:t xml:space="preserve"> </w:t>
            </w:r>
            <w:r w:rsidR="00885D66" w:rsidRPr="00D163BA">
              <w:rPr>
                <w:rFonts w:eastAsia="標楷體"/>
                <w:sz w:val="20"/>
                <w:szCs w:val="20"/>
              </w:rPr>
              <w:t>(declaration, schedules and related attachments)</w:t>
            </w:r>
            <w:r>
              <w:rPr>
                <w:rFonts w:eastAsia="標楷體"/>
                <w:sz w:val="20"/>
                <w:szCs w:val="20"/>
              </w:rPr>
              <w:t xml:space="preserve"> shall </w:t>
            </w:r>
            <w:r w:rsidR="00857A09" w:rsidRPr="00E603D8">
              <w:rPr>
                <w:rFonts w:eastAsia="標楷體"/>
                <w:sz w:val="20"/>
                <w:szCs w:val="20"/>
              </w:rPr>
              <w:t>be uploaded to</w:t>
            </w:r>
            <w:r w:rsidR="00885D66" w:rsidRPr="000803AE">
              <w:rPr>
                <w:rFonts w:eastAsia="標楷體"/>
                <w:sz w:val="20"/>
                <w:szCs w:val="20"/>
              </w:rPr>
              <w:t xml:space="preserve"> the </w:t>
            </w:r>
            <w:r w:rsidR="00885D66">
              <w:rPr>
                <w:rFonts w:eastAsia="標楷體" w:hint="eastAsia"/>
                <w:sz w:val="20"/>
                <w:szCs w:val="20"/>
              </w:rPr>
              <w:t>"</w:t>
            </w:r>
            <w:r w:rsidR="00885D66" w:rsidRPr="000803AE">
              <w:rPr>
                <w:rFonts w:eastAsia="標楷體"/>
                <w:sz w:val="20"/>
                <w:szCs w:val="20"/>
              </w:rPr>
              <w:t>Market Observation Post System</w:t>
            </w:r>
            <w:r w:rsidR="00885D66">
              <w:rPr>
                <w:rFonts w:eastAsia="標楷體" w:hint="eastAsia"/>
                <w:sz w:val="20"/>
                <w:szCs w:val="20"/>
              </w:rPr>
              <w:t>"</w:t>
            </w:r>
            <w:r w:rsidR="008E3E22">
              <w:rPr>
                <w:rFonts w:eastAsia="標楷體" w:hint="eastAsia"/>
                <w:sz w:val="20"/>
                <w:szCs w:val="20"/>
              </w:rPr>
              <w:t xml:space="preserve"> </w:t>
            </w:r>
            <w:r w:rsidR="003960E2" w:rsidRPr="00C76B66">
              <w:rPr>
                <w:rFonts w:eastAsia="標楷體" w:hint="eastAsia"/>
                <w:sz w:val="20"/>
              </w:rPr>
              <w:t>(</w:t>
            </w:r>
            <w:r w:rsidR="003960E2" w:rsidRPr="00794A36">
              <w:rPr>
                <w:rFonts w:eastAsia="標楷體" w:hint="eastAsia"/>
                <w:sz w:val="20"/>
              </w:rPr>
              <w:t>sii.twse.com.tw/</w:t>
            </w:r>
            <w:r w:rsidR="00BD7705" w:rsidRPr="00BD7705">
              <w:rPr>
                <w:rFonts w:eastAsia="標楷體"/>
                <w:sz w:val="20"/>
              </w:rPr>
              <w:t xml:space="preserve">announcement </w:t>
            </w:r>
            <w:r w:rsidR="00BD7705">
              <w:rPr>
                <w:rFonts w:eastAsia="標楷體" w:hint="eastAsia"/>
                <w:sz w:val="20"/>
              </w:rPr>
              <w:t>a</w:t>
            </w:r>
            <w:r w:rsidR="00BD7705">
              <w:rPr>
                <w:rFonts w:eastAsia="標楷體"/>
                <w:sz w:val="20"/>
              </w:rPr>
              <w:t>nd f</w:t>
            </w:r>
            <w:r w:rsidR="00BD7705" w:rsidRPr="00BD7705">
              <w:rPr>
                <w:rFonts w:eastAsia="標楷體"/>
                <w:sz w:val="20"/>
              </w:rPr>
              <w:t>iling required to be made</w:t>
            </w:r>
            <w:r w:rsidR="00C96EDF">
              <w:rPr>
                <w:rFonts w:eastAsia="標楷體"/>
                <w:sz w:val="20"/>
              </w:rPr>
              <w:t xml:space="preserve"> under</w:t>
            </w:r>
            <w:r w:rsidR="00BD7705" w:rsidRPr="00BD7705">
              <w:rPr>
                <w:rFonts w:eastAsia="標楷體"/>
                <w:sz w:val="20"/>
              </w:rPr>
              <w:t xml:space="preserve"> </w:t>
            </w:r>
            <w:r w:rsidR="001B1606" w:rsidRPr="006D5F18">
              <w:rPr>
                <w:rFonts w:eastAsia="標楷體"/>
                <w:sz w:val="20"/>
              </w:rPr>
              <w:t>Regulations Governing the Declaration of Acquisition of Shares in Accordance with Article 43-1, Paragraph 1 of the Securities and Exchange Ac</w:t>
            </w:r>
            <w:r w:rsidR="00C96EDF">
              <w:rPr>
                <w:rFonts w:eastAsia="標楷體"/>
                <w:sz w:val="20"/>
              </w:rPr>
              <w:t>t</w:t>
            </w:r>
            <w:r w:rsidR="003960E2" w:rsidRPr="00794A36">
              <w:rPr>
                <w:rFonts w:eastAsia="標楷體" w:hint="eastAsia"/>
                <w:sz w:val="20"/>
              </w:rPr>
              <w:t>)</w:t>
            </w:r>
            <w:r w:rsidR="00D163BA" w:rsidRPr="00D163BA">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794A36" w:rsidRDefault="006D5F18" w:rsidP="00C76B66">
            <w:pPr>
              <w:numPr>
                <w:ilvl w:val="0"/>
                <w:numId w:val="482"/>
              </w:numPr>
              <w:tabs>
                <w:tab w:val="left" w:pos="6840"/>
              </w:tabs>
              <w:snapToGrid w:val="0"/>
              <w:rPr>
                <w:rFonts w:eastAsia="標楷體"/>
                <w:sz w:val="20"/>
              </w:rPr>
            </w:pPr>
            <w:r w:rsidRPr="006D5F18">
              <w:rPr>
                <w:rFonts w:eastAsia="標楷體"/>
                <w:sz w:val="20"/>
              </w:rPr>
              <w:t>Regulations Governing the Declaration of Acquisition of Shares in Accordance with Article 43-1, Paragraph 1 of the Securities and Exchange Act</w:t>
            </w:r>
          </w:p>
          <w:p w:rsidR="003960E2" w:rsidRPr="00D4734F" w:rsidRDefault="004C1B88" w:rsidP="00C76B66">
            <w:pPr>
              <w:numPr>
                <w:ilvl w:val="0"/>
                <w:numId w:val="482"/>
              </w:numPr>
              <w:tabs>
                <w:tab w:val="left" w:pos="6840"/>
              </w:tabs>
              <w:snapToGrid w:val="0"/>
              <w:rPr>
                <w:rFonts w:eastAsia="標楷體"/>
                <w:sz w:val="20"/>
              </w:rPr>
            </w:pPr>
            <w:r w:rsidRPr="004C1B88">
              <w:rPr>
                <w:rFonts w:eastAsia="標楷體"/>
                <w:sz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w:t>
            </w:r>
            <w:r w:rsidR="00D671A9">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days after receipt of</w:t>
            </w:r>
            <w:r w:rsidRPr="000803AE">
              <w:rPr>
                <w:rFonts w:eastAsia="標楷體" w:hint="eastAsia"/>
                <w:sz w:val="20"/>
                <w:szCs w:val="20"/>
              </w:rPr>
              <w:t xml:space="preserve"> the post reporting</w:t>
            </w:r>
            <w:r w:rsidRPr="000803AE">
              <w:rPr>
                <w:rFonts w:eastAsia="標楷體"/>
                <w:sz w:val="20"/>
                <w:szCs w:val="20"/>
              </w:rPr>
              <w:t xml:space="preserve"> letter from Taiwan Depository </w:t>
            </w:r>
            <w:r w:rsidRPr="000803AE">
              <w:rPr>
                <w:rFonts w:eastAsia="標楷體" w:hint="eastAsia"/>
                <w:sz w:val="20"/>
                <w:szCs w:val="20"/>
              </w:rPr>
              <w:t>&amp;</w:t>
            </w:r>
            <w:r w:rsidRPr="000803AE">
              <w:rPr>
                <w:rFonts w:eastAsia="標楷體"/>
                <w:sz w:val="20"/>
                <w:szCs w:val="20"/>
              </w:rPr>
              <w:t xml:space="preserve"> Clearing Corporation.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C76B66">
            <w:pPr>
              <w:numPr>
                <w:ilvl w:val="0"/>
                <w:numId w:val="476"/>
              </w:numPr>
              <w:kinsoku w:val="0"/>
              <w:overflowPunct w:val="0"/>
              <w:snapToGrid w:val="0"/>
              <w:rPr>
                <w:rFonts w:eastAsia="標楷體"/>
                <w:sz w:val="20"/>
                <w:szCs w:val="20"/>
              </w:rPr>
            </w:pPr>
            <w:r w:rsidRPr="000803AE">
              <w:rPr>
                <w:rFonts w:eastAsia="標楷體"/>
                <w:sz w:val="20"/>
                <w:szCs w:val="20"/>
              </w:rPr>
              <w:t>Letter.</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One copy of</w:t>
            </w:r>
            <w:r w:rsidRPr="000803AE">
              <w:rPr>
                <w:rFonts w:eastAsia="標楷體" w:hint="eastAsia"/>
                <w:sz w:val="20"/>
                <w:szCs w:val="20"/>
              </w:rPr>
              <w:t xml:space="preserve"> the post reporting </w:t>
            </w:r>
            <w:r w:rsidRPr="000803AE">
              <w:rPr>
                <w:rFonts w:eastAsia="標楷體"/>
                <w:sz w:val="20"/>
                <w:szCs w:val="20"/>
              </w:rPr>
              <w:t xml:space="preserve">letter from Taiwan Depository </w:t>
            </w:r>
            <w:r w:rsidRPr="000803AE">
              <w:rPr>
                <w:rFonts w:eastAsia="標楷體" w:hint="eastAsia"/>
                <w:sz w:val="20"/>
                <w:szCs w:val="20"/>
              </w:rPr>
              <w:t>&amp;</w:t>
            </w:r>
            <w:r w:rsidRPr="000803AE">
              <w:rPr>
                <w:rFonts w:eastAsia="標楷體"/>
                <w:sz w:val="20"/>
                <w:szCs w:val="20"/>
              </w:rPr>
              <w:t xml:space="preserve"> Clearing Corporation</w:t>
            </w:r>
            <w:r w:rsidRPr="000803AE">
              <w:rPr>
                <w:rFonts w:eastAsia="標楷體" w:hint="eastAsia"/>
                <w:sz w:val="20"/>
                <w:szCs w:val="20"/>
              </w:rPr>
              <w:t>.</w:t>
            </w:r>
          </w:p>
          <w:p w:rsidR="003960E2" w:rsidRPr="000803AE" w:rsidRDefault="003960E2" w:rsidP="003960E2">
            <w:pPr>
              <w:numPr>
                <w:ilvl w:val="0"/>
                <w:numId w:val="43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Paragraph 1, Article 44 of the Operating Rules of the Taiwan Stock Exchange Corporation</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kern w:val="0"/>
                <w:sz w:val="20"/>
                <w:szCs w:val="20"/>
              </w:rPr>
              <w:t>Article 3-3 of the Regulations Governing the Administration of Shareholder Services of Public Companies</w:t>
            </w:r>
          </w:p>
          <w:p w:rsidR="003960E2" w:rsidRPr="000803AE" w:rsidRDefault="003960E2" w:rsidP="003960E2">
            <w:pPr>
              <w:numPr>
                <w:ilvl w:val="0"/>
                <w:numId w:val="148"/>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to the content of the share certificates (including changes in the </w:t>
            </w:r>
            <w:r w:rsidRPr="000803AE">
              <w:rPr>
                <w:rFonts w:eastAsia="標楷體"/>
                <w:sz w:val="20"/>
                <w:szCs w:val="20"/>
              </w:rPr>
              <w:lastRenderedPageBreak/>
              <w:t>name of the company,</w:t>
            </w:r>
            <w:r>
              <w:rPr>
                <w:rFonts w:eastAsia="標楷體"/>
                <w:sz w:val="20"/>
                <w:szCs w:val="20"/>
              </w:rPr>
              <w:t xml:space="preserve"> par value,</w:t>
            </w:r>
            <w:r w:rsidRPr="000803AE">
              <w:rPr>
                <w:rFonts w:eastAsia="標楷體"/>
                <w:sz w:val="20"/>
                <w:szCs w:val="20"/>
              </w:rPr>
              <w:t xml:space="preserve"> the type of shares, or other contents).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 xml:space="preserve">After the change to the content of the share certificates has been </w:t>
            </w:r>
            <w:r w:rsidRPr="000803AE">
              <w:rPr>
                <w:rFonts w:eastAsia="標楷體"/>
                <w:sz w:val="20"/>
                <w:szCs w:val="20"/>
              </w:rPr>
              <w:lastRenderedPageBreak/>
              <w:t>approved.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of share title transfer.</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w:t>
            </w:r>
            <w:r w:rsidRPr="000803AE">
              <w:rPr>
                <w:rFonts w:eastAsia="標楷體" w:hint="eastAsia"/>
                <w:sz w:val="20"/>
                <w:szCs w:val="20"/>
              </w:rPr>
              <w:t>3</w:t>
            </w:r>
            <w:r w:rsidRPr="000803AE">
              <w:rPr>
                <w:rFonts w:eastAsia="標楷體"/>
                <w:sz w:val="20"/>
                <w:szCs w:val="20"/>
              </w:rPr>
              <w:t xml:space="preserve"> business days prior to the listing date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lastRenderedPageBreak/>
              <w:t>Three copies of the application for change to the content of the listed shares and its attachment.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 xml:space="preserve">Two copies of the plan for the procedure to exchange the share </w:t>
            </w:r>
            <w:r w:rsidRPr="000803AE">
              <w:rPr>
                <w:rFonts w:eastAsia="標楷體"/>
                <w:sz w:val="20"/>
                <w:szCs w:val="20"/>
              </w:rPr>
              <w:lastRenderedPageBreak/>
              <w:t>certificates (specifying the details of procedures for exchanging the share certificates).</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Two copies of the approval letter issued by the competent authority.</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change of company</w:t>
            </w:r>
            <w:r w:rsidRPr="000803AE">
              <w:rPr>
                <w:rFonts w:eastAsia="標楷體" w:hint="eastAsia"/>
                <w:sz w:val="20"/>
                <w:szCs w:val="20"/>
              </w:rPr>
              <w:t xml:space="preserve"> name</w:t>
            </w:r>
            <w:r w:rsidRPr="000803AE">
              <w:rPr>
                <w:rFonts w:eastAsia="標楷體"/>
                <w:sz w:val="20"/>
                <w:szCs w:val="20"/>
              </w:rPr>
              <w:t>) after the company changes its name.</w:t>
            </w:r>
          </w:p>
          <w:p w:rsidR="003960E2" w:rsidRDefault="003960E2" w:rsidP="003960E2">
            <w:pPr>
              <w:numPr>
                <w:ilvl w:val="0"/>
                <w:numId w:val="117"/>
              </w:numPr>
              <w:kinsoku w:val="0"/>
              <w:overflowPunct w:val="0"/>
              <w:snapToGrid w:val="0"/>
              <w:rPr>
                <w:rFonts w:eastAsia="標楷體"/>
                <w:sz w:val="20"/>
                <w:szCs w:val="20"/>
              </w:rPr>
            </w:pPr>
            <w:r>
              <w:rPr>
                <w:rFonts w:eastAsia="標楷體" w:hint="eastAsia"/>
                <w:sz w:val="20"/>
                <w:szCs w:val="20"/>
              </w:rPr>
              <w:t>F</w:t>
            </w:r>
            <w:r>
              <w:rPr>
                <w:rFonts w:eastAsia="標楷體"/>
                <w:sz w:val="20"/>
                <w:szCs w:val="20"/>
              </w:rPr>
              <w:t xml:space="preserve">or change of par value, the </w:t>
            </w:r>
            <w:r w:rsidRPr="000803AE">
              <w:rPr>
                <w:rFonts w:eastAsia="標楷體"/>
                <w:sz w:val="20"/>
                <w:szCs w:val="20"/>
              </w:rPr>
              <w:t>relevant information shall be uploaded to the Market Observation Post System (sii.twse.com.tw/filing of change of</w:t>
            </w:r>
            <w:r>
              <w:rPr>
                <w:rFonts w:eastAsia="標楷體"/>
                <w:sz w:val="20"/>
                <w:szCs w:val="20"/>
              </w:rPr>
              <w:t xml:space="preserve"> par value</w:t>
            </w:r>
            <w:r w:rsidRPr="000803AE">
              <w:rPr>
                <w:rFonts w:eastAsia="標楷體"/>
                <w:sz w:val="20"/>
                <w:szCs w:val="20"/>
              </w:rPr>
              <w:t>)</w:t>
            </w:r>
            <w:r>
              <w:rPr>
                <w:rFonts w:eastAsia="標楷體"/>
                <w:sz w:val="20"/>
                <w:szCs w:val="20"/>
              </w:rPr>
              <w:t xml:space="preserve"> on the date on which</w:t>
            </w:r>
            <w:r>
              <w:rPr>
                <w:rFonts w:eastAsia="標楷體" w:hint="eastAsia"/>
                <w:sz w:val="20"/>
                <w:szCs w:val="20"/>
              </w:rPr>
              <w:t xml:space="preserve"> </w:t>
            </w:r>
            <w:r>
              <w:rPr>
                <w:rFonts w:eastAsia="標楷體"/>
                <w:sz w:val="20"/>
                <w:szCs w:val="20"/>
              </w:rPr>
              <w:t>the</w:t>
            </w:r>
            <w:r>
              <w:rPr>
                <w:rFonts w:eastAsia="標楷體" w:hint="eastAsia"/>
                <w:sz w:val="20"/>
                <w:szCs w:val="20"/>
              </w:rPr>
              <w:t xml:space="preserve"> </w:t>
            </w:r>
            <w:r>
              <w:rPr>
                <w:rFonts w:eastAsia="標楷體"/>
                <w:sz w:val="20"/>
                <w:szCs w:val="20"/>
              </w:rPr>
              <w:t>plan for exchange of s</w:t>
            </w:r>
            <w:r w:rsidRPr="00E1735D">
              <w:rPr>
                <w:rFonts w:eastAsia="標楷體"/>
                <w:sz w:val="20"/>
                <w:szCs w:val="20"/>
              </w:rPr>
              <w:t xml:space="preserve">hare </w:t>
            </w:r>
            <w:r>
              <w:rPr>
                <w:rFonts w:eastAsia="標楷體"/>
                <w:sz w:val="20"/>
                <w:szCs w:val="20"/>
              </w:rPr>
              <w:t>c</w:t>
            </w:r>
            <w:r w:rsidRPr="00E1735D">
              <w:rPr>
                <w:rFonts w:eastAsia="標楷體"/>
                <w:sz w:val="20"/>
                <w:szCs w:val="20"/>
              </w:rPr>
              <w:t>ertificates</w:t>
            </w:r>
            <w:r>
              <w:rPr>
                <w:rFonts w:eastAsia="標楷體"/>
                <w:sz w:val="20"/>
              </w:rPr>
              <w:t xml:space="preserve"> is </w:t>
            </w:r>
            <w:r w:rsidRPr="000803AE">
              <w:rPr>
                <w:rFonts w:eastAsia="標楷體" w:hint="eastAsia"/>
                <w:sz w:val="20"/>
              </w:rPr>
              <w:t>resolved by the board meeting</w:t>
            </w:r>
            <w:r>
              <w:rPr>
                <w:rFonts w:eastAsia="標楷體"/>
                <w:sz w:val="20"/>
              </w:rPr>
              <w:t>.</w:t>
            </w:r>
          </w:p>
          <w:p w:rsidR="003960E2" w:rsidRPr="000803AE" w:rsidRDefault="003960E2" w:rsidP="003960E2">
            <w:pPr>
              <w:numPr>
                <w:ilvl w:val="0"/>
                <w:numId w:val="1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Letter for processing matters regarding the suspension period for share title transfer.</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copies of the meeting minutes of the board of directors.</w:t>
            </w:r>
          </w:p>
          <w:p w:rsidR="003960E2" w:rsidRPr="000803AE" w:rsidRDefault="003960E2" w:rsidP="003960E2">
            <w:pPr>
              <w:pStyle w:val="a3"/>
              <w:numPr>
                <w:ilvl w:val="0"/>
                <w:numId w:val="118"/>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 and two copies of the filing material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119"/>
              </w:numPr>
              <w:tabs>
                <w:tab w:val="clear" w:pos="36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"not" related to the </w:t>
            </w:r>
            <w:r w:rsidRPr="000803AE">
              <w:rPr>
                <w:rFonts w:ascii="Times New Roman" w:eastAsia="標楷體" w:hAnsi="Times New Roman"/>
                <w:sz w:val="20"/>
                <w:lang w:val="en-US" w:eastAsia="zh-TW"/>
              </w:rPr>
              <w:t>company</w:t>
            </w:r>
            <w:r w:rsidRPr="000803AE">
              <w:rPr>
                <w:rFonts w:ascii="Times New Roman" w:eastAsia="標楷體" w:hAnsi="Times New Roman" w:hint="eastAsia"/>
                <w:sz w:val="20"/>
                <w:lang w:val="en-US" w:eastAsia="zh-TW"/>
              </w:rPr>
              <w:t xml:space="preserve"> name: </w:t>
            </w:r>
            <w:r w:rsidRPr="000803AE">
              <w:rPr>
                <w:rFonts w:ascii="Times New Roman" w:eastAsia="標楷體" w:hAnsi="Times New Roman" w:hint="eastAsia"/>
                <w:sz w:val="20"/>
                <w:lang w:val="en-US" w:eastAsia="zh-TW"/>
              </w:rPr>
              <w:br/>
              <w:t xml:space="preserve">(1) </w:t>
            </w:r>
            <w:r w:rsidRPr="000803AE">
              <w:rPr>
                <w:rFonts w:ascii="Times New Roman" w:eastAsia="標楷體" w:hAnsi="Times New Roman"/>
                <w:sz w:val="20"/>
                <w:lang w:val="en-US" w:eastAsia="zh-TW"/>
              </w:rPr>
              <w:t>Letter for processing the listing of new shares.</w:t>
            </w:r>
          </w:p>
          <w:p w:rsidR="003960E2" w:rsidRPr="000803AE" w:rsidRDefault="003960E2" w:rsidP="003960E2">
            <w:pPr>
              <w:pStyle w:val="a3"/>
              <w:snapToGrid w:val="0"/>
              <w:ind w:left="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(2) </w:t>
            </w:r>
            <w:r w:rsidRPr="000803AE">
              <w:rPr>
                <w:rFonts w:ascii="Times New Roman" w:eastAsia="標楷體" w:hAnsi="Times New Roman"/>
                <w:sz w:val="20"/>
                <w:lang w:val="en-US" w:eastAsia="zh-TW"/>
              </w:rPr>
              <w:t>Other documents required to be submitted.</w:t>
            </w:r>
          </w:p>
          <w:p w:rsidR="003960E2" w:rsidRPr="000803AE" w:rsidRDefault="003960E2" w:rsidP="003960E2">
            <w:pPr>
              <w:pStyle w:val="a3"/>
              <w:numPr>
                <w:ilvl w:val="0"/>
                <w:numId w:val="119"/>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If the changes to the content of the shares are related to the company name, the </w:t>
            </w:r>
            <w:r w:rsidRPr="000803AE">
              <w:rPr>
                <w:rFonts w:ascii="Times New Roman" w:eastAsia="標楷體" w:hAnsi="Times New Roman"/>
                <w:sz w:val="20"/>
                <w:lang w:val="en-US" w:eastAsia="zh-TW"/>
              </w:rPr>
              <w:t>relevant</w:t>
            </w:r>
            <w:r w:rsidRPr="000803AE">
              <w:rPr>
                <w:rFonts w:ascii="Times New Roman" w:eastAsia="標楷體" w:hAnsi="Times New Roman" w:hint="eastAsia"/>
                <w:sz w:val="20"/>
                <w:lang w:val="en-US" w:eastAsia="zh-TW"/>
              </w:rPr>
              <w:t xml:space="preserve"> information and the said attachment shall be uploaded to the </w:t>
            </w:r>
            <w:r w:rsidRPr="000803AE">
              <w:rPr>
                <w:rFonts w:ascii="Times New Roman" w:eastAsia="標楷體" w:hAnsi="Times New Roman"/>
                <w:sz w:val="20"/>
                <w:lang w:val="en-US" w:eastAsia="zh-TW"/>
              </w:rPr>
              <w:t>Market Observation Post System (sii.twse.com.tw/</w:t>
            </w:r>
            <w:r w:rsidRPr="000803AE">
              <w:rPr>
                <w:rFonts w:ascii="Times New Roman" w:eastAsia="標楷體" w:hAnsi="Times New Roman" w:hint="eastAsia"/>
                <w:sz w:val="20"/>
                <w:lang w:val="en-US" w:eastAsia="zh-TW"/>
              </w:rPr>
              <w:t xml:space="preserve">fling of </w:t>
            </w:r>
            <w:r w:rsidRPr="000803AE">
              <w:rPr>
                <w:rFonts w:ascii="Times New Roman" w:eastAsia="標楷體" w:hAnsi="Times New Roman"/>
                <w:sz w:val="20"/>
                <w:lang w:val="en-US" w:eastAsia="zh-TW"/>
              </w:rPr>
              <w:t>number of ordinary shares/reporting of the increase or decrease in the number of unit of TDR</w:t>
            </w:r>
            <w:r w:rsidRPr="000803AE">
              <w:rPr>
                <w:rFonts w:ascii="Times New Roman" w:eastAsia="標楷體" w:hAnsi="Times New Roman" w:hint="eastAsia"/>
                <w:sz w:val="20"/>
                <w:lang w:val="en-US" w:eastAsia="zh-TW"/>
              </w:rPr>
              <w:t>/ changes to the name of the listed new shares); however, this filing does not apply to the change to the abbreviation of the company name.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lastRenderedPageBreak/>
              <w:t>Article 45 of the Operating Rules of the Taiwan Stock Exchange Corporation,</w:t>
            </w:r>
          </w:p>
          <w:p w:rsidR="003960E2" w:rsidRPr="000803AE"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 xml:space="preserve">Article 1 of the Taiwan Stock Exchange </w:t>
            </w:r>
            <w:r w:rsidRPr="000803AE">
              <w:rPr>
                <w:rFonts w:eastAsia="標楷體"/>
                <w:sz w:val="20"/>
                <w:szCs w:val="20"/>
              </w:rPr>
              <w:lastRenderedPageBreak/>
              <w:t>Securities Agreement</w:t>
            </w:r>
          </w:p>
          <w:p w:rsidR="003960E2" w:rsidRDefault="003960E2" w:rsidP="003960E2">
            <w:pPr>
              <w:numPr>
                <w:ilvl w:val="0"/>
                <w:numId w:val="120"/>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br/>
            </w:r>
          </w:p>
          <w:p w:rsidR="003960E2" w:rsidRDefault="003960E2" w:rsidP="003960E2">
            <w:pPr>
              <w:kinsoku w:val="0"/>
              <w:overflowPunct w:val="0"/>
              <w:snapToGrid w:val="0"/>
              <w:ind w:left="360"/>
              <w:rPr>
                <w:rFonts w:eastAsia="標楷體"/>
                <w:sz w:val="20"/>
                <w:szCs w:val="20"/>
              </w:rPr>
            </w:pPr>
          </w:p>
          <w:p w:rsidR="003960E2" w:rsidRPr="000803AE" w:rsidRDefault="003960E2" w:rsidP="003960E2">
            <w:pPr>
              <w:kinsoku w:val="0"/>
              <w:overflowPunct w:val="0"/>
              <w:snapToGrid w:val="0"/>
              <w:ind w:left="360"/>
              <w:rPr>
                <w:rFonts w:eastAsia="標楷體"/>
                <w:sz w:val="20"/>
                <w:szCs w:val="20"/>
              </w:rPr>
            </w:pP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r w:rsidRPr="000803AE">
              <w:rPr>
                <w:rFonts w:eastAsia="標楷體" w:hint="eastAsia"/>
                <w:sz w:val="20"/>
                <w:szCs w:val="20"/>
              </w:rPr>
              <w:br/>
            </w:r>
          </w:p>
          <w:p w:rsidR="003960E2" w:rsidRPr="000803AE" w:rsidRDefault="003960E2" w:rsidP="003960E2">
            <w:pPr>
              <w:numPr>
                <w:ilvl w:val="0"/>
                <w:numId w:val="120"/>
              </w:numPr>
              <w:tabs>
                <w:tab w:val="left" w:pos="6840"/>
              </w:tabs>
              <w:snapToGrid w:val="0"/>
              <w:rPr>
                <w:rFonts w:eastAsia="標楷體"/>
                <w:sz w:val="20"/>
                <w:szCs w:val="20"/>
              </w:rPr>
            </w:pPr>
            <w:r w:rsidRPr="000803AE">
              <w:rPr>
                <w:rFonts w:eastAsia="標楷體" w:hint="eastAsia"/>
                <w:kern w:val="0"/>
                <w:sz w:val="20"/>
                <w:szCs w:val="20"/>
              </w:rPr>
              <w:t>Letter No. Tai-Cheng-Shang-1-1081800567 dated February 12, 2019.</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treasury shares (including the repurchased shares and </w:t>
            </w:r>
            <w:r w:rsidRPr="000803AE">
              <w:rPr>
                <w:rFonts w:eastAsia="標楷體"/>
                <w:sz w:val="20"/>
                <w:szCs w:val="20"/>
              </w:rPr>
              <w:lastRenderedPageBreak/>
              <w:t xml:space="preserve">redemption of restricted stock for employees) by domestic listed companies.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Within 2 days from the completion of amendment to corporate registration.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from the completion of amendment to corporate registration.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w:t>
            </w:r>
            <w:r w:rsidRPr="000803AE">
              <w:rPr>
                <w:rFonts w:eastAsia="標楷體" w:hint="eastAsia"/>
                <w:sz w:val="20"/>
                <w:szCs w:val="20"/>
              </w:rPr>
              <w:t xml:space="preserve">/ </w:t>
            </w:r>
            <w:r w:rsidRPr="000803AE">
              <w:rPr>
                <w:rFonts w:eastAsia="標楷體"/>
                <w:sz w:val="20"/>
                <w:szCs w:val="20"/>
              </w:rPr>
              <w:t>the capital stock formation procedure).</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basic information of the company/filing of basic information of the company).</w:t>
            </w:r>
          </w:p>
          <w:p w:rsidR="003960E2" w:rsidRPr="000803AE" w:rsidRDefault="003960E2" w:rsidP="003960E2">
            <w:pPr>
              <w:numPr>
                <w:ilvl w:val="0"/>
                <w:numId w:val="339"/>
              </w:numPr>
              <w:kinsoku w:val="0"/>
              <w:overflowPunct w:val="0"/>
              <w:snapToGrid w:val="0"/>
              <w:rPr>
                <w:rFonts w:eastAsia="標楷體"/>
                <w:sz w:val="20"/>
                <w:szCs w:val="20"/>
              </w:rPr>
            </w:pPr>
            <w:r w:rsidRPr="000803AE">
              <w:rPr>
                <w:rFonts w:eastAsia="標楷體"/>
                <w:sz w:val="20"/>
                <w:szCs w:val="20"/>
              </w:rPr>
              <w:t>The relevant information regarding overseas depositary receipts traded on the foreign over-the-counter market shall be simultaneously uploaded to the Market Observation Post System (sii.twse.com.tw/reporting of overseas securities/overseas depositary receipts/basic information and information on follow-on issues).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(sii.twse.com.tw/number of ordinary shares listed on TWSE/</w:t>
            </w:r>
            <w:r w:rsidRPr="000803AE">
              <w:rPr>
                <w:rFonts w:eastAsia="標楷體" w:hint="eastAsia"/>
                <w:sz w:val="20"/>
                <w:szCs w:val="20"/>
              </w:rPr>
              <w:t>reporting of the</w:t>
            </w:r>
            <w:r w:rsidRPr="000803AE">
              <w:rPr>
                <w:rFonts w:eastAsia="標楷體"/>
                <w:sz w:val="20"/>
                <w:szCs w:val="20"/>
              </w:rPr>
              <w:t xml:space="preserve"> </w:t>
            </w:r>
            <w:r w:rsidRPr="000803AE">
              <w:rPr>
                <w:rFonts w:eastAsia="標楷體" w:hint="eastAsia"/>
                <w:sz w:val="20"/>
                <w:szCs w:val="20"/>
              </w:rPr>
              <w:t>increase or decrease in the number of unit of TDR</w:t>
            </w:r>
            <w:r w:rsidRPr="000803AE">
              <w:rPr>
                <w:rFonts w:eastAsia="標楷體"/>
                <w:sz w:val="20"/>
                <w:szCs w:val="20"/>
              </w:rPr>
              <w:t>)</w:t>
            </w:r>
            <w:r w:rsidRPr="000803AE">
              <w:t xml:space="preserve"> </w:t>
            </w:r>
            <w:r w:rsidRPr="000803AE">
              <w:rPr>
                <w:rFonts w:eastAsia="標楷體"/>
                <w:sz w:val="20"/>
                <w:szCs w:val="20"/>
              </w:rPr>
              <w:t>with relevant attachments as described thereon.</w:t>
            </w:r>
          </w:p>
          <w:p w:rsidR="003960E2" w:rsidRPr="000803AE" w:rsidRDefault="003960E2" w:rsidP="003960E2">
            <w:pPr>
              <w:numPr>
                <w:ilvl w:val="0"/>
                <w:numId w:val="12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lastRenderedPageBreak/>
              <w:t xml:space="preserve">Subparagraph 2, Paragraph 2, Article 3 of Taiwan Stock Exchange Corporation Rules Governing Information Reporting </w:t>
            </w:r>
            <w:r w:rsidRPr="000803AE">
              <w:rPr>
                <w:rFonts w:eastAsia="標楷體"/>
                <w:kern w:val="0"/>
                <w:sz w:val="20"/>
                <w:szCs w:val="20"/>
              </w:rPr>
              <w:lastRenderedPageBreak/>
              <w:t>by Companies with Listed Securities and Offshore Fund Institutions with Listed Offshore Exchange-Traded Funds</w:t>
            </w:r>
          </w:p>
          <w:p w:rsidR="003960E2" w:rsidRPr="000803AE" w:rsidRDefault="003960E2" w:rsidP="003960E2">
            <w:pPr>
              <w:numPr>
                <w:ilvl w:val="0"/>
                <w:numId w:val="384"/>
              </w:numPr>
              <w:tabs>
                <w:tab w:val="left" w:pos="6840"/>
              </w:tabs>
              <w:snapToGrid w:val="0"/>
              <w:rPr>
                <w:rFonts w:eastAsia="標楷體"/>
                <w:kern w:val="0"/>
                <w:sz w:val="20"/>
                <w:szCs w:val="20"/>
              </w:rPr>
            </w:pPr>
            <w:r w:rsidRPr="000803AE">
              <w:rPr>
                <w:rFonts w:eastAsia="標楷體"/>
                <w:kern w:val="0"/>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tabs>
                <w:tab w:val="left" w:pos="6840"/>
              </w:tabs>
              <w:snapToGrid w:val="0"/>
              <w:ind w:left="360"/>
              <w:rPr>
                <w:rFonts w:eastAsia="標楷體"/>
                <w:kern w:val="0"/>
                <w:sz w:val="20"/>
                <w:szCs w:val="20"/>
              </w:rPr>
            </w:pP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 xml:space="preserve">Paragraph 4, Article 28-2 of </w:t>
            </w:r>
            <w:r w:rsidRPr="000803AE">
              <w:rPr>
                <w:rFonts w:eastAsia="標楷體"/>
                <w:sz w:val="20"/>
                <w:szCs w:val="20"/>
              </w:rPr>
              <w:t>the Securities and Exchange Act</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w:t>
            </w:r>
            <w:r w:rsidRPr="000803AE">
              <w:rPr>
                <w:rFonts w:eastAsia="標楷體"/>
                <w:sz w:val="20"/>
                <w:szCs w:val="20"/>
              </w:rPr>
              <w:t xml:space="preserve"> No. 89-Tai-Tsai-Cheng-3-888127 dated October 26, 2000 </w:t>
            </w:r>
          </w:p>
          <w:p w:rsidR="003960E2" w:rsidRPr="000803AE" w:rsidRDefault="003960E2" w:rsidP="003960E2">
            <w:pPr>
              <w:numPr>
                <w:ilvl w:val="0"/>
                <w:numId w:val="399"/>
              </w:numPr>
              <w:tabs>
                <w:tab w:val="left" w:pos="6840"/>
              </w:tabs>
              <w:snapToGrid w:val="0"/>
              <w:rPr>
                <w:rFonts w:eastAsia="標楷體"/>
                <w:sz w:val="20"/>
                <w:szCs w:val="20"/>
              </w:rPr>
            </w:pPr>
            <w:r w:rsidRPr="000803AE">
              <w:rPr>
                <w:rFonts w:eastAsia="標楷體"/>
                <w:kern w:val="0"/>
                <w:sz w:val="20"/>
                <w:szCs w:val="20"/>
              </w:rPr>
              <w:t>Letter No. Tai-Cheng-Shang-0970035719 dated December 22, 2008</w:t>
            </w:r>
          </w:p>
          <w:p w:rsidR="003960E2" w:rsidRPr="000803AE" w:rsidRDefault="003960E2" w:rsidP="003960E2">
            <w:pPr>
              <w:numPr>
                <w:ilvl w:val="0"/>
                <w:numId w:val="399"/>
              </w:numPr>
              <w:tabs>
                <w:tab w:val="left" w:pos="2666"/>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Issuance of domestic corporate bonds (including </w:t>
            </w:r>
            <w:r w:rsidRPr="000803AE">
              <w:rPr>
                <w:sz w:val="20"/>
                <w:szCs w:val="20"/>
              </w:rPr>
              <w:t>convertible bonds</w:t>
            </w:r>
            <w:r w:rsidRPr="000803AE">
              <w:rPr>
                <w:rFonts w:eastAsia="標楷體"/>
                <w:sz w:val="20"/>
                <w:szCs w:val="20"/>
              </w:rPr>
              <w:t xml:space="preserve"> and warrant bonds), bond conversion entitlement certificates, certificates of payment for stocks and overseas stocks, depositary receipts, and domestic corporate bonds (including convertible bonds and warrant bonds):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Filing of permission. </w:t>
            </w: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p>
          <w:p w:rsidR="003960E2" w:rsidRPr="000803AE" w:rsidRDefault="003960E2" w:rsidP="003960E2">
            <w:pPr>
              <w:kinsoku w:val="0"/>
              <w:overflowPunct w:val="0"/>
              <w:snapToGrid w:val="0"/>
              <w:ind w:left="223" w:hanging="223"/>
              <w:rPr>
                <w:rFonts w:eastAsia="標楷體"/>
                <w:sz w:val="20"/>
                <w:szCs w:val="20"/>
              </w:rPr>
            </w:pPr>
            <w:r w:rsidRPr="000803AE">
              <w:rPr>
                <w:rFonts w:eastAsia="標楷體"/>
                <w:sz w:val="20"/>
                <w:szCs w:val="20"/>
              </w:rPr>
              <w:t>2. Filing of fundraising plans for redemption of corporate bonds, and the custody methods (applicable to issuers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day of receiving permission from the competent </w:t>
            </w:r>
            <w:r w:rsidRPr="000803AE">
              <w:rPr>
                <w:rFonts w:eastAsia="標楷體"/>
                <w:sz w:val="20"/>
                <w:szCs w:val="20"/>
              </w:rPr>
              <w:lastRenderedPageBreak/>
              <w:t>authority.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one business day of completion of fundraising.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cash increment and corporate bond issuance/entering of basic plan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the domestic issuance shall be uploaded to the Market Observation Post System (sii.twse.com.tw/filing of creditworthiness); (sii.twse.com.tw/filing of creditworthiness/funds raising plan and custody methods for corporate bonds proceeds)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concerning overseas issuance shall be uploaded to the Market Observation Post System (sii.twse.com.tw/</w:t>
            </w:r>
            <w:r w:rsidRPr="000803AE">
              <w:rPr>
                <w:sz w:val="20"/>
                <w:szCs w:val="20"/>
              </w:rPr>
              <w:t xml:space="preserve"> reporting of overseas securities/ </w:t>
            </w:r>
            <w:r w:rsidRPr="000803AE">
              <w:rPr>
                <w:rFonts w:eastAsia="標楷體"/>
                <w:sz w:val="20"/>
                <w:szCs w:val="20"/>
              </w:rPr>
              <w:t>types of securities issued/filing of issue information); (sii.twse.com.tw/filing of creditworthiness//funds raising plan and custody method for corporate bonds proceeds)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Taiwan Stock Exchange Corporation Rules Governing Information Reporting by Companies with Listed Securities and </w:t>
            </w:r>
            <w:r w:rsidRPr="000803AE">
              <w:rPr>
                <w:rFonts w:eastAsia="標楷體"/>
                <w:sz w:val="20"/>
                <w:szCs w:val="20"/>
              </w:rPr>
              <w:lastRenderedPageBreak/>
              <w:t>Offshore Fund Institutions with Listed Offshore Exchange-Traded Funds.</w:t>
            </w:r>
          </w:p>
        </w:tc>
      </w:tr>
      <w:tr w:rsidR="003960E2" w:rsidRPr="000803AE" w:rsidTr="008F3B58">
        <w:tc>
          <w:tcPr>
            <w:tcW w:w="447" w:type="dxa"/>
            <w:tcBorders>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For a company applies for listing:</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1. At the time of application for listing.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2. At the time of arranging for the listing date.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receipt of approval for publicly issuing corporate bonds or convertible bonds.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reports and applies with the competent authorities for approval and the approval is granted.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 xml:space="preserve">Five copies of the application forms for listing of corporate bonds and the attachments. </w:t>
            </w:r>
          </w:p>
          <w:p w:rsidR="003960E2" w:rsidRPr="000803AE" w:rsidRDefault="003960E2" w:rsidP="003960E2">
            <w:pPr>
              <w:numPr>
                <w:ilvl w:val="0"/>
                <w:numId w:val="42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made before fundraising and issuance of securities, delivery of securities or distribution of dividends under Article 252 and 273 of the Company Act).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Letters (for arranging for the listing date).</w:t>
            </w:r>
          </w:p>
          <w:p w:rsidR="003960E2" w:rsidRPr="000803AE" w:rsidRDefault="003960E2" w:rsidP="003960E2">
            <w:pPr>
              <w:numPr>
                <w:ilvl w:val="0"/>
                <w:numId w:val="184"/>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stocks or corporate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sz w:val="20"/>
                <w:szCs w:val="20"/>
              </w:rPr>
              <w:t>Article 139 of the Securities and Exchange Act</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 2 of the Taiwan Stock Exchange Corporation Rules Governing Review of Securities Listings</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Letter No. Tai-Cheng-85-Shang-07912 dated May 10, 1996</w:t>
            </w:r>
          </w:p>
          <w:p w:rsidR="003960E2" w:rsidRPr="000803AE" w:rsidRDefault="003960E2" w:rsidP="003960E2">
            <w:pPr>
              <w:numPr>
                <w:ilvl w:val="0"/>
                <w:numId w:val="150"/>
              </w:numPr>
              <w:tabs>
                <w:tab w:val="left" w:pos="6840"/>
              </w:tabs>
              <w:snapToGrid w:val="0"/>
              <w:rPr>
                <w:rFonts w:eastAsia="標楷體"/>
                <w:sz w:val="20"/>
                <w:szCs w:val="20"/>
              </w:rPr>
            </w:pPr>
            <w:r w:rsidRPr="000803AE">
              <w:rPr>
                <w:rFonts w:eastAsia="標楷體"/>
                <w:kern w:val="0"/>
                <w:sz w:val="20"/>
                <w:szCs w:val="20"/>
              </w:rPr>
              <w:t>Articles 62 and 63 of the Taiwan Securities Association Rules Governing Underwriting and Resale of Securities by Securities Firms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kern w:val="0"/>
                <w:sz w:val="20"/>
                <w:szCs w:val="20"/>
              </w:rPr>
              <w:t>Article 47 of the Operating Rules of the Taiwan Stock Exchange Corporation</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76-Tai-Tsai-Cheng-1-15133 dated September 22,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Tai-Cheng-76-Shang-1994 dated September 11, 1987</w:t>
            </w:r>
          </w:p>
          <w:p w:rsidR="003960E2" w:rsidRPr="000803AE" w:rsidRDefault="003960E2" w:rsidP="003960E2">
            <w:pPr>
              <w:numPr>
                <w:ilvl w:val="0"/>
                <w:numId w:val="149"/>
              </w:numPr>
              <w:tabs>
                <w:tab w:val="left" w:pos="6840"/>
              </w:tabs>
              <w:snapToGrid w:val="0"/>
              <w:rPr>
                <w:rFonts w:eastAsia="標楷體"/>
                <w:sz w:val="20"/>
                <w:szCs w:val="20"/>
              </w:rPr>
            </w:pPr>
            <w:r w:rsidRPr="000803AE">
              <w:rPr>
                <w:rFonts w:eastAsia="標楷體"/>
                <w:sz w:val="20"/>
                <w:szCs w:val="20"/>
              </w:rPr>
              <w:t>Letter No. Tai-Cheng-89-Shang-023743 dated August 19, 2000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distribution of bond interest.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of suspension of </w:t>
            </w:r>
            <w:r w:rsidRPr="000803AE">
              <w:rPr>
                <w:rFonts w:eastAsia="標楷體"/>
                <w:sz w:val="20"/>
                <w:szCs w:val="20"/>
              </w:rPr>
              <w:lastRenderedPageBreak/>
              <w:t xml:space="preserve">title transfer of corporate bonds.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all announcements/announcement of suspension of title transfer of convertible bonds).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Articles 46 and 47 of the Operating Rules of the Taiwan Stock Exchange Corporation</w:t>
            </w:r>
          </w:p>
          <w:p w:rsidR="003960E2" w:rsidRPr="000803AE" w:rsidRDefault="003960E2" w:rsidP="003960E2">
            <w:pPr>
              <w:numPr>
                <w:ilvl w:val="0"/>
                <w:numId w:val="151"/>
              </w:numPr>
              <w:tabs>
                <w:tab w:val="left" w:pos="6840"/>
              </w:tabs>
              <w:snapToGrid w:val="0"/>
              <w:rPr>
                <w:rFonts w:eastAsia="標楷體"/>
                <w:sz w:val="20"/>
                <w:szCs w:val="20"/>
              </w:rPr>
            </w:pPr>
            <w:r w:rsidRPr="000803AE">
              <w:rPr>
                <w:rFonts w:eastAsia="標楷體"/>
                <w:kern w:val="0"/>
                <w:sz w:val="20"/>
                <w:szCs w:val="20"/>
              </w:rPr>
              <w:t xml:space="preserve">Letter No. Tai-Cheng-79-Shang-0704 </w:t>
            </w:r>
            <w:r w:rsidRPr="000803AE">
              <w:rPr>
                <w:rFonts w:eastAsia="標楷體"/>
                <w:kern w:val="0"/>
                <w:sz w:val="20"/>
                <w:szCs w:val="20"/>
              </w:rPr>
              <w:lastRenderedPageBreak/>
              <w:t>dated January 19, 1990</w:t>
            </w:r>
          </w:p>
        </w:tc>
      </w:tr>
      <w:tr w:rsidR="003960E2" w:rsidRPr="000803AE" w:rsidTr="008F3B58">
        <w:tc>
          <w:tcPr>
            <w:tcW w:w="447" w:type="dxa"/>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Announcement of suspension of conversion of stocks for convention of shareholders' meetings or ex-right or ex-dividend matters.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of the proposed suspension period for share title transfer due to convention of a shareholders' meeting.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20 business days prior to the commencement of the proposed suspension period for share title transfer due to ex-right or ex-dividend matters.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all announcements/announcement of suspension of conversion of convertible bonds) for public announcement of suspension of conversion.</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sz w:val="20"/>
                <w:szCs w:val="20"/>
              </w:rPr>
              <w:t>Article 165 of the Company Act</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Article 35 of the Regulations Governing the  Offering and Issuance of Securities by Securities Issuers</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2"/>
              </w:numPr>
              <w:tabs>
                <w:tab w:val="left" w:pos="6840"/>
              </w:tabs>
              <w:snapToGrid w:val="0"/>
              <w:jc w:val="both"/>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kinsoku w:val="0"/>
              <w:overflowPunct w:val="0"/>
              <w:snapToGrid w:val="0"/>
              <w:ind w:left="152" w:hanging="152"/>
              <w:jc w:val="both"/>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Conversion to bond conversion entitlement certificates.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At the first time when conversion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The time when conversion takes place in each subsequent year.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kinsoku w:val="0"/>
              <w:overflowPunct w:val="0"/>
              <w:snapToGrid w:val="0"/>
              <w:rPr>
                <w:sz w:val="20"/>
                <w:szCs w:val="20"/>
              </w:rPr>
            </w:pPr>
            <w:r w:rsidRPr="000803AE">
              <w:rPr>
                <w:sz w:val="20"/>
                <w:szCs w:val="20"/>
              </w:rPr>
              <w:t>At least 12 business days prior to the commencement day when conversion to bond conversion entitlement certificates may be made.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sz w:val="20"/>
                <w:szCs w:val="20"/>
              </w:rPr>
              <w:t>At least 12 business days prior to the commencement day when conversion to bond conversion entitlement certificates of the new year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Two copies of the original offering plan for convertible bonds.</w:t>
            </w:r>
          </w:p>
          <w:p w:rsidR="003960E2" w:rsidRPr="000803AE" w:rsidRDefault="003960E2" w:rsidP="001F465A">
            <w:pPr>
              <w:numPr>
                <w:ilvl w:val="1"/>
                <w:numId w:val="476"/>
              </w:numPr>
              <w:kinsoku w:val="0"/>
              <w:overflowPunct w:val="0"/>
              <w:snapToGrid w:val="0"/>
              <w:rPr>
                <w:rFonts w:eastAsia="標楷體"/>
                <w:sz w:val="20"/>
                <w:szCs w:val="20"/>
              </w:rPr>
            </w:pPr>
            <w:r w:rsidRPr="000803AE">
              <w:rPr>
                <w:rFonts w:eastAsia="標楷體"/>
                <w:sz w:val="20"/>
                <w:szCs w:val="20"/>
              </w:rPr>
              <w:t>The relevant matters concerning conversion of convertible bonds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85"/>
              </w:numPr>
              <w:kinsoku w:val="0"/>
              <w:overflowPunct w:val="0"/>
              <w:snapToGrid w:val="0"/>
              <w:rPr>
                <w:rFonts w:eastAsia="標楷體"/>
                <w:sz w:val="20"/>
                <w:szCs w:val="20"/>
              </w:rPr>
            </w:pPr>
            <w:r w:rsidRPr="000803AE">
              <w:rPr>
                <w:rFonts w:eastAsia="標楷體"/>
                <w:sz w:val="20"/>
                <w:szCs w:val="20"/>
              </w:rPr>
              <w:t>The relevant matters regarding conversion to bond conversion entitlement certificates for a new year shall be uploaded to the Market Observation Post System (sii.twse.com.tw/filing of bond information/market announcement of bond information), and two copies of the filed information shall be submitted.</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If after the conversion, the rights and obligations under the bond conversion entitlement certificates are different from those under the listed shares, documents showing estimated figures of distribution of shareholders equity for the previous year and the latest financial information should also </w:t>
            </w:r>
            <w:r w:rsidRPr="000803AE">
              <w:rPr>
                <w:rFonts w:eastAsia="標楷體"/>
                <w:sz w:val="20"/>
                <w:szCs w:val="20"/>
              </w:rPr>
              <w:lastRenderedPageBreak/>
              <w:t xml:space="preserve">be submitted.)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kinsoku w:val="0"/>
              <w:overflowPunct w:val="0"/>
              <w:snapToGrid w:val="0"/>
              <w:ind w:left="154" w:hanging="154"/>
              <w:rPr>
                <w:rFonts w:eastAsia="標楷體"/>
                <w:sz w:val="20"/>
                <w:szCs w:val="20"/>
              </w:rPr>
            </w:pP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Articles 32 and 37 of the Regulations Governing the Offering and Issuance of Securities by Securities Issuers.</w:t>
            </w:r>
          </w:p>
          <w:p w:rsidR="003960E2" w:rsidRPr="000803AE" w:rsidRDefault="003960E2" w:rsidP="003960E2">
            <w:pPr>
              <w:numPr>
                <w:ilvl w:val="0"/>
                <w:numId w:val="153"/>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kinsoku w:val="0"/>
              <w:overflowPunct w:val="0"/>
              <w:snapToGrid w:val="0"/>
              <w:ind w:left="154" w:hanging="154"/>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the first time when conversion to common shares may be made.</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w:t>
            </w:r>
            <w:r w:rsidRPr="000803AE">
              <w:rPr>
                <w:sz w:val="20"/>
                <w:szCs w:val="20"/>
              </w:rPr>
              <w:t>prior to the commencement day when conversion to common shares may be made.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day of when initial conversion may be made shall be uploaded to the Market Observation Post System (sii.twse.com.tw/filing of bond information/market announcement of bond information).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sz w:val="20"/>
                <w:szCs w:val="20"/>
              </w:rPr>
              <w:t>Paragraph 1, Article 161 of the Company Act</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5"/>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Initial listing after each application for conversion to common shares or conversion entitlement certificate is filed.</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date the conversion is accepted.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18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of issuance of new shares due to conversion or subscription of convertible bonds and corporate bonds with warrants previously issued)</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w:t>
            </w:r>
            <w:r w:rsidRPr="000803AE">
              <w:rPr>
                <w:rFonts w:eastAsia="標楷體" w:hint="eastAsia"/>
                <w:sz w:val="20"/>
                <w:szCs w:val="20"/>
              </w:rPr>
              <w:t>L</w:t>
            </w:r>
            <w:r w:rsidRPr="000803AE">
              <w:rPr>
                <w:rFonts w:eastAsia="標楷體"/>
                <w:sz w:val="20"/>
                <w:szCs w:val="20"/>
              </w:rPr>
              <w:t xml:space="preserve">isting </w:t>
            </w:r>
            <w:r w:rsidRPr="000803AE">
              <w:rPr>
                <w:rFonts w:eastAsia="標楷體" w:hint="eastAsia"/>
                <w:sz w:val="20"/>
                <w:szCs w:val="20"/>
              </w:rPr>
              <w:t>D</w:t>
            </w:r>
            <w:r w:rsidRPr="000803AE">
              <w:rPr>
                <w:rFonts w:eastAsia="標楷體"/>
                <w:sz w:val="20"/>
                <w:szCs w:val="20"/>
              </w:rPr>
              <w:t>epartment</w:t>
            </w:r>
            <w:r w:rsidRPr="000803AE">
              <w:rPr>
                <w:rFonts w:eastAsia="標楷體" w:hint="eastAsia"/>
                <w:sz w:val="20"/>
                <w:szCs w:val="20"/>
              </w:rPr>
              <w:t xml:space="preserve"> </w:t>
            </w:r>
            <w:r w:rsidRPr="000803AE">
              <w:rPr>
                <w:rFonts w:eastAsia="標楷體"/>
                <w:sz w:val="20"/>
                <w:szCs w:val="20"/>
              </w:rPr>
              <w:t>(for primary listed companies) of Taiwan Stock Exchange Corporation by phone</w:t>
            </w:r>
            <w:r w:rsidRPr="000803AE">
              <w:rPr>
                <w:rFonts w:eastAsia="標楷體" w:hint="eastAsia"/>
                <w:sz w:val="20"/>
                <w:szCs w:val="20"/>
              </w:rPr>
              <w:t xml:space="preserve"> first.</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Articles 34 of the Regulations Governing the Offering and Issuance of Securities by Securities Issuers.</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kern w:val="0"/>
                <w:sz w:val="20"/>
                <w:szCs w:val="20"/>
              </w:rPr>
              <w:t>Letter No. 91-Tai-Tsai-Cheng-1-106134 dated March 25, 2002</w:t>
            </w:r>
          </w:p>
          <w:p w:rsidR="003960E2" w:rsidRPr="000803AE" w:rsidRDefault="003960E2" w:rsidP="003960E2">
            <w:pPr>
              <w:numPr>
                <w:ilvl w:val="0"/>
                <w:numId w:val="154"/>
              </w:numPr>
              <w:tabs>
                <w:tab w:val="left" w:pos="6840"/>
              </w:tabs>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File the number of listed converted common shares (at least once in a quarter).</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3 business days of amendment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number of new shares newly issued in the preceding quarter shall be publicly announced at the Market Observation Post System (sii.twse.com.tw/announcement of newly issued stocks delivered for conversion of or subscription for warrant bonds issued in each of the previous quarters) within 15 days following the end of each quarter.</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The relevant information shall be simultaneously uploaded to the Market Observation Post System (sii.twse.com.tw/ filing of overseas Chinese or foreign investors’ shareholding), if common shares are converted from Euro-convertible bonds.</w:t>
            </w:r>
          </w:p>
          <w:p w:rsidR="003960E2" w:rsidRPr="000803AE" w:rsidRDefault="003960E2" w:rsidP="003960E2">
            <w:pPr>
              <w:numPr>
                <w:ilvl w:val="0"/>
                <w:numId w:val="188"/>
              </w:numPr>
              <w:kinsoku w:val="0"/>
              <w:overflowPunct w:val="0"/>
              <w:snapToGrid w:val="0"/>
              <w:rPr>
                <w:rFonts w:eastAsia="標楷體"/>
                <w:sz w:val="20"/>
                <w:szCs w:val="20"/>
              </w:rPr>
            </w:pPr>
            <w:r w:rsidRPr="000803AE">
              <w:rPr>
                <w:rFonts w:eastAsia="標楷體"/>
                <w:sz w:val="20"/>
                <w:szCs w:val="20"/>
              </w:rPr>
              <w:t xml:space="preserve">The relevant information regarding overseas depositary receipts traded on the foreign over-the-counter market shall be simultaneously uploaded </w:t>
            </w:r>
            <w:r w:rsidRPr="000803AE">
              <w:rPr>
                <w:rFonts w:eastAsia="標楷體"/>
                <w:sz w:val="20"/>
                <w:szCs w:val="20"/>
              </w:rPr>
              <w:lastRenderedPageBreak/>
              <w:t>to the Market Observation Post System (sii.twse.com.tw/reporting of overseas securities/overseas depositary receipts/basic information and information on follow-on issues).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lastRenderedPageBreak/>
              <w:t>Letter No. 91-Tai-Tsai-Cheng-1-106134 dated March 25,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Letter No. 91-Tai-Tsai-Cheng-1-002737 dated May 1, 2002</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Article 34 of the Regulations Governing the  Offering and Issuance of Securities by Securities Issuers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kern w:val="0"/>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sz w:val="20"/>
                <w:szCs w:val="20"/>
              </w:rPr>
              <w:t>Subparagraph 1, Article 7 of Taiwan Stock Exchange Corporation Operating Procedures for Review of Issuance of Overseas Depositary Receipts Traded on Foreign Over-the-Counter Markets</w:t>
            </w:r>
          </w:p>
          <w:p w:rsidR="003960E2" w:rsidRPr="000803AE" w:rsidRDefault="003960E2" w:rsidP="003960E2">
            <w:pPr>
              <w:numPr>
                <w:ilvl w:val="0"/>
                <w:numId w:val="156"/>
              </w:numPr>
              <w:tabs>
                <w:tab w:val="left" w:pos="6840"/>
              </w:tabs>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1-1041804796 dated October 20, 2015</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Adjustment of conversion prices.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the decision. </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application form for change in conversion price of listed convertible bonds.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photocopies of document evidencing the competent authorities' approving the issuance of shares.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Two copies of board meeting minutes.</w:t>
            </w:r>
          </w:p>
          <w:p w:rsidR="003960E2" w:rsidRPr="000803AE" w:rsidRDefault="003960E2" w:rsidP="003960E2">
            <w:pPr>
              <w:numPr>
                <w:ilvl w:val="0"/>
                <w:numId w:val="189"/>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or filing of overseas securities/classes of issued securities/date of effectiveness of the newest conversion price or the latest conversion price), and two copies of the filed information shall be submitted.</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Articles 40 of the Regulations Governing the Offering and Issuance of Securities by Securities Issuers.</w:t>
            </w:r>
          </w:p>
          <w:p w:rsidR="003960E2" w:rsidRPr="000803AE" w:rsidRDefault="003960E2" w:rsidP="003960E2">
            <w:pPr>
              <w:numPr>
                <w:ilvl w:val="0"/>
                <w:numId w:val="157"/>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Ex-right of bond conversion entitlement certificates and listing of reissued entitlement certificates. </w:t>
            </w:r>
          </w:p>
        </w:tc>
        <w:tc>
          <w:tcPr>
            <w:tcW w:w="216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12 business days prior to the commencement date of the proposed suspension of title transfer.</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making ex-right announcements.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pacing w:val="-2"/>
                <w:sz w:val="20"/>
                <w:szCs w:val="20"/>
              </w:rPr>
              <w:t xml:space="preserve">Listing of the new shares issued for conversion of bond conversion entitlement certificates, and delisting of </w:t>
            </w:r>
            <w:r w:rsidRPr="000803AE">
              <w:rPr>
                <w:rFonts w:eastAsia="標楷體"/>
                <w:sz w:val="20"/>
                <w:szCs w:val="20"/>
              </w:rPr>
              <w:t>bond conversion entitlement certificates.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2 business days prior to the date scheduled for the listing and trading of new shares.</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same formalities as those for issuance of new shares in capital increase.</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Early repayment, call or redemption before maturity.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Stock Exchange Corporation shall be notified within 2 days of the day of occurrence or the day when it becomes legally effective.</w:t>
            </w:r>
          </w:p>
        </w:tc>
        <w:tc>
          <w:tcPr>
            <w:tcW w:w="6300"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Notices of early repayment, call or redemption of listed convertible bonds before maturity. </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Application letters for termination of listing of listed convertible bonds.</w:t>
            </w:r>
          </w:p>
          <w:p w:rsidR="003960E2" w:rsidRPr="000803AE" w:rsidRDefault="003960E2" w:rsidP="003960E2">
            <w:pPr>
              <w:numPr>
                <w:ilvl w:val="0"/>
                <w:numId w:val="190"/>
              </w:numPr>
              <w:kinsoku w:val="0"/>
              <w:overflowPunct w:val="0"/>
              <w:snapToGrid w:val="0"/>
              <w:rPr>
                <w:rFonts w:eastAsia="標楷體"/>
                <w:sz w:val="20"/>
                <w:szCs w:val="20"/>
              </w:rPr>
            </w:pPr>
            <w:r w:rsidRPr="000803AE">
              <w:rPr>
                <w:rFonts w:eastAsia="標楷體"/>
                <w:sz w:val="20"/>
                <w:szCs w:val="20"/>
              </w:rPr>
              <w:t xml:space="preserve">Two photocopies of registration of changes in entries in corporate bond register. </w:t>
            </w:r>
          </w:p>
          <w:p w:rsidR="003960E2" w:rsidRPr="000803AE" w:rsidRDefault="003960E2" w:rsidP="003960E2">
            <w:pPr>
              <w:numPr>
                <w:ilvl w:val="0"/>
                <w:numId w:val="190"/>
              </w:numPr>
              <w:kinsoku w:val="0"/>
              <w:overflowPunct w:val="0"/>
              <w:snapToGrid w:val="0"/>
              <w:ind w:left="357" w:hanging="357"/>
              <w:rPr>
                <w:rFonts w:eastAsia="標楷體"/>
                <w:sz w:val="20"/>
                <w:szCs w:val="20"/>
              </w:rPr>
            </w:pPr>
            <w:r w:rsidRPr="000803AE">
              <w:rPr>
                <w:rFonts w:eastAsia="標楷體"/>
                <w:sz w:val="20"/>
                <w:szCs w:val="20"/>
              </w:rPr>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58"/>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Maturity or repurchase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Taiwan Stock Exchange Corporation shall be notified within 2 days of the day of occurrence or the day </w:t>
            </w:r>
            <w:r w:rsidRPr="000803AE">
              <w:rPr>
                <w:rFonts w:eastAsia="標楷體"/>
                <w:sz w:val="20"/>
                <w:szCs w:val="20"/>
              </w:rPr>
              <w:lastRenderedPageBreak/>
              <w:t>when it becomes legally effective.</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lastRenderedPageBreak/>
              <w:t>Notices of maturity or repurchase of listed convertible bonds.</w:t>
            </w:r>
          </w:p>
          <w:p w:rsidR="003960E2" w:rsidRPr="000803AE" w:rsidRDefault="003960E2" w:rsidP="003960E2">
            <w:pPr>
              <w:numPr>
                <w:ilvl w:val="0"/>
                <w:numId w:val="191"/>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Articles 145 of the Securities and Exchange Act</w:t>
            </w:r>
          </w:p>
          <w:p w:rsidR="003960E2" w:rsidRPr="000803AE" w:rsidRDefault="003960E2" w:rsidP="003960E2">
            <w:pPr>
              <w:numPr>
                <w:ilvl w:val="0"/>
                <w:numId w:val="159"/>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Change of trustees, issuance surety, or issuance guarantors.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resolution.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Notices of resolutions adopted by the board of directors.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board meeting minutes.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Two photocopies of amendments to contracts.</w:t>
            </w:r>
          </w:p>
          <w:p w:rsidR="003960E2" w:rsidRPr="000803AE" w:rsidRDefault="003960E2" w:rsidP="003960E2">
            <w:pPr>
              <w:numPr>
                <w:ilvl w:val="0"/>
                <w:numId w:val="192"/>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0"/>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nil"/>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18</w:t>
            </w:r>
          </w:p>
        </w:tc>
        <w:tc>
          <w:tcPr>
            <w:tcW w:w="2313" w:type="dxa"/>
            <w:gridSpan w:val="2"/>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Upon forfeiture of rights of listed convertible bonds or receipt of convention of a meeting of creditors.</w:t>
            </w:r>
          </w:p>
        </w:tc>
        <w:tc>
          <w:tcPr>
            <w:tcW w:w="2160" w:type="dxa"/>
            <w:tcBorders>
              <w:top w:val="nil"/>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Within 2 days of receipt. </w:t>
            </w:r>
          </w:p>
        </w:tc>
        <w:tc>
          <w:tcPr>
            <w:tcW w:w="630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copies of notice of forfeiture of rights and the reasons.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Two copies of notice of convention of a creditors' meeting.</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 xml:space="preserve">Two photocopies of the notice of the resolutions adopted at the creditors' meeting. </w:t>
            </w:r>
          </w:p>
          <w:p w:rsidR="003960E2" w:rsidRPr="000803AE" w:rsidRDefault="003960E2" w:rsidP="003960E2">
            <w:pPr>
              <w:numPr>
                <w:ilvl w:val="0"/>
                <w:numId w:val="1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nil"/>
              <w:left w:val="single" w:sz="4" w:space="0" w:color="auto"/>
              <w:bottom w:val="single" w:sz="4" w:space="0" w:color="auto"/>
              <w:right w:val="single" w:sz="4" w:space="0" w:color="auto"/>
            </w:tcBorders>
          </w:tcPr>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Application form for listing of corporate bonds, and undertakings in the letter of undertaking set forth in section 6 of the attachment to the application</w:t>
            </w:r>
          </w:p>
          <w:p w:rsidR="003960E2" w:rsidRPr="000803AE" w:rsidRDefault="003960E2" w:rsidP="003960E2">
            <w:pPr>
              <w:numPr>
                <w:ilvl w:val="0"/>
                <w:numId w:val="161"/>
              </w:numPr>
              <w:tabs>
                <w:tab w:val="left" w:pos="6840"/>
              </w:tabs>
              <w:snapToGrid w:val="0"/>
              <w:rPr>
                <w:rFonts w:eastAsia="標楷體"/>
                <w:sz w:val="20"/>
                <w:szCs w:val="20"/>
              </w:rPr>
            </w:pPr>
            <w:r w:rsidRPr="000803AE">
              <w:rPr>
                <w:rFonts w:eastAsia="標楷體"/>
                <w:kern w:val="0"/>
                <w:sz w:val="20"/>
                <w:szCs w:val="20"/>
              </w:rPr>
              <w:t>Article 48 of the Operating Rules of the Taiwan Stock Exchange Corporation</w:t>
            </w:r>
          </w:p>
          <w:p w:rsidR="003960E2" w:rsidRPr="000803AE" w:rsidRDefault="003960E2" w:rsidP="003960E2">
            <w:pPr>
              <w:kinsoku w:val="0"/>
              <w:overflowPunct w:val="0"/>
              <w:snapToGrid w:val="0"/>
              <w:ind w:left="152"/>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19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Where the convertible preferred shares have been listed: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conversion is not a one-time mandatory conversion: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Announcement of the rules for processing conversion of preferred shares to common shares.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File conversion of listed securities.</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p>
          <w:p w:rsidR="003960E2" w:rsidRPr="000803AE" w:rsidRDefault="003960E2" w:rsidP="003960E2">
            <w:pPr>
              <w:kinsoku w:val="0"/>
              <w:overflowPunct w:val="0"/>
              <w:snapToGrid w:val="0"/>
              <w:ind w:left="210" w:hanging="210"/>
              <w:rPr>
                <w:rFonts w:eastAsia="標楷體"/>
                <w:sz w:val="20"/>
                <w:szCs w:val="20"/>
              </w:rPr>
            </w:pPr>
            <w:r w:rsidRPr="000803AE">
              <w:rPr>
                <w:rFonts w:eastAsia="標楷體"/>
                <w:sz w:val="20"/>
                <w:szCs w:val="20"/>
              </w:rPr>
              <w:t xml:space="preserve">2. Where all the shares are mandatorily converted at one time: </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A. File the stock conversion process plan. </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B. Arrange for setting of the record date for the conversion.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hint="eastAsia"/>
                <w:sz w:val="20"/>
                <w:szCs w:val="20"/>
              </w:rPr>
              <w:t>3. Report</w:t>
            </w:r>
            <w:r w:rsidRPr="000803AE">
              <w:rPr>
                <w:rFonts w:eastAsia="標楷體"/>
                <w:sz w:val="20"/>
                <w:szCs w:val="20"/>
              </w:rPr>
              <w:t xml:space="preserve"> the number of listed common shares converted </w:t>
            </w:r>
            <w:r w:rsidRPr="000803AE">
              <w:rPr>
                <w:rFonts w:eastAsia="標楷體" w:hint="eastAsia"/>
                <w:sz w:val="20"/>
                <w:szCs w:val="20"/>
              </w:rPr>
              <w:t xml:space="preserve">from preferred shares </w:t>
            </w:r>
            <w:r w:rsidRPr="000803AE">
              <w:rPr>
                <w:rFonts w:eastAsia="標楷體"/>
                <w:sz w:val="20"/>
                <w:szCs w:val="20"/>
              </w:rPr>
              <w:t>(at least once in a quarter)</w:t>
            </w:r>
            <w:r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At least 12 business days prior to the commencement of the period in which conversion to common shares may be made.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Prior to the initial conversion to common shares and prior to the fifth day of each month (information regarding the current conversion or the conversion in the </w:t>
            </w:r>
            <w:r w:rsidRPr="000803AE">
              <w:rPr>
                <w:rFonts w:eastAsia="標楷體"/>
                <w:sz w:val="20"/>
                <w:szCs w:val="20"/>
              </w:rPr>
              <w:lastRenderedPageBreak/>
              <w:t>preceding month).</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30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After the Taiwan Stock Exchange Corporation files the conversion plan with the competent authorities for recordation, at least 12 business days prior to the period in which changes in entries in the preferred shareholders register are suspended.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3 business days of amendment</w:t>
            </w:r>
            <w:r w:rsidRPr="000803AE">
              <w:rPr>
                <w:rFonts w:eastAsia="標楷體" w:hint="eastAsia"/>
                <w:sz w:val="20"/>
                <w:szCs w:val="20"/>
              </w:rPr>
              <w:t xml:space="preserve"> </w:t>
            </w:r>
            <w:r w:rsidRPr="000803AE">
              <w:rPr>
                <w:rFonts w:eastAsia="標楷體"/>
                <w:sz w:val="20"/>
                <w:szCs w:val="20"/>
              </w:rPr>
              <w:t>registration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Letters.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The information regarding the process for conversion of the convertible preferred shares shall be uploaded to the Market Observation Post System (sii.twse.com.tw/announcement made before fundraising and issuance of securities, delivery of securities or distribution of dividends under Article 252 and 273 of the Company Act), and two copies of the filed information shall be submitted.</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the original offering plan for the convertible preferred shares. </w:t>
            </w:r>
          </w:p>
          <w:p w:rsidR="003960E2" w:rsidRPr="000803AE" w:rsidRDefault="003960E2" w:rsidP="003960E2">
            <w:pPr>
              <w:numPr>
                <w:ilvl w:val="0"/>
                <w:numId w:val="194"/>
              </w:numPr>
              <w:kinsoku w:val="0"/>
              <w:overflowPunct w:val="0"/>
              <w:snapToGrid w:val="0"/>
              <w:rPr>
                <w:rFonts w:eastAsia="標楷體"/>
                <w:sz w:val="20"/>
                <w:szCs w:val="20"/>
              </w:rPr>
            </w:pPr>
            <w:r w:rsidRPr="000803AE">
              <w:rPr>
                <w:rFonts w:eastAsia="標楷體"/>
                <w:sz w:val="20"/>
                <w:szCs w:val="20"/>
              </w:rPr>
              <w:t xml:space="preserve">Two copies of competent authority's approval letter.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Letters to Taiwan Stock Exchange Corporation must indicate the following matters: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Conversions made in the preceding month and the accumulated number of shares converted as of the preceding month.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Changes in the classes of the company's shares after the conversion.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number of preferred shares originally being approved for issuance, and the date and the number of the Securities and Futures Bureau's letter </w:t>
            </w:r>
            <w:r w:rsidRPr="000803AE">
              <w:rPr>
                <w:rFonts w:eastAsia="標楷體"/>
                <w:sz w:val="20"/>
                <w:szCs w:val="20"/>
              </w:rPr>
              <w:lastRenderedPageBreak/>
              <w:t xml:space="preserve">of approval. </w:t>
            </w:r>
          </w:p>
          <w:p w:rsidR="003960E2" w:rsidRPr="000803AE" w:rsidRDefault="003960E2" w:rsidP="003960E2">
            <w:pPr>
              <w:numPr>
                <w:ilvl w:val="0"/>
                <w:numId w:val="311"/>
              </w:numPr>
              <w:kinsoku w:val="0"/>
              <w:overflowPunct w:val="0"/>
              <w:snapToGrid w:val="0"/>
              <w:rPr>
                <w:rFonts w:eastAsia="標楷體"/>
                <w:sz w:val="20"/>
                <w:szCs w:val="20"/>
              </w:rPr>
            </w:pPr>
            <w:r w:rsidRPr="000803AE">
              <w:rPr>
                <w:rFonts w:eastAsia="標楷體"/>
                <w:sz w:val="20"/>
                <w:szCs w:val="20"/>
              </w:rPr>
              <w:t xml:space="preserve">The date and the number of Taiwan Stock Exchange Corporation's letter of consent to listing.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application form for changes in the contents of listed securities. </w:t>
            </w:r>
          </w:p>
          <w:p w:rsidR="003960E2" w:rsidRPr="000803AE" w:rsidRDefault="003960E2" w:rsidP="003960E2">
            <w:pPr>
              <w:numPr>
                <w:ilvl w:val="0"/>
                <w:numId w:val="195"/>
              </w:numPr>
              <w:kinsoku w:val="0"/>
              <w:overflowPunct w:val="0"/>
              <w:snapToGrid w:val="0"/>
              <w:rPr>
                <w:rFonts w:eastAsia="標楷體"/>
                <w:sz w:val="20"/>
                <w:szCs w:val="20"/>
              </w:rPr>
            </w:pPr>
            <w:r w:rsidRPr="000803AE">
              <w:rPr>
                <w:rFonts w:eastAsia="標楷體"/>
                <w:sz w:val="20"/>
                <w:szCs w:val="20"/>
              </w:rPr>
              <w:t xml:space="preserve">Three copies of conversion process plan (detailing the scheduled conversion procedure). </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Letters.</w:t>
            </w:r>
          </w:p>
          <w:p w:rsidR="003960E2" w:rsidRPr="000803AE" w:rsidRDefault="003960E2" w:rsidP="003960E2">
            <w:pPr>
              <w:numPr>
                <w:ilvl w:val="0"/>
                <w:numId w:val="196"/>
              </w:numPr>
              <w:kinsoku w:val="0"/>
              <w:overflowPunct w:val="0"/>
              <w:snapToGrid w:val="0"/>
              <w:rPr>
                <w:rFonts w:eastAsia="標楷體"/>
                <w:sz w:val="20"/>
                <w:szCs w:val="20"/>
              </w:rPr>
            </w:pPr>
            <w:r w:rsidRPr="000803AE">
              <w:rPr>
                <w:rFonts w:eastAsia="標楷體"/>
                <w:sz w:val="20"/>
                <w:szCs w:val="20"/>
              </w:rPr>
              <w:t>The relevant matters regarding the share conversation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numPr>
                <w:ilvl w:val="0"/>
                <w:numId w:val="421"/>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21"/>
              </w:numPr>
              <w:kinsoku w:val="0"/>
              <w:overflowPunct w:val="0"/>
              <w:snapToGrid w:val="0"/>
              <w:rPr>
                <w:rFonts w:eastAsia="標楷體"/>
                <w:sz w:val="20"/>
                <w:szCs w:val="20"/>
              </w:rPr>
            </w:pPr>
            <w:r w:rsidRPr="000803AE">
              <w:rPr>
                <w:sz w:val="20"/>
              </w:rPr>
              <w:t>The relevant information shall be uploaded to the Market Observation Post System (sii.twse.com.tw/</w:t>
            </w:r>
            <w:r w:rsidRPr="000803AE">
              <w:rPr>
                <w:rFonts w:hint="eastAsia"/>
                <w:sz w:val="20"/>
              </w:rPr>
              <w:t>a</w:t>
            </w:r>
            <w:r w:rsidRPr="000803AE">
              <w:rPr>
                <w:sz w:val="20"/>
              </w:rPr>
              <w:t>nnouncements on the offer and issuance of securities in accordance with Articles 252 and 273 of the Company Act and announcement made prior to the delivery of securities or distribution of dividends)</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Articles 33, 45, and 47 of the Operating Rules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sz w:val="20"/>
                <w:szCs w:val="20"/>
              </w:rPr>
              <w:t>Article 1 of the Securities Exchange-listing Contract of the Taiwan Stock Exchange Corporation</w:t>
            </w:r>
          </w:p>
          <w:p w:rsidR="003960E2" w:rsidRPr="000803AE" w:rsidRDefault="003960E2" w:rsidP="003960E2">
            <w:pPr>
              <w:numPr>
                <w:ilvl w:val="0"/>
                <w:numId w:val="162"/>
              </w:numPr>
              <w:tabs>
                <w:tab w:val="left" w:pos="6840"/>
              </w:tabs>
              <w:snapToGrid w:val="0"/>
              <w:rPr>
                <w:rFonts w:eastAsia="標楷體"/>
                <w:sz w:val="20"/>
                <w:szCs w:val="20"/>
              </w:rPr>
            </w:pPr>
            <w:r w:rsidRPr="000803AE">
              <w:rPr>
                <w:rFonts w:eastAsia="標楷體"/>
                <w:kern w:val="0"/>
                <w:sz w:val="20"/>
                <w:szCs w:val="20"/>
              </w:rPr>
              <w:t>Letter No. Tai-Cheng-85-Shang-20456 dated September 9, 1996</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156 of the Company Act</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Article 46 of the Operating Rules of the Taiwan Stock Exchange Corporation</w:t>
            </w:r>
          </w:p>
          <w:p w:rsidR="003960E2" w:rsidRPr="000803AE" w:rsidRDefault="003960E2" w:rsidP="003960E2">
            <w:pPr>
              <w:numPr>
                <w:ilvl w:val="0"/>
                <w:numId w:val="163"/>
              </w:numPr>
              <w:tabs>
                <w:tab w:val="left" w:pos="6840"/>
              </w:tabs>
              <w:snapToGrid w:val="0"/>
              <w:rPr>
                <w:rFonts w:eastAsia="標楷體"/>
                <w:sz w:val="20"/>
                <w:szCs w:val="20"/>
              </w:rPr>
            </w:pPr>
            <w:r w:rsidRPr="000803AE">
              <w:rPr>
                <w:rFonts w:eastAsia="標楷體"/>
                <w:kern w:val="0"/>
                <w:sz w:val="20"/>
                <w:szCs w:val="20"/>
              </w:rPr>
              <w:t>Letter No. Tai-Cheng-79-Shang-0704 dated January 19, 1990</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numPr>
                <w:ilvl w:val="0"/>
                <w:numId w:val="410"/>
              </w:numPr>
              <w:kinsoku w:val="0"/>
              <w:overflowPunct w:val="0"/>
              <w:snapToGrid w:val="0"/>
              <w:rPr>
                <w:rFonts w:eastAsia="標楷體"/>
                <w:sz w:val="20"/>
                <w:szCs w:val="20"/>
                <w:lang w:val="it-IT"/>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1041804796</w:t>
            </w:r>
            <w:r w:rsidRPr="000803AE">
              <w:rPr>
                <w:rFonts w:eastAsia="標楷體"/>
                <w:sz w:val="20"/>
                <w:szCs w:val="20"/>
                <w:lang w:val="it-IT"/>
              </w:rPr>
              <w:t xml:space="preserve"> dated </w:t>
            </w:r>
            <w:r w:rsidRPr="000803AE">
              <w:rPr>
                <w:rFonts w:eastAsia="標楷體" w:hint="eastAsia"/>
                <w:sz w:val="20"/>
                <w:szCs w:val="20"/>
                <w:lang w:val="it-IT"/>
              </w:rPr>
              <w:t>October</w:t>
            </w:r>
            <w:r w:rsidRPr="000803AE">
              <w:rPr>
                <w:rFonts w:eastAsia="標楷體"/>
                <w:sz w:val="20"/>
                <w:szCs w:val="20"/>
                <w:lang w:val="it-IT"/>
              </w:rPr>
              <w:t xml:space="preserve"> </w:t>
            </w:r>
            <w:r w:rsidRPr="000803AE">
              <w:rPr>
                <w:rFonts w:eastAsia="標楷體" w:hint="eastAsia"/>
                <w:sz w:val="20"/>
                <w:szCs w:val="20"/>
                <w:lang w:val="it-IT"/>
              </w:rPr>
              <w:t>20</w:t>
            </w:r>
            <w:r w:rsidRPr="000803AE">
              <w:rPr>
                <w:rFonts w:eastAsia="標楷體"/>
                <w:sz w:val="20"/>
                <w:szCs w:val="20"/>
                <w:lang w:val="it-IT"/>
              </w:rPr>
              <w:t>, 20</w:t>
            </w:r>
            <w:r w:rsidRPr="000803AE">
              <w:rPr>
                <w:rFonts w:eastAsia="標楷體" w:hint="eastAsia"/>
                <w:sz w:val="20"/>
                <w:szCs w:val="20"/>
                <w:lang w:val="it-IT"/>
              </w:rPr>
              <w:t>15</w:t>
            </w:r>
          </w:p>
          <w:p w:rsidR="003960E2" w:rsidRPr="000803AE" w:rsidRDefault="003960E2" w:rsidP="003960E2">
            <w:pPr>
              <w:numPr>
                <w:ilvl w:val="0"/>
                <w:numId w:val="410"/>
              </w:numPr>
              <w:kinsoku w:val="0"/>
              <w:overflowPunct w:val="0"/>
              <w:snapToGrid w:val="0"/>
              <w:rPr>
                <w:rFonts w:eastAsia="標楷體"/>
                <w:sz w:val="20"/>
                <w:szCs w:val="20"/>
              </w:rPr>
            </w:pPr>
            <w:r w:rsidRPr="000803AE">
              <w:rPr>
                <w:rFonts w:eastAsia="標楷體"/>
                <w:sz w:val="20"/>
                <w:szCs w:val="20"/>
                <w:lang w:val="it-IT"/>
              </w:rPr>
              <w:t>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7"/>
              <w:wordWrap/>
              <w:snapToGrid w:val="0"/>
              <w:spacing w:line="240" w:lineRule="auto"/>
              <w:rPr>
                <w:lang w:val="en-US" w:eastAsia="zh-TW"/>
              </w:rPr>
            </w:pPr>
            <w:r w:rsidRPr="000803AE">
              <w:rPr>
                <w:lang w:val="en-US" w:eastAsia="zh-TW"/>
              </w:rPr>
              <w:t>Application for listing of unlisted shares converted to the same class of shares with the listed shares.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After the conversion is completed and such a change is legally registered.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Five copies of Application form for listing of converted shares.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copies of supporting documents for completion of amendments to the current corporate registration.</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photocopies of supporting documents in relation to the conversion </w:t>
            </w:r>
            <w:r w:rsidRPr="000803AE">
              <w:rPr>
                <w:rFonts w:eastAsia="標楷體"/>
                <w:sz w:val="20"/>
                <w:szCs w:val="20"/>
              </w:rPr>
              <w:lastRenderedPageBreak/>
              <w:t>process.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Two photocopies of the minutes of meetings of the board of directors or meeting of shareholders resolving the listing of securities (seals must be stamped on those photocopies).</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Eight copies of draft prospectus </w:t>
            </w:r>
            <w:r w:rsidRPr="000803AE">
              <w:rPr>
                <w:sz w:val="20"/>
                <w:szCs w:val="20"/>
              </w:rPr>
              <w:t xml:space="preserve">and the Checklist of Draft Prospectus for Primary Listing Stocks filled out by the lead underwriter.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listed securities underwriting contract. </w:t>
            </w:r>
          </w:p>
          <w:p w:rsidR="003960E2" w:rsidRPr="000803AE" w:rsidRDefault="003960E2" w:rsidP="003960E2">
            <w:pPr>
              <w:numPr>
                <w:ilvl w:val="0"/>
                <w:numId w:val="197"/>
              </w:numPr>
              <w:kinsoku w:val="0"/>
              <w:overflowPunct w:val="0"/>
              <w:snapToGrid w:val="0"/>
              <w:rPr>
                <w:rFonts w:eastAsia="標楷體"/>
                <w:sz w:val="20"/>
                <w:szCs w:val="20"/>
              </w:rPr>
            </w:pPr>
            <w:r w:rsidRPr="000803AE">
              <w:rPr>
                <w:rFonts w:eastAsia="標楷體"/>
                <w:sz w:val="20"/>
                <w:szCs w:val="20"/>
              </w:rPr>
              <w:t xml:space="preserve">Two copies of the dispersed ownership chart.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Article 14 of the Taiwan Stock Exchange Corporation Rules Governing Review of Securities Listings</w:t>
            </w:r>
          </w:p>
          <w:p w:rsidR="003960E2" w:rsidRPr="000803AE" w:rsidRDefault="003960E2" w:rsidP="003960E2">
            <w:pPr>
              <w:kinsoku w:val="0"/>
              <w:overflowPunct w:val="0"/>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Termination of listing of common shares.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 least 40 days prior to the date of termination of the listing of securities (in special situations and upon the approval of the competent authorities, the above provisions governing the date of announcement may not apply).</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1. Where the Taiwan Stock Exchange Corporation notifies the termination of listing: The relevant information shall be uploaded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-listing) of shares or corporate bonds) immediately upon receipt of the notice.</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Where a corporation voluntarily applies for termination of listing: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(1) Within one day of resolution by a meeting of the board of directors or a meeting of shareholders, upload the relevant information to the Market Observation Post System (sii.twse.com.tw/filing of material information/ filing of material information) for public announcement of the material information. </w:t>
            </w:r>
          </w:p>
          <w:p w:rsidR="003960E2" w:rsidRPr="000803AE" w:rsidRDefault="003960E2" w:rsidP="003960E2">
            <w:pPr>
              <w:kinsoku w:val="0"/>
              <w:overflowPunct w:val="0"/>
              <w:snapToGrid w:val="0"/>
              <w:ind w:left="440" w:hanging="200"/>
              <w:rPr>
                <w:rFonts w:eastAsia="標楷體"/>
                <w:sz w:val="20"/>
                <w:szCs w:val="20"/>
              </w:rPr>
            </w:pPr>
            <w:r w:rsidRPr="000803AE">
              <w:rPr>
                <w:rFonts w:eastAsia="標楷體"/>
                <w:sz w:val="20"/>
                <w:szCs w:val="20"/>
              </w:rPr>
              <w:t xml:space="preserve">(2) Within 2 days of Taiwan Stock Exchange Corporation's notification of termination of the listing, file two copies of shareholders' meeting minutes and upload the relevant information to the Market Observation Post System (sii.twse.com.tw/announcement of approval for listing (or </w:t>
            </w:r>
            <w:r w:rsidRPr="000803AE">
              <w:rPr>
                <w:rFonts w:eastAsia="標楷體" w:hint="eastAsia"/>
                <w:sz w:val="20"/>
                <w:szCs w:val="20"/>
              </w:rPr>
              <w:t>TPEx</w:t>
            </w:r>
            <w:r w:rsidRPr="000803AE">
              <w:rPr>
                <w:rFonts w:eastAsia="標楷體"/>
                <w:sz w:val="20"/>
                <w:szCs w:val="20"/>
              </w:rPr>
              <w:t xml:space="preserve">-listing) or termination of listing (or </w:t>
            </w:r>
            <w:r w:rsidRPr="000803AE">
              <w:rPr>
                <w:rFonts w:eastAsia="標楷體" w:hint="eastAsia"/>
                <w:sz w:val="20"/>
                <w:szCs w:val="20"/>
              </w:rPr>
              <w:t>TPEx</w:t>
            </w:r>
            <w:r w:rsidRPr="000803AE">
              <w:rPr>
                <w:rFonts w:eastAsia="標楷體"/>
                <w:sz w:val="20"/>
                <w:szCs w:val="20"/>
              </w:rPr>
              <w:t xml:space="preserve">-listing) of shares or corporate bonds).  </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145 of the Securities and Exchange Act</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sz w:val="20"/>
                <w:szCs w:val="20"/>
              </w:rPr>
              <w:t>Article 4 of the Securities Exchange-listing Contract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Articles 50-1, 52</w:t>
            </w:r>
            <w:r w:rsidRPr="000803AE">
              <w:rPr>
                <w:rFonts w:eastAsia="標楷體" w:hint="eastAsia"/>
                <w:kern w:val="0"/>
                <w:sz w:val="20"/>
                <w:szCs w:val="20"/>
              </w:rPr>
              <w:t>,</w:t>
            </w:r>
            <w:r w:rsidRPr="000803AE">
              <w:rPr>
                <w:rFonts w:eastAsia="標楷體"/>
                <w:kern w:val="0"/>
                <w:sz w:val="20"/>
                <w:szCs w:val="20"/>
              </w:rPr>
              <w:t xml:space="preserve"> 52-1</w:t>
            </w:r>
            <w:r w:rsidRPr="000803AE">
              <w:rPr>
                <w:rFonts w:eastAsia="標楷體" w:hint="eastAsia"/>
                <w:kern w:val="0"/>
                <w:sz w:val="20"/>
                <w:szCs w:val="20"/>
              </w:rPr>
              <w:t>,</w:t>
            </w:r>
            <w:r w:rsidRPr="000803AE">
              <w:rPr>
                <w:rFonts w:eastAsia="標楷體"/>
                <w:kern w:val="0"/>
                <w:sz w:val="20"/>
                <w:szCs w:val="20"/>
              </w:rPr>
              <w:t xml:space="preserve"> </w:t>
            </w:r>
            <w:r w:rsidRPr="000803AE">
              <w:rPr>
                <w:rFonts w:eastAsia="標楷體" w:hint="eastAsia"/>
                <w:kern w:val="0"/>
                <w:sz w:val="20"/>
                <w:szCs w:val="20"/>
              </w:rPr>
              <w:t xml:space="preserve">53-1 to 53-29 and 53-31 to 53-34 </w:t>
            </w:r>
            <w:r w:rsidRPr="000803AE">
              <w:rPr>
                <w:rFonts w:eastAsia="標楷體"/>
                <w:kern w:val="0"/>
                <w:sz w:val="20"/>
                <w:szCs w:val="20"/>
              </w:rPr>
              <w:t>of the Operating Rules of the Taiwan Stock Exchange Corporation</w:t>
            </w:r>
          </w:p>
          <w:p w:rsidR="003960E2" w:rsidRPr="000803AE" w:rsidRDefault="003960E2" w:rsidP="003960E2">
            <w:pPr>
              <w:numPr>
                <w:ilvl w:val="0"/>
                <w:numId w:val="164"/>
              </w:numPr>
              <w:tabs>
                <w:tab w:val="left" w:pos="6840"/>
              </w:tabs>
              <w:snapToGrid w:val="0"/>
              <w:rPr>
                <w:rFonts w:eastAsia="標楷體"/>
                <w:sz w:val="20"/>
                <w:szCs w:val="20"/>
              </w:rPr>
            </w:pPr>
            <w:r w:rsidRPr="000803AE">
              <w:rPr>
                <w:rFonts w:eastAsia="標楷體"/>
                <w:kern w:val="0"/>
                <w:sz w:val="20"/>
                <w:szCs w:val="20"/>
              </w:rPr>
              <w:t>Application Procedures for Terminating the Listing of Securities by Listed Companies</w:t>
            </w:r>
          </w:p>
          <w:p w:rsidR="003960E2" w:rsidRPr="000803AE" w:rsidRDefault="003960E2" w:rsidP="003960E2">
            <w:pPr>
              <w:kinsoku w:val="0"/>
              <w:overflowPunct w:val="0"/>
              <w:snapToGrid w:val="0"/>
              <w:ind w:left="140" w:hanging="14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22</w:t>
            </w:r>
          </w:p>
        </w:tc>
        <w:tc>
          <w:tcPr>
            <w:tcW w:w="2313"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Acquisition or disposal of assets:</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company must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1. Merger, </w:t>
            </w:r>
            <w:r w:rsidRPr="000803AE">
              <w:rPr>
                <w:rFonts w:eastAsia="標楷體" w:hint="eastAsia"/>
                <w:sz w:val="20"/>
                <w:szCs w:val="20"/>
              </w:rPr>
              <w:t>demerger</w:t>
            </w:r>
            <w:r w:rsidRPr="000803AE">
              <w:rPr>
                <w:rFonts w:eastAsia="標楷體"/>
                <w:sz w:val="20"/>
                <w:szCs w:val="20"/>
              </w:rPr>
              <w:t>, acquisition or transfer of shares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2.</w:t>
            </w:r>
            <w:r w:rsidRPr="000803AE">
              <w:rPr>
                <w:rFonts w:hint="eastAsia"/>
                <w:sz w:val="20"/>
                <w:szCs w:val="20"/>
              </w:rPr>
              <w:t xml:space="preserve"> </w:t>
            </w:r>
            <w:r w:rsidRPr="000803AE">
              <w:rPr>
                <w:sz w:val="20"/>
                <w:szCs w:val="20"/>
              </w:rPr>
              <w:t>Acquisition or disposal of assets from or to a related party</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sz w:val="20"/>
                <w:szCs w:val="20"/>
              </w:rPr>
              <w:t>3.</w:t>
            </w:r>
            <w:r w:rsidRPr="000803AE">
              <w:rPr>
                <w:rFonts w:hint="eastAsia"/>
                <w:sz w:val="20"/>
                <w:szCs w:val="20"/>
              </w:rPr>
              <w:t xml:space="preserve"> Losses on</w:t>
            </w:r>
            <w:r w:rsidRPr="000803AE">
              <w:rPr>
                <w:sz w:val="20"/>
                <w:szCs w:val="20"/>
              </w:rPr>
              <w:t xml:space="preserve"> derivative transactions </w:t>
            </w:r>
            <w:r w:rsidRPr="000803AE">
              <w:rPr>
                <w:rFonts w:hint="eastAsia"/>
                <w:sz w:val="20"/>
                <w:szCs w:val="20"/>
              </w:rPr>
              <w:t>exceeding</w:t>
            </w:r>
            <w:r w:rsidRPr="000803AE">
              <w:rPr>
                <w:sz w:val="20"/>
                <w:szCs w:val="20"/>
              </w:rPr>
              <w:t xml:space="preserve"> the </w:t>
            </w:r>
            <w:r w:rsidRPr="000803AE">
              <w:rPr>
                <w:rFonts w:hint="eastAsia"/>
                <w:sz w:val="20"/>
                <w:szCs w:val="20"/>
              </w:rPr>
              <w:t xml:space="preserve">aggregate </w:t>
            </w:r>
            <w:r w:rsidRPr="000803AE">
              <w:rPr>
                <w:sz w:val="20"/>
                <w:szCs w:val="20"/>
              </w:rPr>
              <w:t>maximum total losses limit</w:t>
            </w:r>
            <w:r w:rsidRPr="000803AE">
              <w:rPr>
                <w:rFonts w:hint="eastAsia"/>
                <w:sz w:val="20"/>
                <w:szCs w:val="20"/>
              </w:rPr>
              <w:t xml:space="preserve"> or </w:t>
            </w:r>
            <w:r w:rsidRPr="000803AE">
              <w:rPr>
                <w:sz w:val="20"/>
                <w:szCs w:val="20"/>
              </w:rPr>
              <w:t>the</w:t>
            </w:r>
            <w:r w:rsidRPr="000803AE">
              <w:rPr>
                <w:rFonts w:hint="eastAsia"/>
                <w:sz w:val="20"/>
                <w:szCs w:val="20"/>
              </w:rPr>
              <w:t xml:space="preserve"> respective</w:t>
            </w:r>
            <w:r w:rsidRPr="000803AE">
              <w:rPr>
                <w:sz w:val="20"/>
                <w:szCs w:val="20"/>
              </w:rPr>
              <w:t xml:space="preserve"> maximum loss limit</w:t>
            </w:r>
            <w:r w:rsidRPr="000803AE">
              <w:rPr>
                <w:rFonts w:hint="eastAsia"/>
                <w:sz w:val="20"/>
                <w:szCs w:val="20"/>
              </w:rPr>
              <w:t>s</w:t>
            </w:r>
            <w:r w:rsidRPr="000803AE">
              <w:rPr>
                <w:sz w:val="20"/>
                <w:szCs w:val="20"/>
              </w:rPr>
              <w:t xml:space="preserve"> </w:t>
            </w:r>
            <w:r w:rsidRPr="000803AE">
              <w:rPr>
                <w:rFonts w:hint="eastAsia"/>
                <w:sz w:val="20"/>
                <w:szCs w:val="20"/>
              </w:rPr>
              <w:t>provided in</w:t>
            </w:r>
            <w:r w:rsidRPr="000803AE">
              <w:rPr>
                <w:sz w:val="20"/>
                <w:szCs w:val="20"/>
              </w:rPr>
              <w:t xml:space="preserve"> </w:t>
            </w:r>
            <w:r w:rsidRPr="000803AE">
              <w:rPr>
                <w:rFonts w:hint="eastAsia"/>
                <w:sz w:val="20"/>
                <w:szCs w:val="20"/>
              </w:rPr>
              <w:t>the transaction-specific agreements.</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4. </w:t>
            </w:r>
            <w:r w:rsidRPr="000803AE">
              <w:rPr>
                <w:sz w:val="20"/>
                <w:szCs w:val="20"/>
              </w:rPr>
              <w:t xml:space="preserve">Acquisition or disposal of </w:t>
            </w:r>
            <w:r w:rsidRPr="000803AE">
              <w:rPr>
                <w:rFonts w:hint="eastAsia"/>
                <w:sz w:val="20"/>
                <w:szCs w:val="20"/>
              </w:rPr>
              <w:t>facilities for business operation or its right-of-use assets,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5. </w:t>
            </w:r>
            <w:r w:rsidRPr="000803AE">
              <w:rPr>
                <w:sz w:val="20"/>
                <w:szCs w:val="20"/>
              </w:rPr>
              <w:t xml:space="preserve">Acquisition or disposal </w:t>
            </w:r>
            <w:r w:rsidRPr="000803AE">
              <w:rPr>
                <w:sz w:val="20"/>
                <w:szCs w:val="20"/>
              </w:rPr>
              <w:lastRenderedPageBreak/>
              <w:t xml:space="preserve">of </w:t>
            </w:r>
            <w:r w:rsidRPr="000803AE">
              <w:rPr>
                <w:rFonts w:hint="eastAsia"/>
                <w:sz w:val="20"/>
                <w:szCs w:val="20"/>
              </w:rPr>
              <w:t>real property for construction use or its right-of-use assets by a public company operating construction business,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 xml:space="preserve">6.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hint="eastAsia"/>
                <w:sz w:val="20"/>
                <w:szCs w:val="20"/>
              </w:rPr>
              <w:t>, and the counterparty is not a related party.</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r w:rsidRPr="000803AE">
              <w:rPr>
                <w:rFonts w:hint="eastAsia"/>
                <w:sz w:val="20"/>
                <w:szCs w:val="20"/>
              </w:rPr>
              <w:t>7</w:t>
            </w:r>
            <w:r w:rsidRPr="000803AE">
              <w:rPr>
                <w:sz w:val="20"/>
                <w:szCs w:val="20"/>
              </w:rPr>
              <w:t>.</w:t>
            </w:r>
            <w:r w:rsidRPr="000803AE">
              <w:rPr>
                <w:rFonts w:hint="eastAsia"/>
                <w:sz w:val="20"/>
                <w:szCs w:val="20"/>
              </w:rPr>
              <w:t xml:space="preserve"> An asset transaction other than items 1-6 above,  disposal of </w:t>
            </w:r>
            <w:r w:rsidRPr="000803AE">
              <w:rPr>
                <w:sz w:val="20"/>
                <w:szCs w:val="20"/>
              </w:rPr>
              <w:t>receivables by a financial institution</w:t>
            </w:r>
            <w:r w:rsidRPr="000803AE">
              <w:rPr>
                <w:rFonts w:hint="eastAsia"/>
                <w:sz w:val="20"/>
                <w:szCs w:val="20"/>
              </w:rPr>
              <w:t xml:space="preserve"> or an </w:t>
            </w:r>
            <w:r w:rsidRPr="000803AE">
              <w:rPr>
                <w:sz w:val="20"/>
                <w:szCs w:val="20"/>
              </w:rPr>
              <w:t xml:space="preserve">investment in the </w:t>
            </w:r>
            <w:r w:rsidRPr="000803AE">
              <w:rPr>
                <w:rFonts w:hint="eastAsia"/>
                <w:sz w:val="20"/>
                <w:szCs w:val="20"/>
              </w:rPr>
              <w:t>PRC</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8</w:t>
            </w:r>
            <w:r w:rsidRPr="000803AE">
              <w:rPr>
                <w:sz w:val="20"/>
                <w:szCs w:val="20"/>
              </w:rPr>
              <w:t>.</w:t>
            </w:r>
            <w:r w:rsidRPr="000803AE">
              <w:rPr>
                <w:rFonts w:hint="eastAsia"/>
                <w:sz w:val="20"/>
                <w:szCs w:val="20"/>
              </w:rPr>
              <w:t xml:space="preserve"> </w:t>
            </w:r>
            <w:r w:rsidRPr="000803AE">
              <w:rPr>
                <w:sz w:val="20"/>
                <w:szCs w:val="20"/>
              </w:rPr>
              <w:t>Any changes, termination or rescission</w:t>
            </w:r>
            <w:r w:rsidRPr="000803AE">
              <w:rPr>
                <w:rFonts w:hint="eastAsia"/>
                <w:sz w:val="20"/>
                <w:szCs w:val="20"/>
              </w:rPr>
              <w:t xml:space="preserve"> of</w:t>
            </w:r>
            <w:r w:rsidRPr="000803AE">
              <w:rPr>
                <w:sz w:val="20"/>
                <w:szCs w:val="20"/>
              </w:rPr>
              <w:t xml:space="preserve"> agreements </w:t>
            </w:r>
            <w:r w:rsidRPr="000803AE">
              <w:rPr>
                <w:rFonts w:hint="eastAsia"/>
                <w:sz w:val="20"/>
                <w:szCs w:val="20"/>
              </w:rPr>
              <w:t xml:space="preserve">relating to </w:t>
            </w:r>
            <w:r w:rsidRPr="000803AE">
              <w:rPr>
                <w:sz w:val="20"/>
                <w:szCs w:val="20"/>
              </w:rPr>
              <w:t xml:space="preserve">transactions </w:t>
            </w:r>
            <w:r w:rsidRPr="000803AE">
              <w:rPr>
                <w:rFonts w:hint="eastAsia"/>
                <w:sz w:val="20"/>
                <w:szCs w:val="20"/>
              </w:rPr>
              <w:t xml:space="preserve">contemplated in the abovementioned </w:t>
            </w:r>
            <w:r w:rsidRPr="000803AE">
              <w:rPr>
                <w:rFonts w:hint="eastAsia"/>
                <w:sz w:val="20"/>
                <w:szCs w:val="20"/>
              </w:rPr>
              <w:lastRenderedPageBreak/>
              <w:t>announcements</w:t>
            </w:r>
            <w:r w:rsidRPr="000803AE">
              <w:rPr>
                <w:sz w:val="20"/>
                <w:szCs w:val="20"/>
              </w:rPr>
              <w:t xml:space="preserve"> or any changes in public announcement</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latest non-trading hours immediately </w:t>
            </w:r>
            <w:r w:rsidRPr="000803AE">
              <w:rPr>
                <w:rFonts w:eastAsia="標楷體"/>
                <w:sz w:val="20"/>
                <w:szCs w:val="20"/>
              </w:rPr>
              <w:t>after the board</w:t>
            </w:r>
            <w:r w:rsidRPr="000803AE">
              <w:rPr>
                <w:rFonts w:eastAsia="標楷體" w:hint="eastAsia"/>
                <w:sz w:val="20"/>
                <w:szCs w:val="20"/>
              </w:rPr>
              <w:t xml:space="preserve">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Upon </w:t>
            </w:r>
            <w:r w:rsidRPr="000803AE">
              <w:rPr>
                <w:rFonts w:eastAsia="標楷體"/>
                <w:sz w:val="20"/>
                <w:szCs w:val="20"/>
              </w:rPr>
              <w:t>or within 2 hours</w:t>
            </w:r>
            <w:r w:rsidRPr="000803AE">
              <w:rPr>
                <w:rFonts w:eastAsia="標楷體" w:hint="eastAsia"/>
                <w:sz w:val="20"/>
                <w:szCs w:val="20"/>
              </w:rPr>
              <w:t xml:space="preserve"> after the convention of </w:t>
            </w:r>
            <w:r w:rsidRPr="000803AE">
              <w:rPr>
                <w:rFonts w:eastAsia="標楷體" w:hint="eastAsia"/>
                <w:sz w:val="20"/>
                <w:szCs w:val="20"/>
              </w:rPr>
              <w:lastRenderedPageBreak/>
              <w:t>the</w:t>
            </w:r>
            <w:r w:rsidRPr="000803AE">
              <w:rPr>
                <w:rFonts w:eastAsia="標楷體"/>
                <w:sz w:val="20"/>
                <w:szCs w:val="20"/>
              </w:rPr>
              <w:t xml:space="preserve"> press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2 days after the day of approval by the board of directors.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Within 10 days after the dispatch of the shareholder</w:t>
            </w:r>
            <w:r w:rsidRPr="000803AE">
              <w:rPr>
                <w:rFonts w:ascii="Times New Roman"/>
                <w:lang w:val="en-US" w:eastAsia="zh-TW"/>
              </w:rPr>
              <w:t>’</w:t>
            </w:r>
            <w:r w:rsidRPr="000803AE">
              <w:rPr>
                <w:rFonts w:ascii="Times New Roman" w:hint="eastAsia"/>
                <w:lang w:val="en-US" w:eastAsia="zh-TW"/>
              </w:rPr>
              <w:t>s meeting notice and the board resolution.</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30 days prior to the date of shareholders</w:t>
            </w:r>
            <w:r w:rsidRPr="000803AE">
              <w:rPr>
                <w:rFonts w:ascii="Times New Roman"/>
                <w:lang w:val="en-US" w:eastAsia="zh-TW"/>
              </w:rPr>
              <w:t>’</w:t>
            </w:r>
            <w:r w:rsidRPr="000803AE">
              <w:rPr>
                <w:rFonts w:ascii="Times New Roman" w:hint="eastAsia"/>
                <w:lang w:val="en-US" w:eastAsia="zh-TW"/>
              </w:rPr>
              <w:t xml:space="preserve"> resolution, the board resolution or the record date for share swap. </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pPr>
            <w:r w:rsidRPr="000803AE">
              <w:rPr>
                <w:rFonts w:ascii="Times New Roman"/>
                <w:lang w:val="en-US" w:eastAsia="zh-TW"/>
              </w:rPr>
              <w:t xml:space="preserve">If not completed by the date specified in the </w:t>
            </w:r>
            <w:r w:rsidRPr="000803AE">
              <w:rPr>
                <w:rFonts w:ascii="Times New Roman"/>
                <w:lang w:val="en-US" w:eastAsia="zh-TW"/>
              </w:rPr>
              <w:lastRenderedPageBreak/>
              <w:t>agreement,</w:t>
            </w:r>
            <w:r w:rsidRPr="000803AE">
              <w:rPr>
                <w:rFonts w:ascii="Times New Roman" w:hint="eastAsia"/>
                <w:lang w:val="en-US" w:eastAsia="zh-TW"/>
              </w:rPr>
              <w:t xml:space="preserve"> 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w:t>
            </w:r>
            <w:r w:rsidRPr="000803AE">
              <w:rPr>
                <w:rFonts w:ascii="Times New Roman" w:hint="eastAsia"/>
                <w:lang w:val="en-US" w:eastAsia="zh-TW"/>
              </w:rPr>
              <w:t>prior to the commencement of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t xml:space="preserve"> </w:t>
            </w:r>
            <w:r w:rsidRPr="000803AE">
              <w:rPr>
                <w:rFonts w:eastAsia="標楷體"/>
                <w:sz w:val="20"/>
                <w:szCs w:val="20"/>
              </w:rPr>
              <w:t xml:space="preserve">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sz w:val="20"/>
                <w:szCs w:val="20"/>
              </w:rPr>
              <w:lastRenderedPageBreak/>
              <w:t>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w:t>
            </w:r>
            <w:r w:rsidRPr="000803AE">
              <w:rPr>
                <w:rFonts w:eastAsia="標楷體" w:hint="eastAsia"/>
                <w:sz w:val="20"/>
                <w:szCs w:val="20"/>
              </w:rPr>
              <w:t xml:space="preserve"> next</w:t>
            </w:r>
            <w:r w:rsidRPr="000803AE">
              <w:rPr>
                <w:rFonts w:eastAsia="標楷體"/>
                <w:sz w:val="20"/>
                <w:szCs w:val="20"/>
              </w:rPr>
              <w:t xml:space="preserve"> 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commencement of trading hours of the </w:t>
            </w:r>
            <w:r w:rsidRPr="000803AE">
              <w:rPr>
                <w:rFonts w:eastAsia="標楷體" w:hint="eastAsia"/>
                <w:sz w:val="20"/>
                <w:szCs w:val="20"/>
              </w:rPr>
              <w:t xml:space="preserve">next </w:t>
            </w:r>
            <w:r w:rsidRPr="000803AE">
              <w:rPr>
                <w:rFonts w:eastAsia="標楷體"/>
                <w:sz w:val="20"/>
                <w:szCs w:val="20"/>
              </w:rPr>
              <w:t xml:space="preserve">business day </w:t>
            </w:r>
            <w:r w:rsidRPr="000803AE">
              <w:rPr>
                <w:rFonts w:eastAsia="標楷體" w:hint="eastAsia"/>
                <w:sz w:val="20"/>
                <w:szCs w:val="20"/>
              </w:rPr>
              <w:t>following</w:t>
            </w:r>
            <w:r w:rsidRPr="000803AE">
              <w:rPr>
                <w:rFonts w:eastAsia="標楷體"/>
                <w:sz w:val="20"/>
                <w:szCs w:val="20"/>
              </w:rPr>
              <w:t xml:space="preserve"> the day of occurrence.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8" w:firstLine="28"/>
              <w:rPr>
                <w:rFonts w:eastAsia="標楷體"/>
                <w:sz w:val="20"/>
                <w:szCs w:val="20"/>
              </w:rPr>
            </w:pPr>
            <w:r w:rsidRPr="000803AE">
              <w:rPr>
                <w:rFonts w:eastAsia="標楷體" w:hint="eastAsia"/>
                <w:sz w:val="20"/>
                <w:szCs w:val="20"/>
              </w:rPr>
              <w:t>Convene</w:t>
            </w:r>
            <w:r w:rsidRPr="000803AE">
              <w:rPr>
                <w:rFonts w:eastAsia="標楷體"/>
                <w:sz w:val="20"/>
                <w:szCs w:val="20"/>
              </w:rPr>
              <w:t xml:space="preserve"> </w:t>
            </w:r>
            <w:r w:rsidRPr="000803AE">
              <w:rPr>
                <w:rFonts w:eastAsia="標楷體" w:hint="eastAsia"/>
                <w:sz w:val="20"/>
                <w:szCs w:val="20"/>
              </w:rPr>
              <w:t>a</w:t>
            </w:r>
            <w:r w:rsidRPr="000803AE">
              <w:rPr>
                <w:rFonts w:eastAsia="標楷體"/>
                <w:sz w:val="20"/>
                <w:szCs w:val="20"/>
              </w:rPr>
              <w:t xml:space="preserve"> press conference </w:t>
            </w:r>
            <w:r w:rsidRPr="000803AE">
              <w:rPr>
                <w:rFonts w:eastAsia="標楷體" w:hint="eastAsia"/>
                <w:sz w:val="20"/>
                <w:szCs w:val="20"/>
              </w:rPr>
              <w:t>at the Taiwan Stock Exchange Corporation.</w:t>
            </w:r>
            <w:r w:rsidRPr="000803AE">
              <w:rPr>
                <w:rFonts w:eastAsia="標楷體"/>
                <w:sz w:val="20"/>
                <w:szCs w:val="20"/>
              </w:rPr>
              <w:t xml:space="preserve"> </w:t>
            </w:r>
            <w:r w:rsidRPr="000803AE">
              <w:rPr>
                <w:rFonts w:eastAsia="標楷體" w:hint="eastAsia"/>
                <w:sz w:val="20"/>
                <w:szCs w:val="20"/>
              </w:rPr>
              <w:t>I</w:t>
            </w:r>
            <w:r w:rsidRPr="000803AE">
              <w:rPr>
                <w:rFonts w:eastAsia="標楷體"/>
                <w:sz w:val="20"/>
                <w:szCs w:val="20"/>
              </w:rPr>
              <w:t xml:space="preserve">f </w:t>
            </w:r>
            <w:r w:rsidRPr="000803AE">
              <w:rPr>
                <w:rFonts w:eastAsia="標楷體" w:hint="eastAsia"/>
                <w:sz w:val="20"/>
                <w:szCs w:val="20"/>
              </w:rPr>
              <w:t>it involves more than</w:t>
            </w:r>
            <w:r w:rsidRPr="000803AE">
              <w:rPr>
                <w:rFonts w:eastAsia="標楷體"/>
                <w:sz w:val="20"/>
                <w:szCs w:val="20"/>
              </w:rPr>
              <w:t xml:space="preserve"> one list</w:t>
            </w:r>
            <w:r w:rsidRPr="000803AE">
              <w:rPr>
                <w:rFonts w:eastAsia="標楷體" w:hint="eastAsia"/>
                <w:sz w:val="20"/>
                <w:szCs w:val="20"/>
              </w:rPr>
              <w:t>ed</w:t>
            </w:r>
            <w:r w:rsidRPr="000803AE">
              <w:rPr>
                <w:rFonts w:eastAsia="標楷體"/>
                <w:sz w:val="20"/>
                <w:szCs w:val="20"/>
              </w:rPr>
              <w:t xml:space="preserve"> compan</w:t>
            </w:r>
            <w:r w:rsidRPr="000803AE">
              <w:rPr>
                <w:rFonts w:eastAsia="標楷體" w:hint="eastAsia"/>
                <w:sz w:val="20"/>
                <w:szCs w:val="20"/>
              </w:rPr>
              <w:t>y</w:t>
            </w:r>
            <w:r w:rsidRPr="000803AE">
              <w:rPr>
                <w:rFonts w:eastAsia="標楷體"/>
                <w:sz w:val="20"/>
                <w:szCs w:val="20"/>
              </w:rPr>
              <w:t>, the press conference</w:t>
            </w:r>
            <w:r w:rsidRPr="000803AE">
              <w:rPr>
                <w:rFonts w:eastAsia="標楷體" w:hint="eastAsia"/>
                <w:sz w:val="20"/>
                <w:szCs w:val="20"/>
              </w:rPr>
              <w:t>s</w:t>
            </w:r>
            <w:r w:rsidRPr="000803AE">
              <w:rPr>
                <w:rFonts w:eastAsia="標楷體"/>
                <w:sz w:val="20"/>
                <w:szCs w:val="20"/>
              </w:rPr>
              <w:t xml:space="preserve"> should be held simultaneously.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1. The relevant information shall be uploaded to the Market Observation Post System (sii.twse.com.tw/filing and announcement in accordance with the</w:t>
            </w:r>
            <w:r w:rsidRPr="000803AE">
              <w:rPr>
                <w:sz w:val="20"/>
                <w:szCs w:val="20"/>
              </w:rPr>
              <w:t xml:space="preserve"> </w:t>
            </w:r>
            <w:r w:rsidRPr="000803AE">
              <w:rPr>
                <w:sz w:val="20"/>
                <w:szCs w:val="20"/>
              </w:rPr>
              <w:lastRenderedPageBreak/>
              <w:t>Regulations Governing Acquisition and Disposal of Assets by Public Companies/</w:t>
            </w:r>
            <w:r w:rsidRPr="000803AE">
              <w:rPr>
                <w:rFonts w:hint="eastAsia"/>
                <w:sz w:val="20"/>
                <w:szCs w:val="20"/>
              </w:rPr>
              <w:t>filing of</w:t>
            </w:r>
            <w:r w:rsidRPr="000803AE">
              <w:rPr>
                <w:sz w:val="20"/>
                <w:szCs w:val="20"/>
              </w:rPr>
              <w:t xml:space="preserve"> merger, demerger, acquisition or transfer of shares</w:t>
            </w:r>
            <w:r w:rsidRPr="000803AE">
              <w:rPr>
                <w:rFonts w:hint="eastAsia"/>
                <w:sz w:val="20"/>
                <w:szCs w:val="20"/>
              </w:rPr>
              <w:t xml:space="preserve"> (if applicable)</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The basic information of members participating</w:t>
            </w:r>
            <w:r w:rsidRPr="000803AE">
              <w:rPr>
                <w:rFonts w:eastAsia="標楷體" w:hint="eastAsia"/>
                <w:sz w:val="20"/>
                <w:szCs w:val="20"/>
              </w:rPr>
              <w:t xml:space="preserve"> in</w:t>
            </w:r>
            <w:r w:rsidRPr="000803AE">
              <w:rPr>
                <w:rFonts w:eastAsia="標楷體"/>
                <w:sz w:val="20"/>
                <w:szCs w:val="20"/>
              </w:rPr>
              <w:t xml:space="preserve"> merger, demerger, acquisition or transfer of shares</w:t>
            </w:r>
            <w:r w:rsidRPr="000803AE">
              <w:rPr>
                <w:rFonts w:eastAsia="標楷體" w:hint="eastAsia"/>
                <w:sz w:val="20"/>
                <w:szCs w:val="20"/>
              </w:rPr>
              <w:t xml:space="preserve"> and dates of </w:t>
            </w:r>
            <w:r w:rsidRPr="000803AE">
              <w:rPr>
                <w:rFonts w:eastAsia="標楷體"/>
                <w:sz w:val="20"/>
                <w:szCs w:val="20"/>
              </w:rPr>
              <w:t>material</w:t>
            </w:r>
            <w:r w:rsidRPr="000803AE">
              <w:rPr>
                <w:rFonts w:eastAsia="標楷體" w:hint="eastAsia"/>
                <w:sz w:val="20"/>
                <w:szCs w:val="20"/>
              </w:rPr>
              <w:t xml:space="preserve"> events</w:t>
            </w:r>
            <w:r w:rsidRPr="000803AE">
              <w:rPr>
                <w:rFonts w:eastAsia="標楷體"/>
                <w:sz w:val="20"/>
                <w:szCs w:val="20"/>
              </w:rPr>
              <w:t xml:space="preserve"> shall be uploaded to the Market Observation Post System (sii.twse.com.tw/filing in accordance with the Regulations Governing Acquisition and Disposal of Assets by Public Companies/filing items in accordance with Article 2</w:t>
            </w:r>
            <w:r w:rsidRPr="000803AE">
              <w:rPr>
                <w:rFonts w:eastAsia="標楷體" w:hint="eastAsia"/>
                <w:sz w:val="20"/>
                <w:szCs w:val="20"/>
              </w:rPr>
              <w:t>5</w:t>
            </w:r>
            <w:r w:rsidRPr="000803AE">
              <w:rPr>
                <w:rFonts w:eastAsia="標楷體"/>
                <w:sz w:val="20"/>
                <w:szCs w:val="20"/>
              </w:rPr>
              <w:t xml:space="preserve"> of the Regulations Governing Acquisition and Disposal of Assets by Public Companies)</w:t>
            </w:r>
            <w:r w:rsidRPr="000803AE">
              <w:rPr>
                <w:rFonts w:eastAsia="標楷體" w:hint="eastAsia"/>
                <w:sz w:val="20"/>
                <w:szCs w:val="20"/>
              </w:rPr>
              <w:t>.</w:t>
            </w:r>
          </w:p>
          <w:p w:rsidR="003960E2" w:rsidRPr="000803AE" w:rsidRDefault="003960E2" w:rsidP="003960E2">
            <w:pPr>
              <w:numPr>
                <w:ilvl w:val="0"/>
                <w:numId w:val="415"/>
              </w:numPr>
              <w:kinsoku w:val="0"/>
              <w:overflowPunct w:val="0"/>
              <w:snapToGrid w:val="0"/>
              <w:ind w:left="177" w:hanging="177"/>
              <w:rPr>
                <w:rFonts w:eastAsia="標楷體"/>
                <w:sz w:val="20"/>
                <w:szCs w:val="20"/>
              </w:rPr>
            </w:pPr>
            <w:r w:rsidRPr="000803AE">
              <w:rPr>
                <w:rFonts w:eastAsia="標楷體"/>
                <w:sz w:val="20"/>
                <w:szCs w:val="20"/>
              </w:rPr>
              <w:t xml:space="preserve">The relevant information </w:t>
            </w:r>
            <w:r w:rsidRPr="000803AE">
              <w:rPr>
                <w:rFonts w:eastAsia="標楷體" w:hint="eastAsia"/>
                <w:sz w:val="20"/>
                <w:szCs w:val="20"/>
              </w:rPr>
              <w:t>of the board resolution and the review result of the special committee with the names and reasons of the dissenting directors and members of the special committee</w:t>
            </w:r>
            <w:r w:rsidRPr="000803AE">
              <w:rPr>
                <w:rFonts w:eastAsia="標楷體"/>
                <w:sz w:val="20"/>
                <w:szCs w:val="20"/>
              </w:rPr>
              <w:t xml:space="preserve"> shall be uploaded to the Market Observation Post System (sii.twse.com.tw</w:t>
            </w:r>
            <w:r w:rsidRPr="000803AE">
              <w:rPr>
                <w:rFonts w:eastAsia="標楷體" w:hint="eastAsia"/>
                <w:sz w:val="20"/>
                <w:szCs w:val="20"/>
              </w:rPr>
              <w:t>/</w:t>
            </w:r>
            <w:r w:rsidRPr="000803AE">
              <w:rPr>
                <w:rFonts w:eastAsia="標楷體"/>
                <w:sz w:val="20"/>
                <w:szCs w:val="20"/>
              </w:rPr>
              <w:t>filing of</w:t>
            </w:r>
            <w:r w:rsidRPr="000803AE">
              <w:rPr>
                <w:rFonts w:eastAsia="標楷體" w:hint="eastAsia"/>
                <w:sz w:val="20"/>
                <w:szCs w:val="20"/>
              </w:rPr>
              <w:t xml:space="preserve"> the information pursuant to the Business Mergers and Acquisitions Act/filing of the board resolution and the review result of the special committee (or the audit committee)).</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The relevant information of </w:t>
            </w:r>
            <w:r w:rsidRPr="000803AE">
              <w:rPr>
                <w:sz w:val="20"/>
                <w:szCs w:val="20"/>
              </w:rPr>
              <w:t>the</w:t>
            </w:r>
            <w:r w:rsidRPr="000803AE">
              <w:rPr>
                <w:rFonts w:hint="eastAsia"/>
                <w:sz w:val="20"/>
                <w:szCs w:val="20"/>
              </w:rPr>
              <w:t xml:space="preserve"> matters required to be stipulated in the</w:t>
            </w:r>
            <w:r w:rsidRPr="000803AE">
              <w:rPr>
                <w:sz w:val="20"/>
                <w:szCs w:val="20"/>
              </w:rPr>
              <w:t xml:space="preserv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hint="eastAsia"/>
                <w:sz w:val="20"/>
                <w:szCs w:val="20"/>
              </w:rPr>
              <w:t xml:space="preserve">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w:t>
            </w:r>
            <w:r w:rsidRPr="000803AE">
              <w:rPr>
                <w:rFonts w:eastAsia="標楷體"/>
                <w:sz w:val="20"/>
                <w:szCs w:val="20"/>
              </w:rPr>
              <w:t>/filing of the</w:t>
            </w:r>
            <w:r w:rsidRPr="000803AE">
              <w:rPr>
                <w:rFonts w:eastAsia="標楷體" w:hint="eastAsia"/>
                <w:sz w:val="20"/>
                <w:szCs w:val="20"/>
              </w:rPr>
              <w:t xml:space="preserve"> matters required to be stipulated in</w:t>
            </w:r>
            <w:r w:rsidRPr="000803AE">
              <w:rPr>
                <w:sz w:val="20"/>
                <w:szCs w:val="20"/>
              </w:rPr>
              <w:t xml:space="preserve"> the merger agreement, share </w:t>
            </w:r>
            <w:r w:rsidRPr="000803AE">
              <w:rPr>
                <w:rFonts w:hint="eastAsia"/>
                <w:sz w:val="20"/>
                <w:szCs w:val="20"/>
              </w:rPr>
              <w:t>swap</w:t>
            </w:r>
            <w:r w:rsidRPr="000803AE">
              <w:rPr>
                <w:sz w:val="20"/>
                <w:szCs w:val="20"/>
              </w:rPr>
              <w:t xml:space="preserve"> agreement or division plan and opinions of independent experts</w:t>
            </w:r>
            <w:r w:rsidRPr="000803AE">
              <w:rPr>
                <w:rFonts w:eastAsia="標楷體"/>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Filing, notice to the creditors, notice of assignment of rights of claims or announcement of share swap in accordance with the </w:t>
            </w:r>
            <w:r w:rsidRPr="000803AE">
              <w:rPr>
                <w:rFonts w:eastAsia="標楷體"/>
                <w:sz w:val="20"/>
                <w:szCs w:val="20"/>
              </w:rPr>
              <w:t xml:space="preserve">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 xml:space="preserve"> and the relevant information shall be uploaded </w:t>
            </w:r>
            <w:r w:rsidRPr="000803AE">
              <w:rPr>
                <w:rFonts w:eastAsia="標楷體"/>
                <w:sz w:val="20"/>
                <w:szCs w:val="20"/>
              </w:rPr>
              <w:t>to the Market Observation Post System (sii.twse.com.tw/filing of</w:t>
            </w:r>
            <w:r w:rsidRPr="000803AE">
              <w:rPr>
                <w:rFonts w:eastAsia="標楷體" w:hint="eastAsia"/>
                <w:sz w:val="20"/>
                <w:szCs w:val="20"/>
              </w:rPr>
              <w:t xml:space="preserve"> the information pursuant to the Business Mergers and Acquisitions Act/other filings pursuant to </w:t>
            </w:r>
            <w:r w:rsidRPr="000803AE">
              <w:rPr>
                <w:rFonts w:eastAsia="標楷體"/>
                <w:sz w:val="20"/>
                <w:szCs w:val="20"/>
              </w:rPr>
              <w:t xml:space="preserve">the Business Mergers </w:t>
            </w:r>
            <w:r w:rsidRPr="000803AE">
              <w:rPr>
                <w:rFonts w:eastAsia="標楷體" w:hint="eastAsia"/>
                <w:sz w:val="20"/>
                <w:szCs w:val="20"/>
              </w:rPr>
              <w:t>a</w:t>
            </w:r>
            <w:r w:rsidRPr="000803AE">
              <w:rPr>
                <w:rFonts w:eastAsia="標楷體"/>
                <w:sz w:val="20"/>
                <w:szCs w:val="20"/>
              </w:rPr>
              <w:t>nd Acquisitions Act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in accordance with the</w:t>
            </w:r>
            <w:r w:rsidRPr="000803AE">
              <w:rPr>
                <w:sz w:val="20"/>
                <w:szCs w:val="20"/>
              </w:rPr>
              <w:t xml:space="preserve"> Regulations </w:t>
            </w:r>
            <w:r w:rsidRPr="000803AE">
              <w:rPr>
                <w:sz w:val="20"/>
                <w:szCs w:val="20"/>
              </w:rPr>
              <w:lastRenderedPageBreak/>
              <w:t xml:space="preserve">Governing Acquisition and Disposal of Assets by Public Companies/filing items </w:t>
            </w:r>
            <w:r w:rsidRPr="000803AE">
              <w:rPr>
                <w:rFonts w:eastAsia="標楷體"/>
                <w:sz w:val="20"/>
                <w:szCs w:val="20"/>
              </w:rPr>
              <w:t xml:space="preserve">in accordance with Article </w:t>
            </w:r>
            <w:r w:rsidRPr="000803AE">
              <w:rPr>
                <w:rFonts w:eastAsia="標楷體" w:hint="eastAsia"/>
                <w:sz w:val="20"/>
                <w:szCs w:val="20"/>
              </w:rPr>
              <w:t>32</w:t>
            </w:r>
            <w:r w:rsidRPr="000803AE">
              <w:rPr>
                <w:rFonts w:eastAsia="標楷體"/>
                <w:sz w:val="20"/>
                <w:szCs w:val="20"/>
              </w:rPr>
              <w:t xml:space="preserve"> of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3. If any situation under Subparagraph </w:t>
            </w:r>
            <w:r w:rsidRPr="000803AE">
              <w:rPr>
                <w:rFonts w:eastAsia="標楷體" w:hint="eastAsia"/>
                <w:sz w:val="20"/>
                <w:szCs w:val="20"/>
              </w:rPr>
              <w:t>8</w:t>
            </w:r>
            <w:r w:rsidRPr="000803AE">
              <w:rPr>
                <w:rFonts w:eastAsia="標楷體"/>
                <w:sz w:val="20"/>
                <w:szCs w:val="20"/>
              </w:rPr>
              <w:t xml:space="preserve">,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w:t>
            </w:r>
            <w:r w:rsidRPr="000803AE">
              <w:rPr>
                <w:rFonts w:eastAsia="標楷體" w:hint="eastAsia"/>
                <w:sz w:val="20"/>
                <w:szCs w:val="20"/>
              </w:rPr>
              <w:t xml:space="preserve">the </w:t>
            </w:r>
            <w:r w:rsidRPr="000803AE">
              <w:rPr>
                <w:rFonts w:eastAsia="標楷體"/>
                <w:sz w:val="20"/>
                <w:szCs w:val="20"/>
              </w:rPr>
              <w:t>Taiwan Stock Exchange Corporation Procedures for Verification and Public Disclosure of Material Information of Companies with Listed Securities</w:t>
            </w:r>
            <w:r w:rsidRPr="000803AE" w:rsidDel="008D4611">
              <w:rPr>
                <w:rFonts w:eastAsia="標楷體"/>
                <w:sz w:val="20"/>
                <w:szCs w:val="20"/>
              </w:rPr>
              <w:t xml:space="preserve"> </w:t>
            </w:r>
            <w:r w:rsidRPr="000803AE">
              <w:rPr>
                <w:rFonts w:eastAsia="標楷體"/>
                <w:sz w:val="20"/>
                <w:szCs w:val="20"/>
              </w:rPr>
              <w:t xml:space="preserve">occurs, the company should hold </w:t>
            </w:r>
            <w:r w:rsidRPr="000803AE">
              <w:rPr>
                <w:rFonts w:eastAsia="標楷體" w:hint="eastAsia"/>
                <w:sz w:val="20"/>
                <w:szCs w:val="20"/>
              </w:rPr>
              <w:t xml:space="preserve">a </w:t>
            </w:r>
            <w:r w:rsidRPr="000803AE">
              <w:rPr>
                <w:rFonts w:eastAsia="標楷體"/>
                <w:sz w:val="20"/>
                <w:szCs w:val="20"/>
              </w:rPr>
              <w:t xml:space="preserve">press conference and announce material information in accordance with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of the above mentioned </w:t>
            </w:r>
            <w:r w:rsidRPr="000803AE">
              <w:rPr>
                <w:rFonts w:eastAsia="標楷體" w:hint="eastAsia"/>
                <w:sz w:val="20"/>
                <w:szCs w:val="20"/>
              </w:rPr>
              <w:t>P</w:t>
            </w:r>
            <w:r w:rsidRPr="000803AE">
              <w:rPr>
                <w:rFonts w:eastAsia="標楷體"/>
                <w:sz w:val="20"/>
                <w:szCs w:val="20"/>
              </w:rPr>
              <w:t>rocedure</w:t>
            </w:r>
            <w:r w:rsidRPr="000803AE">
              <w:rPr>
                <w:rFonts w:eastAsia="標楷體" w:hint="eastAsia"/>
                <w:sz w:val="20"/>
                <w:szCs w:val="20"/>
              </w:rPr>
              <w: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the </w:t>
            </w:r>
            <w:r w:rsidRPr="000803AE">
              <w:rPr>
                <w:sz w:val="20"/>
                <w:szCs w:val="20"/>
              </w:rPr>
              <w:t>announcement</w:t>
            </w:r>
            <w:r w:rsidRPr="000803AE">
              <w:rPr>
                <w:rFonts w:hint="eastAsia"/>
                <w:sz w:val="20"/>
                <w:szCs w:val="20"/>
              </w:rPr>
              <w:t>s of information regarding derivative transactions within two days of the occurrence of such transactions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w:t>
            </w:r>
            <w:r w:rsidRPr="000803AE">
              <w:rPr>
                <w:rFonts w:eastAsia="標楷體"/>
                <w:sz w:val="20"/>
                <w:szCs w:val="20"/>
              </w:rPr>
              <w:lastRenderedPageBreak/>
              <w:t>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/applicable to a</w:t>
            </w:r>
            <w:r w:rsidRPr="000803AE">
              <w:rPr>
                <w:sz w:val="20"/>
                <w:szCs w:val="20"/>
              </w:rPr>
              <w:t xml:space="preserve">cquisition or disposal of </w:t>
            </w:r>
            <w:r w:rsidRPr="000803AE">
              <w:rPr>
                <w:rFonts w:hint="eastAsia"/>
                <w:sz w:val="20"/>
                <w:szCs w:val="20"/>
              </w:rPr>
              <w:t>real property, facilities or its right-of-use assets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(sii.twse.com.tw/announcement of applicable matters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/applicable to acquisition of real property by </w:t>
            </w:r>
            <w:r w:rsidRPr="000803AE">
              <w:rPr>
                <w:sz w:val="20"/>
                <w:szCs w:val="20"/>
              </w:rPr>
              <w:t>engaging others to build on its own land, engaging others to build on rented land, joint construction and allocation of housing units, joint construction and allocation of ownership percentages, or joint construction and separate sale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(sii.twse.com.tw/filing and announcement of applicable matters chosen in accordance with 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2. After the above announcement is filed, click on the "To Material Information" icon to post the relevant material information</w:t>
            </w:r>
            <w:r w:rsidRPr="000803AE">
              <w:rPr>
                <w:rFonts w:eastAsia="標楷體" w:hint="eastAsia"/>
                <w:sz w:val="20"/>
                <w:szCs w:val="20"/>
              </w:rPr>
              <w:t xml:space="preserve"> </w:t>
            </w:r>
            <w:r w:rsidRPr="000803AE">
              <w:rPr>
                <w:rFonts w:hint="eastAsia"/>
                <w:sz w:val="20"/>
                <w:szCs w:val="20"/>
              </w:rPr>
              <w:t>(Announcement of material information is not required for a</w:t>
            </w:r>
            <w:r w:rsidRPr="000803AE">
              <w:rPr>
                <w:sz w:val="20"/>
                <w:szCs w:val="20"/>
              </w:rPr>
              <w:t xml:space="preserve">cquisition </w:t>
            </w:r>
            <w:r w:rsidRPr="000803AE">
              <w:rPr>
                <w:rFonts w:hint="eastAsia"/>
                <w:sz w:val="20"/>
                <w:szCs w:val="20"/>
              </w:rPr>
              <w:t>or d</w:t>
            </w:r>
            <w:r w:rsidRPr="000803AE">
              <w:rPr>
                <w:sz w:val="20"/>
                <w:szCs w:val="20"/>
              </w:rPr>
              <w:t>isposal</w:t>
            </w:r>
            <w:r w:rsidRPr="000803AE">
              <w:rPr>
                <w:rFonts w:hint="eastAsia"/>
                <w:sz w:val="20"/>
                <w:szCs w:val="20"/>
              </w:rPr>
              <w:t xml:space="preserve"> of all kinds of publicly </w:t>
            </w:r>
            <w:r w:rsidRPr="000803AE">
              <w:rPr>
                <w:sz w:val="20"/>
                <w:szCs w:val="20"/>
              </w:rPr>
              <w:t>offered</w:t>
            </w:r>
            <w:r w:rsidRPr="000803AE">
              <w:rPr>
                <w:rFonts w:hint="eastAsia"/>
                <w:sz w:val="20"/>
                <w:szCs w:val="20"/>
              </w:rPr>
              <w:t xml:space="preserve"> open-end funds, private placement of securities, or principal and interest protected wealth management products issued by </w:t>
            </w:r>
            <w:r w:rsidRPr="000803AE">
              <w:rPr>
                <w:sz w:val="20"/>
                <w:szCs w:val="20"/>
              </w:rPr>
              <w:t>commercial</w:t>
            </w:r>
            <w:r w:rsidRPr="000803AE">
              <w:rPr>
                <w:rFonts w:hint="eastAsia"/>
                <w:sz w:val="20"/>
                <w:szCs w:val="20"/>
              </w:rPr>
              <w:t xml:space="preserve"> banks due within 3 months)</w:t>
            </w:r>
            <w:r w:rsidRPr="000803AE">
              <w:rPr>
                <w:rFonts w:eastAsia="標楷體"/>
                <w:sz w:val="20"/>
                <w:szCs w:val="20"/>
              </w:rPr>
              <w:t>.</w:t>
            </w:r>
            <w:r w:rsidRPr="000803AE">
              <w:rPr>
                <w:rFonts w:eastAsia="標楷體" w:hint="eastAsia"/>
                <w:sz w:val="20"/>
                <w:szCs w:val="20"/>
              </w:rPr>
              <w:t xml:space="preserve"> </w:t>
            </w:r>
          </w:p>
          <w:p w:rsidR="003960E2" w:rsidRPr="000803AE" w:rsidRDefault="003960E2" w:rsidP="003960E2">
            <w:pPr>
              <w:kinsoku w:val="0"/>
              <w:overflowPunct w:val="0"/>
              <w:snapToGrid w:val="0"/>
              <w:ind w:left="200" w:hanging="200"/>
              <w:rPr>
                <w:sz w:val="20"/>
                <w:szCs w:val="20"/>
              </w:rPr>
            </w:pPr>
          </w:p>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1. The relevant information shall be uploaded to the Market Observation Post System (sii.twse.com.tw/</w:t>
            </w:r>
            <w:r w:rsidRPr="000803AE">
              <w:rPr>
                <w:rFonts w:eastAsia="標楷體" w:hint="eastAsia"/>
                <w:sz w:val="20"/>
                <w:szCs w:val="20"/>
              </w:rPr>
              <w:t>announcement</w:t>
            </w:r>
            <w:r w:rsidRPr="000803AE">
              <w:rPr>
                <w:rFonts w:eastAsia="標楷體"/>
                <w:sz w:val="20"/>
                <w:szCs w:val="20"/>
              </w:rPr>
              <w:t xml:space="preserve"> in accordance with the</w:t>
            </w:r>
            <w:r w:rsidRPr="000803AE">
              <w:rPr>
                <w:sz w:val="20"/>
                <w:szCs w:val="20"/>
              </w:rPr>
              <w:t xml:space="preserve"> Regulations Governing Acquisition and Disposal of Assets by Public Companies</w:t>
            </w:r>
            <w:r w:rsidRPr="000803AE">
              <w:rPr>
                <w:rFonts w:hint="eastAsia"/>
                <w:sz w:val="20"/>
                <w:szCs w:val="20"/>
              </w:rPr>
              <w:t xml:space="preserve">/filing in accordance with Article 32 of </w:t>
            </w:r>
            <w:r w:rsidRPr="000803AE">
              <w:rPr>
                <w:rFonts w:eastAsia="標楷體"/>
                <w:sz w:val="20"/>
                <w:szCs w:val="20"/>
              </w:rPr>
              <w:t>the</w:t>
            </w:r>
            <w:r w:rsidRPr="000803AE">
              <w:rPr>
                <w:sz w:val="20"/>
                <w:szCs w:val="20"/>
              </w:rPr>
              <w:t xml:space="preserve"> Regulations Governing Acquisition and Disposal of Assets by Public Companies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Chars="100" w:hanging="200"/>
              <w:rPr>
                <w:rFonts w:eastAsia="標楷體"/>
                <w:sz w:val="20"/>
                <w:szCs w:val="20"/>
              </w:rPr>
            </w:pPr>
            <w:r w:rsidRPr="000803AE">
              <w:rPr>
                <w:rFonts w:eastAsia="標楷體"/>
                <w:sz w:val="20"/>
                <w:szCs w:val="20"/>
              </w:rPr>
              <w:lastRenderedPageBreak/>
              <w:t xml:space="preserve">2. After the above </w:t>
            </w:r>
            <w:r w:rsidRPr="000803AE">
              <w:rPr>
                <w:sz w:val="20"/>
                <w:szCs w:val="20"/>
              </w:rPr>
              <w:t>announcement</w:t>
            </w:r>
            <w:r w:rsidRPr="000803AE">
              <w:rPr>
                <w:rFonts w:eastAsia="標楷體"/>
                <w:sz w:val="20"/>
                <w:szCs w:val="20"/>
              </w:rPr>
              <w:t xml:space="preserve"> is filed, click on the "To Material Information" icon to post the relevant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5"/>
              </w:numPr>
              <w:tabs>
                <w:tab w:val="left" w:pos="6840"/>
              </w:tabs>
              <w:snapToGrid w:val="0"/>
              <w:rPr>
                <w:rFonts w:eastAsia="標楷體"/>
                <w:sz w:val="20"/>
                <w:szCs w:val="20"/>
                <w:lang w:val="it-IT"/>
              </w:rPr>
            </w:pPr>
            <w:r w:rsidRPr="000803AE">
              <w:rPr>
                <w:rFonts w:eastAsia="標楷體"/>
                <w:sz w:val="20"/>
                <w:szCs w:val="20"/>
                <w:lang w:val="it-IT"/>
              </w:rPr>
              <w:lastRenderedPageBreak/>
              <w:t>Letter No. Tai-Tsai-Cheng-1-0910003639 dated June 28,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Letter No. Tai-Cheng-91-Shang-015945 dated July 10, 2002</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Article</w:t>
            </w:r>
            <w:r w:rsidRPr="000803AE">
              <w:rPr>
                <w:rFonts w:eastAsia="標楷體" w:hint="eastAsia"/>
                <w:sz w:val="20"/>
                <w:szCs w:val="20"/>
              </w:rPr>
              <w:t>s</w:t>
            </w:r>
            <w:r w:rsidRPr="000803AE">
              <w:rPr>
                <w:rFonts w:eastAsia="標楷體"/>
                <w:sz w:val="20"/>
                <w:szCs w:val="20"/>
              </w:rPr>
              <w:t xml:space="preserve"> 2</w:t>
            </w:r>
            <w:r w:rsidRPr="000803AE">
              <w:rPr>
                <w:rFonts w:eastAsia="標楷體" w:hint="eastAsia"/>
                <w:sz w:val="20"/>
                <w:szCs w:val="20"/>
              </w:rPr>
              <w:t>5</w:t>
            </w:r>
            <w:r w:rsidRPr="000803AE">
              <w:rPr>
                <w:rFonts w:eastAsia="標楷體"/>
                <w:sz w:val="20"/>
                <w:szCs w:val="20"/>
              </w:rPr>
              <w:t>, 3</w:t>
            </w:r>
            <w:r w:rsidRPr="000803AE">
              <w:rPr>
                <w:rFonts w:eastAsia="標楷體" w:hint="eastAsia"/>
                <w:sz w:val="20"/>
                <w:szCs w:val="20"/>
              </w:rPr>
              <w:t>1</w:t>
            </w:r>
            <w:r w:rsidRPr="000803AE">
              <w:rPr>
                <w:rFonts w:eastAsia="標楷體"/>
                <w:sz w:val="20"/>
                <w:szCs w:val="20"/>
              </w:rPr>
              <w:t xml:space="preserve"> and 3</w:t>
            </w:r>
            <w:r w:rsidRPr="000803AE">
              <w:rPr>
                <w:rFonts w:eastAsia="標楷體" w:hint="eastAsia"/>
                <w:sz w:val="20"/>
                <w:szCs w:val="20"/>
              </w:rPr>
              <w:t>2</w:t>
            </w:r>
            <w:r w:rsidRPr="000803AE">
              <w:rPr>
                <w:rFonts w:eastAsia="標楷體"/>
                <w:sz w:val="20"/>
                <w:szCs w:val="20"/>
              </w:rPr>
              <w:t xml:space="preserve"> of Regulations Governing the Acquisition and Disposal of Assets by Public Companies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kern w:val="0"/>
                <w:sz w:val="20"/>
                <w:szCs w:val="20"/>
              </w:rPr>
              <w:t>Subparagraph</w:t>
            </w:r>
            <w:r w:rsidRPr="000803AE">
              <w:rPr>
                <w:rFonts w:eastAsia="標楷體" w:hint="eastAsia"/>
                <w:kern w:val="0"/>
                <w:sz w:val="20"/>
                <w:szCs w:val="20"/>
              </w:rPr>
              <w:t>s</w:t>
            </w:r>
            <w:r w:rsidRPr="000803AE">
              <w:rPr>
                <w:rFonts w:eastAsia="標楷體"/>
                <w:kern w:val="0"/>
                <w:sz w:val="20"/>
                <w:szCs w:val="20"/>
              </w:rPr>
              <w:t xml:space="preserve"> 11</w:t>
            </w:r>
            <w:r w:rsidRPr="000803AE">
              <w:rPr>
                <w:rFonts w:eastAsia="標楷體" w:hint="eastAsia"/>
                <w:kern w:val="0"/>
                <w:sz w:val="20"/>
                <w:szCs w:val="20"/>
              </w:rPr>
              <w:t xml:space="preserve"> and 20</w:t>
            </w:r>
            <w:r w:rsidRPr="000803AE">
              <w:rPr>
                <w:rFonts w:eastAsia="標楷體"/>
                <w:kern w:val="0"/>
                <w:sz w:val="20"/>
                <w:szCs w:val="20"/>
              </w:rPr>
              <w:t xml:space="preserve">, Paragraph 1, Article </w:t>
            </w:r>
            <w:r w:rsidRPr="000803AE">
              <w:rPr>
                <w:rFonts w:eastAsia="標楷體" w:hint="eastAsia"/>
                <w:kern w:val="0"/>
                <w:sz w:val="20"/>
                <w:szCs w:val="20"/>
              </w:rPr>
              <w:t>4</w:t>
            </w:r>
            <w:r w:rsidRPr="000803AE">
              <w:rPr>
                <w:rFonts w:eastAsia="標楷體"/>
                <w:kern w:val="0"/>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lastRenderedPageBreak/>
              <w:t>Subparagraph</w:t>
            </w:r>
            <w:r w:rsidRPr="000803AE">
              <w:rPr>
                <w:rFonts w:eastAsia="標楷體" w:hint="eastAsia"/>
                <w:sz w:val="20"/>
                <w:szCs w:val="20"/>
              </w:rPr>
              <w:t>s</w:t>
            </w:r>
            <w:r w:rsidRPr="000803AE">
              <w:rPr>
                <w:rFonts w:eastAsia="標楷體"/>
                <w:sz w:val="20"/>
                <w:szCs w:val="20"/>
              </w:rPr>
              <w:t xml:space="preserve"> 7 and </w:t>
            </w:r>
            <w:r w:rsidRPr="000803AE">
              <w:rPr>
                <w:rFonts w:eastAsia="標楷體" w:hint="eastAsia"/>
                <w:sz w:val="20"/>
                <w:szCs w:val="20"/>
              </w:rPr>
              <w:t>8</w:t>
            </w:r>
            <w:r w:rsidRPr="000803AE">
              <w:rPr>
                <w:rFonts w:eastAsia="標楷體"/>
                <w:sz w:val="20"/>
                <w:szCs w:val="20"/>
              </w:rPr>
              <w:t xml:space="preserve">, Paragraph 1, Article </w:t>
            </w:r>
            <w:r w:rsidRPr="000803AE">
              <w:rPr>
                <w:rFonts w:eastAsia="標楷體" w:hint="eastAsia"/>
                <w:sz w:val="20"/>
                <w:szCs w:val="20"/>
              </w:rPr>
              <w:t>11</w:t>
            </w:r>
            <w:r w:rsidRPr="000803AE">
              <w:rPr>
                <w:rFonts w:eastAsia="標楷體"/>
                <w:sz w:val="20"/>
                <w:szCs w:val="20"/>
              </w:rPr>
              <w:t xml:space="preserve"> and </w:t>
            </w:r>
            <w:r w:rsidRPr="000803AE">
              <w:rPr>
                <w:rFonts w:eastAsia="標楷體" w:hint="eastAsia"/>
                <w:sz w:val="20"/>
                <w:szCs w:val="20"/>
              </w:rPr>
              <w:t xml:space="preserve">Subparagraph 3, </w:t>
            </w:r>
            <w:r w:rsidRPr="000803AE">
              <w:rPr>
                <w:rFonts w:eastAsia="標楷體"/>
                <w:sz w:val="20"/>
                <w:szCs w:val="20"/>
              </w:rPr>
              <w:t xml:space="preserve">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6</w:t>
            </w:r>
            <w:r w:rsidRPr="000803AE">
              <w:rPr>
                <w:rFonts w:eastAsia="標楷體"/>
                <w:sz w:val="20"/>
                <w:szCs w:val="20"/>
              </w:rPr>
              <w:t xml:space="preserve"> and Paragraph </w:t>
            </w:r>
            <w:r w:rsidRPr="000803AE">
              <w:rPr>
                <w:rFonts w:eastAsia="標楷體" w:hint="eastAsia"/>
                <w:sz w:val="20"/>
                <w:szCs w:val="20"/>
              </w:rPr>
              <w:t>5</w:t>
            </w:r>
            <w:r w:rsidRPr="000803AE">
              <w:rPr>
                <w:rFonts w:eastAsia="標楷體"/>
                <w:sz w:val="20"/>
                <w:szCs w:val="20"/>
              </w:rPr>
              <w:t xml:space="preserve">, Article </w:t>
            </w:r>
            <w:r w:rsidRPr="000803AE">
              <w:rPr>
                <w:rFonts w:eastAsia="標楷體" w:hint="eastAsia"/>
                <w:sz w:val="20"/>
                <w:szCs w:val="20"/>
              </w:rPr>
              <w:t>12</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sz w:val="20"/>
                <w:szCs w:val="20"/>
              </w:rPr>
              <w:t>Subparagraph</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 xml:space="preserve">17 and </w:t>
            </w:r>
            <w:r w:rsidRPr="000803AE">
              <w:rPr>
                <w:rFonts w:eastAsia="標楷體"/>
                <w:sz w:val="20"/>
                <w:szCs w:val="20"/>
              </w:rPr>
              <w:t xml:space="preserve">18, Paragraph 2, Article 3 of </w:t>
            </w:r>
            <w:r w:rsidRPr="000803AE">
              <w:rPr>
                <w:sz w:val="20"/>
                <w:szCs w:val="20"/>
              </w:rPr>
              <w:t xml:space="preserve">Taiwan Stock </w:t>
            </w:r>
            <w:r w:rsidRPr="000803AE">
              <w:rPr>
                <w:rFonts w:eastAsia="標楷體"/>
                <w:sz w:val="20"/>
                <w:szCs w:val="20"/>
              </w:rPr>
              <w:t>Exchange</w:t>
            </w:r>
            <w:r w:rsidRPr="000803AE">
              <w:rPr>
                <w:sz w:val="20"/>
                <w:szCs w:val="20"/>
              </w:rPr>
              <w:t xml:space="preserve"> Corporation Rules Governing Information Filing by Companies with TWSE Listed Securities and Offshore Fund Institutions with TWSE Listed Offshore Exchange-Traded Funds </w:t>
            </w:r>
            <w:r w:rsidRPr="000803AE">
              <w:rPr>
                <w:rFonts w:eastAsia="標楷體"/>
                <w:sz w:val="20"/>
                <w:szCs w:val="20"/>
              </w:rPr>
              <w:t xml:space="preserve"> </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 xml:space="preserve">Paragraph 1, Article 7 of the </w:t>
            </w:r>
            <w:r w:rsidRPr="000803AE">
              <w:rPr>
                <w:rFonts w:eastAsia="標楷體"/>
                <w:sz w:val="20"/>
                <w:szCs w:val="20"/>
              </w:rPr>
              <w:t>Business Mergers And Acquisitions Act</w:t>
            </w:r>
          </w:p>
          <w:p w:rsidR="003960E2" w:rsidRPr="000803AE" w:rsidRDefault="003960E2" w:rsidP="003960E2">
            <w:pPr>
              <w:numPr>
                <w:ilvl w:val="0"/>
                <w:numId w:val="165"/>
              </w:numPr>
              <w:tabs>
                <w:tab w:val="left" w:pos="6840"/>
              </w:tabs>
              <w:snapToGrid w:val="0"/>
              <w:rPr>
                <w:rFonts w:eastAsia="標楷體"/>
                <w:sz w:val="20"/>
                <w:szCs w:val="20"/>
              </w:rPr>
            </w:pPr>
            <w:r w:rsidRPr="000803AE">
              <w:rPr>
                <w:rFonts w:eastAsia="標楷體" w:hint="eastAsia"/>
                <w:sz w:val="20"/>
                <w:szCs w:val="20"/>
              </w:rPr>
              <w:t>Paragraph 4, Article 7 of the Regulations Governing the Establishment and Relevant Matters regarding the Special Committee for the Mergers and Acquisitions of a Public Company</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Filing and announcement of tender offer</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Note: The material information must also be published.</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Offerors</w:t>
            </w:r>
            <w:r w:rsidRPr="000803AE">
              <w:rPr>
                <w:rFonts w:eastAsia="標楷體"/>
                <w:sz w:val="20"/>
                <w:szCs w:val="20"/>
              </w:rPr>
              <w:t xml:space="preserve"> and tendering shareholder</w:t>
            </w:r>
            <w:r w:rsidRPr="000803AE">
              <w:rPr>
                <w:rFonts w:eastAsia="標楷體" w:hint="eastAsia"/>
                <w:sz w:val="20"/>
                <w:szCs w:val="20"/>
              </w:rPr>
              <w:t>s</w:t>
            </w:r>
            <w:r w:rsidRPr="000803AE">
              <w:rPr>
                <w:rFonts w:eastAsia="標楷體"/>
                <w:sz w:val="20"/>
                <w:szCs w:val="20"/>
              </w:rPr>
              <w:t xml:space="preserve"> participating in tender offer of a </w:t>
            </w:r>
            <w:r w:rsidRPr="000803AE">
              <w:rPr>
                <w:rFonts w:eastAsia="標楷體" w:hint="eastAsia"/>
                <w:sz w:val="20"/>
                <w:szCs w:val="20"/>
              </w:rPr>
              <w:t>listed</w:t>
            </w:r>
            <w:r w:rsidRPr="000803AE">
              <w:rPr>
                <w:rFonts w:eastAsia="標楷體"/>
                <w:sz w:val="20"/>
                <w:szCs w:val="20"/>
              </w:rPr>
              <w:t xml:space="preserve"> company shall</w:t>
            </w:r>
            <w:r w:rsidRPr="000803AE">
              <w:rPr>
                <w:rFonts w:eastAsia="標楷體" w:hint="eastAsia"/>
                <w:sz w:val="20"/>
                <w:szCs w:val="20"/>
              </w:rPr>
              <w:t xml:space="preserve"> first</w:t>
            </w:r>
            <w:r w:rsidRPr="000803AE">
              <w:rPr>
                <w:rFonts w:eastAsia="標楷體"/>
                <w:sz w:val="20"/>
                <w:szCs w:val="20"/>
              </w:rPr>
              <w:t xml:space="preserve"> </w:t>
            </w:r>
            <w:r w:rsidRPr="000803AE">
              <w:rPr>
                <w:rFonts w:eastAsia="標楷體" w:hint="eastAsia"/>
                <w:sz w:val="20"/>
                <w:szCs w:val="20"/>
              </w:rPr>
              <w:t>report</w:t>
            </w:r>
            <w:r w:rsidRPr="000803AE">
              <w:rPr>
                <w:rFonts w:eastAsia="標楷體"/>
                <w:sz w:val="20"/>
                <w:szCs w:val="20"/>
              </w:rPr>
              <w:t xml:space="preserve"> and announce relevant information before proceeding with the </w:t>
            </w:r>
            <w:r w:rsidRPr="000803AE">
              <w:rPr>
                <w:rFonts w:eastAsia="標楷體" w:hint="eastAsia"/>
                <w:sz w:val="20"/>
                <w:szCs w:val="20"/>
              </w:rPr>
              <w:t>tender offer</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200" w:hanging="200"/>
              <w:rPr>
                <w:sz w:val="20"/>
                <w:szCs w:val="20"/>
              </w:rPr>
            </w:pPr>
            <w:r w:rsidRPr="000803AE">
              <w:rPr>
                <w:rFonts w:eastAsia="標楷體"/>
                <w:sz w:val="20"/>
                <w:szCs w:val="20"/>
              </w:rPr>
              <w:t xml:space="preserve">1. The relevant information shall be uploaded to the Market Observation Post System (sii.twse.com.tw/filing of non-format electronic files/filing of </w:t>
            </w:r>
            <w:r w:rsidRPr="000803AE">
              <w:rPr>
                <w:rFonts w:eastAsia="標楷體" w:hint="eastAsia"/>
                <w:sz w:val="20"/>
                <w:szCs w:val="20"/>
              </w:rPr>
              <w:t>tender offer prospectus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The relevant information shall be uploaded to the Market Observation Post System (sii.twse.com.tw/announcement in accordance with </w:t>
            </w:r>
            <w:r w:rsidRPr="000803AE">
              <w:rPr>
                <w:sz w:val="20"/>
                <w:szCs w:val="20"/>
              </w:rPr>
              <w:t xml:space="preserve">Regulations Governing Public Tender Offers for Securities of Public Companies/applicable to </w:t>
            </w:r>
            <w:r w:rsidRPr="000803AE">
              <w:rPr>
                <w:rFonts w:hint="eastAsia"/>
                <w:sz w:val="20"/>
                <w:szCs w:val="20"/>
              </w:rPr>
              <w:t>o</w:t>
            </w:r>
            <w:r w:rsidRPr="000803AE">
              <w:rPr>
                <w:sz w:val="20"/>
                <w:szCs w:val="20"/>
              </w:rPr>
              <w:t>fferors and tendering shareholders participating in tender offer)</w:t>
            </w:r>
            <w:r w:rsidRPr="000803AE">
              <w:rPr>
                <w:rFonts w:hint="eastAsia"/>
                <w:sz w:val="20"/>
                <w:szCs w:val="20"/>
              </w:rPr>
              <w:t>.</w:t>
            </w: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3. After the above announcement is filed, click on the "To Material Information" icon to post the relevant material information.</w:t>
            </w:r>
          </w:p>
          <w:p w:rsidR="003960E2" w:rsidRPr="000803AE" w:rsidRDefault="003960E2" w:rsidP="003960E2">
            <w:pPr>
              <w:kinsoku w:val="0"/>
              <w:overflowPunct w:val="0"/>
              <w:snapToGrid w:val="0"/>
              <w:ind w:left="152" w:hanging="152"/>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344"/>
              </w:numPr>
              <w:tabs>
                <w:tab w:val="left" w:pos="6840"/>
              </w:tabs>
              <w:snapToGrid w:val="0"/>
              <w:rPr>
                <w:rFonts w:eastAsia="標楷體"/>
                <w:sz w:val="20"/>
                <w:szCs w:val="20"/>
              </w:rPr>
            </w:pPr>
            <w:r w:rsidRPr="000803AE">
              <w:rPr>
                <w:sz w:val="20"/>
                <w:szCs w:val="20"/>
              </w:rPr>
              <w:t>Regulations Governing Public Tender Offers for Securities of Public Companies</w:t>
            </w:r>
          </w:p>
          <w:p w:rsidR="003960E2" w:rsidRPr="000803AE" w:rsidRDefault="003960E2" w:rsidP="003960E2">
            <w:pPr>
              <w:numPr>
                <w:ilvl w:val="0"/>
                <w:numId w:val="344"/>
              </w:numPr>
              <w:tabs>
                <w:tab w:val="left" w:pos="6840"/>
              </w:tabs>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8,</w:t>
            </w:r>
            <w:r w:rsidRPr="000803AE">
              <w:rPr>
                <w:rFonts w:eastAsia="標楷體" w:hint="eastAsia"/>
                <w:sz w:val="20"/>
                <w:szCs w:val="20"/>
              </w:rPr>
              <w:t xml:space="preserve"> </w:t>
            </w:r>
            <w:r w:rsidRPr="000803AE">
              <w:rPr>
                <w:sz w:val="20"/>
                <w:szCs w:val="20"/>
              </w:rPr>
              <w:t>Paragraph</w:t>
            </w:r>
            <w:r w:rsidRPr="000803AE">
              <w:rPr>
                <w:rFonts w:eastAsia="標楷體"/>
                <w:sz w:val="20"/>
                <w:szCs w:val="20"/>
              </w:rPr>
              <w:t xml:space="preserve">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Taiwan Stock Exchange Corporation Procedures for Verification and</w:t>
            </w:r>
            <w:r w:rsidRPr="000803AE">
              <w:rPr>
                <w:rFonts w:hint="eastAsia"/>
                <w:sz w:val="20"/>
                <w:szCs w:val="20"/>
              </w:rPr>
              <w:t xml:space="preserve"> Public </w:t>
            </w:r>
            <w:r w:rsidRPr="000803AE">
              <w:rPr>
                <w:sz w:val="20"/>
                <w:szCs w:val="20"/>
              </w:rPr>
              <w:t xml:space="preserve">Disclosure of Material Information of Companies with Listed Securities </w:t>
            </w:r>
          </w:p>
          <w:p w:rsidR="003960E2" w:rsidRPr="000803AE" w:rsidRDefault="003960E2" w:rsidP="003960E2">
            <w:pPr>
              <w:tabs>
                <w:tab w:val="num" w:pos="332"/>
              </w:tabs>
              <w:kinsoku w:val="0"/>
              <w:overflowPunct w:val="0"/>
              <w:snapToGrid w:val="0"/>
              <w:ind w:left="332" w:hanging="332"/>
              <w:rPr>
                <w:rFonts w:eastAsia="標楷體"/>
                <w:sz w:val="20"/>
                <w:szCs w:val="20"/>
              </w:rPr>
            </w:pPr>
            <w:r w:rsidRPr="000803AE">
              <w:rPr>
                <w:rFonts w:hint="eastAsia"/>
                <w:sz w:val="20"/>
                <w:szCs w:val="20"/>
              </w:rPr>
              <w:t>3.</w:t>
            </w:r>
            <w:r w:rsidRPr="000803AE">
              <w:rPr>
                <w:sz w:val="20"/>
                <w:szCs w:val="20"/>
              </w:rPr>
              <w:tab/>
              <w:t>Subparagraph</w:t>
            </w:r>
            <w:r w:rsidRPr="000803AE">
              <w:rPr>
                <w:rFonts w:eastAsia="標楷體"/>
                <w:sz w:val="20"/>
                <w:szCs w:val="20"/>
              </w:rPr>
              <w:t xml:space="preserve"> </w:t>
            </w:r>
            <w:r w:rsidRPr="000803AE">
              <w:rPr>
                <w:sz w:val="20"/>
                <w:szCs w:val="20"/>
              </w:rPr>
              <w:t>27</w:t>
            </w:r>
            <w:r w:rsidRPr="000803AE">
              <w:rPr>
                <w:rFonts w:eastAsia="標楷體"/>
                <w:sz w:val="20"/>
                <w:szCs w:val="20"/>
              </w:rPr>
              <w:t>, Paragraph 2, Article 3 of</w:t>
            </w:r>
            <w:r w:rsidRPr="000803AE">
              <w:rPr>
                <w:sz w:val="20"/>
                <w:szCs w:val="20"/>
              </w:rPr>
              <w:t xml:space="preserve"> Taiwan Stock Exchange Corporation Rules Governing Information Filing by Companies with TWSE Listed Securities and Offshore Fund Institutions with TWSE Listed Offshore Exchange-Traded Funds </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24</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Upload the material information to the Market Observation Post System: </w:t>
            </w:r>
          </w:p>
          <w:p w:rsidR="003960E2" w:rsidRPr="000803AE" w:rsidRDefault="003960E2" w:rsidP="003960E2">
            <w:pPr>
              <w:kinsoku w:val="0"/>
              <w:overflowPunct w:val="0"/>
              <w:snapToGrid w:val="0"/>
              <w:ind w:left="92" w:hanging="92"/>
              <w:rPr>
                <w:rFonts w:eastAsia="標楷體"/>
                <w:sz w:val="20"/>
                <w:szCs w:val="20"/>
              </w:rPr>
            </w:pPr>
            <w:r w:rsidRPr="000803AE">
              <w:rPr>
                <w:rFonts w:eastAsia="標楷體"/>
                <w:sz w:val="20"/>
                <w:szCs w:val="20"/>
              </w:rPr>
              <w:t>1. Self-filing is required</w:t>
            </w:r>
            <w:r w:rsidRPr="000803AE">
              <w:rPr>
                <w:rFonts w:eastAsia="標楷體" w:hint="eastAsia"/>
                <w:sz w:val="20"/>
                <w:szCs w:val="20"/>
              </w:rPr>
              <w:t>:</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 xml:space="preserve">(1)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 xml:space="preserve"> 40</w:t>
            </w:r>
            <w:r w:rsidRPr="000803AE">
              <w:rPr>
                <w:rFonts w:eastAsia="標楷體" w:hint="eastAsia"/>
                <w:sz w:val="20"/>
                <w:szCs w:val="20"/>
              </w:rPr>
              <w:t xml:space="preserve">, Paragraph 1, Article 4 of the </w:t>
            </w: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Chars="1" w:left="80" w:hangingChars="39" w:hanging="78"/>
              <w:rPr>
                <w:rFonts w:eastAsia="標楷體"/>
                <w:sz w:val="20"/>
                <w:szCs w:val="20"/>
              </w:rPr>
            </w:pPr>
            <w:r w:rsidRPr="000803AE">
              <w:rPr>
                <w:rFonts w:eastAsia="標楷體"/>
                <w:sz w:val="20"/>
                <w:szCs w:val="20"/>
              </w:rPr>
              <w:t>(2) Other</w:t>
            </w:r>
            <w:r w:rsidRPr="000803AE">
              <w:rPr>
                <w:rFonts w:eastAsia="標楷體" w:hint="eastAsia"/>
                <w:sz w:val="20"/>
                <w:szCs w:val="20"/>
              </w:rPr>
              <w:t xml:space="preserve"> </w:t>
            </w:r>
            <w:r w:rsidRPr="000803AE">
              <w:rPr>
                <w:rFonts w:eastAsia="標楷體"/>
                <w:sz w:val="20"/>
                <w:szCs w:val="20"/>
              </w:rPr>
              <w:t>S</w:t>
            </w:r>
            <w:r w:rsidRPr="000803AE">
              <w:rPr>
                <w:rFonts w:eastAsia="標楷體" w:hint="eastAsia"/>
                <w:sz w:val="20"/>
                <w:szCs w:val="20"/>
              </w:rPr>
              <w:t>ubparagraph</w:t>
            </w:r>
            <w:r w:rsidRPr="000803AE">
              <w:rPr>
                <w:rFonts w:eastAsia="標楷體"/>
                <w:sz w:val="20"/>
                <w:szCs w:val="20"/>
              </w:rPr>
              <w:t>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 xml:space="preserve">which are not </w:t>
            </w:r>
            <w:r w:rsidRPr="000803AE">
              <w:rPr>
                <w:rFonts w:eastAsia="標楷體"/>
                <w:sz w:val="20"/>
                <w:szCs w:val="20"/>
              </w:rPr>
              <w:t>Subparagraph 40</w:t>
            </w:r>
            <w:r w:rsidRPr="000803AE">
              <w:rPr>
                <w:rFonts w:eastAsia="標楷體" w:hint="eastAsia"/>
                <w:sz w:val="20"/>
                <w:szCs w:val="20"/>
              </w:rPr>
              <w:t xml:space="preserve">, Paragraph 1, Article 4 of the </w:t>
            </w:r>
            <w:r w:rsidRPr="000803AE">
              <w:rPr>
                <w:rFonts w:eastAsia="標楷體"/>
                <w:kern w:val="0"/>
                <w:sz w:val="20"/>
                <w:szCs w:val="20"/>
              </w:rPr>
              <w:t xml:space="preserve">Taiwan Stock Exchange Corporation </w:t>
            </w:r>
            <w:r w:rsidRPr="000803AE">
              <w:rPr>
                <w:rFonts w:eastAsia="標楷體"/>
                <w:kern w:val="0"/>
                <w:sz w:val="20"/>
                <w:szCs w:val="20"/>
              </w:rPr>
              <w:lastRenderedPageBreak/>
              <w:t>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92" w:hanging="92"/>
              <w:rPr>
                <w:rFonts w:eastAsia="標楷體"/>
                <w:sz w:val="20"/>
                <w:szCs w:val="20"/>
              </w:rPr>
            </w:pPr>
            <w:r w:rsidRPr="000803AE">
              <w:rPr>
                <w:rFonts w:eastAsia="標楷體" w:hint="eastAsia"/>
                <w:sz w:val="20"/>
                <w:szCs w:val="20"/>
              </w:rPr>
              <w:t>(</w:t>
            </w:r>
            <w:r w:rsidRPr="000803AE">
              <w:rPr>
                <w:rFonts w:eastAsia="標楷體"/>
                <w:sz w:val="20"/>
                <w:szCs w:val="20"/>
              </w:rPr>
              <w:t>3</w:t>
            </w:r>
            <w:r w:rsidRPr="000803AE">
              <w:rPr>
                <w:rFonts w:eastAsia="標楷體" w:hint="eastAsia"/>
                <w:sz w:val="20"/>
                <w:szCs w:val="20"/>
              </w:rPr>
              <w:t xml:space="preserve">) Finding that the mass media reports any subparagraph, Paragraph 1, Article 4 of the </w:t>
            </w: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p w:rsidR="003960E2" w:rsidRPr="000803AE" w:rsidRDefault="003960E2" w:rsidP="003960E2">
            <w:pPr>
              <w:kinsoku w:val="0"/>
              <w:overflowPunct w:val="0"/>
              <w:snapToGrid w:val="0"/>
              <w:ind w:left="92" w:hanging="92"/>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r w:rsidRPr="000803AE">
              <w:rPr>
                <w:rFonts w:eastAsia="標楷體"/>
                <w:sz w:val="20"/>
                <w:szCs w:val="20"/>
              </w:rPr>
              <w:t xml:space="preserve">2. When the Taiwan Stock Exchange Corporation makes an inquiry by </w:t>
            </w:r>
            <w:r w:rsidRPr="000803AE">
              <w:rPr>
                <w:rFonts w:eastAsia="標楷體" w:hint="eastAsia"/>
                <w:sz w:val="20"/>
                <w:szCs w:val="20"/>
              </w:rPr>
              <w:t xml:space="preserve">facsimile, </w:t>
            </w:r>
            <w:r w:rsidRPr="000803AE">
              <w:rPr>
                <w:rFonts w:eastAsia="標楷體"/>
                <w:sz w:val="20"/>
                <w:szCs w:val="20"/>
              </w:rPr>
              <w:t>phone</w:t>
            </w:r>
            <w:r w:rsidRPr="000803AE">
              <w:rPr>
                <w:rFonts w:eastAsia="標楷體" w:hint="eastAsia"/>
                <w:sz w:val="20"/>
                <w:szCs w:val="20"/>
              </w:rPr>
              <w:t xml:space="preserve"> or e-mail:</w:t>
            </w: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(1) T</w:t>
            </w:r>
            <w:r w:rsidRPr="000803AE">
              <w:rPr>
                <w:rFonts w:eastAsia="標楷體"/>
                <w:sz w:val="20"/>
                <w:szCs w:val="20"/>
              </w:rPr>
              <w:t xml:space="preserve">he inquiry is received </w:t>
            </w:r>
            <w:r w:rsidRPr="000803AE">
              <w:rPr>
                <w:rFonts w:eastAsia="標楷體" w:hint="eastAsia"/>
                <w:sz w:val="20"/>
                <w:szCs w:val="20"/>
              </w:rPr>
              <w:t>before</w:t>
            </w:r>
            <w:r w:rsidRPr="000803AE">
              <w:rPr>
                <w:rFonts w:eastAsia="標楷體"/>
                <w:sz w:val="20"/>
                <w:szCs w:val="20"/>
              </w:rPr>
              <w:t xml:space="preserve"> </w:t>
            </w:r>
            <w:r w:rsidRPr="000803AE">
              <w:rPr>
                <w:rFonts w:eastAsia="標楷體" w:hint="eastAsia"/>
                <w:sz w:val="20"/>
                <w:szCs w:val="20"/>
              </w:rPr>
              <w:t>5 pm of a business day.</w:t>
            </w: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(2) T</w:t>
            </w:r>
            <w:r w:rsidRPr="000803AE">
              <w:rPr>
                <w:rFonts w:eastAsia="標楷體"/>
                <w:sz w:val="20"/>
                <w:szCs w:val="20"/>
              </w:rPr>
              <w:t xml:space="preserve">he inquiry is received </w:t>
            </w:r>
            <w:r w:rsidRPr="000803AE">
              <w:rPr>
                <w:rFonts w:eastAsia="標楷體" w:hint="eastAsia"/>
                <w:sz w:val="20"/>
                <w:szCs w:val="20"/>
              </w:rPr>
              <w:t>after 5 pm of a business day or on a holiday.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(3) In case of any </w:t>
            </w:r>
            <w:r w:rsidRPr="000803AE">
              <w:rPr>
                <w:rFonts w:eastAsia="標楷體"/>
                <w:sz w:val="20"/>
                <w:szCs w:val="20"/>
              </w:rPr>
              <w:t>emergency</w:t>
            </w:r>
            <w:r w:rsidRPr="000803AE">
              <w:rPr>
                <w:rFonts w:eastAsia="標楷體" w:hint="eastAsia"/>
                <w:sz w:val="20"/>
                <w:szCs w:val="20"/>
              </w:rPr>
              <w:t xml:space="preserve"> or material </w:t>
            </w:r>
            <w:r w:rsidRPr="000803AE">
              <w:rPr>
                <w:rFonts w:eastAsia="標楷體" w:hint="eastAsia"/>
                <w:sz w:val="20"/>
                <w:szCs w:val="20"/>
              </w:rPr>
              <w:lastRenderedPageBreak/>
              <w:t>event.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 xml:space="preserve">Within one hour after the announcement is published by the Taiwan Stock Exchange Corporation for the </w:t>
            </w:r>
            <w:r w:rsidRPr="000803AE">
              <w:rPr>
                <w:rFonts w:ascii="Times New Roman"/>
                <w:lang w:val="en-US" w:eastAsia="zh-TW"/>
              </w:rPr>
              <w:t xml:space="preserve">suspension, halt and resumption of trading </w:t>
            </w:r>
            <w:r w:rsidRPr="000803AE">
              <w:rPr>
                <w:rFonts w:ascii="Times New Roman" w:hint="eastAsia"/>
                <w:lang w:val="en-US" w:eastAsia="zh-TW"/>
              </w:rPr>
              <w:t>of</w:t>
            </w:r>
            <w:r w:rsidRPr="000803AE">
              <w:rPr>
                <w:rFonts w:ascii="Times New Roman"/>
                <w:lang w:val="en-US" w:eastAsia="zh-TW"/>
              </w:rPr>
              <w:t xml:space="preserve"> its securities.</w:t>
            </w: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p>
          <w:p w:rsidR="003960E2" w:rsidRPr="000803AE" w:rsidRDefault="003960E2" w:rsidP="003960E2">
            <w:pPr>
              <w:pStyle w:val="20"/>
              <w:snapToGrid w:val="0"/>
              <w:jc w:val="left"/>
              <w:rPr>
                <w:rFonts w:ascii="Times New Roman"/>
                <w:lang w:val="en-US" w:eastAsia="zh-TW"/>
              </w:rPr>
            </w:pPr>
            <w:r w:rsidRPr="000803AE">
              <w:rPr>
                <w:rFonts w:ascii="Times New Roman" w:hint="eastAsia"/>
                <w:lang w:val="en-US" w:eastAsia="zh-TW"/>
              </w:rPr>
              <w:t>Two</w:t>
            </w:r>
            <w:r w:rsidRPr="000803AE">
              <w:rPr>
                <w:rFonts w:ascii="Times New Roman"/>
                <w:lang w:val="en-US" w:eastAsia="zh-TW"/>
              </w:rPr>
              <w:t xml:space="preserve"> hour</w:t>
            </w:r>
            <w:r w:rsidRPr="000803AE">
              <w:rPr>
                <w:rFonts w:ascii="Times New Roman" w:hint="eastAsia"/>
                <w:lang w:val="en-US" w:eastAsia="zh-TW"/>
              </w:rPr>
              <w:t>s</w:t>
            </w:r>
            <w:r w:rsidRPr="000803AE">
              <w:rPr>
                <w:rFonts w:ascii="Times New Roman"/>
                <w:lang w:val="en-US" w:eastAsia="zh-TW"/>
              </w:rPr>
              <w:t xml:space="preserve"> prior to the </w:t>
            </w:r>
            <w:r w:rsidRPr="000803AE">
              <w:rPr>
                <w:rFonts w:ascii="Times New Roman" w:hint="eastAsia"/>
                <w:lang w:val="en-US" w:eastAsia="zh-TW"/>
              </w:rPr>
              <w:t>commencement of the trading hours</w:t>
            </w:r>
            <w:r w:rsidRPr="000803AE">
              <w:rPr>
                <w:rFonts w:ascii="Times New Roman"/>
                <w:lang w:val="en-US" w:eastAsia="zh-TW"/>
              </w:rPr>
              <w:t xml:space="preserve"> o</w:t>
            </w:r>
            <w:r w:rsidRPr="000803AE">
              <w:rPr>
                <w:rFonts w:ascii="Times New Roman" w:hint="eastAsia"/>
                <w:lang w:val="en-US" w:eastAsia="zh-TW"/>
              </w:rPr>
              <w:t>f</w:t>
            </w:r>
            <w:r w:rsidRPr="000803AE">
              <w:rPr>
                <w:rFonts w:ascii="Times New Roman"/>
                <w:lang w:val="en-US" w:eastAsia="zh-TW"/>
              </w:rPr>
              <w:t xml:space="preserve"> the </w:t>
            </w:r>
            <w:r w:rsidRPr="000803AE">
              <w:rPr>
                <w:rFonts w:ascii="Times New Roman" w:hint="eastAsia"/>
                <w:lang w:val="en-US" w:eastAsia="zh-TW"/>
              </w:rPr>
              <w:t xml:space="preserve">next </w:t>
            </w:r>
            <w:r w:rsidRPr="000803AE">
              <w:rPr>
                <w:rFonts w:ascii="Times New Roman"/>
                <w:lang w:val="en-US" w:eastAsia="zh-TW"/>
              </w:rPr>
              <w:t xml:space="preserve">business day </w:t>
            </w:r>
            <w:r w:rsidRPr="000803AE">
              <w:rPr>
                <w:rFonts w:ascii="Times New Roman" w:hint="eastAsia"/>
                <w:lang w:val="en-US" w:eastAsia="zh-TW"/>
              </w:rPr>
              <w:t>following</w:t>
            </w:r>
            <w:r w:rsidRPr="000803AE">
              <w:rPr>
                <w:rFonts w:ascii="Times New Roman"/>
                <w:lang w:val="en-US" w:eastAsia="zh-TW"/>
              </w:rPr>
              <w:t xml:space="preserve"> the day of </w:t>
            </w:r>
            <w:r w:rsidRPr="000803AE">
              <w:rPr>
                <w:rFonts w:ascii="Times New Roman" w:hint="eastAsia"/>
                <w:lang w:val="en-US" w:eastAsia="zh-TW"/>
              </w:rPr>
              <w:t xml:space="preserve">the </w:t>
            </w:r>
            <w:r w:rsidRPr="000803AE">
              <w:rPr>
                <w:rFonts w:ascii="Times New Roman"/>
                <w:lang w:val="en-US" w:eastAsia="zh-TW"/>
              </w:rPr>
              <w:t>occurrence of the event.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after the finding.</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Matters shall be processed within the </w:t>
            </w:r>
            <w:r w:rsidRPr="000803AE">
              <w:rPr>
                <w:rFonts w:eastAsia="標楷體" w:hint="eastAsia"/>
                <w:sz w:val="20"/>
                <w:szCs w:val="20"/>
              </w:rPr>
              <w:lastRenderedPageBreak/>
              <w:t xml:space="preserve">prescribed deadline of the </w:t>
            </w:r>
            <w:r w:rsidRPr="000803AE">
              <w:rPr>
                <w:rFonts w:eastAsia="標楷體"/>
                <w:sz w:val="20"/>
                <w:szCs w:val="20"/>
              </w:rPr>
              <w:t>Taiwan Stock Exchange Corporation</w:t>
            </w:r>
            <w:r w:rsidRPr="000803AE">
              <w:rPr>
                <w:rFonts w:eastAsia="標楷體" w:hint="eastAsia"/>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material information/ 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66"/>
              </w:numPr>
              <w:tabs>
                <w:tab w:val="left" w:pos="6840"/>
              </w:tabs>
              <w:snapToGrid w:val="0"/>
              <w:rPr>
                <w:rFonts w:eastAsia="標楷體"/>
                <w:sz w:val="20"/>
                <w:szCs w:val="20"/>
              </w:rPr>
            </w:pPr>
            <w:r w:rsidRPr="000803AE">
              <w:rPr>
                <w:rFonts w:eastAsia="標楷體"/>
                <w:kern w:val="0"/>
                <w:sz w:val="20"/>
                <w:szCs w:val="20"/>
              </w:rPr>
              <w:t>Taiwan Stock Exchange Corporation Procedures for Verification and Public Disclosure of Material Information of Companies with Listed Securit</w:t>
            </w:r>
            <w:r w:rsidRPr="000803AE">
              <w:rPr>
                <w:rFonts w:eastAsia="標楷體" w:hint="eastAsia"/>
                <w:kern w:val="0"/>
                <w:sz w:val="20"/>
                <w:szCs w:val="20"/>
              </w:rPr>
              <w: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25</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Explanation session or p</w:t>
            </w:r>
            <w:r w:rsidRPr="000803AE">
              <w:rPr>
                <w:rFonts w:eastAsia="標楷體"/>
                <w:sz w:val="20"/>
                <w:szCs w:val="20"/>
              </w:rPr>
              <w:t>ress conference concerning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 xml:space="preserve">Subparagraph 7, Paragraph 1, Article </w:t>
            </w:r>
            <w:r w:rsidRPr="000803AE">
              <w:rPr>
                <w:rFonts w:eastAsia="標楷體" w:hint="eastAsia"/>
                <w:sz w:val="20"/>
                <w:szCs w:val="20"/>
              </w:rPr>
              <w:t>11</w:t>
            </w:r>
            <w:r w:rsidRPr="000803AE">
              <w:rPr>
                <w:rFonts w:eastAsia="標楷體"/>
                <w:sz w:val="20"/>
                <w:szCs w:val="20"/>
              </w:rPr>
              <w:t xml:space="preserve"> of Taiwan Stock Exchange Corporation</w:t>
            </w:r>
            <w:r w:rsidRPr="000803AE">
              <w:rPr>
                <w:rFonts w:eastAsia="標楷體" w:hint="eastAsia"/>
                <w:sz w:val="20"/>
                <w:szCs w:val="20"/>
              </w:rPr>
              <w:t xml:space="preserve"> </w:t>
            </w:r>
            <w:r w:rsidRPr="000803AE">
              <w:rPr>
                <w:rFonts w:eastAsia="標楷體"/>
                <w:sz w:val="20"/>
                <w:szCs w:val="20"/>
              </w:rPr>
              <w:t>Procedures for Verification and Public Disclosure of Material Information of Companies with Listed Securities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 xml:space="preserve">Except for the listed securities </w:t>
            </w:r>
            <w:r w:rsidRPr="000803AE">
              <w:rPr>
                <w:rFonts w:eastAsia="標楷體" w:hint="eastAsia"/>
                <w:sz w:val="20"/>
                <w:szCs w:val="20"/>
              </w:rPr>
              <w:t>halt</w:t>
            </w:r>
            <w:r w:rsidRPr="000803AE">
              <w:rPr>
                <w:rFonts w:eastAsia="標楷體"/>
                <w:sz w:val="20"/>
                <w:szCs w:val="20"/>
              </w:rPr>
              <w:t xml:space="preserve">ed or resumed trading </w:t>
            </w:r>
            <w:r w:rsidRPr="000803AE">
              <w:rPr>
                <w:rFonts w:eastAsia="標楷體" w:hint="eastAsia"/>
                <w:sz w:val="20"/>
                <w:szCs w:val="20"/>
              </w:rPr>
              <w:t>per</w:t>
            </w:r>
            <w:r w:rsidRPr="000803AE">
              <w:rPr>
                <w:rFonts w:eastAsia="標楷體"/>
                <w:sz w:val="20"/>
                <w:szCs w:val="20"/>
              </w:rPr>
              <w:t xml:space="preserve"> the announcement of Taiwan Stock Exchange Corporation,</w:t>
            </w:r>
            <w:r w:rsidRPr="000803AE">
              <w:rPr>
                <w:rFonts w:eastAsia="標楷體" w:hint="eastAsia"/>
                <w:sz w:val="20"/>
                <w:szCs w:val="20"/>
              </w:rPr>
              <w:t xml:space="preserve"> </w:t>
            </w:r>
            <w:r w:rsidRPr="000803AE">
              <w:rPr>
                <w:rFonts w:eastAsia="標楷體"/>
                <w:sz w:val="20"/>
                <w:szCs w:val="20"/>
              </w:rPr>
              <w:t>other matters</w:t>
            </w:r>
            <w:r w:rsidRPr="000803AE">
              <w:rPr>
                <w:rFonts w:eastAsia="標楷體" w:hint="eastAsia"/>
                <w:sz w:val="20"/>
                <w:szCs w:val="20"/>
              </w:rPr>
              <w:t xml:space="preserve"> not provided under </w:t>
            </w:r>
            <w:r w:rsidRPr="000803AE">
              <w:rPr>
                <w:rFonts w:eastAsia="標楷體"/>
                <w:sz w:val="20"/>
                <w:szCs w:val="20"/>
              </w:rPr>
              <w:t xml:space="preserve">Subparagraph 7, Paragraph 1, </w:t>
            </w:r>
            <w:proofErr w:type="gramStart"/>
            <w:r w:rsidRPr="000803AE">
              <w:rPr>
                <w:rFonts w:eastAsia="標楷體"/>
                <w:sz w:val="20"/>
                <w:szCs w:val="20"/>
              </w:rPr>
              <w:t>Article</w:t>
            </w:r>
            <w:proofErr w:type="gramEnd"/>
            <w:r w:rsidRPr="000803AE">
              <w:rPr>
                <w:rFonts w:eastAsia="標楷體"/>
                <w:sz w:val="20"/>
                <w:szCs w:val="20"/>
              </w:rPr>
              <w:t xml:space="preserve"> </w:t>
            </w:r>
            <w:r w:rsidRPr="000803AE">
              <w:rPr>
                <w:rFonts w:eastAsia="標楷體" w:hint="eastAsia"/>
                <w:sz w:val="20"/>
                <w:szCs w:val="20"/>
              </w:rPr>
              <w:t>11</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the board resolution</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Attend the press conference before the business day next to the day of occurrence or coverage by news media.</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ind w:left="152" w:hangingChars="76" w:hanging="152"/>
              <w:rPr>
                <w:rFonts w:eastAsia="標楷體"/>
                <w:sz w:val="20"/>
                <w:szCs w:val="20"/>
              </w:rPr>
            </w:pPr>
            <w:r w:rsidRPr="000803AE">
              <w:rPr>
                <w:rFonts w:eastAsia="標楷體"/>
                <w:sz w:val="20"/>
                <w:szCs w:val="20"/>
              </w:rPr>
              <w:t xml:space="preserve">1. </w:t>
            </w:r>
            <w:r>
              <w:rPr>
                <w:rFonts w:eastAsia="標楷體"/>
                <w:sz w:val="20"/>
                <w:szCs w:val="20"/>
              </w:rPr>
              <w:t>Ten</w:t>
            </w:r>
            <w:r w:rsidRPr="000803AE">
              <w:rPr>
                <w:rFonts w:eastAsia="標楷體"/>
                <w:sz w:val="20"/>
                <w:szCs w:val="20"/>
              </w:rPr>
              <w:t xml:space="preserve"> copies of the conference materials prepared </w:t>
            </w:r>
            <w:r w:rsidRPr="000803AE">
              <w:rPr>
                <w:rFonts w:eastAsia="標楷體" w:hint="eastAsia"/>
                <w:sz w:val="20"/>
                <w:szCs w:val="20"/>
              </w:rPr>
              <w:t>for</w:t>
            </w:r>
            <w:r w:rsidRPr="000803AE">
              <w:rPr>
                <w:rFonts w:eastAsia="標楷體"/>
                <w:sz w:val="20"/>
                <w:szCs w:val="20"/>
              </w:rPr>
              <w:t xml:space="preserve"> attend</w:t>
            </w:r>
            <w:r w:rsidRPr="000803AE">
              <w:rPr>
                <w:rFonts w:eastAsia="標楷體" w:hint="eastAsia"/>
                <w:sz w:val="20"/>
                <w:szCs w:val="20"/>
              </w:rPr>
              <w:t>ing</w:t>
            </w:r>
            <w:r w:rsidRPr="000803AE">
              <w:rPr>
                <w:rFonts w:eastAsia="標楷體"/>
                <w:sz w:val="20"/>
                <w:szCs w:val="20"/>
              </w:rPr>
              <w:t xml:space="preserve"> the</w:t>
            </w:r>
            <w:r w:rsidRPr="000803AE">
              <w:rPr>
                <w:rFonts w:eastAsia="標楷體" w:hint="eastAsia"/>
                <w:sz w:val="20"/>
                <w:szCs w:val="20"/>
              </w:rPr>
              <w:t xml:space="preserve"> explanation session or</w:t>
            </w:r>
            <w:r w:rsidRPr="000803AE">
              <w:rPr>
                <w:rFonts w:eastAsia="標楷體"/>
                <w:sz w:val="20"/>
                <w:szCs w:val="20"/>
              </w:rPr>
              <w:t xml:space="preserve"> press conference, and the original news release</w:t>
            </w:r>
            <w:r>
              <w:rPr>
                <w:rFonts w:eastAsia="標楷體"/>
                <w:sz w:val="20"/>
                <w:szCs w:val="20"/>
              </w:rPr>
              <w:t xml:space="preserve"> of </w:t>
            </w:r>
            <w:r w:rsidRPr="000803AE">
              <w:rPr>
                <w:rFonts w:eastAsia="標楷體"/>
                <w:sz w:val="20"/>
                <w:szCs w:val="20"/>
              </w:rPr>
              <w:t xml:space="preserve">the press conference for presenting material information shall be filed with Taiwan Stock Exchange Corporation for recordation.  </w:t>
            </w: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2. Time of the press conference: 9 a.m. to noon or 2 p.m. to 5 p.m. </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3. Attendees: Chairpersons of the boards of directors, general managerial officers, spokespersons or deputy spokespersons of listed companies.</w:t>
            </w:r>
          </w:p>
          <w:p w:rsidR="003960E2" w:rsidRPr="000803AE" w:rsidRDefault="003960E2" w:rsidP="003960E2">
            <w:pPr>
              <w:kinsoku w:val="0"/>
              <w:overflowPunct w:val="0"/>
              <w:snapToGrid w:val="0"/>
              <w:ind w:left="152" w:hanging="152"/>
              <w:rPr>
                <w:rFonts w:eastAsia="標楷體"/>
                <w:sz w:val="20"/>
                <w:szCs w:val="20"/>
              </w:rPr>
            </w:pPr>
            <w:r w:rsidRPr="000803AE">
              <w:rPr>
                <w:rFonts w:eastAsia="標楷體"/>
                <w:sz w:val="20"/>
                <w:szCs w:val="20"/>
              </w:rPr>
              <w:t xml:space="preserve">4.Announcement of material information in accordance with Article </w:t>
            </w:r>
            <w:r w:rsidRPr="000803AE">
              <w:rPr>
                <w:rFonts w:eastAsia="標楷體" w:hint="eastAsia"/>
                <w:sz w:val="20"/>
                <w:szCs w:val="20"/>
              </w:rPr>
              <w:t>6</w:t>
            </w:r>
            <w:r w:rsidRPr="000803AE">
              <w:rPr>
                <w:rFonts w:eastAsia="標楷體"/>
                <w:sz w:val="20"/>
                <w:szCs w:val="20"/>
              </w:rPr>
              <w:t xml:space="preserve"> of 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C02C12" w:rsidRDefault="003960E2" w:rsidP="003960E2">
            <w:pPr>
              <w:snapToGrid w:val="0"/>
              <w:ind w:left="146" w:hanging="142"/>
              <w:rPr>
                <w:rFonts w:eastAsia="標楷體"/>
                <w:sz w:val="20"/>
                <w:szCs w:val="20"/>
              </w:rPr>
            </w:pPr>
            <w:r>
              <w:rPr>
                <w:rFonts w:eastAsia="標楷體"/>
                <w:sz w:val="20"/>
                <w:szCs w:val="20"/>
              </w:rPr>
              <w:t>5.</w:t>
            </w:r>
            <w:r w:rsidRPr="000803AE">
              <w:rPr>
                <w:rFonts w:eastAsia="標楷體"/>
                <w:sz w:val="20"/>
                <w:szCs w:val="20"/>
              </w:rPr>
              <w:t>Post the relevant information on the Market Observation Post System (sii.twse.com.tw/filing of material information</w:t>
            </w:r>
            <w:r>
              <w:rPr>
                <w:rFonts w:eastAsia="標楷體"/>
                <w:sz w:val="20"/>
                <w:szCs w:val="20"/>
              </w:rPr>
              <w:t xml:space="preserve"> of domestic </w:t>
            </w:r>
            <w:r w:rsidRPr="002C234A">
              <w:rPr>
                <w:rFonts w:eastAsia="標楷體"/>
                <w:sz w:val="20"/>
              </w:rPr>
              <w:t>companies</w:t>
            </w:r>
            <w:r>
              <w:rPr>
                <w:rFonts w:eastAsia="標楷體"/>
                <w:sz w:val="20"/>
                <w:szCs w:val="20"/>
              </w:rPr>
              <w:t xml:space="preserve"> and </w:t>
            </w:r>
            <w:r w:rsidRPr="002C234A">
              <w:rPr>
                <w:rFonts w:eastAsia="標楷體"/>
                <w:sz w:val="20"/>
              </w:rPr>
              <w:t>primary listed</w:t>
            </w:r>
            <w:r>
              <w:rPr>
                <w:rFonts w:eastAsia="標楷體"/>
                <w:sz w:val="20"/>
              </w:rPr>
              <w:t xml:space="preserve"> (or OTC listed</w:t>
            </w:r>
            <w:r>
              <w:rPr>
                <w:rFonts w:eastAsia="標楷體" w:hint="eastAsia"/>
                <w:sz w:val="20"/>
              </w:rPr>
              <w:t>)</w:t>
            </w:r>
            <w:r w:rsidRPr="002C234A">
              <w:rPr>
                <w:rFonts w:eastAsia="標楷體"/>
                <w:sz w:val="20"/>
              </w:rPr>
              <w:t xml:space="preserve"> companies</w:t>
            </w:r>
            <w:r>
              <w:rPr>
                <w:rFonts w:eastAsia="標楷體"/>
                <w:sz w:val="20"/>
              </w:rPr>
              <w:t>/ filing and confirmation of</w:t>
            </w:r>
            <w:r w:rsidRPr="000803AE">
              <w:rPr>
                <w:rFonts w:eastAsia="標楷體"/>
                <w:sz w:val="20"/>
                <w:szCs w:val="20"/>
              </w:rPr>
              <w:t xml:space="preserve"> 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 xml:space="preserve">, for filing of holding </w:t>
            </w:r>
            <w:r w:rsidRPr="000803AE">
              <w:rPr>
                <w:rFonts w:eastAsia="標楷體"/>
                <w:sz w:val="20"/>
                <w:szCs w:val="20"/>
              </w:rPr>
              <w:t>the</w:t>
            </w:r>
            <w:r w:rsidRPr="000803AE">
              <w:rPr>
                <w:rFonts w:eastAsia="標楷體" w:hint="eastAsia"/>
                <w:sz w:val="20"/>
                <w:szCs w:val="20"/>
              </w:rPr>
              <w:t xml:space="preserve"> </w:t>
            </w:r>
            <w:r w:rsidRPr="000803AE">
              <w:rPr>
                <w:rFonts w:eastAsia="標楷體"/>
                <w:sz w:val="20"/>
                <w:szCs w:val="20"/>
              </w:rPr>
              <w:t>press conference</w:t>
            </w:r>
            <w:r>
              <w:rPr>
                <w:rFonts w:eastAsia="標楷體"/>
                <w:sz w:val="20"/>
                <w:szCs w:val="20"/>
              </w:rPr>
              <w:t xml:space="preserve"> </w:t>
            </w:r>
            <w:r w:rsidRPr="000803AE">
              <w:rPr>
                <w:rFonts w:eastAsia="標楷體"/>
                <w:sz w:val="20"/>
                <w:szCs w:val="20"/>
              </w:rPr>
              <w:t>for presenting material information</w:t>
            </w:r>
            <w:r>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Procedures for Verification and Public Disclosure of Material Information of Companies with Listed Securit</w:t>
            </w:r>
            <w:r w:rsidRPr="000803AE">
              <w:rPr>
                <w:rFonts w:eastAsia="標楷體" w:hint="eastAsia"/>
                <w:sz w:val="20"/>
                <w:szCs w:val="20"/>
              </w:rPr>
              <w:t>ies</w:t>
            </w:r>
          </w:p>
          <w:p w:rsidR="003960E2" w:rsidRPr="000803AE" w:rsidRDefault="003960E2" w:rsidP="003960E2">
            <w:pPr>
              <w:numPr>
                <w:ilvl w:val="0"/>
                <w:numId w:val="167"/>
              </w:numPr>
              <w:tabs>
                <w:tab w:val="left" w:pos="6840"/>
              </w:tabs>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26</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Filing for halt and resumption of trading</w:t>
            </w: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lastRenderedPageBreak/>
              <w:t>Halt of trading</w:t>
            </w:r>
          </w:p>
          <w:p w:rsidR="003960E2" w:rsidRPr="000803AE" w:rsidRDefault="003960E2" w:rsidP="003960E2">
            <w:pPr>
              <w:autoSpaceDE w:val="0"/>
              <w:autoSpaceDN w:val="0"/>
              <w:adjustRightInd w:val="0"/>
              <w:snapToGrid w:val="0"/>
              <w:rPr>
                <w:rFonts w:eastAsia="標楷體"/>
                <w:sz w:val="20"/>
                <w:szCs w:val="20"/>
              </w:rPr>
            </w:pPr>
            <w:r w:rsidRPr="000803AE">
              <w:rPr>
                <w:rFonts w:eastAsia="標楷體" w:hint="eastAsia"/>
                <w:sz w:val="20"/>
                <w:szCs w:val="20"/>
              </w:rPr>
              <w:t xml:space="preserve">Each </w:t>
            </w:r>
            <w:r w:rsidRPr="000803AE">
              <w:rPr>
                <w:rFonts w:eastAsia="標楷體"/>
                <w:sz w:val="20"/>
                <w:szCs w:val="20"/>
              </w:rPr>
              <w:t>Subparagraph</w:t>
            </w:r>
            <w:r w:rsidRPr="000803AE">
              <w:rPr>
                <w:rFonts w:eastAsia="標楷體" w:hint="eastAsia"/>
                <w:sz w:val="20"/>
                <w:szCs w:val="20"/>
              </w:rPr>
              <w:t>, Paragraph 1, Article 13-1 of</w:t>
            </w:r>
            <w:r w:rsidRPr="000803AE">
              <w:rPr>
                <w:rFonts w:eastAsia="標楷體"/>
                <w:sz w:val="20"/>
                <w:szCs w:val="20"/>
              </w:rPr>
              <w:t xml:space="preserve"> the Taiwan Stock Exchange Corporation Procedures for Verification and </w:t>
            </w:r>
            <w:r w:rsidRPr="000803AE">
              <w:rPr>
                <w:rFonts w:eastAsia="標楷體" w:hint="eastAsia"/>
                <w:sz w:val="20"/>
                <w:szCs w:val="20"/>
              </w:rPr>
              <w:t xml:space="preserve">Public </w:t>
            </w:r>
            <w:r w:rsidRPr="000803AE">
              <w:rPr>
                <w:rFonts w:eastAsia="標楷體"/>
                <w:sz w:val="20"/>
                <w:szCs w:val="20"/>
              </w:rPr>
              <w:t>Disclosure of Material Information of Companies with Listed Securities</w:t>
            </w:r>
            <w:r w:rsidRPr="000803AE">
              <w:rPr>
                <w:rFonts w:eastAsia="標楷體" w:hint="eastAsia"/>
                <w:sz w:val="20"/>
                <w:szCs w:val="20"/>
              </w:rPr>
              <w:t>.</w:t>
            </w: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ind w:left="256"/>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numPr>
                <w:ilvl w:val="0"/>
                <w:numId w:val="411"/>
              </w:numPr>
              <w:autoSpaceDE w:val="0"/>
              <w:autoSpaceDN w:val="0"/>
              <w:adjustRightInd w:val="0"/>
              <w:snapToGrid w:val="0"/>
              <w:rPr>
                <w:rFonts w:eastAsia="標楷體"/>
                <w:sz w:val="20"/>
                <w:szCs w:val="20"/>
              </w:rPr>
            </w:pPr>
            <w:r w:rsidRPr="000803AE">
              <w:rPr>
                <w:rFonts w:eastAsia="標楷體" w:hint="eastAsia"/>
                <w:sz w:val="20"/>
                <w:szCs w:val="20"/>
              </w:rPr>
              <w:t>Resumption of trading.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For the halt of trading to be announced or to be resolved by the board meeting convened before 5p.m., the application shall be filed one business day prior to the day of such announcement or board meeting.</w:t>
            </w:r>
            <w:r w:rsidRPr="000803AE">
              <w:t xml:space="preserve"> </w:t>
            </w:r>
            <w:r w:rsidRPr="000803AE">
              <w:rPr>
                <w:rFonts w:eastAsia="標楷體"/>
                <w:sz w:val="20"/>
                <w:szCs w:val="20"/>
              </w:rPr>
              <w:t>However, in case of emergency resulting in failing to file the application within the time limit, the application could be made before 7:</w:t>
            </w:r>
            <w:r w:rsidRPr="000803AE">
              <w:rPr>
                <w:rFonts w:eastAsia="標楷體" w:hint="eastAsia"/>
                <w:sz w:val="20"/>
                <w:szCs w:val="20"/>
              </w:rPr>
              <w:t>00</w:t>
            </w:r>
            <w:r w:rsidRPr="000803AE">
              <w:rPr>
                <w:rFonts w:eastAsia="標楷體"/>
                <w:sz w:val="20"/>
                <w:szCs w:val="20"/>
              </w:rPr>
              <w:t xml:space="preserve"> a.m. on the business day of such announcement or board meeting.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When the company complies with the requirements of each Subparagraph, Paragraph 1, Article 13-</w:t>
            </w:r>
            <w:r w:rsidRPr="000803AE">
              <w:rPr>
                <w:rFonts w:eastAsia="標楷體" w:hint="eastAsia"/>
                <w:sz w:val="20"/>
                <w:szCs w:val="20"/>
              </w:rPr>
              <w:t>3</w:t>
            </w:r>
            <w:r w:rsidRPr="000803AE">
              <w:rPr>
                <w:rFonts w:eastAsia="標楷體"/>
                <w:sz w:val="20"/>
                <w:szCs w:val="20"/>
              </w:rPr>
              <w:t xml:space="preserve"> of the Taiwan Stock Exchange Corporation Procedures for Verification and Public Disclosure of Material Information of Companies with Listed Securities, and without the circumstances under each Subparagraph, Paragraph 1, Article 13-2 thereof.</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Fill in the relevant event(s) and content(s) set out in the application form for the halt of trading, and file it with </w:t>
            </w:r>
            <w:r w:rsidRPr="000803AE">
              <w:rPr>
                <w:rFonts w:eastAsia="標楷體"/>
                <w:sz w:val="20"/>
                <w:szCs w:val="20"/>
              </w:rPr>
              <w:t>the Taiwan Stock Exchange Corporation</w:t>
            </w:r>
            <w:r w:rsidRPr="000803AE">
              <w:rPr>
                <w:rFonts w:eastAsia="標楷體" w:hint="eastAsia"/>
                <w:sz w:val="20"/>
                <w:szCs w:val="20"/>
              </w:rPr>
              <w:t xml:space="preserve"> for the halt of trading.</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Fill in the relevant event(s) and content(s) set out in the application form for the </w:t>
            </w:r>
            <w:r w:rsidRPr="000803AE">
              <w:rPr>
                <w:rFonts w:eastAsia="標楷體" w:hint="eastAsia"/>
                <w:sz w:val="20"/>
                <w:szCs w:val="20"/>
              </w:rPr>
              <w:t>r</w:t>
            </w:r>
            <w:r w:rsidRPr="000803AE">
              <w:rPr>
                <w:rFonts w:eastAsia="標楷體"/>
                <w:sz w:val="20"/>
                <w:szCs w:val="20"/>
              </w:rPr>
              <w:t>esumption</w:t>
            </w:r>
            <w:r w:rsidRPr="000803AE">
              <w:rPr>
                <w:rFonts w:eastAsia="標楷體" w:hint="eastAsia"/>
                <w:sz w:val="20"/>
                <w:szCs w:val="20"/>
              </w:rPr>
              <w:t xml:space="preserve"> </w:t>
            </w:r>
            <w:r w:rsidRPr="000803AE">
              <w:rPr>
                <w:rFonts w:eastAsia="標楷體"/>
                <w:sz w:val="20"/>
                <w:szCs w:val="20"/>
              </w:rPr>
              <w:t>of trading, and file it with the Taiwan Stock Exchange Corporation for the</w:t>
            </w:r>
            <w:r w:rsidRPr="000803AE">
              <w:rPr>
                <w:rFonts w:eastAsia="標楷體" w:hint="eastAsia"/>
                <w:sz w:val="20"/>
                <w:szCs w:val="20"/>
              </w:rPr>
              <w:t xml:space="preserve"> r</w:t>
            </w:r>
            <w:r w:rsidRPr="000803AE">
              <w:rPr>
                <w:rFonts w:eastAsia="標楷體"/>
                <w:sz w:val="20"/>
                <w:szCs w:val="20"/>
              </w:rPr>
              <w:t>esumption of trading.</w:t>
            </w:r>
          </w:p>
          <w:p w:rsidR="003960E2" w:rsidRPr="000803AE" w:rsidRDefault="003960E2" w:rsidP="003960E2">
            <w:pPr>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rPr>
                <w:rFonts w:eastAsia="標楷體"/>
                <w:kern w:val="0"/>
                <w:sz w:val="20"/>
                <w:szCs w:val="20"/>
              </w:rPr>
            </w:pPr>
            <w:r w:rsidRPr="000803AE">
              <w:rPr>
                <w:rFonts w:eastAsia="標楷體"/>
                <w:kern w:val="0"/>
                <w:sz w:val="20"/>
                <w:szCs w:val="20"/>
              </w:rPr>
              <w:lastRenderedPageBreak/>
              <w:t xml:space="preserve">Article 13-1 </w:t>
            </w:r>
            <w:r w:rsidRPr="000803AE">
              <w:rPr>
                <w:rFonts w:eastAsia="標楷體" w:hint="eastAsia"/>
                <w:kern w:val="0"/>
                <w:sz w:val="20"/>
                <w:szCs w:val="20"/>
              </w:rPr>
              <w:t xml:space="preserve">through Article 13-4 </w:t>
            </w:r>
            <w:r w:rsidRPr="000803AE">
              <w:rPr>
                <w:rFonts w:eastAsia="標楷體"/>
                <w:kern w:val="0"/>
                <w:sz w:val="20"/>
                <w:szCs w:val="20"/>
              </w:rPr>
              <w:t xml:space="preserve">of the Taiwan Stock Exchange Corporation </w:t>
            </w:r>
            <w:r w:rsidRPr="000803AE">
              <w:rPr>
                <w:rFonts w:eastAsia="標楷體"/>
                <w:kern w:val="0"/>
                <w:sz w:val="20"/>
                <w:szCs w:val="20"/>
              </w:rPr>
              <w:lastRenderedPageBreak/>
              <w:t>Procedures for Verification and Public Disclosure of Material Information of Companies with Listed Securities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w:t>
            </w:r>
            <w:r w:rsidRPr="000803AE">
              <w:rPr>
                <w:rFonts w:eastAsia="標楷體" w:hint="eastAsia"/>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Filing of employee stock warrants</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lastRenderedPageBreak/>
              <w:t xml:space="preserve">1. Filing of basic information of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Public announcement of matters regarding the board of director's resolution to buy back shares for performing the company's </w:t>
            </w:r>
            <w:r w:rsidRPr="000803AE">
              <w:rPr>
                <w:sz w:val="20"/>
                <w:szCs w:val="20"/>
              </w:rPr>
              <w:t xml:space="preserve">obligations regarding employee stock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Public announcement of matters regarding the board of director's resolution amending the terms and conditions for issuance and exercise of warrants.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regarding the actual issuance, and the consolidated information of names of domestic or foreign managerial officers and heads of departments and branch offices who are granted e</w:t>
            </w:r>
            <w:r w:rsidRPr="000803AE">
              <w:rPr>
                <w:sz w:val="20"/>
                <w:szCs w:val="20"/>
              </w:rPr>
              <w:t>mployee stock</w:t>
            </w:r>
            <w:r w:rsidRPr="000803AE">
              <w:rPr>
                <w:rFonts w:eastAsia="標楷體"/>
                <w:sz w:val="20"/>
                <w:szCs w:val="20"/>
              </w:rPr>
              <w:t xml:space="preserve"> warrants and the subscribing details. </w:t>
            </w:r>
          </w:p>
          <w:p w:rsidR="003960E2" w:rsidRPr="000803AE" w:rsidRDefault="003960E2" w:rsidP="003960E2">
            <w:pPr>
              <w:autoSpaceDE w:val="0"/>
              <w:autoSpaceDN w:val="0"/>
              <w:adjustRightInd w:val="0"/>
              <w:snapToGrid w:val="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5. Changes to exercise price.</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Upload the relevant information within the next day of receiving the approval by the competent authority and update the information within one day after any change.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Within 2 days of the board of director's resolution to buy back shares for performing the company's obligations regarding employee stock warrants.</w:t>
            </w:r>
          </w:p>
          <w:p w:rsidR="003960E2" w:rsidRPr="000803AE" w:rsidRDefault="003960E2" w:rsidP="003960E2">
            <w:pPr>
              <w:snapToGrid w:val="0"/>
              <w:rPr>
                <w:rFonts w:eastAsia="標楷體"/>
                <w:sz w:val="20"/>
                <w:szCs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hour</w:t>
            </w:r>
            <w:r w:rsidRPr="000803AE">
              <w:rPr>
                <w:rFonts w:ascii="Times New Roman" w:hint="eastAsia"/>
                <w:color w:val="auto"/>
                <w:sz w:val="20"/>
              </w:rPr>
              <w:t>s</w:t>
            </w:r>
            <w:r w:rsidRPr="000803AE">
              <w:rPr>
                <w:rFonts w:ascii="Times New Roman"/>
                <w:color w:val="auto"/>
                <w:sz w:val="20"/>
              </w:rPr>
              <w:t xml:space="preserve"> </w:t>
            </w:r>
            <w:r w:rsidRPr="000803AE">
              <w:rPr>
                <w:rFonts w:ascii="Times New Roman" w:hint="eastAsia"/>
                <w:color w:val="auto"/>
                <w:sz w:val="20"/>
              </w:rPr>
              <w:t xml:space="preserve">prior to the </w:t>
            </w:r>
            <w:r w:rsidRPr="000803AE">
              <w:rPr>
                <w:rFonts w:ascii="Times New Roman"/>
                <w:color w:val="auto"/>
                <w:sz w:val="20"/>
              </w:rPr>
              <w:t>commencement of trading  hours</w:t>
            </w:r>
            <w:r w:rsidRPr="000803AE">
              <w:rPr>
                <w:rFonts w:ascii="Times New Roman" w:hint="eastAsia"/>
                <w:color w:val="auto"/>
                <w:sz w:val="20"/>
              </w:rPr>
              <w:t xml:space="preserve"> of the next business day following</w:t>
            </w:r>
            <w:r w:rsidRPr="000803AE">
              <w:rPr>
                <w:rFonts w:ascii="Times New Roman"/>
                <w:color w:val="auto"/>
                <w:sz w:val="20"/>
              </w:rPr>
              <w:t xml:space="preserve"> the </w:t>
            </w:r>
            <w:r w:rsidRPr="000803AE">
              <w:rPr>
                <w:rFonts w:ascii="Times New Roman" w:hint="eastAsia"/>
                <w:color w:val="auto"/>
                <w:sz w:val="20"/>
              </w:rPr>
              <w:t xml:space="preserve">day of the </w:t>
            </w:r>
            <w:r w:rsidRPr="000803AE">
              <w:rPr>
                <w:rFonts w:ascii="Times New Roman"/>
                <w:color w:val="auto"/>
                <w:sz w:val="20"/>
              </w:rPr>
              <w:t>board of director's resolution</w:t>
            </w:r>
            <w:r w:rsidRPr="000803AE">
              <w:rPr>
                <w:rFonts w:ascii="Times New Roman" w:hint="eastAsia"/>
                <w:color w:val="auto"/>
                <w:sz w:val="20"/>
              </w:rPr>
              <w:t>.</w:t>
            </w:r>
            <w:r w:rsidRPr="000803AE">
              <w:rPr>
                <w:rFonts w:ascii="Times New Roman"/>
                <w:color w:val="auto"/>
                <w:sz w:val="20"/>
              </w:rPr>
              <w:t xml:space="preserve"> </w:t>
            </w:r>
          </w:p>
          <w:p w:rsidR="003960E2" w:rsidRPr="000803AE" w:rsidRDefault="003960E2" w:rsidP="003960E2">
            <w:pPr>
              <w:pStyle w:val="a3"/>
              <w:snapToGrid w:val="0"/>
              <w:rPr>
                <w:rFonts w:ascii="Times New Roman"/>
                <w:sz w:val="20"/>
                <w:lang w:val="en-US"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hint="eastAsia"/>
                <w:color w:val="auto"/>
                <w:sz w:val="20"/>
              </w:rPr>
              <w:t>Update w</w:t>
            </w:r>
            <w:r w:rsidRPr="000803AE">
              <w:rPr>
                <w:rFonts w:ascii="Times New Roman"/>
                <w:color w:val="auto"/>
                <w:sz w:val="20"/>
              </w:rPr>
              <w:t xml:space="preserve">ithin 2 days </w:t>
            </w:r>
            <w:r w:rsidRPr="000803AE">
              <w:rPr>
                <w:rFonts w:ascii="Times New Roman" w:hint="eastAsia"/>
                <w:color w:val="auto"/>
                <w:sz w:val="20"/>
              </w:rPr>
              <w:t>after</w:t>
            </w:r>
            <w:r w:rsidRPr="000803AE">
              <w:rPr>
                <w:rFonts w:ascii="Times New Roman"/>
                <w:color w:val="auto"/>
                <w:sz w:val="20"/>
              </w:rPr>
              <w:t xml:space="preserve"> the board of director's resolution</w:t>
            </w:r>
            <w:r w:rsidRPr="000803AE">
              <w:rPr>
                <w:rFonts w:ascii="Times New Roman" w:hint="eastAsia"/>
                <w:color w:val="auto"/>
                <w:sz w:val="20"/>
              </w:rPr>
              <w:t>.</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lastRenderedPageBreak/>
              <w:t xml:space="preserve">In the event of any change in the main contents of the terms and conditions for issuance and exercise of warrants, upload the relevant information </w:t>
            </w:r>
            <w:r w:rsidRPr="000803AE">
              <w:rPr>
                <w:rFonts w:ascii="Times New Roman" w:hint="eastAsia"/>
                <w:color w:val="auto"/>
                <w:sz w:val="20"/>
              </w:rPr>
              <w:t>after the competent authority's approval</w:t>
            </w:r>
            <w:r w:rsidRPr="000803AE">
              <w:rPr>
                <w:rFonts w:ascii="Times New Roman"/>
                <w:color w:val="auto"/>
                <w:sz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Upload the relevant information within the next day of issuance and the expiration of issuance period.</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SimSun"/>
                <w:sz w:val="20"/>
                <w:szCs w:val="20"/>
                <w:lang w:eastAsia="zh-CN"/>
              </w:rPr>
            </w:pPr>
            <w:r w:rsidRPr="000803AE">
              <w:rPr>
                <w:rFonts w:eastAsia="標楷體"/>
                <w:sz w:val="20"/>
                <w:szCs w:val="20"/>
              </w:rPr>
              <w:t>Within 2 days of any change to the exercise price.</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Post the relevant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Post the relevant information on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buy back shares for performing the company's obligations regarding employee stock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rPr>
              <w:t xml:space="preserve">Post the relevant information </w:t>
            </w:r>
            <w:r w:rsidRPr="000803AE">
              <w:rPr>
                <w:rFonts w:ascii="Times New Roman" w:eastAsia="標楷體" w:hAnsi="Times New Roman" w:hint="eastAsia"/>
                <w:sz w:val="20"/>
                <w:lang w:eastAsia="zh-TW"/>
              </w:rPr>
              <w:t>on</w:t>
            </w:r>
            <w:r w:rsidRPr="000803AE">
              <w:rPr>
                <w:rFonts w:ascii="Times New Roman" w:eastAsia="標楷體" w:hAnsi="Times New Roman"/>
                <w:sz w:val="20"/>
              </w:rPr>
              <w:t xml:space="preserve"> the Market Observation Post System </w:t>
            </w:r>
            <w:r w:rsidRPr="000803AE">
              <w:rPr>
                <w:rFonts w:ascii="Times New Roman" w:eastAsia="標楷體" w:hAnsi="Times New Roman"/>
                <w:sz w:val="20"/>
                <w:lang w:val="en-US" w:eastAsia="zh-TW"/>
              </w:rPr>
              <w:t>(sii.twse.com.tw/</w:t>
            </w:r>
            <w:r w:rsidRPr="000803AE">
              <w:rPr>
                <w:rFonts w:ascii="Times New Roman" w:eastAsia="標楷體" w:hAnsi="Times New Roman" w:hint="eastAsia"/>
                <w:sz w:val="20"/>
                <w:lang w:val="en-US" w:eastAsia="zh-TW"/>
              </w:rPr>
              <w:t>reporting</w:t>
            </w:r>
            <w:r w:rsidRPr="000803AE">
              <w:rPr>
                <w:rFonts w:ascii="Times New Roman" w:eastAsia="標楷體" w:hAnsi="Times New Roman"/>
                <w:sz w:val="20"/>
                <w:lang w:val="en-US" w:eastAsia="zh-TW"/>
              </w:rPr>
              <w:t xml:space="preserve"> material information)</w:t>
            </w:r>
            <w:r w:rsidRPr="000803AE">
              <w:rPr>
                <w:rFonts w:ascii="Times New Roman" w:eastAsia="標楷體" w:hAnsi="Times New Roman" w:hint="eastAsia"/>
                <w:sz w:val="20"/>
                <w:lang w:val="en-US" w:eastAsia="zh-TW"/>
              </w:rPr>
              <w:t xml:space="preserve"> for</w:t>
            </w:r>
            <w:r w:rsidRPr="000803AE">
              <w:rPr>
                <w:rFonts w:ascii="Times New Roman" w:eastAsia="標楷體" w:hAnsi="Times New Roman"/>
                <w:sz w:val="20"/>
                <w:lang w:val="en-US" w:eastAsia="zh-TW"/>
              </w:rPr>
              <w:t xml:space="preserve"> public announcement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material information.</w:t>
            </w:r>
          </w:p>
          <w:p w:rsidR="003960E2" w:rsidRPr="000803AE" w:rsidRDefault="003960E2" w:rsidP="003960E2">
            <w:pPr>
              <w:pStyle w:val="a3"/>
              <w:snapToGrid w:val="0"/>
              <w:rPr>
                <w:sz w:val="20"/>
                <w:lang w:eastAsia="zh-TW"/>
              </w:rPr>
            </w:pPr>
          </w:p>
          <w:p w:rsidR="003960E2" w:rsidRPr="000803AE" w:rsidRDefault="003960E2" w:rsidP="003960E2">
            <w:pPr>
              <w:pStyle w:val="a3"/>
              <w:snapToGrid w:val="0"/>
              <w:rPr>
                <w:sz w:val="20"/>
                <w:lang w:eastAsia="zh-TW"/>
              </w:rPr>
            </w:pPr>
          </w:p>
          <w:p w:rsidR="003960E2" w:rsidRPr="000803AE" w:rsidRDefault="003960E2" w:rsidP="003960E2">
            <w:pPr>
              <w:pStyle w:val="a3"/>
              <w:snapToGrid w:val="0"/>
              <w:spacing w:beforeLines="40" w:before="144"/>
              <w:rPr>
                <w:sz w:val="20"/>
                <w:lang w:eastAsia="zh-TW"/>
              </w:rPr>
            </w:pP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U</w:t>
            </w:r>
            <w:r w:rsidRPr="000803AE">
              <w:rPr>
                <w:rFonts w:ascii="Times New Roman" w:hint="eastAsia"/>
                <w:color w:val="auto"/>
                <w:sz w:val="20"/>
              </w:rPr>
              <w:t>pdated basic</w:t>
            </w:r>
            <w:r w:rsidRPr="000803AE">
              <w:rPr>
                <w:rFonts w:ascii="Times New Roman"/>
                <w:color w:val="auto"/>
                <w:sz w:val="20"/>
              </w:rPr>
              <w:t xml:space="preserve"> information on the Market Observation Post System (sii.twse.com.tw/filing of employee stock warrants/filing of basic information of employee stock warrants).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employee stock warrants/</w:t>
            </w:r>
            <w:r w:rsidRPr="00D7546D">
              <w:rPr>
                <w:rFonts w:eastAsia="標楷體"/>
                <w:sz w:val="20"/>
                <w:szCs w:val="20"/>
              </w:rPr>
              <w:t>filing of all announcements/</w:t>
            </w:r>
            <w:r w:rsidRPr="000803AE">
              <w:rPr>
                <w:rFonts w:eastAsia="標楷體"/>
                <w:sz w:val="20"/>
                <w:szCs w:val="20"/>
              </w:rPr>
              <w:t>announcement of</w:t>
            </w:r>
            <w:r w:rsidRPr="000803AE">
              <w:rPr>
                <w:sz w:val="20"/>
                <w:szCs w:val="20"/>
              </w:rPr>
              <w:t xml:space="preserve"> the board of director's resolution to change the terms and conditions for issuance and exercise of </w:t>
            </w:r>
            <w:r w:rsidRPr="000803AE">
              <w:rPr>
                <w:rFonts w:eastAsia="標楷體"/>
                <w:sz w:val="20"/>
                <w:szCs w:val="20"/>
              </w:rPr>
              <w:t>employee stock</w:t>
            </w:r>
            <w:r w:rsidRPr="000803AE">
              <w:rPr>
                <w:sz w:val="20"/>
                <w:szCs w:val="20"/>
              </w:rPr>
              <w:t xml:space="preserve"> warrants</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employee stock</w:t>
            </w:r>
            <w:r w:rsidRPr="000803AE">
              <w:rPr>
                <w:sz w:val="20"/>
                <w:szCs w:val="20"/>
              </w:rPr>
              <w:t xml:space="preserve"> warrants</w:t>
            </w:r>
            <w:r>
              <w:rPr>
                <w:sz w:val="20"/>
                <w:szCs w:val="20"/>
              </w:rPr>
              <w:t>/</w:t>
            </w:r>
            <w:r w:rsidRPr="00D7546D">
              <w:rPr>
                <w:sz w:val="20"/>
                <w:szCs w:val="20"/>
              </w:rPr>
              <w:t>reporting after the issuance of employee stock option certificates</w:t>
            </w:r>
            <w:r w:rsidRPr="000803AE">
              <w:rPr>
                <w:sz w:val="20"/>
                <w:szCs w:val="20"/>
              </w:rPr>
              <w:t>)</w:t>
            </w:r>
            <w:r w:rsidRPr="000803AE">
              <w:rPr>
                <w:rFonts w:eastAsia="標楷體"/>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1. Filing on the day following the issuance of employee stock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ind w:left="200" w:hanging="200"/>
              <w:rPr>
                <w:rFonts w:eastAsia="標楷體"/>
                <w:sz w:val="20"/>
                <w:szCs w:val="20"/>
              </w:rPr>
            </w:pPr>
            <w:r w:rsidRPr="000803AE">
              <w:rPr>
                <w:rFonts w:eastAsia="標楷體"/>
                <w:sz w:val="20"/>
                <w:szCs w:val="20"/>
              </w:rPr>
              <w:t xml:space="preserve">2. Filing on the day following the expiration of the issuance period of </w:t>
            </w:r>
            <w:r w:rsidRPr="000803AE">
              <w:rPr>
                <w:sz w:val="20"/>
                <w:szCs w:val="20"/>
              </w:rPr>
              <w:t>employee stock</w:t>
            </w:r>
            <w:r w:rsidRPr="000803AE">
              <w:rPr>
                <w:rFonts w:eastAsia="標楷體"/>
                <w:sz w:val="20"/>
                <w:szCs w:val="20"/>
              </w:rPr>
              <w:t xml:space="preserve"> warrants and the subscribing details of </w:t>
            </w:r>
            <w:r w:rsidRPr="000803AE">
              <w:rPr>
                <w:sz w:val="20"/>
                <w:szCs w:val="20"/>
              </w:rPr>
              <w:t>employee stock</w:t>
            </w:r>
            <w:r w:rsidRPr="000803AE">
              <w:rPr>
                <w:rFonts w:eastAsia="標楷體"/>
                <w:sz w:val="20"/>
                <w:szCs w:val="20"/>
              </w:rPr>
              <w:t xml:space="preserve"> warrants by managerial officers and heads of departments and branch offices.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(sii.twse.com.tw/reporting of employee stock option certificates/filing of the updated exercise price for each issuance of employee stock warrants)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00" w:hanging="200"/>
              <w:rPr>
                <w:rFonts w:eastAsia="標楷體"/>
                <w:kern w:val="0"/>
                <w:sz w:val="20"/>
                <w:szCs w:val="20"/>
              </w:rPr>
            </w:pPr>
          </w:p>
          <w:p w:rsidR="003960E2" w:rsidRPr="000803AE" w:rsidRDefault="003960E2" w:rsidP="003960E2">
            <w:pPr>
              <w:widowControl/>
              <w:snapToGrid w:val="0"/>
              <w:ind w:left="256" w:hangingChars="128" w:hanging="256"/>
              <w:rPr>
                <w:rFonts w:eastAsia="標楷體"/>
                <w:kern w:val="0"/>
                <w:sz w:val="20"/>
                <w:szCs w:val="20"/>
              </w:rPr>
            </w:pPr>
            <w:r w:rsidRPr="000803AE">
              <w:rPr>
                <w:rFonts w:eastAsia="標楷體" w:hint="eastAsia"/>
                <w:kern w:val="0"/>
                <w:sz w:val="20"/>
                <w:szCs w:val="20"/>
              </w:rPr>
              <w:lastRenderedPageBreak/>
              <w:t xml:space="preserve">1. </w:t>
            </w:r>
            <w:r w:rsidRPr="000803AE">
              <w:rPr>
                <w:rFonts w:eastAsia="標楷體"/>
                <w:kern w:val="0"/>
                <w:sz w:val="20"/>
                <w:szCs w:val="20"/>
              </w:rPr>
              <w:t>Paragraph 1, Article 57 of the Regulations Governing the Offering and Issuance of Securities by Securities Issuers</w:t>
            </w:r>
          </w:p>
          <w:p w:rsidR="003960E2" w:rsidRPr="000803AE" w:rsidRDefault="003960E2" w:rsidP="003960E2">
            <w:pPr>
              <w:snapToGrid w:val="0"/>
              <w:ind w:left="200" w:hanging="200"/>
              <w:rPr>
                <w:rFonts w:eastAsia="標楷體"/>
                <w:spacing w:val="-4"/>
                <w:sz w:val="20"/>
                <w:szCs w:val="20"/>
              </w:rPr>
            </w:pPr>
            <w:r w:rsidRPr="000803AE">
              <w:rPr>
                <w:rFonts w:eastAsia="標楷體"/>
                <w:kern w:val="0"/>
                <w:sz w:val="20"/>
                <w:szCs w:val="20"/>
              </w:rPr>
              <w:t>2. Subparagraph 12,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pacing w:val="-4"/>
                <w:sz w:val="20"/>
                <w:szCs w:val="20"/>
              </w:rPr>
            </w:pP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Regulations Governing Share Repurchase by Exchange-Listed and OTC-Listed Companies</w:t>
            </w:r>
            <w:r w:rsidRPr="000803AE">
              <w:rPr>
                <w:rFonts w:eastAsia="標楷體"/>
                <w:sz w:val="20"/>
                <w:szCs w:val="20"/>
              </w:rPr>
              <w:t xml:space="preserve"> </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Paragraph 3, Article 57 of the Regulations Governing the Offering and Issuance of Securities by Securities Issuers</w:t>
            </w:r>
          </w:p>
          <w:p w:rsidR="003960E2" w:rsidRPr="000803AE" w:rsidRDefault="003960E2" w:rsidP="003960E2">
            <w:pPr>
              <w:numPr>
                <w:ilvl w:val="0"/>
                <w:numId w:val="169"/>
              </w:numPr>
              <w:tabs>
                <w:tab w:val="left" w:pos="6840"/>
              </w:tabs>
              <w:snapToGrid w:val="0"/>
              <w:rPr>
                <w:rFonts w:eastAsia="標楷體"/>
                <w:sz w:val="20"/>
                <w:szCs w:val="20"/>
              </w:rPr>
            </w:pPr>
            <w:r w:rsidRPr="000803AE">
              <w:rPr>
                <w:rFonts w:eastAsia="標楷體"/>
                <w:kern w:val="0"/>
                <w:sz w:val="20"/>
                <w:szCs w:val="20"/>
              </w:rPr>
              <w:t xml:space="preserve"> 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kern w:val="0"/>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w:t>
            </w:r>
            <w:r w:rsidRPr="000803AE">
              <w:rPr>
                <w:rFonts w:eastAsia="標楷體" w:hint="eastAsia"/>
                <w:kern w:val="0"/>
                <w:sz w:val="20"/>
                <w:szCs w:val="20"/>
              </w:rPr>
              <w:t>1</w:t>
            </w:r>
            <w:r w:rsidRPr="000803AE">
              <w:rPr>
                <w:rFonts w:eastAsia="標楷體"/>
                <w:kern w:val="0"/>
                <w:sz w:val="20"/>
                <w:szCs w:val="20"/>
              </w:rPr>
              <w:t xml:space="preserve">, Paragraph </w:t>
            </w:r>
            <w:r w:rsidRPr="000803AE">
              <w:rPr>
                <w:rFonts w:eastAsia="標楷體" w:hint="eastAsia"/>
                <w:kern w:val="0"/>
                <w:sz w:val="20"/>
                <w:szCs w:val="20"/>
              </w:rPr>
              <w:t>1</w:t>
            </w:r>
            <w:r w:rsidRPr="000803AE">
              <w:rPr>
                <w:rFonts w:eastAsia="標楷體"/>
                <w:kern w:val="0"/>
                <w:sz w:val="20"/>
                <w:szCs w:val="20"/>
              </w:rPr>
              <w:t xml:space="preserve">, Article </w:t>
            </w:r>
            <w:r w:rsidRPr="000803AE">
              <w:rPr>
                <w:rFonts w:eastAsia="標楷體" w:hint="eastAsia"/>
                <w:kern w:val="0"/>
                <w:sz w:val="20"/>
                <w:szCs w:val="20"/>
              </w:rPr>
              <w:t xml:space="preserve">4 </w:t>
            </w:r>
            <w:r w:rsidRPr="000803AE">
              <w:rPr>
                <w:rFonts w:eastAsia="標楷體"/>
                <w:kern w:val="0"/>
                <w:sz w:val="20"/>
                <w:szCs w:val="20"/>
              </w:rPr>
              <w:t>of</w:t>
            </w:r>
            <w:r w:rsidRPr="000803AE">
              <w:rPr>
                <w:rFonts w:eastAsia="標楷體" w:hint="eastAsia"/>
                <w:sz w:val="20"/>
                <w:szCs w:val="20"/>
              </w:rPr>
              <w:t xml:space="preserve"> </w:t>
            </w:r>
            <w:r w:rsidRPr="000803AE">
              <w:rPr>
                <w:rFonts w:eastAsia="標楷體"/>
                <w:sz w:val="20"/>
                <w:szCs w:val="20"/>
              </w:rPr>
              <w:t>Taiwan Stock Exchange Corporation Procedures for Verification and Disclosure of Material Information of Companies with Listed Securities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Pr="000803AE">
              <w:rPr>
                <w:rFonts w:eastAsia="標楷體" w:hint="eastAsia"/>
                <w:sz w:val="20"/>
                <w:szCs w:val="20"/>
              </w:rPr>
              <w:t>.</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lastRenderedPageBreak/>
              <w:t>Paragraph 4, Article 57 of the Regulations Governing the Offering and Issuance of Securities by Securities Issuers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Paragraph 2, Article 57 of the Regulations Governing the Offering and Issuance of Securities by Securities Issuers</w:t>
            </w:r>
          </w:p>
          <w:p w:rsidR="003960E2" w:rsidRPr="000803AE" w:rsidRDefault="003960E2" w:rsidP="003960E2">
            <w:pPr>
              <w:numPr>
                <w:ilvl w:val="0"/>
                <w:numId w:val="168"/>
              </w:numPr>
              <w:tabs>
                <w:tab w:val="left" w:pos="6840"/>
              </w:tabs>
              <w:snapToGrid w:val="0"/>
              <w:rPr>
                <w:rFonts w:eastAsia="標楷體"/>
                <w:sz w:val="20"/>
                <w:szCs w:val="20"/>
              </w:rPr>
            </w:pPr>
            <w:r w:rsidRPr="000803AE">
              <w:rPr>
                <w:rFonts w:eastAsia="標楷體"/>
                <w:kern w:val="0"/>
                <w:sz w:val="20"/>
                <w:szCs w:val="20"/>
              </w:rPr>
              <w:t xml:space="preserve">Subparagraph 12, Paragraph 2, Article 3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r w:rsidRPr="000803AE">
              <w:rPr>
                <w:rFonts w:eastAsia="標楷體"/>
                <w:kern w:val="0"/>
                <w:sz w:val="20"/>
                <w:szCs w:val="20"/>
              </w:rPr>
              <w:t>Subparagraph 12, Paragraph 2, Article 3 of Taiwan</w:t>
            </w:r>
            <w:r w:rsidRPr="000803AE">
              <w:rPr>
                <w:rFonts w:eastAsia="標楷體"/>
                <w:sz w:val="20"/>
                <w:szCs w:val="20"/>
              </w:rPr>
              <w:t xml:space="preserve"> Stock Exchange Corporation Rules </w:t>
            </w:r>
            <w:r w:rsidRPr="000803AE">
              <w:rPr>
                <w:rFonts w:eastAsia="標楷體"/>
                <w:kern w:val="0"/>
                <w:sz w:val="20"/>
                <w:szCs w:val="20"/>
              </w:rPr>
              <w:t>Governing</w:t>
            </w:r>
            <w:r w:rsidRPr="000803AE">
              <w:rPr>
                <w:rFonts w:eastAsia="標楷體"/>
                <w:sz w:val="20"/>
                <w:szCs w:val="20"/>
              </w:rPr>
              <w:t xml:space="preserve"> Information Reporting by Companies with Listed Securities and Offshore Fund Institutions with Listed Offshore Exchange-Traded Funds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Restriction on employee's right to new shares report:</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1. Main contents of issue method and possible dilution to shareholders' rights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2. Changes to issue method resolved by the board of directors or shareholders' </w:t>
            </w:r>
            <w:r w:rsidRPr="000803AE">
              <w:rPr>
                <w:rFonts w:eastAsia="標楷體"/>
                <w:sz w:val="20"/>
                <w:szCs w:val="20"/>
              </w:rPr>
              <w:lastRenderedPageBreak/>
              <w:t>meeting</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3. Information on issued shares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 Information on employees who have satisfied vested conditions and released restrictions</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sz w:val="20"/>
                <w:szCs w:val="20"/>
              </w:rPr>
              <w:t>Announcement of redeem (buy-back) of issued restricted employee shares</w:t>
            </w:r>
          </w:p>
          <w:p w:rsidR="003960E2" w:rsidRPr="000803AE" w:rsidRDefault="003960E2" w:rsidP="003960E2">
            <w:pPr>
              <w:autoSpaceDE w:val="0"/>
              <w:autoSpaceDN w:val="0"/>
              <w:adjustRightInd w:val="0"/>
              <w:snapToGrid w:val="0"/>
              <w:ind w:left="360"/>
              <w:rPr>
                <w:rFonts w:eastAsia="標楷體"/>
                <w:sz w:val="20"/>
                <w:szCs w:val="20"/>
              </w:rPr>
            </w:pPr>
          </w:p>
          <w:p w:rsidR="003960E2" w:rsidRPr="000803AE" w:rsidRDefault="003960E2" w:rsidP="003960E2">
            <w:pPr>
              <w:numPr>
                <w:ilvl w:val="0"/>
                <w:numId w:val="416"/>
              </w:numPr>
              <w:autoSpaceDE w:val="0"/>
              <w:autoSpaceDN w:val="0"/>
              <w:adjustRightInd w:val="0"/>
              <w:snapToGrid w:val="0"/>
              <w:rPr>
                <w:rFonts w:eastAsia="標楷體"/>
                <w:sz w:val="20"/>
                <w:szCs w:val="20"/>
              </w:rPr>
            </w:pPr>
            <w:r w:rsidRPr="000803AE">
              <w:rPr>
                <w:rFonts w:eastAsia="標楷體" w:hint="eastAsia"/>
                <w:sz w:val="20"/>
                <w:szCs w:val="20"/>
              </w:rPr>
              <w:t>Listing of restricted new shares to employees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effective registration date with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delivery of approval by the competent authority</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issue date of new shares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employees satisfying the vested conditions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sz w:val="20"/>
                <w:szCs w:val="20"/>
              </w:rPr>
              <w:t>The day after the redemption or buy-back</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Relevant and applicable information shall be uploaded to the Market Observation Post System (sii.twse.com.tw/restrictions on employee's right to new share report).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417"/>
              </w:numPr>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(sii.twse.com.tw/announcements on the offer and issuance of securities in accordance with Articles 252 and 273 of the Company Act and announcement made prior to the delivery of securities or distribution of dividends)</w:t>
            </w:r>
            <w:r w:rsidRPr="000803AE">
              <w:rPr>
                <w:rFonts w:eastAsia="標楷體" w:hint="eastAsia"/>
                <w:sz w:val="20"/>
                <w:szCs w:val="20"/>
              </w:rPr>
              <w:t>.</w:t>
            </w:r>
          </w:p>
          <w:p w:rsidR="003960E2" w:rsidRPr="000803AE" w:rsidRDefault="003960E2" w:rsidP="003960E2">
            <w:pPr>
              <w:numPr>
                <w:ilvl w:val="0"/>
                <w:numId w:val="417"/>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securities/filing picture of ordinary shares, preferred shares, corporate bonds and convertible bonds, effective on the listing date).</w:t>
            </w:r>
            <w:r w:rsidRPr="000803AE">
              <w:rPr>
                <w:rFonts w:eastAsia="標楷體" w:hint="eastAsia"/>
                <w:sz w:val="20"/>
                <w:szCs w:val="20"/>
              </w:rPr>
              <w:t xml:space="preserve"> Or updating the information on the number of shares shown in </w:t>
            </w:r>
            <w:r w:rsidRPr="000803AE">
              <w:rPr>
                <w:rFonts w:eastAsia="標楷體"/>
                <w:sz w:val="20"/>
                <w:szCs w:val="20"/>
              </w:rPr>
              <w:t>the Market Observation Post System</w:t>
            </w:r>
            <w:r w:rsidRPr="000803AE">
              <w:rPr>
                <w:rFonts w:eastAsia="標楷體" w:hint="eastAsia"/>
                <w:sz w:val="20"/>
                <w:szCs w:val="20"/>
              </w:rPr>
              <w:t xml:space="preserve"> </w:t>
            </w:r>
            <w:r w:rsidRPr="000803AE">
              <w:rPr>
                <w:rFonts w:eastAsia="標楷體"/>
                <w:sz w:val="20"/>
                <w:szCs w:val="20"/>
              </w:rPr>
              <w:t>(sii.twse.com.tw/number of ordinary shares/reporting of the increase or decrease in the number of unit of TDR)</w:t>
            </w:r>
            <w:r w:rsidRPr="000803AE">
              <w:rPr>
                <w:rFonts w:eastAsia="標楷體" w:hint="eastAsia"/>
                <w:sz w:val="20"/>
                <w:szCs w:val="20"/>
              </w:rPr>
              <w:t xml:space="preserve">, </w:t>
            </w:r>
            <w:r w:rsidRPr="000803AE">
              <w:rPr>
                <w:rFonts w:eastAsia="標楷體"/>
                <w:sz w:val="20"/>
                <w:szCs w:val="20"/>
              </w:rPr>
              <w:t>effective on the listing date</w:t>
            </w:r>
            <w:r w:rsidRPr="000803AE">
              <w:rPr>
                <w:rFonts w:eastAsia="標楷體" w:hint="eastAsia"/>
                <w:sz w:val="20"/>
                <w:szCs w:val="20"/>
              </w:rPr>
              <w:t>.</w:t>
            </w:r>
          </w:p>
          <w:p w:rsidR="003960E2" w:rsidRPr="000803AE" w:rsidRDefault="003960E2" w:rsidP="003960E2">
            <w:pPr>
              <w:numPr>
                <w:ilvl w:val="0"/>
                <w:numId w:val="417"/>
              </w:numPr>
              <w:snapToGrid w:val="0"/>
              <w:rPr>
                <w:rFonts w:eastAsia="標楷體"/>
                <w:sz w:val="20"/>
                <w:szCs w:val="20"/>
              </w:rPr>
            </w:pPr>
            <w:r w:rsidRPr="000803AE">
              <w:rPr>
                <w:rFonts w:eastAsia="標楷體"/>
                <w:sz w:val="20"/>
              </w:rPr>
              <w:t xml:space="preserve">The relevant information </w:t>
            </w:r>
            <w:r w:rsidRPr="000803AE">
              <w:rPr>
                <w:rFonts w:eastAsia="標楷體" w:hint="eastAsia"/>
                <w:sz w:val="20"/>
              </w:rPr>
              <w:t>of the issued number of shares</w:t>
            </w:r>
            <w:r w:rsidRPr="000803AE">
              <w:rPr>
                <w:rFonts w:eastAsia="標楷體"/>
                <w:sz w:val="20"/>
              </w:rPr>
              <w:t xml:space="preserve"> shall be uploaded to the Market Observation Post System</w:t>
            </w:r>
            <w:r w:rsidRPr="000803AE">
              <w:rPr>
                <w:rFonts w:eastAsia="標楷體" w:hint="eastAsia"/>
                <w:sz w:val="20"/>
              </w:rPr>
              <w:t xml:space="preserve"> </w:t>
            </w:r>
            <w:r w:rsidRPr="000803AE">
              <w:rPr>
                <w:rFonts w:eastAsia="標楷體"/>
                <w:sz w:val="20"/>
              </w:rPr>
              <w:t>(sii.twse.com.tw/ filing of overseas Chinese or foreign investors’ shareholding)</w:t>
            </w:r>
            <w:r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tabs>
                <w:tab w:val="left" w:pos="6840"/>
              </w:tabs>
              <w:snapToGrid w:val="0"/>
              <w:rPr>
                <w:rFonts w:eastAsia="標楷體"/>
                <w:sz w:val="20"/>
                <w:szCs w:val="20"/>
              </w:rPr>
            </w:pPr>
          </w:p>
          <w:p w:rsidR="003960E2" w:rsidRPr="000803AE" w:rsidRDefault="003960E2" w:rsidP="003960E2">
            <w:pPr>
              <w:tabs>
                <w:tab w:val="left" w:pos="6840"/>
              </w:tabs>
              <w:snapToGrid w:val="0"/>
              <w:rPr>
                <w:rFonts w:eastAsia="標楷體"/>
                <w:sz w:val="20"/>
                <w:szCs w:val="20"/>
              </w:rPr>
            </w:pP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Paragraph 10, Article 267 of the Company Act</w:t>
            </w:r>
          </w:p>
          <w:p w:rsidR="003960E2" w:rsidRPr="000803AE" w:rsidRDefault="003960E2" w:rsidP="003960E2">
            <w:pPr>
              <w:numPr>
                <w:ilvl w:val="0"/>
                <w:numId w:val="281"/>
              </w:numPr>
              <w:snapToGrid w:val="0"/>
              <w:rPr>
                <w:rFonts w:eastAsia="標楷體"/>
                <w:sz w:val="20"/>
                <w:szCs w:val="20"/>
              </w:rPr>
            </w:pPr>
            <w:r w:rsidRPr="000803AE">
              <w:rPr>
                <w:rFonts w:eastAsia="標楷體"/>
                <w:sz w:val="20"/>
                <w:szCs w:val="20"/>
              </w:rPr>
              <w:t>Article 60-7 of the Regulations Governing the Offering and Issuance of Securities by Securities Issuers</w:t>
            </w:r>
          </w:p>
          <w:p w:rsidR="003960E2" w:rsidRPr="000803AE" w:rsidRDefault="003960E2" w:rsidP="003960E2">
            <w:pPr>
              <w:numPr>
                <w:ilvl w:val="0"/>
                <w:numId w:val="281"/>
              </w:numPr>
              <w:snapToGrid w:val="0"/>
              <w:rPr>
                <w:rFonts w:eastAsia="標楷體"/>
                <w:kern w:val="0"/>
                <w:sz w:val="20"/>
                <w:szCs w:val="20"/>
              </w:rPr>
            </w:pPr>
            <w:r w:rsidRPr="000803AE">
              <w:rPr>
                <w:rFonts w:eastAsia="標楷體"/>
                <w:sz w:val="20"/>
                <w:szCs w:val="20"/>
              </w:rPr>
              <w:t>Letter No. Tai-Cheng-Shang-1-1011801301 dated March 29, 2012</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kern w:val="0"/>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27</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autoSpaceDE w:val="0"/>
              <w:autoSpaceDN w:val="0"/>
              <w:adjustRightInd w:val="0"/>
              <w:snapToGrid w:val="0"/>
              <w:rPr>
                <w:rFonts w:eastAsia="標楷體"/>
                <w:sz w:val="20"/>
                <w:szCs w:val="20"/>
              </w:rPr>
            </w:pPr>
            <w:r w:rsidRPr="000803AE">
              <w:rPr>
                <w:rFonts w:eastAsia="標楷體"/>
                <w:sz w:val="20"/>
                <w:szCs w:val="20"/>
              </w:rPr>
              <w:t xml:space="preserve">Filing of the listing of securities issued in response to exercise of </w:t>
            </w:r>
            <w:r w:rsidRPr="000803AE">
              <w:rPr>
                <w:rFonts w:eastAsia="標楷體"/>
                <w:sz w:val="20"/>
                <w:szCs w:val="20"/>
              </w:rPr>
              <w:lastRenderedPageBreak/>
              <w:t xml:space="preserve">employee stock options: </w:t>
            </w: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1. First acceptance of requests for exercise of stock options and application for listing.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2.</w:t>
            </w:r>
            <w:r w:rsidRPr="000803AE">
              <w:rPr>
                <w:rFonts w:eastAsia="標楷體" w:hint="eastAsia"/>
                <w:sz w:val="20"/>
                <w:szCs w:val="20"/>
              </w:rPr>
              <w:t xml:space="preserve"> </w:t>
            </w:r>
            <w:r w:rsidRPr="000803AE">
              <w:rPr>
                <w:rFonts w:eastAsia="標楷體"/>
                <w:sz w:val="20"/>
                <w:szCs w:val="20"/>
              </w:rPr>
              <w:t>Announcement of the number of new shares</w:t>
            </w:r>
            <w:r w:rsidRPr="000803AE">
              <w:rPr>
                <w:rFonts w:eastAsia="標楷體" w:hint="eastAsia"/>
                <w:sz w:val="20"/>
                <w:szCs w:val="20"/>
              </w:rPr>
              <w:t xml:space="preserve"> issued</w:t>
            </w:r>
            <w:r w:rsidRPr="000803AE">
              <w:rPr>
                <w:rFonts w:eastAsia="標楷體"/>
                <w:sz w:val="20"/>
                <w:szCs w:val="20"/>
              </w:rPr>
              <w:t xml:space="preserve"> </w:t>
            </w:r>
            <w:r w:rsidRPr="000803AE">
              <w:rPr>
                <w:rFonts w:eastAsia="標楷體" w:hint="eastAsia"/>
                <w:sz w:val="20"/>
                <w:szCs w:val="20"/>
              </w:rPr>
              <w:t xml:space="preserve">in the previous </w:t>
            </w:r>
            <w:r w:rsidRPr="000803AE">
              <w:rPr>
                <w:rFonts w:eastAsia="標楷體"/>
                <w:sz w:val="20"/>
                <w:szCs w:val="20"/>
              </w:rPr>
              <w:t>quarter</w:t>
            </w:r>
            <w:r w:rsidRPr="000803AE">
              <w:rPr>
                <w:rFonts w:eastAsia="標楷體" w:hint="eastAsia"/>
                <w:sz w:val="20"/>
                <w:szCs w:val="20"/>
              </w:rPr>
              <w:t>.</w:t>
            </w:r>
            <w:r w:rsidRPr="000803AE">
              <w:rPr>
                <w:rFonts w:eastAsia="標楷體"/>
                <w:sz w:val="20"/>
                <w:szCs w:val="20"/>
              </w:rPr>
              <w:t xml:space="preserve"> </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 xml:space="preserve">3. Amendments </w:t>
            </w:r>
            <w:r w:rsidRPr="000803AE">
              <w:rPr>
                <w:rFonts w:eastAsia="標楷體" w:hint="eastAsia"/>
                <w:sz w:val="20"/>
                <w:szCs w:val="20"/>
              </w:rPr>
              <w:t>to corporate registration of</w:t>
            </w:r>
            <w:r w:rsidRPr="000803AE">
              <w:rPr>
                <w:rFonts w:eastAsia="標楷體"/>
                <w:sz w:val="20"/>
                <w:szCs w:val="20"/>
              </w:rPr>
              <w:t xml:space="preserve"> </w:t>
            </w:r>
            <w:r w:rsidRPr="000803AE">
              <w:rPr>
                <w:rFonts w:eastAsia="標楷體" w:hint="eastAsia"/>
                <w:sz w:val="20"/>
                <w:szCs w:val="20"/>
              </w:rPr>
              <w:t>issued share</w:t>
            </w:r>
            <w:r w:rsidRPr="000803AE">
              <w:rPr>
                <w:rFonts w:eastAsia="標楷體"/>
                <w:sz w:val="20"/>
                <w:szCs w:val="20"/>
              </w:rPr>
              <w:t xml:space="preserve"> </w:t>
            </w:r>
            <w:r w:rsidRPr="000803AE">
              <w:rPr>
                <w:rFonts w:eastAsia="標楷體" w:hint="eastAsia"/>
                <w:sz w:val="20"/>
                <w:szCs w:val="20"/>
              </w:rPr>
              <w:t>capital</w:t>
            </w:r>
            <w:r w:rsidRPr="000803AE">
              <w:rPr>
                <w:rFonts w:eastAsia="標楷體"/>
                <w:sz w:val="20"/>
                <w:szCs w:val="20"/>
              </w:rPr>
              <w:t xml:space="preserve"> (at leas</w:t>
            </w:r>
            <w:r w:rsidRPr="000803AE">
              <w:rPr>
                <w:rFonts w:eastAsia="標楷體" w:hint="eastAsia"/>
                <w:sz w:val="20"/>
                <w:szCs w:val="20"/>
              </w:rPr>
              <w:t>t</w:t>
            </w:r>
            <w:r w:rsidRPr="000803AE">
              <w:rPr>
                <w:rFonts w:eastAsia="標楷體"/>
                <w:sz w:val="20"/>
                <w:szCs w:val="20"/>
              </w:rPr>
              <w:t xml:space="preserve"> once in each quarter)</w:t>
            </w:r>
            <w:r w:rsidRPr="000803AE">
              <w:rPr>
                <w:rFonts w:eastAsia="標楷體" w:hint="eastAsia"/>
                <w:sz w:val="20"/>
                <w:szCs w:val="20"/>
              </w:rPr>
              <w:t>.</w:t>
            </w: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p>
          <w:p w:rsidR="003960E2" w:rsidRPr="000803AE" w:rsidRDefault="003960E2" w:rsidP="003960E2">
            <w:pPr>
              <w:autoSpaceDE w:val="0"/>
              <w:autoSpaceDN w:val="0"/>
              <w:adjustRightInd w:val="0"/>
              <w:snapToGrid w:val="0"/>
              <w:ind w:left="200" w:hanging="200"/>
              <w:rPr>
                <w:rFonts w:eastAsia="標楷體"/>
                <w:sz w:val="20"/>
                <w:szCs w:val="20"/>
              </w:rPr>
            </w:pPr>
            <w:r w:rsidRPr="000803AE">
              <w:rPr>
                <w:rFonts w:eastAsia="標楷體"/>
                <w:sz w:val="20"/>
                <w:szCs w:val="20"/>
              </w:rPr>
              <w:t>4.</w:t>
            </w:r>
            <w:r w:rsidRPr="000803AE">
              <w:rPr>
                <w:rFonts w:eastAsia="標楷體" w:hint="eastAsia"/>
                <w:sz w:val="20"/>
                <w:szCs w:val="20"/>
              </w:rPr>
              <w:t xml:space="preserve"> </w:t>
            </w:r>
            <w:r w:rsidRPr="000803AE">
              <w:rPr>
                <w:rFonts w:eastAsia="標楷體"/>
                <w:sz w:val="20"/>
                <w:szCs w:val="20"/>
              </w:rPr>
              <w:t xml:space="preserve">Filing of the common shares delivered for accepting the request for exercise of stock options. </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t>
            </w:r>
            <w:r w:rsidRPr="000803AE">
              <w:rPr>
                <w:rFonts w:eastAsia="標楷體"/>
                <w:sz w:val="20"/>
                <w:szCs w:val="20"/>
              </w:rPr>
              <w:t>he date of acceptance of the request</w:t>
            </w:r>
            <w:r w:rsidRPr="000803AE">
              <w:rPr>
                <w:rFonts w:eastAsia="標楷體" w:hint="eastAsia"/>
                <w:sz w:val="20"/>
                <w:szCs w:val="20"/>
              </w:rPr>
              <w:t xml:space="preserve"> </w:t>
            </w:r>
            <w:r w:rsidRPr="000803AE">
              <w:rPr>
                <w:rFonts w:eastAsia="標楷體"/>
                <w:sz w:val="20"/>
                <w:szCs w:val="20"/>
              </w:rPr>
              <w:t xml:space="preserve">for exercise of stock options and full payment for the shares.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Within 15 days after the end of every quarter.</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w:t>
            </w:r>
            <w:r w:rsidRPr="000803AE">
              <w:rPr>
                <w:rFonts w:eastAsia="標楷體" w:hint="eastAsia"/>
                <w:sz w:val="20"/>
                <w:szCs w:val="20"/>
              </w:rPr>
              <w:t xml:space="preserve">completion of </w:t>
            </w:r>
            <w:r w:rsidRPr="000803AE">
              <w:rPr>
                <w:rFonts w:eastAsia="標楷體"/>
                <w:sz w:val="20"/>
                <w:szCs w:val="20"/>
              </w:rPr>
              <w:t>amendments to</w:t>
            </w:r>
            <w:r w:rsidRPr="000803AE">
              <w:rPr>
                <w:rFonts w:eastAsia="標楷體" w:hint="eastAsia"/>
                <w:sz w:val="20"/>
                <w:szCs w:val="20"/>
              </w:rPr>
              <w:t xml:space="preserve"> </w:t>
            </w:r>
            <w:r w:rsidRPr="000803AE">
              <w:rPr>
                <w:rFonts w:eastAsia="標楷體"/>
                <w:sz w:val="20"/>
                <w:szCs w:val="20"/>
              </w:rPr>
              <w:t xml:space="preserve">registration.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3 business days of amendments to registration. </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152" w:hanging="152"/>
              <w:rPr>
                <w:rFonts w:eastAsia="標楷體"/>
                <w:sz w:val="20"/>
                <w:szCs w:val="20"/>
              </w:rPr>
            </w:pPr>
          </w:p>
          <w:p w:rsidR="003960E2" w:rsidRPr="000803AE" w:rsidRDefault="003960E2" w:rsidP="003960E2">
            <w:pPr>
              <w:snapToGrid w:val="0"/>
              <w:ind w:left="300" w:hanging="300"/>
              <w:rPr>
                <w:rFonts w:eastAsia="標楷體"/>
                <w:sz w:val="20"/>
                <w:szCs w:val="20"/>
              </w:rPr>
            </w:pPr>
            <w:r w:rsidRPr="000803AE">
              <w:rPr>
                <w:rFonts w:eastAsia="標楷體"/>
                <w:sz w:val="20"/>
                <w:szCs w:val="20"/>
              </w:rPr>
              <w:t xml:space="preserve">(1) 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w:t>
            </w:r>
          </w:p>
          <w:p w:rsidR="003960E2" w:rsidRPr="000803AE" w:rsidRDefault="003960E2" w:rsidP="003960E2">
            <w:pPr>
              <w:snapToGrid w:val="0"/>
              <w:ind w:left="300" w:hanging="300"/>
              <w:rPr>
                <w:rFonts w:eastAsia="標楷體"/>
                <w:sz w:val="20"/>
                <w:szCs w:val="20"/>
              </w:rPr>
            </w:pPr>
            <w:r w:rsidRPr="000803AE">
              <w:rPr>
                <w:rFonts w:eastAsia="標楷體"/>
                <w:sz w:val="20"/>
                <w:szCs w:val="20"/>
              </w:rPr>
              <w:t>(2) The relevant information shall be uploaded to the Market Observation Post System (sii.twse.com.tw/</w:t>
            </w:r>
            <w:r w:rsidRPr="00AB63E3">
              <w:rPr>
                <w:rFonts w:eastAsia="標楷體"/>
                <w:sz w:val="20"/>
                <w:szCs w:val="20"/>
              </w:rPr>
              <w:t>reporting after the issuance of employee stock option certificates/</w:t>
            </w:r>
            <w:r w:rsidRPr="000803AE">
              <w:rPr>
                <w:rFonts w:eastAsia="標楷體"/>
                <w:sz w:val="20"/>
                <w:szCs w:val="20"/>
              </w:rPr>
              <w:t>matters required to be announced</w:t>
            </w:r>
            <w:r w:rsidRPr="000803AE">
              <w:rPr>
                <w:rFonts w:eastAsia="標楷體" w:hint="eastAsia"/>
                <w:sz w:val="20"/>
                <w:szCs w:val="20"/>
              </w:rPr>
              <w:t xml:space="preserve"> in accordance with</w:t>
            </w:r>
            <w:r w:rsidRPr="000803AE">
              <w:rPr>
                <w:rFonts w:eastAsia="標楷體"/>
                <w:sz w:val="20"/>
                <w:szCs w:val="20"/>
              </w:rPr>
              <w:t xml:space="preserve"> Article 59 of the Regulations Governing Offering and Issuance of Securities by Securities Issuers</w:t>
            </w:r>
            <w:r w:rsidRPr="000803AE">
              <w:rPr>
                <w:rFonts w:eastAsia="標楷體" w:hint="eastAsia"/>
                <w:sz w:val="20"/>
                <w:szCs w:val="20"/>
              </w:rPr>
              <w:t xml:space="preserve"> (announcement of issuance of new shares due to exercise of </w:t>
            </w:r>
            <w:r w:rsidRPr="000803AE">
              <w:rPr>
                <w:rFonts w:eastAsia="標楷體"/>
                <w:sz w:val="20"/>
                <w:szCs w:val="20"/>
              </w:rPr>
              <w:t>employee stock options).</w:t>
            </w:r>
          </w:p>
          <w:p w:rsidR="003960E2" w:rsidRPr="000803AE" w:rsidRDefault="003960E2" w:rsidP="003960E2">
            <w:pPr>
              <w:snapToGrid w:val="0"/>
              <w:rPr>
                <w:rFonts w:eastAsia="標楷體"/>
                <w:sz w:val="20"/>
                <w:szCs w:val="20"/>
              </w:rPr>
            </w:pPr>
            <w:r w:rsidRPr="000803AE">
              <w:rPr>
                <w:rFonts w:eastAsia="標楷體"/>
                <w:sz w:val="20"/>
                <w:szCs w:val="20"/>
              </w:rPr>
              <w:t xml:space="preserve">(Note: At the day when accepting conversion, the company shall notify the Domestic Listing Department (for domestic companies) and Foreign Listing Department (for primary listed companies) of Taiwan Stock Exchange Corporation by phone </w:t>
            </w:r>
            <w:r w:rsidRPr="000803AE">
              <w:rPr>
                <w:rFonts w:eastAsia="標楷體" w:hint="eastAsia"/>
                <w:sz w:val="20"/>
                <w:szCs w:val="20"/>
              </w:rPr>
              <w:t>first.</w:t>
            </w:r>
            <w:r w:rsidRPr="000803AE">
              <w:rPr>
                <w:rFonts w:eastAsia="標楷體"/>
                <w:sz w:val="20"/>
                <w:szCs w:val="20"/>
              </w:rPr>
              <w:t>)</w:t>
            </w:r>
          </w:p>
          <w:p w:rsidR="003960E2" w:rsidRPr="000803AE" w:rsidRDefault="003960E2" w:rsidP="003960E2">
            <w:pPr>
              <w:snapToGrid w:val="0"/>
              <w:ind w:left="152" w:hanging="152"/>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w:t>
            </w:r>
            <w:r w:rsidRPr="000803AE">
              <w:rPr>
                <w:rFonts w:eastAsia="標楷體" w:hint="eastAsia"/>
                <w:sz w:val="20"/>
                <w:szCs w:val="20"/>
              </w:rPr>
              <w:t xml:space="preserve"> within 15 days after the end of every quarter</w:t>
            </w:r>
            <w:r w:rsidRPr="000803AE">
              <w:rPr>
                <w:rFonts w:eastAsia="標楷體"/>
                <w:sz w:val="20"/>
                <w:szCs w:val="20"/>
              </w:rPr>
              <w:t xml:space="preserve"> (sii.twse.com.tw/filing of employee stock options</w:t>
            </w:r>
            <w:r w:rsidRPr="000803AE">
              <w:rPr>
                <w:rFonts w:eastAsia="標楷體" w:hint="eastAsia"/>
                <w:sz w:val="20"/>
                <w:szCs w:val="20"/>
              </w:rPr>
              <w:t>/</w:t>
            </w:r>
            <w:r w:rsidRPr="00AB63E3">
              <w:rPr>
                <w:rFonts w:eastAsia="標楷體"/>
                <w:sz w:val="20"/>
                <w:szCs w:val="20"/>
              </w:rPr>
              <w:t>filing of all announcements/</w:t>
            </w:r>
            <w:r w:rsidRPr="000803AE">
              <w:rPr>
                <w:rFonts w:eastAsia="標楷體" w:hint="eastAsia"/>
                <w:sz w:val="20"/>
                <w:szCs w:val="20"/>
              </w:rPr>
              <w:t>filing</w:t>
            </w:r>
            <w:r w:rsidRPr="000803AE">
              <w:rPr>
                <w:rFonts w:eastAsia="標楷體"/>
                <w:sz w:val="20"/>
                <w:szCs w:val="20"/>
              </w:rPr>
              <w:t xml:space="preserve"> in accordance with Article 59 of the </w:t>
            </w:r>
            <w:r w:rsidRPr="000803AE">
              <w:rPr>
                <w:sz w:val="20"/>
                <w:szCs w:val="20"/>
              </w:rPr>
              <w:t>Regulations Governing Offering and Issuance of Securities by Securities Issuers</w:t>
            </w:r>
            <w:r w:rsidRPr="000803AE">
              <w:rPr>
                <w:rFonts w:eastAsia="標楷體"/>
                <w:sz w:val="20"/>
                <w:szCs w:val="20"/>
              </w:rPr>
              <w:t>)</w:t>
            </w:r>
            <w:r w:rsidRPr="000803AE">
              <w:rPr>
                <w:rFonts w:eastAsia="標楷體" w:hint="eastAsia"/>
                <w:sz w:val="20"/>
                <w:szCs w:val="20"/>
              </w:rPr>
              <w:t>.</w:t>
            </w:r>
          </w:p>
          <w:p w:rsidR="003960E2" w:rsidRPr="000803AE" w:rsidRDefault="003960E2" w:rsidP="003960E2">
            <w:pPr>
              <w:kinsoku w:val="0"/>
              <w:overflowPunct w:val="0"/>
              <w:snapToGrid w:val="0"/>
              <w:ind w:left="152" w:hanging="152"/>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1. </w:t>
            </w:r>
            <w:r w:rsidRPr="000803AE">
              <w:rPr>
                <w:rFonts w:eastAsia="標楷體"/>
                <w:sz w:val="20"/>
                <w:szCs w:val="20"/>
              </w:rPr>
              <w:t>The relevant information shall be uploaded to the Market Observation Post System (sii.twse.com.tw/filing of basic information of the company/filing of basic information of the company</w:t>
            </w:r>
            <w:r w:rsidRPr="000803AE">
              <w:rPr>
                <w:rFonts w:eastAsia="標楷體" w:hint="eastAsia"/>
                <w:sz w:val="20"/>
                <w:szCs w:val="20"/>
              </w:rPr>
              <w:t xml:space="preserve"> and</w:t>
            </w:r>
            <w:r w:rsidRPr="000803AE">
              <w:rPr>
                <w:rFonts w:eastAsia="標楷體"/>
                <w:sz w:val="20"/>
                <w:szCs w:val="20"/>
              </w:rPr>
              <w:t xml:space="preserve"> capital stock formation)</w:t>
            </w:r>
            <w:r w:rsidRPr="000803AE">
              <w:rPr>
                <w:rFonts w:eastAsia="標楷體" w:hint="eastAsia"/>
                <w:sz w:val="20"/>
                <w:szCs w:val="20"/>
              </w:rPr>
              <w:t>.</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2. The relevant information regarding o</w:t>
            </w:r>
            <w:r w:rsidRPr="000803AE">
              <w:rPr>
                <w:rFonts w:eastAsia="標楷體"/>
                <w:sz w:val="20"/>
                <w:szCs w:val="20"/>
              </w:rPr>
              <w:t xml:space="preserve">verseas </w:t>
            </w:r>
            <w:r w:rsidRPr="000803AE">
              <w:rPr>
                <w:rFonts w:eastAsia="標楷體" w:hint="eastAsia"/>
                <w:sz w:val="20"/>
                <w:szCs w:val="20"/>
              </w:rPr>
              <w:t>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eceipts</w:t>
            </w:r>
            <w:r w:rsidRPr="000803AE">
              <w:rPr>
                <w:rFonts w:eastAsia="標楷體" w:hint="eastAsia"/>
                <w:sz w:val="20"/>
                <w:szCs w:val="20"/>
              </w:rPr>
              <w:t xml:space="preserve"> traded on the foreign over-the-counter market shall be </w:t>
            </w:r>
            <w:r w:rsidRPr="000803AE">
              <w:rPr>
                <w:rFonts w:eastAsia="標楷體"/>
                <w:sz w:val="20"/>
                <w:szCs w:val="20"/>
              </w:rPr>
              <w:t>simultaneously</w:t>
            </w:r>
            <w:r w:rsidRPr="000803AE">
              <w:rPr>
                <w:rFonts w:eastAsia="標楷體" w:hint="eastAsia"/>
                <w:sz w:val="20"/>
                <w:szCs w:val="20"/>
              </w:rPr>
              <w:t xml:space="preserve"> uploaded to the Market Observation Post System </w:t>
            </w:r>
            <w:r w:rsidRPr="000803AE">
              <w:rPr>
                <w:rFonts w:eastAsia="標楷體"/>
                <w:sz w:val="20"/>
                <w:szCs w:val="20"/>
              </w:rPr>
              <w:t>(sii.twse.com.tw/</w:t>
            </w:r>
            <w:r w:rsidRPr="000803AE">
              <w:rPr>
                <w:sz w:val="20"/>
                <w:szCs w:val="20"/>
              </w:rPr>
              <w:t>reporting of overseas securities/</w:t>
            </w:r>
            <w:r w:rsidRPr="000803AE">
              <w:rPr>
                <w:rFonts w:hint="eastAsia"/>
                <w:sz w:val="20"/>
                <w:szCs w:val="20"/>
              </w:rPr>
              <w:t>o</w:t>
            </w:r>
            <w:r w:rsidRPr="000803AE">
              <w:rPr>
                <w:sz w:val="20"/>
                <w:szCs w:val="20"/>
              </w:rPr>
              <w:t xml:space="preserve">verseas </w:t>
            </w:r>
            <w:r w:rsidRPr="000803AE">
              <w:rPr>
                <w:rFonts w:hint="eastAsia"/>
                <w:sz w:val="20"/>
                <w:szCs w:val="20"/>
              </w:rPr>
              <w:t>d</w:t>
            </w:r>
            <w:r w:rsidRPr="000803AE">
              <w:rPr>
                <w:sz w:val="20"/>
                <w:szCs w:val="20"/>
              </w:rPr>
              <w:t>eposit</w:t>
            </w:r>
            <w:r w:rsidRPr="000803AE">
              <w:rPr>
                <w:rFonts w:hint="eastAsia"/>
                <w:sz w:val="20"/>
                <w:szCs w:val="20"/>
              </w:rPr>
              <w:t>a</w:t>
            </w:r>
            <w:r w:rsidRPr="000803AE">
              <w:rPr>
                <w:sz w:val="20"/>
                <w:szCs w:val="20"/>
              </w:rPr>
              <w:t xml:space="preserve">ry </w:t>
            </w:r>
            <w:r w:rsidRPr="000803AE">
              <w:rPr>
                <w:rFonts w:hint="eastAsia"/>
                <w:sz w:val="20"/>
                <w:szCs w:val="20"/>
              </w:rPr>
              <w:t>r</w:t>
            </w:r>
            <w:r w:rsidRPr="000803AE">
              <w:rPr>
                <w:sz w:val="20"/>
                <w:szCs w:val="20"/>
              </w:rPr>
              <w:t>eceipts</w:t>
            </w:r>
            <w:r w:rsidRPr="000803AE">
              <w:rPr>
                <w:rFonts w:hint="eastAsia"/>
                <w:sz w:val="20"/>
                <w:szCs w:val="20"/>
              </w:rPr>
              <w:t>/</w:t>
            </w:r>
            <w:r w:rsidRPr="000803AE">
              <w:rPr>
                <w:rFonts w:eastAsia="標楷體"/>
                <w:sz w:val="20"/>
                <w:szCs w:val="20"/>
              </w:rPr>
              <w:t>basic information</w:t>
            </w:r>
            <w:r w:rsidRPr="000803AE">
              <w:rPr>
                <w:rFonts w:eastAsia="標楷體" w:hint="eastAsia"/>
                <w:sz w:val="20"/>
                <w:szCs w:val="20"/>
              </w:rPr>
              <w:t xml:space="preserve"> and </w:t>
            </w:r>
            <w:r w:rsidRPr="000803AE">
              <w:rPr>
                <w:rFonts w:eastAsia="標楷體"/>
                <w:sz w:val="20"/>
                <w:szCs w:val="20"/>
              </w:rPr>
              <w:t>information on follow-on issues</w:t>
            </w:r>
            <w:r w:rsidRPr="000803AE">
              <w:rPr>
                <w:rFonts w:eastAsia="標楷體" w:hint="eastAsia"/>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Article 59 of the Regulations Governing the Offering and Issuance of Securities by Securities Issuers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2. Letter No. 91-Tai-Tsai-Cheng-1-106134 dated March 25,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3. Letter No. 91-Tai-Tsai-Cheng-1-002798 dated May 6, 2002</w:t>
            </w:r>
          </w:p>
          <w:p w:rsidR="003960E2" w:rsidRPr="000803AE" w:rsidRDefault="003960E2" w:rsidP="003960E2">
            <w:pPr>
              <w:snapToGrid w:val="0"/>
              <w:ind w:left="200" w:hanging="200"/>
              <w:rPr>
                <w:rFonts w:eastAsia="標楷體"/>
                <w:sz w:val="20"/>
                <w:szCs w:val="20"/>
              </w:rPr>
            </w:pPr>
            <w:r w:rsidRPr="000803AE">
              <w:rPr>
                <w:rFonts w:eastAsia="標楷體"/>
                <w:sz w:val="20"/>
                <w:szCs w:val="20"/>
              </w:rPr>
              <w:t>4. Letter No. Tai-Tsai-Cheng-1-0910143206 dated September 16, 2002</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5. Article 45-1 of </w:t>
            </w:r>
            <w:r w:rsidRPr="000803AE">
              <w:rPr>
                <w:rFonts w:eastAsia="標楷體"/>
                <w:sz w:val="20"/>
                <w:szCs w:val="20"/>
              </w:rPr>
              <w:t>Operating Rules of the Taiwan Stock Exchange Corporation</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6. Subparagraph 2, Paragraph 2, Article 3 of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7. Subparagraph 1,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8. Letter No. </w:t>
            </w:r>
            <w:r w:rsidRPr="000803AE">
              <w:rPr>
                <w:rFonts w:eastAsia="標楷體"/>
                <w:sz w:val="20"/>
                <w:szCs w:val="20"/>
              </w:rPr>
              <w:t>Tai-Cheng-Shang-</w:t>
            </w:r>
            <w:r w:rsidRPr="000803AE">
              <w:rPr>
                <w:rFonts w:eastAsia="標楷體" w:hint="eastAsia"/>
                <w:sz w:val="20"/>
                <w:szCs w:val="20"/>
              </w:rPr>
              <w:t>1-1041804796 dated October 20, 2015</w:t>
            </w: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9.</w:t>
            </w:r>
            <w:r w:rsidRPr="000803AE">
              <w:rPr>
                <w:rFonts w:eastAsia="標楷體"/>
                <w:sz w:val="20"/>
                <w:szCs w:val="20"/>
                <w:lang w:val="it-IT"/>
              </w:rPr>
              <w:t xml:space="preserve"> Letter No. Tai-Cheng-</w:t>
            </w:r>
            <w:r w:rsidRPr="000803AE">
              <w:rPr>
                <w:rFonts w:eastAsia="標楷體" w:hint="eastAsia"/>
                <w:sz w:val="20"/>
                <w:szCs w:val="20"/>
                <w:lang w:val="it-IT"/>
              </w:rPr>
              <w:t>Shang-</w:t>
            </w:r>
            <w:r w:rsidRPr="000803AE">
              <w:rPr>
                <w:rFonts w:eastAsia="標楷體"/>
                <w:sz w:val="20"/>
                <w:szCs w:val="20"/>
                <w:lang w:val="it-IT"/>
              </w:rPr>
              <w:t>1-</w:t>
            </w:r>
            <w:r w:rsidRPr="000803AE">
              <w:rPr>
                <w:rFonts w:eastAsia="標楷體" w:hint="eastAsia"/>
                <w:sz w:val="20"/>
                <w:szCs w:val="20"/>
                <w:lang w:val="it-IT"/>
              </w:rPr>
              <w:t>1051801229</w:t>
            </w:r>
            <w:r w:rsidRPr="000803AE">
              <w:rPr>
                <w:rFonts w:eastAsia="標楷體"/>
                <w:sz w:val="20"/>
                <w:szCs w:val="20"/>
                <w:lang w:val="it-IT"/>
              </w:rPr>
              <w:t xml:space="preserve"> dated </w:t>
            </w:r>
            <w:r w:rsidRPr="000803AE">
              <w:rPr>
                <w:rFonts w:eastAsia="標楷體" w:hint="eastAsia"/>
                <w:sz w:val="20"/>
                <w:szCs w:val="20"/>
                <w:lang w:val="it-IT"/>
              </w:rPr>
              <w:t>March</w:t>
            </w:r>
            <w:r w:rsidRPr="000803AE">
              <w:rPr>
                <w:rFonts w:eastAsia="標楷體"/>
                <w:sz w:val="20"/>
                <w:szCs w:val="20"/>
                <w:lang w:val="it-IT"/>
              </w:rPr>
              <w:t xml:space="preserve"> 2</w:t>
            </w:r>
            <w:r w:rsidRPr="000803AE">
              <w:rPr>
                <w:rFonts w:eastAsia="標楷體" w:hint="eastAsia"/>
                <w:sz w:val="20"/>
                <w:szCs w:val="20"/>
                <w:lang w:val="it-IT"/>
              </w:rPr>
              <w:t>9</w:t>
            </w:r>
            <w:r w:rsidRPr="000803AE">
              <w:rPr>
                <w:rFonts w:eastAsia="標楷體"/>
                <w:sz w:val="20"/>
                <w:szCs w:val="20"/>
                <w:lang w:val="it-IT"/>
              </w:rPr>
              <w:t>, 20</w:t>
            </w:r>
            <w:r w:rsidRPr="000803AE">
              <w:rPr>
                <w:rFonts w:eastAsia="標楷體" w:hint="eastAsia"/>
                <w:sz w:val="20"/>
                <w:szCs w:val="20"/>
                <w:lang w:val="it-IT"/>
              </w:rPr>
              <w:t>16</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overseas securities:</w:t>
            </w:r>
          </w:p>
          <w:p w:rsidR="003960E2" w:rsidRPr="000803AE" w:rsidRDefault="003960E2" w:rsidP="003960E2">
            <w:pPr>
              <w:snapToGrid w:val="0"/>
              <w:ind w:left="100" w:hanging="100"/>
              <w:rPr>
                <w:rFonts w:eastAsia="標楷體"/>
                <w:sz w:val="20"/>
                <w:szCs w:val="20"/>
              </w:rPr>
            </w:pPr>
            <w:r w:rsidRPr="000803AE">
              <w:rPr>
                <w:rFonts w:eastAsia="標楷體"/>
                <w:sz w:val="20"/>
                <w:szCs w:val="20"/>
              </w:rPr>
              <w:t xml:space="preserve">1. Filing of overseas shares, </w:t>
            </w:r>
            <w:r w:rsidRPr="000803AE">
              <w:rPr>
                <w:rFonts w:eastAsia="標楷體"/>
                <w:sz w:val="20"/>
                <w:szCs w:val="20"/>
              </w:rPr>
              <w:lastRenderedPageBreak/>
              <w:t>depositary receipts, or corporate bonds.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2. Announcement of issuance of overseas corporate bonds, overseas depositary receipts, and overseas shares.</w:t>
            </w: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3. Overseas Chinese/foreign investors’ shareholding</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20"/>
              <w:kinsoku/>
              <w:overflowPunct/>
              <w:snapToGrid w:val="0"/>
              <w:jc w:val="left"/>
              <w:rPr>
                <w:rFonts w:ascii="Times New Roman"/>
                <w:lang w:val="en-US" w:eastAsia="zh-TW"/>
              </w:rPr>
            </w:pPr>
            <w:r w:rsidRPr="000803AE">
              <w:rPr>
                <w:rFonts w:ascii="Times New Roman"/>
                <w:lang w:val="en-US" w:eastAsia="zh-TW"/>
              </w:rPr>
              <w:t xml:space="preserve">The basic information </w:t>
            </w:r>
            <w:r w:rsidRPr="000803AE">
              <w:rPr>
                <w:rFonts w:ascii="Times New Roman"/>
                <w:lang w:val="en-US" w:eastAsia="zh-TW"/>
              </w:rPr>
              <w:lastRenderedPageBreak/>
              <w:t xml:space="preserve">shall be uploaded within one day following the approval by the competent authorities and be updated upon any changes. </w:t>
            </w:r>
          </w:p>
          <w:p w:rsidR="003960E2" w:rsidRPr="000803AE" w:rsidRDefault="003960E2" w:rsidP="003960E2">
            <w:pPr>
              <w:pStyle w:val="20"/>
              <w:kinsoku/>
              <w:overflowPunct/>
              <w:snapToGrid w:val="0"/>
              <w:jc w:val="left"/>
              <w:rPr>
                <w:rFonts w:ascii="Times New Roman"/>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For overseas corporate bonds and overseas shares, within 2 days from the issuance day; for overseas depositary receipts, within 2 days from the signing day of the depositary agreement; for the overseas shares that are offered but not for raising funds, </w:t>
            </w:r>
            <w:r w:rsidRPr="000803AE">
              <w:rPr>
                <w:rFonts w:ascii="Times New Roman" w:hAnsi="Times New Roman"/>
                <w:sz w:val="20"/>
                <w:lang w:val="en-US" w:eastAsia="zh-TW"/>
              </w:rPr>
              <w:t>within 2 days from the listing day.  Any changes in the above matters shall be filed within 2 days of completion of the offering.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business days of completion of issuance or offering.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System (sii.twse.com.tw/filing of overseas securities).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 filing of overseas securities/overseas shares, overseas depositary receipts, overseas general corporate bonds, overseas convertible bonds, overseas corporate bonds with warrants).  Please select the applicable item and then upload the relevant files.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Regulations Governing the Offering and </w:t>
            </w:r>
            <w:r w:rsidRPr="000803AE">
              <w:rPr>
                <w:rFonts w:eastAsia="標楷體"/>
                <w:sz w:val="20"/>
                <w:szCs w:val="20"/>
              </w:rPr>
              <w:lastRenderedPageBreak/>
              <w:t>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Articles 19, 26 and 34 of the Regulations the Governing the Offering and Issuance of Overseas Securities by Issuers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0"/>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ind w:left="200" w:hanging="200"/>
              <w:rPr>
                <w:rFonts w:eastAsia="標楷體"/>
                <w:sz w:val="20"/>
                <w:szCs w:val="20"/>
              </w:rPr>
            </w:pPr>
            <w:r w:rsidRPr="000803AE">
              <w:rPr>
                <w:rFonts w:eastAsia="標楷體"/>
                <w:sz w:val="20"/>
                <w:szCs w:val="20"/>
              </w:rPr>
              <w:t>4. An</w:t>
            </w:r>
            <w:r w:rsidRPr="000803AE">
              <w:rPr>
                <w:sz w:val="20"/>
                <w:szCs w:val="20"/>
              </w:rPr>
              <w:t xml:space="preserve"> issuer sponsoring issuance of overseas depositary receipts carries out a capital </w:t>
            </w:r>
            <w:r w:rsidRPr="000803AE">
              <w:rPr>
                <w:sz w:val="20"/>
                <w:szCs w:val="20"/>
              </w:rPr>
              <w:lastRenderedPageBreak/>
              <w:t>increase through a new share issue via capitalization of cash, earnings or capital reserve, and a depositary institution carries out a follow-on issue of overseas depositary receipts corresponding to the amount of the newly issued shares in accordance with the relevant provisions.  An issuer of overseas stocks carries out a capital increase through a new share issue via capitalization of cash, earnings or capital reserve, and the issuer carries out a follow-on issue of overseas stocks in accordance with the relevant laws and regulations.</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sz w:val="20"/>
                <w:szCs w:val="20"/>
              </w:rPr>
            </w:pPr>
            <w:r w:rsidRPr="000803AE">
              <w:rPr>
                <w:rFonts w:eastAsia="標楷體"/>
                <w:sz w:val="20"/>
                <w:szCs w:val="20"/>
              </w:rPr>
              <w:t xml:space="preserve">5. Where the actual issue price of overseas corporate bonds is lower than 90 percent of the formula price less the </w:t>
            </w:r>
            <w:r w:rsidRPr="000803AE">
              <w:rPr>
                <w:sz w:val="20"/>
                <w:szCs w:val="20"/>
              </w:rPr>
              <w:t>liquidity premium, an announcement shall be made.</w:t>
            </w:r>
          </w:p>
          <w:p w:rsidR="003960E2" w:rsidRPr="000803AE" w:rsidRDefault="003960E2" w:rsidP="003960E2">
            <w:pPr>
              <w:snapToGrid w:val="0"/>
              <w:ind w:left="200" w:hanging="200"/>
              <w:rPr>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6. Any change in t</w:t>
            </w:r>
            <w:r w:rsidRPr="000803AE">
              <w:rPr>
                <w:rFonts w:eastAsia="標楷體"/>
                <w:sz w:val="20"/>
                <w:szCs w:val="20"/>
              </w:rPr>
              <w:t xml:space="preserve">he </w:t>
            </w:r>
            <w:r w:rsidRPr="000803AE">
              <w:rPr>
                <w:rFonts w:eastAsia="標楷體" w:hint="eastAsia"/>
                <w:sz w:val="20"/>
                <w:szCs w:val="20"/>
              </w:rPr>
              <w:t>offering</w:t>
            </w:r>
            <w:r w:rsidRPr="000803AE">
              <w:rPr>
                <w:rFonts w:eastAsia="標楷體"/>
                <w:sz w:val="20"/>
                <w:szCs w:val="20"/>
              </w:rPr>
              <w:t xml:space="preserve"> plan </w:t>
            </w:r>
            <w:r w:rsidRPr="000803AE">
              <w:rPr>
                <w:rFonts w:eastAsia="標楷體" w:hint="eastAsia"/>
                <w:sz w:val="20"/>
                <w:szCs w:val="20"/>
              </w:rPr>
              <w:t>of overseas d</w:t>
            </w:r>
            <w:r w:rsidRPr="000803AE">
              <w:rPr>
                <w:rFonts w:eastAsia="標楷體"/>
                <w:sz w:val="20"/>
                <w:szCs w:val="20"/>
              </w:rPr>
              <w:t>eposit</w:t>
            </w:r>
            <w:r w:rsidRPr="000803AE">
              <w:rPr>
                <w:rFonts w:eastAsia="標楷體" w:hint="eastAsia"/>
                <w:sz w:val="20"/>
                <w:szCs w:val="20"/>
              </w:rPr>
              <w:t>a</w:t>
            </w:r>
            <w:r w:rsidRPr="000803AE">
              <w:rPr>
                <w:rFonts w:eastAsia="標楷體"/>
                <w:sz w:val="20"/>
                <w:szCs w:val="20"/>
              </w:rPr>
              <w:t xml:space="preserve">ry </w:t>
            </w:r>
            <w:r w:rsidRPr="000803AE">
              <w:rPr>
                <w:rFonts w:eastAsia="標楷體" w:hint="eastAsia"/>
                <w:sz w:val="20"/>
                <w:szCs w:val="20"/>
              </w:rPr>
              <w:t>r</w:t>
            </w:r>
            <w:r w:rsidRPr="000803AE">
              <w:rPr>
                <w:rFonts w:eastAsia="標楷體"/>
                <w:sz w:val="20"/>
                <w:szCs w:val="20"/>
              </w:rPr>
              <w:t xml:space="preserve">eceipts </w:t>
            </w:r>
            <w:r w:rsidRPr="000803AE">
              <w:rPr>
                <w:rFonts w:eastAsia="標楷體" w:hint="eastAsia"/>
                <w:sz w:val="20"/>
                <w:szCs w:val="20"/>
              </w:rPr>
              <w:t xml:space="preserve">to be </w:t>
            </w:r>
            <w:r w:rsidRPr="000803AE">
              <w:rPr>
                <w:rFonts w:eastAsia="標楷體"/>
                <w:sz w:val="20"/>
                <w:szCs w:val="20"/>
              </w:rPr>
              <w:lastRenderedPageBreak/>
              <w:t xml:space="preserve">traded on </w:t>
            </w:r>
            <w:r w:rsidRPr="000803AE">
              <w:rPr>
                <w:rFonts w:eastAsia="標楷體" w:hint="eastAsia"/>
                <w:sz w:val="20"/>
                <w:szCs w:val="20"/>
              </w:rPr>
              <w:t>a</w:t>
            </w:r>
            <w:r w:rsidRPr="000803AE">
              <w:rPr>
                <w:rFonts w:eastAsia="標楷體"/>
                <w:sz w:val="20"/>
                <w:szCs w:val="20"/>
              </w:rPr>
              <w:t xml:space="preserve"> foreign over-the-counter market</w:t>
            </w:r>
            <w:r w:rsidRPr="000803AE">
              <w:rPr>
                <w:rFonts w:eastAsia="標楷體" w:hint="eastAsia"/>
                <w:sz w:val="20"/>
                <w:szCs w:val="20"/>
              </w:rPr>
              <w:t xml:space="preserve"> filed with</w:t>
            </w:r>
            <w:r w:rsidRPr="000803AE">
              <w:rPr>
                <w:rFonts w:eastAsia="標楷體"/>
                <w:sz w:val="20"/>
                <w:szCs w:val="20"/>
              </w:rPr>
              <w:t xml:space="preserve"> the competent authority or the securities regulator</w:t>
            </w:r>
            <w:r w:rsidRPr="000803AE">
              <w:rPr>
                <w:rFonts w:eastAsia="標楷體" w:hint="eastAsia"/>
                <w:sz w:val="20"/>
                <w:szCs w:val="20"/>
              </w:rPr>
              <w:t xml:space="preserve"> of the place of issuance</w:t>
            </w:r>
            <w:r w:rsidRPr="000803AE">
              <w:rPr>
                <w:rFonts w:eastAsia="標楷體"/>
                <w:sz w:val="20"/>
                <w:szCs w:val="20"/>
              </w:rPr>
              <w:t>.</w:t>
            </w:r>
          </w:p>
          <w:p w:rsidR="003960E2" w:rsidRPr="000803AE" w:rsidRDefault="003960E2" w:rsidP="003960E2">
            <w:pPr>
              <w:snapToGrid w:val="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 xml:space="preserve">7. </w:t>
            </w:r>
            <w:r w:rsidRPr="000803AE">
              <w:rPr>
                <w:rFonts w:eastAsia="標楷體"/>
                <w:sz w:val="20"/>
                <w:szCs w:val="20"/>
              </w:rPr>
              <w:t>Any material event</w:t>
            </w:r>
            <w:r w:rsidRPr="000803AE">
              <w:rPr>
                <w:rFonts w:eastAsia="標楷體" w:hint="eastAsia"/>
                <w:sz w:val="20"/>
                <w:szCs w:val="20"/>
              </w:rPr>
              <w:t xml:space="preserve"> required </w:t>
            </w:r>
            <w:r w:rsidRPr="000803AE">
              <w:rPr>
                <w:rFonts w:eastAsia="標楷體"/>
                <w:sz w:val="20"/>
                <w:szCs w:val="20"/>
              </w:rPr>
              <w:t xml:space="preserve">being </w:t>
            </w:r>
            <w:r w:rsidRPr="000803AE">
              <w:rPr>
                <w:rFonts w:eastAsia="標楷體" w:hint="eastAsia"/>
                <w:sz w:val="20"/>
                <w:szCs w:val="20"/>
              </w:rPr>
              <w:t xml:space="preserve">promptly </w:t>
            </w:r>
            <w:r w:rsidRPr="000803AE">
              <w:rPr>
                <w:rFonts w:eastAsia="標楷體"/>
                <w:sz w:val="20"/>
                <w:szCs w:val="20"/>
              </w:rPr>
              <w:t xml:space="preserve">announced or reported </w:t>
            </w:r>
            <w:r w:rsidRPr="000803AE">
              <w:rPr>
                <w:rFonts w:eastAsia="標楷體" w:hint="eastAsia"/>
                <w:sz w:val="20"/>
                <w:szCs w:val="20"/>
              </w:rPr>
              <w:t>in accordance with</w:t>
            </w:r>
            <w:r w:rsidRPr="000803AE">
              <w:rPr>
                <w:rFonts w:eastAsia="標楷體"/>
                <w:sz w:val="20"/>
                <w:szCs w:val="20"/>
              </w:rPr>
              <w:t xml:space="preserve"> </w:t>
            </w:r>
            <w:r w:rsidRPr="000803AE">
              <w:rPr>
                <w:rFonts w:eastAsia="標楷體" w:hint="eastAsia"/>
                <w:sz w:val="20"/>
                <w:szCs w:val="20"/>
              </w:rPr>
              <w:t xml:space="preserve">applicable laws and </w:t>
            </w:r>
            <w:r w:rsidRPr="000803AE">
              <w:rPr>
                <w:rFonts w:eastAsia="標楷體"/>
                <w:sz w:val="20"/>
                <w:szCs w:val="20"/>
              </w:rPr>
              <w:t xml:space="preserve">regulations issued by the foreign government or </w:t>
            </w:r>
            <w:r w:rsidRPr="000803AE">
              <w:rPr>
                <w:rFonts w:eastAsia="標楷體" w:hint="eastAsia"/>
                <w:sz w:val="20"/>
                <w:szCs w:val="20"/>
              </w:rPr>
              <w:t xml:space="preserve">rules issued by </w:t>
            </w:r>
            <w:r w:rsidRPr="000803AE">
              <w:rPr>
                <w:rFonts w:eastAsia="標楷體"/>
                <w:sz w:val="20"/>
                <w:szCs w:val="20"/>
              </w:rPr>
              <w:t>the foreign stock exchange</w:t>
            </w:r>
            <w:r w:rsidRPr="000803AE">
              <w:rPr>
                <w:rFonts w:eastAsia="標楷體" w:hint="eastAsia"/>
                <w:sz w:val="20"/>
                <w:szCs w:val="20"/>
              </w:rPr>
              <w:t xml:space="preserve"> that </w:t>
            </w:r>
            <w:r w:rsidRPr="000803AE">
              <w:rPr>
                <w:rFonts w:eastAsia="標楷體"/>
                <w:sz w:val="20"/>
                <w:szCs w:val="20"/>
              </w:rPr>
              <w:t xml:space="preserve">occurs after the issuance of the </w:t>
            </w:r>
            <w:r w:rsidRPr="000803AE">
              <w:rPr>
                <w:rFonts w:eastAsia="標楷體" w:hint="eastAsia"/>
                <w:sz w:val="20"/>
                <w:szCs w:val="20"/>
              </w:rPr>
              <w:t xml:space="preserve">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w:t>
            </w:r>
            <w:r w:rsidRPr="000803AE">
              <w:rPr>
                <w:rFonts w:eastAsia="標楷體" w:hint="eastAsia"/>
                <w:sz w:val="20"/>
                <w:szCs w:val="20"/>
              </w:rPr>
              <w:t>the</w:t>
            </w:r>
            <w:r w:rsidRPr="000803AE">
              <w:rPr>
                <w:rFonts w:eastAsia="標楷體"/>
                <w:sz w:val="20"/>
                <w:szCs w:val="20"/>
              </w:rPr>
              <w:t xml:space="preserve"> foreign over-the-counter market.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hint="eastAsia"/>
                <w:sz w:val="20"/>
                <w:szCs w:val="20"/>
              </w:rPr>
              <w:t>8.</w:t>
            </w:r>
            <w:r w:rsidRPr="000803AE">
              <w:t xml:space="preserve"> </w:t>
            </w:r>
            <w:r w:rsidRPr="000803AE">
              <w:rPr>
                <w:rFonts w:eastAsia="標楷體"/>
                <w:sz w:val="20"/>
                <w:szCs w:val="20"/>
              </w:rPr>
              <w:t>The</w:t>
            </w:r>
            <w:r w:rsidRPr="000803AE">
              <w:rPr>
                <w:rFonts w:eastAsia="標楷體" w:hint="eastAsia"/>
                <w:sz w:val="20"/>
                <w:szCs w:val="20"/>
              </w:rPr>
              <w:t xml:space="preserve"> suspension of trading</w:t>
            </w:r>
            <w:r w:rsidRPr="000803AE">
              <w:rPr>
                <w:rFonts w:eastAsia="標楷體"/>
                <w:sz w:val="20"/>
                <w:szCs w:val="20"/>
              </w:rPr>
              <w:t xml:space="preserve"> </w:t>
            </w:r>
            <w:r w:rsidRPr="000803AE">
              <w:rPr>
                <w:rFonts w:eastAsia="標楷體" w:hint="eastAsia"/>
                <w:sz w:val="20"/>
                <w:szCs w:val="20"/>
              </w:rPr>
              <w:t xml:space="preserve">or limitation on issuance of overseas </w:t>
            </w:r>
            <w:r w:rsidRPr="000803AE">
              <w:rPr>
                <w:rFonts w:eastAsia="標楷體"/>
                <w:sz w:val="20"/>
                <w:szCs w:val="20"/>
              </w:rPr>
              <w:t>deposit</w:t>
            </w:r>
            <w:r w:rsidRPr="000803AE">
              <w:rPr>
                <w:rFonts w:eastAsia="標楷體" w:hint="eastAsia"/>
                <w:sz w:val="20"/>
                <w:szCs w:val="20"/>
              </w:rPr>
              <w:t>ory</w:t>
            </w:r>
            <w:r w:rsidRPr="000803AE">
              <w:rPr>
                <w:rFonts w:eastAsia="標楷體"/>
                <w:sz w:val="20"/>
                <w:szCs w:val="20"/>
              </w:rPr>
              <w:t xml:space="preserve"> receipts traded on a foreign over-the-counter market </w:t>
            </w:r>
            <w:r w:rsidRPr="000803AE">
              <w:rPr>
                <w:rFonts w:eastAsia="標楷體" w:hint="eastAsia"/>
                <w:sz w:val="20"/>
                <w:szCs w:val="20"/>
              </w:rPr>
              <w:t xml:space="preserve">ordered </w:t>
            </w:r>
            <w:r w:rsidRPr="000803AE">
              <w:rPr>
                <w:rFonts w:eastAsia="標楷體"/>
                <w:sz w:val="20"/>
                <w:szCs w:val="20"/>
              </w:rPr>
              <w:t>by the securities regulator</w:t>
            </w:r>
            <w:r w:rsidRPr="000803AE">
              <w:rPr>
                <w:rFonts w:eastAsia="標楷體" w:hint="eastAsia"/>
                <w:sz w:val="20"/>
                <w:szCs w:val="20"/>
              </w:rPr>
              <w:t xml:space="preserve"> of the place of issuance</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sz w:val="20"/>
                <w:szCs w:val="20"/>
              </w:rPr>
              <w:lastRenderedPageBreak/>
              <w:t xml:space="preserve">The information shall be uploaded within 2 days of issuance of the overseas depositary receipts or </w:t>
            </w:r>
            <w:r w:rsidRPr="000803AE">
              <w:rPr>
                <w:sz w:val="20"/>
                <w:szCs w:val="20"/>
              </w:rPr>
              <w:lastRenderedPageBreak/>
              <w:t>shares.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Upon actual occurrence.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w:t>
            </w:r>
            <w:r w:rsidRPr="000803AE">
              <w:rPr>
                <w:rFonts w:eastAsia="標楷體"/>
                <w:sz w:val="20"/>
                <w:szCs w:val="20"/>
              </w:rPr>
              <w:lastRenderedPageBreak/>
              <w:t xml:space="preserve">the day of occurrence of the event.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w:t>
            </w:r>
            <w:r w:rsidRPr="000803AE">
              <w:rPr>
                <w:rFonts w:eastAsia="標楷體"/>
                <w:sz w:val="20"/>
                <w:szCs w:val="20"/>
              </w:rPr>
              <w:t xml:space="preserve">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trading hour</w:t>
            </w:r>
            <w:r w:rsidRPr="000803AE">
              <w:rPr>
                <w:rFonts w:eastAsia="標楷體" w:hint="eastAsia"/>
                <w:sz w:val="20"/>
                <w:szCs w:val="20"/>
              </w:rPr>
              <w:t>s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day of occurrence of the event.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(sii.twse.com.tw/filing of overseas securities/overseas depositary receipts/basic information and information on follow-on issues).</w:t>
            </w: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ind w:left="212" w:hanging="212"/>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overseas securities/overseas general corporate bonds, overseas convertible bonds).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lastRenderedPageBreak/>
              <w:t>Articles 21 and 36 of the Regulations Governing the Offering and Issuance of Overseas Securities by Issuers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Letter No. 89-Tai-Tsai-Cheng-1-00398 dated February 9, 2000</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w:t>
            </w:r>
            <w:r w:rsidRPr="000803AE">
              <w:rPr>
                <w:rFonts w:eastAsia="標楷體"/>
                <w:sz w:val="20"/>
                <w:szCs w:val="20"/>
              </w:rPr>
              <w:t>, Article 7 of</w:t>
            </w:r>
            <w:r w:rsidRPr="000803AE">
              <w:t xml:space="preserve">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 xml:space="preserve">Overseas </w:t>
            </w:r>
            <w:r w:rsidRPr="000803AE">
              <w:rPr>
                <w:rFonts w:eastAsia="標楷體"/>
                <w:sz w:val="20"/>
                <w:szCs w:val="20"/>
              </w:rPr>
              <w:lastRenderedPageBreak/>
              <w:t>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3</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4</w:t>
            </w:r>
            <w:r w:rsidRPr="000803AE">
              <w:rPr>
                <w:rFonts w:eastAsia="標楷體"/>
                <w:sz w:val="20"/>
                <w:szCs w:val="20"/>
              </w:rPr>
              <w:t>, Article 7 of 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2</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Filing of cash capital increase and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basic information shall be uploaded within one day of effectiveness of the filing or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from the signing of a </w:t>
            </w:r>
            <w:r w:rsidRPr="000803AE">
              <w:rPr>
                <w:rFonts w:ascii="Times New Roman" w:eastAsia="新細明體" w:hAnsi="Times New Roman"/>
                <w:sz w:val="20"/>
                <w:lang w:val="en-US" w:eastAsia="zh-TW"/>
              </w:rPr>
              <w:t>payment collection agreement with a financial institution and an agreement for deposit of the payments in the designated account with another financial institution, the names of the financial institutions and the dates of those agreements shall be uploaded.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For cases under which the fundraising deadline is extended, the information shall also be uploaded within 1 day from the service of the notice of approval of the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Changes as a result of a resolution by the board of directors shall be uploaded within 2 days of occurrence of such changes, and material information must be published </w:t>
            </w:r>
            <w:r w:rsidRPr="000803AE">
              <w:rPr>
                <w:rFonts w:ascii="Times New Roman" w:eastAsia="標楷體" w:hAnsi="Times New Roman" w:hint="eastAsia"/>
                <w:sz w:val="20"/>
                <w:lang w:val="en-US" w:eastAsia="zh-TW"/>
              </w:rPr>
              <w:t xml:space="preserve">two hours </w:t>
            </w:r>
            <w:r w:rsidRPr="000803AE">
              <w:rPr>
                <w:rFonts w:ascii="Times New Roman" w:eastAsia="標楷體" w:hAnsi="Times New Roman"/>
                <w:sz w:val="20"/>
                <w:lang w:val="en-US" w:eastAsia="zh-TW"/>
              </w:rPr>
              <w:t>prior to the</w:t>
            </w:r>
            <w:r w:rsidRPr="000803AE">
              <w:t xml:space="preserve"> </w:t>
            </w:r>
            <w:r w:rsidRPr="000803AE">
              <w:rPr>
                <w:rFonts w:ascii="Times New Roman" w:eastAsia="標楷體" w:hAnsi="Times New Roman"/>
                <w:sz w:val="20"/>
                <w:lang w:val="en-US" w:eastAsia="zh-TW"/>
              </w:rPr>
              <w:t>commencement of trading hours</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of the next business day following the day of the board's resolution.</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basic information, plan particulars, plan progress, and effectiveness of the plan</w:t>
            </w: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w:t>
            </w:r>
            <w:r w:rsidRPr="000803AE">
              <w:rPr>
                <w:rFonts w:ascii="Times New Roman" w:eastAsia="新細明體" w:hAnsi="Times New Roman"/>
                <w:sz w:val="20"/>
                <w:lang w:val="en-US" w:eastAsia="zh-TW"/>
              </w:rPr>
              <w:t>filing of</w:t>
            </w:r>
            <w:r w:rsidRPr="000803AE">
              <w:rPr>
                <w:rFonts w:ascii="Times New Roman" w:eastAsia="標楷體" w:hAnsi="Times New Roman"/>
                <w:sz w:val="20"/>
                <w:lang w:val="en-US" w:eastAsia="zh-TW"/>
              </w:rPr>
              <w:t xml:space="preserve"> the signing of a </w:t>
            </w:r>
            <w:r w:rsidRPr="000803AE">
              <w:rPr>
                <w:rFonts w:ascii="Times New Roman" w:eastAsia="新細明體" w:hAnsi="Times New Roman"/>
                <w:sz w:val="20"/>
                <w:lang w:val="en-US" w:eastAsia="zh-TW"/>
              </w:rPr>
              <w:t>payment collection agreement and an agreement for deposit of the payments in the designated account, the full collection of payments, the date of payments for cash capital increase, and the date of distribution of shares issued in cash capital increase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w:t>
            </w:r>
            <w:r w:rsidRPr="000803AE">
              <w:rPr>
                <w:rFonts w:ascii="Times New Roman" w:eastAsia="標楷體" w:hAnsi="Times New Roman"/>
                <w:sz w:val="20"/>
                <w:lang w:val="en-US" w:eastAsia="zh-TW"/>
              </w:rPr>
              <w:t>filing of cases in which the fundraising deadline is extended).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System (sii.twse.com.tw/filing of </w:t>
            </w:r>
            <w:r w:rsidRPr="000803AE">
              <w:rPr>
                <w:rFonts w:ascii="Times New Roman" w:eastAsia="新細明體" w:hAnsi="Times New Roman"/>
                <w:sz w:val="20"/>
                <w:lang w:val="en-US" w:eastAsia="zh-TW"/>
              </w:rPr>
              <w:t>cash capital increase and issuance of corporate bonds/entering of the date on which the board of directors approved the change in the plan, the basic information regarding the plan, plan particulars, plan progress, and the effectiveness of the plan</w:t>
            </w:r>
            <w:r w:rsidRPr="000803AE">
              <w:rPr>
                <w:rFonts w:ascii="Times New Roman" w:eastAsia="標楷體" w:hAnsi="Times New Roman"/>
                <w:sz w:val="20"/>
                <w:lang w:val="en-US" w:eastAsia="zh-TW"/>
              </w:rPr>
              <w:t>).</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w:t>
            </w:r>
            <w:r w:rsidRPr="000803AE">
              <w:rPr>
                <w:rFonts w:ascii="Times New Roman" w:eastAsia="新細明體" w:hAnsi="Times New Roman"/>
                <w:sz w:val="20"/>
                <w:lang w:val="en-US" w:eastAsia="zh-TW"/>
              </w:rPr>
              <w:t>he relevant information shall be uploaded to the Market Observation Post System (sii.twse.com.tw/filing of material information/filing of material information) for public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numPr>
                <w:ilvl w:val="0"/>
                <w:numId w:val="171"/>
              </w:numPr>
              <w:kinsoku/>
              <w:wordWrap/>
              <w:overflowPunct/>
              <w:snapToGrid w:val="0"/>
              <w:ind w:firstLineChars="0"/>
              <w:jc w:val="left"/>
            </w:pPr>
            <w:r w:rsidRPr="000803AE">
              <w:lastRenderedPageBreak/>
              <w:t>Regulations Governing Offering and the Issuance of Securities by Securities Issuers</w:t>
            </w:r>
          </w:p>
          <w:p w:rsidR="003960E2" w:rsidRPr="000803AE" w:rsidRDefault="003960E2" w:rsidP="003960E2">
            <w:pPr>
              <w:pStyle w:val="22"/>
              <w:numPr>
                <w:ilvl w:val="0"/>
                <w:numId w:val="171"/>
              </w:numPr>
              <w:kinsoku/>
              <w:wordWrap/>
              <w:overflowPunct/>
              <w:snapToGrid w:val="0"/>
              <w:ind w:firstLineChars="0"/>
              <w:jc w:val="left"/>
            </w:pPr>
            <w:r w:rsidRPr="000803AE">
              <w:t>Taiwan Stock Exchange Corporation Procedures for Verification and Public Disclosure of Material Information of Companies with Listed Securities</w:t>
            </w:r>
          </w:p>
          <w:p w:rsidR="003960E2" w:rsidRPr="000803AE" w:rsidRDefault="003960E2" w:rsidP="003960E2">
            <w:pPr>
              <w:pStyle w:val="22"/>
              <w:numPr>
                <w:ilvl w:val="0"/>
                <w:numId w:val="171"/>
              </w:numPr>
              <w:kinsoku/>
              <w:wordWrap/>
              <w:overflowPunct/>
              <w:snapToGrid w:val="0"/>
              <w:ind w:firstLineChars="0"/>
              <w:jc w:val="left"/>
            </w:pPr>
            <w:r w:rsidRPr="000803AE">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rPr>
                <w:rFonts w:eastAsia="標楷體"/>
                <w:sz w:val="20"/>
                <w:szCs w:val="20"/>
              </w:rPr>
            </w:pP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30</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Information about corporate bonds:</w:t>
            </w:r>
          </w:p>
          <w:p w:rsidR="003960E2" w:rsidRPr="000803AE" w:rsidRDefault="003960E2" w:rsidP="003960E2">
            <w:pPr>
              <w:snapToGrid w:val="0"/>
              <w:ind w:left="200" w:hanging="200"/>
              <w:rPr>
                <w:rFonts w:eastAsia="標楷體"/>
                <w:sz w:val="20"/>
                <w:szCs w:val="20"/>
              </w:rPr>
            </w:pPr>
            <w:r w:rsidRPr="000803AE">
              <w:rPr>
                <w:rFonts w:eastAsia="標楷體"/>
                <w:sz w:val="20"/>
                <w:szCs w:val="20"/>
              </w:rPr>
              <w:lastRenderedPageBreak/>
              <w:t>1. The amount of the corporate bonds issued, the repayment period, the interest rate, and the rules for repayment of the principal.</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ind w:left="200" w:hanging="200"/>
              <w:rPr>
                <w:rFonts w:eastAsia="標楷體"/>
                <w:sz w:val="20"/>
                <w:szCs w:val="20"/>
              </w:rPr>
            </w:pPr>
            <w:r w:rsidRPr="000803AE">
              <w:rPr>
                <w:rFonts w:eastAsia="標楷體"/>
                <w:sz w:val="20"/>
                <w:szCs w:val="20"/>
              </w:rPr>
              <w:t>2. Announcement of changes in the filed matters regarding the initial issuance of corporate bonds.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File within 2 days of official issuance.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Any changes in the filed matters.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bond information).</w:t>
            </w:r>
          </w:p>
          <w:p w:rsidR="003960E2" w:rsidRPr="000803AE" w:rsidRDefault="003960E2" w:rsidP="003960E2">
            <w:pPr>
              <w:pStyle w:val="a3"/>
              <w:snapToGrid w:val="0"/>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lastRenderedPageBreak/>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Article 9 of the Regulations Governing the Offering and Issuance of Securities by Securities Issuers.</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31</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Prospectuses (including those for domestic and overseas fundraising cases).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drafts shall be electronically transmitted to obtain a transmission certificate before the listing or </w:t>
            </w:r>
            <w:r w:rsidRPr="000803AE">
              <w:rPr>
                <w:rFonts w:ascii="Times New Roman" w:eastAsia="標楷體" w:hAnsi="Times New Roman" w:hint="eastAsia"/>
                <w:sz w:val="20"/>
                <w:lang w:val="en-US" w:eastAsia="zh-TW"/>
              </w:rPr>
              <w:t>TPEx</w:t>
            </w:r>
            <w:r w:rsidRPr="000803AE">
              <w:rPr>
                <w:rFonts w:ascii="Times New Roman" w:eastAsia="標楷體" w:hAnsi="Times New Roman"/>
                <w:sz w:val="20"/>
                <w:lang w:val="en-US" w:eastAsia="zh-TW"/>
              </w:rPr>
              <w:t>-listing application is filed, and the transmission certificate must be attached to the relevant application documents submitted.  The printed copies shall be transmitted within one month of receipt of the approval letter from the SFC or the exchange</w:t>
            </w:r>
            <w:r w:rsidRPr="000803AE">
              <w:rPr>
                <w:rFonts w:ascii="Times New Roman" w:hAnsi="Times New Roman"/>
                <w:sz w:val="20"/>
                <w:lang w:val="en-US" w:eastAsia="zh-TW"/>
              </w:rPr>
              <w:t xml:space="preserve"> market</w:t>
            </w:r>
            <w:r w:rsidRPr="000803AE">
              <w:rPr>
                <w:rFonts w:ascii="Times New Roman" w:eastAsia="標楷體" w:hAnsi="Times New Roman"/>
                <w:sz w:val="20"/>
                <w:lang w:val="en-US" w:eastAsia="zh-TW"/>
              </w:rPr>
              <w:t xml:space="preserve"> or </w:t>
            </w:r>
            <w:r w:rsidRPr="000803AE">
              <w:rPr>
                <w:rFonts w:ascii="Times New Roman" w:hAnsi="Times New Roman"/>
                <w:sz w:val="20"/>
                <w:lang w:val="en-US" w:eastAsia="zh-TW"/>
              </w:rPr>
              <w:t>Taipei Exchange.  In the event of secondary distribution or call warrants, etc., the prospectuses shall also be transmitted.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Copies of the relevant documents must be submitted to the </w:t>
            </w:r>
            <w:r w:rsidRPr="000803AE">
              <w:rPr>
                <w:rFonts w:ascii="Times New Roman" w:eastAsia="新細明體" w:hAnsi="Times New Roman"/>
                <w:sz w:val="20"/>
                <w:lang w:val="en-US" w:eastAsia="zh-TW"/>
              </w:rPr>
              <w:t>Stock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w:t>
            </w:r>
            <w:r w:rsidRPr="000803AE">
              <w:rPr>
                <w:rFonts w:ascii="Times New Roman" w:eastAsia="新細明體" w:hAnsi="Times New Roman" w:hint="eastAsia"/>
                <w:sz w:val="20"/>
                <w:lang w:val="en-US" w:eastAsia="zh-TW"/>
              </w:rPr>
              <w:t>four</w:t>
            </w:r>
            <w:r w:rsidRPr="000803AE">
              <w:rPr>
                <w:rFonts w:ascii="Times New Roman" w:eastAsia="新細明體" w:hAnsi="Times New Roman"/>
                <w:sz w:val="20"/>
                <w:lang w:val="en-US" w:eastAsia="zh-TW"/>
              </w:rPr>
              <w:t xml:space="preserve"> copies), the Taipei Exchange</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 the SFIC (one copy), and the Taiwan Securities Association</w:t>
            </w:r>
            <w:r w:rsidRPr="000803AE">
              <w:rPr>
                <w:rFonts w:ascii="Times New Roman" w:eastAsia="新細明體" w:hAnsi="Times New Roman" w:hint="eastAsia"/>
                <w:sz w:val="20"/>
                <w:lang w:val="en-US" w:eastAsia="zh-TW"/>
              </w:rPr>
              <w:t xml:space="preserve"> </w:t>
            </w:r>
            <w:r w:rsidRPr="000803AE">
              <w:rPr>
                <w:rFonts w:ascii="Times New Roman" w:eastAsia="新細明體" w:hAnsi="Times New Roman"/>
                <w:sz w:val="20"/>
                <w:lang w:val="en-US" w:eastAsia="zh-TW"/>
              </w:rPr>
              <w:t>(one copy).</w:t>
            </w:r>
          </w:p>
          <w:p w:rsidR="003960E2" w:rsidRPr="000803AE" w:rsidRDefault="003960E2" w:rsidP="003960E2">
            <w:pPr>
              <w:pStyle w:val="a3"/>
              <w:snapToGrid w:val="0"/>
              <w:ind w:left="200" w:hanging="200"/>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using non-formatted electronic files /filing of prospectus).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Guidelines for Information Disclosed by Public Companies in Declarations via the Internet</w:t>
            </w:r>
          </w:p>
        </w:tc>
      </w:tr>
      <w:tr w:rsidR="003960E2" w:rsidRPr="000803AE" w:rsidTr="008F3B58">
        <w:tc>
          <w:tcPr>
            <w:tcW w:w="447" w:type="dxa"/>
            <w:vMerge w:val="restart"/>
            <w:tcBorders>
              <w:top w:val="single" w:sz="4" w:space="0" w:color="auto"/>
              <w:left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32</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Capital Reduction:</w:t>
            </w: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1.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2. The meeting of shareholders approving the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3. Matters relating to the board of directors' resolution on capital reduction.</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color w:val="auto"/>
                <w:sz w:val="20"/>
              </w:rPr>
              <w:t xml:space="preserve">4. </w:t>
            </w:r>
            <w:r w:rsidRPr="000803AE">
              <w:rPr>
                <w:rFonts w:ascii="Times New Roman" w:hint="eastAsia"/>
                <w:color w:val="auto"/>
                <w:sz w:val="20"/>
              </w:rPr>
              <w:t xml:space="preserve">An effective registration for </w:t>
            </w:r>
            <w:r w:rsidRPr="000803AE">
              <w:rPr>
                <w:rFonts w:ascii="Times New Roman"/>
                <w:color w:val="auto"/>
                <w:sz w:val="20"/>
              </w:rPr>
              <w:t>making</w:t>
            </w:r>
            <w:r w:rsidRPr="000803AE">
              <w:rPr>
                <w:rFonts w:ascii="Times New Roman" w:hint="eastAsia"/>
                <w:color w:val="auto"/>
                <w:sz w:val="20"/>
              </w:rPr>
              <w:t xml:space="preserve"> </w:t>
            </w:r>
            <w:r w:rsidRPr="000803AE">
              <w:rPr>
                <w:rFonts w:ascii="Times New Roman"/>
                <w:color w:val="auto"/>
                <w:sz w:val="20"/>
              </w:rPr>
              <w:t>up losses by capital reduction</w:t>
            </w:r>
            <w:r w:rsidRPr="000803AE">
              <w:rPr>
                <w:rFonts w:ascii="Times New Roman" w:hint="eastAsia"/>
                <w:color w:val="auto"/>
                <w:sz w:val="20"/>
              </w:rPr>
              <w:t xml:space="preserve"> </w:t>
            </w:r>
            <w:r w:rsidRPr="000803AE">
              <w:rPr>
                <w:rFonts w:ascii="Times New Roman"/>
                <w:color w:val="auto"/>
                <w:sz w:val="20"/>
              </w:rPr>
              <w:t>or</w:t>
            </w:r>
            <w:r w:rsidRPr="000803AE">
              <w:rPr>
                <w:rFonts w:ascii="Times New Roman" w:hint="eastAsia"/>
                <w:color w:val="auto"/>
                <w:sz w:val="20"/>
              </w:rPr>
              <w:t xml:space="preserve"> </w:t>
            </w:r>
            <w:r w:rsidRPr="000803AE">
              <w:rPr>
                <w:rFonts w:ascii="Times New Roman"/>
                <w:color w:val="auto"/>
                <w:sz w:val="20"/>
              </w:rPr>
              <w:t>capital reduction</w:t>
            </w:r>
            <w:r w:rsidRPr="000803AE">
              <w:rPr>
                <w:rFonts w:ascii="Times New Roman" w:hint="eastAsia"/>
                <w:color w:val="auto"/>
                <w:sz w:val="20"/>
              </w:rPr>
              <w:t xml:space="preserve"> through</w:t>
            </w:r>
            <w:r w:rsidRPr="000803AE">
              <w:rPr>
                <w:rFonts w:ascii="Times New Roman"/>
                <w:color w:val="auto"/>
                <w:sz w:val="20"/>
              </w:rPr>
              <w:t xml:space="preserve"> </w:t>
            </w:r>
            <w:r w:rsidRPr="000803AE">
              <w:rPr>
                <w:rFonts w:ascii="Times New Roman" w:hint="eastAsia"/>
                <w:color w:val="auto"/>
                <w:sz w:val="20"/>
              </w:rPr>
              <w:t>stock split filed with the competent authority.</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 xml:space="preserve">5. </w:t>
            </w:r>
            <w:r w:rsidRPr="000803AE">
              <w:rPr>
                <w:rFonts w:ascii="Times New Roman"/>
                <w:color w:val="auto"/>
                <w:sz w:val="20"/>
              </w:rPr>
              <w:t xml:space="preserve">The competent authority's approval of the capital reduction, and the completion of the registration of the capital change.  </w:t>
            </w: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6</w:t>
            </w:r>
            <w:r w:rsidRPr="000803AE">
              <w:rPr>
                <w:rFonts w:ascii="Times New Roman"/>
                <w:color w:val="auto"/>
                <w:sz w:val="20"/>
              </w:rPr>
              <w:t>. Application for a change in the main contents of securities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 xml:space="preserve">Within the closest non-trading hours </w:t>
            </w:r>
            <w:r w:rsidRPr="000803AE">
              <w:rPr>
                <w:rFonts w:eastAsia="標楷體"/>
                <w:sz w:val="20"/>
                <w:szCs w:val="20"/>
              </w:rPr>
              <w:t>immediately</w:t>
            </w:r>
            <w:r w:rsidRPr="000803AE">
              <w:rPr>
                <w:rFonts w:eastAsia="標楷體" w:hint="eastAsia"/>
                <w:sz w:val="20"/>
                <w:szCs w:val="20"/>
              </w:rPr>
              <w:t xml:space="preserve"> after</w:t>
            </w:r>
            <w:r w:rsidRPr="000803AE">
              <w:rPr>
                <w:rFonts w:eastAsia="標楷體"/>
                <w:sz w:val="20"/>
                <w:szCs w:val="20"/>
              </w:rPr>
              <w:t xml:space="preserve"> </w:t>
            </w:r>
            <w:r w:rsidRPr="000803AE">
              <w:rPr>
                <w:rFonts w:eastAsia="標楷體" w:hint="eastAsia"/>
                <w:sz w:val="20"/>
                <w:szCs w:val="20"/>
              </w:rPr>
              <w:t xml:space="preserve">the </w:t>
            </w:r>
            <w:r w:rsidRPr="000803AE">
              <w:rPr>
                <w:rFonts w:eastAsia="標楷體" w:hint="eastAsia"/>
                <w:sz w:val="20"/>
                <w:szCs w:val="20"/>
              </w:rPr>
              <w:lastRenderedPageBreak/>
              <w:t>board resolution</w:t>
            </w:r>
            <w:r w:rsidRPr="000803AE">
              <w:rPr>
                <w:rFonts w:eastAsia="標楷體"/>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hours after the press conference is ended.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occurrence of the event.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kern w:val="0"/>
                <w:sz w:val="20"/>
                <w:lang w:val="en-US" w:eastAsia="zh-TW"/>
              </w:rPr>
              <w:t>5</w:t>
            </w:r>
            <w:r w:rsidRPr="000803AE">
              <w:rPr>
                <w:rFonts w:ascii="Times New Roman" w:eastAsia="標楷體" w:hAnsi="Times New Roman"/>
                <w:kern w:val="0"/>
                <w:sz w:val="20"/>
                <w:lang w:val="en-US" w:eastAsia="zh-TW"/>
              </w:rPr>
              <w:t xml:space="preserve"> business day</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w:t>
            </w:r>
            <w:r w:rsidRPr="000803AE">
              <w:rPr>
                <w:rFonts w:ascii="Times New Roman" w:eastAsia="標楷體" w:hAnsi="Times New Roman" w:hint="eastAsia"/>
                <w:kern w:val="0"/>
                <w:sz w:val="20"/>
                <w:lang w:val="en-US" w:eastAsia="zh-TW"/>
              </w:rPr>
              <w:t>prior to filing.</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commencement of trading hours of the next business day</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date of occurrence of the event.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of the </w:t>
            </w:r>
            <w:r w:rsidRPr="000803AE">
              <w:rPr>
                <w:rFonts w:ascii="Times New Roman" w:eastAsia="標楷體" w:hAnsi="Times New Roman"/>
                <w:sz w:val="20"/>
                <w:lang w:val="en-US" w:eastAsia="zh-TW"/>
              </w:rPr>
              <w:lastRenderedPageBreak/>
              <w:t>c</w:t>
            </w:r>
            <w:r w:rsidRPr="000803AE">
              <w:rPr>
                <w:rFonts w:ascii="Times New Roman" w:hAnsi="Times New Roman"/>
                <w:sz w:val="20"/>
              </w:rPr>
              <w:t>completion of the registration of the capital change</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t>Upon completion of registration of the capital amount.</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at the Taiwan Stock Exchange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Corporation</w:t>
            </w:r>
            <w:r w:rsidRPr="000803AE">
              <w:rPr>
                <w:rFonts w:ascii="Times New Roman" w:eastAsia="標楷體" w:hAnsi="Times New Roman"/>
                <w:sz w:val="20"/>
                <w:lang w:val="en-US" w:eastAsia="zh-TW"/>
              </w:rPr>
              <w:t>.</w:t>
            </w:r>
            <w:r w:rsidRPr="000803AE">
              <w:rPr>
                <w:rFonts w:ascii="Times New Roman" w:eastAsia="標楷體" w:hAnsi="Times New Roman" w:hint="eastAsia"/>
                <w:sz w:val="20"/>
                <w:lang w:val="en-US" w:eastAsia="zh-TW"/>
              </w:rPr>
              <w:t xml:space="preserve">  No need to hold</w:t>
            </w:r>
            <w:r w:rsidRPr="000803AE">
              <w:rPr>
                <w:rFonts w:ascii="Times New Roman" w:eastAsia="標楷體" w:hAnsi="Times New Roman"/>
                <w:sz w:val="20"/>
                <w:lang w:val="en-US" w:eastAsia="zh-TW"/>
              </w:rPr>
              <w:t xml:space="preserve"> the press conference </w:t>
            </w:r>
            <w:r w:rsidRPr="000803AE">
              <w:rPr>
                <w:rFonts w:ascii="Times New Roman" w:eastAsia="標楷體" w:hAnsi="Times New Roman" w:hint="eastAsia"/>
                <w:sz w:val="20"/>
                <w:lang w:val="en-US" w:eastAsia="zh-TW"/>
              </w:rPr>
              <w:t xml:space="preserve">if cancelling </w:t>
            </w:r>
            <w:r w:rsidRPr="000803AE">
              <w:rPr>
                <w:rFonts w:ascii="Times New Roman" w:eastAsia="標楷體" w:hAnsi="Times New Roman"/>
                <w:sz w:val="20"/>
                <w:lang w:val="en-US" w:eastAsia="zh-TW"/>
              </w:rPr>
              <w:t>treasury</w:t>
            </w:r>
            <w:r w:rsidRPr="000803AE">
              <w:rPr>
                <w:rFonts w:ascii="Times New Roman" w:eastAsia="標楷體" w:hAnsi="Times New Roman" w:hint="eastAsia"/>
                <w:sz w:val="20"/>
                <w:lang w:val="en-US" w:eastAsia="zh-TW"/>
              </w:rPr>
              <w:t xml:space="preserve"> shares</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Publish material information </w:t>
            </w:r>
            <w:r w:rsidRPr="000803AE">
              <w:rPr>
                <w:rFonts w:ascii="Times New Roman" w:hAnsi="Times New Roman"/>
                <w:sz w:val="20"/>
                <w:lang w:val="en-US" w:eastAsia="zh-TW"/>
              </w:rPr>
              <w:t>by posting the information</w:t>
            </w:r>
            <w:r w:rsidRPr="000803AE">
              <w:rPr>
                <w:rFonts w:ascii="Times New Roman" w:eastAsia="標楷體" w:hAnsi="Times New Roman"/>
                <w:sz w:val="20"/>
                <w:lang w:val="en-US" w:eastAsia="zh-TW"/>
              </w:rPr>
              <w:t xml:space="preserve"> on the Market Observation Post System (sii.twse.com.tw/filing of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t>
            </w:r>
            <w:r w:rsidRPr="000803AE">
              <w:rPr>
                <w:rFonts w:ascii="Times New Roman" w:eastAsia="標楷體" w:hAnsi="Times New Roman" w:hint="eastAsia"/>
                <w:sz w:val="20"/>
                <w:lang w:val="en-US" w:eastAsia="zh-TW"/>
              </w:rPr>
              <w:t>he checklist of financial and business conditions of l</w:t>
            </w:r>
            <w:r w:rsidRPr="000803AE">
              <w:rPr>
                <w:rFonts w:ascii="Times New Roman" w:eastAsia="標楷體" w:hAnsi="Times New Roman"/>
                <w:sz w:val="20"/>
                <w:lang w:val="en-US" w:eastAsia="zh-TW"/>
              </w:rPr>
              <w:t xml:space="preserve">isted </w:t>
            </w:r>
            <w:r w:rsidRPr="000803AE">
              <w:rPr>
                <w:rFonts w:ascii="Times New Roman" w:eastAsia="標楷體" w:hAnsi="Times New Roman" w:hint="eastAsia"/>
                <w:sz w:val="20"/>
                <w:lang w:val="en-US" w:eastAsia="zh-TW"/>
              </w:rPr>
              <w:t>c</w:t>
            </w:r>
            <w:r w:rsidRPr="000803AE">
              <w:rPr>
                <w:rFonts w:ascii="Times New Roman" w:eastAsia="標楷體" w:hAnsi="Times New Roman"/>
                <w:sz w:val="20"/>
                <w:lang w:val="en-US" w:eastAsia="zh-TW"/>
              </w:rPr>
              <w:t>ompanies</w:t>
            </w:r>
            <w:r w:rsidRPr="000803AE">
              <w:rPr>
                <w:rFonts w:ascii="Times New Roman" w:eastAsia="標楷體" w:hAnsi="Times New Roman" w:hint="eastAsia"/>
                <w:sz w:val="20"/>
                <w:lang w:val="en-US" w:eastAsia="zh-TW"/>
              </w:rPr>
              <w:t xml:space="preserve"> (applicable in the case of </w:t>
            </w:r>
            <w:r w:rsidRPr="000803AE">
              <w:rPr>
                <w:rFonts w:ascii="Times New Roman" w:eastAsia="標楷體" w:hAnsi="Times New Roman"/>
                <w:sz w:val="20"/>
                <w:lang w:val="en-US" w:eastAsia="zh-TW"/>
              </w:rPr>
              <w:t>making</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up losses by capital reduction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material information) for public announcement of the material information.</w:t>
            </w: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ind w:left="152" w:hanging="152"/>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1. The relevant information shall be uploaded to the Market Observation Post </w:t>
            </w:r>
            <w:r w:rsidRPr="000803AE">
              <w:rPr>
                <w:rFonts w:ascii="Times New Roman" w:eastAsia="標楷體" w:hAnsi="Times New Roman"/>
                <w:sz w:val="20"/>
                <w:lang w:val="en-US" w:eastAsia="zh-TW"/>
              </w:rPr>
              <w:lastRenderedPageBreak/>
              <w:t>System (sii.twse.com.tw/filing of basic information of the company/capital stock formation procedure)</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 The relevant information shall be uploaded to the Market Observation Post System (sii.twse.com.tw/filing of basic information of the company/filing of the basic information of the company).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 The relevant information regarding 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 xml:space="preserve"> traded on the foreign over-the-counter market shall be </w:t>
            </w:r>
            <w:r w:rsidRPr="000803AE">
              <w:rPr>
                <w:rFonts w:ascii="Times New Roman" w:eastAsia="標楷體" w:hAnsi="Times New Roman"/>
                <w:sz w:val="20"/>
                <w:lang w:val="en-US" w:eastAsia="zh-TW"/>
              </w:rPr>
              <w:t>simultaneously</w:t>
            </w:r>
            <w:r w:rsidRPr="000803AE">
              <w:rPr>
                <w:rFonts w:ascii="Times New Roman" w:eastAsia="標楷體" w:hAnsi="Times New Roman" w:hint="eastAsia"/>
                <w:sz w:val="20"/>
                <w:lang w:val="en-US" w:eastAsia="zh-TW"/>
              </w:rPr>
              <w:t xml:space="preserve"> uploaded to the Market Observation Post System </w:t>
            </w:r>
            <w:r w:rsidRPr="000803AE">
              <w:rPr>
                <w:rFonts w:ascii="Times New Roman" w:eastAsia="標楷體" w:hAnsi="Times New Roman"/>
                <w:sz w:val="20"/>
                <w:lang w:val="en-US" w:eastAsia="zh-TW"/>
              </w:rPr>
              <w:t>(sii.twse.com.tw/reporting of overseas securities/</w:t>
            </w:r>
            <w:r w:rsidRPr="000803AE">
              <w:rPr>
                <w:rFonts w:ascii="Times New Roman" w:eastAsia="標楷體" w:hAnsi="Times New Roman" w:hint="eastAsia"/>
                <w:sz w:val="20"/>
                <w:lang w:val="en-US" w:eastAsia="zh-TW"/>
              </w:rPr>
              <w:t>o</w:t>
            </w:r>
            <w:r w:rsidRPr="000803AE">
              <w:rPr>
                <w:rFonts w:ascii="Times New Roman" w:eastAsia="標楷體" w:hAnsi="Times New Roman"/>
                <w:sz w:val="20"/>
                <w:lang w:val="en-US" w:eastAsia="zh-TW"/>
              </w:rPr>
              <w:t xml:space="preserve">verseas </w:t>
            </w:r>
            <w:r w:rsidRPr="000803AE">
              <w:rPr>
                <w:rFonts w:ascii="Times New Roman" w:eastAsia="標楷體" w:hAnsi="Times New Roman" w:hint="eastAsia"/>
                <w:sz w:val="20"/>
                <w:lang w:val="en-US" w:eastAsia="zh-TW"/>
              </w:rPr>
              <w:t>d</w:t>
            </w:r>
            <w:r w:rsidRPr="000803AE">
              <w:rPr>
                <w:rFonts w:ascii="Times New Roman" w:eastAsia="標楷體" w:hAnsi="Times New Roman"/>
                <w:sz w:val="20"/>
                <w:lang w:val="en-US" w:eastAsia="zh-TW"/>
              </w:rPr>
              <w:t>eposit</w:t>
            </w: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 xml:space="preserve">ry </w:t>
            </w:r>
            <w:r w:rsidRPr="000803AE">
              <w:rPr>
                <w:rFonts w:ascii="Times New Roman" w:eastAsia="標楷體" w:hAnsi="Times New Roman" w:hint="eastAsia"/>
                <w:sz w:val="20"/>
                <w:lang w:val="en-US" w:eastAsia="zh-TW"/>
              </w:rPr>
              <w:t>r</w:t>
            </w:r>
            <w:r w:rsidRPr="000803AE">
              <w:rPr>
                <w:rFonts w:ascii="Times New Roman" w:eastAsia="標楷體" w:hAnsi="Times New Roman"/>
                <w:sz w:val="20"/>
                <w:lang w:val="en-US" w:eastAsia="zh-TW"/>
              </w:rPr>
              <w:t>eceipts</w:t>
            </w:r>
            <w:r w:rsidRPr="000803AE">
              <w:rPr>
                <w:rFonts w:ascii="Times New Roman" w:eastAsia="標楷體" w:hAnsi="Times New Roman" w:hint="eastAsia"/>
                <w:sz w:val="20"/>
                <w:lang w:val="en-US" w:eastAsia="zh-TW"/>
              </w:rPr>
              <w:t>/</w:t>
            </w:r>
            <w:r w:rsidRPr="000803AE">
              <w:rPr>
                <w:rFonts w:ascii="Times New Roman" w:eastAsia="標楷體" w:hAnsi="Times New Roman"/>
                <w:sz w:val="20"/>
                <w:lang w:val="en-US" w:eastAsia="zh-TW"/>
              </w:rPr>
              <w:t>basic information</w:t>
            </w:r>
            <w:r w:rsidRPr="000803AE">
              <w:rPr>
                <w:rFonts w:ascii="Times New Roman" w:eastAsia="標楷體" w:hAnsi="Times New Roman" w:hint="eastAsia"/>
                <w:sz w:val="20"/>
                <w:lang w:val="en-US" w:eastAsia="zh-TW"/>
              </w:rPr>
              <w:t xml:space="preserve"> and </w:t>
            </w:r>
            <w:r w:rsidRPr="000803AE">
              <w:rPr>
                <w:rFonts w:ascii="Times New Roman" w:eastAsia="標楷體" w:hAnsi="Times New Roman"/>
                <w:sz w:val="20"/>
                <w:lang w:val="en-US" w:eastAsia="zh-TW"/>
              </w:rPr>
              <w:t>information on follow-on issues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Application form for changes in the contents of listed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Copies of the approval letter issued by the competent authority.</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minutes of the meeting of shareholders, at which the capital reduction resolution is adopted.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Copy of the document evidencing the completion of amendment to corporate registration.</w:t>
            </w:r>
          </w:p>
          <w:p w:rsidR="003960E2" w:rsidRPr="000803AE" w:rsidRDefault="003960E2" w:rsidP="003960E2">
            <w:pPr>
              <w:pStyle w:val="a3"/>
              <w:snapToGrid w:val="0"/>
              <w:ind w:leftChars="73" w:left="175"/>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(According to Article 168-1 of the Company Act, where a company </w:t>
            </w:r>
            <w:r w:rsidRPr="000803AE">
              <w:rPr>
                <w:rFonts w:ascii="Times New Roman" w:hAnsi="Times New Roman"/>
                <w:sz w:val="20"/>
                <w:lang w:val="en-US" w:eastAsia="zh-TW"/>
              </w:rPr>
              <w:t>reduces and increases its capital stock at the same time before the end of a fiscal year, photocopies of documents evidencing the amendment to corporate registration may be submitted after the completion of the amendment to corporate registration by the Ministry of Economic Affairs, and the period for suspension of title transfer may be extended.</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5.</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Two copies of the plan for exchange of securities.</w:t>
            </w:r>
          </w:p>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t>6.</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letter of undertaking.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22"/>
              <w:kinsoku/>
              <w:wordWrap/>
              <w:overflowPunct/>
              <w:snapToGrid w:val="0"/>
              <w:ind w:left="43"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7, Paragraph 1, Article </w:t>
            </w:r>
            <w:r w:rsidRPr="000803AE">
              <w:rPr>
                <w:rFonts w:hint="eastAsia"/>
              </w:rPr>
              <w:t>11</w:t>
            </w:r>
            <w:r w:rsidRPr="000803AE">
              <w:t xml:space="preserve"> and </w:t>
            </w:r>
            <w:r w:rsidRPr="000803AE">
              <w:rPr>
                <w:rFonts w:hint="eastAsia"/>
              </w:rPr>
              <w:t xml:space="preserve">Subparagraph 3, </w:t>
            </w:r>
            <w:r w:rsidRPr="000803AE">
              <w:t xml:space="preserve">Paragraph </w:t>
            </w:r>
            <w:r w:rsidRPr="000803AE">
              <w:rPr>
                <w:rFonts w:hint="eastAsia"/>
              </w:rPr>
              <w:t>1</w:t>
            </w:r>
            <w:r w:rsidRPr="000803AE">
              <w:t xml:space="preserve">, Article </w:t>
            </w:r>
            <w:r w:rsidRPr="000803AE">
              <w:rPr>
                <w:rFonts w:hint="eastAsia"/>
              </w:rPr>
              <w:t>6</w:t>
            </w:r>
            <w:r w:rsidRPr="000803AE">
              <w:t xml:space="preserve"> and Paragraph </w:t>
            </w:r>
            <w:r w:rsidRPr="000803AE">
              <w:rPr>
                <w:rFonts w:hint="eastAsia"/>
              </w:rPr>
              <w:t>5</w:t>
            </w:r>
            <w:r w:rsidRPr="000803AE">
              <w:t xml:space="preserve">, Article </w:t>
            </w:r>
            <w:r w:rsidRPr="000803AE">
              <w:rPr>
                <w:rFonts w:hint="eastAsia"/>
              </w:rPr>
              <w:t>12</w:t>
            </w:r>
            <w:r w:rsidRPr="000803AE">
              <w:t xml:space="preserve"> of Taiwan Stock </w:t>
            </w:r>
            <w:r w:rsidRPr="000803AE">
              <w:lastRenderedPageBreak/>
              <w:t>Exchange Corporation Procedures for Verification and Public Disclosure of Material Information of Companies with Listed Securities</w:t>
            </w:r>
          </w:p>
          <w:p w:rsidR="003960E2" w:rsidRPr="000803AE" w:rsidRDefault="003960E2" w:rsidP="003960E2">
            <w:pPr>
              <w:pStyle w:val="22"/>
              <w:kinsoku/>
              <w:wordWrap/>
              <w:overflowPunct/>
              <w:snapToGrid w:val="0"/>
              <w:ind w:left="0" w:firstLineChars="0" w:firstLine="0"/>
              <w:jc w:val="left"/>
            </w:pPr>
          </w:p>
          <w:p w:rsidR="003960E2" w:rsidRPr="000803AE" w:rsidRDefault="003960E2" w:rsidP="003960E2">
            <w:pPr>
              <w:pStyle w:val="22"/>
              <w:kinsoku/>
              <w:wordWrap/>
              <w:overflowPunct/>
              <w:snapToGrid w:val="0"/>
              <w:ind w:left="0" w:firstLineChars="0" w:firstLine="0"/>
              <w:jc w:val="left"/>
            </w:pPr>
            <w:r w:rsidRPr="000803AE">
              <w:t xml:space="preserve">Subparagraph 11, Paragraph 1, Article </w:t>
            </w:r>
            <w:r w:rsidRPr="000803AE">
              <w:rPr>
                <w:rFonts w:hint="eastAsia"/>
              </w:rPr>
              <w:t>4</w:t>
            </w:r>
            <w:r w:rsidRPr="000803AE">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18, Paragraph 1, Article </w:t>
            </w:r>
            <w:r w:rsidRPr="000803AE">
              <w:rPr>
                <w:rFonts w:eastAsia="標楷體" w:hint="eastAsia"/>
                <w:sz w:val="20"/>
                <w:szCs w:val="20"/>
              </w:rPr>
              <w:t xml:space="preserve">4 </w:t>
            </w:r>
            <w:r w:rsidRPr="000803AE">
              <w:rPr>
                <w:rFonts w:eastAsia="標楷體"/>
                <w:sz w:val="20"/>
                <w:szCs w:val="20"/>
              </w:rPr>
              <w:t>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11, Paragraph 1,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eastAsia="標楷體" w:hint="eastAsia"/>
                <w:sz w:val="20"/>
                <w:szCs w:val="20"/>
              </w:rPr>
              <w:t>1</w:t>
            </w:r>
            <w:r w:rsidRPr="000803AE">
              <w:rPr>
                <w:rFonts w:eastAsia="標楷體"/>
                <w:sz w:val="20"/>
                <w:szCs w:val="20"/>
              </w:rPr>
              <w:t>-104</w:t>
            </w:r>
            <w:r w:rsidRPr="000803AE">
              <w:rPr>
                <w:rFonts w:eastAsia="標楷體" w:hint="eastAsia"/>
                <w:sz w:val="20"/>
                <w:szCs w:val="20"/>
              </w:rPr>
              <w:t>1805232</w:t>
            </w:r>
            <w:r w:rsidRPr="000803AE">
              <w:rPr>
                <w:rFonts w:eastAsia="標楷體"/>
                <w:sz w:val="20"/>
                <w:szCs w:val="20"/>
              </w:rPr>
              <w:t xml:space="preserve"> dated </w:t>
            </w:r>
            <w:r w:rsidRPr="000803AE">
              <w:rPr>
                <w:rFonts w:eastAsia="標楷體" w:hint="eastAsia"/>
                <w:sz w:val="20"/>
                <w:szCs w:val="20"/>
              </w:rPr>
              <w:t>November 17</w:t>
            </w:r>
            <w:r w:rsidRPr="000803AE">
              <w:rPr>
                <w:rFonts w:eastAsia="標楷體"/>
                <w:sz w:val="20"/>
                <w:szCs w:val="20"/>
              </w:rPr>
              <w:t>, 2015</w:t>
            </w:r>
            <w:r w:rsidRPr="000803AE">
              <w:rPr>
                <w:rFonts w:eastAsia="標楷體" w:hint="eastAsia"/>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Subparagraph 36, Paragraph </w:t>
            </w:r>
            <w:r w:rsidRPr="000803AE">
              <w:rPr>
                <w:rFonts w:eastAsia="標楷體" w:hint="eastAsia"/>
                <w:sz w:val="20"/>
                <w:szCs w:val="20"/>
              </w:rPr>
              <w:t>1</w:t>
            </w:r>
            <w:r w:rsidRPr="000803AE">
              <w:rPr>
                <w:rFonts w:eastAsia="標楷體"/>
                <w:sz w:val="20"/>
                <w:szCs w:val="20"/>
              </w:rPr>
              <w:t xml:space="preserve">, Article </w:t>
            </w:r>
            <w:r w:rsidRPr="000803AE">
              <w:rPr>
                <w:rFonts w:eastAsia="標楷體" w:hint="eastAsia"/>
                <w:sz w:val="20"/>
                <w:szCs w:val="20"/>
              </w:rPr>
              <w:t>4</w:t>
            </w:r>
            <w:r w:rsidRPr="000803AE">
              <w:rPr>
                <w:rFonts w:eastAsia="標楷體"/>
                <w:sz w:val="20"/>
                <w:szCs w:val="20"/>
              </w:rPr>
              <w:t xml:space="preserve"> of 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2"/>
              </w:numPr>
              <w:snapToGrid w:val="0"/>
              <w:rPr>
                <w:rFonts w:eastAsia="標楷體"/>
                <w:sz w:val="20"/>
                <w:szCs w:val="20"/>
              </w:rPr>
            </w:pPr>
            <w:r w:rsidRPr="000803AE">
              <w:rPr>
                <w:rFonts w:eastAsia="標楷體"/>
                <w:sz w:val="20"/>
                <w:szCs w:val="20"/>
              </w:rPr>
              <w:t xml:space="preserve">Subparagraph 2, Paragraph 2, Article 3 of </w:t>
            </w:r>
            <w:r w:rsidRPr="000803AE">
              <w:rPr>
                <w:rFonts w:eastAsia="標楷體"/>
                <w:sz w:val="20"/>
                <w:szCs w:val="20"/>
              </w:rPr>
              <w:lastRenderedPageBreak/>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2"/>
              </w:numPr>
              <w:snapToGrid w:val="0"/>
              <w:rPr>
                <w:rFonts w:eastAsia="標楷體"/>
                <w:sz w:val="20"/>
                <w:szCs w:val="20"/>
              </w:rPr>
            </w:pPr>
            <w:r w:rsidRPr="000803AE">
              <w:rPr>
                <w:rFonts w:eastAsia="標楷體" w:hint="eastAsia"/>
                <w:sz w:val="20"/>
                <w:szCs w:val="20"/>
              </w:rPr>
              <w:t xml:space="preserve">Subparagraph 1, Article 7 of </w:t>
            </w:r>
            <w:r w:rsidRPr="000803AE">
              <w:rPr>
                <w:rFonts w:eastAsia="標楷體"/>
                <w:sz w:val="20"/>
                <w:szCs w:val="20"/>
              </w:rPr>
              <w:t>Taiwan Stock Exchange Corporation Operating Procedures for Review of Issuance of</w:t>
            </w:r>
            <w:r w:rsidRPr="000803AE">
              <w:rPr>
                <w:rFonts w:eastAsia="標楷體" w:hint="eastAsia"/>
                <w:sz w:val="20"/>
                <w:szCs w:val="20"/>
              </w:rPr>
              <w:t xml:space="preserve"> </w:t>
            </w:r>
            <w:r w:rsidRPr="000803AE">
              <w:rPr>
                <w:rFonts w:eastAsia="標楷體"/>
                <w:sz w:val="20"/>
                <w:szCs w:val="20"/>
              </w:rPr>
              <w:t>Overseas Deposit</w:t>
            </w:r>
            <w:r w:rsidRPr="000803AE">
              <w:rPr>
                <w:rFonts w:eastAsia="標楷體" w:hint="eastAsia"/>
                <w:sz w:val="20"/>
                <w:szCs w:val="20"/>
              </w:rPr>
              <w:t>a</w:t>
            </w:r>
            <w:r w:rsidRPr="000803AE">
              <w:rPr>
                <w:rFonts w:eastAsia="標楷體"/>
                <w:sz w:val="20"/>
                <w:szCs w:val="20"/>
              </w:rPr>
              <w:t>ry Receipts Traded on Foreign Over-the-</w:t>
            </w:r>
            <w:r w:rsidRPr="000803AE">
              <w:rPr>
                <w:rFonts w:eastAsia="標楷體" w:hint="eastAsia"/>
                <w:sz w:val="20"/>
                <w:szCs w:val="20"/>
              </w:rPr>
              <w:t>C</w:t>
            </w:r>
            <w:r w:rsidRPr="000803AE">
              <w:rPr>
                <w:rFonts w:eastAsia="標楷體"/>
                <w:sz w:val="20"/>
                <w:szCs w:val="20"/>
              </w:rPr>
              <w:t>ounter Market</w:t>
            </w:r>
            <w:r w:rsidRPr="000803AE">
              <w:rPr>
                <w:rFonts w:eastAsia="標楷體" w:hint="eastAsia"/>
                <w:sz w:val="20"/>
                <w:szCs w:val="20"/>
              </w:rPr>
              <w:t>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Procedure for Exchange of Securities by Exchange-listed Companies</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Article 45 of the Operating Rules of the Taiwan Stock Exchange Corporation</w:t>
            </w:r>
          </w:p>
          <w:p w:rsidR="003960E2" w:rsidRPr="000803AE" w:rsidRDefault="003960E2" w:rsidP="003960E2">
            <w:pPr>
              <w:numPr>
                <w:ilvl w:val="0"/>
                <w:numId w:val="391"/>
              </w:numPr>
              <w:snapToGrid w:val="0"/>
              <w:rPr>
                <w:rFonts w:eastAsia="標楷體"/>
                <w:sz w:val="20"/>
                <w:szCs w:val="20"/>
              </w:rPr>
            </w:pPr>
            <w:r w:rsidRPr="000803AE">
              <w:rPr>
                <w:rFonts w:eastAsia="標楷體"/>
                <w:sz w:val="20"/>
                <w:szCs w:val="20"/>
              </w:rPr>
              <w:t>Letter No. Tai-Cheng-Shang-0960003615 dated February 8, 2007</w:t>
            </w:r>
          </w:p>
        </w:tc>
      </w:tr>
      <w:tr w:rsidR="003960E2" w:rsidRPr="000803AE" w:rsidTr="008F3B58">
        <w:tc>
          <w:tcPr>
            <w:tcW w:w="447" w:type="dxa"/>
            <w:vMerge/>
            <w:tcBorders>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hint="eastAsia"/>
                <w:color w:val="auto"/>
                <w:sz w:val="20"/>
              </w:rPr>
              <w:t>7</w:t>
            </w:r>
            <w:r w:rsidRPr="000803AE">
              <w:rPr>
                <w:rFonts w:ascii="Times New Roman"/>
                <w:color w:val="auto"/>
                <w:sz w:val="20"/>
              </w:rPr>
              <w:t xml:space="preserve">. After the Taiwan Stock Exchange Corporation approves the registration of the company's plan for exchange of new shares due to capital reduction, the company negotiates with Taiwan Stock Exchange Corporation for the dates of suspension of share title transfer for exchange of new shares due to capital reduction, </w:t>
            </w:r>
            <w:r w:rsidRPr="000803AE">
              <w:rPr>
                <w:rFonts w:ascii="Times New Roman"/>
                <w:color w:val="auto"/>
                <w:sz w:val="20"/>
              </w:rPr>
              <w:lastRenderedPageBreak/>
              <w:t>the suspension of listing or trading of the old share certificates, and commencement of exchange and listing and trading of the new share certificates.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8</w:t>
            </w:r>
            <w:r w:rsidRPr="000803AE">
              <w:rPr>
                <w:rFonts w:ascii="Times New Roman"/>
                <w:color w:val="auto"/>
                <w:sz w:val="20"/>
              </w:rPr>
              <w:t>. Application for listing of new shares due to capital reduction.</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92" w:hanging="92"/>
              <w:jc w:val="left"/>
              <w:rPr>
                <w:rFonts w:ascii="Times New Roman"/>
                <w:color w:val="auto"/>
                <w:sz w:val="20"/>
              </w:rPr>
            </w:pPr>
            <w:r w:rsidRPr="000803AE">
              <w:rPr>
                <w:rFonts w:ascii="Times New Roman" w:hint="eastAsia"/>
                <w:color w:val="auto"/>
                <w:sz w:val="20"/>
              </w:rPr>
              <w:t>9</w:t>
            </w:r>
            <w:r w:rsidRPr="000803AE">
              <w:rPr>
                <w:rFonts w:ascii="Times New Roman"/>
                <w:color w:val="auto"/>
                <w:sz w:val="20"/>
              </w:rPr>
              <w:t>. File investments by overseas Chinese and foreign nationals.</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At least 12 business days prior to the commencement of the period of suspension of title transfer of shares.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At least 2 business days prior to the date of delivery of new shares to shareholders.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day before the day the trading is resumed.</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ind w:left="176" w:hangingChars="88" w:hanging="176"/>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1. Report on the announcement of </w:t>
            </w:r>
            <w:r w:rsidRPr="000803AE">
              <w:rPr>
                <w:rFonts w:ascii="Times New Roman" w:hAnsi="Times New Roman"/>
                <w:sz w:val="20"/>
                <w:lang w:val="en-US" w:eastAsia="zh-TW"/>
              </w:rPr>
              <w:t>exchange of new shares due to capital reduction, and the attachments.</w:t>
            </w:r>
          </w:p>
          <w:p w:rsidR="003960E2" w:rsidRPr="000803AE" w:rsidRDefault="003960E2" w:rsidP="003960E2">
            <w:pPr>
              <w:pStyle w:val="a3"/>
              <w:snapToGrid w:val="0"/>
              <w:ind w:left="176" w:hangingChars="88" w:hanging="176"/>
              <w:rPr>
                <w:rFonts w:ascii="Times New Roman" w:hAnsi="Times New Roman"/>
                <w:sz w:val="20"/>
                <w:lang w:val="en-US" w:eastAsia="zh-TW"/>
              </w:rPr>
            </w:pPr>
            <w:r w:rsidRPr="000803AE">
              <w:rPr>
                <w:rFonts w:ascii="Times New Roman" w:hAnsi="Times New Roman"/>
                <w:sz w:val="20"/>
                <w:lang w:val="en-US" w:eastAsia="zh-TW"/>
              </w:rPr>
              <w:t>2. The relevant information shall be uploaded to the Market Observation Post System (sii.twse.com.tw/announcement made before fundraising and issuance of securities, delivery of securities or distribution of dividends under Articles 252 and 273 of the Company Act), and two copies of the filed information shall be submitted.</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1.</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2.</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 xml:space="preserve">Upload the relevant information to </w:t>
            </w:r>
            <w:r w:rsidRPr="000803AE">
              <w:rPr>
                <w:rFonts w:ascii="Times New Roman" w:hAnsi="Times New Roman"/>
                <w:sz w:val="20"/>
                <w:lang w:val="en-US" w:eastAsia="zh-TW"/>
              </w:rPr>
              <w:t>the Internet information reporting system designated by the Taiwan Stock Exchange Corporation</w:t>
            </w:r>
            <w:r w:rsidRPr="000803AE">
              <w:rPr>
                <w:rFonts w:ascii="Times New Roman" w:eastAsia="標楷體" w:hAnsi="Times New Roman"/>
                <w:sz w:val="20"/>
                <w:lang w:val="en-US" w:eastAsia="zh-TW"/>
              </w:rPr>
              <w:t xml:space="preserve"> (sii.twse.com.tw/announcements on the offer and issuance of securities in accordance with Articles 252 and 273 of the Company Act and announcement made prior to the delivery of securities or distribution of dividends).</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3.</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Or updating the information on the number of shares shown in the Market Observation Post System (sii.twse.com.tw/number of ordinary shares/reporting of the increase or decrease in the number of unit of TDR), effective on the listing date.</w:t>
            </w:r>
          </w:p>
          <w:p w:rsidR="003960E2" w:rsidRPr="000803AE" w:rsidRDefault="003960E2" w:rsidP="003960E2">
            <w:pPr>
              <w:pStyle w:val="a3"/>
              <w:snapToGrid w:val="0"/>
              <w:ind w:left="177" w:hanging="177"/>
              <w:rPr>
                <w:rFonts w:ascii="Times New Roman" w:eastAsia="標楷體" w:hAnsi="Times New Roman"/>
                <w:sz w:val="20"/>
                <w:lang w:val="en-US" w:eastAsia="zh-TW"/>
              </w:rPr>
            </w:pPr>
            <w:r w:rsidRPr="000803AE">
              <w:rPr>
                <w:rFonts w:ascii="Times New Roman" w:eastAsia="標楷體" w:hAnsi="Times New Roman"/>
                <w:sz w:val="20"/>
                <w:lang w:val="en-US" w:eastAsia="zh-TW"/>
              </w:rPr>
              <w:t>4.</w:t>
            </w:r>
            <w:r w:rsidRPr="000803AE">
              <w:rPr>
                <w:rFonts w:ascii="Times New Roman" w:eastAsia="標楷體" w:hAnsi="Times New Roman" w:hint="eastAsia"/>
                <w:sz w:val="20"/>
                <w:lang w:val="en-US" w:eastAsia="zh-TW"/>
              </w:rPr>
              <w:tab/>
            </w:r>
            <w:r w:rsidRPr="000803AE">
              <w:rPr>
                <w:rFonts w:ascii="Times New Roman" w:eastAsia="標楷體" w:hAnsi="Times New Roman"/>
                <w:sz w:val="20"/>
                <w:lang w:val="en-US" w:eastAsia="zh-TW"/>
              </w:rPr>
              <w:t>Other required documents.</w:t>
            </w: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trike/>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 filing of overseas Chinese or foreign investors’ shareholding).</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lastRenderedPageBreak/>
              <w:t>Article 165 of the Company Act</w:t>
            </w:r>
          </w:p>
          <w:p w:rsidR="003960E2" w:rsidRPr="000803AE" w:rsidRDefault="003960E2" w:rsidP="003960E2">
            <w:pPr>
              <w:numPr>
                <w:ilvl w:val="0"/>
                <w:numId w:val="173"/>
              </w:numPr>
              <w:snapToGrid w:val="0"/>
              <w:rPr>
                <w:rFonts w:eastAsia="標楷體"/>
                <w:sz w:val="20"/>
                <w:szCs w:val="20"/>
              </w:rPr>
            </w:pPr>
            <w:r w:rsidRPr="000803AE">
              <w:rPr>
                <w:rFonts w:eastAsia="標楷體"/>
                <w:sz w:val="20"/>
                <w:szCs w:val="20"/>
              </w:rPr>
              <w:t>Article 46 of the Operating Rules of the Taiwan Stock Exchange Corporation</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34, 35 and 139 of the Securities and Exchange Act</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Articles 45 and 47 of the Operating Rules of the Taiwan Stock Exchange Corporation.</w:t>
            </w:r>
          </w:p>
          <w:p w:rsidR="003960E2" w:rsidRPr="000803AE" w:rsidRDefault="003960E2" w:rsidP="003960E2">
            <w:pPr>
              <w:numPr>
                <w:ilvl w:val="0"/>
                <w:numId w:val="174"/>
              </w:numPr>
              <w:snapToGrid w:val="0"/>
              <w:rPr>
                <w:rFonts w:eastAsia="標楷體"/>
                <w:sz w:val="20"/>
                <w:szCs w:val="20"/>
              </w:rPr>
            </w:pPr>
            <w:r w:rsidRPr="000803AE">
              <w:rPr>
                <w:rFonts w:eastAsia="標楷體"/>
                <w:sz w:val="20"/>
                <w:szCs w:val="20"/>
              </w:rPr>
              <w:t>Letter No. Tai-Cheng-Shang-1-10</w:t>
            </w:r>
            <w:r w:rsidRPr="000803AE">
              <w:rPr>
                <w:rFonts w:eastAsia="標楷體" w:hint="eastAsia"/>
                <w:sz w:val="20"/>
                <w:szCs w:val="20"/>
              </w:rPr>
              <w:t>5</w:t>
            </w:r>
            <w:r w:rsidRPr="000803AE">
              <w:rPr>
                <w:rFonts w:eastAsia="標楷體"/>
                <w:sz w:val="20"/>
                <w:szCs w:val="20"/>
              </w:rPr>
              <w:t>180</w:t>
            </w:r>
            <w:r w:rsidRPr="000803AE">
              <w:rPr>
                <w:rFonts w:eastAsia="標楷體" w:hint="eastAsia"/>
                <w:sz w:val="20"/>
                <w:szCs w:val="20"/>
              </w:rPr>
              <w:t>30</w:t>
            </w:r>
            <w:r w:rsidRPr="000803AE">
              <w:rPr>
                <w:rFonts w:eastAsia="標楷體"/>
                <w:sz w:val="20"/>
                <w:szCs w:val="20"/>
              </w:rPr>
              <w:t>0</w:t>
            </w:r>
            <w:r w:rsidRPr="000803AE">
              <w:rPr>
                <w:rFonts w:eastAsia="標楷體" w:hint="eastAsia"/>
                <w:sz w:val="20"/>
                <w:szCs w:val="20"/>
              </w:rPr>
              <w:t>8</w:t>
            </w:r>
            <w:r w:rsidRPr="000803AE">
              <w:rPr>
                <w:rFonts w:eastAsia="標楷體"/>
                <w:sz w:val="20"/>
                <w:szCs w:val="20"/>
              </w:rPr>
              <w:t xml:space="preserve"> dated </w:t>
            </w:r>
            <w:r w:rsidRPr="000803AE">
              <w:rPr>
                <w:rFonts w:eastAsia="標楷體" w:hint="eastAsia"/>
                <w:sz w:val="20"/>
                <w:szCs w:val="20"/>
              </w:rPr>
              <w:t>July</w:t>
            </w:r>
            <w:r w:rsidRPr="000803AE">
              <w:rPr>
                <w:rFonts w:eastAsia="標楷體"/>
                <w:sz w:val="20"/>
                <w:szCs w:val="20"/>
              </w:rPr>
              <w:t xml:space="preserve"> </w:t>
            </w:r>
            <w:r w:rsidRPr="000803AE">
              <w:rPr>
                <w:rFonts w:eastAsia="標楷體" w:hint="eastAsia"/>
                <w:sz w:val="20"/>
                <w:szCs w:val="20"/>
              </w:rPr>
              <w:t>1</w:t>
            </w:r>
            <w:r w:rsidRPr="000803AE">
              <w:rPr>
                <w:rFonts w:eastAsia="標楷體"/>
                <w:sz w:val="20"/>
                <w:szCs w:val="20"/>
              </w:rPr>
              <w:t>, 201</w:t>
            </w:r>
            <w:r w:rsidRPr="000803AE">
              <w:rPr>
                <w:rFonts w:eastAsia="標楷體" w:hint="eastAsia"/>
                <w:sz w:val="20"/>
                <w:szCs w:val="20"/>
              </w:rPr>
              <w:t>6</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Tai-Cheng-85-Shang-08552 dated May 15, 1996.</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75"/>
              </w:numPr>
              <w:snapToGrid w:val="0"/>
              <w:rPr>
                <w:rFonts w:eastAsia="標楷體"/>
                <w:sz w:val="20"/>
                <w:szCs w:val="20"/>
              </w:rPr>
            </w:pPr>
            <w:r w:rsidRPr="000803AE">
              <w:rPr>
                <w:rFonts w:eastAsia="標楷體"/>
                <w:sz w:val="20"/>
                <w:szCs w:val="20"/>
              </w:rPr>
              <w:t>Letter No. Tai-Cheng-Shang-0970035719 dated December 22, 2008.</w:t>
            </w:r>
          </w:p>
        </w:tc>
      </w:tr>
      <w:tr w:rsidR="003960E2" w:rsidRPr="000803AE" w:rsidTr="008F3B58">
        <w:tc>
          <w:tcPr>
            <w:tcW w:w="447" w:type="dxa"/>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33</w:t>
            </w:r>
          </w:p>
        </w:tc>
        <w:tc>
          <w:tcPr>
            <w:tcW w:w="2313" w:type="dxa"/>
            <w:gridSpan w:val="2"/>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Holding or participating in an investor conference (during the conference, the </w:t>
            </w:r>
            <w:r w:rsidRPr="000803AE">
              <w:rPr>
                <w:rFonts w:ascii="Times New Roman"/>
                <w:color w:val="auto"/>
                <w:sz w:val="20"/>
              </w:rPr>
              <w:lastRenderedPageBreak/>
              <w:t>disclosed financial information may not exceed the information filed</w:t>
            </w:r>
            <w:r w:rsidRPr="000803AE">
              <w:rPr>
                <w:rFonts w:ascii="Times New Roman" w:hint="eastAsia"/>
                <w:color w:val="auto"/>
                <w:sz w:val="20"/>
              </w:rPr>
              <w:t xml:space="preserve">; domestic listing companies and the </w:t>
            </w:r>
            <w:r w:rsidRPr="000803AE">
              <w:rPr>
                <w:rFonts w:ascii="Times New Roman"/>
                <w:color w:val="auto"/>
                <w:sz w:val="20"/>
              </w:rPr>
              <w:t>primary list</w:t>
            </w:r>
            <w:r w:rsidRPr="000803AE">
              <w:rPr>
                <w:rFonts w:ascii="Times New Roman" w:hint="eastAsia"/>
                <w:color w:val="auto"/>
                <w:sz w:val="20"/>
              </w:rPr>
              <w:t>ing</w:t>
            </w:r>
            <w:r w:rsidRPr="000803AE">
              <w:rPr>
                <w:rFonts w:ascii="Times New Roman"/>
                <w:color w:val="auto"/>
                <w:sz w:val="20"/>
              </w:rPr>
              <w:t xml:space="preserve"> companies 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year</w:t>
            </w:r>
            <w:r>
              <w:rPr>
                <w:rFonts w:ascii="Times New Roman"/>
                <w:color w:val="auto"/>
                <w:sz w:val="20"/>
              </w:rPr>
              <w:t>; v</w:t>
            </w:r>
            <w:r w:rsidRPr="00A56892">
              <w:rPr>
                <w:rFonts w:ascii="Times New Roman"/>
                <w:color w:val="auto"/>
                <w:sz w:val="20"/>
              </w:rPr>
              <w:t>enture capital</w:t>
            </w:r>
            <w:r>
              <w:rPr>
                <w:rFonts w:ascii="Times New Roman"/>
                <w:color w:val="auto"/>
                <w:sz w:val="20"/>
              </w:rPr>
              <w:t xml:space="preserve"> companies </w:t>
            </w:r>
            <w:r w:rsidRPr="000803AE">
              <w:rPr>
                <w:rFonts w:ascii="Times New Roman"/>
                <w:color w:val="auto"/>
                <w:sz w:val="20"/>
              </w:rPr>
              <w:t xml:space="preserve">shall hold or </w:t>
            </w:r>
            <w:r w:rsidRPr="000803AE">
              <w:rPr>
                <w:rFonts w:ascii="Times New Roman" w:hint="eastAsia"/>
                <w:color w:val="auto"/>
                <w:sz w:val="20"/>
              </w:rPr>
              <w:t xml:space="preserve">be invited to </w:t>
            </w:r>
            <w:r w:rsidRPr="000803AE">
              <w:rPr>
                <w:rFonts w:ascii="Times New Roman"/>
                <w:color w:val="auto"/>
                <w:sz w:val="20"/>
              </w:rPr>
              <w:t xml:space="preserve">attend the investor conference in </w:t>
            </w:r>
            <w:r w:rsidRPr="000803AE">
              <w:rPr>
                <w:rFonts w:ascii="Times New Roman" w:hint="eastAsia"/>
                <w:color w:val="auto"/>
                <w:sz w:val="20"/>
              </w:rPr>
              <w:t>the ROC</w:t>
            </w:r>
            <w:r w:rsidRPr="000803AE">
              <w:rPr>
                <w:rFonts w:ascii="Times New Roman"/>
                <w:color w:val="auto"/>
                <w:sz w:val="20"/>
              </w:rPr>
              <w:t xml:space="preserve"> at least once a </w:t>
            </w:r>
            <w:r w:rsidRPr="00E64E7F">
              <w:rPr>
                <w:rFonts w:ascii="Times New Roman"/>
                <w:color w:val="auto"/>
                <w:sz w:val="20"/>
              </w:rPr>
              <w:t>quarter</w:t>
            </w:r>
            <w:r w:rsidRPr="000803AE">
              <w:rPr>
                <w:rFonts w:ascii="Times New Roman"/>
                <w:color w:val="auto"/>
                <w:sz w:val="20"/>
              </w:rPr>
              <w:t>).</w:t>
            </w:r>
          </w:p>
          <w:p w:rsidR="003960E2" w:rsidRPr="000803AE" w:rsidRDefault="003960E2" w:rsidP="003960E2">
            <w:pPr>
              <w:pStyle w:val="3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lastRenderedPageBreak/>
              <w:t xml:space="preserve">1. </w:t>
            </w:r>
            <w:r w:rsidRPr="000803AE">
              <w:rPr>
                <w:rFonts w:ascii="Times New Roman" w:eastAsia="標楷體" w:hAnsi="Times New Roman"/>
                <w:sz w:val="20"/>
                <w:lang w:val="en-US" w:eastAsia="zh-TW"/>
              </w:rPr>
              <w:t xml:space="preserve">Where the relevant matter is conducted prior to the commencement of </w:t>
            </w:r>
            <w:r w:rsidRPr="000803AE">
              <w:rPr>
                <w:rFonts w:ascii="Times New Roman" w:eastAsia="標楷體" w:hAnsi="Times New Roman"/>
                <w:sz w:val="20"/>
                <w:lang w:val="en-US" w:eastAsia="zh-TW"/>
              </w:rPr>
              <w:lastRenderedPageBreak/>
              <w:t>trading hours on the same day:</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Where the relevant matter is conducted during the trading hours (due to overseas time lag or invited participant):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w:t>
            </w:r>
            <w:r w:rsidRPr="000803AE">
              <w:rPr>
                <w:rFonts w:ascii="Times New Roman" w:eastAsia="標楷體" w:hAnsi="Times New Roman" w:hint="eastAsia"/>
                <w:sz w:val="20"/>
                <w:lang w:val="en-US" w:eastAsia="zh-TW"/>
              </w:rPr>
              <w:lastRenderedPageBreak/>
              <w:t>of convening or attending the investor conference at the latest)</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3</w:t>
            </w:r>
            <w:r w:rsidRPr="000803AE">
              <w:rPr>
                <w:rFonts w:ascii="Times New Roman" w:eastAsia="標楷體" w:hAnsi="Times New Roman"/>
                <w:sz w:val="20"/>
                <w:lang w:val="en-US" w:eastAsia="zh-TW"/>
              </w:rPr>
              <w:t>. Where the relevant matter is conducted during the trading hours (other matters that had been applied to and consented by Taiwan Stock Exchange Corporation):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w:t>
            </w:r>
            <w:r w:rsidRPr="000803AE">
              <w:rPr>
                <w:rFonts w:ascii="Times New Roman" w:eastAsia="標楷體" w:hAnsi="Times New Roman" w:hint="eastAsia"/>
                <w:sz w:val="20"/>
                <w:lang w:val="en-US" w:eastAsia="zh-TW"/>
              </w:rPr>
              <w:lastRenderedPageBreak/>
              <w:t>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During the non-trading hours before the conference.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eastAsia="zh-TW"/>
              </w:rPr>
            </w:pPr>
            <w:r w:rsidRPr="000803AE">
              <w:rPr>
                <w:rFonts w:ascii="Times New Roman" w:eastAsia="標楷體" w:hAnsi="Times New Roman"/>
                <w:sz w:val="20"/>
              </w:rPr>
              <w:t>During the conference</w:t>
            </w: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4. </w:t>
            </w:r>
            <w:r w:rsidRPr="000803AE">
              <w:rPr>
                <w:rFonts w:ascii="Times New Roman" w:eastAsia="標楷體" w:hAnsi="Times New Roman"/>
                <w:sz w:val="20"/>
                <w:lang w:val="en-US" w:eastAsia="zh-TW"/>
              </w:rPr>
              <w:t>Where the relevant matter is conducted</w:t>
            </w:r>
            <w:r w:rsidRPr="000803AE">
              <w:rPr>
                <w:rFonts w:ascii="Times New Roman" w:eastAsia="標楷體" w:hAnsi="Times New Roman" w:hint="eastAsia"/>
                <w:sz w:val="20"/>
                <w:lang w:val="en-US" w:eastAsia="zh-TW"/>
              </w:rPr>
              <w:t xml:space="preserve"> after the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on the same day: </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P</w:t>
            </w:r>
            <w:r w:rsidRPr="000803AE">
              <w:rPr>
                <w:rFonts w:ascii="Times New Roman" w:eastAsia="標楷體" w:hAnsi="Times New Roman"/>
                <w:sz w:val="20"/>
                <w:lang w:val="en-US" w:eastAsia="zh-TW"/>
              </w:rPr>
              <w:t>rior to the conference</w:t>
            </w:r>
            <w:r w:rsidRPr="000803AE">
              <w:rPr>
                <w:rFonts w:ascii="Times New Roman" w:eastAsia="標楷體" w:hAnsi="Times New Roman" w:hint="eastAsia"/>
                <w:sz w:val="20"/>
                <w:lang w:val="en-US" w:eastAsia="zh-TW"/>
              </w:rPr>
              <w:t xml:space="preserve"> (one day prior to the day of convening or attending the investor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A</w:t>
            </w:r>
            <w:r w:rsidRPr="000803AE">
              <w:rPr>
                <w:rFonts w:ascii="Times New Roman" w:eastAsia="標楷體" w:hAnsi="Times New Roman"/>
                <w:sz w:val="20"/>
                <w:lang w:val="en-US" w:eastAsia="zh-TW"/>
              </w:rPr>
              <w:t>fter the end of the conference</w:t>
            </w:r>
            <w:r w:rsidRPr="000803AE">
              <w:rPr>
                <w:rFonts w:ascii="Times New Roman" w:eastAsia="標楷體" w:hAnsi="Times New Roman" w:hint="eastAsia"/>
                <w:sz w:val="20"/>
                <w:lang w:val="en-US" w:eastAsia="zh-TW"/>
              </w:rPr>
              <w:t xml:space="preserve"> (the same day after the end of the conference at the latest)</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Two hours prior to the start of trading time of the next business day after the conference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full video information of an investor conference voluntarily held in Taiwan shall be uploaded to the Market Observation Post System for live streaming (sii.twse.com.tw/filing of the disclosure of corporate governance information/filing of holding of the investor conference). </w:t>
            </w:r>
          </w:p>
          <w:p w:rsidR="003960E2" w:rsidRPr="000803AE" w:rsidRDefault="003960E2" w:rsidP="003960E2">
            <w:pPr>
              <w:kinsoku w:val="0"/>
              <w:overflowPunct w:val="0"/>
              <w:snapToGrid w:val="0"/>
              <w:rPr>
                <w:rFonts w:eastAsia="標楷體"/>
                <w:sz w:val="20"/>
                <w:szCs w:val="20"/>
              </w:rPr>
            </w:pPr>
          </w:p>
          <w:p w:rsidR="003960E2" w:rsidRPr="00052849" w:rsidRDefault="003960E2" w:rsidP="003960E2">
            <w:pPr>
              <w:kinsoku w:val="0"/>
              <w:overflowPunct w:val="0"/>
              <w:snapToGrid w:val="0"/>
              <w:rPr>
                <w:rFonts w:eastAsia="標楷體"/>
                <w:sz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Pr>
                <w:rFonts w:eastAsia="標楷體"/>
                <w:sz w:val="20"/>
              </w:rPr>
              <w:t xml:space="preserve">; those who are </w:t>
            </w:r>
            <w:r>
              <w:rPr>
                <w:rFonts w:eastAsia="標楷體"/>
                <w:sz w:val="20"/>
                <w:szCs w:val="20"/>
              </w:rPr>
              <w:t>invited to attend</w:t>
            </w:r>
            <w:r w:rsidRPr="000803AE">
              <w:rPr>
                <w:rFonts w:eastAsia="標楷體"/>
                <w:sz w:val="20"/>
                <w:szCs w:val="20"/>
              </w:rPr>
              <w:t xml:space="preserve"> an investor conference</w:t>
            </w:r>
            <w:r>
              <w:rPr>
                <w:rFonts w:eastAsia="標楷體"/>
                <w:sz w:val="20"/>
                <w:szCs w:val="20"/>
              </w:rPr>
              <w:t xml:space="preserve"> shall select at least one conference per year and upload the link to </w:t>
            </w:r>
            <w:r w:rsidRPr="000803AE">
              <w:rPr>
                <w:rFonts w:eastAsia="標楷體"/>
                <w:sz w:val="20"/>
                <w:szCs w:val="20"/>
              </w:rPr>
              <w:t xml:space="preserve">full video information of </w:t>
            </w:r>
            <w:r>
              <w:rPr>
                <w:rFonts w:eastAsia="標楷體"/>
                <w:sz w:val="20"/>
                <w:szCs w:val="20"/>
              </w:rPr>
              <w:t xml:space="preserve">such conference </w:t>
            </w:r>
            <w:r w:rsidRPr="000803AE">
              <w:rPr>
                <w:rFonts w:eastAsia="標楷體"/>
                <w:sz w:val="20"/>
                <w:szCs w:val="20"/>
              </w:rPr>
              <w:t>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 xml:space="preserve">. </w:t>
            </w:r>
          </w:p>
          <w:p w:rsidR="003960E2" w:rsidRPr="00D915D6"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disclosure of corporate governance </w:t>
            </w:r>
            <w:r w:rsidRPr="000803AE">
              <w:rPr>
                <w:rFonts w:eastAsia="標楷體"/>
                <w:sz w:val="20"/>
                <w:szCs w:val="20"/>
              </w:rPr>
              <w:lastRenderedPageBreak/>
              <w:t>information/filing of holding of the investor conference) to be publicly announced as material information.</w:t>
            </w:r>
          </w:p>
          <w:p w:rsidR="003960E2" w:rsidRPr="000803AE" w:rsidRDefault="003960E2" w:rsidP="003960E2">
            <w:pPr>
              <w:kinsoku w:val="0"/>
              <w:overflowPunct w:val="0"/>
              <w:snapToGrid w:val="0"/>
              <w:ind w:left="1"/>
              <w:rPr>
                <w:rFonts w:eastAsia="標楷體"/>
                <w:sz w:val="20"/>
                <w:szCs w:val="20"/>
              </w:rPr>
            </w:pPr>
          </w:p>
          <w:p w:rsidR="003960E2"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holding of the investor conference).  Relevant financial and business information in English and in Chinese shall be uploaded simultaneously.</w:t>
            </w:r>
          </w:p>
          <w:p w:rsidR="003960E2" w:rsidRPr="000803AE" w:rsidRDefault="003960E2" w:rsidP="003960E2">
            <w:pPr>
              <w:kinsoku w:val="0"/>
              <w:overflowPunct w:val="0"/>
              <w:snapToGrid w:val="0"/>
              <w:ind w:left="1"/>
              <w:rPr>
                <w:rFonts w:eastAsia="標楷體"/>
                <w:sz w:val="20"/>
                <w:szCs w:val="20"/>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hAnsi="Times New Roman"/>
                <w:sz w:val="20"/>
                <w:lang w:val="en-US" w:eastAsia="zh-TW"/>
              </w:rPr>
            </w:pPr>
            <w:r w:rsidRPr="000803AE">
              <w:rPr>
                <w:rFonts w:ascii="Times New Roman" w:hAnsi="Times New Roman"/>
                <w:sz w:val="20"/>
                <w:lang w:val="en-US" w:eastAsia="zh-TW"/>
              </w:rPr>
              <w:t xml:space="preserve">The </w:t>
            </w:r>
            <w:r w:rsidRPr="000803AE">
              <w:rPr>
                <w:rFonts w:ascii="Times New Roman" w:hAnsi="Times New Roman" w:hint="eastAsia"/>
                <w:sz w:val="20"/>
                <w:lang w:val="en-US" w:eastAsia="zh-TW"/>
              </w:rPr>
              <w:t xml:space="preserve">link to </w:t>
            </w:r>
            <w:r w:rsidRPr="000803AE">
              <w:rPr>
                <w:rFonts w:ascii="Times New Roman" w:hAnsi="Times New Roman"/>
                <w:sz w:val="20"/>
                <w:lang w:val="en-US" w:eastAsia="zh-TW"/>
              </w:rPr>
              <w:t>the</w:t>
            </w:r>
            <w:r w:rsidRPr="000803AE">
              <w:rPr>
                <w:rFonts w:ascii="Times New Roman" w:hAnsi="Times New Roman" w:hint="eastAsia"/>
                <w:sz w:val="20"/>
                <w:lang w:val="en-US" w:eastAsia="zh-TW"/>
              </w:rPr>
              <w:t xml:space="preserve"> </w:t>
            </w:r>
            <w:r w:rsidRPr="000803AE">
              <w:rPr>
                <w:rFonts w:ascii="Times New Roman" w:hAnsi="Times New Roman"/>
                <w:sz w:val="20"/>
                <w:lang w:val="en-US" w:eastAsia="zh-TW"/>
              </w:rPr>
              <w:t>full video information of an investor conference voluntarily held in Taiwan shall be uploaded to the Market Observation Post System (sii.twse.com.tw/filing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w:t>
            </w:r>
            <w:r w:rsidRPr="00E200D8">
              <w:rPr>
                <w:rFonts w:ascii="Times New Roman" w:eastAsia="標楷體" w:hAnsi="Times New Roman"/>
                <w:sz w:val="20"/>
                <w:lang w:val="en-US" w:eastAsia="zh-TW"/>
              </w:rPr>
              <w:t>; those who are invited to attend an investor conference shall select at least one conference per year and upload the link to full video information of such conference to the Market Observation Post System</w:t>
            </w:r>
            <w:r w:rsidRPr="00E200D8">
              <w:rPr>
                <w:rFonts w:ascii="Times New Roman" w:eastAsia="標楷體" w:hAnsi="Times New Roman" w:hint="eastAsia"/>
                <w:sz w:val="20"/>
                <w:lang w:val="en-US" w:eastAsia="zh-TW"/>
              </w:rPr>
              <w:t xml:space="preserve"> </w:t>
            </w:r>
            <w:r w:rsidRPr="00E200D8">
              <w:rPr>
                <w:rFonts w:ascii="Times New Roman" w:eastAsia="標楷體" w:hAnsi="Times New Roman"/>
                <w:sz w:val="20"/>
                <w:lang w:val="en-US" w:eastAsia="zh-TW"/>
              </w:rPr>
              <w:t>(sii.twse.com.tw/filing of the disclosure of corporate governance information/filing of holding of the investor conference) for the public to view</w:t>
            </w:r>
            <w:r w:rsidRPr="000803AE">
              <w:rPr>
                <w:rFonts w:ascii="Times New Roman" w:hAnsi="Times New Roman"/>
                <w:sz w:val="20"/>
                <w:lang w:val="en-US" w:eastAsia="zh-TW"/>
              </w:rPr>
              <w:t>.</w:t>
            </w:r>
          </w:p>
          <w:p w:rsidR="003960E2" w:rsidRPr="000803AE" w:rsidRDefault="003960E2" w:rsidP="003960E2">
            <w:pPr>
              <w:pStyle w:val="a3"/>
              <w:snapToGrid w:val="0"/>
              <w:rPr>
                <w:rFonts w:ascii="Times New Roman"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Taiwan Stock Exchange Corporation's consent has been obtained after filing an application.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ind w:left="1"/>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ind w:left="200" w:hangingChars="1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for live streaming (sii.twse.com.tw/filing of the disclosure of corporate governance information/filing of holding of the investor conference).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link to the </w:t>
            </w:r>
            <w:r w:rsidRPr="000803AE">
              <w:rPr>
                <w:rFonts w:eastAsia="標楷體"/>
                <w:sz w:val="20"/>
                <w:szCs w:val="20"/>
              </w:rPr>
              <w:t>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w:t>
            </w:r>
            <w:r w:rsidRPr="000803AE">
              <w:rPr>
                <w:rFonts w:eastAsia="標楷體"/>
                <w:sz w:val="20"/>
              </w:rPr>
              <w:t xml:space="preserve"> for the public to view</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 information/filing of holding of the investor conference) to be publicly announced as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disclosure of corporate governance/filing of investor conference).  Relevant financial and business information in English and in Chinese shall be uploaded simultaneously.</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w:t>
            </w:r>
            <w:r w:rsidRPr="000803AE">
              <w:rPr>
                <w:rFonts w:eastAsia="標楷體" w:hint="eastAsia"/>
                <w:sz w:val="20"/>
                <w:szCs w:val="20"/>
              </w:rPr>
              <w:t xml:space="preserve"> link to the</w:t>
            </w:r>
            <w:r w:rsidRPr="000803AE">
              <w:rPr>
                <w:rFonts w:eastAsia="標楷體"/>
                <w:sz w:val="20"/>
                <w:szCs w:val="20"/>
              </w:rPr>
              <w:t xml:space="preserve"> full video information of an investor conference voluntarily held in Taiwan shall be uploaded to the Market Observation Post System</w:t>
            </w:r>
            <w:r w:rsidRPr="000803AE">
              <w:rPr>
                <w:rFonts w:eastAsia="標楷體" w:hint="eastAsia"/>
                <w:sz w:val="20"/>
                <w:szCs w:val="20"/>
              </w:rPr>
              <w:t xml:space="preserve"> </w:t>
            </w:r>
            <w:r w:rsidRPr="000803AE">
              <w:rPr>
                <w:rFonts w:eastAsia="標楷體"/>
                <w:sz w:val="20"/>
                <w:szCs w:val="20"/>
              </w:rPr>
              <w:t>(sii.twse.com.tw/filing of the disclosure of corporate governance information/filing of holding of the investor conference) for the public to view</w:t>
            </w:r>
            <w:r w:rsidRPr="00E200D8">
              <w:rPr>
                <w:rFonts w:eastAsia="標楷體"/>
                <w:sz w:val="20"/>
              </w:rPr>
              <w:t xml:space="preserve">; those who are invited to attend an investor conference shall select at </w:t>
            </w:r>
            <w:r w:rsidRPr="00E200D8">
              <w:rPr>
                <w:rFonts w:eastAsia="標楷體"/>
                <w:sz w:val="20"/>
              </w:rPr>
              <w:lastRenderedPageBreak/>
              <w:t>least one conference per year and upload the link to full video information of such conference to the Market Observation Post System</w:t>
            </w:r>
            <w:r w:rsidRPr="00E200D8">
              <w:rPr>
                <w:rFonts w:eastAsia="標楷體" w:hint="eastAsia"/>
                <w:sz w:val="20"/>
              </w:rPr>
              <w:t xml:space="preserve"> </w:t>
            </w:r>
            <w:r w:rsidRPr="00E200D8">
              <w:rPr>
                <w:rFonts w:eastAsia="標楷體"/>
                <w:sz w:val="20"/>
              </w:rPr>
              <w:t>(sii.twse.com.tw/filing of the disclosure of corporate governance information/filing of holding of the investor conference) for the public to view</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lastRenderedPageBreak/>
              <w:t xml:space="preserve">Subparagraph 14, Paragraph 2, Article 3 of </w:t>
            </w:r>
            <w:r w:rsidRPr="000803AE">
              <w:rPr>
                <w:rFonts w:ascii="Times New Roman"/>
                <w:color w:val="auto"/>
                <w:sz w:val="20"/>
              </w:rPr>
              <w:t xml:space="preserve">Taiwan Stock Exchange Corporation Rules Governing Information Reporting </w:t>
            </w:r>
            <w:r w:rsidRPr="000803AE">
              <w:rPr>
                <w:rFonts w:ascii="Times New Roman"/>
                <w:color w:val="auto"/>
                <w:sz w:val="20"/>
              </w:rPr>
              <w:lastRenderedPageBreak/>
              <w:t>by Companies with Listed Securities and Offshore Fund Institutions with Listed Offshore Exchange-Traded Funds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kern w:val="0"/>
                <w:sz w:val="20"/>
              </w:rPr>
              <w:t xml:space="preserve">Subparagraph 12, Paragraph 1, Article </w:t>
            </w:r>
            <w:r w:rsidRPr="000803AE">
              <w:rPr>
                <w:rFonts w:ascii="Times New Roman" w:hint="eastAsia"/>
                <w:color w:val="auto"/>
                <w:kern w:val="0"/>
                <w:sz w:val="20"/>
              </w:rPr>
              <w:t>4</w:t>
            </w:r>
            <w:r w:rsidRPr="000803AE">
              <w:rPr>
                <w:rFonts w:ascii="Times New Roman"/>
                <w:color w:val="auto"/>
                <w:kern w:val="0"/>
                <w:sz w:val="20"/>
              </w:rPr>
              <w:t xml:space="preserve"> </w:t>
            </w:r>
            <w:r w:rsidRPr="000803AE">
              <w:rPr>
                <w:rFonts w:ascii="Times New Roman" w:hint="eastAsia"/>
                <w:color w:val="auto"/>
                <w:kern w:val="0"/>
                <w:sz w:val="20"/>
              </w:rPr>
              <w:t xml:space="preserve">, Article 6 </w:t>
            </w:r>
            <w:r w:rsidRPr="000803AE">
              <w:rPr>
                <w:rFonts w:ascii="Times New Roman"/>
                <w:color w:val="auto"/>
                <w:kern w:val="0"/>
                <w:sz w:val="20"/>
              </w:rPr>
              <w:t xml:space="preserve">and </w:t>
            </w:r>
            <w:r w:rsidRPr="000803AE">
              <w:rPr>
                <w:rFonts w:ascii="Times New Roman" w:hint="eastAsia"/>
                <w:color w:val="auto"/>
                <w:kern w:val="0"/>
                <w:sz w:val="20"/>
              </w:rPr>
              <w:t xml:space="preserve">Paragraphs 1 to 3, </w:t>
            </w:r>
            <w:r w:rsidRPr="000803AE">
              <w:rPr>
                <w:rFonts w:ascii="Times New Roman"/>
                <w:color w:val="auto"/>
                <w:kern w:val="0"/>
                <w:sz w:val="20"/>
              </w:rPr>
              <w:t xml:space="preserve">Article </w:t>
            </w:r>
            <w:r w:rsidRPr="000803AE">
              <w:rPr>
                <w:rFonts w:ascii="Times New Roman" w:hint="eastAsia"/>
                <w:color w:val="auto"/>
                <w:kern w:val="0"/>
                <w:sz w:val="20"/>
              </w:rPr>
              <w:t>8</w:t>
            </w:r>
            <w:r w:rsidRPr="000803AE">
              <w:rPr>
                <w:rFonts w:ascii="Times New Roman"/>
                <w:color w:val="auto"/>
                <w:kern w:val="0"/>
                <w:sz w:val="20"/>
              </w:rPr>
              <w:t xml:space="preserve"> of Taiwan Stock Exchange Corporation Procedures for Verification and Public Disclosure of Material Information of Companies with Listed Securities</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Tai-Cheng-Shang-0960005407 dated March 12, 2007</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color w:val="auto"/>
                <w:sz w:val="20"/>
              </w:rPr>
              <w:t>Letter No. Tai-Cheng-Shang-1-1010025636 dated November 13, 2012</w:t>
            </w:r>
          </w:p>
          <w:p w:rsidR="003960E2" w:rsidRPr="000803AE" w:rsidRDefault="003960E2" w:rsidP="003960E2">
            <w:pPr>
              <w:pStyle w:val="30"/>
              <w:numPr>
                <w:ilvl w:val="0"/>
                <w:numId w:val="176"/>
              </w:numPr>
              <w:snapToGrid w:val="0"/>
              <w:spacing w:line="240" w:lineRule="auto"/>
              <w:jc w:val="left"/>
              <w:rPr>
                <w:rFonts w:ascii="Times New Roman"/>
                <w:color w:val="auto"/>
                <w:sz w:val="20"/>
              </w:rPr>
            </w:pPr>
            <w:r w:rsidRPr="000803AE">
              <w:rPr>
                <w:rFonts w:ascii="Times New Roman" w:hint="eastAsia"/>
                <w:color w:val="auto"/>
                <w:sz w:val="20"/>
              </w:rPr>
              <w:t xml:space="preserve">Article 6-2 of </w:t>
            </w:r>
            <w:r w:rsidRPr="000803AE">
              <w:rPr>
                <w:rFonts w:ascii="Times New Roman"/>
                <w:color w:val="auto"/>
                <w:sz w:val="20"/>
              </w:rPr>
              <w:t xml:space="preserve">Taiwan Stock Exchange Corporation </w:t>
            </w:r>
            <w:r w:rsidRPr="00FB7D42">
              <w:rPr>
                <w:rFonts w:ascii="Times New Roman"/>
                <w:color w:val="auto"/>
                <w:sz w:val="20"/>
              </w:rPr>
              <w:t>Rules for Regulating TWSE Primary Listed Companies and Taiwan Innovation Board Primary Listed Companies After Listing</w:t>
            </w:r>
          </w:p>
        </w:tc>
      </w:tr>
      <w:tr w:rsidR="003960E2" w:rsidRPr="000803AE" w:rsidTr="007A199D">
        <w:tc>
          <w:tcPr>
            <w:tcW w:w="480" w:type="dxa"/>
            <w:gridSpan w:val="2"/>
            <w:tcBorders>
              <w:top w:val="single" w:sz="4" w:space="0" w:color="auto"/>
              <w:left w:val="single" w:sz="4" w:space="0" w:color="auto"/>
              <w:bottom w:val="single" w:sz="4" w:space="0" w:color="auto"/>
              <w:right w:val="single" w:sz="4" w:space="0" w:color="auto"/>
            </w:tcBorders>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34</w:t>
            </w:r>
          </w:p>
        </w:tc>
        <w:tc>
          <w:tcPr>
            <w:tcW w:w="22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r w:rsidRPr="000803AE">
              <w:rPr>
                <w:rFonts w:eastAsia="標楷體"/>
                <w:sz w:val="20"/>
                <w:szCs w:val="20"/>
              </w:rPr>
              <w:t xml:space="preserve">Filing of </w:t>
            </w:r>
            <w:r w:rsidRPr="000803AE">
              <w:rPr>
                <w:sz w:val="20"/>
                <w:szCs w:val="20"/>
              </w:rPr>
              <w:t>private placement of securities:</w:t>
            </w: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1. The board of director's resolution on private placement of securities.</w:t>
            </w: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30"/>
              <w:snapToGrid w:val="0"/>
              <w:spacing w:line="240" w:lineRule="auto"/>
              <w:ind w:leftChars="42" w:left="201" w:hangingChars="50" w:hanging="100"/>
              <w:jc w:val="left"/>
              <w:rPr>
                <w:rFonts w:ascii="Times New Roman"/>
                <w:color w:val="auto"/>
                <w:sz w:val="20"/>
              </w:rPr>
            </w:pPr>
          </w:p>
          <w:p w:rsidR="003960E2" w:rsidRPr="000803AE" w:rsidRDefault="003960E2" w:rsidP="003960E2">
            <w:pPr>
              <w:pStyle w:val="a3"/>
              <w:snapToGrid w:val="0"/>
              <w:ind w:left="92" w:hanging="92"/>
              <w:rPr>
                <w:rFonts w:ascii="Times New Roman" w:eastAsia="標楷體" w:hAnsi="Times New Roman"/>
                <w:sz w:val="20"/>
                <w:lang w:val="en-US" w:eastAsia="zh-TW"/>
              </w:rPr>
            </w:pPr>
            <w:r w:rsidRPr="000803AE">
              <w:rPr>
                <w:rFonts w:ascii="Times New Roman" w:eastAsia="標楷體" w:hAnsi="Times New Roman"/>
                <w:sz w:val="20"/>
                <w:lang w:val="en-US" w:eastAsia="zh-TW"/>
              </w:rPr>
              <w:t>2. The plan for</w:t>
            </w:r>
            <w:r w:rsidRPr="000803AE">
              <w:rPr>
                <w:rFonts w:ascii="Times New Roman" w:hAnsi="Times New Roman"/>
                <w:sz w:val="20"/>
                <w:lang w:val="en-US" w:eastAsia="zh-TW"/>
              </w:rPr>
              <w:t xml:space="preserve"> private placement of securities</w:t>
            </w:r>
            <w:r w:rsidRPr="000803AE">
              <w:rPr>
                <w:rFonts w:ascii="Times New Roman" w:eastAsia="標楷體" w:hAnsi="Times New Roman"/>
                <w:sz w:val="20"/>
                <w:lang w:val="en-US" w:eastAsia="zh-TW"/>
              </w:rPr>
              <w:t xml:space="preserve"> that has been adopted at a meeting of the board or shareholders is changed pursuant to a subsequent board resolution.</w:t>
            </w:r>
          </w:p>
          <w:p w:rsidR="003960E2" w:rsidRPr="000803AE" w:rsidRDefault="003960E2" w:rsidP="003960E2">
            <w:pPr>
              <w:pStyle w:val="a3"/>
              <w:snapToGrid w:val="0"/>
              <w:ind w:left="92" w:hanging="92"/>
              <w:rPr>
                <w:rFonts w:ascii="Times New Roman" w:eastAsia="標楷體" w:hAnsi="Times New Roman"/>
                <w:sz w:val="20"/>
                <w:lang w:val="en-US" w:eastAsia="zh-TW"/>
              </w:rPr>
            </w:pPr>
          </w:p>
          <w:p w:rsidR="003960E2" w:rsidRPr="000803AE" w:rsidRDefault="003960E2" w:rsidP="003960E2">
            <w:pPr>
              <w:pStyle w:val="a3"/>
              <w:snapToGrid w:val="0"/>
              <w:ind w:left="100" w:hanging="10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3. The </w:t>
            </w:r>
            <w:r w:rsidRPr="000803AE">
              <w:rPr>
                <w:rFonts w:ascii="Times New Roman" w:hAnsi="Times New Roman"/>
                <w:sz w:val="20"/>
                <w:lang w:val="en-US" w:eastAsia="zh-TW"/>
              </w:rPr>
              <w:t>actual private placement price.</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 </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hint="eastAsia"/>
                <w:sz w:val="20"/>
                <w:szCs w:val="20"/>
              </w:rPr>
              <w:t>4.</w:t>
            </w:r>
            <w:r w:rsidRPr="000803AE">
              <w:rPr>
                <w:sz w:val="20"/>
                <w:szCs w:val="20"/>
              </w:rPr>
              <w:t xml:space="preserve"> The price of private placement shares or subscription has been paid up in full.</w:t>
            </w:r>
          </w:p>
          <w:p w:rsidR="003960E2" w:rsidRPr="000803AE" w:rsidRDefault="003960E2" w:rsidP="003960E2">
            <w:pPr>
              <w:snapToGrid w:val="0"/>
              <w:rPr>
                <w:rFonts w:eastAsia="標楷體"/>
                <w:sz w:val="20"/>
                <w:szCs w:val="20"/>
              </w:rPr>
            </w:pPr>
            <w:r w:rsidRPr="000803AE">
              <w:rPr>
                <w:rFonts w:eastAsia="標楷體"/>
                <w:sz w:val="20"/>
                <w:szCs w:val="20"/>
              </w:rPr>
              <w:t xml:space="preserve"> </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 xml:space="preserve">5. Listing of </w:t>
            </w:r>
            <w:r w:rsidRPr="000803AE">
              <w:rPr>
                <w:sz w:val="20"/>
                <w:szCs w:val="20"/>
              </w:rPr>
              <w:t>private placement securities</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rPr>
              <w:t>Two</w:t>
            </w:r>
            <w:r w:rsidRPr="000803AE">
              <w:rPr>
                <w:rFonts w:eastAsia="標楷體"/>
                <w:sz w:val="20"/>
              </w:rPr>
              <w:t xml:space="preserve"> hour</w:t>
            </w:r>
            <w:r w:rsidRPr="000803AE">
              <w:rPr>
                <w:rFonts w:eastAsia="標楷體" w:hint="eastAsia"/>
                <w:sz w:val="20"/>
              </w:rPr>
              <w:t>s</w:t>
            </w:r>
            <w:r w:rsidRPr="000803AE">
              <w:rPr>
                <w:rFonts w:eastAsia="標楷體"/>
                <w:sz w:val="20"/>
              </w:rPr>
              <w:t xml:space="preserve"> prior to</w:t>
            </w:r>
            <w:r w:rsidRPr="000803AE">
              <w:rPr>
                <w:rFonts w:eastAsia="標楷體"/>
                <w:sz w:val="20"/>
                <w:szCs w:val="20"/>
              </w:rPr>
              <w:t xml:space="preserve"> the </w:t>
            </w:r>
            <w:r w:rsidRPr="000803AE">
              <w:rPr>
                <w:rFonts w:eastAsia="標楷體" w:hint="eastAsia"/>
                <w:sz w:val="20"/>
                <w:szCs w:val="20"/>
              </w:rPr>
              <w:t xml:space="preserve">commencement of </w:t>
            </w:r>
            <w:r w:rsidRPr="000803AE">
              <w:rPr>
                <w:rFonts w:eastAsia="標楷體"/>
                <w:sz w:val="20"/>
                <w:szCs w:val="20"/>
              </w:rPr>
              <w:t>trading hours</w:t>
            </w:r>
            <w:r w:rsidRPr="000803AE">
              <w:rPr>
                <w:rFonts w:eastAsia="標楷體" w:hint="eastAsia"/>
                <w:sz w:val="20"/>
                <w:szCs w:val="20"/>
              </w:rPr>
              <w:t xml:space="preserve"> 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from the </w:t>
            </w:r>
            <w:r w:rsidRPr="000803AE">
              <w:rPr>
                <w:sz w:val="20"/>
                <w:szCs w:val="20"/>
              </w:rPr>
              <w:t>board resolution day.</w:t>
            </w: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w:t>
            </w:r>
            <w:r w:rsidRPr="000803AE">
              <w:rPr>
                <w:rFonts w:eastAsia="標楷體" w:hint="eastAsia"/>
                <w:sz w:val="20"/>
                <w:szCs w:val="20"/>
              </w:rPr>
              <w:t xml:space="preserve"> commencement of</w:t>
            </w:r>
            <w:r w:rsidRPr="000803AE">
              <w:rPr>
                <w:rFonts w:eastAsia="標楷體"/>
                <w:sz w:val="20"/>
                <w:szCs w:val="20"/>
              </w:rPr>
              <w:t xml:space="preserve"> trading hours </w:t>
            </w:r>
            <w:r w:rsidRPr="000803AE">
              <w:rPr>
                <w:rFonts w:eastAsia="標楷體" w:hint="eastAsia"/>
                <w:sz w:val="20"/>
                <w:szCs w:val="20"/>
              </w:rPr>
              <w:t>of</w:t>
            </w:r>
            <w:r w:rsidRPr="000803AE">
              <w:rPr>
                <w:rFonts w:eastAsia="標楷體"/>
                <w:sz w:val="20"/>
                <w:szCs w:val="20"/>
              </w:rPr>
              <w:t xml:space="preserve"> 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hint="eastAsia"/>
                <w:sz w:val="20"/>
                <w:szCs w:val="20"/>
              </w:rPr>
              <w:t>Two</w:t>
            </w:r>
            <w:r w:rsidRPr="000803AE">
              <w:rPr>
                <w:rFonts w:eastAsia="標楷體"/>
                <w:sz w:val="20"/>
                <w:szCs w:val="20"/>
              </w:rPr>
              <w:t xml:space="preserve"> hour</w:t>
            </w:r>
            <w:r w:rsidRPr="000803AE">
              <w:rPr>
                <w:rFonts w:eastAsia="標楷體" w:hint="eastAsia"/>
                <w:sz w:val="20"/>
                <w:szCs w:val="20"/>
              </w:rPr>
              <w:t>s</w:t>
            </w:r>
            <w:r w:rsidRPr="000803AE">
              <w:rPr>
                <w:rFonts w:eastAsia="標楷體"/>
                <w:sz w:val="20"/>
                <w:szCs w:val="20"/>
              </w:rPr>
              <w:t xml:space="preserve"> prior to the </w:t>
            </w:r>
            <w:r w:rsidRPr="000803AE">
              <w:rPr>
                <w:rFonts w:eastAsia="標楷體" w:hint="eastAsia"/>
                <w:sz w:val="20"/>
                <w:szCs w:val="20"/>
              </w:rPr>
              <w:t xml:space="preserve">commencement of </w:t>
            </w:r>
            <w:r w:rsidRPr="000803AE">
              <w:rPr>
                <w:rFonts w:eastAsia="標楷體"/>
                <w:sz w:val="20"/>
                <w:szCs w:val="20"/>
              </w:rPr>
              <w:t>trading hours</w:t>
            </w:r>
            <w:r w:rsidRPr="000803AE" w:rsidDel="00E33C73">
              <w:rPr>
                <w:rFonts w:eastAsia="標楷體"/>
                <w:sz w:val="20"/>
                <w:szCs w:val="20"/>
              </w:rPr>
              <w:t xml:space="preserve"> </w:t>
            </w:r>
            <w:r w:rsidRPr="000803AE">
              <w:rPr>
                <w:rFonts w:eastAsia="標楷體" w:hint="eastAsia"/>
                <w:sz w:val="20"/>
                <w:szCs w:val="20"/>
              </w:rPr>
              <w:t xml:space="preserve">of </w:t>
            </w:r>
            <w:r w:rsidRPr="000803AE">
              <w:rPr>
                <w:rFonts w:eastAsia="標楷體"/>
                <w:sz w:val="20"/>
                <w:szCs w:val="20"/>
              </w:rPr>
              <w:t xml:space="preserve">the next business day </w:t>
            </w:r>
            <w:r w:rsidRPr="000803AE">
              <w:rPr>
                <w:rFonts w:eastAsia="標楷體" w:hint="eastAsia"/>
                <w:sz w:val="20"/>
                <w:szCs w:val="20"/>
              </w:rPr>
              <w:t>following</w:t>
            </w:r>
            <w:r w:rsidRPr="000803AE">
              <w:rPr>
                <w:rFonts w:eastAsia="標楷體"/>
                <w:sz w:val="20"/>
                <w:szCs w:val="20"/>
              </w:rPr>
              <w:t xml:space="preserve"> the board resolution day</w:t>
            </w:r>
            <w:r w:rsidRPr="000803AE">
              <w:rPr>
                <w:sz w:val="20"/>
                <w:szCs w:val="20"/>
              </w:rPr>
              <w:t>.</w:t>
            </w:r>
          </w:p>
          <w:p w:rsidR="003960E2" w:rsidRPr="000803AE" w:rsidRDefault="003960E2" w:rsidP="003960E2">
            <w:pPr>
              <w:snapToGrid w:val="0"/>
              <w:ind w:left="200" w:hanging="200"/>
              <w:rPr>
                <w:rFonts w:eastAsia="標楷體"/>
                <w:sz w:val="20"/>
                <w:szCs w:val="20"/>
              </w:rPr>
            </w:pPr>
          </w:p>
          <w:p w:rsidR="003960E2" w:rsidRPr="000803AE" w:rsidRDefault="003960E2" w:rsidP="003960E2">
            <w:pPr>
              <w:snapToGrid w:val="0"/>
              <w:rPr>
                <w:rFonts w:eastAsia="標楷體"/>
                <w:sz w:val="20"/>
                <w:szCs w:val="20"/>
              </w:rPr>
            </w:pPr>
            <w:r w:rsidRPr="000803AE">
              <w:rPr>
                <w:rFonts w:eastAsia="標楷體"/>
                <w:sz w:val="20"/>
                <w:szCs w:val="20"/>
              </w:rPr>
              <w:t xml:space="preserve">Within 2 days of the setting of the private </w:t>
            </w:r>
            <w:r w:rsidRPr="000803AE">
              <w:rPr>
                <w:rFonts w:eastAsia="標楷體"/>
                <w:sz w:val="20"/>
                <w:szCs w:val="20"/>
              </w:rPr>
              <w:lastRenderedPageBreak/>
              <w:t>placement price.</w:t>
            </w:r>
          </w:p>
          <w:p w:rsidR="003960E2" w:rsidRPr="000803AE" w:rsidRDefault="003960E2" w:rsidP="003960E2">
            <w:pPr>
              <w:snapToGrid w:val="0"/>
              <w:ind w:left="200" w:hanging="20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Within 15 days from the full payment of the price of shares or subscription.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Except for conducting normal corporate bonds, the relevant information shall be uploaded to the Market Observation Post System (sii.twse.com.tw/filing of private placement of securities/</w:t>
            </w:r>
            <w:r w:rsidRPr="000803AE">
              <w:rPr>
                <w:rFonts w:ascii="Times New Roman" w:eastAsia="標楷體" w:hAnsi="Times New Roman" w:hint="eastAsia"/>
                <w:sz w:val="20"/>
                <w:lang w:val="en-US" w:eastAsia="zh-TW"/>
              </w:rPr>
              <w:t xml:space="preserve">relevant </w:t>
            </w:r>
            <w:r w:rsidRPr="000803AE">
              <w:rPr>
                <w:rFonts w:ascii="Times New Roman" w:eastAsia="標楷體" w:hAnsi="Times New Roman"/>
                <w:sz w:val="20"/>
                <w:lang w:val="en-US" w:eastAsia="zh-TW"/>
              </w:rPr>
              <w:t xml:space="preserve">matters filed within 2 days of the </w:t>
            </w:r>
            <w:r w:rsidRPr="000803AE">
              <w:rPr>
                <w:rFonts w:ascii="Times New Roman" w:hAnsi="Times New Roman"/>
                <w:sz w:val="20"/>
                <w:lang w:val="en-US" w:eastAsia="zh-TW"/>
              </w:rPr>
              <w:t>board of director's 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Note: Where </w:t>
            </w:r>
            <w:r w:rsidRPr="000803AE">
              <w:rPr>
                <w:rFonts w:ascii="Times New Roman" w:hAnsi="Times New Roman"/>
                <w:sz w:val="20"/>
                <w:lang w:val="en-US" w:eastAsia="zh-TW"/>
              </w:rPr>
              <w:t>the places are determined after the shareholders' meeting notice has been mailed, those places' information must be uploaded within 2 days from the date of determination.</w:t>
            </w:r>
            <w:r w:rsidRPr="000803AE">
              <w:rPr>
                <w:rFonts w:ascii="Times New Roman" w:eastAsia="標楷體" w:hAnsi="Times New Roman"/>
                <w:sz w:val="20"/>
                <w:lang w:val="en-US" w:eastAsia="zh-TW"/>
              </w:rPr>
              <w:t xml:space="preserve">  </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The relevant information shall be uploaded to the Market Observation Post System (sii.twse.com.tw/ 2 days of setting of the actual private placement </w:t>
            </w:r>
            <w:r w:rsidRPr="000803AE">
              <w:rPr>
                <w:rFonts w:ascii="Times New Roman" w:eastAsia="標楷體" w:hAnsi="Times New Roman"/>
                <w:sz w:val="20"/>
                <w:lang w:val="en-US" w:eastAsia="zh-TW"/>
              </w:rPr>
              <w:lastRenderedPageBreak/>
              <w:t>price).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relevant information shall be uploaded to the Market Observation Post System (sii.twse.com.tw/filing of private placement of securities/filing within 15 days of full payment of the price of the stocks or subscription).</w:t>
            </w: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Note: Where placees are insiders of the company and have sold shares in the company within three months before or after the full payment of the price of shares or subscription, the relevant information shall be filed within 15 days of full payment of the price of the shares or subscription or 2 days 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1.</w:t>
            </w:r>
            <w:r w:rsidRPr="000803AE">
              <w:rPr>
                <w:rFonts w:ascii="Times New Roman" w:eastAsia="標楷體" w:hAnsi="Times New Roman"/>
                <w:sz w:val="20"/>
                <w:lang w:val="en-US" w:eastAsia="zh-TW"/>
              </w:rPr>
              <w:t xml:space="preserve"> The relevant information shall be uploaded to the Market Observation Post System (sii.twse.com.tw/number of ordinary shares listed on TWSE/reporting of the increase or decrease </w:t>
            </w:r>
            <w:r w:rsidRPr="000803AE">
              <w:rPr>
                <w:rFonts w:ascii="Times New Roman" w:eastAsia="標楷體" w:hAnsi="Times New Roman" w:hint="eastAsia"/>
                <w:sz w:val="20"/>
                <w:lang w:val="en-US" w:eastAsia="zh-TW"/>
              </w:rPr>
              <w:t>in</w:t>
            </w:r>
            <w:r w:rsidRPr="000803AE">
              <w:rPr>
                <w:rFonts w:ascii="Times New Roman" w:eastAsia="標楷體" w:hAnsi="Times New Roman"/>
                <w:sz w:val="20"/>
                <w:lang w:val="en-US" w:eastAsia="zh-TW"/>
              </w:rPr>
              <w:t xml:space="preserve"> the number of unit of TDR) with relevant attachments as described thereon</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2.</w:t>
            </w:r>
            <w:r w:rsidRPr="000803AE">
              <w:rPr>
                <w:rFonts w:ascii="Times New Roman" w:eastAsia="標楷體" w:hAnsi="Times New Roman"/>
                <w:sz w:val="20"/>
                <w:lang w:val="en-US" w:eastAsia="zh-TW"/>
              </w:rPr>
              <w:t xml:space="preserve"> The relevant information shall be uploaded to the Market Observation Post System (sii.twse.com.tw/filing of domestic securities/webpages for filing of common shares, preferred shares, general corporate bonds, and convertible bonds, with the date of effectiveness as the listing date)</w:t>
            </w:r>
            <w:r w:rsidRPr="000803AE">
              <w:rPr>
                <w:rFonts w:ascii="Times New Roman" w:eastAsia="標楷體" w:hAnsi="Times New Roman" w:hint="eastAsia"/>
                <w:sz w:val="20"/>
                <w:lang w:val="en-US" w:eastAsia="zh-TW"/>
              </w:rPr>
              <w:t xml:space="preserve">. Or updating the information on the number of shares shown in </w:t>
            </w:r>
            <w:r w:rsidRPr="000803AE">
              <w:rPr>
                <w:rFonts w:ascii="Times New Roman" w:eastAsia="標楷體" w:hAnsi="Times New Roman"/>
                <w:sz w:val="20"/>
                <w:lang w:val="en-US" w:eastAsia="zh-TW"/>
              </w:rPr>
              <w:t>the Market Observation Post System</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(sii.twse.com.tw/number of ordinary shares/reporting of the increase or decrease in the number of unit of TDR)</w:t>
            </w:r>
            <w:r w:rsidRPr="000803AE">
              <w:rPr>
                <w:rFonts w:ascii="Times New Roman" w:eastAsia="標楷體" w:hAnsi="Times New Roman" w:hint="eastAsia"/>
                <w:sz w:val="20"/>
                <w:lang w:val="en-US" w:eastAsia="zh-TW"/>
              </w:rPr>
              <w:t xml:space="preserve">, </w:t>
            </w:r>
            <w:r w:rsidRPr="000803AE">
              <w:rPr>
                <w:rFonts w:ascii="Times New Roman" w:eastAsia="標楷體" w:hAnsi="Times New Roman"/>
                <w:sz w:val="20"/>
                <w:lang w:val="en-US" w:eastAsia="zh-TW"/>
              </w:rPr>
              <w:t>effective on the listing date</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ind w:left="177" w:hanging="14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 xml:space="preserve">3. The relevant information shall be uploaded </w:t>
            </w:r>
            <w:r w:rsidRPr="000803AE">
              <w:rPr>
                <w:rFonts w:ascii="Times New Roman" w:eastAsia="標楷體" w:hAnsi="Times New Roman"/>
                <w:sz w:val="20"/>
                <w:lang w:val="en-US" w:eastAsia="zh-TW"/>
              </w:rPr>
              <w:t>to the Market Observation Post System (sii.twse.com.tw/reporting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3960E2" w:rsidRPr="000803AE" w:rsidRDefault="003960E2" w:rsidP="003960E2">
            <w:pPr>
              <w:pStyle w:val="a5"/>
              <w:tabs>
                <w:tab w:val="clear" w:pos="4153"/>
                <w:tab w:val="clear" w:pos="8306"/>
              </w:tabs>
              <w:kinsoku w:val="0"/>
              <w:overflowPunct w:val="0"/>
              <w:ind w:left="36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 xml:space="preserve">Items 11 and 16, Paragraph 1, Article </w:t>
            </w:r>
            <w:r w:rsidRPr="000803AE">
              <w:rPr>
                <w:rFonts w:eastAsia="標楷體" w:hint="eastAsia"/>
              </w:rPr>
              <w:t>4</w:t>
            </w:r>
            <w:r w:rsidRPr="000803AE">
              <w:rPr>
                <w:rFonts w:eastAsia="標楷體"/>
              </w:rPr>
              <w:t xml:space="preserve"> of</w:t>
            </w:r>
            <w:r w:rsidRPr="000803AE">
              <w:rPr>
                <w:rFonts w:eastAsia="標楷體" w:hint="eastAsia"/>
              </w:rPr>
              <w:t xml:space="preserve"> </w:t>
            </w:r>
            <w:r w:rsidRPr="000803AE">
              <w:rPr>
                <w:rFonts w:eastAsia="標楷體"/>
              </w:rPr>
              <w:t>Taiwan Stock Exchange Corporation Procedures for Verification and Public Disclosure of Material Information of Companies with Listed Securities</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Paragraph 6, Articles 43-6 and 165-1 of the Securities and Exchange Act.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Article 6 of the Directions for Public Companies Conducting Private Placements of Securities</w:t>
            </w:r>
            <w:r w:rsidRPr="000803AE">
              <w:rPr>
                <w:rFonts w:eastAsia="標楷體" w:hint="eastAsia"/>
              </w:rPr>
              <w:t>.</w:t>
            </w:r>
          </w:p>
          <w:p w:rsidR="003960E2" w:rsidRPr="000803AE" w:rsidRDefault="003960E2" w:rsidP="003960E2">
            <w:pPr>
              <w:pStyle w:val="a5"/>
              <w:numPr>
                <w:ilvl w:val="0"/>
                <w:numId w:val="177"/>
              </w:numPr>
              <w:tabs>
                <w:tab w:val="clear" w:pos="4153"/>
                <w:tab w:val="clear" w:pos="8306"/>
              </w:tabs>
              <w:kinsoku w:val="0"/>
              <w:overflowPunct w:val="0"/>
              <w:rPr>
                <w:rFonts w:eastAsia="標楷體"/>
              </w:rPr>
            </w:pPr>
            <w:r w:rsidRPr="000803AE">
              <w:rPr>
                <w:rFonts w:eastAsia="標楷體"/>
              </w:rPr>
              <w:t>Item 7, Paragraph 2, Article 3 of the Taiwan Stock Exchange Corporation Rules Governing Information Reporting by Companies with Listed Securities and Offshore Fund Institutions with Listed Offshore Exchange-Traded Funds</w:t>
            </w:r>
            <w:r w:rsidRPr="000803AE">
              <w:rPr>
                <w:rFonts w:eastAsia="標楷體" w:hint="eastAsia"/>
              </w:rPr>
              <w:t>.</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t>Letter No. Tai-Cheng-Shang-1-10</w:t>
            </w:r>
            <w:r w:rsidRPr="000803AE">
              <w:rPr>
                <w:rFonts w:eastAsia="標楷體" w:hint="eastAsia"/>
              </w:rPr>
              <w:t>5</w:t>
            </w:r>
            <w:r w:rsidRPr="000803AE">
              <w:rPr>
                <w:rFonts w:eastAsia="標楷體"/>
              </w:rPr>
              <w:t>180</w:t>
            </w:r>
            <w:r w:rsidRPr="000803AE">
              <w:rPr>
                <w:rFonts w:eastAsia="標楷體" w:hint="eastAsia"/>
              </w:rPr>
              <w:t>30</w:t>
            </w:r>
            <w:r w:rsidRPr="000803AE">
              <w:rPr>
                <w:rFonts w:eastAsia="標楷體"/>
              </w:rPr>
              <w:t>0</w:t>
            </w:r>
            <w:r w:rsidRPr="000803AE">
              <w:rPr>
                <w:rFonts w:eastAsia="標楷體" w:hint="eastAsia"/>
              </w:rPr>
              <w:t>8</w:t>
            </w:r>
            <w:r w:rsidRPr="000803AE">
              <w:rPr>
                <w:rFonts w:eastAsia="標楷體"/>
              </w:rPr>
              <w:t xml:space="preserve"> dated </w:t>
            </w:r>
            <w:r w:rsidRPr="000803AE">
              <w:rPr>
                <w:rFonts w:eastAsia="標楷體" w:hint="eastAsia"/>
              </w:rPr>
              <w:t>July</w:t>
            </w:r>
            <w:r w:rsidRPr="000803AE">
              <w:rPr>
                <w:rFonts w:eastAsia="標楷體"/>
              </w:rPr>
              <w:t xml:space="preserve"> </w:t>
            </w:r>
            <w:r w:rsidRPr="000803AE">
              <w:rPr>
                <w:rFonts w:eastAsia="標楷體" w:hint="eastAsia"/>
              </w:rPr>
              <w:t>1</w:t>
            </w:r>
            <w:r w:rsidRPr="000803AE">
              <w:rPr>
                <w:rFonts w:eastAsia="標楷體"/>
              </w:rPr>
              <w:t>, 201</w:t>
            </w:r>
            <w:r w:rsidRPr="000803AE">
              <w:rPr>
                <w:rFonts w:eastAsia="標楷體" w:hint="eastAsia"/>
              </w:rPr>
              <w:t>6</w:t>
            </w:r>
          </w:p>
          <w:p w:rsidR="003960E2" w:rsidRPr="000803AE" w:rsidRDefault="003960E2" w:rsidP="003960E2">
            <w:pPr>
              <w:pStyle w:val="a5"/>
              <w:tabs>
                <w:tab w:val="clear" w:pos="4153"/>
                <w:tab w:val="clear" w:pos="8306"/>
              </w:tabs>
              <w:kinsoku w:val="0"/>
              <w:overflowPunct w:val="0"/>
              <w:rPr>
                <w:rFonts w:eastAsia="標楷體"/>
              </w:rPr>
            </w:pPr>
          </w:p>
          <w:p w:rsidR="003960E2" w:rsidRPr="000803AE" w:rsidRDefault="003960E2" w:rsidP="003960E2">
            <w:pPr>
              <w:pStyle w:val="a5"/>
              <w:tabs>
                <w:tab w:val="clear" w:pos="4153"/>
                <w:tab w:val="clear" w:pos="8306"/>
              </w:tabs>
              <w:kinsoku w:val="0"/>
              <w:overflowPunct w:val="0"/>
              <w:rPr>
                <w:rFonts w:eastAsia="標楷體"/>
              </w:rPr>
            </w:pP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 xml:space="preserve">Filing of change in the accounting officers: </w:t>
            </w:r>
          </w:p>
          <w:p w:rsidR="003960E2" w:rsidRPr="000803AE" w:rsidRDefault="003960E2" w:rsidP="003960E2">
            <w:pPr>
              <w:pStyle w:val="30"/>
              <w:snapToGrid w:val="0"/>
              <w:spacing w:line="240" w:lineRule="auto"/>
              <w:jc w:val="left"/>
              <w:rPr>
                <w:rFonts w:ascii="Times New Roman"/>
                <w:color w:val="auto"/>
                <w:sz w:val="20"/>
              </w:rPr>
            </w:pPr>
            <w:r w:rsidRPr="000803AE">
              <w:rPr>
                <w:rFonts w:ascii="Times New Roman"/>
                <w:color w:val="auto"/>
                <w:sz w:val="20"/>
              </w:rPr>
              <w:t>1. Changes in the accounting officers.</w:t>
            </w: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p>
          <w:p w:rsidR="003960E2" w:rsidRPr="000803AE" w:rsidRDefault="003960E2" w:rsidP="003960E2">
            <w:pPr>
              <w:pStyle w:val="30"/>
              <w:snapToGrid w:val="0"/>
              <w:spacing w:line="240" w:lineRule="auto"/>
              <w:jc w:val="left"/>
              <w:rPr>
                <w:rFonts w:ascii="Times New Roman"/>
                <w:color w:val="auto"/>
                <w:sz w:val="20"/>
              </w:rPr>
            </w:pPr>
          </w:p>
          <w:p w:rsidR="003960E2" w:rsidRPr="000803AE" w:rsidRDefault="003960E2" w:rsidP="003960E2">
            <w:pPr>
              <w:pStyle w:val="30"/>
              <w:snapToGrid w:val="0"/>
              <w:spacing w:line="240" w:lineRule="auto"/>
              <w:ind w:left="100" w:hanging="100"/>
              <w:jc w:val="left"/>
              <w:rPr>
                <w:rFonts w:ascii="Times New Roman"/>
                <w:color w:val="auto"/>
                <w:sz w:val="20"/>
              </w:rPr>
            </w:pPr>
            <w:r w:rsidRPr="000803AE">
              <w:rPr>
                <w:rFonts w:ascii="Times New Roman"/>
                <w:color w:val="auto"/>
                <w:sz w:val="20"/>
              </w:rPr>
              <w:t xml:space="preserve">2. Announcement of the adjustment of duties due to the non-qualification of </w:t>
            </w:r>
            <w:r w:rsidRPr="000803AE">
              <w:rPr>
                <w:rFonts w:ascii="Times New Roman"/>
                <w:color w:val="auto"/>
                <w:sz w:val="20"/>
              </w:rPr>
              <w:lastRenderedPageBreak/>
              <w:t>the accounting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discovery.</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ind w:left="3" w:hanging="3"/>
              <w:rPr>
                <w:rFonts w:eastAsia="標楷體"/>
                <w:sz w:val="20"/>
                <w:szCs w:val="20"/>
              </w:rPr>
            </w:pPr>
            <w:r w:rsidRPr="000803AE">
              <w:rPr>
                <w:rFonts w:eastAsia="標楷體"/>
                <w:sz w:val="20"/>
                <w:szCs w:val="20"/>
              </w:rPr>
              <w:t>The relevant information shall be uploaded to the Market Observation Post System (sii.twse.com.tw/filing of the qualification requirements and professional training of accounting officers/filing of the current status of or changes of the accounting officers)</w:t>
            </w:r>
            <w:r>
              <w:rPr>
                <w:rFonts w:eastAsia="標楷體"/>
                <w:sz w:val="20"/>
                <w:szCs w:val="20"/>
              </w:rPr>
              <w:t>, and u</w:t>
            </w:r>
            <w:r w:rsidRPr="00AB63E3">
              <w:rPr>
                <w:rFonts w:eastAsia="標楷體"/>
                <w:sz w:val="20"/>
                <w:szCs w:val="20"/>
              </w:rPr>
              <w:t>pload and confirm the statement</w:t>
            </w:r>
            <w:r>
              <w:rPr>
                <w:rFonts w:eastAsia="標楷體"/>
                <w:sz w:val="20"/>
                <w:szCs w:val="20"/>
              </w:rPr>
              <w:t>s</w:t>
            </w:r>
            <w:r w:rsidRPr="00AB63E3">
              <w:rPr>
                <w:rFonts w:eastAsia="標楷體"/>
                <w:sz w:val="20"/>
                <w:szCs w:val="20"/>
              </w:rPr>
              <w:t xml:space="preserve"> and relevant </w:t>
            </w:r>
            <w:r w:rsidRPr="00887C2B">
              <w:rPr>
                <w:rFonts w:eastAsia="標楷體"/>
                <w:sz w:val="20"/>
                <w:szCs w:val="20"/>
              </w:rPr>
              <w:t>eligibility certificate</w:t>
            </w:r>
            <w:r>
              <w:rPr>
                <w:rFonts w:eastAsia="標楷體"/>
                <w:sz w:val="20"/>
                <w:szCs w:val="20"/>
              </w:rPr>
              <w:t>s</w:t>
            </w:r>
            <w:r>
              <w:rPr>
                <w:rFonts w:eastAsia="標楷體" w:hint="eastAsia"/>
                <w:sz w:val="20"/>
                <w:szCs w:val="20"/>
              </w:rPr>
              <w:t xml:space="preserve"> </w:t>
            </w:r>
            <w:r>
              <w:rPr>
                <w:rFonts w:eastAsia="標楷體"/>
                <w:sz w:val="20"/>
                <w:szCs w:val="20"/>
              </w:rPr>
              <w:t xml:space="preserve">of </w:t>
            </w:r>
            <w:r w:rsidRPr="000803AE">
              <w:rPr>
                <w:rFonts w:eastAsia="標楷體"/>
                <w:sz w:val="20"/>
                <w:szCs w:val="20"/>
              </w:rPr>
              <w:t>accounting officers.</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the qualification requirements and professional training of accounting officers/filing of the </w:t>
            </w:r>
            <w:r w:rsidRPr="000803AE">
              <w:rPr>
                <w:sz w:val="20"/>
                <w:szCs w:val="20"/>
              </w:rPr>
              <w:t xml:space="preserve">announcement of the </w:t>
            </w:r>
            <w:r w:rsidRPr="000803AE">
              <w:rPr>
                <w:sz w:val="20"/>
                <w:szCs w:val="20"/>
              </w:rPr>
              <w:lastRenderedPageBreak/>
              <w:t>adjustment of duties of the accounting officers who does not meet the qualification requirements</w:t>
            </w:r>
            <w:r w:rsidRPr="000803AE">
              <w:rPr>
                <w:rFonts w:eastAsia="標楷體"/>
                <w:sz w:val="20"/>
                <w:szCs w:val="20"/>
              </w:rPr>
              <w:t>).</w:t>
            </w:r>
          </w:p>
          <w:p w:rsidR="003960E2" w:rsidRPr="000803AE" w:rsidRDefault="003960E2" w:rsidP="003960E2">
            <w:pPr>
              <w:kinsoku w:val="0"/>
              <w:overflowPunct w:val="0"/>
              <w:snapToGrid w:val="0"/>
              <w:rPr>
                <w:rFonts w:eastAsia="標楷體"/>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numPr>
                <w:ilvl w:val="0"/>
                <w:numId w:val="178"/>
              </w:numPr>
              <w:tabs>
                <w:tab w:val="clear" w:pos="4153"/>
                <w:tab w:val="clear" w:pos="8306"/>
              </w:tabs>
              <w:kinsoku w:val="0"/>
              <w:overflowPunct w:val="0"/>
              <w:rPr>
                <w:rFonts w:eastAsia="標楷體"/>
              </w:rPr>
            </w:pPr>
            <w:r w:rsidRPr="000803AE">
              <w:rPr>
                <w:rFonts w:eastAsia="標楷體"/>
              </w:rPr>
              <w:lastRenderedPageBreak/>
              <w:t>Article 9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p w:rsidR="003960E2" w:rsidRPr="000803AE" w:rsidRDefault="003960E2" w:rsidP="003960E2">
            <w:pPr>
              <w:pStyle w:val="a5"/>
              <w:numPr>
                <w:ilvl w:val="0"/>
                <w:numId w:val="178"/>
              </w:numPr>
              <w:tabs>
                <w:tab w:val="clear" w:pos="4153"/>
                <w:tab w:val="clear" w:pos="8306"/>
              </w:tabs>
              <w:kinsoku w:val="0"/>
              <w:overflowPunct w:val="0"/>
              <w:rPr>
                <w:rFonts w:eastAsia="標楷體"/>
                <w:lang w:val="it-IT"/>
              </w:rPr>
            </w:pPr>
            <w:r w:rsidRPr="000803AE">
              <w:rPr>
                <w:rFonts w:eastAsia="標楷體"/>
                <w:lang w:val="it-IT"/>
              </w:rPr>
              <w:t>Letter No. Tai-Cheng-Chi-097180216 dated August 1, 2008</w:t>
            </w:r>
          </w:p>
          <w:p w:rsidR="003960E2" w:rsidRPr="000803AE" w:rsidRDefault="003960E2" w:rsidP="003960E2">
            <w:pPr>
              <w:pStyle w:val="a5"/>
              <w:tabs>
                <w:tab w:val="clear" w:pos="4153"/>
                <w:tab w:val="clear" w:pos="8306"/>
              </w:tabs>
              <w:kinsoku w:val="0"/>
              <w:overflowPunct w:val="0"/>
              <w:rPr>
                <w:rFonts w:eastAsia="標楷體"/>
                <w:lang w:val="it-IT"/>
              </w:rPr>
            </w:pPr>
          </w:p>
          <w:p w:rsidR="003960E2" w:rsidRPr="000803AE" w:rsidRDefault="003960E2" w:rsidP="003960E2">
            <w:pPr>
              <w:pStyle w:val="a5"/>
              <w:tabs>
                <w:tab w:val="clear" w:pos="4153"/>
                <w:tab w:val="clear" w:pos="8306"/>
              </w:tabs>
              <w:kinsoku w:val="0"/>
              <w:overflowPunct w:val="0"/>
              <w:rPr>
                <w:rFonts w:eastAsia="標楷體"/>
              </w:rPr>
            </w:pPr>
            <w:r w:rsidRPr="000803AE">
              <w:rPr>
                <w:rFonts w:eastAsia="標楷體"/>
              </w:rPr>
              <w:lastRenderedPageBreak/>
              <w:t>Article 10 of the Regulations Governing Qualification Requirements and Professional Training of Principal Accounting Officers of Issuers, Securities Firms, and Securities Exchanges promulgated by the Financial Supervisory Commission on July 25, 2012 per Decree No. Chin-Guan-Cheng-Shen-1010033226</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36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Filing of the changes of internal audit officers:</w:t>
            </w:r>
          </w:p>
          <w:p w:rsidR="003960E2" w:rsidRPr="000803AE" w:rsidRDefault="003960E2" w:rsidP="003960E2">
            <w:pPr>
              <w:snapToGrid w:val="0"/>
              <w:rPr>
                <w:rFonts w:eastAsia="標楷體"/>
                <w:sz w:val="20"/>
                <w:szCs w:val="20"/>
              </w:rPr>
            </w:pPr>
            <w:r w:rsidRPr="000803AE">
              <w:rPr>
                <w:rFonts w:eastAsia="標楷體"/>
                <w:sz w:val="20"/>
                <w:szCs w:val="20"/>
              </w:rPr>
              <w:t>Changes of internal audit officers.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2 days </w:t>
            </w:r>
            <w:r w:rsidRPr="000803AE">
              <w:rPr>
                <w:rFonts w:ascii="Times New Roman" w:eastAsia="標楷體" w:hAnsi="Times New Roman"/>
                <w:sz w:val="20"/>
              </w:rPr>
              <w:t xml:space="preserve">(inclusive) </w:t>
            </w:r>
            <w:r w:rsidRPr="000803AE">
              <w:rPr>
                <w:rFonts w:ascii="Times New Roman" w:eastAsia="標楷體" w:hAnsi="Times New Roman"/>
                <w:sz w:val="20"/>
                <w:lang w:val="en-US" w:eastAsia="zh-TW"/>
              </w:rPr>
              <w:t>from the day of occurrence.</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ind w:left="3" w:hanging="3"/>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internal audit implementation/declaration of information regarding changes in internal audit officers)</w:t>
            </w:r>
            <w:r w:rsidRPr="00887C2B">
              <w:rPr>
                <w:rFonts w:ascii="Times New Roman" w:eastAsia="標楷體" w:hAnsi="Times New Roman" w:cs="Times New Roman"/>
                <w:color w:val="auto"/>
                <w:sz w:val="20"/>
                <w:szCs w:val="20"/>
              </w:rPr>
              <w:t>, and upload and confirm the statement</w:t>
            </w:r>
            <w:r>
              <w:rPr>
                <w:rFonts w:ascii="Times New Roman" w:eastAsia="標楷體" w:hAnsi="Times New Roman" w:cs="Times New Roman"/>
                <w:color w:val="auto"/>
                <w:sz w:val="20"/>
                <w:szCs w:val="20"/>
              </w:rPr>
              <w:t>s</w:t>
            </w:r>
            <w:r w:rsidRPr="00887C2B">
              <w:rPr>
                <w:rFonts w:ascii="Times New Roman" w:eastAsia="標楷體" w:hAnsi="Times New Roman" w:cs="Times New Roman"/>
                <w:color w:val="auto"/>
                <w:sz w:val="20"/>
                <w:szCs w:val="20"/>
              </w:rPr>
              <w:t xml:space="preserve"> and relevant eligibility certificates of </w:t>
            </w:r>
            <w:r w:rsidRPr="000803AE">
              <w:rPr>
                <w:rFonts w:ascii="Times New Roman" w:eastAsia="標楷體" w:hAnsi="Times New Roman" w:cs="Times New Roman"/>
                <w:color w:val="auto"/>
                <w:sz w:val="20"/>
                <w:szCs w:val="20"/>
              </w:rPr>
              <w:t>internal audit officers.</w:t>
            </w:r>
          </w:p>
          <w:p w:rsidR="003960E2" w:rsidRPr="000803AE" w:rsidRDefault="003960E2" w:rsidP="003960E2">
            <w:pPr>
              <w:pStyle w:val="HTML"/>
              <w:snapToGrid w:val="0"/>
              <w:ind w:left="200" w:hanging="20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1.</w:t>
            </w:r>
            <w:r w:rsidRPr="000803AE">
              <w:rPr>
                <w:rFonts w:eastAsia="標楷體"/>
                <w:sz w:val="20"/>
                <w:szCs w:val="20"/>
              </w:rPr>
              <w:tab/>
              <w:t>Article 11 of the Regulations Governing Establishment of Internal Control Systems by Public Companies.</w:t>
            </w:r>
          </w:p>
          <w:p w:rsidR="003960E2" w:rsidRPr="000803AE" w:rsidRDefault="003960E2" w:rsidP="003960E2">
            <w:pPr>
              <w:tabs>
                <w:tab w:val="left" w:pos="332"/>
              </w:tabs>
              <w:snapToGrid w:val="0"/>
              <w:ind w:left="299" w:hanging="300"/>
              <w:rPr>
                <w:rFonts w:eastAsia="標楷體"/>
                <w:sz w:val="20"/>
                <w:szCs w:val="20"/>
              </w:rPr>
            </w:pPr>
            <w:r w:rsidRPr="000803AE">
              <w:rPr>
                <w:rFonts w:eastAsia="標楷體"/>
                <w:sz w:val="20"/>
                <w:szCs w:val="20"/>
              </w:rPr>
              <w:t>2.</w:t>
            </w:r>
            <w:r w:rsidRPr="000803AE">
              <w:rPr>
                <w:rFonts w:eastAsia="標楷體"/>
                <w:sz w:val="20"/>
                <w:szCs w:val="20"/>
              </w:rPr>
              <w:tab/>
              <w:t>Decree No. Chin-Guan-Cheng-Shen-</w:t>
            </w:r>
            <w:r w:rsidRPr="006D0A2F">
              <w:rPr>
                <w:rFonts w:eastAsia="標楷體"/>
                <w:sz w:val="20"/>
                <w:szCs w:val="20"/>
              </w:rPr>
              <w:t>10300391322</w:t>
            </w:r>
            <w:r w:rsidRPr="000803AE">
              <w:rPr>
                <w:rFonts w:eastAsia="標楷體"/>
                <w:sz w:val="20"/>
                <w:szCs w:val="20"/>
              </w:rPr>
              <w:t xml:space="preserve"> issued by the Financial Supervisory Commission on </w:t>
            </w:r>
            <w:r>
              <w:rPr>
                <w:rFonts w:eastAsia="標楷體"/>
                <w:sz w:val="20"/>
                <w:szCs w:val="20"/>
              </w:rPr>
              <w:t>October</w:t>
            </w:r>
            <w:r w:rsidRPr="000803AE">
              <w:rPr>
                <w:rFonts w:eastAsia="標楷體"/>
                <w:sz w:val="20"/>
                <w:szCs w:val="20"/>
              </w:rPr>
              <w:t xml:space="preserve"> </w:t>
            </w:r>
            <w:r>
              <w:rPr>
                <w:rFonts w:eastAsia="標楷體"/>
                <w:sz w:val="20"/>
                <w:szCs w:val="20"/>
              </w:rPr>
              <w:t>1</w:t>
            </w:r>
            <w:r w:rsidRPr="000803AE">
              <w:rPr>
                <w:rFonts w:eastAsia="標楷體"/>
                <w:sz w:val="20"/>
                <w:szCs w:val="20"/>
              </w:rPr>
              <w:t>, 201</w:t>
            </w:r>
            <w:r>
              <w:rPr>
                <w:rFonts w:eastAsia="標楷體"/>
                <w:sz w:val="20"/>
                <w:szCs w:val="20"/>
              </w:rPr>
              <w:t>4</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sz w:val="20"/>
                <w:szCs w:val="20"/>
              </w:rPr>
            </w:pPr>
            <w:r w:rsidRPr="000803AE">
              <w:rPr>
                <w:rFonts w:eastAsia="標楷體"/>
                <w:sz w:val="20"/>
                <w:szCs w:val="20"/>
              </w:rPr>
              <w:t xml:space="preserve">Information on </w:t>
            </w:r>
            <w:r w:rsidRPr="000803AE">
              <w:rPr>
                <w:rFonts w:eastAsia="標楷體" w:hint="eastAsia"/>
                <w:sz w:val="20"/>
                <w:szCs w:val="20"/>
              </w:rPr>
              <w:t xml:space="preserve">the composition of the board of directors and </w:t>
            </w:r>
            <w:r w:rsidRPr="000803AE">
              <w:rPr>
                <w:rFonts w:eastAsia="標楷體"/>
                <w:sz w:val="20"/>
                <w:szCs w:val="20"/>
              </w:rPr>
              <w:t>form</w:t>
            </w:r>
            <w:r w:rsidRPr="000803AE">
              <w:rPr>
                <w:rFonts w:eastAsia="標楷體" w:hint="eastAsia"/>
                <w:sz w:val="20"/>
                <w:szCs w:val="20"/>
              </w:rPr>
              <w:t>ation of the</w:t>
            </w:r>
            <w:r w:rsidRPr="000803AE">
              <w:rPr>
                <w:rFonts w:eastAsia="標楷體"/>
                <w:sz w:val="20"/>
                <w:szCs w:val="20"/>
              </w:rPr>
              <w:t xml:space="preserve"> </w:t>
            </w:r>
            <w:r w:rsidRPr="000803AE">
              <w:rPr>
                <w:sz w:val="20"/>
                <w:szCs w:val="20"/>
              </w:rPr>
              <w:t>functional committee in accordance with the Securities Exchange Act:</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1. Basic information on the composition of the board of directors.</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ind w:leftChars="42" w:left="101"/>
              <w:rPr>
                <w:sz w:val="20"/>
                <w:szCs w:val="20"/>
              </w:rPr>
            </w:pPr>
          </w:p>
          <w:p w:rsidR="003960E2" w:rsidRDefault="003960E2" w:rsidP="003960E2">
            <w:pPr>
              <w:snapToGrid w:val="0"/>
              <w:rPr>
                <w:sz w:val="20"/>
                <w:szCs w:val="20"/>
              </w:rPr>
            </w:pPr>
          </w:p>
          <w:p w:rsidR="003960E2"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2</w:t>
            </w:r>
            <w:r w:rsidRPr="000803AE">
              <w:rPr>
                <w:sz w:val="20"/>
                <w:szCs w:val="20"/>
              </w:rPr>
              <w:t xml:space="preserve">. Forming or </w:t>
            </w:r>
            <w:r w:rsidRPr="000803AE">
              <w:rPr>
                <w:rFonts w:eastAsia="標楷體"/>
                <w:sz w:val="20"/>
                <w:szCs w:val="20"/>
              </w:rPr>
              <w:t xml:space="preserve">dissolving a </w:t>
            </w:r>
            <w:r w:rsidRPr="000803AE">
              <w:rPr>
                <w:sz w:val="20"/>
                <w:szCs w:val="20"/>
              </w:rPr>
              <w:t>functional committee.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p>
          <w:p w:rsidR="003960E2" w:rsidRPr="000803AE" w:rsidRDefault="003960E2" w:rsidP="003960E2">
            <w:pPr>
              <w:snapToGrid w:val="0"/>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3</w:t>
            </w:r>
            <w:r w:rsidRPr="000803AE">
              <w:rPr>
                <w:sz w:val="20"/>
                <w:szCs w:val="20"/>
              </w:rPr>
              <w:t>. Designating (electing) committee members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sz w:val="20"/>
                <w:szCs w:val="20"/>
              </w:rPr>
            </w:pPr>
            <w:r w:rsidRPr="000803AE">
              <w:rPr>
                <w:rFonts w:hint="eastAsia"/>
                <w:sz w:val="20"/>
                <w:szCs w:val="20"/>
              </w:rPr>
              <w:t>4</w:t>
            </w:r>
            <w:r w:rsidRPr="000803AE">
              <w:rPr>
                <w:sz w:val="20"/>
                <w:szCs w:val="20"/>
              </w:rPr>
              <w:t>. Promulgating of relevant regulations and any change.</w:t>
            </w:r>
          </w:p>
          <w:p w:rsidR="003960E2" w:rsidRPr="000803AE" w:rsidRDefault="003960E2" w:rsidP="003960E2">
            <w:pPr>
              <w:snapToGrid w:val="0"/>
              <w:ind w:leftChars="42" w:left="101"/>
              <w:rPr>
                <w:sz w:val="20"/>
                <w:szCs w:val="20"/>
              </w:rPr>
            </w:pPr>
          </w:p>
          <w:p w:rsidR="003960E2" w:rsidRPr="000803AE" w:rsidRDefault="003960E2" w:rsidP="003960E2">
            <w:pPr>
              <w:snapToGrid w:val="0"/>
              <w:ind w:leftChars="42" w:left="101"/>
              <w:rPr>
                <w:rFonts w:eastAsia="標楷體"/>
                <w:sz w:val="20"/>
                <w:szCs w:val="20"/>
              </w:rPr>
            </w:pPr>
            <w:r w:rsidRPr="000803AE">
              <w:rPr>
                <w:rFonts w:hint="eastAsia"/>
                <w:sz w:val="20"/>
                <w:szCs w:val="20"/>
              </w:rPr>
              <w:t>5</w:t>
            </w:r>
            <w:r w:rsidRPr="000803AE">
              <w:rPr>
                <w:sz w:val="20"/>
                <w:szCs w:val="20"/>
              </w:rPr>
              <w:t>. Operations of the functional committee.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p>
          <w:p w:rsidR="003960E2" w:rsidRDefault="003960E2" w:rsidP="003960E2">
            <w:pPr>
              <w:pStyle w:val="a3"/>
              <w:snapToGrid w:val="0"/>
              <w:rPr>
                <w:rFonts w:ascii="Times New Roman" w:eastAsia="標楷體" w:hAnsi="Times New Roman"/>
                <w:sz w:val="20"/>
                <w:lang w:val="en-US" w:eastAsia="zh-TW"/>
              </w:rPr>
            </w:pPr>
            <w:r w:rsidRPr="00C14525">
              <w:rPr>
                <w:rFonts w:ascii="Times New Roman" w:eastAsia="標楷體" w:hAnsi="Times New Roman"/>
                <w:sz w:val="20"/>
                <w:lang w:val="en-US" w:eastAsia="zh-TW"/>
              </w:rPr>
              <w:t>Upload at least two hours prior to the commencement of trading hours of the next business day</w:t>
            </w:r>
            <w:r>
              <w:rPr>
                <w:rFonts w:ascii="Times New Roman" w:eastAsia="標楷體" w:hAnsi="Times New Roman"/>
                <w:sz w:val="20"/>
                <w:lang w:val="en-US" w:eastAsia="zh-TW"/>
              </w:rPr>
              <w:t xml:space="preserve"> following</w:t>
            </w:r>
            <w:r>
              <w:rPr>
                <w:rFonts w:ascii="Times New Roman" w:eastAsia="標楷體" w:hAnsi="Times New Roman" w:hint="eastAsia"/>
                <w:sz w:val="20"/>
                <w:lang w:val="en-US" w:eastAsia="zh-TW"/>
              </w:rPr>
              <w:t xml:space="preserve"> </w:t>
            </w:r>
            <w:r>
              <w:rPr>
                <w:rFonts w:ascii="Times New Roman" w:eastAsia="標楷體" w:hAnsi="Times New Roman"/>
                <w:sz w:val="20"/>
                <w:lang w:val="en-US" w:eastAsia="zh-TW"/>
              </w:rPr>
              <w:t xml:space="preserve">the </w:t>
            </w:r>
            <w:r w:rsidRPr="000803AE">
              <w:rPr>
                <w:rFonts w:ascii="Times New Roman" w:eastAsia="標楷體" w:hAnsi="Times New Roman"/>
                <w:sz w:val="20"/>
                <w:lang w:val="en-US" w:eastAsia="zh-TW"/>
              </w:rPr>
              <w:t>occurrence</w:t>
            </w:r>
            <w:r>
              <w:rPr>
                <w:rFonts w:ascii="Times New Roman" w:eastAsia="標楷體" w:hAnsi="Times New Roman"/>
                <w:sz w:val="20"/>
                <w:lang w:val="en-US" w:eastAsia="zh-TW"/>
              </w:rPr>
              <w:t xml:space="preserve"> of change</w:t>
            </w:r>
            <w:r w:rsidRPr="000803AE">
              <w:rPr>
                <w:rFonts w:ascii="Times New Roman" w:eastAsia="標楷體" w:hAnsi="Times New Roman"/>
                <w:sz w:val="20"/>
                <w:lang w:val="en-US" w:eastAsia="zh-TW"/>
              </w:rPr>
              <w:t>.</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w:t>
            </w:r>
            <w:r w:rsidRPr="000803AE">
              <w:rPr>
                <w:rFonts w:ascii="Times New Roman" w:eastAsia="標楷體" w:hAnsi="Times New Roman"/>
                <w:sz w:val="20"/>
                <w:lang w:val="en-US" w:eastAsia="zh-TW"/>
              </w:rPr>
              <w:lastRenderedPageBreak/>
              <w:t xml:space="preserve">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p w:rsidR="003960E2"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pPr>
          </w:p>
          <w:p w:rsidR="003960E2" w:rsidRPr="000803AE" w:rsidRDefault="003960E2" w:rsidP="003960E2">
            <w:pPr>
              <w:pStyle w:val="a5"/>
              <w:rPr>
                <w:rFonts w:eastAsia="標楷體"/>
              </w:rPr>
            </w:pPr>
          </w:p>
          <w:p w:rsidR="003960E2" w:rsidRPr="000803AE" w:rsidRDefault="003960E2" w:rsidP="003960E2">
            <w:pPr>
              <w:pStyle w:val="a5"/>
            </w:pPr>
            <w:r w:rsidRPr="000803AE">
              <w:rPr>
                <w:rFonts w:eastAsia="標楷體"/>
              </w:rPr>
              <w:t xml:space="preserve">Within 2 days of the </w:t>
            </w:r>
            <w:r w:rsidRPr="000803AE">
              <w:t>change.</w:t>
            </w:r>
          </w:p>
          <w:p w:rsidR="003960E2" w:rsidRPr="000803AE" w:rsidRDefault="003960E2" w:rsidP="003960E2">
            <w:pPr>
              <w:pStyle w:val="a5"/>
              <w:rPr>
                <w:rFonts w:eastAsia="標楷體"/>
              </w:rPr>
            </w:pPr>
          </w:p>
          <w:p w:rsidR="003960E2" w:rsidRPr="000803AE" w:rsidRDefault="003960E2" w:rsidP="003960E2">
            <w:pPr>
              <w:pStyle w:val="a5"/>
              <w:rPr>
                <w:rFonts w:eastAsia="標楷體"/>
              </w:rPr>
            </w:pPr>
          </w:p>
          <w:p w:rsidR="003960E2" w:rsidRPr="000803AE" w:rsidRDefault="003960E2" w:rsidP="003960E2">
            <w:pPr>
              <w:pStyle w:val="a5"/>
              <w:rPr>
                <w:rFonts w:eastAsia="標楷體"/>
              </w:rPr>
            </w:pPr>
            <w:r w:rsidRPr="000803AE">
              <w:rPr>
                <w:rFonts w:eastAsia="標楷體"/>
              </w:rPr>
              <w:t>Within 15 days from the day following the convention of the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 xml:space="preserve">relevant information shall be uploaded to the Market Observation Post System (sii.twse.com.tw/disclosure of corporate governance information/ filing of the </w:t>
            </w:r>
            <w:r w:rsidRPr="000803AE">
              <w:rPr>
                <w:rFonts w:ascii="Times New Roman" w:eastAsia="標楷體" w:hAnsi="Times New Roman" w:cs="Times New Roman" w:hint="eastAsia"/>
                <w:color w:val="auto"/>
                <w:sz w:val="20"/>
                <w:szCs w:val="20"/>
              </w:rPr>
              <w:t xml:space="preserve">corporate governance organizational structure (including the basic information on the composition of the </w:t>
            </w:r>
            <w:r w:rsidRPr="000803AE">
              <w:rPr>
                <w:rFonts w:ascii="Times New Roman" w:eastAsia="標楷體" w:hAnsi="Times New Roman" w:cs="Times New Roman"/>
                <w:color w:val="auto"/>
                <w:sz w:val="20"/>
                <w:szCs w:val="20"/>
              </w:rPr>
              <w:t>board</w:t>
            </w:r>
            <w:r w:rsidRPr="000803AE">
              <w:rPr>
                <w:rFonts w:ascii="Times New Roman" w:eastAsia="標楷體" w:hAnsi="Times New Roman" w:cs="Times New Roman" w:hint="eastAsia"/>
                <w:color w:val="auto"/>
                <w:sz w:val="20"/>
                <w:szCs w:val="20"/>
              </w:rPr>
              <w:t xml:space="preserve"> of directors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39247A">
              <w:rPr>
                <w:rFonts w:ascii="Times New Roman" w:hAnsi="Times New Roman" w:cs="Times New Roman"/>
                <w:color w:val="auto"/>
                <w:sz w:val="20"/>
                <w:szCs w:val="20"/>
              </w:rPr>
              <w:t xml:space="preserve">Primary listed companies listed on TWSE and Taiwan </w:t>
            </w:r>
            <w:r>
              <w:rPr>
                <w:rFonts w:ascii="Times New Roman" w:hAnsi="Times New Roman" w:cs="Times New Roman"/>
                <w:color w:val="auto"/>
                <w:sz w:val="20"/>
                <w:szCs w:val="20"/>
              </w:rPr>
              <w:t xml:space="preserve">Innovation Board shall </w:t>
            </w:r>
            <w:r w:rsidRPr="0039247A">
              <w:rPr>
                <w:rFonts w:ascii="Times New Roman" w:hAnsi="Times New Roman" w:cs="Times New Roman"/>
                <w:color w:val="auto"/>
                <w:sz w:val="20"/>
                <w:szCs w:val="20"/>
              </w:rPr>
              <w:t>upload information to the Market Observation Post System (sii.twse.com.tw/prompt report and update of any change to the directors and managerial officers of foreign enterprises).</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r w:rsidRPr="000803AE">
              <w:rPr>
                <w:rFonts w:ascii="Times New Roman" w:hAnsi="Times New Roman" w:cs="Times New Roman"/>
                <w:color w:val="auto"/>
                <w:sz w:val="20"/>
                <w:szCs w:val="20"/>
              </w:rPr>
              <w:t xml:space="preserve">The </w:t>
            </w:r>
            <w:r w:rsidRPr="000803AE">
              <w:rPr>
                <w:rFonts w:ascii="Times New Roman" w:eastAsia="標楷體" w:hAnsi="Times New Roman" w:cs="Times New Roman"/>
                <w:color w:val="auto"/>
                <w:sz w:val="20"/>
                <w:szCs w:val="20"/>
              </w:rPr>
              <w:t>relevant information shall be uploaded to the Market Observation Post System (sii.twse.com.tw/filing of material information/filing of material information) for public announcement of the material information.</w:t>
            </w:r>
          </w:p>
          <w:p w:rsidR="003960E2"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3D345A" w:rsidRDefault="003960E2" w:rsidP="003960E2">
            <w:pPr>
              <w:pStyle w:val="HTML"/>
              <w:snapToGrid w:val="0"/>
              <w:rPr>
                <w:rFonts w:ascii="Times New Roman" w:hAnsi="Times New Roman" w:cs="Times New Roman"/>
                <w:color w:val="auto"/>
                <w:sz w:val="20"/>
                <w:szCs w:val="20"/>
              </w:rPr>
            </w:pPr>
            <w:r>
              <w:rPr>
                <w:rFonts w:ascii="Times New Roman" w:hAnsi="Times New Roman" w:cs="Times New Roman" w:hint="eastAsia"/>
                <w:color w:val="auto"/>
                <w:sz w:val="20"/>
                <w:szCs w:val="20"/>
              </w:rPr>
              <w:t xml:space="preserve">                                                            </w:t>
            </w:r>
            <w:r w:rsidRPr="000803AE">
              <w:rPr>
                <w:rFonts w:ascii="Times New Roman" w:eastAsia="標楷體" w:hAnsi="Times New Roman" w:cs="Times New Roman"/>
                <w:color w:val="auto"/>
                <w:sz w:val="20"/>
                <w:szCs w:val="20"/>
              </w:rPr>
              <w:t>The relevant information shall be uploaded</w:t>
            </w:r>
            <w:r>
              <w:rPr>
                <w:rFonts w:ascii="Times New Roman" w:eastAsia="標楷體" w:hAnsi="Times New Roman" w:cs="Times New Roman"/>
                <w:color w:val="auto"/>
                <w:sz w:val="20"/>
                <w:szCs w:val="20"/>
              </w:rPr>
              <w:t xml:space="preserve"> to the Market Observation Post </w:t>
            </w:r>
            <w:r w:rsidRPr="000803AE">
              <w:rPr>
                <w:rFonts w:ascii="Times New Roman" w:eastAsia="標楷體" w:hAnsi="Times New Roman" w:cs="Times New Roman"/>
                <w:color w:val="auto"/>
                <w:sz w:val="20"/>
                <w:szCs w:val="20"/>
              </w:rPr>
              <w:t xml:space="preserve">System </w:t>
            </w:r>
            <w:r w:rsidRPr="000803AE">
              <w:rPr>
                <w:rFonts w:ascii="Times New Roman" w:hAnsi="Times New Roman" w:cs="Times New Roman"/>
                <w:color w:val="auto"/>
                <w:sz w:val="20"/>
                <w:szCs w:val="20"/>
              </w:rPr>
              <w:t>(sii.twse.com.tw/disclosure of corporate governance information/forming of functional committee and committee members or 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information/filing of operations of functional committees</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sz w:val="20"/>
                <w:szCs w:val="20"/>
              </w:rPr>
              <w:lastRenderedPageBreak/>
              <w:t>Subparagraph 20, Paragraph 2,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 xml:space="preserve">Information relating to the requirements of the </w:t>
            </w:r>
            <w:r w:rsidRPr="000803AE">
              <w:rPr>
                <w:rFonts w:eastAsia="標楷體"/>
                <w:sz w:val="20"/>
                <w:szCs w:val="20"/>
              </w:rPr>
              <w:t>Taiwan Stock Exchange Corporation Operation Directions for the Appointment of Independent Directors by TWSE Listed Companies</w:t>
            </w:r>
            <w:r w:rsidRPr="000803AE">
              <w:rPr>
                <w:rFonts w:eastAsia="標楷體" w:hint="eastAsia"/>
                <w:sz w:val="20"/>
                <w:szCs w:val="20"/>
              </w:rPr>
              <w:t>:</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1. Establishment of and change of the corporate governance officer.</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2. Establishment of and change of the standard operating procedures in response to the demands put forward by directors.</w:t>
            </w: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p>
          <w:p w:rsidR="003960E2" w:rsidRPr="000803AE" w:rsidRDefault="003960E2" w:rsidP="003960E2">
            <w:pPr>
              <w:snapToGrid w:val="0"/>
              <w:ind w:leftChars="42" w:left="101"/>
              <w:rPr>
                <w:rFonts w:eastAsia="標楷體"/>
                <w:sz w:val="20"/>
                <w:szCs w:val="20"/>
              </w:rPr>
            </w:pPr>
            <w:r w:rsidRPr="000803AE">
              <w:rPr>
                <w:rFonts w:eastAsia="標楷體" w:hint="eastAsia"/>
                <w:sz w:val="20"/>
                <w:szCs w:val="20"/>
              </w:rPr>
              <w:t>3. Information on and changes to the c</w:t>
            </w:r>
            <w:r w:rsidRPr="000803AE">
              <w:rPr>
                <w:rFonts w:eastAsia="標楷體"/>
                <w:sz w:val="20"/>
                <w:szCs w:val="20"/>
              </w:rPr>
              <w:t xml:space="preserve">hairman, general manager or </w:t>
            </w:r>
            <w:r w:rsidRPr="000803AE">
              <w:rPr>
                <w:rFonts w:eastAsia="標楷體" w:hint="eastAsia"/>
                <w:sz w:val="20"/>
                <w:szCs w:val="20"/>
              </w:rPr>
              <w:t xml:space="preserve">related parties with equal positions, as well as information on and changes to directors </w:t>
            </w:r>
            <w:r w:rsidRPr="000803AE">
              <w:rPr>
                <w:rFonts w:eastAsia="標楷體"/>
                <w:sz w:val="20"/>
                <w:szCs w:val="20"/>
              </w:rPr>
              <w:t>concurrently</w:t>
            </w:r>
            <w:r w:rsidRPr="000803AE">
              <w:rPr>
                <w:rFonts w:eastAsia="標楷體" w:hint="eastAsia"/>
                <w:sz w:val="20"/>
                <w:szCs w:val="20"/>
              </w:rPr>
              <w:t xml:space="preserve"> acting as employees</w:t>
            </w:r>
            <w:r w:rsidRPr="000803AE">
              <w:rPr>
                <w:rFonts w:eastAsia="標楷體"/>
                <w:sz w:val="20"/>
                <w:szCs w:val="20"/>
              </w:rPr>
              <w: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 xml:space="preserve">of the </w:t>
            </w:r>
            <w:r w:rsidRPr="000803AE">
              <w:t>chan</w:t>
            </w:r>
            <w:r w:rsidRPr="000803AE">
              <w:rPr>
                <w:rFonts w:hint="eastAsia"/>
              </w:rPr>
              <w:t>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r w:rsidRPr="000803AE">
              <w:t xml:space="preserve">Within 2 days </w:t>
            </w:r>
            <w:r w:rsidRPr="000803AE">
              <w:rPr>
                <w:rFonts w:hint="eastAsia"/>
              </w:rPr>
              <w:t>of the change</w:t>
            </w:r>
            <w:r w:rsidRPr="000803AE">
              <w:t>.</w:t>
            </w: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pPr>
          </w:p>
          <w:p w:rsidR="003960E2" w:rsidRPr="000803AE" w:rsidRDefault="003960E2" w:rsidP="003960E2">
            <w:pPr>
              <w:pStyle w:val="a5"/>
              <w:rPr>
                <w:rFonts w:eastAsia="標楷體"/>
              </w:rPr>
            </w:pPr>
            <w:r w:rsidRPr="000803AE">
              <w:rPr>
                <w:rFonts w:eastAsia="標楷體"/>
              </w:rPr>
              <w:t>Within 2 days of the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FA4F46"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3960E2">
            <w:pPr>
              <w:pStyle w:val="HTML"/>
              <w:snapToGrid w:val="0"/>
              <w:rPr>
                <w:rFonts w:ascii="Times New Roman" w:hAnsi="Times New Roman" w:cs="Times New Roman"/>
                <w:color w:val="auto"/>
                <w:sz w:val="20"/>
                <w:szCs w:val="20"/>
              </w:rPr>
            </w:pPr>
          </w:p>
          <w:p w:rsidR="003960E2" w:rsidRPr="000803AE" w:rsidRDefault="003960E2" w:rsidP="004000AF">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w:t>
            </w:r>
            <w:r w:rsidRPr="000803AE">
              <w:rPr>
                <w:sz w:val="20"/>
                <w:szCs w:val="20"/>
              </w:rPr>
              <w:t>(sii.</w:t>
            </w:r>
            <w:r w:rsidRPr="000803AE">
              <w:rPr>
                <w:rFonts w:eastAsia="標楷體"/>
                <w:sz w:val="20"/>
                <w:szCs w:val="20"/>
              </w:rPr>
              <w:t>twse</w:t>
            </w:r>
            <w:r w:rsidRPr="000803AE">
              <w:rPr>
                <w:sz w:val="20"/>
                <w:szCs w:val="20"/>
              </w:rPr>
              <w:t>.com.tw/disclosure of corporate governance information/</w:t>
            </w:r>
            <w:r w:rsidRPr="000803AE">
              <w:t xml:space="preserve"> </w:t>
            </w:r>
            <w:r w:rsidRPr="000803AE">
              <w:rPr>
                <w:sz w:val="20"/>
                <w:szCs w:val="20"/>
              </w:rPr>
              <w:t>filing of the current status of or changes of</w:t>
            </w:r>
            <w:r w:rsidRPr="000803AE">
              <w:rPr>
                <w:rFonts w:hint="eastAsia"/>
                <w:sz w:val="20"/>
                <w:szCs w:val="20"/>
              </w:rPr>
              <w:t xml:space="preserve"> the corporate governance officer</w:t>
            </w:r>
            <w:r w:rsidRPr="000803AE">
              <w:rPr>
                <w:rFonts w:eastAsia="標楷體"/>
                <w:sz w:val="20"/>
                <w:szCs w:val="20"/>
              </w:rPr>
              <w:t>)</w:t>
            </w:r>
            <w:r w:rsidR="008F07A8">
              <w:rPr>
                <w:rFonts w:eastAsia="標楷體" w:hint="eastAsia"/>
                <w:sz w:val="20"/>
                <w:szCs w:val="20"/>
              </w:rPr>
              <w:t>,</w:t>
            </w:r>
            <w:r w:rsidR="008F07A8">
              <w:rPr>
                <w:rFonts w:eastAsia="標楷體"/>
                <w:sz w:val="20"/>
                <w:szCs w:val="20"/>
              </w:rPr>
              <w:t xml:space="preserve"> a</w:t>
            </w:r>
            <w:r w:rsidR="00FA4F46">
              <w:rPr>
                <w:rFonts w:eastAsia="標楷體"/>
                <w:sz w:val="20"/>
                <w:szCs w:val="20"/>
              </w:rPr>
              <w:t>n</w:t>
            </w:r>
            <w:r w:rsidR="008F07A8">
              <w:rPr>
                <w:rFonts w:eastAsia="標楷體"/>
                <w:sz w:val="20"/>
                <w:szCs w:val="20"/>
              </w:rPr>
              <w:t>d</w:t>
            </w:r>
            <w:r w:rsidR="008F07A8" w:rsidRPr="008F07A8">
              <w:rPr>
                <w:rFonts w:eastAsia="標楷體"/>
                <w:sz w:val="20"/>
                <w:szCs w:val="20"/>
              </w:rPr>
              <w:t xml:space="preserve"> the</w:t>
            </w:r>
            <w:r w:rsidR="00823D9F" w:rsidRPr="000803AE">
              <w:rPr>
                <w:rFonts w:eastAsia="標楷體"/>
                <w:sz w:val="20"/>
                <w:szCs w:val="20"/>
              </w:rPr>
              <w:t xml:space="preserve"> relevant</w:t>
            </w:r>
            <w:r w:rsidR="008F07A8" w:rsidRPr="008F07A8">
              <w:rPr>
                <w:rFonts w:eastAsia="標楷體"/>
                <w:sz w:val="20"/>
                <w:szCs w:val="20"/>
              </w:rPr>
              <w:t xml:space="preserve"> qualification documents of</w:t>
            </w:r>
            <w:r w:rsidR="008F07A8" w:rsidRPr="008F07A8">
              <w:rPr>
                <w:rFonts w:eastAsia="標楷體" w:hint="eastAsia"/>
                <w:sz w:val="20"/>
                <w:szCs w:val="20"/>
              </w:rPr>
              <w:t xml:space="preserve"> </w:t>
            </w:r>
            <w:r w:rsidR="00F80D19" w:rsidRPr="00C15645">
              <w:rPr>
                <w:rFonts w:eastAsia="標楷體"/>
                <w:sz w:val="20"/>
                <w:szCs w:val="20"/>
              </w:rPr>
              <w:t>the</w:t>
            </w:r>
            <w:r w:rsidR="00F80D19">
              <w:rPr>
                <w:rFonts w:eastAsia="標楷體"/>
                <w:sz w:val="20"/>
                <w:szCs w:val="20"/>
              </w:rPr>
              <w:t xml:space="preserve"> </w:t>
            </w:r>
            <w:r w:rsidR="00D4734F" w:rsidRPr="000803AE">
              <w:rPr>
                <w:rFonts w:eastAsia="標楷體" w:hint="eastAsia"/>
                <w:sz w:val="20"/>
                <w:szCs w:val="20"/>
              </w:rPr>
              <w:t>corporate governance officer</w:t>
            </w:r>
            <w:r w:rsidR="008F07A8" w:rsidRPr="000803AE">
              <w:rPr>
                <w:rFonts w:eastAsia="標楷體"/>
                <w:sz w:val="20"/>
                <w:szCs w:val="20"/>
              </w:rPr>
              <w:t xml:space="preserve"> shall be uploaded</w:t>
            </w:r>
            <w:r w:rsidR="008F07A8" w:rsidRPr="008F07A8">
              <w:rPr>
                <w:rFonts w:eastAsia="標楷體"/>
                <w:sz w:val="20"/>
                <w:szCs w:val="20"/>
              </w:rPr>
              <w:t xml:space="preserve"> and confirm</w:t>
            </w:r>
            <w:r w:rsidR="004F1FEF">
              <w:rPr>
                <w:rFonts w:eastAsia="標楷體"/>
                <w:sz w:val="20"/>
                <w:szCs w:val="20"/>
              </w:rPr>
              <w:t>ed</w:t>
            </w:r>
            <w:r w:rsidRPr="000803AE">
              <w:rPr>
                <w:rFonts w:eastAsia="標楷體"/>
                <w:sz w:val="20"/>
                <w:szCs w:val="20"/>
              </w:rPr>
              <w:t>.</w:t>
            </w: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777C65" w:rsidRDefault="00777C65" w:rsidP="003960E2">
            <w:pPr>
              <w:kinsoku w:val="0"/>
              <w:overflowPunct w:val="0"/>
              <w:snapToGrid w:val="0"/>
              <w:ind w:left="196" w:hanging="196"/>
              <w:rPr>
                <w:rFonts w:eastAsia="標楷體"/>
                <w:sz w:val="20"/>
                <w:szCs w:val="20"/>
              </w:rPr>
            </w:pPr>
          </w:p>
          <w:p w:rsidR="003960E2" w:rsidRPr="000803AE" w:rsidRDefault="003960E2" w:rsidP="004000AF">
            <w:pPr>
              <w:kinsoku w:val="0"/>
              <w:overflowPunct w:val="0"/>
              <w:snapToGrid w:val="0"/>
              <w:rPr>
                <w:rFonts w:eastAsia="標楷體"/>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w:t>
            </w:r>
            <w:r w:rsidRPr="000803AE">
              <w:rPr>
                <w:rFonts w:ascii="Times New Roman" w:hAnsi="Times New Roman" w:cs="Times New Roman"/>
                <w:color w:val="auto"/>
                <w:sz w:val="20"/>
                <w:szCs w:val="20"/>
              </w:rPr>
              <w:t>(sii.twse.com.tw/disclosure of corporate governance information/promulgating corporate governance regulations</w:t>
            </w:r>
            <w:r w:rsidRPr="000803AE">
              <w:rPr>
                <w:rFonts w:ascii="Times New Roman" w:eastAsia="標楷體" w:hAnsi="Times New Roman" w:cs="Times New Roman"/>
                <w:color w:val="auto"/>
                <w:sz w:val="20"/>
                <w:szCs w:val="20"/>
              </w:rPr>
              <w:t>).</w:t>
            </w: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ind w:left="196" w:hanging="196"/>
              <w:rPr>
                <w:rFonts w:eastAsia="標楷體"/>
                <w:sz w:val="20"/>
                <w:szCs w:val="20"/>
              </w:rPr>
            </w:pPr>
          </w:p>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(sii.twse.com.tw/disclosure of corporate governance information/</w:t>
            </w:r>
            <w:r w:rsidRPr="000803AE">
              <w:rPr>
                <w:rFonts w:eastAsia="標楷體" w:hint="eastAsia"/>
                <w:sz w:val="20"/>
                <w:szCs w:val="20"/>
              </w:rPr>
              <w:t xml:space="preserve">filing of </w:t>
            </w:r>
            <w:r w:rsidRPr="000803AE">
              <w:rPr>
                <w:rFonts w:eastAsia="標楷體"/>
                <w:sz w:val="20"/>
                <w:szCs w:val="20"/>
              </w:rPr>
              <w:t>the chairman, general manager or related parties with equal positions</w:t>
            </w:r>
            <w:r w:rsidRPr="000803AE">
              <w:rPr>
                <w:rFonts w:eastAsia="標楷體" w:hint="eastAsia"/>
                <w:sz w:val="20"/>
                <w:szCs w:val="20"/>
              </w:rPr>
              <w:t xml:space="preserve"> and </w:t>
            </w:r>
            <w:r w:rsidRPr="000803AE">
              <w:rPr>
                <w:rFonts w:eastAsia="標楷體"/>
                <w:sz w:val="20"/>
                <w:szCs w:val="20"/>
              </w:rPr>
              <w:t>directors concurrently acting as employees).</w:t>
            </w:r>
          </w:p>
          <w:p w:rsidR="003960E2" w:rsidRPr="000803AE" w:rsidRDefault="003960E2" w:rsidP="003960E2">
            <w:pPr>
              <w:pStyle w:val="HTML"/>
              <w:snapToGrid w:val="0"/>
              <w:rPr>
                <w:rFonts w:ascii="Times New Roman" w:hAnsi="Times New Roman" w:cs="Times New Roman"/>
                <w:color w:val="auto"/>
                <w:sz w:val="20"/>
                <w:szCs w:val="20"/>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sz w:val="20"/>
                <w:szCs w:val="20"/>
              </w:rPr>
              <w:lastRenderedPageBreak/>
              <w:t xml:space="preserve">Subparagraph </w:t>
            </w:r>
            <w:r w:rsidRPr="000803AE">
              <w:rPr>
                <w:rFonts w:hint="eastAsia"/>
                <w:sz w:val="20"/>
                <w:szCs w:val="20"/>
              </w:rPr>
              <w:t>31</w:t>
            </w:r>
            <w:r w:rsidRPr="000803AE">
              <w:rPr>
                <w:sz w:val="20"/>
                <w:szCs w:val="20"/>
              </w:rPr>
              <w:t xml:space="preserve">, Paragraph </w:t>
            </w:r>
            <w:r w:rsidRPr="000803AE">
              <w:rPr>
                <w:rFonts w:hint="eastAsia"/>
                <w:sz w:val="20"/>
                <w:szCs w:val="20"/>
              </w:rPr>
              <w:t>2</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sz w:val="20"/>
                <w:szCs w:val="20"/>
              </w:rPr>
              <w:t xml:space="preserve">Voluntary announcement of self-assessed income figures.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5"/>
              <w:rPr>
                <w:rFonts w:eastAsia="標楷體"/>
              </w:rPr>
            </w:pPr>
            <w:r w:rsidRPr="000803AE">
              <w:rPr>
                <w:rFonts w:eastAsia="標楷體"/>
              </w:rPr>
              <w:t>The company may voluntarily file its</w:t>
            </w:r>
            <w:r w:rsidRPr="000803AE">
              <w:t xml:space="preserve"> self-assessed income figures</w:t>
            </w:r>
            <w:r w:rsidRPr="000803AE">
              <w:rPr>
                <w:rFonts w:eastAsia="標楷體"/>
              </w:rPr>
              <w:t xml:space="preserve">.  If a listed company has voluntarily disclosed its </w:t>
            </w:r>
            <w:r w:rsidRPr="000803AE">
              <w:t>self-assessed income figures</w:t>
            </w:r>
            <w:r w:rsidRPr="000803AE">
              <w:rPr>
                <w:rFonts w:eastAsia="標楷體"/>
              </w:rPr>
              <w:t xml:space="preserve"> by posting material information on the Market Observation Post System, at an investor conference, in newspapers or magazines, or on other news media, it shall file the related information on the same day and shall continue such filing till the end of the </w:t>
            </w:r>
            <w:r w:rsidRPr="000803AE">
              <w:t xml:space="preserve">current fiscal </w:t>
            </w:r>
            <w:r w:rsidRPr="000803AE">
              <w:rPr>
                <w:rFonts w:eastAsia="標楷體"/>
              </w:rPr>
              <w:t>year.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w:t>
            </w:r>
            <w:r w:rsidRPr="000803AE">
              <w:rPr>
                <w:rFonts w:ascii="Times New Roman" w:hAnsi="Times New Roman" w:cs="Times New Roman"/>
                <w:color w:val="auto"/>
                <w:sz w:val="20"/>
                <w:szCs w:val="20"/>
              </w:rPr>
              <w:t xml:space="preserve"> self-assessed income figures</w:t>
            </w:r>
            <w:r w:rsidRPr="000803AE">
              <w:rPr>
                <w:rFonts w:ascii="Times New Roman" w:eastAsia="標楷體" w:hAnsi="Times New Roman" w:cs="Times New Roman"/>
                <w:color w:val="auto"/>
                <w:sz w:val="20"/>
                <w:szCs w:val="20"/>
              </w:rPr>
              <w:t xml:space="preserve">).  If a listed company has voluntarily disclosed its </w:t>
            </w:r>
            <w:r w:rsidRPr="000803AE">
              <w:rPr>
                <w:rFonts w:ascii="Times New Roman" w:hAnsi="Times New Roman" w:cs="Times New Roman"/>
                <w:color w:val="auto"/>
                <w:sz w:val="20"/>
                <w:szCs w:val="20"/>
              </w:rPr>
              <w:t xml:space="preserve">self-assessed income figures, it shall file the related information on the same day and shall continue such filing until the end of the current fiscal year; the continuously filed information shall be filed prior to the end of the month following the end of the month (quarter) of such information (the </w:t>
            </w:r>
            <w:r w:rsidRPr="000803AE">
              <w:rPr>
                <w:rFonts w:ascii="Times New Roman" w:eastAsia="標楷體" w:hAnsi="Times New Roman" w:cs="Times New Roman"/>
                <w:color w:val="auto"/>
                <w:sz w:val="20"/>
                <w:szCs w:val="20"/>
              </w:rPr>
              <w:t xml:space="preserve">annual unaudited figure information may be postponed to 45 days following the end of the fiscal year).  </w:t>
            </w:r>
            <w:r w:rsidRPr="000803AE">
              <w:rPr>
                <w:rFonts w:ascii="Times New Roman" w:hAnsi="Times New Roman" w:cs="Times New Roman"/>
                <w:color w:val="auto"/>
                <w:sz w:val="20"/>
                <w:szCs w:val="20"/>
              </w:rPr>
              <w:t xml:space="preserve">The public announcement shall include the self-assessed operating income and income before tax up until the current month (quarter).  If for any given quarter the discrepancy between the cumulative amount of the self-assessed income before tax and the figures audited (reviewed) by the CPA reaches 10 percent and the monetary amount exceeds NT$50 million, the reason for the discrepancy must also be reported within 2 business days of the expiry of the announcement period for each quarterly financial report.  </w:t>
            </w:r>
            <w:r w:rsidRPr="000803AE">
              <w:rPr>
                <w:rFonts w:ascii="Times New Roman" w:eastAsia="標楷體" w:hAnsi="Times New Roman" w:cs="Times New Roman"/>
                <w:color w:val="auto"/>
                <w:sz w:val="20"/>
                <w:szCs w:val="20"/>
              </w:rPr>
              <w:t xml:space="preserve">  </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Chin-Guan-Cheng-6-0970064676 dated December 10,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Tai-Cheng-Chih-0970035739 Dated December 15, 2008</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Tai-Cheng-Chih-0981800082 dated January 10,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Letter No. Tai-Cheng-Chih-0981803897 dated November 2, 2009</w:t>
            </w:r>
          </w:p>
          <w:p w:rsidR="003960E2" w:rsidRPr="000803AE" w:rsidRDefault="003960E2" w:rsidP="003960E2">
            <w:pPr>
              <w:numPr>
                <w:ilvl w:val="0"/>
                <w:numId w:val="179"/>
              </w:numPr>
              <w:snapToGrid w:val="0"/>
              <w:rPr>
                <w:rFonts w:eastAsia="標楷體"/>
                <w:sz w:val="20"/>
                <w:szCs w:val="20"/>
              </w:rPr>
            </w:pPr>
            <w:r w:rsidRPr="000803AE">
              <w:rPr>
                <w:rFonts w:eastAsia="標楷體"/>
                <w:sz w:val="20"/>
                <w:szCs w:val="20"/>
              </w:rPr>
              <w:t>Subparagraph 5, Paragraph 1, Article 3 of 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3</w:t>
            </w:r>
            <w:r w:rsidRPr="000803AE">
              <w:rPr>
                <w:rFonts w:eastAsia="標楷體"/>
                <w:sz w:val="20"/>
                <w:szCs w:val="20"/>
              </w:rPr>
              <w:t>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sz w:val="20"/>
                <w:szCs w:val="20"/>
              </w:rPr>
            </w:pPr>
            <w:r w:rsidRPr="000803AE">
              <w:rPr>
                <w:sz w:val="20"/>
                <w:szCs w:val="20"/>
              </w:rPr>
              <w:t xml:space="preserve">Correction of or supplementation to the financial report: If there is any matter that is required to be corrected or supplemented in the CPA-audited (or reviewed) financial report publicly announced and reported by </w:t>
            </w:r>
            <w:r w:rsidRPr="000803AE">
              <w:rPr>
                <w:sz w:val="20"/>
                <w:szCs w:val="20"/>
              </w:rPr>
              <w:lastRenderedPageBreak/>
              <w:t>a listed company, such matter shall be made public and known to the investors, and the requirement to restate the financial report under Article 6 of the Securities and Exchange Act Enforcement Rules has not yet been triggered.</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lang w:val="en-US" w:eastAsia="zh-TW"/>
              </w:rPr>
              <w:lastRenderedPageBreak/>
              <w:t xml:space="preserve">Within 2 days </w:t>
            </w:r>
            <w:r w:rsidRPr="000803AE">
              <w:rPr>
                <w:rFonts w:ascii="Times New Roman" w:hAnsi="Times New Roman" w:hint="eastAsia"/>
                <w:sz w:val="20"/>
                <w:lang w:val="en-US" w:eastAsia="zh-TW"/>
              </w:rPr>
              <w:t>after</w:t>
            </w:r>
            <w:r w:rsidRPr="000803AE">
              <w:rPr>
                <w:rFonts w:ascii="Times New Roman" w:hAnsi="Times New Roman"/>
                <w:sz w:val="20"/>
                <w:lang w:val="en-US" w:eastAsia="zh-TW"/>
              </w:rPr>
              <w:t xml:space="preserve"> the day of occurrence.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financial statements/filing of a </w:t>
            </w:r>
            <w:r w:rsidRPr="000803AE">
              <w:rPr>
                <w:rFonts w:ascii="Times New Roman" w:hAnsi="Times New Roman" w:cs="Times New Roman"/>
                <w:color w:val="auto"/>
                <w:sz w:val="20"/>
                <w:szCs w:val="20"/>
              </w:rPr>
              <w:t>correction of or supplementation to the financial report</w:t>
            </w:r>
            <w:r w:rsidRPr="000803AE">
              <w:rPr>
                <w:rFonts w:ascii="Times New Roman" w:eastAsia="標楷體" w:hAnsi="Times New Roman" w:cs="Times New Roman"/>
                <w:color w:val="auto"/>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Letter No. Tai-Cheng-Chih-0981800638 dated February 27, 2009</w:t>
            </w:r>
          </w:p>
          <w:p w:rsidR="003960E2" w:rsidRPr="000803AE" w:rsidRDefault="003960E2" w:rsidP="003960E2">
            <w:pPr>
              <w:numPr>
                <w:ilvl w:val="0"/>
                <w:numId w:val="180"/>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rFonts w:eastAsia="標楷體"/>
                <w:sz w:val="20"/>
                <w:szCs w:val="20"/>
              </w:rPr>
            </w:pPr>
            <w:r w:rsidRPr="000803AE">
              <w:rPr>
                <w:rFonts w:eastAsia="標楷體"/>
                <w:sz w:val="20"/>
                <w:szCs w:val="20"/>
              </w:rPr>
              <w:t>Internal control system audit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w:t>
            </w:r>
            <w:r w:rsidRPr="000803AE">
              <w:rPr>
                <w:rFonts w:ascii="Times New Roman" w:eastAsia="標楷體" w:hAnsi="Times New Roman"/>
                <w:sz w:val="20"/>
                <w:lang w:val="en-US" w:eastAsia="zh-TW"/>
              </w:rPr>
              <w:t>trading hours</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obtaining the internal control system audit report.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2 days from the day of obtaining the internal control system audit report.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p>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kern w:val="2"/>
                <w:sz w:val="20"/>
                <w:szCs w:val="20"/>
              </w:rPr>
              <w:t>The relevant information shall be uploaded to the Market Observation Post System (sii.twse.com.tw/filing of internal audit/internal control system audit report).  Where a listed company retains a CPA to audit its internal control system, the information shall be uploaded to the Market Observation Post System within 2 days from the day of</w:t>
            </w:r>
            <w:r w:rsidRPr="000803AE">
              <w:rPr>
                <w:rFonts w:ascii="Times New Roman" w:eastAsia="標楷體" w:hAnsi="Times New Roman" w:cs="Times New Roman"/>
                <w:color w:val="auto"/>
                <w:sz w:val="20"/>
                <w:szCs w:val="20"/>
              </w:rPr>
              <w:t xml:space="preserve"> obtaining of the</w:t>
            </w:r>
            <w:r w:rsidRPr="000803AE">
              <w:rPr>
                <w:rFonts w:ascii="Times New Roman" w:eastAsia="標楷體" w:hAnsi="Times New Roman" w:cs="Times New Roman"/>
                <w:color w:val="auto"/>
                <w:kern w:val="2"/>
                <w:sz w:val="20"/>
                <w:szCs w:val="20"/>
              </w:rPr>
              <w:t xml:space="preserve"> audit report; nevertheless, routine internal audit reports (such as compliance with laws and regulations) need not be filed.</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Tai-Cheng-Shang-0950100051 dated January 10, 2006</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Letter No. Tai-Cheng-Chih-0981801131 dated April 17, 2009</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181"/>
              </w:numPr>
              <w:snapToGrid w:val="0"/>
              <w:rPr>
                <w:rFonts w:eastAsia="標楷體"/>
                <w:sz w:val="20"/>
                <w:szCs w:val="20"/>
              </w:rPr>
            </w:pPr>
            <w:r w:rsidRPr="000803AE">
              <w:rPr>
                <w:rFonts w:eastAsia="標楷體"/>
                <w:sz w:val="20"/>
                <w:szCs w:val="20"/>
              </w:rPr>
              <w:t xml:space="preserve">Subparagraph </w:t>
            </w:r>
            <w:r w:rsidRPr="000803AE">
              <w:rPr>
                <w:rFonts w:eastAsia="標楷體" w:hint="eastAsia"/>
                <w:sz w:val="20"/>
                <w:szCs w:val="20"/>
              </w:rPr>
              <w:t>29</w:t>
            </w:r>
            <w:r w:rsidRPr="000803AE">
              <w:rPr>
                <w:rFonts w:eastAsia="標楷體"/>
                <w:sz w:val="20"/>
                <w:szCs w:val="20"/>
              </w:rPr>
              <w:t>, Paragraph 1, Article 4 of Taiwan Stock Exchange Corporation Procedures for Verification and Public Disclosure of Material Information of Companies with Listed Securities</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 xml:space="preserve">Addition of or a change in the emergency contact information when the spokesperson, the deputy spokesperson or the chief financial officer is on holiday.   </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t>At the time of addition or change.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kern w:val="2"/>
                <w:sz w:val="20"/>
                <w:szCs w:val="20"/>
              </w:rPr>
            </w:pPr>
            <w:r w:rsidRPr="000803AE">
              <w:rPr>
                <w:rFonts w:ascii="Times New Roman" w:eastAsia="標楷體" w:hAnsi="Times New Roman" w:cs="Times New Roman"/>
                <w:color w:val="auto"/>
                <w:sz w:val="20"/>
                <w:szCs w:val="20"/>
              </w:rPr>
              <w:t>Add or change the information by uploading the relevant information to the Market Observation Post System (sii.twse.com.tw/filing of</w:t>
            </w:r>
            <w:r w:rsidRPr="000803AE">
              <w:rPr>
                <w:rFonts w:ascii="Times New Roman" w:hAnsi="Times New Roman" w:cs="Times New Roman"/>
                <w:color w:val="auto"/>
                <w:sz w:val="20"/>
                <w:szCs w:val="20"/>
              </w:rPr>
              <w:t xml:space="preserve"> </w:t>
            </w:r>
            <w:r w:rsidRPr="000803AE">
              <w:rPr>
                <w:rFonts w:ascii="Times New Roman" w:eastAsia="標楷體" w:hAnsi="Times New Roman" w:cs="Times New Roman"/>
                <w:color w:val="auto"/>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r w:rsidRPr="000803AE">
              <w:rPr>
                <w:rFonts w:eastAsia="標楷體"/>
                <w:sz w:val="20"/>
                <w:szCs w:val="20"/>
              </w:rPr>
              <w:t>Letter No. Tai-Cheng-Shang-0991702993 dated August 2, 2010.</w:t>
            </w:r>
          </w:p>
        </w:tc>
      </w:tr>
      <w:tr w:rsidR="003960E2" w:rsidRPr="000803AE" w:rsidTr="005172AF">
        <w:tc>
          <w:tcPr>
            <w:tcW w:w="447" w:type="dxa"/>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w:t>
            </w:r>
            <w:r w:rsidRPr="000803AE">
              <w:rPr>
                <w:rFonts w:eastAsia="標楷體" w:hint="eastAsia"/>
                <w:sz w:val="20"/>
                <w:szCs w:val="20"/>
              </w:rPr>
              <w:t>2</w:t>
            </w:r>
          </w:p>
        </w:tc>
        <w:tc>
          <w:tcPr>
            <w:tcW w:w="2313" w:type="dxa"/>
            <w:gridSpan w:val="2"/>
            <w:vMerge w:val="restart"/>
            <w:tcBorders>
              <w:top w:val="single" w:sz="4" w:space="0" w:color="auto"/>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r w:rsidRPr="000803AE">
              <w:rPr>
                <w:rFonts w:eastAsia="標楷體"/>
                <w:sz w:val="20"/>
                <w:szCs w:val="20"/>
              </w:rPr>
              <w:t>Repurchase of companies' shares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 xml:space="preserve">the next 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date of the board resolution.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application to buy back shares) and shall be treated as material information and the relevant information shall be filed with the competent authority within two days after the date of the board resolution.</w:t>
            </w:r>
          </w:p>
        </w:tc>
        <w:tc>
          <w:tcPr>
            <w:tcW w:w="3780" w:type="dxa"/>
            <w:vMerge w:val="restart"/>
            <w:tcBorders>
              <w:top w:val="single" w:sz="4" w:space="0" w:color="auto"/>
              <w:left w:val="single" w:sz="4" w:space="0" w:color="auto"/>
              <w:right w:val="single" w:sz="4" w:space="0" w:color="auto"/>
            </w:tcBorders>
            <w:shd w:val="clear" w:color="auto" w:fill="FFFFFF"/>
          </w:tcPr>
          <w:p w:rsidR="003960E2" w:rsidRPr="000803AE" w:rsidRDefault="003960E2" w:rsidP="003960E2">
            <w:pPr>
              <w:numPr>
                <w:ilvl w:val="0"/>
                <w:numId w:val="270"/>
              </w:numPr>
              <w:snapToGrid w:val="0"/>
              <w:rPr>
                <w:rFonts w:eastAsia="標楷體"/>
                <w:sz w:val="20"/>
                <w:szCs w:val="20"/>
              </w:rPr>
            </w:pPr>
            <w:r w:rsidRPr="000803AE">
              <w:rPr>
                <w:rFonts w:eastAsia="標楷體"/>
                <w:kern w:val="0"/>
                <w:sz w:val="20"/>
                <w:szCs w:val="20"/>
              </w:rPr>
              <w:t>Article</w:t>
            </w:r>
            <w:r w:rsidRPr="000803AE">
              <w:rPr>
                <w:rFonts w:eastAsia="標楷體" w:hint="eastAsia"/>
                <w:kern w:val="0"/>
                <w:sz w:val="20"/>
                <w:szCs w:val="20"/>
              </w:rPr>
              <w:t>s</w:t>
            </w:r>
            <w:r w:rsidRPr="000803AE">
              <w:rPr>
                <w:rFonts w:eastAsia="標楷體"/>
                <w:kern w:val="0"/>
                <w:sz w:val="20"/>
                <w:szCs w:val="20"/>
              </w:rPr>
              <w:t xml:space="preserve"> 2, 3 and 5 of Regulations Governing Share Repurchase by Exchange-Listed and OTC-Listed Companies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11, Paragraph 2, Article 3 of Taiwan Stock Exchange Corporation </w:t>
            </w:r>
            <w:r w:rsidRPr="000803AE">
              <w:rPr>
                <w:rFonts w:eastAsia="標楷體"/>
                <w:sz w:val="20"/>
                <w:szCs w:val="20"/>
              </w:rPr>
              <w:lastRenderedPageBreak/>
              <w:t>Rules Governing Information Reporting by Companies with Listed Securities and Offshore Fund Institutions with Listed Offshore Exchange-Traded Funds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 xml:space="preserve">Subparagraph 35, Paragraph 1, Article </w:t>
            </w:r>
            <w:r w:rsidRPr="000803AE">
              <w:rPr>
                <w:rFonts w:eastAsia="標楷體" w:hint="eastAsia"/>
                <w:sz w:val="20"/>
                <w:szCs w:val="20"/>
              </w:rPr>
              <w:t>4</w:t>
            </w:r>
            <w:r w:rsidRPr="000803AE">
              <w:rPr>
                <w:rFonts w:eastAsia="標楷體"/>
                <w:sz w:val="20"/>
                <w:szCs w:val="20"/>
              </w:rPr>
              <w:t xml:space="preserve"> of </w:t>
            </w:r>
            <w:r w:rsidRPr="000803AE">
              <w:rPr>
                <w:rFonts w:eastAsia="標楷體"/>
                <w:kern w:val="0"/>
                <w:sz w:val="20"/>
                <w:szCs w:val="20"/>
              </w:rPr>
              <w:t xml:space="preserve">Taiwan Stock Exchange Corporation Procedures </w:t>
            </w:r>
            <w:r w:rsidRPr="000803AE">
              <w:rPr>
                <w:rFonts w:eastAsia="標楷體"/>
                <w:sz w:val="20"/>
                <w:szCs w:val="20"/>
              </w:rPr>
              <w:t>for</w:t>
            </w:r>
            <w:r w:rsidRPr="000803AE">
              <w:rPr>
                <w:rFonts w:eastAsia="標楷體"/>
                <w:kern w:val="0"/>
                <w:sz w:val="20"/>
                <w:szCs w:val="20"/>
              </w:rPr>
              <w:t xml:space="preserve"> Verification and Public Disclosure of Material Information of Companies with Listed Securities</w:t>
            </w:r>
          </w:p>
          <w:p w:rsidR="003960E2" w:rsidRPr="000803AE" w:rsidRDefault="003960E2" w:rsidP="003960E2">
            <w:pPr>
              <w:numPr>
                <w:ilvl w:val="0"/>
                <w:numId w:val="270"/>
              </w:numPr>
              <w:snapToGrid w:val="0"/>
              <w:rPr>
                <w:rFonts w:eastAsia="標楷體"/>
                <w:sz w:val="20"/>
                <w:szCs w:val="20"/>
              </w:rPr>
            </w:pPr>
            <w:r w:rsidRPr="000803AE">
              <w:rPr>
                <w:rFonts w:eastAsia="標楷體"/>
                <w:sz w:val="20"/>
                <w:szCs w:val="20"/>
              </w:rPr>
              <w:t>Letter No. Chin-Guan-Cheng-</w:t>
            </w:r>
            <w:r w:rsidRPr="000803AE">
              <w:rPr>
                <w:rFonts w:eastAsia="標楷體" w:hint="eastAsia"/>
                <w:sz w:val="20"/>
                <w:szCs w:val="20"/>
              </w:rPr>
              <w:t>Jiao</w:t>
            </w:r>
            <w:r w:rsidRPr="000803AE">
              <w:rPr>
                <w:rFonts w:eastAsia="標楷體"/>
                <w:sz w:val="20"/>
                <w:szCs w:val="20"/>
              </w:rPr>
              <w:t>-0990059226 dated November 3, 2010</w:t>
            </w: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sz w:val="20"/>
                <w:lang w:val="en-US" w:eastAsia="zh-TW"/>
              </w:rPr>
              <w:t>Where the aggregate number of shares repurchased by the company has reached 2% of the company's paid-in capital or NTD300</w:t>
            </w:r>
            <w:proofErr w:type="gramStart"/>
            <w:r w:rsidRPr="000803AE">
              <w:rPr>
                <w:rFonts w:ascii="Times New Roman" w:eastAsia="標楷體" w:hAnsi="Times New Roman"/>
                <w:sz w:val="20"/>
                <w:lang w:val="en-US" w:eastAsia="zh-TW"/>
              </w:rPr>
              <w:t>,000,000</w:t>
            </w:r>
            <w:proofErr w:type="gramEnd"/>
            <w:r w:rsidRPr="000803AE">
              <w:rPr>
                <w:rFonts w:ascii="Times New Roman" w:eastAsia="標楷體" w:hAnsi="Times New Roman"/>
                <w:sz w:val="20"/>
                <w:lang w:val="en-US" w:eastAsia="zh-TW"/>
              </w:rPr>
              <w:t xml:space="preserve"> or more,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occurrence.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treasury stocks bought reached specific thresholds) and shall be treated as material information.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 </w:t>
            </w:r>
            <w:r w:rsidRPr="000803AE">
              <w:rPr>
                <w:rFonts w:ascii="Times New Roman" w:eastAsia="標楷體" w:hAnsi="Times New Roman"/>
                <w:sz w:val="20"/>
                <w:lang w:val="en-US" w:eastAsia="zh-TW"/>
              </w:rPr>
              <w:t>the next business day of the date of the board resolution</w:t>
            </w:r>
            <w:r w:rsidRPr="000803AE">
              <w:rPr>
                <w:rFonts w:ascii="Times New Roman" w:eastAsia="標楷體" w:hAnsi="Times New Roman" w:hint="eastAsia"/>
                <w:sz w:val="20"/>
                <w:lang w:val="en-US" w:eastAsia="zh-TW"/>
              </w:rPr>
              <w:t xml:space="preserve"> resolving</w:t>
            </w:r>
            <w:r w:rsidRPr="000803AE">
              <w:rPr>
                <w:rFonts w:ascii="Times New Roman" w:eastAsia="標楷體" w:hAnsi="Times New Roman"/>
                <w:sz w:val="20"/>
                <w:lang w:val="en-US" w:eastAsia="zh-TW"/>
              </w:rPr>
              <w:t xml:space="preserve"> to change the purpose of buying back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board resolution to resolve to change the original purpose for buying back shares) and shall be treated as material information and the relevant information shall be filed with the competent authority.</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560"/>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w:t>
            </w:r>
            <w:r w:rsidRPr="000803AE">
              <w:rPr>
                <w:rFonts w:ascii="Times New Roman" w:eastAsia="標楷體" w:hAnsi="Times New Roman" w:hint="eastAsia"/>
                <w:sz w:val="20"/>
                <w:lang w:val="en-US" w:eastAsia="zh-TW"/>
              </w:rPr>
              <w:t xml:space="preserve"> the 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expiration or completion.</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stocks/filing of expiration (completion) and filing of cancellation of transfer of treasury stocks) and shall be treated as material information and the relevant information shall be filed with the competent authority within five days after the date of expiration or completion.</w:t>
            </w: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3168"/>
        </w:trPr>
        <w:tc>
          <w:tcPr>
            <w:tcW w:w="447" w:type="dxa"/>
            <w:vMerge/>
            <w:tcBorders>
              <w:left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Del="00547F78"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 xml:space="preserve">If </w:t>
            </w:r>
            <w:r w:rsidRPr="000803AE">
              <w:rPr>
                <w:rFonts w:ascii="Times New Roman" w:eastAsia="標楷體" w:hAnsi="Times New Roman" w:hint="eastAsia"/>
                <w:kern w:val="0"/>
                <w:sz w:val="20"/>
                <w:lang w:val="en-US" w:eastAsia="zh-TW"/>
              </w:rPr>
              <w:t>the shares are repurchased for the company</w:t>
            </w:r>
            <w:r w:rsidRPr="000803AE">
              <w:rPr>
                <w:rFonts w:ascii="Times New Roman" w:eastAsia="標楷體" w:hAnsi="Times New Roman"/>
                <w:kern w:val="0"/>
                <w:sz w:val="20"/>
                <w:lang w:val="en-US" w:eastAsia="zh-TW"/>
              </w:rPr>
              <w:t xml:space="preserve"> to transfer </w:t>
            </w:r>
            <w:r w:rsidRPr="000803AE">
              <w:rPr>
                <w:rFonts w:ascii="Times New Roman" w:eastAsia="標楷體" w:hAnsi="Times New Roman" w:hint="eastAsia"/>
                <w:kern w:val="0"/>
                <w:sz w:val="20"/>
                <w:lang w:val="en-US" w:eastAsia="zh-TW"/>
              </w:rPr>
              <w:t xml:space="preserve">the same </w:t>
            </w:r>
            <w:r w:rsidRPr="000803AE">
              <w:rPr>
                <w:rFonts w:ascii="Times New Roman" w:eastAsia="標楷體" w:hAnsi="Times New Roman"/>
                <w:kern w:val="0"/>
                <w:sz w:val="20"/>
                <w:lang w:val="en-US" w:eastAsia="zh-TW"/>
              </w:rPr>
              <w:t xml:space="preserve">to employees, one business day preceding the day of </w:t>
            </w:r>
            <w:r w:rsidRPr="000803AE">
              <w:rPr>
                <w:rFonts w:ascii="Times New Roman" w:hAnsi="Times New Roman"/>
                <w:sz w:val="20"/>
              </w:rPr>
              <w:t xml:space="preserve">transfer of </w:t>
            </w:r>
            <w:r w:rsidRPr="000803AE">
              <w:rPr>
                <w:rFonts w:ascii="Times New Roman" w:hAnsi="Times New Roman" w:hint="eastAsia"/>
                <w:sz w:val="20"/>
                <w:lang w:eastAsia="zh-TW"/>
              </w:rPr>
              <w:t>shares</w:t>
            </w:r>
            <w:r w:rsidRPr="000803AE">
              <w:rPr>
                <w:rFonts w:ascii="Times New Roman" w:hAnsi="Times New Roman"/>
                <w:sz w:val="20"/>
              </w:rPr>
              <w:t xml:space="preserve"> </w:t>
            </w:r>
            <w:r w:rsidRPr="000803AE">
              <w:rPr>
                <w:rFonts w:ascii="Times New Roman" w:hAnsi="Times New Roman" w:hint="eastAsia"/>
                <w:sz w:val="20"/>
                <w:lang w:eastAsia="zh-TW"/>
              </w:rPr>
              <w:t>through the book-entry system of</w:t>
            </w:r>
            <w:r w:rsidRPr="000803AE">
              <w:rPr>
                <w:rFonts w:ascii="Times New Roman" w:hAnsi="Times New Roman"/>
                <w:sz w:val="20"/>
              </w:rPr>
              <w:t xml:space="preserve"> </w:t>
            </w:r>
            <w:r w:rsidRPr="000803AE">
              <w:rPr>
                <w:rFonts w:ascii="Times New Roman" w:hAnsi="Times New Roman"/>
                <w:sz w:val="20"/>
                <w:lang w:eastAsia="zh-TW"/>
              </w:rPr>
              <w:t xml:space="preserve">the </w:t>
            </w:r>
            <w:r w:rsidRPr="000803AE">
              <w:rPr>
                <w:rFonts w:ascii="Times New Roman" w:hAnsi="Times New Roman" w:hint="eastAsia"/>
                <w:sz w:val="20"/>
                <w:lang w:eastAsia="zh-TW"/>
              </w:rPr>
              <w:t>c</w:t>
            </w:r>
            <w:r w:rsidRPr="000803AE">
              <w:rPr>
                <w:rFonts w:ascii="Times New Roman" w:hAnsi="Times New Roman"/>
                <w:sz w:val="20"/>
              </w:rPr>
              <w:t xml:space="preserve">entralized </w:t>
            </w:r>
            <w:r w:rsidRPr="000803AE">
              <w:rPr>
                <w:rFonts w:ascii="Times New Roman" w:hAnsi="Times New Roman" w:hint="eastAsia"/>
                <w:sz w:val="20"/>
                <w:lang w:eastAsia="zh-TW"/>
              </w:rPr>
              <w:t>s</w:t>
            </w:r>
            <w:r w:rsidRPr="000803AE">
              <w:rPr>
                <w:rFonts w:ascii="Times New Roman" w:hAnsi="Times New Roman"/>
                <w:sz w:val="20"/>
              </w:rPr>
              <w:t xml:space="preserve">ecurities </w:t>
            </w:r>
            <w:r w:rsidRPr="000803AE">
              <w:rPr>
                <w:rFonts w:ascii="Times New Roman" w:hAnsi="Times New Roman" w:hint="eastAsia"/>
                <w:sz w:val="20"/>
                <w:lang w:eastAsia="zh-TW"/>
              </w:rPr>
              <w:t>d</w:t>
            </w:r>
            <w:r w:rsidRPr="000803AE">
              <w:rPr>
                <w:rFonts w:ascii="Times New Roman" w:hAnsi="Times New Roman"/>
                <w:sz w:val="20"/>
              </w:rPr>
              <w:t xml:space="preserve">epository </w:t>
            </w:r>
            <w:r w:rsidRPr="000803AE">
              <w:rPr>
                <w:rFonts w:ascii="Times New Roman" w:hAnsi="Times New Roman" w:hint="eastAsia"/>
                <w:sz w:val="20"/>
                <w:lang w:eastAsia="zh-TW"/>
              </w:rPr>
              <w:t>e</w:t>
            </w:r>
            <w:r w:rsidRPr="000803AE">
              <w:rPr>
                <w:rFonts w:ascii="Times New Roman" w:hAnsi="Times New Roman"/>
                <w:sz w:val="20"/>
              </w:rPr>
              <w:t>nterprises</w:t>
            </w:r>
            <w:r w:rsidRPr="000803AE">
              <w:rPr>
                <w:rFonts w:ascii="Times New Roman" w:hAnsi="Times New Roman" w:hint="eastAsia"/>
                <w:sz w:val="20"/>
                <w:lang w:eastAsia="zh-TW"/>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stock/filing of basic information of transferring treasury stock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numPr>
                <w:ilvl w:val="0"/>
                <w:numId w:val="443"/>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ind w:left="319" w:hanging="284"/>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(sii.twse.com.tw/filing of treasury stock/filing of </w:t>
            </w:r>
            <w:r w:rsidRPr="000803AE">
              <w:rPr>
                <w:rFonts w:ascii="Times New Roman" w:eastAsia="標楷體" w:hAnsi="Times New Roman" w:cs="Times New Roman" w:hint="eastAsia"/>
                <w:color w:val="auto"/>
                <w:sz w:val="20"/>
                <w:szCs w:val="20"/>
              </w:rPr>
              <w:t>expiration (completion) and filing of cancellation or transfer of treasury stock</w:t>
            </w:r>
            <w:r w:rsidRPr="000803AE">
              <w:rPr>
                <w:rFonts w:ascii="Times New Roman" w:eastAsia="標楷體" w:hAnsi="Times New Roman" w:cs="Times New Roman"/>
                <w:color w:val="auto"/>
                <w:sz w:val="20"/>
                <w:szCs w:val="20"/>
              </w:rPr>
              <w:t>).</w:t>
            </w: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p w:rsidR="003960E2" w:rsidRPr="000803AE" w:rsidRDefault="003960E2" w:rsidP="003960E2">
            <w:pPr>
              <w:pStyle w:val="HTML"/>
              <w:snapToGrid w:val="0"/>
              <w:ind w:left="319" w:hanging="284"/>
              <w:rPr>
                <w:rFonts w:ascii="Times New Roman" w:eastAsia="標楷體" w:hAnsi="Times New Roman" w:cs="Times New Roman"/>
                <w:color w:val="auto"/>
                <w:sz w:val="20"/>
                <w:szCs w:val="20"/>
              </w:rPr>
            </w:pPr>
          </w:p>
        </w:tc>
        <w:tc>
          <w:tcPr>
            <w:tcW w:w="3780" w:type="dxa"/>
            <w:vMerge/>
            <w:tcBorders>
              <w:left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rPr>
          <w:trHeight w:val="1248"/>
        </w:trPr>
        <w:tc>
          <w:tcPr>
            <w:tcW w:w="447" w:type="dxa"/>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tc>
        <w:tc>
          <w:tcPr>
            <w:tcW w:w="2313" w:type="dxa"/>
            <w:gridSpan w:val="2"/>
            <w:vMerge/>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272"/>
              </w:numPr>
              <w:tabs>
                <w:tab w:val="clear" w:pos="480"/>
                <w:tab w:val="num" w:pos="332"/>
              </w:tabs>
              <w:snapToGrid w:val="0"/>
              <w:ind w:left="332" w:hanging="332"/>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Announcement of the board's resolution to change the rule</w:t>
            </w:r>
            <w:r w:rsidRPr="000803AE">
              <w:rPr>
                <w:rFonts w:ascii="Times New Roman" w:eastAsia="標楷體" w:hAnsi="Times New Roman" w:hint="eastAsia"/>
                <w:kern w:val="0"/>
                <w:sz w:val="20"/>
                <w:lang w:val="en-US" w:eastAsia="zh-TW"/>
              </w:rPr>
              <w:t>s</w:t>
            </w:r>
            <w:r w:rsidRPr="000803AE">
              <w:rPr>
                <w:rFonts w:ascii="Times New Roman" w:eastAsia="標楷體" w:hAnsi="Times New Roman"/>
                <w:kern w:val="0"/>
                <w:sz w:val="20"/>
                <w:lang w:val="en-US" w:eastAsia="zh-TW"/>
              </w:rPr>
              <w:t xml:space="preserve"> of buying back shares to transfer to employees</w:t>
            </w:r>
            <w:r w:rsidRPr="000803AE">
              <w:rPr>
                <w:rFonts w:ascii="Times New Roman" w:eastAsia="標楷體" w:hAnsi="Times New Roman" w:hint="eastAsia"/>
                <w:kern w:val="0"/>
                <w:sz w:val="20"/>
                <w:lang w:val="en-US" w:eastAsia="zh-TW"/>
              </w:rPr>
              <w:t>.</w:t>
            </w:r>
            <w:r w:rsidRPr="000803AE">
              <w:rPr>
                <w:rFonts w:ascii="Times New Roman" w:eastAsia="標楷體" w:hAnsi="Times New Roman"/>
                <w:kern w:val="0"/>
                <w:sz w:val="20"/>
                <w:lang w:val="en-US" w:eastAsia="zh-TW"/>
              </w:rPr>
              <w:t xml:space="preserve"> </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(sii.twse.com.tw/filing of treasury stock/the board's resolution to change the rule of buying back shares to transfer to employees)</w:t>
            </w:r>
            <w:r w:rsidRPr="000803AE">
              <w:rPr>
                <w:rFonts w:ascii="Times New Roman" w:eastAsia="標楷體" w:hAnsi="Times New Roman" w:cs="Times New Roman" w:hint="eastAsia"/>
                <w:color w:val="auto"/>
                <w:sz w:val="20"/>
                <w:szCs w:val="20"/>
              </w:rPr>
              <w:t>.</w:t>
            </w: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vMerge/>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Chars="-12" w:left="-29" w:firstLineChars="14" w:firstLine="28"/>
              <w:rPr>
                <w:rFonts w:eastAsia="標楷體"/>
                <w:sz w:val="20"/>
                <w:szCs w:val="20"/>
              </w:rPr>
            </w:pP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t>43</w:t>
            </w:r>
          </w:p>
        </w:tc>
        <w:tc>
          <w:tcPr>
            <w:tcW w:w="2313" w:type="dxa"/>
            <w:gridSpan w:val="2"/>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
              <w:rPr>
                <w:sz w:val="20"/>
                <w:szCs w:val="20"/>
              </w:rPr>
            </w:pPr>
            <w:r w:rsidRPr="000803AE">
              <w:rPr>
                <w:sz w:val="20"/>
                <w:szCs w:val="20"/>
              </w:rPr>
              <w:t>Information of accounting changes</w:t>
            </w:r>
          </w:p>
          <w:p w:rsidR="003960E2" w:rsidRPr="000803AE" w:rsidRDefault="003960E2" w:rsidP="003960E2">
            <w:pPr>
              <w:snapToGrid w:val="0"/>
              <w:ind w:left="2"/>
              <w:rPr>
                <w:sz w:val="20"/>
                <w:szCs w:val="20"/>
              </w:rPr>
            </w:pPr>
            <w:r w:rsidRPr="000803AE">
              <w:rPr>
                <w:sz w:val="20"/>
                <w:szCs w:val="20"/>
              </w:rPr>
              <w:t>Note: Need to</w:t>
            </w:r>
            <w:r w:rsidRPr="000803AE">
              <w:rPr>
                <w:rFonts w:eastAsia="標楷體"/>
                <w:sz w:val="20"/>
                <w:szCs w:val="20"/>
              </w:rPr>
              <w:t xml:space="preserve"> announce material information separately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w:t>
            </w:r>
            <w:r w:rsidRPr="000803AE">
              <w:rPr>
                <w:rFonts w:ascii="Times New Roman" w:eastAsia="標楷體" w:hAnsi="Times New Roman"/>
                <w:sz w:val="20"/>
                <w:lang w:val="en-US" w:eastAsia="zh-TW"/>
              </w:rPr>
              <w:t xml:space="preserve"> the commencement of the fiscal year,</w:t>
            </w:r>
            <w:r w:rsidRPr="000803AE">
              <w:rPr>
                <w:rFonts w:ascii="Times New Roman" w:eastAsia="標楷體" w:hAnsi="Times New Roman" w:hint="eastAsia"/>
                <w:sz w:val="20"/>
                <w:lang w:val="en-US" w:eastAsia="zh-TW"/>
              </w:rPr>
              <w:t xml:space="preserve">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business day</w:t>
            </w:r>
            <w:r w:rsidRPr="000803AE">
              <w:rPr>
                <w:rFonts w:ascii="Times New Roman" w:eastAsia="標楷體" w:hAnsi="Times New Roman" w:hint="eastAsia"/>
                <w:sz w:val="20"/>
                <w:lang w:val="en-US" w:eastAsia="zh-TW"/>
              </w:rPr>
              <w:t xml:space="preserve"> following </w:t>
            </w:r>
            <w:r w:rsidRPr="000803AE">
              <w:rPr>
                <w:rFonts w:ascii="Times New Roman" w:eastAsia="標楷體" w:hAnsi="Times New Roman"/>
                <w:sz w:val="20"/>
                <w:lang w:val="en-US" w:eastAsia="zh-TW"/>
              </w:rPr>
              <w:t xml:space="preserve">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two months after </w:t>
            </w:r>
            <w:r w:rsidRPr="000803AE">
              <w:rPr>
                <w:rFonts w:ascii="Times New Roman" w:eastAsia="標楷體" w:hAnsi="Times New Roman" w:hint="eastAsia"/>
                <w:sz w:val="20"/>
                <w:lang w:val="en-US" w:eastAsia="zh-TW"/>
              </w:rPr>
              <w:t xml:space="preserve">the actual impact on numbers due to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adoption</w:t>
            </w:r>
            <w:r w:rsidRPr="000803AE">
              <w:rPr>
                <w:rFonts w:ascii="Times New Roman" w:eastAsia="標楷體" w:hAnsi="Times New Roman"/>
                <w:sz w:val="20"/>
                <w:lang w:val="en-US" w:eastAsia="zh-TW"/>
              </w:rPr>
              <w:t xml:space="preserve"> of the accounting </w:t>
            </w:r>
            <w:r w:rsidRPr="000803AE">
              <w:rPr>
                <w:rFonts w:ascii="Times New Roman" w:eastAsia="標楷體" w:hAnsi="Times New Roman"/>
                <w:sz w:val="20"/>
                <w:lang w:val="en-US" w:eastAsia="zh-TW"/>
              </w:rPr>
              <w:lastRenderedPageBreak/>
              <w:t>policy or accounting estimation changes</w:t>
            </w:r>
            <w:r w:rsidRPr="000803AE">
              <w:rPr>
                <w:rFonts w:ascii="Times New Roman" w:eastAsia="標楷體" w:hAnsi="Times New Roman" w:hint="eastAsia"/>
                <w:sz w:val="20"/>
                <w:lang w:val="en-US" w:eastAsia="zh-TW"/>
              </w:rPr>
              <w:t>,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commencement of trading hours of</w:t>
            </w:r>
            <w:r w:rsidRPr="000803AE">
              <w:rPr>
                <w:rFonts w:ascii="Times New Roman" w:eastAsia="標楷體" w:hAnsi="Times New Roman"/>
                <w:sz w:val="20"/>
                <w:lang w:val="en-US" w:eastAsia="zh-TW"/>
              </w:rPr>
              <w:t xml:space="preserve"> 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If </w:t>
            </w:r>
            <w:r w:rsidRPr="000803AE">
              <w:rPr>
                <w:rFonts w:ascii="Times New Roman" w:eastAsia="標楷體" w:hAnsi="Times New Roman" w:hint="eastAsia"/>
                <w:sz w:val="20"/>
                <w:lang w:val="en-US" w:eastAsia="zh-TW"/>
              </w:rPr>
              <w:t xml:space="preserve">the </w:t>
            </w:r>
            <w:r w:rsidRPr="000803AE">
              <w:rPr>
                <w:rFonts w:ascii="Times New Roman" w:eastAsia="標楷體" w:hAnsi="Times New Roman"/>
                <w:sz w:val="20"/>
                <w:lang w:val="en-US" w:eastAsia="zh-TW"/>
              </w:rPr>
              <w:t>changes</w:t>
            </w:r>
            <w:r w:rsidRPr="000803AE">
              <w:rPr>
                <w:rFonts w:ascii="Times New Roman" w:eastAsia="標楷體" w:hAnsi="Times New Roman" w:hint="eastAsia"/>
                <w:sz w:val="20"/>
                <w:lang w:val="en-US" w:eastAsia="zh-TW"/>
              </w:rPr>
              <w:t xml:space="preserve"> are made</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prior to the</w:t>
            </w:r>
            <w:r w:rsidRPr="000803AE">
              <w:rPr>
                <w:rFonts w:ascii="Times New Roman" w:eastAsia="標楷體" w:hAnsi="Times New Roman"/>
                <w:sz w:val="20"/>
                <w:lang w:val="en-US" w:eastAsia="zh-TW"/>
              </w:rPr>
              <w:t xml:space="preserve"> commencement of the fiscal year,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 </w:t>
            </w:r>
            <w:r w:rsidRPr="000803AE">
              <w:rPr>
                <w:rFonts w:ascii="Times New Roman" w:eastAsia="標楷體" w:hAnsi="Times New Roman" w:hint="eastAsia"/>
                <w:sz w:val="20"/>
                <w:lang w:val="en-US" w:eastAsia="zh-TW"/>
              </w:rPr>
              <w:t xml:space="preserve">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 the board </w:t>
            </w:r>
            <w:r w:rsidRPr="000803AE">
              <w:rPr>
                <w:rFonts w:ascii="Times New Roman" w:eastAsia="標楷體" w:hAnsi="Times New Roman" w:hint="eastAsia"/>
                <w:sz w:val="20"/>
                <w:lang w:val="en-US" w:eastAsia="zh-TW"/>
              </w:rPr>
              <w:t>resolution</w:t>
            </w:r>
            <w:r w:rsidRPr="000803AE">
              <w:rPr>
                <w:rFonts w:ascii="Times New Roman" w:eastAsia="標楷體" w:hAnsi="Times New Roman"/>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307"/>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 board resolution resolves to change</w:t>
            </w:r>
            <w:r w:rsidRPr="000803AE">
              <w:rPr>
                <w:rFonts w:ascii="Times New Roman" w:eastAsia="標楷體" w:hAnsi="Times New Roman" w:hint="eastAsia"/>
                <w:sz w:val="20"/>
              </w:rPr>
              <w:t xml:space="preserve"> </w:t>
            </w:r>
            <w:r w:rsidRPr="000803AE">
              <w:rPr>
                <w:rFonts w:ascii="Times New Roman" w:eastAsia="標楷體" w:hAnsi="Times New Roman" w:hint="eastAsia"/>
                <w:sz w:val="20"/>
                <w:lang w:eastAsia="zh-TW"/>
              </w:rPr>
              <w:t>the</w:t>
            </w:r>
            <w:r w:rsidRPr="000803AE">
              <w:rPr>
                <w:rFonts w:ascii="Times New Roman" w:eastAsia="標楷體" w:hAnsi="Times New Roman" w:hint="eastAsia"/>
                <w:sz w:val="20"/>
              </w:rPr>
              <w:t xml:space="preserve"> accounting policy or accounting estimat</w:t>
            </w:r>
            <w:r w:rsidRPr="000803AE">
              <w:rPr>
                <w:rFonts w:ascii="Times New Roman" w:eastAsia="標楷體" w:hAnsi="Times New Roman" w:hint="eastAsia"/>
                <w:sz w:val="20"/>
                <w:lang w:eastAsia="zh-TW"/>
              </w:rPr>
              <w:t>ion</w:t>
            </w:r>
            <w:r w:rsidRPr="000803AE">
              <w:rPr>
                <w:rFonts w:ascii="Times New Roman" w:eastAsia="標楷體" w:hAnsi="Times New Roman" w:hint="eastAsia"/>
                <w:sz w:val="20"/>
              </w:rPr>
              <w:t xml:space="preserve"> items </w:t>
            </w:r>
            <w:r w:rsidRPr="000803AE">
              <w:rPr>
                <w:rFonts w:ascii="Times New Roman" w:eastAsia="標楷體" w:hAnsi="Times New Roman" w:hint="eastAsia"/>
                <w:sz w:val="20"/>
                <w:lang w:val="en-US" w:eastAsia="zh-TW"/>
              </w:rPr>
              <w:t>without the competent authority's approval, two</w:t>
            </w:r>
            <w:r w:rsidRPr="000803AE">
              <w:rPr>
                <w:rFonts w:ascii="Times New Roman" w:eastAsia="標楷體" w:hAnsi="Times New Roman"/>
                <w:sz w:val="20"/>
                <w:lang w:val="en-US" w:eastAsia="zh-TW"/>
              </w:rPr>
              <w:t xml:space="preserve"> hour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prior to the</w:t>
            </w:r>
            <w:r w:rsidRPr="000803AE">
              <w:rPr>
                <w:rFonts w:ascii="Times New Roman" w:eastAsia="標楷體" w:hAnsi="Times New Roman" w:hint="eastAsia"/>
                <w:sz w:val="20"/>
                <w:lang w:val="en-US" w:eastAsia="zh-TW"/>
              </w:rPr>
              <w:t xml:space="preserve"> commencement of trading hours of </w:t>
            </w:r>
            <w:r w:rsidRPr="000803AE">
              <w:rPr>
                <w:rFonts w:ascii="Times New Roman" w:eastAsia="標楷體" w:hAnsi="Times New Roman"/>
                <w:sz w:val="20"/>
                <w:lang w:val="en-US" w:eastAsia="zh-TW"/>
              </w:rPr>
              <w:t xml:space="preserve">the </w:t>
            </w:r>
            <w:r w:rsidRPr="000803AE">
              <w:rPr>
                <w:rFonts w:ascii="Times New Roman" w:eastAsia="標楷體" w:hAnsi="Times New Roman" w:hint="eastAsia"/>
                <w:sz w:val="20"/>
                <w:lang w:val="en-US" w:eastAsia="zh-TW"/>
              </w:rPr>
              <w:t xml:space="preserve">next </w:t>
            </w:r>
            <w:r w:rsidRPr="000803AE">
              <w:rPr>
                <w:rFonts w:ascii="Times New Roman" w:eastAsia="標楷體" w:hAnsi="Times New Roman"/>
                <w:sz w:val="20"/>
                <w:lang w:val="en-US" w:eastAsia="zh-TW"/>
              </w:rPr>
              <w:t xml:space="preserve">business day </w:t>
            </w:r>
            <w:r w:rsidRPr="000803AE">
              <w:rPr>
                <w:rFonts w:ascii="Times New Roman" w:eastAsia="標楷體" w:hAnsi="Times New Roman" w:hint="eastAsia"/>
                <w:sz w:val="20"/>
                <w:lang w:val="en-US" w:eastAsia="zh-TW"/>
              </w:rPr>
              <w:t>following</w:t>
            </w:r>
            <w:r w:rsidRPr="000803AE">
              <w:rPr>
                <w:rFonts w:ascii="Times New Roman" w:eastAsia="標楷體" w:hAnsi="Times New Roman"/>
                <w:sz w:val="20"/>
                <w:lang w:val="en-US" w:eastAsia="zh-TW"/>
              </w:rPr>
              <w:t xml:space="preserve"> the day of</w:t>
            </w:r>
            <w:r w:rsidRPr="000803AE">
              <w:rPr>
                <w:rFonts w:ascii="Times New Roman" w:eastAsia="標楷體" w:hAnsi="Times New Roman" w:hint="eastAsia"/>
                <w:sz w:val="20"/>
                <w:lang w:val="en-US" w:eastAsia="zh-TW"/>
              </w:rPr>
              <w:t xml:space="preserve"> receiving notice from the competent authority.</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lastRenderedPageBreak/>
              <w:t xml:space="preserve">The relevant information shall be uploaded to the Market Observation Post System (sii.twse.com.tw/accouchement </w:t>
            </w:r>
            <w:r w:rsidRPr="000803AE">
              <w:rPr>
                <w:rFonts w:ascii="Times New Roman" w:eastAsia="標楷體" w:hAnsi="Times New Roman" w:cs="Times New Roman" w:hint="eastAsia"/>
                <w:color w:val="auto"/>
                <w:sz w:val="20"/>
                <w:szCs w:val="20"/>
              </w:rPr>
              <w:t xml:space="preserve">of accounting changes </w:t>
            </w:r>
            <w:r w:rsidRPr="000803AE">
              <w:rPr>
                <w:rFonts w:ascii="Times New Roman" w:eastAsia="標楷體" w:hAnsi="Times New Roman" w:cs="Times New Roman"/>
                <w:color w:val="auto"/>
                <w:sz w:val="20"/>
                <w:szCs w:val="20"/>
              </w:rPr>
              <w:t xml:space="preserve">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voluntary change to accounting policy or accounting estimation item during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Except that the </w:t>
            </w:r>
            <w:r w:rsidRPr="000803AE">
              <w:rPr>
                <w:rFonts w:ascii="Times New Roman" w:eastAsia="標楷體" w:hAnsi="Times New Roman" w:cs="Times New Roman" w:hint="eastAsia"/>
                <w:color w:val="auto"/>
                <w:sz w:val="20"/>
                <w:szCs w:val="20"/>
              </w:rPr>
              <w:t>determination of e</w:t>
            </w:r>
            <w:r w:rsidRPr="000803AE">
              <w:rPr>
                <w:rFonts w:ascii="Times New Roman" w:eastAsia="標楷體" w:hAnsi="Times New Roman" w:cs="Times New Roman"/>
                <w:color w:val="auto"/>
                <w:sz w:val="20"/>
                <w:szCs w:val="20"/>
              </w:rPr>
              <w:t xml:space="preserve">ffect in </w:t>
            </w:r>
            <w:r w:rsidRPr="000803AE">
              <w:rPr>
                <w:rFonts w:ascii="Times New Roman" w:eastAsia="標楷體" w:hAnsi="Times New Roman" w:cs="Times New Roman" w:hint="eastAsia"/>
                <w:color w:val="auto"/>
                <w:sz w:val="20"/>
                <w:szCs w:val="20"/>
              </w:rPr>
              <w:t xml:space="preserve">item </w:t>
            </w:r>
            <w:r w:rsidRPr="000803AE">
              <w:rPr>
                <w:rFonts w:ascii="Times New Roman" w:eastAsia="標楷體" w:hAnsi="Times New Roman" w:cs="Times New Roman"/>
                <w:color w:val="auto"/>
                <w:sz w:val="20"/>
                <w:szCs w:val="20"/>
              </w:rPr>
              <w:t>1</w:t>
            </w:r>
            <w:r w:rsidRPr="000803AE">
              <w:rPr>
                <w:rFonts w:ascii="Times New Roman" w:eastAsia="標楷體" w:hAnsi="Times New Roman" w:cs="Times New Roman" w:hint="eastAsia"/>
                <w:color w:val="auto"/>
                <w:sz w:val="20"/>
                <w:szCs w:val="20"/>
              </w:rPr>
              <w:t xml:space="preserve"> above</w:t>
            </w:r>
            <w:r w:rsidRPr="000803AE">
              <w:rPr>
                <w:rFonts w:ascii="Times New Roman" w:eastAsia="標楷體" w:hAnsi="Times New Roman" w:cs="Times New Roman"/>
                <w:color w:val="auto"/>
                <w:sz w:val="20"/>
                <w:szCs w:val="20"/>
              </w:rPr>
              <w:t xml:space="preserve"> </w:t>
            </w:r>
            <w:r w:rsidRPr="000803AE">
              <w:rPr>
                <w:rFonts w:ascii="Times New Roman" w:eastAsia="標楷體" w:hAnsi="Times New Roman" w:cs="Times New Roman" w:hint="eastAsia"/>
                <w:color w:val="auto"/>
                <w:sz w:val="20"/>
                <w:szCs w:val="20"/>
              </w:rPr>
              <w:t>is not practical</w:t>
            </w:r>
            <w:r w:rsidRPr="000803AE">
              <w:rPr>
                <w:rFonts w:ascii="Times New Roman" w:eastAsia="標楷體" w:hAnsi="Times New Roman" w:cs="Times New Roman"/>
                <w:color w:val="auto"/>
                <w:sz w:val="20"/>
                <w:szCs w:val="20"/>
              </w:rPr>
              <w:t>, 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w:t>
            </w:r>
            <w:r w:rsidRPr="000803AE">
              <w:rPr>
                <w:rFonts w:ascii="Times New Roman" w:eastAsia="標楷體" w:hAnsi="Times New Roman" w:cs="Times New Roman" w:hint="eastAsia"/>
                <w:color w:val="auto"/>
                <w:sz w:val="20"/>
                <w:szCs w:val="20"/>
              </w:rPr>
              <w:lastRenderedPageBreak/>
              <w:t>authority</w:t>
            </w:r>
            <w:r w:rsidRPr="000803AE">
              <w:rPr>
                <w:rFonts w:ascii="Times New Roman" w:eastAsia="標楷體" w:hAnsi="Times New Roman" w:cs="Times New Roman"/>
                <w:color w:val="auto"/>
                <w:sz w:val="20"/>
                <w:szCs w:val="20"/>
              </w:rPr>
              <w:t>/ reporting of actual effect after two months of the change to accounting policy or accounting estimation),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w:t>
            </w:r>
            <w:r w:rsidRPr="000803AE">
              <w:rPr>
                <w:rFonts w:ascii="Times New Roman" w:eastAsia="標楷體" w:hAnsi="Times New Roman" w:cs="Times New Roman"/>
                <w:color w:val="auto"/>
                <w:sz w:val="20"/>
                <w:szCs w:val="20"/>
              </w:rPr>
              <w:t>/ change to accounting policy or accounting estimation after the commencement of the fiscal year),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numPr>
                <w:ilvl w:val="0"/>
                <w:numId w:val="308"/>
              </w:numPr>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The relevant information shall be uploaded to the Market Observation Post System (sii.twse.com.tw/announcement</w:t>
            </w:r>
            <w:r w:rsidRPr="000803AE">
              <w:rPr>
                <w:rFonts w:ascii="Times New Roman" w:eastAsia="標楷體" w:hAnsi="Times New Roman" w:cs="Times New Roman" w:hint="eastAsia"/>
                <w:color w:val="auto"/>
                <w:sz w:val="20"/>
                <w:szCs w:val="20"/>
              </w:rPr>
              <w:t xml:space="preserve"> of accounting changes</w:t>
            </w:r>
            <w:r w:rsidRPr="000803AE">
              <w:rPr>
                <w:rFonts w:ascii="Times New Roman" w:eastAsia="標楷體" w:hAnsi="Times New Roman" w:cs="Times New Roman"/>
                <w:color w:val="auto"/>
                <w:sz w:val="20"/>
                <w:szCs w:val="20"/>
              </w:rPr>
              <w:t xml:space="preserve"> in accordance with </w:t>
            </w:r>
            <w:r w:rsidRPr="000803AE">
              <w:rPr>
                <w:rFonts w:ascii="Times New Roman" w:eastAsia="標楷體" w:hAnsi="Times New Roman" w:cs="Times New Roman" w:hint="eastAsia"/>
                <w:color w:val="auto"/>
                <w:sz w:val="20"/>
                <w:szCs w:val="20"/>
              </w:rPr>
              <w:t xml:space="preserve">Regulations Governing Preparation of Financial Reports applicable to </w:t>
            </w:r>
            <w:r w:rsidRPr="000803AE">
              <w:rPr>
                <w:rFonts w:ascii="Times New Roman" w:eastAsia="標楷體" w:hAnsi="Times New Roman" w:cs="Times New Roman"/>
                <w:color w:val="auto"/>
                <w:sz w:val="20"/>
                <w:szCs w:val="20"/>
              </w:rPr>
              <w:t>respective</w:t>
            </w:r>
            <w:r w:rsidRPr="000803AE">
              <w:rPr>
                <w:rFonts w:ascii="Times New Roman" w:eastAsia="標楷體" w:hAnsi="Times New Roman" w:cs="Times New Roman" w:hint="eastAsia"/>
                <w:color w:val="auto"/>
                <w:sz w:val="20"/>
                <w:szCs w:val="20"/>
              </w:rPr>
              <w:t xml:space="preserve"> types of businesses issued by the competent authority/changes in accounting policy or accounting estimation items made per</w:t>
            </w:r>
            <w:r w:rsidRPr="000803AE">
              <w:rPr>
                <w:rFonts w:ascii="Times New Roman" w:eastAsia="標楷體" w:hAnsi="Times New Roman"/>
                <w:color w:val="auto"/>
                <w:sz w:val="20"/>
              </w:rPr>
              <w:t xml:space="preserve"> board </w:t>
            </w:r>
            <w:r w:rsidRPr="000803AE">
              <w:rPr>
                <w:rFonts w:ascii="Times New Roman" w:eastAsia="標楷體" w:hAnsi="Times New Roman" w:hint="eastAsia"/>
                <w:color w:val="auto"/>
                <w:sz w:val="20"/>
              </w:rPr>
              <w:t>resolutions without the competent authority's approval)</w:t>
            </w:r>
            <w:r w:rsidRPr="000803AE">
              <w:rPr>
                <w:rFonts w:ascii="Times New Roman" w:eastAsia="標楷體" w:hAnsi="Times New Roman" w:cs="Times New Roman"/>
                <w:color w:val="auto"/>
                <w:sz w:val="20"/>
                <w:szCs w:val="20"/>
              </w:rPr>
              <w:t>, and subject to the material information regulations.</w:t>
            </w:r>
          </w:p>
          <w:p w:rsidR="003960E2" w:rsidRPr="000803AE" w:rsidRDefault="003960E2" w:rsidP="003960E2">
            <w:pPr>
              <w:pStyle w:val="HTML"/>
              <w:snapToGrid w:val="0"/>
              <w:rPr>
                <w:rFonts w:ascii="Times New Roman" w:eastAsia="標楷體" w:hAnsi="Times New Roman" w:cs="Times New Roman"/>
                <w:color w:val="auto"/>
                <w:sz w:val="20"/>
                <w:szCs w:val="20"/>
              </w:rPr>
            </w:pPr>
          </w:p>
          <w:p w:rsidR="003960E2" w:rsidRPr="000803AE" w:rsidRDefault="003960E2" w:rsidP="003960E2">
            <w:pPr>
              <w:pStyle w:val="HTML"/>
              <w:snapToGrid w:val="0"/>
              <w:rPr>
                <w:rFonts w:ascii="Times New Roman" w:eastAsia="標楷體" w:hAnsi="Times New Roman" w:cs="Times New Roman"/>
                <w:color w:val="auto"/>
                <w:sz w:val="20"/>
                <w:szCs w:val="20"/>
              </w:rPr>
            </w:pP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lastRenderedPageBreak/>
              <w:t xml:space="preserve">1.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Regulations Governing the Preparation of Financial Reports by Financial Holding Companies, Regulations Governing the Preparation of Financial Reports by Public Banks, Regulations Governing the Preparation of Financial Reports by Insurance Enterprises and </w:t>
            </w:r>
            <w:r w:rsidRPr="000803AE">
              <w:rPr>
                <w:rFonts w:eastAsia="標楷體"/>
                <w:sz w:val="20"/>
                <w:szCs w:val="20"/>
              </w:rPr>
              <w:t xml:space="preserve">Article 6 of </w:t>
            </w:r>
            <w:r w:rsidRPr="000803AE">
              <w:rPr>
                <w:rFonts w:eastAsia="標楷體" w:hint="eastAsia"/>
                <w:sz w:val="20"/>
                <w:szCs w:val="20"/>
              </w:rPr>
              <w:t>Regulations Governing the Preparation of Financial Reports by Publicly Helds Bills Finance Companies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2. </w:t>
            </w:r>
            <w:r w:rsidRPr="000803AE">
              <w:rPr>
                <w:rFonts w:eastAsia="標楷體"/>
                <w:sz w:val="20"/>
                <w:szCs w:val="20"/>
              </w:rPr>
              <w:t>Regulations Governing Preparation of Financial Reports by Securities Issuers</w:t>
            </w:r>
            <w:r w:rsidRPr="000803AE">
              <w:rPr>
                <w:rFonts w:eastAsia="標楷體" w:hint="eastAsia"/>
                <w:sz w:val="20"/>
                <w:szCs w:val="20"/>
              </w:rPr>
              <w:t xml:space="preserve"> and Article 10 of </w:t>
            </w:r>
            <w:r w:rsidRPr="000803AE">
              <w:rPr>
                <w:rFonts w:eastAsia="標楷體"/>
                <w:sz w:val="20"/>
                <w:szCs w:val="20"/>
              </w:rPr>
              <w:t>Regulations Governing Preparation of Financial Reports by</w:t>
            </w:r>
            <w:r w:rsidRPr="000803AE">
              <w:rPr>
                <w:rFonts w:eastAsia="標楷體" w:hint="eastAsia"/>
                <w:sz w:val="20"/>
                <w:szCs w:val="20"/>
              </w:rPr>
              <w:t xml:space="preserve"> </w:t>
            </w:r>
            <w:r w:rsidRPr="000803AE">
              <w:rPr>
                <w:rFonts w:eastAsia="標楷體" w:hint="eastAsia"/>
                <w:sz w:val="20"/>
                <w:szCs w:val="20"/>
              </w:rPr>
              <w:lastRenderedPageBreak/>
              <w:t>Futures Commission Merchants</w:t>
            </w:r>
          </w:p>
          <w:p w:rsidR="003960E2" w:rsidRPr="000803AE" w:rsidRDefault="003960E2" w:rsidP="003960E2">
            <w:pPr>
              <w:snapToGrid w:val="0"/>
              <w:ind w:left="256" w:hanging="256"/>
              <w:rPr>
                <w:rFonts w:eastAsia="標楷體"/>
                <w:sz w:val="20"/>
                <w:szCs w:val="20"/>
              </w:rPr>
            </w:pPr>
            <w:r w:rsidRPr="000803AE">
              <w:rPr>
                <w:rFonts w:eastAsia="標楷體" w:hint="eastAsia"/>
                <w:sz w:val="20"/>
                <w:szCs w:val="20"/>
              </w:rPr>
              <w:t xml:space="preserve">3. </w:t>
            </w:r>
            <w:r w:rsidRPr="000803AE">
              <w:rPr>
                <w:rFonts w:eastAsia="標楷體"/>
                <w:sz w:val="20"/>
                <w:szCs w:val="20"/>
              </w:rPr>
              <w:t>Subparagraph 28, Paragraph 2,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snapToGrid w:val="0"/>
              <w:ind w:left="256" w:hanging="256"/>
              <w:rPr>
                <w:sz w:val="20"/>
                <w:szCs w:val="20"/>
              </w:rPr>
            </w:pPr>
            <w:r w:rsidRPr="000803AE">
              <w:rPr>
                <w:rFonts w:eastAsia="標楷體" w:hint="eastAsia"/>
                <w:sz w:val="20"/>
                <w:szCs w:val="20"/>
              </w:rPr>
              <w:t xml:space="preserve">4. </w:t>
            </w:r>
            <w:r w:rsidRPr="000803AE">
              <w:rPr>
                <w:rFonts w:eastAsia="標楷體"/>
                <w:sz w:val="20"/>
                <w:szCs w:val="20"/>
              </w:rPr>
              <w:t xml:space="preserve">Subparagraph 9, Paragraph 1, Article </w:t>
            </w:r>
            <w:r w:rsidRPr="000803AE">
              <w:rPr>
                <w:rFonts w:eastAsia="標楷體" w:hint="eastAsia"/>
                <w:sz w:val="20"/>
                <w:szCs w:val="20"/>
              </w:rPr>
              <w:t>4</w:t>
            </w:r>
            <w:r w:rsidRPr="000803AE">
              <w:rPr>
                <w:rFonts w:eastAsia="標楷體"/>
                <w:sz w:val="20"/>
                <w:szCs w:val="20"/>
              </w:rPr>
              <w:t xml:space="preserve"> of </w:t>
            </w:r>
            <w:r w:rsidRPr="000803AE">
              <w:rPr>
                <w:sz w:val="20"/>
                <w:szCs w:val="20"/>
              </w:rPr>
              <w:t xml:space="preserve">Taiwan Stock Exchange Corporation Procedures for Verification and Disclosure of Material Information of Companies with Listed Securities </w:t>
            </w:r>
          </w:p>
        </w:tc>
      </w:tr>
      <w:tr w:rsidR="003960E2" w:rsidRPr="000803AE" w:rsidTr="005172AF">
        <w:tc>
          <w:tcPr>
            <w:tcW w:w="447" w:type="dxa"/>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sz w:val="20"/>
                <w:szCs w:val="20"/>
              </w:rPr>
              <w:lastRenderedPageBreak/>
              <w:t>44</w:t>
            </w:r>
          </w:p>
        </w:tc>
        <w:tc>
          <w:tcPr>
            <w:tcW w:w="2313" w:type="dxa"/>
            <w:gridSpan w:val="2"/>
            <w:tcBorders>
              <w:left w:val="single" w:sz="4" w:space="0" w:color="auto"/>
              <w:bottom w:val="single" w:sz="4" w:space="0" w:color="auto"/>
              <w:right w:val="single" w:sz="4" w:space="0" w:color="auto"/>
            </w:tcBorders>
            <w:shd w:val="clear" w:color="auto" w:fill="FFFFFF"/>
            <w:vAlign w:val="center"/>
          </w:tcPr>
          <w:p w:rsidR="003960E2" w:rsidRPr="000803AE" w:rsidRDefault="003960E2" w:rsidP="003960E2">
            <w:pPr>
              <w:snapToGrid w:val="0"/>
              <w:ind w:left="2"/>
              <w:rPr>
                <w:sz w:val="20"/>
                <w:szCs w:val="20"/>
              </w:rPr>
            </w:pPr>
            <w:r w:rsidRPr="000803AE">
              <w:rPr>
                <w:sz w:val="20"/>
                <w:szCs w:val="20"/>
              </w:rPr>
              <w:t>A company (or its affiliates or organizations) nominates a director, supervisor or manager of another company (or its affiliates or organizations) as an independent director.</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Upon acceptance of nomination and election as an independent director</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HTML"/>
              <w:snapToGrid w:val="0"/>
              <w:rPr>
                <w:rFonts w:ascii="Times New Roman" w:eastAsia="標楷體" w:hAnsi="Times New Roman" w:cs="Times New Roman"/>
                <w:color w:val="auto"/>
                <w:sz w:val="20"/>
                <w:szCs w:val="20"/>
              </w:rPr>
            </w:pPr>
            <w:r w:rsidRPr="000803AE">
              <w:rPr>
                <w:rFonts w:ascii="Times New Roman" w:eastAsia="標楷體" w:hAnsi="Times New Roman" w:cs="Times New Roman"/>
                <w:color w:val="auto"/>
                <w:sz w:val="20"/>
                <w:szCs w:val="20"/>
              </w:rPr>
              <w:t xml:space="preserve">The relevant information shall be uploaded to the Market Observation Post System (sii.twse.com.tw/announcement in accordance with Article 24 of the </w:t>
            </w:r>
            <w:r w:rsidRPr="000803AE">
              <w:rPr>
                <w:rFonts w:ascii="Times New Roman" w:hAnsi="Times New Roman" w:cs="Times New Roman"/>
                <w:color w:val="auto"/>
                <w:sz w:val="20"/>
                <w:szCs w:val="20"/>
              </w:rPr>
              <w:t>Corporate Governance Best-Practice Principles for Listed and OTC companies).</w:t>
            </w:r>
          </w:p>
        </w:tc>
        <w:tc>
          <w:tcPr>
            <w:tcW w:w="3780" w:type="dxa"/>
            <w:tcBorders>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sz w:val="20"/>
                <w:szCs w:val="20"/>
              </w:rPr>
            </w:pPr>
            <w:r w:rsidRPr="000803AE">
              <w:rPr>
                <w:rFonts w:eastAsia="標楷體"/>
                <w:sz w:val="20"/>
                <w:szCs w:val="20"/>
              </w:rPr>
              <w:t xml:space="preserve">Article 24 of the </w:t>
            </w:r>
            <w:r w:rsidRPr="000803AE">
              <w:rPr>
                <w:sz w:val="20"/>
                <w:szCs w:val="20"/>
              </w:rPr>
              <w:t>Corporate Governance Best-Practice Principles for Listed and OTC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p>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w:t>
            </w:r>
            <w:r w:rsidRPr="000803AE">
              <w:rPr>
                <w:rFonts w:eastAsia="標楷體"/>
                <w:sz w:val="20"/>
                <w:szCs w:val="20"/>
              </w:rPr>
              <w:t>5</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Information on ownership change:</w:t>
            </w: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snapToGrid w:val="0"/>
              <w:rPr>
                <w:sz w:val="20"/>
                <w:szCs w:val="20"/>
              </w:rPr>
            </w:pPr>
            <w:r w:rsidRPr="000803AE">
              <w:rPr>
                <w:rFonts w:hint="eastAsia"/>
                <w:sz w:val="20"/>
                <w:szCs w:val="20"/>
              </w:rPr>
              <w:t>1</w:t>
            </w:r>
            <w:r w:rsidRPr="000803AE">
              <w:rPr>
                <w:sz w:val="20"/>
                <w:szCs w:val="20"/>
              </w:rPr>
              <w:t>. Reporting changes in business items</w:t>
            </w:r>
          </w:p>
          <w:p w:rsidR="003960E2" w:rsidRPr="000803AE" w:rsidRDefault="003960E2" w:rsidP="003960E2">
            <w:pPr>
              <w:kinsoku w:val="0"/>
              <w:overflowPunct w:val="0"/>
              <w:snapToGrid w:val="0"/>
              <w:ind w:left="285"/>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2</w:t>
            </w:r>
            <w:r w:rsidRPr="000803AE">
              <w:rPr>
                <w:sz w:val="20"/>
                <w:szCs w:val="20"/>
              </w:rPr>
              <w:t>. Hold</w:t>
            </w:r>
            <w:r w:rsidRPr="000803AE">
              <w:rPr>
                <w:rFonts w:hint="eastAsia"/>
                <w:sz w:val="20"/>
                <w:szCs w:val="20"/>
              </w:rPr>
              <w:t>ing</w:t>
            </w:r>
            <w:r w:rsidRPr="000803AE">
              <w:rPr>
                <w:sz w:val="20"/>
                <w:szCs w:val="20"/>
              </w:rPr>
              <w:t xml:space="preserve"> a press conference to explain material information</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snapToGrid w:val="0"/>
              <w:rPr>
                <w:sz w:val="20"/>
                <w:szCs w:val="20"/>
              </w:rPr>
            </w:pPr>
            <w:r w:rsidRPr="000803AE">
              <w:rPr>
                <w:rFonts w:hint="eastAsia"/>
                <w:sz w:val="20"/>
                <w:szCs w:val="20"/>
              </w:rPr>
              <w:t>3</w:t>
            </w:r>
            <w:r w:rsidRPr="000803AE">
              <w:rPr>
                <w:sz w:val="20"/>
                <w:szCs w:val="20"/>
              </w:rPr>
              <w:t>. Reporting of</w:t>
            </w:r>
            <w:r w:rsidRPr="000803AE">
              <w:rPr>
                <w:rFonts w:hint="eastAsia"/>
                <w:sz w:val="20"/>
                <w:szCs w:val="20"/>
              </w:rPr>
              <w:t xml:space="preserve"> preliminary result:</w:t>
            </w:r>
            <w:r w:rsidRPr="000803AE">
              <w:rPr>
                <w:sz w:val="20"/>
                <w:szCs w:val="20"/>
              </w:rPr>
              <w:t xml:space="preserve"> ratio of pre-tax profit to share capital</w:t>
            </w:r>
            <w:r w:rsidRPr="000803AE">
              <w:rPr>
                <w:rFonts w:hint="eastAsia"/>
                <w:sz w:val="20"/>
                <w:szCs w:val="20"/>
              </w:rPr>
              <w:t>.</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rFonts w:eastAsia="標楷體"/>
                <w:sz w:val="20"/>
                <w:szCs w:val="20"/>
              </w:rPr>
            </w:pPr>
            <w:r w:rsidRPr="000803AE">
              <w:rPr>
                <w:rFonts w:hint="eastAsia"/>
                <w:sz w:val="20"/>
                <w:szCs w:val="20"/>
              </w:rPr>
              <w:t>4</w:t>
            </w:r>
            <w:r w:rsidRPr="000803AE">
              <w:rPr>
                <w:sz w:val="20"/>
                <w:szCs w:val="20"/>
              </w:rPr>
              <w:t xml:space="preserve">. </w:t>
            </w:r>
            <w:r w:rsidRPr="000803AE">
              <w:rPr>
                <w:rFonts w:hint="eastAsia"/>
                <w:sz w:val="20"/>
                <w:szCs w:val="20"/>
              </w:rPr>
              <w:t>A</w:t>
            </w:r>
            <w:r w:rsidRPr="000803AE">
              <w:rPr>
                <w:sz w:val="20"/>
                <w:szCs w:val="20"/>
              </w:rPr>
              <w:t xml:space="preserve">ssessment report </w:t>
            </w:r>
            <w:r w:rsidRPr="000803AE">
              <w:rPr>
                <w:rFonts w:hint="eastAsia"/>
                <w:sz w:val="20"/>
                <w:szCs w:val="20"/>
              </w:rPr>
              <w:t xml:space="preserve">issued by the securities </w:t>
            </w:r>
            <w:r w:rsidRPr="000803AE">
              <w:rPr>
                <w:sz w:val="20"/>
                <w:szCs w:val="20"/>
              </w:rPr>
              <w:t>underwriter</w:t>
            </w:r>
            <w:r w:rsidRPr="000803AE">
              <w:rPr>
                <w:rFonts w:hint="eastAsia"/>
                <w:sz w:val="20"/>
                <w:szCs w:val="20"/>
              </w:rPr>
              <w:t xml:space="preserve"> for a</w:t>
            </w:r>
            <w:r w:rsidRPr="000803AE">
              <w:rPr>
                <w:sz w:val="20"/>
                <w:szCs w:val="20"/>
              </w:rPr>
              <w:t xml:space="preserve">pplication for resuming trading after ownership change and material change in business scope leading to suspension </w:t>
            </w:r>
            <w:r w:rsidRPr="000803AE">
              <w:rPr>
                <w:sz w:val="20"/>
                <w:szCs w:val="20"/>
              </w:rPr>
              <w:lastRenderedPageBreak/>
              <w:t>of trading</w:t>
            </w:r>
            <w:r w:rsidRPr="000803AE" w:rsidDel="00EF2B87">
              <w:rPr>
                <w:sz w:val="20"/>
                <w:szCs w:val="20"/>
              </w:rPr>
              <w:t xml:space="preserve"> </w:t>
            </w:r>
            <w:r w:rsidRPr="000803AE">
              <w:rPr>
                <w:sz w:val="20"/>
                <w:szCs w:val="20"/>
              </w:rPr>
              <w:t>/change in methods of transaction.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Within </w:t>
            </w:r>
            <w:r w:rsidRPr="000803AE">
              <w:rPr>
                <w:rFonts w:ascii="Times New Roman" w:eastAsia="標楷體" w:hAnsi="Times New Roman" w:hint="eastAsia"/>
                <w:sz w:val="20"/>
                <w:lang w:val="en-US" w:eastAsia="zh-TW"/>
              </w:rPr>
              <w:t>two</w:t>
            </w:r>
            <w:r w:rsidRPr="000803AE">
              <w:rPr>
                <w:rFonts w:ascii="Times New Roman" w:eastAsia="標楷體" w:hAnsi="Times New Roman"/>
                <w:sz w:val="20"/>
                <w:lang w:val="en-US" w:eastAsia="zh-TW"/>
              </w:rPr>
              <w:t xml:space="preserve"> year</w:t>
            </w:r>
            <w:r w:rsidRPr="000803AE">
              <w:rPr>
                <w:rFonts w:ascii="Times New Roman" w:eastAsia="標楷體" w:hAnsi="Times New Roman" w:hint="eastAsia"/>
                <w:sz w:val="20"/>
                <w:lang w:val="en-US" w:eastAsia="zh-TW"/>
              </w:rPr>
              <w:t>s</w:t>
            </w:r>
            <w:r w:rsidRPr="000803AE">
              <w:rPr>
                <w:rFonts w:ascii="Times New Roman" w:eastAsia="標楷體" w:hAnsi="Times New Roman"/>
                <w:sz w:val="20"/>
                <w:lang w:val="en-US" w:eastAsia="zh-TW"/>
              </w:rPr>
              <w:t xml:space="preserve"> after </w:t>
            </w:r>
            <w:r w:rsidRPr="000803AE">
              <w:rPr>
                <w:rFonts w:ascii="Times New Roman" w:eastAsia="標楷體" w:hAnsi="Times New Roman" w:hint="eastAsia"/>
                <w:sz w:val="20"/>
                <w:lang w:val="en-US" w:eastAsia="zh-TW"/>
              </w:rPr>
              <w:t xml:space="preserve">the quarter that involves </w:t>
            </w:r>
            <w:r w:rsidRPr="000803AE">
              <w:rPr>
                <w:rFonts w:ascii="Times New Roman" w:eastAsia="標楷體" w:hAnsi="Times New Roman"/>
                <w:sz w:val="20"/>
                <w:lang w:val="en-US" w:eastAsia="zh-TW"/>
              </w:rPr>
              <w:t xml:space="preserve">ownership change, </w:t>
            </w:r>
            <w:r w:rsidRPr="000803AE">
              <w:rPr>
                <w:rFonts w:ascii="Times New Roman" w:eastAsia="標楷體" w:hAnsi="Times New Roman" w:hint="eastAsia"/>
                <w:sz w:val="20"/>
                <w:lang w:val="en-US" w:eastAsia="zh-TW"/>
              </w:rPr>
              <w:t xml:space="preserve">report </w:t>
            </w:r>
            <w:r w:rsidRPr="000803AE">
              <w:rPr>
                <w:rFonts w:ascii="Times New Roman" w:eastAsia="標楷體" w:hAnsi="Times New Roman"/>
                <w:sz w:val="20"/>
                <w:lang w:val="en-US" w:eastAsia="zh-TW"/>
              </w:rPr>
              <w:t xml:space="preserve">information </w:t>
            </w:r>
            <w:r w:rsidRPr="000803AE">
              <w:rPr>
                <w:rFonts w:ascii="Times New Roman" w:eastAsia="標楷體" w:hAnsi="Times New Roman" w:hint="eastAsia"/>
                <w:sz w:val="20"/>
                <w:lang w:val="en-US" w:eastAsia="zh-TW"/>
              </w:rPr>
              <w:t>of</w:t>
            </w:r>
            <w:r w:rsidRPr="000803AE">
              <w:rPr>
                <w:rFonts w:ascii="Times New Roman" w:eastAsia="標楷體" w:hAnsi="Times New Roman"/>
                <w:sz w:val="20"/>
                <w:lang w:val="en-US" w:eastAsia="zh-TW"/>
              </w:rPr>
              <w:t xml:space="preserve">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TWSE suspends trading of shares</w:t>
            </w:r>
            <w:r w:rsidRPr="000803AE">
              <w:rPr>
                <w:rFonts w:ascii="Times New Roman" w:eastAsia="標楷體" w:hAnsi="Times New Roman" w:hint="eastAsia"/>
                <w:sz w:val="20"/>
                <w:lang w:val="en-US" w:eastAsia="zh-TW"/>
              </w:rPr>
              <w:t>.</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 xml:space="preserve">Where trading of shares in the company is suspended by TWSE, </w:t>
            </w:r>
            <w:r w:rsidRPr="000803AE">
              <w:rPr>
                <w:rFonts w:ascii="Times New Roman" w:eastAsia="標楷體" w:hAnsi="Times New Roman" w:hint="eastAsia"/>
                <w:sz w:val="20"/>
                <w:lang w:val="en-US" w:eastAsia="zh-TW"/>
              </w:rPr>
              <w:t>report</w:t>
            </w:r>
            <w:r w:rsidRPr="000803AE">
              <w:rPr>
                <w:rFonts w:ascii="Times New Roman" w:eastAsia="標楷體" w:hAnsi="Times New Roman"/>
                <w:sz w:val="20"/>
                <w:lang w:val="en-US" w:eastAsia="zh-TW"/>
              </w:rPr>
              <w:t xml:space="preserve"> information on the previous month at the end of every month.</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Obtain the certificate evidencing t</w:t>
            </w:r>
            <w:r w:rsidRPr="000803AE">
              <w:rPr>
                <w:rFonts w:ascii="Times New Roman" w:eastAsia="標楷體" w:hAnsi="Times New Roman"/>
                <w:sz w:val="20"/>
                <w:lang w:val="en-US" w:eastAsia="zh-TW"/>
              </w:rPr>
              <w:t>ransmitting</w:t>
            </w:r>
            <w:r w:rsidRPr="000803AE">
              <w:rPr>
                <w:rFonts w:ascii="Times New Roman" w:eastAsia="標楷體" w:hAnsi="Times New Roman" w:hint="eastAsia"/>
                <w:sz w:val="20"/>
                <w:lang w:val="en-US" w:eastAsia="zh-TW"/>
              </w:rPr>
              <w:t xml:space="preserve"> of</w:t>
            </w:r>
            <w:r w:rsidRPr="000803AE">
              <w:rPr>
                <w:rFonts w:ascii="Times New Roman" w:eastAsia="標楷體" w:hAnsi="Times New Roman"/>
                <w:sz w:val="20"/>
                <w:lang w:val="en-US" w:eastAsia="zh-TW"/>
              </w:rPr>
              <w:t xml:space="preserve"> electronic files first, and then </w:t>
            </w:r>
            <w:r w:rsidRPr="000803AE">
              <w:rPr>
                <w:rFonts w:ascii="Times New Roman" w:eastAsia="標楷體" w:hAnsi="Times New Roman" w:hint="eastAsia"/>
                <w:sz w:val="20"/>
                <w:lang w:val="en-US" w:eastAsia="zh-TW"/>
              </w:rPr>
              <w:t>submit</w:t>
            </w:r>
            <w:r w:rsidRPr="000803AE">
              <w:rPr>
                <w:rFonts w:ascii="Times New Roman" w:eastAsia="標楷體" w:hAnsi="Times New Roman"/>
                <w:sz w:val="20"/>
                <w:lang w:val="en-US" w:eastAsia="zh-TW"/>
              </w:rPr>
              <w:t xml:space="preserve"> </w:t>
            </w:r>
            <w:r w:rsidRPr="000803AE">
              <w:rPr>
                <w:rFonts w:ascii="Times New Roman" w:eastAsia="標楷體" w:hAnsi="Times New Roman" w:hint="eastAsia"/>
                <w:sz w:val="20"/>
                <w:lang w:val="en-US" w:eastAsia="zh-TW"/>
              </w:rPr>
              <w:t>hard</w:t>
            </w:r>
            <w:r w:rsidRPr="000803AE">
              <w:rPr>
                <w:rFonts w:ascii="Times New Roman" w:eastAsia="標楷體" w:hAnsi="Times New Roman"/>
                <w:sz w:val="20"/>
                <w:lang w:val="en-US" w:eastAsia="zh-TW"/>
              </w:rPr>
              <w:t xml:space="preserve"> cop</w:t>
            </w:r>
            <w:r w:rsidRPr="000803AE">
              <w:rPr>
                <w:rFonts w:ascii="Times New Roman" w:eastAsia="標楷體" w:hAnsi="Times New Roman" w:hint="eastAsia"/>
                <w:sz w:val="20"/>
                <w:lang w:val="en-US" w:eastAsia="zh-TW"/>
              </w:rPr>
              <w:t>ies</w:t>
            </w:r>
            <w:r w:rsidRPr="000803AE">
              <w:rPr>
                <w:rFonts w:ascii="Times New Roman" w:eastAsia="標楷體" w:hAnsi="Times New Roman"/>
                <w:sz w:val="20"/>
                <w:lang w:val="en-US" w:eastAsia="zh-TW"/>
              </w:rPr>
              <w:t xml:space="preserve"> of </w:t>
            </w:r>
            <w:r w:rsidRPr="000803AE">
              <w:rPr>
                <w:rFonts w:ascii="Times New Roman" w:eastAsia="標楷體" w:hAnsi="Times New Roman" w:hint="eastAsia"/>
                <w:sz w:val="20"/>
                <w:lang w:val="en-US" w:eastAsia="zh-TW"/>
              </w:rPr>
              <w:t>the relevant</w:t>
            </w:r>
            <w:r w:rsidRPr="000803AE">
              <w:rPr>
                <w:rFonts w:ascii="Times New Roman" w:eastAsia="標楷體" w:hAnsi="Times New Roman"/>
                <w:sz w:val="20"/>
                <w:lang w:val="en-US" w:eastAsia="zh-TW"/>
              </w:rPr>
              <w:t xml:space="preserve"> documents.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p>
          <w:p w:rsidR="003960E2" w:rsidRPr="000803AE" w:rsidRDefault="003960E2" w:rsidP="003960E2">
            <w:pPr>
              <w:kinsoku w:val="0"/>
              <w:overflowPunct w:val="0"/>
              <w:snapToGrid w:val="0"/>
              <w:rPr>
                <w:rFonts w:eastAsia="標楷體"/>
                <w:sz w:val="20"/>
                <w:szCs w:val="20"/>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w:t>
            </w:r>
            <w:r w:rsidRPr="000803AE">
              <w:rPr>
                <w:rFonts w:ascii="Times New Roman" w:hAnsi="Times New Roman" w:hint="eastAsia"/>
                <w:sz w:val="20"/>
                <w:lang w:eastAsia="zh-TW"/>
              </w:rPr>
              <w:t>reporting</w:t>
            </w:r>
            <w:r w:rsidRPr="000803AE">
              <w:rPr>
                <w:rFonts w:ascii="Times New Roman" w:hAnsi="Times New Roman"/>
                <w:sz w:val="20"/>
              </w:rPr>
              <w:t xml:space="preserve"> change</w:t>
            </w:r>
            <w:r w:rsidRPr="000803AE">
              <w:rPr>
                <w:rFonts w:ascii="Times New Roman" w:hAnsi="Times New Roman" w:hint="eastAsia"/>
                <w:sz w:val="20"/>
                <w:lang w:eastAsia="zh-TW"/>
              </w:rPr>
              <w:t>s</w:t>
            </w:r>
            <w:r w:rsidRPr="000803AE">
              <w:rPr>
                <w:rFonts w:ascii="Times New Roman" w:hAnsi="Times New Roman"/>
                <w:sz w:val="20"/>
              </w:rPr>
              <w:t xml:space="preserve"> in business items). (e.g.</w:t>
            </w:r>
            <w:r w:rsidRPr="000803AE">
              <w:rPr>
                <w:rFonts w:ascii="Times New Roman" w:hAnsi="Times New Roman" w:hint="eastAsia"/>
                <w:sz w:val="20"/>
                <w:lang w:eastAsia="zh-TW"/>
              </w:rPr>
              <w:t>,</w:t>
            </w:r>
            <w:r w:rsidRPr="000803AE">
              <w:rPr>
                <w:rFonts w:ascii="Times New Roman" w:hAnsi="Times New Roman"/>
                <w:sz w:val="20"/>
              </w:rPr>
              <w:t xml:space="preserve"> </w:t>
            </w:r>
            <w:r w:rsidRPr="000803AE">
              <w:rPr>
                <w:rFonts w:ascii="Times New Roman" w:hAnsi="Times New Roman" w:hint="eastAsia"/>
                <w:sz w:val="20"/>
                <w:lang w:eastAsia="zh-TW"/>
              </w:rPr>
              <w:t>i</w:t>
            </w:r>
            <w:r w:rsidRPr="000803AE">
              <w:rPr>
                <w:rFonts w:ascii="Times New Roman" w:hAnsi="Times New Roman"/>
                <w:sz w:val="20"/>
              </w:rPr>
              <w:t>f there is ownership change on June 10 (Q2)</w:t>
            </w:r>
            <w:r w:rsidRPr="000803AE">
              <w:rPr>
                <w:rFonts w:ascii="Times New Roman" w:hAnsi="Times New Roman" w:hint="eastAsia"/>
                <w:sz w:val="20"/>
                <w:lang w:eastAsia="zh-TW"/>
              </w:rPr>
              <w:t>, 2016</w:t>
            </w:r>
            <w:r w:rsidRPr="000803AE">
              <w:rPr>
                <w:rFonts w:ascii="Times New Roman" w:hAnsi="Times New Roman"/>
                <w:sz w:val="20"/>
              </w:rPr>
              <w:t>, the company should report the business change information from June</w:t>
            </w:r>
            <w:r w:rsidRPr="000803AE">
              <w:rPr>
                <w:rFonts w:ascii="Times New Roman" w:hAnsi="Times New Roman" w:hint="eastAsia"/>
                <w:sz w:val="20"/>
                <w:lang w:eastAsia="zh-TW"/>
              </w:rPr>
              <w:t xml:space="preserve"> of the current year (2016)</w:t>
            </w:r>
            <w:r w:rsidRPr="000803AE">
              <w:rPr>
                <w:rFonts w:ascii="Times New Roman" w:hAnsi="Times New Roman"/>
                <w:sz w:val="20"/>
              </w:rPr>
              <w:t xml:space="preserve"> to March</w:t>
            </w:r>
            <w:r w:rsidRPr="000803AE">
              <w:rPr>
                <w:rFonts w:ascii="Times New Roman" w:hAnsi="Times New Roman" w:hint="eastAsia"/>
                <w:sz w:val="20"/>
                <w:lang w:eastAsia="zh-TW"/>
              </w:rPr>
              <w:t xml:space="preserve"> of the year after next (2018)</w:t>
            </w:r>
            <w:r w:rsidRPr="000803AE">
              <w:rPr>
                <w:rFonts w:ascii="Times New Roman" w:hAnsi="Times New Roman"/>
                <w:sz w:val="20"/>
              </w:rPr>
              <w:t xml:space="preserve"> (Q1)).</w:t>
            </w:r>
          </w:p>
          <w:p w:rsidR="003960E2" w:rsidRPr="000803AE" w:rsidRDefault="003960E2" w:rsidP="003960E2">
            <w:pPr>
              <w:pStyle w:val="a3"/>
              <w:snapToGrid w:val="0"/>
              <w:rPr>
                <w:rFonts w:ascii="Times New Roman" w:hAnsi="Times New Roman"/>
                <w:sz w:val="20"/>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lang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company should hold a press conference at TWSE to explain material information.</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uppressLineNumbers/>
              <w:suppressAutoHyphens/>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hAnsi="Times New Roman"/>
                <w:sz w:val="20"/>
              </w:rPr>
            </w:pPr>
            <w:r w:rsidRPr="000803AE">
              <w:rPr>
                <w:rFonts w:ascii="Times New Roman" w:hAnsi="Times New Roman"/>
                <w:sz w:val="20"/>
              </w:rPr>
              <w:t>The relevant information shall be uploaded to the Market Observation Post System (sii.twse.com.tw/reporting ownership change/preliminary result: ratio of pre-tax profit to share capital).</w:t>
            </w: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kinsoku w:val="0"/>
              <w:overflowPunct w:val="0"/>
              <w:snapToGrid w:val="0"/>
              <w:rPr>
                <w:sz w:val="20"/>
                <w:szCs w:val="20"/>
              </w:rPr>
            </w:pPr>
          </w:p>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hAnsi="Times New Roman"/>
                <w:sz w:val="20"/>
              </w:rPr>
              <w:t>The relevant information shall be uploaded to the Market Observation Post System (sii.twse.com.tw/non-format electronic reporting/</w:t>
            </w:r>
            <w:r w:rsidRPr="000803AE">
              <w:rPr>
                <w:rFonts w:ascii="Times New Roman" w:hAnsi="Times New Roman" w:hint="eastAsia"/>
                <w:sz w:val="20"/>
                <w:lang w:eastAsia="zh-TW"/>
              </w:rPr>
              <w:t xml:space="preserve">filing of </w:t>
            </w:r>
            <w:r w:rsidRPr="000803AE">
              <w:rPr>
                <w:rFonts w:ascii="Times New Roman" w:hAnsi="Times New Roman"/>
                <w:sz w:val="20"/>
              </w:rPr>
              <w:t>prospectus,  choose "others"</w:t>
            </w:r>
            <w:r w:rsidRPr="000803AE">
              <w:rPr>
                <w:rFonts w:ascii="Times New Roman" w:hAnsi="Times New Roman" w:hint="eastAsia"/>
                <w:sz w:val="20"/>
                <w:lang w:eastAsia="zh-TW"/>
              </w:rPr>
              <w:t xml:space="preserve"> in the column </w:t>
            </w:r>
            <w:r w:rsidRPr="000803AE">
              <w:rPr>
                <w:rFonts w:ascii="Times New Roman" w:hAnsi="Times New Roman"/>
                <w:sz w:val="20"/>
              </w:rPr>
              <w:t>"information explained")</w:t>
            </w:r>
          </w:p>
          <w:p w:rsidR="003960E2" w:rsidRPr="000803AE" w:rsidRDefault="003960E2" w:rsidP="003960E2">
            <w:pPr>
              <w:pStyle w:val="a3"/>
              <w:suppressLineNumbers/>
              <w:suppressAutoHyphens/>
              <w:snapToGrid w:val="0"/>
              <w:ind w:left="2"/>
              <w:rPr>
                <w:rFonts w:ascii="Times New Roman" w:eastAsia="標楷體" w:hAnsi="Times New Roman"/>
                <w:sz w:val="20"/>
                <w:lang w:val="en-US" w:eastAsia="zh-TW"/>
              </w:rPr>
            </w:pP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sz w:val="20"/>
                <w:szCs w:val="20"/>
              </w:rPr>
            </w:pPr>
          </w:p>
          <w:p w:rsidR="003960E2" w:rsidRPr="000803AE" w:rsidRDefault="003960E2" w:rsidP="003960E2">
            <w:pPr>
              <w:snapToGrid w:val="0"/>
              <w:rPr>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Subparagraph 11, </w:t>
            </w:r>
            <w:r w:rsidRPr="000803AE">
              <w:rPr>
                <w:rFonts w:eastAsia="標楷體"/>
                <w:sz w:val="20"/>
                <w:szCs w:val="20"/>
              </w:rPr>
              <w:t>Paragraph 1</w:t>
            </w:r>
            <w:r w:rsidRPr="000803AE">
              <w:rPr>
                <w:rFonts w:eastAsia="標楷體" w:hint="eastAsia"/>
                <w:sz w:val="20"/>
                <w:szCs w:val="20"/>
              </w:rPr>
              <w:t>,</w:t>
            </w:r>
            <w:r w:rsidRPr="000803AE">
              <w:rPr>
                <w:rFonts w:eastAsia="標楷體"/>
                <w:sz w:val="20"/>
                <w:szCs w:val="20"/>
              </w:rPr>
              <w:t xml:space="preserve"> Article </w:t>
            </w:r>
            <w:r w:rsidRPr="000803AE">
              <w:rPr>
                <w:rFonts w:eastAsia="標楷體" w:hint="eastAsia"/>
                <w:sz w:val="20"/>
                <w:szCs w:val="20"/>
              </w:rPr>
              <w:t>11</w:t>
            </w:r>
            <w:r w:rsidRPr="000803AE">
              <w:rPr>
                <w:rFonts w:eastAsia="標楷體"/>
                <w:sz w:val="20"/>
                <w:szCs w:val="20"/>
              </w:rPr>
              <w:t xml:space="preserve"> of </w:t>
            </w:r>
            <w:r w:rsidRPr="000803AE">
              <w:rPr>
                <w:sz w:val="20"/>
                <w:szCs w:val="20"/>
              </w:rPr>
              <w:t>Taiwan Stock Exchange Corporation Procedures for Verification and Public Disclosure of Material Information of Companies with Listed Securities</w:t>
            </w:r>
          </w:p>
          <w:p w:rsidR="003960E2" w:rsidRPr="000803AE" w:rsidRDefault="003960E2" w:rsidP="003960E2">
            <w:pPr>
              <w:snapToGrid w:val="0"/>
              <w:rPr>
                <w:rFonts w:eastAsia="標楷體"/>
                <w:sz w:val="20"/>
                <w:szCs w:val="20"/>
              </w:rPr>
            </w:pPr>
          </w:p>
          <w:p w:rsidR="003960E2" w:rsidRPr="000803AE" w:rsidRDefault="003960E2" w:rsidP="003960E2">
            <w:pPr>
              <w:snapToGrid w:val="0"/>
              <w:rPr>
                <w:sz w:val="20"/>
                <w:szCs w:val="20"/>
              </w:rPr>
            </w:pPr>
            <w:r w:rsidRPr="000803AE">
              <w:rPr>
                <w:rFonts w:eastAsia="標楷體" w:hint="eastAsia"/>
                <w:sz w:val="20"/>
                <w:szCs w:val="20"/>
              </w:rPr>
              <w:t xml:space="preserve">Paragraph 30, Article 3 of </w:t>
            </w:r>
            <w:r w:rsidRPr="000803AE">
              <w:rPr>
                <w:sz w:val="20"/>
                <w:szCs w:val="20"/>
              </w:rPr>
              <w:t>Taiwan Stock Exchange Corporation Rules Governing Information Filing by Companies with TWSE Listed Securities and Offshore Fund Institutions with TWSE Listed Offshore Exchange-Traded Funds</w:t>
            </w:r>
          </w:p>
          <w:p w:rsidR="003960E2" w:rsidRPr="000803AE" w:rsidRDefault="003960E2" w:rsidP="003960E2">
            <w:pPr>
              <w:snapToGrid w:val="0"/>
              <w:rPr>
                <w:rFonts w:eastAsia="標楷體"/>
                <w:sz w:val="20"/>
                <w:szCs w:val="20"/>
              </w:rPr>
            </w:pP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t>Subparagraphs 13 and 14, Paragraph 2, Article 50, Subparagraph 15, Paragraph 2, Article 49, Subparagraphs 11 and 12, Paragraph 2, Article 50-3 and Subparagraph 11, Paragraph 2, Article 49-1 of Operating Rules of the Taiwan Stock Exchange Corporation</w:t>
            </w:r>
          </w:p>
          <w:p w:rsidR="003960E2" w:rsidRPr="000803AE" w:rsidRDefault="003960E2" w:rsidP="003960E2">
            <w:pPr>
              <w:numPr>
                <w:ilvl w:val="0"/>
                <w:numId w:val="361"/>
              </w:numPr>
              <w:snapToGrid w:val="0"/>
              <w:rPr>
                <w:rFonts w:eastAsia="標楷體"/>
                <w:sz w:val="20"/>
                <w:szCs w:val="20"/>
              </w:rPr>
            </w:pPr>
            <w:r w:rsidRPr="000803AE">
              <w:rPr>
                <w:rFonts w:eastAsia="標楷體" w:hint="eastAsia"/>
                <w:sz w:val="20"/>
                <w:szCs w:val="20"/>
              </w:rPr>
              <w:lastRenderedPageBreak/>
              <w:t xml:space="preserve">Application for Resuming Trading </w:t>
            </w:r>
            <w:r w:rsidRPr="000803AE">
              <w:rPr>
                <w:rFonts w:eastAsia="標楷體"/>
                <w:sz w:val="20"/>
                <w:szCs w:val="20"/>
              </w:rPr>
              <w:t>after</w:t>
            </w:r>
            <w:r w:rsidRPr="000803AE">
              <w:rPr>
                <w:rFonts w:eastAsia="標楷體" w:hint="eastAsia"/>
                <w:sz w:val="20"/>
                <w:szCs w:val="20"/>
              </w:rPr>
              <w:t xml:space="preserve"> Ownership Change and Material Changes in Business Scope</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lastRenderedPageBreak/>
              <w:t>4</w:t>
            </w:r>
            <w:r w:rsidRPr="000803AE">
              <w:rPr>
                <w:rFonts w:eastAsia="標楷體"/>
                <w:sz w:val="20"/>
                <w:szCs w:val="20"/>
              </w:rPr>
              <w:t>6</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eastAsia="標楷體"/>
                <w:sz w:val="20"/>
              </w:rPr>
            </w:pPr>
            <w:r>
              <w:rPr>
                <w:rFonts w:ascii="Times New Roman" w:eastAsia="標楷體" w:hAnsi="Times New Roman" w:hint="eastAsia"/>
                <w:sz w:val="20"/>
                <w:lang w:val="en-US" w:eastAsia="zh-TW"/>
              </w:rPr>
              <w:t>GRI</w:t>
            </w:r>
            <w:r w:rsidRPr="000803AE">
              <w:rPr>
                <w:rFonts w:ascii="Times New Roman" w:eastAsia="標楷體" w:hAnsi="Times New Roman" w:hint="eastAsia"/>
                <w:sz w:val="20"/>
                <w:lang w:val="en-US" w:eastAsia="zh-TW"/>
              </w:rPr>
              <w:t xml:space="preserve"> reports and their links at the company's website.</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w:t>
            </w:r>
            <w:r w:rsidRPr="000803AE">
              <w:rPr>
                <w:rFonts w:ascii="Times New Roman" w:eastAsia="標楷體" w:hAnsi="Times New Roman" w:hint="eastAsia"/>
                <w:sz w:val="20"/>
                <w:lang w:val="en-US" w:eastAsia="zh-TW"/>
              </w:rPr>
              <w:t>ithin 2 days of any changes to the contents of the CSR reports or the links of the company's website</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sz w:val="20"/>
                <w:szCs w:val="20"/>
              </w:rPr>
              <w:t>The relevant information shall be uploaded to the Market Observation Post System (sii.twse.com.tw/</w:t>
            </w:r>
            <w:r w:rsidRPr="000803AE">
              <w:rPr>
                <w:rFonts w:eastAsia="標楷體"/>
                <w:sz w:val="20"/>
                <w:szCs w:val="20"/>
              </w:rPr>
              <w:t>filing of disclosure of corporate governance information/</w:t>
            </w:r>
            <w:r w:rsidRPr="000803AE">
              <w:rPr>
                <w:rFonts w:eastAsia="標楷體" w:hint="eastAsia"/>
                <w:sz w:val="20"/>
                <w:szCs w:val="20"/>
              </w:rPr>
              <w:t>filing of GRI reports</w:t>
            </w:r>
            <w:r w:rsidRPr="000803AE">
              <w:rPr>
                <w:sz w:val="20"/>
                <w:szCs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03"/>
              </w:numPr>
              <w:snapToGrid w:val="0"/>
              <w:rPr>
                <w:sz w:val="20"/>
                <w:szCs w:val="20"/>
              </w:rPr>
            </w:pPr>
            <w:r w:rsidRPr="000803AE">
              <w:rPr>
                <w:rFonts w:eastAsia="標楷體" w:hint="eastAsia"/>
                <w:sz w:val="20"/>
                <w:szCs w:val="20"/>
              </w:rPr>
              <w:t>Paragraph 3</w:t>
            </w:r>
            <w:r w:rsidRPr="000803AE">
              <w:rPr>
                <w:rFonts w:eastAsia="標楷體"/>
                <w:sz w:val="20"/>
                <w:szCs w:val="20"/>
              </w:rPr>
              <w:t xml:space="preserve">, Article 47 of the </w:t>
            </w:r>
            <w:r w:rsidRPr="000803AE">
              <w:rPr>
                <w:sz w:val="20"/>
                <w:szCs w:val="20"/>
              </w:rPr>
              <w:t>Operating Rules of the Taiwan Stock Exchange Corporation</w:t>
            </w:r>
          </w:p>
          <w:p w:rsidR="003960E2" w:rsidRPr="000803AE" w:rsidRDefault="003960E2" w:rsidP="003960E2">
            <w:pPr>
              <w:numPr>
                <w:ilvl w:val="0"/>
                <w:numId w:val="403"/>
              </w:numPr>
              <w:snapToGrid w:val="0"/>
              <w:rPr>
                <w:sz w:val="20"/>
                <w:szCs w:val="20"/>
              </w:rPr>
            </w:pPr>
            <w:r w:rsidRPr="000803AE">
              <w:rPr>
                <w:sz w:val="20"/>
                <w:szCs w:val="20"/>
              </w:rPr>
              <w:t xml:space="preserve">Subparagraph </w:t>
            </w:r>
            <w:r w:rsidRPr="000803AE">
              <w:rPr>
                <w:rFonts w:hint="eastAsia"/>
                <w:sz w:val="20"/>
                <w:szCs w:val="20"/>
              </w:rPr>
              <w:t>32</w:t>
            </w:r>
            <w:r w:rsidRPr="000803AE">
              <w:rPr>
                <w:sz w:val="20"/>
                <w:szCs w:val="20"/>
              </w:rPr>
              <w:t xml:space="preserve">, Paragraph 1, Article 3 of Taiwan </w:t>
            </w:r>
            <w:r w:rsidRPr="000803AE">
              <w:rPr>
                <w:rFonts w:eastAsia="標楷體"/>
                <w:sz w:val="20"/>
                <w:szCs w:val="20"/>
              </w:rPr>
              <w:t>Stock</w:t>
            </w:r>
            <w:r w:rsidRPr="000803AE">
              <w:rPr>
                <w:sz w:val="20"/>
                <w:szCs w:val="20"/>
              </w:rPr>
              <w:t xml:space="preserve">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03"/>
              </w:numPr>
              <w:snapToGrid w:val="0"/>
              <w:rPr>
                <w:rFonts w:eastAsia="標楷體"/>
                <w:sz w:val="20"/>
                <w:szCs w:val="20"/>
              </w:rPr>
            </w:pPr>
            <w:r w:rsidRPr="000803AE">
              <w:rPr>
                <w:sz w:val="20"/>
                <w:szCs w:val="20"/>
              </w:rPr>
              <w:t>Taiwan Stock Exchange Corporation</w:t>
            </w:r>
            <w:r w:rsidRPr="000803AE">
              <w:rPr>
                <w:rFonts w:hint="eastAsia"/>
                <w:sz w:val="20"/>
                <w:szCs w:val="20"/>
              </w:rPr>
              <w:t xml:space="preserve"> Rules Governing </w:t>
            </w:r>
            <w:r w:rsidRPr="000803AE">
              <w:rPr>
                <w:rFonts w:eastAsia="標楷體" w:hint="eastAsia"/>
                <w:sz w:val="20"/>
                <w:szCs w:val="20"/>
              </w:rPr>
              <w:t>Preparation</w:t>
            </w:r>
            <w:r w:rsidRPr="000803AE">
              <w:rPr>
                <w:rFonts w:hint="eastAsia"/>
                <w:sz w:val="20"/>
                <w:szCs w:val="20"/>
              </w:rPr>
              <w:t xml:space="preserve"> and Filing of </w:t>
            </w:r>
            <w:r w:rsidRPr="00521D92">
              <w:rPr>
                <w:sz w:val="20"/>
                <w:szCs w:val="20"/>
              </w:rPr>
              <w:t>Sustainability</w:t>
            </w:r>
            <w:r>
              <w:rPr>
                <w:rFonts w:hint="eastAsia"/>
                <w:sz w:val="20"/>
                <w:szCs w:val="20"/>
              </w:rPr>
              <w:t xml:space="preserve"> </w:t>
            </w:r>
            <w:r w:rsidRPr="000803AE">
              <w:rPr>
                <w:rFonts w:hint="eastAsia"/>
                <w:sz w:val="20"/>
                <w:szCs w:val="20"/>
              </w:rPr>
              <w:t>Reports</w:t>
            </w:r>
            <w:r>
              <w:rPr>
                <w:rFonts w:hint="eastAsia"/>
                <w:sz w:val="20"/>
                <w:szCs w:val="20"/>
              </w:rPr>
              <w:t xml:space="preserve"> </w:t>
            </w:r>
            <w:r w:rsidRPr="005F0110">
              <w:rPr>
                <w:sz w:val="20"/>
                <w:szCs w:val="20"/>
              </w:rPr>
              <w:t>by TWSE Listed Companies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47</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Credit rating information.</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Within 2 days after obtainment.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rFonts w:hint="eastAsia"/>
                <w:sz w:val="20"/>
                <w:szCs w:val="20"/>
              </w:rPr>
              <w:t xml:space="preserve">The relevant information shall be uploaded to the </w:t>
            </w:r>
            <w:r w:rsidRPr="000803AE">
              <w:rPr>
                <w:sz w:val="20"/>
                <w:szCs w:val="20"/>
              </w:rPr>
              <w:t>Market Observation Post System (sii.twse.com.tw/filing of</w:t>
            </w:r>
            <w:r w:rsidRPr="000803AE">
              <w:rPr>
                <w:rFonts w:hint="eastAsia"/>
                <w:sz w:val="20"/>
                <w:szCs w:val="20"/>
              </w:rPr>
              <w:t xml:space="preserve"> credit rating information).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rPr>
                <w:rFonts w:eastAsia="標楷體"/>
                <w:sz w:val="20"/>
                <w:szCs w:val="20"/>
              </w:rPr>
            </w:pPr>
            <w:r w:rsidRPr="000803AE">
              <w:rPr>
                <w:rFonts w:eastAsia="標楷體" w:hint="eastAsia"/>
                <w:sz w:val="20"/>
                <w:szCs w:val="20"/>
              </w:rPr>
              <w:t xml:space="preserve">Subparagraph 29, Paragraph 2, Article 3 of the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3960E2" w:rsidRPr="000803AE" w:rsidTr="005172AF">
        <w:trPr>
          <w:trHeight w:val="684"/>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48</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The amount of remuneration of the employees, directors and supervisors.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18"/>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If there is any discrepancy between the preceding amount and the</w:t>
            </w:r>
            <w:r w:rsidRPr="000803AE">
              <w:rPr>
                <w:rFonts w:ascii="Times New Roman" w:eastAsia="標楷體" w:hAnsi="Times New Roman"/>
                <w:sz w:val="20"/>
                <w:lang w:val="en-US" w:eastAsia="zh-TW"/>
              </w:rPr>
              <w:t xml:space="preserve"> estimated </w:t>
            </w:r>
            <w:r w:rsidRPr="000803AE">
              <w:rPr>
                <w:rFonts w:ascii="Times New Roman" w:eastAsia="標楷體" w:hAnsi="Times New Roman" w:hint="eastAsia"/>
                <w:sz w:val="20"/>
                <w:lang w:val="en-US" w:eastAsia="zh-TW"/>
              </w:rPr>
              <w:t>amount</w:t>
            </w:r>
            <w:r w:rsidRPr="000803AE">
              <w:rPr>
                <w:rFonts w:ascii="Times New Roman" w:eastAsia="標楷體" w:hAnsi="Times New Roman"/>
                <w:sz w:val="20"/>
                <w:lang w:val="en-US" w:eastAsia="zh-TW"/>
              </w:rPr>
              <w:t xml:space="preserve"> for the fiscal year </w:t>
            </w:r>
            <w:r w:rsidRPr="000803AE">
              <w:rPr>
                <w:rFonts w:ascii="Times New Roman" w:eastAsia="標楷體" w:hAnsi="Times New Roman" w:hint="eastAsia"/>
                <w:sz w:val="20"/>
                <w:lang w:val="en-US" w:eastAsia="zh-TW"/>
              </w:rPr>
              <w:t>that such</w:t>
            </w:r>
            <w:r w:rsidRPr="000803AE">
              <w:rPr>
                <w:rFonts w:ascii="Times New Roman" w:eastAsia="標楷體" w:hAnsi="Times New Roman"/>
                <w:sz w:val="20"/>
                <w:lang w:val="en-US" w:eastAsia="zh-TW"/>
              </w:rPr>
              <w:t xml:space="preserve"> expenses are recognized</w:t>
            </w:r>
            <w:r w:rsidRPr="000803AE">
              <w:rPr>
                <w:rFonts w:ascii="Times New Roman" w:eastAsia="標楷體" w:hAnsi="Times New Roman" w:hint="eastAsia"/>
                <w:sz w:val="20"/>
                <w:lang w:val="en-US" w:eastAsia="zh-TW"/>
              </w:rPr>
              <w:t xml:space="preserve">, such </w:t>
            </w:r>
            <w:r w:rsidRPr="000803AE">
              <w:rPr>
                <w:rFonts w:ascii="Times New Roman" w:eastAsia="標楷體" w:hAnsi="Times New Roman"/>
                <w:sz w:val="20"/>
                <w:lang w:val="en-US" w:eastAsia="zh-TW"/>
              </w:rPr>
              <w:t>discrepancy</w:t>
            </w:r>
            <w:r w:rsidRPr="000803AE">
              <w:rPr>
                <w:rFonts w:ascii="Times New Roman" w:eastAsia="標楷體" w:hAnsi="Times New Roman" w:hint="eastAsia"/>
                <w:sz w:val="20"/>
                <w:lang w:val="en-US" w:eastAsia="zh-TW"/>
              </w:rPr>
              <w:t>, the reason for such discrepancy and the handling of such discrepancy.</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lastRenderedPageBreak/>
              <w:t>I</w:t>
            </w:r>
            <w:r w:rsidRPr="000803AE">
              <w:rPr>
                <w:rFonts w:ascii="Times New Roman" w:eastAsia="標楷體" w:hAnsi="Times New Roman" w:hint="eastAsia"/>
                <w:sz w:val="20"/>
                <w:lang w:val="en-US" w:eastAsia="zh-TW"/>
              </w:rPr>
              <w:t xml:space="preserve">t shall be filed within 2 days after it is resolved by the board meeting. If the matter has not been solved by the board meeting and the company does not make any profit or there is no remaining profit for distribution after offsetting the accumulated losses, it shall be filed within 2 days after the board meeting </w:t>
            </w:r>
            <w:r w:rsidRPr="000803AE">
              <w:rPr>
                <w:rFonts w:ascii="Times New Roman" w:eastAsia="標楷體" w:hAnsi="Times New Roman" w:hint="eastAsia"/>
                <w:sz w:val="20"/>
                <w:lang w:val="en-US" w:eastAsia="zh-TW"/>
              </w:rPr>
              <w:lastRenderedPageBreak/>
              <w:t>approves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p w:rsidR="003960E2" w:rsidRPr="000803AE" w:rsidRDefault="003960E2" w:rsidP="003960E2">
            <w:pPr>
              <w:pStyle w:val="a3"/>
              <w:numPr>
                <w:ilvl w:val="0"/>
                <w:numId w:val="425"/>
              </w:numPr>
              <w:snapToGrid w:val="0"/>
              <w:rPr>
                <w:rFonts w:ascii="Times New Roman" w:eastAsia="標楷體" w:hAnsi="Times New Roman"/>
                <w:sz w:val="20"/>
                <w:lang w:val="en-US" w:eastAsia="zh-TW"/>
              </w:rPr>
            </w:pPr>
            <w:r w:rsidRPr="000803AE">
              <w:rPr>
                <w:rFonts w:ascii="Times New Roman" w:eastAsia="標楷體" w:hAnsi="Times New Roman" w:hint="eastAsia"/>
                <w:sz w:val="20"/>
                <w:lang w:val="en-US" w:eastAsia="zh-TW"/>
              </w:rPr>
              <w:t>It shall be filed within 2 days after the date of the board resolution or reporting of the annual financial statements.</w:t>
            </w:r>
          </w:p>
          <w:p w:rsidR="003960E2" w:rsidRPr="000803AE" w:rsidRDefault="003960E2" w:rsidP="003960E2">
            <w:pPr>
              <w:pStyle w:val="a3"/>
              <w:snapToGrid w:val="0"/>
              <w:rPr>
                <w:rFonts w:ascii="Times New Roman" w:eastAsia="標楷體" w:hAnsi="Times New Roman"/>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w:t>
            </w:r>
            <w:r w:rsidRPr="000803AE">
              <w:rPr>
                <w:rFonts w:eastAsia="標楷體" w:hint="eastAsia"/>
                <w:sz w:val="20"/>
                <w:szCs w:val="20"/>
              </w:rPr>
              <w:t>/reporting of the remuneration of the employees, directors and supervisors).</w:t>
            </w:r>
          </w:p>
          <w:p w:rsidR="003960E2" w:rsidRPr="000803AE" w:rsidRDefault="003960E2" w:rsidP="003960E2">
            <w:pPr>
              <w:numPr>
                <w:ilvl w:val="0"/>
                <w:numId w:val="426"/>
              </w:numPr>
              <w:kinsoku w:val="0"/>
              <w:overflowPunct w:val="0"/>
              <w:snapToGrid w:val="0"/>
              <w:rPr>
                <w:rFonts w:eastAsia="標楷體"/>
                <w:sz w:val="20"/>
                <w:szCs w:val="20"/>
              </w:rPr>
            </w:pPr>
            <w:r w:rsidRPr="000803AE">
              <w:rPr>
                <w:rFonts w:eastAsia="標楷體" w:hint="eastAsia"/>
                <w:sz w:val="20"/>
                <w:szCs w:val="20"/>
              </w:rPr>
              <w:t>Please report "no distribution of profits" if there is no remaining profit for distribution.</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Subparagraph 3</w:t>
            </w:r>
            <w:r w:rsidRPr="000803AE">
              <w:rPr>
                <w:rFonts w:eastAsia="標楷體" w:hint="eastAsia"/>
                <w:sz w:val="20"/>
                <w:szCs w:val="20"/>
              </w:rPr>
              <w:t>0</w:t>
            </w:r>
            <w:r w:rsidRPr="000803AE">
              <w:rPr>
                <w:rFonts w:eastAsia="標楷體"/>
                <w:sz w:val="20"/>
                <w:szCs w:val="20"/>
              </w:rPr>
              <w:t xml:space="preserve">, Paragraph </w:t>
            </w:r>
            <w:r w:rsidRPr="000803AE">
              <w:rPr>
                <w:rFonts w:eastAsia="標楷體" w:hint="eastAsia"/>
                <w:sz w:val="20"/>
                <w:szCs w:val="20"/>
              </w:rPr>
              <w:t>2</w:t>
            </w:r>
            <w:r w:rsidRPr="000803AE">
              <w:rPr>
                <w:rFonts w:eastAsia="標楷體"/>
                <w:sz w:val="20"/>
                <w:szCs w:val="20"/>
              </w:rPr>
              <w:t>, Article 3 of 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427"/>
              </w:numPr>
              <w:snapToGrid w:val="0"/>
              <w:rPr>
                <w:rFonts w:eastAsia="標楷體"/>
                <w:sz w:val="20"/>
                <w:szCs w:val="20"/>
              </w:rPr>
            </w:pPr>
            <w:r w:rsidRPr="000803AE">
              <w:rPr>
                <w:rFonts w:eastAsia="標楷體"/>
                <w:sz w:val="20"/>
                <w:szCs w:val="20"/>
              </w:rPr>
              <w:t>Decree No. Chin-Guan-Cheng-Shen-10</w:t>
            </w:r>
            <w:r w:rsidRPr="000803AE">
              <w:rPr>
                <w:rFonts w:eastAsia="標楷體" w:hint="eastAsia"/>
                <w:sz w:val="20"/>
                <w:szCs w:val="20"/>
              </w:rPr>
              <w:t>5</w:t>
            </w:r>
            <w:r w:rsidRPr="000803AE">
              <w:rPr>
                <w:rFonts w:eastAsia="標楷體"/>
                <w:sz w:val="20"/>
                <w:szCs w:val="20"/>
              </w:rPr>
              <w:t>00</w:t>
            </w:r>
            <w:r w:rsidRPr="000803AE">
              <w:rPr>
                <w:rFonts w:eastAsia="標楷體" w:hint="eastAsia"/>
                <w:sz w:val="20"/>
                <w:szCs w:val="20"/>
              </w:rPr>
              <w:t>01900</w:t>
            </w:r>
            <w:r w:rsidRPr="000803AE">
              <w:rPr>
                <w:rFonts w:eastAsia="標楷體"/>
                <w:sz w:val="20"/>
                <w:szCs w:val="20"/>
              </w:rPr>
              <w:t xml:space="preserve"> </w:t>
            </w:r>
            <w:r w:rsidRPr="000803AE">
              <w:rPr>
                <w:rFonts w:eastAsia="標楷體" w:hint="eastAsia"/>
                <w:sz w:val="20"/>
                <w:szCs w:val="20"/>
              </w:rPr>
              <w:t>dated</w:t>
            </w:r>
            <w:r w:rsidRPr="000803AE">
              <w:rPr>
                <w:rFonts w:eastAsia="標楷體"/>
                <w:sz w:val="20"/>
                <w:szCs w:val="20"/>
              </w:rPr>
              <w:t xml:space="preserve"> </w:t>
            </w:r>
            <w:r w:rsidRPr="000803AE">
              <w:rPr>
                <w:rFonts w:eastAsia="標楷體" w:hint="eastAsia"/>
                <w:sz w:val="20"/>
                <w:szCs w:val="20"/>
              </w:rPr>
              <w:t>January</w:t>
            </w:r>
            <w:r w:rsidRPr="000803AE">
              <w:rPr>
                <w:rFonts w:eastAsia="標楷體"/>
                <w:sz w:val="20"/>
                <w:szCs w:val="20"/>
              </w:rPr>
              <w:t xml:space="preserve"> </w:t>
            </w:r>
            <w:r w:rsidRPr="000803AE">
              <w:rPr>
                <w:rFonts w:eastAsia="標楷體" w:hint="eastAsia"/>
                <w:sz w:val="20"/>
                <w:szCs w:val="20"/>
              </w:rPr>
              <w:t>30</w:t>
            </w:r>
            <w:r w:rsidRPr="000803AE">
              <w:rPr>
                <w:rFonts w:eastAsia="標楷體"/>
                <w:sz w:val="20"/>
                <w:szCs w:val="20"/>
              </w:rPr>
              <w:t>, 201</w:t>
            </w:r>
            <w:r w:rsidRPr="000803AE">
              <w:rPr>
                <w:rFonts w:eastAsia="標楷體" w:hint="eastAsia"/>
                <w:sz w:val="20"/>
                <w:szCs w:val="20"/>
              </w:rPr>
              <w:t xml:space="preserve">6 issued by </w:t>
            </w:r>
            <w:r w:rsidRPr="000803AE">
              <w:rPr>
                <w:rFonts w:eastAsia="標楷體"/>
                <w:sz w:val="20"/>
                <w:szCs w:val="20"/>
              </w:rPr>
              <w:t>the Financial Supervisory Commission</w:t>
            </w:r>
          </w:p>
        </w:tc>
      </w:tr>
      <w:tr w:rsidR="003960E2" w:rsidRPr="000803AE" w:rsidTr="005172AF">
        <w:trPr>
          <w:trHeight w:val="2076"/>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49</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Cancellation of the shares repurchased by </w:t>
            </w:r>
            <w:r w:rsidRPr="000803AE">
              <w:rPr>
                <w:rFonts w:eastAsia="標楷體" w:hint="eastAsia"/>
                <w:sz w:val="20"/>
                <w:szCs w:val="20"/>
              </w:rPr>
              <w:t>and cancellation of the new shares with restricted rights to employees</w:t>
            </w:r>
            <w:r w:rsidRPr="000803AE">
              <w:rPr>
                <w:rFonts w:eastAsia="標楷體"/>
                <w:sz w:val="20"/>
                <w:szCs w:val="20"/>
              </w:rPr>
              <w:t xml:space="preserve"> redeem</w:t>
            </w:r>
            <w:r w:rsidRPr="000803AE">
              <w:rPr>
                <w:rFonts w:eastAsia="標楷體" w:hint="eastAsia"/>
                <w:sz w:val="20"/>
                <w:szCs w:val="20"/>
              </w:rPr>
              <w:t>ed by</w:t>
            </w:r>
            <w:r w:rsidRPr="000803AE">
              <w:rPr>
                <w:rFonts w:eastAsia="標楷體"/>
                <w:sz w:val="20"/>
                <w:szCs w:val="20"/>
              </w:rPr>
              <w:t xml:space="preserve"> primary listed companies.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Within 10 days of the completion of cancellation of repurchased shares.</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(sii.twse.com.tw/number of ordinary shares listed on TWSE/reporting of the increase or decrease </w:t>
            </w:r>
            <w:r w:rsidRPr="000803AE">
              <w:rPr>
                <w:rFonts w:eastAsia="標楷體" w:hint="eastAsia"/>
                <w:sz w:val="20"/>
                <w:szCs w:val="20"/>
              </w:rPr>
              <w:t>in</w:t>
            </w:r>
            <w:r w:rsidRPr="000803AE">
              <w:rPr>
                <w:rFonts w:eastAsia="標楷體"/>
                <w:sz w:val="20"/>
                <w:szCs w:val="20"/>
              </w:rPr>
              <w:t xml:space="preserve"> the number of unit of TDR) with relevant attachments as described thereon.</w:t>
            </w:r>
            <w:r w:rsidRPr="000803AE">
              <w:rPr>
                <w:rFonts w:eastAsia="標楷體" w:hint="eastAsia"/>
                <w:sz w:val="20"/>
                <w:szCs w:val="20"/>
              </w:rPr>
              <w:t xml:space="preserve">  </w:t>
            </w:r>
            <w:r w:rsidRPr="000803AE">
              <w:rPr>
                <w:rFonts w:eastAsia="標楷體"/>
                <w:sz w:val="20"/>
                <w:szCs w:val="20"/>
              </w:rPr>
              <w:t>(</w:t>
            </w:r>
            <w:r w:rsidRPr="000803AE">
              <w:rPr>
                <w:rFonts w:eastAsia="標楷體" w:hint="eastAsia"/>
                <w:sz w:val="20"/>
                <w:szCs w:val="20"/>
              </w:rPr>
              <w:t>Expected</w:t>
            </w:r>
            <w:r w:rsidRPr="000803AE">
              <w:rPr>
                <w:rFonts w:eastAsia="標楷體"/>
                <w:sz w:val="20"/>
                <w:szCs w:val="20"/>
              </w:rPr>
              <w:t>)</w:t>
            </w:r>
            <w:r w:rsidRPr="000803AE">
              <w:rPr>
                <w:rFonts w:eastAsia="標楷體" w:hint="eastAsia"/>
                <w:sz w:val="20"/>
                <w:szCs w:val="20"/>
              </w:rPr>
              <w:t xml:space="preserve"> c</w:t>
            </w:r>
            <w:r w:rsidRPr="000803AE">
              <w:rPr>
                <w:rFonts w:eastAsia="標楷體"/>
                <w:sz w:val="20"/>
                <w:szCs w:val="20"/>
              </w:rPr>
              <w:t>ompletion date of</w:t>
            </w:r>
            <w:r w:rsidRPr="000803AE">
              <w:rPr>
                <w:rFonts w:eastAsia="標楷體" w:hint="eastAsia"/>
                <w:sz w:val="20"/>
                <w:szCs w:val="20"/>
              </w:rPr>
              <w:t xml:space="preserve"> cancelation</w:t>
            </w:r>
            <w:r w:rsidRPr="000803AE">
              <w:rPr>
                <w:rFonts w:eastAsia="標楷體"/>
                <w:sz w:val="20"/>
                <w:szCs w:val="20"/>
              </w:rPr>
              <w:t xml:space="preserve"> of listed shares: at least two business days after the filing date (</w:t>
            </w:r>
            <w:r w:rsidRPr="000803AE">
              <w:rPr>
                <w:rFonts w:eastAsia="標楷體" w:hint="eastAsia"/>
                <w:sz w:val="20"/>
                <w:szCs w:val="20"/>
              </w:rPr>
              <w:t>ex</w:t>
            </w:r>
            <w:r w:rsidRPr="000803AE">
              <w:rPr>
                <w:rFonts w:eastAsia="標楷體"/>
                <w:sz w:val="20"/>
                <w:szCs w:val="20"/>
              </w:rPr>
              <w:t>clu</w:t>
            </w:r>
            <w:r w:rsidRPr="000803AE">
              <w:rPr>
                <w:rFonts w:eastAsia="標楷體" w:hint="eastAsia"/>
                <w:sz w:val="20"/>
                <w:szCs w:val="20"/>
              </w:rPr>
              <w:t>sive</w:t>
            </w:r>
            <w:r w:rsidRPr="000803AE">
              <w:rPr>
                <w:rFonts w:eastAsia="標楷體"/>
                <w:sz w:val="20"/>
                <w:szCs w:val="20"/>
              </w:rPr>
              <w:t>)</w:t>
            </w:r>
            <w:r w:rsidRPr="000803AE">
              <w:rPr>
                <w:rFonts w:eastAsia="標楷體" w:hint="eastAsia"/>
                <w:sz w:val="20"/>
                <w:szCs w:val="20"/>
              </w:rPr>
              <w:t>.</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(sii.twse.com.tw/announcement on approval for listing of shares or corporate bonds on the Taiwan Stock Exchange</w:t>
            </w:r>
            <w:r w:rsidRPr="000803AE">
              <w:rPr>
                <w:rFonts w:eastAsia="標楷體" w:hint="eastAsia"/>
                <w:sz w:val="20"/>
                <w:szCs w:val="20"/>
              </w:rPr>
              <w:t xml:space="preserve"> Corporation</w:t>
            </w:r>
            <w:r w:rsidRPr="000803AE">
              <w:rPr>
                <w:rFonts w:eastAsia="標楷體"/>
                <w:sz w:val="20"/>
                <w:szCs w:val="20"/>
              </w:rPr>
              <w:t xml:space="preserve"> or the Taipei Exchange or the delisting therefrom).</w:t>
            </w:r>
          </w:p>
          <w:p w:rsidR="003960E2" w:rsidRPr="000803AE" w:rsidRDefault="003960E2" w:rsidP="003960E2">
            <w:pPr>
              <w:numPr>
                <w:ilvl w:val="0"/>
                <w:numId w:val="386"/>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w:t>
            </w:r>
            <w:r w:rsidRPr="000803AE">
              <w:rPr>
                <w:rFonts w:eastAsia="標楷體" w:hint="eastAsia"/>
                <w:sz w:val="20"/>
                <w:szCs w:val="20"/>
              </w:rPr>
              <w:t xml:space="preserve"> </w:t>
            </w:r>
            <w:r w:rsidRPr="000803AE">
              <w:rPr>
                <w:rFonts w:eastAsia="標楷體" w:hint="eastAsia"/>
                <w:sz w:val="20"/>
              </w:rPr>
              <w:t xml:space="preserve">Or updating the information on the number of shares shown in </w:t>
            </w:r>
            <w:r w:rsidRPr="000803AE">
              <w:rPr>
                <w:rFonts w:eastAsia="標楷體"/>
                <w:sz w:val="20"/>
              </w:rPr>
              <w:t>the Market Observation Post System</w:t>
            </w:r>
            <w:r w:rsidRPr="000803AE">
              <w:rPr>
                <w:rFonts w:eastAsia="標楷體" w:hint="eastAsia"/>
                <w:sz w:val="20"/>
              </w:rPr>
              <w:t xml:space="preserve"> </w:t>
            </w:r>
            <w:r w:rsidRPr="000803AE">
              <w:rPr>
                <w:rFonts w:eastAsia="標楷體"/>
                <w:sz w:val="20"/>
              </w:rPr>
              <w:t>(sii.twse.com.tw/number of ordinary shares/reporting of the increase or decrease in the number of unit of TDR)</w:t>
            </w:r>
            <w:r w:rsidRPr="000803AE">
              <w:rPr>
                <w:rFonts w:eastAsia="標楷體" w:hint="eastAsia"/>
                <w:sz w:val="20"/>
              </w:rPr>
              <w:t xml:space="preserve">, </w:t>
            </w:r>
            <w:r w:rsidRPr="000803AE">
              <w:rPr>
                <w:rFonts w:eastAsia="標楷體"/>
                <w:sz w:val="20"/>
              </w:rPr>
              <w:t>effective on the listing date</w:t>
            </w:r>
            <w:r w:rsidRPr="000803AE">
              <w:rPr>
                <w:rFonts w:eastAsia="標楷體" w:hint="eastAsia"/>
                <w:sz w:val="20"/>
              </w:rPr>
              <w:t>.</w:t>
            </w:r>
          </w:p>
          <w:p w:rsidR="003960E2" w:rsidRPr="000803AE" w:rsidRDefault="003960E2" w:rsidP="003960E2">
            <w:pPr>
              <w:pStyle w:val="a3"/>
              <w:suppressLineNumbers/>
              <w:suppressAutoHyphens/>
              <w:snapToGrid w:val="0"/>
              <w:ind w:left="2"/>
              <w:rPr>
                <w:rFonts w:eastAsia="標楷體"/>
                <w:sz w:val="20"/>
              </w:rPr>
            </w:pPr>
            <w:r w:rsidRPr="000803AE">
              <w:rPr>
                <w:rFonts w:ascii="Times New Roman" w:eastAsia="標楷體" w:hAnsi="Times New Roman"/>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1"/>
              </w:numPr>
              <w:snapToGrid w:val="0"/>
              <w:rPr>
                <w:rFonts w:eastAsia="標楷體"/>
                <w:sz w:val="20"/>
                <w:szCs w:val="20"/>
              </w:rPr>
            </w:pPr>
            <w:r w:rsidRPr="000803AE">
              <w:rPr>
                <w:rFonts w:eastAsia="標楷體"/>
                <w:kern w:val="0"/>
                <w:sz w:val="20"/>
                <w:szCs w:val="20"/>
              </w:rPr>
              <w:t>Regulations Governing Share Repurchase by Exchange-Listed and OTC-Listed Companies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3960E2" w:rsidRPr="000803AE" w:rsidRDefault="003960E2" w:rsidP="003960E2">
            <w:pPr>
              <w:numPr>
                <w:ilvl w:val="0"/>
                <w:numId w:val="271"/>
              </w:numPr>
              <w:snapToGrid w:val="0"/>
              <w:rPr>
                <w:rFonts w:eastAsia="標楷體"/>
                <w:sz w:val="20"/>
                <w:szCs w:val="20"/>
              </w:rPr>
            </w:pPr>
            <w:r w:rsidRPr="000803AE">
              <w:rPr>
                <w:rFonts w:eastAsia="標楷體"/>
                <w:sz w:val="20"/>
                <w:szCs w:val="20"/>
              </w:rPr>
              <w:t>Letter No. Tai-Cheng-Shang-</w:t>
            </w:r>
            <w:r w:rsidRPr="000803AE">
              <w:rPr>
                <w:rFonts w:eastAsia="標楷體" w:hint="eastAsia"/>
                <w:sz w:val="20"/>
                <w:szCs w:val="20"/>
              </w:rPr>
              <w:t>1</w:t>
            </w:r>
            <w:r w:rsidRPr="000803AE">
              <w:rPr>
                <w:rFonts w:eastAsia="標楷體"/>
                <w:sz w:val="20"/>
                <w:szCs w:val="20"/>
              </w:rPr>
              <w:t>-1041804796 dated October 20, 2015</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50</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 xml:space="preserve">Appointment by primary listed companies of its litigious and non-litigious agent in the Republic of </w:t>
            </w:r>
            <w:r w:rsidRPr="000803AE">
              <w:rPr>
                <w:rFonts w:eastAsia="標楷體"/>
                <w:sz w:val="20"/>
                <w:szCs w:val="20"/>
              </w:rPr>
              <w:lastRenderedPageBreak/>
              <w:t>China</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sz w:val="20"/>
                <w:lang w:val="en-US" w:eastAsia="zh-TW"/>
              </w:rPr>
            </w:pPr>
            <w:r w:rsidRPr="000803AE">
              <w:rPr>
                <w:rFonts w:ascii="Times New Roman" w:eastAsia="標楷體" w:hAnsi="Times New Roman"/>
                <w:kern w:val="0"/>
                <w:sz w:val="20"/>
                <w:lang w:val="en-US" w:eastAsia="zh-TW"/>
              </w:rPr>
              <w:lastRenderedPageBreak/>
              <w:t>At the time of</w:t>
            </w:r>
            <w:r w:rsidRPr="000803AE">
              <w:rPr>
                <w:rFonts w:ascii="Times New Roman" w:eastAsia="標楷體" w:hAnsi="Times New Roman"/>
                <w:kern w:val="0"/>
                <w:sz w:val="20"/>
              </w:rPr>
              <w:t xml:space="preserve"> applying for </w:t>
            </w:r>
            <w:r w:rsidRPr="000803AE">
              <w:rPr>
                <w:rFonts w:ascii="Times New Roman" w:eastAsia="標楷體" w:hAnsi="Times New Roman"/>
                <w:kern w:val="0"/>
                <w:sz w:val="20"/>
                <w:lang w:eastAsia="zh-TW"/>
              </w:rPr>
              <w:t>listing</w:t>
            </w:r>
            <w:r w:rsidRPr="000803AE">
              <w:rPr>
                <w:rFonts w:ascii="Times New Roman" w:eastAsia="標楷體" w:hAnsi="Times New Roman"/>
                <w:kern w:val="0"/>
                <w:sz w:val="20"/>
              </w:rPr>
              <w:t xml:space="preserve"> of securities and</w:t>
            </w:r>
            <w:r w:rsidRPr="000803AE">
              <w:rPr>
                <w:rFonts w:ascii="Times New Roman" w:eastAsia="標楷體" w:hAnsi="Times New Roman"/>
                <w:kern w:val="0"/>
                <w:sz w:val="20"/>
                <w:lang w:eastAsia="zh-TW"/>
              </w:rPr>
              <w:t xml:space="preserve"> at the time when</w:t>
            </w:r>
            <w:r w:rsidRPr="000803AE">
              <w:rPr>
                <w:rFonts w:ascii="Times New Roman" w:eastAsia="標楷體" w:hAnsi="Times New Roman"/>
                <w:kern w:val="0"/>
                <w:sz w:val="20"/>
              </w:rPr>
              <w:t xml:space="preserve"> subsequent change</w:t>
            </w:r>
            <w:r w:rsidRPr="000803AE">
              <w:rPr>
                <w:rFonts w:ascii="Times New Roman" w:eastAsia="標楷體" w:hAnsi="Times New Roman"/>
                <w:kern w:val="0"/>
                <w:sz w:val="20"/>
                <w:lang w:eastAsia="zh-TW"/>
              </w:rPr>
              <w:t xml:space="preserve">s are </w:t>
            </w:r>
            <w:r w:rsidRPr="000803AE">
              <w:rPr>
                <w:rFonts w:ascii="Times New Roman" w:eastAsia="標楷體" w:hAnsi="Times New Roman"/>
                <w:kern w:val="0"/>
                <w:sz w:val="20"/>
                <w:lang w:eastAsia="zh-TW"/>
              </w:rPr>
              <w:lastRenderedPageBreak/>
              <w:t>made</w:t>
            </w:r>
            <w:r w:rsidRPr="000803AE">
              <w:rPr>
                <w:rFonts w:ascii="Times New Roman" w:eastAsia="標楷體" w:hAnsi="Times New Roman"/>
                <w:kern w:val="0"/>
                <w:sz w:val="20"/>
              </w:rPr>
              <w:t>.</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279"/>
              </w:numPr>
              <w:kinsoku w:val="0"/>
              <w:overflowPunct w:val="0"/>
              <w:snapToGrid w:val="0"/>
              <w:rPr>
                <w:rFonts w:eastAsia="標楷體"/>
                <w:sz w:val="20"/>
                <w:szCs w:val="20"/>
              </w:rPr>
            </w:pPr>
            <w:r w:rsidRPr="000803AE">
              <w:rPr>
                <w:sz w:val="20"/>
                <w:szCs w:val="20"/>
              </w:rPr>
              <w:lastRenderedPageBreak/>
              <w:t xml:space="preserve">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3960E2" w:rsidRPr="000803AE" w:rsidRDefault="003960E2" w:rsidP="003960E2">
            <w:pPr>
              <w:numPr>
                <w:ilvl w:val="0"/>
                <w:numId w:val="279"/>
              </w:numPr>
              <w:kinsoku w:val="0"/>
              <w:overflowPunct w:val="0"/>
              <w:snapToGrid w:val="0"/>
              <w:rPr>
                <w:rFonts w:eastAsia="標楷體"/>
                <w:sz w:val="20"/>
                <w:szCs w:val="20"/>
              </w:rPr>
            </w:pPr>
            <w:r w:rsidRPr="000803AE">
              <w:rPr>
                <w:rFonts w:eastAsia="標楷體"/>
                <w:sz w:val="20"/>
                <w:szCs w:val="20"/>
              </w:rPr>
              <w:lastRenderedPageBreak/>
              <w:t>The relevant information shall be uploaded to the Market Observation Post System (sii.twse.com.tw/matters that foreign securities issuers are required to publicly announce and to file/reporting of litigious and non-litigious 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snapToGrid w:val="0"/>
              <w:ind w:left="-1"/>
              <w:rPr>
                <w:rFonts w:eastAsia="標楷體"/>
                <w:sz w:val="20"/>
                <w:szCs w:val="20"/>
              </w:rPr>
            </w:pPr>
            <w:r w:rsidRPr="000803AE">
              <w:rPr>
                <w:rFonts w:eastAsia="標楷體"/>
                <w:sz w:val="20"/>
                <w:szCs w:val="20"/>
              </w:rPr>
              <w:lastRenderedPageBreak/>
              <w:t>Article 165-3 of the Securities and Exchange Act</w:t>
            </w:r>
          </w:p>
        </w:tc>
      </w:tr>
      <w:tr w:rsidR="003960E2" w:rsidRPr="000803AE" w:rsidTr="005172AF">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51</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rPr>
                <w:rFonts w:eastAsia="標楷體"/>
                <w:sz w:val="20"/>
                <w:szCs w:val="20"/>
              </w:rPr>
            </w:pPr>
            <w:r w:rsidRPr="000803AE">
              <w:rPr>
                <w:rFonts w:eastAsia="標楷體"/>
                <w:sz w:val="20"/>
                <w:szCs w:val="20"/>
              </w:rPr>
              <w:t>Amendment to material matters under articles of incorporation, organizational document or material financial and operational documents of primary listed companies in relation to the protection of shareholders' rights and interests</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pStyle w:val="a3"/>
              <w:snapToGrid w:val="0"/>
              <w:rPr>
                <w:rFonts w:ascii="Times New Roman" w:eastAsia="標楷體" w:hAnsi="Times New Roman"/>
                <w:kern w:val="0"/>
                <w:sz w:val="20"/>
                <w:lang w:val="en-US" w:eastAsia="zh-TW"/>
              </w:rPr>
            </w:pPr>
            <w:r w:rsidRPr="000803AE">
              <w:rPr>
                <w:rFonts w:ascii="Times New Roman" w:eastAsia="標楷體" w:hAnsi="Times New Roman"/>
                <w:kern w:val="0"/>
                <w:sz w:val="20"/>
                <w:lang w:val="en-US" w:eastAsia="zh-TW"/>
              </w:rPr>
              <w:t>15 days prior to notice or announcement of shareholders' meeting</w:t>
            </w: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szCs w:val="20"/>
              </w:rPr>
              <w:t xml:space="preserve">According to Article 28-7 of the Corporation Rules Governing Review of Securities Listings, primary listed companies shall incorporate the designated material matters in relation to the protection of shareholders' rights and interests in the articles of incorporation, organizational documents or material financial and operational documents.  Any draft amendment together with legal opinion shall be delivered to the Taiwan Stock Exchange </w:t>
            </w:r>
            <w:r w:rsidRPr="000803AE">
              <w:rPr>
                <w:rFonts w:eastAsia="標楷體"/>
                <w:kern w:val="0"/>
                <w:sz w:val="20"/>
                <w:szCs w:val="20"/>
              </w:rPr>
              <w:t>15 days prior to the notice or announcement of shareholders' meeting.</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numPr>
                <w:ilvl w:val="0"/>
                <w:numId w:val="324"/>
              </w:numPr>
              <w:snapToGrid w:val="0"/>
              <w:rPr>
                <w:sz w:val="20"/>
                <w:szCs w:val="20"/>
              </w:rPr>
            </w:pPr>
            <w:r w:rsidRPr="000803AE">
              <w:rPr>
                <w:sz w:val="20"/>
                <w:szCs w:val="20"/>
              </w:rPr>
              <w:t>Paragraph 4, Article 49-1 of the Operating Rules of the company.</w:t>
            </w:r>
          </w:p>
          <w:p w:rsidR="003960E2" w:rsidRPr="000803AE" w:rsidRDefault="003960E2" w:rsidP="003960E2">
            <w:pPr>
              <w:numPr>
                <w:ilvl w:val="0"/>
                <w:numId w:val="324"/>
              </w:numPr>
              <w:snapToGrid w:val="0"/>
              <w:rPr>
                <w:rFonts w:eastAsia="標楷體"/>
                <w:sz w:val="20"/>
                <w:szCs w:val="20"/>
              </w:rPr>
            </w:pPr>
            <w:r w:rsidRPr="00FB7D42">
              <w:rPr>
                <w:sz w:val="20"/>
                <w:szCs w:val="20"/>
              </w:rPr>
              <w:t>Taiwan Stock Exchange Corporation Rules for Regulating TWSE Primary Listed Companies and Taiwan Innovation Board Primary Listed Companies After Listing</w:t>
            </w:r>
            <w:r>
              <w:rPr>
                <w:sz w:val="20"/>
                <w:szCs w:val="20"/>
              </w:rPr>
              <w:t>.</w:t>
            </w:r>
          </w:p>
        </w:tc>
      </w:tr>
      <w:tr w:rsidR="003960E2" w:rsidRPr="000803AE" w:rsidTr="0017683E">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960E2" w:rsidRPr="000803AE" w:rsidRDefault="003960E2" w:rsidP="003960E2">
            <w:pPr>
              <w:kinsoku w:val="0"/>
              <w:overflowPunct w:val="0"/>
              <w:snapToGrid w:val="0"/>
              <w:jc w:val="center"/>
              <w:rPr>
                <w:rFonts w:eastAsia="標楷體"/>
                <w:sz w:val="20"/>
                <w:szCs w:val="20"/>
              </w:rPr>
            </w:pPr>
            <w:r w:rsidRPr="000803AE">
              <w:rPr>
                <w:rFonts w:eastAsia="標楷體" w:hint="eastAsia"/>
                <w:sz w:val="20"/>
                <w:szCs w:val="20"/>
              </w:rPr>
              <w:t>52</w:t>
            </w:r>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rFonts w:eastAsia="標楷體"/>
                <w:sz w:val="20"/>
                <w:szCs w:val="20"/>
              </w:rPr>
            </w:pPr>
            <w:r w:rsidRPr="000803AE">
              <w:rPr>
                <w:rFonts w:eastAsia="標楷體" w:hint="eastAsia"/>
                <w:sz w:val="20"/>
                <w:szCs w:val="20"/>
              </w:rPr>
              <w:t>English annual financial report</w:t>
            </w:r>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960E2" w:rsidRDefault="003960E2" w:rsidP="003960E2">
            <w:pPr>
              <w:pStyle w:val="a3"/>
              <w:snapToGrid w:val="0"/>
              <w:rPr>
                <w:rFonts w:ascii="Times New Roman" w:eastAsia="標楷體" w:hAnsi="Times New Roman"/>
                <w:kern w:val="0"/>
                <w:sz w:val="20"/>
                <w:lang w:val="en-US" w:eastAsia="zh-TW"/>
              </w:rPr>
            </w:pPr>
            <w:r>
              <w:rPr>
                <w:rFonts w:ascii="Times New Roman" w:eastAsia="標楷體" w:hAnsi="Times New Roman"/>
                <w:kern w:val="0"/>
                <w:sz w:val="20"/>
                <w:lang w:val="en-US" w:eastAsia="zh-TW"/>
              </w:rPr>
              <w:t>Same as the filing time of</w:t>
            </w:r>
            <w:r>
              <w:rPr>
                <w:rFonts w:ascii="Times New Roman" w:eastAsia="標楷體" w:hAnsi="Times New Roman" w:hint="eastAsia"/>
                <w:kern w:val="0"/>
                <w:sz w:val="20"/>
                <w:lang w:val="en-US" w:eastAsia="zh-TW"/>
              </w:rPr>
              <w:t xml:space="preserve"> </w:t>
            </w:r>
            <w:r>
              <w:rPr>
                <w:rFonts w:ascii="Times New Roman" w:eastAsia="標楷體" w:hAnsi="Times New Roman"/>
                <w:kern w:val="0"/>
                <w:sz w:val="20"/>
                <w:lang w:val="en-US" w:eastAsia="zh-TW"/>
              </w:rPr>
              <w:t xml:space="preserve">annual report provided </w:t>
            </w:r>
            <w:r>
              <w:rPr>
                <w:rFonts w:ascii="Times New Roman" w:eastAsia="標楷體" w:hAnsi="Times New Roman" w:hint="eastAsia"/>
                <w:kern w:val="0"/>
                <w:sz w:val="20"/>
                <w:lang w:val="en-US" w:eastAsia="zh-TW"/>
              </w:rPr>
              <w:t>in</w:t>
            </w:r>
            <w:r>
              <w:rPr>
                <w:rFonts w:ascii="Times New Roman" w:eastAsia="標楷體" w:hAnsi="Times New Roman"/>
                <w:kern w:val="0"/>
                <w:sz w:val="20"/>
                <w:lang w:val="en-US" w:eastAsia="zh-TW"/>
              </w:rPr>
              <w:t xml:space="preserve"> "</w:t>
            </w:r>
            <w:r w:rsidRPr="002807A8">
              <w:rPr>
                <w:rFonts w:ascii="Times New Roman" w:eastAsia="標楷體" w:hAnsi="Times New Roman"/>
                <w:kern w:val="0"/>
                <w:sz w:val="20"/>
                <w:lang w:val="en-US" w:eastAsia="zh-TW"/>
              </w:rPr>
              <w:t>Regulations Governing Information to be Published in Annual Reports of Public Companies</w:t>
            </w:r>
            <w:r>
              <w:rPr>
                <w:rFonts w:ascii="Times New Roman" w:eastAsia="標楷體" w:hAnsi="Times New Roman"/>
                <w:kern w:val="0"/>
                <w:sz w:val="20"/>
                <w:lang w:val="en-US" w:eastAsia="zh-TW"/>
              </w:rPr>
              <w:t xml:space="preserve">" issued by </w:t>
            </w:r>
            <w:r w:rsidRPr="002807A8">
              <w:rPr>
                <w:rFonts w:ascii="Times New Roman" w:eastAsia="標楷體" w:hAnsi="Times New Roman"/>
                <w:kern w:val="0"/>
                <w:sz w:val="20"/>
                <w:lang w:val="en-US" w:eastAsia="zh-TW"/>
              </w:rPr>
              <w:t>the competent authority</w:t>
            </w:r>
            <w:r>
              <w:rPr>
                <w:rFonts w:ascii="Times New Roman" w:eastAsia="標楷體" w:hAnsi="Times New Roman"/>
                <w:kern w:val="0"/>
                <w:sz w:val="20"/>
                <w:lang w:val="en-US" w:eastAsia="zh-TW"/>
              </w:rPr>
              <w:t>.</w:t>
            </w:r>
          </w:p>
          <w:p w:rsidR="003960E2" w:rsidRPr="000D528A" w:rsidRDefault="003960E2" w:rsidP="003960E2">
            <w:pPr>
              <w:pStyle w:val="a3"/>
              <w:snapToGrid w:val="0"/>
              <w:rPr>
                <w:rFonts w:ascii="Times New Roman" w:eastAsia="標楷體" w:hAnsi="Times New Roman"/>
                <w:color w:val="333333"/>
                <w:kern w:val="0"/>
                <w:sz w:val="20"/>
                <w:lang w:val="en-US" w:eastAsia="zh-TW"/>
              </w:rPr>
            </w:pPr>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kinsoku w:val="0"/>
              <w:overflowPunct w:val="0"/>
              <w:snapToGrid w:val="0"/>
              <w:rPr>
                <w:sz w:val="20"/>
                <w:szCs w:val="20"/>
              </w:rPr>
            </w:pPr>
            <w:r w:rsidRPr="000803AE">
              <w:rPr>
                <w:sz w:val="20"/>
              </w:rPr>
              <w:t xml:space="preserve">The relevant information shall be uploaded to the Market Observation Post System (sii.twse.com.tw/filing using non-formatted electronic files /filing of </w:t>
            </w:r>
            <w:r w:rsidRPr="000803AE">
              <w:rPr>
                <w:rFonts w:hint="eastAsia"/>
                <w:sz w:val="20"/>
              </w:rPr>
              <w:t>financial reports</w:t>
            </w:r>
            <w:r w:rsidRPr="000803AE">
              <w:rPr>
                <w:sz w:val="20"/>
              </w:rPr>
              <w:t>).</w:t>
            </w:r>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960E2" w:rsidRPr="000803AE" w:rsidRDefault="003960E2" w:rsidP="003960E2">
            <w:pPr>
              <w:tabs>
                <w:tab w:val="left" w:pos="6840"/>
              </w:tabs>
              <w:snapToGrid w:val="0"/>
              <w:rPr>
                <w:sz w:val="20"/>
              </w:rPr>
            </w:pPr>
            <w:r>
              <w:rPr>
                <w:sz w:val="20"/>
                <w:szCs w:val="20"/>
              </w:rPr>
              <w:t>Subparagraph 35, Paragraph 2</w:t>
            </w:r>
            <w:r w:rsidRPr="000803AE">
              <w:rPr>
                <w:sz w:val="20"/>
                <w:szCs w:val="20"/>
              </w:rPr>
              <w:t>,</w:t>
            </w:r>
            <w:r>
              <w:rPr>
                <w:sz w:val="20"/>
                <w:szCs w:val="20"/>
              </w:rPr>
              <w:t xml:space="preserve"> </w:t>
            </w:r>
            <w:r w:rsidRPr="000803AE">
              <w:rPr>
                <w:rFonts w:hint="eastAsia"/>
                <w:kern w:val="0"/>
                <w:sz w:val="20"/>
              </w:rPr>
              <w:t>Article 3</w:t>
            </w:r>
            <w:r w:rsidRPr="000803AE">
              <w:rPr>
                <w:kern w:val="0"/>
                <w:sz w:val="20"/>
              </w:rPr>
              <w:t xml:space="preserve"> of the Taiwan Stock Exchange Corporation Rules Governing Information Reporting by Companies with Listed Securities and Offshore Fund Institutions with Listed Offshore Exchange-Traded Funds</w:t>
            </w:r>
          </w:p>
        </w:tc>
      </w:tr>
      <w:tr w:rsidR="00375139" w:rsidRPr="000803AE" w:rsidTr="0017683E">
        <w:trPr>
          <w:ins w:id="4" w:author="Lee and Li" w:date="2024-11-12T16:08:00Z"/>
        </w:trPr>
        <w:tc>
          <w:tcPr>
            <w:tcW w:w="447" w:type="dxa"/>
            <w:tcBorders>
              <w:top w:val="single" w:sz="4" w:space="0" w:color="auto"/>
              <w:left w:val="single" w:sz="4" w:space="0" w:color="auto"/>
              <w:bottom w:val="single" w:sz="4" w:space="0" w:color="auto"/>
              <w:right w:val="single" w:sz="4" w:space="0" w:color="auto"/>
            </w:tcBorders>
            <w:shd w:val="clear" w:color="auto" w:fill="FFFFFF"/>
            <w:vAlign w:val="center"/>
          </w:tcPr>
          <w:p w:rsidR="00375139" w:rsidRPr="000803AE" w:rsidRDefault="00375139" w:rsidP="00375139">
            <w:pPr>
              <w:kinsoku w:val="0"/>
              <w:overflowPunct w:val="0"/>
              <w:snapToGrid w:val="0"/>
              <w:jc w:val="center"/>
              <w:rPr>
                <w:ins w:id="5" w:author="Lee and Li" w:date="2024-11-12T16:08:00Z"/>
                <w:rFonts w:eastAsia="標楷體"/>
                <w:sz w:val="20"/>
                <w:szCs w:val="20"/>
              </w:rPr>
            </w:pPr>
            <w:ins w:id="6" w:author="Lee and Li" w:date="2024-11-12T16:08:00Z">
              <w:r>
                <w:rPr>
                  <w:rFonts w:eastAsia="標楷體" w:hint="eastAsia"/>
                  <w:sz w:val="20"/>
                  <w:szCs w:val="20"/>
                </w:rPr>
                <w:t>5</w:t>
              </w:r>
              <w:r>
                <w:rPr>
                  <w:rFonts w:eastAsia="標楷體"/>
                  <w:sz w:val="20"/>
                  <w:szCs w:val="20"/>
                </w:rPr>
                <w:t>3</w:t>
              </w:r>
            </w:ins>
          </w:p>
        </w:tc>
        <w:tc>
          <w:tcPr>
            <w:tcW w:w="2313" w:type="dxa"/>
            <w:gridSpan w:val="2"/>
            <w:tcBorders>
              <w:top w:val="single" w:sz="4" w:space="0" w:color="auto"/>
              <w:left w:val="single" w:sz="4" w:space="0" w:color="auto"/>
              <w:bottom w:val="single" w:sz="4" w:space="0" w:color="auto"/>
              <w:right w:val="single" w:sz="4" w:space="0" w:color="auto"/>
            </w:tcBorders>
            <w:shd w:val="clear" w:color="auto" w:fill="FFFFFF"/>
          </w:tcPr>
          <w:p w:rsidR="00375139" w:rsidRPr="00DC55F5" w:rsidRDefault="00375139" w:rsidP="00375139">
            <w:pPr>
              <w:spacing w:line="260" w:lineRule="exact"/>
              <w:ind w:left="2"/>
              <w:jc w:val="both"/>
              <w:rPr>
                <w:ins w:id="7" w:author="Lee and Li" w:date="2024-11-12T16:08:00Z"/>
                <w:rFonts w:eastAsia="標楷體"/>
                <w:sz w:val="20"/>
                <w:szCs w:val="20"/>
              </w:rPr>
            </w:pPr>
            <w:ins w:id="8" w:author="Lee and Li" w:date="2024-11-12T16:13:00Z">
              <w:r w:rsidRPr="00375139">
                <w:rPr>
                  <w:rFonts w:eastAsia="標楷體"/>
                  <w:sz w:val="20"/>
                  <w:szCs w:val="20"/>
                </w:rPr>
                <w:t>Amendments to the</w:t>
              </w:r>
            </w:ins>
            <w:ins w:id="9" w:author="Lee and Li" w:date="2024-11-12T16:11:00Z">
              <w:r>
                <w:rPr>
                  <w:rFonts w:eastAsia="標楷體"/>
                  <w:sz w:val="20"/>
                  <w:szCs w:val="20"/>
                </w:rPr>
                <w:t xml:space="preserve"> </w:t>
              </w:r>
            </w:ins>
            <w:ins w:id="10" w:author="Lee and Li" w:date="2024-11-12T16:13:00Z">
              <w:r>
                <w:rPr>
                  <w:rFonts w:eastAsia="標楷體"/>
                  <w:sz w:val="20"/>
                  <w:szCs w:val="20"/>
                </w:rPr>
                <w:t>i</w:t>
              </w:r>
            </w:ins>
            <w:ins w:id="11" w:author="Lee and Li" w:date="2024-11-12T16:11:00Z">
              <w:r w:rsidRPr="00375139">
                <w:rPr>
                  <w:rFonts w:eastAsia="標楷體"/>
                  <w:sz w:val="20"/>
                  <w:szCs w:val="20"/>
                </w:rPr>
                <w:t>nternal control statement</w:t>
              </w:r>
              <w:r>
                <w:rPr>
                  <w:rFonts w:eastAsia="標楷體"/>
                  <w:sz w:val="20"/>
                  <w:szCs w:val="20"/>
                </w:rPr>
                <w:t>:</w:t>
              </w:r>
            </w:ins>
          </w:p>
          <w:p w:rsidR="00375139" w:rsidRDefault="0038501E">
            <w:pPr>
              <w:pStyle w:val="a3"/>
              <w:numPr>
                <w:ilvl w:val="0"/>
                <w:numId w:val="483"/>
              </w:numPr>
              <w:snapToGrid w:val="0"/>
              <w:rPr>
                <w:ins w:id="12" w:author="Lee and Li" w:date="2024-11-12T16:24:00Z"/>
                <w:rFonts w:eastAsia="標楷體"/>
                <w:sz w:val="20"/>
              </w:rPr>
              <w:pPrChange w:id="13" w:author="Lee and Li" w:date="2024-11-12T16:15:00Z">
                <w:pPr>
                  <w:spacing w:line="260" w:lineRule="exact"/>
                  <w:ind w:left="2"/>
                  <w:jc w:val="both"/>
                </w:pPr>
              </w:pPrChange>
            </w:pPr>
            <w:ins w:id="14" w:author="Lee and Li" w:date="2024-11-12T16:14:00Z">
              <w:r w:rsidRPr="0038501E">
                <w:rPr>
                  <w:rFonts w:ascii="Times New Roman" w:eastAsia="標楷體" w:hAnsi="Times New Roman"/>
                  <w:sz w:val="20"/>
                  <w:lang w:val="en-US" w:eastAsia="zh-TW"/>
                </w:rPr>
                <w:t>P</w:t>
              </w:r>
            </w:ins>
            <w:ins w:id="15" w:author="Lee and Li" w:date="2024-11-12T16:13:00Z">
              <w:r w:rsidRPr="0038501E">
                <w:rPr>
                  <w:rFonts w:ascii="Times New Roman" w:eastAsia="標楷體" w:hAnsi="Times New Roman"/>
                  <w:sz w:val="20"/>
                  <w:lang w:val="en-US" w:eastAsia="zh-TW"/>
                </w:rPr>
                <w:t>ublic</w:t>
              </w:r>
            </w:ins>
            <w:ins w:id="16" w:author="Lee and Li" w:date="2024-11-12T16:14:00Z">
              <w:r>
                <w:rPr>
                  <w:rFonts w:ascii="Times New Roman" w:eastAsia="標楷體" w:hAnsi="Times New Roman"/>
                  <w:sz w:val="20"/>
                  <w:lang w:val="en-US" w:eastAsia="zh-TW"/>
                </w:rPr>
                <w:t xml:space="preserve"> a</w:t>
              </w:r>
            </w:ins>
            <w:ins w:id="17" w:author="Lee and Li" w:date="2024-11-12T16:13:00Z">
              <w:r w:rsidRPr="0038501E">
                <w:rPr>
                  <w:rFonts w:ascii="Times New Roman" w:eastAsia="標楷體" w:hAnsi="Times New Roman"/>
                  <w:sz w:val="20"/>
                  <w:lang w:val="en-US" w:eastAsia="zh-TW"/>
                </w:rPr>
                <w:t>nnouncement</w:t>
              </w:r>
            </w:ins>
            <w:ins w:id="18" w:author="Lee and Li" w:date="2024-11-12T16:14:00Z">
              <w:r>
                <w:rPr>
                  <w:rFonts w:ascii="Times New Roman" w:eastAsia="標楷體" w:hAnsi="Times New Roman"/>
                  <w:sz w:val="20"/>
                  <w:lang w:val="en-US" w:eastAsia="zh-TW"/>
                </w:rPr>
                <w:t xml:space="preserve"> and </w:t>
              </w:r>
            </w:ins>
            <w:ins w:id="19" w:author="Lee and Li" w:date="2024-11-12T16:23:00Z">
              <w:r w:rsidR="00DA1853">
                <w:rPr>
                  <w:rFonts w:ascii="Times New Roman" w:eastAsia="標楷體" w:hAnsi="Times New Roman"/>
                  <w:sz w:val="20"/>
                  <w:lang w:val="en-US" w:eastAsia="zh-TW"/>
                </w:rPr>
                <w:t>filing</w:t>
              </w:r>
            </w:ins>
            <w:ins w:id="20" w:author="Lee and Li" w:date="2024-11-12T16:13:00Z">
              <w:r w:rsidRPr="0038501E">
                <w:rPr>
                  <w:rFonts w:ascii="Times New Roman" w:eastAsia="標楷體" w:hAnsi="Times New Roman"/>
                  <w:sz w:val="20"/>
                  <w:lang w:val="en-US" w:eastAsia="zh-TW"/>
                </w:rPr>
                <w:t xml:space="preserve"> of the reasons for and contents of the amendment to the </w:t>
              </w:r>
            </w:ins>
            <w:ins w:id="21" w:author="Lee and Li" w:date="2024-11-12T16:15:00Z">
              <w:r w:rsidR="00AD094A" w:rsidRPr="00AD094A">
                <w:rPr>
                  <w:rFonts w:ascii="Times New Roman" w:eastAsia="標楷體" w:hAnsi="Times New Roman"/>
                  <w:sz w:val="20"/>
                  <w:lang w:val="en-US" w:eastAsia="zh-TW"/>
                </w:rPr>
                <w:t>internal control statement</w:t>
              </w:r>
            </w:ins>
            <w:ins w:id="22" w:author="Lee and Li" w:date="2024-11-12T16:13:00Z">
              <w:r w:rsidRPr="0038501E">
                <w:rPr>
                  <w:rFonts w:ascii="Times New Roman" w:eastAsia="標楷體" w:hAnsi="Times New Roman"/>
                  <w:sz w:val="20"/>
                  <w:lang w:val="en-US" w:eastAsia="zh-TW"/>
                </w:rPr>
                <w:t>.</w:t>
              </w:r>
            </w:ins>
          </w:p>
          <w:p w:rsidR="00397392" w:rsidRDefault="00397392">
            <w:pPr>
              <w:pStyle w:val="a3"/>
              <w:snapToGrid w:val="0"/>
              <w:rPr>
                <w:ins w:id="23" w:author="Lee and Li" w:date="2024-11-12T16:24:00Z"/>
                <w:rFonts w:eastAsia="標楷體"/>
                <w:sz w:val="20"/>
              </w:rPr>
              <w:pPrChange w:id="24" w:author="Lee and Li" w:date="2024-11-12T16:24:00Z">
                <w:pPr>
                  <w:spacing w:line="260" w:lineRule="exact"/>
                  <w:ind w:left="2"/>
                  <w:jc w:val="both"/>
                </w:pPr>
              </w:pPrChange>
            </w:pPr>
          </w:p>
          <w:p w:rsidR="00397392" w:rsidRPr="00AD094A" w:rsidRDefault="00397392">
            <w:pPr>
              <w:pStyle w:val="a3"/>
              <w:snapToGrid w:val="0"/>
              <w:rPr>
                <w:ins w:id="25" w:author="Lee and Li" w:date="2024-11-12T16:15:00Z"/>
                <w:rFonts w:eastAsia="標楷體"/>
                <w:sz w:val="20"/>
              </w:rPr>
              <w:pPrChange w:id="26" w:author="Lee and Li" w:date="2024-11-12T16:24:00Z">
                <w:pPr>
                  <w:spacing w:line="260" w:lineRule="exact"/>
                  <w:ind w:left="2"/>
                  <w:jc w:val="both"/>
                </w:pPr>
              </w:pPrChange>
            </w:pPr>
          </w:p>
          <w:p w:rsidR="00375139" w:rsidRPr="00AD094A" w:rsidRDefault="00AD094A" w:rsidP="00397392">
            <w:pPr>
              <w:pStyle w:val="a3"/>
              <w:numPr>
                <w:ilvl w:val="0"/>
                <w:numId w:val="483"/>
              </w:numPr>
              <w:snapToGrid w:val="0"/>
              <w:rPr>
                <w:ins w:id="27" w:author="Lee and Li" w:date="2024-11-12T16:08:00Z"/>
                <w:rFonts w:ascii="Times New Roman" w:eastAsia="標楷體" w:hAnsi="Times New Roman"/>
                <w:sz w:val="20"/>
                <w:lang w:val="en-US" w:eastAsia="zh-TW"/>
              </w:rPr>
            </w:pPr>
            <w:ins w:id="28" w:author="Lee and Li" w:date="2024-11-12T16:17:00Z">
              <w:r w:rsidRPr="00AD094A">
                <w:rPr>
                  <w:rFonts w:ascii="Times New Roman" w:eastAsia="標楷體" w:hAnsi="Times New Roman"/>
                  <w:sz w:val="20"/>
                  <w:lang w:val="en-US" w:eastAsia="zh-TW"/>
                </w:rPr>
                <w:t>Upload the amended internal control statement.</w:t>
              </w:r>
            </w:ins>
          </w:p>
        </w:tc>
        <w:tc>
          <w:tcPr>
            <w:tcW w:w="216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pStyle w:val="a3"/>
              <w:spacing w:line="260" w:lineRule="exact"/>
              <w:jc w:val="both"/>
              <w:rPr>
                <w:ins w:id="29" w:author="Lee and Li" w:date="2024-11-12T16:18:00Z"/>
                <w:rFonts w:ascii="Times New Roman" w:eastAsia="標楷體" w:hAnsi="Times New Roman"/>
                <w:sz w:val="20"/>
              </w:rPr>
            </w:pPr>
          </w:p>
          <w:p w:rsidR="00934006" w:rsidRDefault="00934006" w:rsidP="00375139">
            <w:pPr>
              <w:pStyle w:val="a3"/>
              <w:spacing w:line="260" w:lineRule="exact"/>
              <w:jc w:val="both"/>
              <w:rPr>
                <w:ins w:id="30" w:author="Lee and Li" w:date="2024-11-12T16:18:00Z"/>
                <w:rFonts w:ascii="Times New Roman" w:eastAsia="標楷體" w:hAnsi="Times New Roman"/>
                <w:sz w:val="20"/>
              </w:rPr>
            </w:pPr>
          </w:p>
          <w:p w:rsidR="00934006" w:rsidRDefault="00C27265">
            <w:pPr>
              <w:pStyle w:val="a3"/>
              <w:numPr>
                <w:ilvl w:val="0"/>
                <w:numId w:val="484"/>
              </w:numPr>
              <w:snapToGrid w:val="0"/>
              <w:rPr>
                <w:ins w:id="31" w:author="Lee and Li" w:date="2024-11-12T16:18:00Z"/>
                <w:rFonts w:ascii="Times New Roman" w:eastAsia="標楷體" w:hAnsi="Times New Roman"/>
                <w:sz w:val="20"/>
              </w:rPr>
              <w:pPrChange w:id="32" w:author="Lee and Li" w:date="2024-11-12T16:18:00Z">
                <w:pPr>
                  <w:pStyle w:val="a3"/>
                  <w:spacing w:line="260" w:lineRule="exact"/>
                  <w:jc w:val="both"/>
                </w:pPr>
              </w:pPrChange>
            </w:pPr>
            <w:ins w:id="33" w:author="Lee and Li" w:date="2024-11-12T16:37:00Z">
              <w:r>
                <w:rPr>
                  <w:rFonts w:ascii="Times New Roman" w:eastAsia="標楷體" w:hAnsi="Times New Roman"/>
                  <w:sz w:val="20"/>
                </w:rPr>
                <w:t>W</w:t>
              </w:r>
            </w:ins>
            <w:ins w:id="34" w:author="Lee and Li" w:date="2024-11-12T16:24:00Z">
              <w:r w:rsidR="002154C9" w:rsidRPr="00DA1853">
                <w:rPr>
                  <w:rFonts w:ascii="Times New Roman" w:eastAsia="標楷體" w:hAnsi="Times New Roman"/>
                  <w:sz w:val="20"/>
                </w:rPr>
                <w:t>ithin</w:t>
              </w:r>
              <w:r w:rsidR="002154C9">
                <w:rPr>
                  <w:rFonts w:ascii="Times New Roman" w:eastAsia="標楷體" w:hAnsi="Times New Roman"/>
                  <w:sz w:val="20"/>
                </w:rPr>
                <w:t xml:space="preserve"> 2</w:t>
              </w:r>
            </w:ins>
            <w:ins w:id="35" w:author="Lee and Li" w:date="2024-11-12T16:21:00Z">
              <w:r w:rsidR="002154C9">
                <w:rPr>
                  <w:rFonts w:ascii="Times New Roman" w:eastAsia="標楷體" w:hAnsi="Times New Roman"/>
                  <w:sz w:val="20"/>
                </w:rPr>
                <w:t xml:space="preserve"> hours prior to the</w:t>
              </w:r>
            </w:ins>
            <w:ins w:id="36" w:author="Lee and Li" w:date="2024-11-12T16:37:00Z">
              <w:r>
                <w:rPr>
                  <w:rFonts w:ascii="Times New Roman" w:eastAsia="標楷體" w:hAnsi="Times New Roman"/>
                  <w:sz w:val="20"/>
                </w:rPr>
                <w:t xml:space="preserve"> </w:t>
              </w:r>
            </w:ins>
            <w:ins w:id="37" w:author="Lee and Li" w:date="2024-11-12T16:21:00Z">
              <w:r w:rsidR="00A051AB" w:rsidRPr="00A051AB">
                <w:rPr>
                  <w:rFonts w:ascii="Times New Roman" w:eastAsia="標楷體" w:hAnsi="Times New Roman"/>
                  <w:sz w:val="20"/>
                </w:rPr>
                <w:t>commencement of trading hours of the next business day fol</w:t>
              </w:r>
              <w:r w:rsidR="00A051AB">
                <w:rPr>
                  <w:rFonts w:ascii="Times New Roman" w:eastAsia="標楷體" w:hAnsi="Times New Roman"/>
                  <w:sz w:val="20"/>
                </w:rPr>
                <w:t>lowing the board resolution day</w:t>
              </w:r>
            </w:ins>
            <w:ins w:id="38" w:author="Lee and Li" w:date="2024-11-12T16:18:00Z">
              <w:r w:rsidR="00934006" w:rsidRPr="00934006">
                <w:rPr>
                  <w:rFonts w:ascii="Times New Roman" w:eastAsia="標楷體" w:hAnsi="Times New Roman"/>
                  <w:sz w:val="20"/>
                </w:rPr>
                <w:t>.</w:t>
              </w:r>
            </w:ins>
          </w:p>
          <w:p w:rsidR="00934006" w:rsidRDefault="00934006">
            <w:pPr>
              <w:pStyle w:val="a3"/>
              <w:snapToGrid w:val="0"/>
              <w:ind w:left="360"/>
              <w:rPr>
                <w:ins w:id="39" w:author="Lee and Li" w:date="2024-11-12T16:39:00Z"/>
                <w:rFonts w:ascii="Times New Roman" w:eastAsia="標楷體" w:hAnsi="Times New Roman"/>
                <w:sz w:val="20"/>
              </w:rPr>
              <w:pPrChange w:id="40" w:author="Lee and Li" w:date="2024-11-12T16:18:00Z">
                <w:pPr>
                  <w:pStyle w:val="a3"/>
                  <w:spacing w:line="260" w:lineRule="exact"/>
                  <w:jc w:val="both"/>
                </w:pPr>
              </w:pPrChange>
            </w:pPr>
          </w:p>
          <w:p w:rsidR="00F43486" w:rsidRDefault="00F43486">
            <w:pPr>
              <w:pStyle w:val="a3"/>
              <w:snapToGrid w:val="0"/>
              <w:ind w:left="360"/>
              <w:rPr>
                <w:ins w:id="41" w:author="Lee and Li" w:date="2024-11-12T16:18:00Z"/>
                <w:rFonts w:ascii="Times New Roman" w:eastAsia="標楷體" w:hAnsi="Times New Roman"/>
                <w:sz w:val="20"/>
              </w:rPr>
              <w:pPrChange w:id="42" w:author="Lee and Li" w:date="2024-11-12T16:18:00Z">
                <w:pPr>
                  <w:pStyle w:val="a3"/>
                  <w:spacing w:line="260" w:lineRule="exact"/>
                  <w:jc w:val="both"/>
                </w:pPr>
              </w:pPrChange>
            </w:pPr>
          </w:p>
          <w:p w:rsidR="00375139" w:rsidRPr="00397392" w:rsidRDefault="00C27265">
            <w:pPr>
              <w:pStyle w:val="a3"/>
              <w:numPr>
                <w:ilvl w:val="0"/>
                <w:numId w:val="484"/>
              </w:numPr>
              <w:snapToGrid w:val="0"/>
              <w:rPr>
                <w:ins w:id="43" w:author="Lee and Li" w:date="2024-11-12T16:08:00Z"/>
                <w:rFonts w:ascii="Times New Roman" w:eastAsia="標楷體" w:hAnsi="Times New Roman"/>
                <w:kern w:val="0"/>
                <w:sz w:val="20"/>
                <w:lang w:val="en-US" w:eastAsia="zh-TW"/>
              </w:rPr>
              <w:pPrChange w:id="44" w:author="Lee and Li" w:date="2024-11-21T17:04:00Z">
                <w:pPr>
                  <w:pStyle w:val="a3"/>
                  <w:snapToGrid w:val="0"/>
                </w:pPr>
              </w:pPrChange>
            </w:pPr>
            <w:ins w:id="45" w:author="Lee and Li" w:date="2024-11-12T16:38:00Z">
              <w:r>
                <w:rPr>
                  <w:rFonts w:ascii="Times New Roman" w:eastAsia="標楷體" w:hAnsi="Times New Roman"/>
                  <w:sz w:val="20"/>
                </w:rPr>
                <w:t>W</w:t>
              </w:r>
            </w:ins>
            <w:ins w:id="46" w:author="Lee and Li" w:date="2024-11-12T16:22:00Z">
              <w:r w:rsidR="00DA1853" w:rsidRPr="00DA1853">
                <w:rPr>
                  <w:rFonts w:ascii="Times New Roman" w:eastAsia="標楷體" w:hAnsi="Times New Roman"/>
                  <w:sz w:val="20"/>
                </w:rPr>
                <w:t xml:space="preserve">ithin 2 days </w:t>
              </w:r>
            </w:ins>
            <w:ins w:id="47" w:author="Lee and Li" w:date="2024-11-12T17:22:00Z">
              <w:r w:rsidR="00261F51">
                <w:rPr>
                  <w:rFonts w:ascii="Times New Roman" w:eastAsia="標楷體" w:hAnsi="Times New Roman"/>
                  <w:sz w:val="20"/>
                </w:rPr>
                <w:t>of</w:t>
              </w:r>
            </w:ins>
            <w:ins w:id="48" w:author="Lee and Li" w:date="2024-11-12T16:22:00Z">
              <w:r w:rsidR="00DA1853" w:rsidRPr="00DA1853">
                <w:rPr>
                  <w:rFonts w:ascii="Times New Roman" w:eastAsia="標楷體" w:hAnsi="Times New Roman"/>
                  <w:sz w:val="20"/>
                </w:rPr>
                <w:t xml:space="preserve"> the </w:t>
              </w:r>
            </w:ins>
            <w:ins w:id="49" w:author="Lee and Li" w:date="2024-11-12T16:39:00Z">
              <w:r>
                <w:rPr>
                  <w:rFonts w:ascii="Times New Roman" w:eastAsia="標楷體" w:hAnsi="Times New Roman"/>
                  <w:sz w:val="20"/>
                </w:rPr>
                <w:t xml:space="preserve">approval of </w:t>
              </w:r>
            </w:ins>
            <w:ins w:id="50" w:author="Lee and Li" w:date="2024-11-21T17:04:00Z">
              <w:r w:rsidR="001115B9" w:rsidRPr="00807869">
                <w:rPr>
                  <w:rFonts w:ascii="Times New Roman" w:eastAsia="標楷體" w:hAnsi="Times New Roman"/>
                  <w:sz w:val="20"/>
                </w:rPr>
                <w:t>the board meeting</w:t>
              </w:r>
            </w:ins>
            <w:ins w:id="51" w:author="Lee and Li" w:date="2024-11-12T17:28:00Z">
              <w:r w:rsidR="0093064F">
                <w:rPr>
                  <w:rFonts w:ascii="Times New Roman" w:eastAsia="標楷體" w:hAnsi="Times New Roman" w:hint="eastAsia"/>
                  <w:sz w:val="20"/>
                  <w:lang w:eastAsia="zh-TW"/>
                </w:rPr>
                <w:t>.</w:t>
              </w:r>
            </w:ins>
          </w:p>
        </w:tc>
        <w:tc>
          <w:tcPr>
            <w:tcW w:w="6300" w:type="dxa"/>
            <w:tcBorders>
              <w:top w:val="single" w:sz="4" w:space="0" w:color="auto"/>
              <w:left w:val="single" w:sz="4" w:space="0" w:color="auto"/>
              <w:bottom w:val="single" w:sz="4" w:space="0" w:color="auto"/>
              <w:right w:val="single" w:sz="4" w:space="0" w:color="auto"/>
            </w:tcBorders>
            <w:shd w:val="clear" w:color="auto" w:fill="FFFFFF"/>
          </w:tcPr>
          <w:p w:rsidR="00375139" w:rsidRDefault="00375139" w:rsidP="00375139">
            <w:pPr>
              <w:kinsoku w:val="0"/>
              <w:overflowPunct w:val="0"/>
              <w:spacing w:line="260" w:lineRule="exact"/>
              <w:jc w:val="both"/>
              <w:rPr>
                <w:ins w:id="52" w:author="Lee and Li" w:date="2024-11-12T16:24:00Z"/>
                <w:rFonts w:eastAsia="標楷體"/>
                <w:sz w:val="20"/>
              </w:rPr>
            </w:pPr>
          </w:p>
          <w:p w:rsidR="00397392" w:rsidRDefault="00397392" w:rsidP="00375139">
            <w:pPr>
              <w:kinsoku w:val="0"/>
              <w:overflowPunct w:val="0"/>
              <w:spacing w:line="260" w:lineRule="exact"/>
              <w:jc w:val="both"/>
              <w:rPr>
                <w:ins w:id="53" w:author="Lee and Li" w:date="2024-11-12T16:08:00Z"/>
                <w:rFonts w:eastAsia="標楷體"/>
                <w:sz w:val="20"/>
              </w:rPr>
            </w:pPr>
          </w:p>
          <w:p w:rsidR="00375139" w:rsidRDefault="00397392">
            <w:pPr>
              <w:numPr>
                <w:ilvl w:val="0"/>
                <w:numId w:val="485"/>
              </w:numPr>
              <w:kinsoku w:val="0"/>
              <w:overflowPunct w:val="0"/>
              <w:snapToGrid w:val="0"/>
              <w:rPr>
                <w:ins w:id="54" w:author="Lee and Li" w:date="2024-11-12T16:28:00Z"/>
                <w:rFonts w:eastAsia="標楷體"/>
                <w:sz w:val="20"/>
              </w:rPr>
              <w:pPrChange w:id="55" w:author="Lee and Li" w:date="2024-11-12T16:28:00Z">
                <w:pPr>
                  <w:kinsoku w:val="0"/>
                  <w:overflowPunct w:val="0"/>
                  <w:spacing w:line="260" w:lineRule="exact"/>
                  <w:jc w:val="both"/>
                </w:pPr>
              </w:pPrChange>
            </w:pPr>
            <w:ins w:id="56" w:author="Lee and Li" w:date="2024-11-12T16:26:00Z">
              <w:r w:rsidRPr="00397392">
                <w:rPr>
                  <w:rFonts w:eastAsia="標楷體"/>
                  <w:sz w:val="20"/>
                </w:rPr>
                <w:t>The relevant information shall be uploaded to the Market Observation Post System (sii.twse.com.tw/filing of material information) for public announcement of the material information.</w:t>
              </w:r>
            </w:ins>
          </w:p>
          <w:p w:rsidR="00397392" w:rsidRDefault="00397392">
            <w:pPr>
              <w:kinsoku w:val="0"/>
              <w:overflowPunct w:val="0"/>
              <w:snapToGrid w:val="0"/>
              <w:rPr>
                <w:ins w:id="57" w:author="Lee and Li" w:date="2024-11-12T16:28:00Z"/>
                <w:rFonts w:eastAsia="標楷體"/>
                <w:sz w:val="20"/>
              </w:rPr>
              <w:pPrChange w:id="58" w:author="Lee and Li" w:date="2024-11-12T16:28:00Z">
                <w:pPr>
                  <w:kinsoku w:val="0"/>
                  <w:overflowPunct w:val="0"/>
                  <w:spacing w:line="260" w:lineRule="exact"/>
                  <w:jc w:val="both"/>
                </w:pPr>
              </w:pPrChange>
            </w:pPr>
          </w:p>
          <w:p w:rsidR="00397392" w:rsidRDefault="00397392">
            <w:pPr>
              <w:kinsoku w:val="0"/>
              <w:overflowPunct w:val="0"/>
              <w:snapToGrid w:val="0"/>
              <w:rPr>
                <w:ins w:id="59" w:author="Lee and Li" w:date="2024-11-12T16:28:00Z"/>
                <w:rFonts w:eastAsia="標楷體"/>
                <w:sz w:val="20"/>
              </w:rPr>
              <w:pPrChange w:id="60" w:author="Lee and Li" w:date="2024-11-12T16:28:00Z">
                <w:pPr>
                  <w:kinsoku w:val="0"/>
                  <w:overflowPunct w:val="0"/>
                  <w:spacing w:line="260" w:lineRule="exact"/>
                  <w:jc w:val="both"/>
                </w:pPr>
              </w:pPrChange>
            </w:pPr>
          </w:p>
          <w:p w:rsidR="00397392" w:rsidRDefault="00397392">
            <w:pPr>
              <w:kinsoku w:val="0"/>
              <w:overflowPunct w:val="0"/>
              <w:snapToGrid w:val="0"/>
              <w:rPr>
                <w:ins w:id="61" w:author="Lee and Li" w:date="2024-11-12T16:28:00Z"/>
                <w:rFonts w:eastAsia="標楷體"/>
                <w:sz w:val="20"/>
              </w:rPr>
              <w:pPrChange w:id="62" w:author="Lee and Li" w:date="2024-11-12T16:28:00Z">
                <w:pPr>
                  <w:kinsoku w:val="0"/>
                  <w:overflowPunct w:val="0"/>
                  <w:spacing w:line="260" w:lineRule="exact"/>
                  <w:jc w:val="both"/>
                </w:pPr>
              </w:pPrChange>
            </w:pPr>
          </w:p>
          <w:p w:rsidR="00397392" w:rsidRDefault="00397392">
            <w:pPr>
              <w:kinsoku w:val="0"/>
              <w:overflowPunct w:val="0"/>
              <w:snapToGrid w:val="0"/>
              <w:rPr>
                <w:ins w:id="63" w:author="Lee and Li" w:date="2024-11-12T16:28:00Z"/>
                <w:rFonts w:eastAsia="標楷體"/>
                <w:sz w:val="20"/>
              </w:rPr>
              <w:pPrChange w:id="64" w:author="Lee and Li" w:date="2024-11-12T16:28:00Z">
                <w:pPr>
                  <w:kinsoku w:val="0"/>
                  <w:overflowPunct w:val="0"/>
                  <w:spacing w:line="260" w:lineRule="exact"/>
                  <w:jc w:val="both"/>
                </w:pPr>
              </w:pPrChange>
            </w:pPr>
          </w:p>
          <w:p w:rsidR="00397392" w:rsidRDefault="00397392">
            <w:pPr>
              <w:kinsoku w:val="0"/>
              <w:overflowPunct w:val="0"/>
              <w:snapToGrid w:val="0"/>
              <w:rPr>
                <w:ins w:id="65" w:author="Lee and Li" w:date="2024-11-12T16:28:00Z"/>
                <w:rFonts w:eastAsia="標楷體"/>
                <w:sz w:val="20"/>
              </w:rPr>
              <w:pPrChange w:id="66" w:author="Lee and Li" w:date="2024-11-12T16:28:00Z">
                <w:pPr>
                  <w:kinsoku w:val="0"/>
                  <w:overflowPunct w:val="0"/>
                  <w:spacing w:line="260" w:lineRule="exact"/>
                  <w:jc w:val="both"/>
                </w:pPr>
              </w:pPrChange>
            </w:pPr>
          </w:p>
          <w:p w:rsidR="00397392" w:rsidRDefault="00397392">
            <w:pPr>
              <w:kinsoku w:val="0"/>
              <w:overflowPunct w:val="0"/>
              <w:snapToGrid w:val="0"/>
              <w:rPr>
                <w:ins w:id="67" w:author="Lee and Li" w:date="2024-11-12T16:27:00Z"/>
                <w:rFonts w:eastAsia="標楷體"/>
                <w:sz w:val="20"/>
              </w:rPr>
              <w:pPrChange w:id="68" w:author="Lee and Li" w:date="2024-11-12T16:28:00Z">
                <w:pPr>
                  <w:kinsoku w:val="0"/>
                  <w:overflowPunct w:val="0"/>
                  <w:spacing w:line="260" w:lineRule="exact"/>
                  <w:jc w:val="both"/>
                </w:pPr>
              </w:pPrChange>
            </w:pPr>
          </w:p>
          <w:p w:rsidR="00375139" w:rsidRPr="00397392" w:rsidRDefault="00397392">
            <w:pPr>
              <w:numPr>
                <w:ilvl w:val="0"/>
                <w:numId w:val="485"/>
              </w:numPr>
              <w:kinsoku w:val="0"/>
              <w:overflowPunct w:val="0"/>
              <w:snapToGrid w:val="0"/>
              <w:rPr>
                <w:ins w:id="69" w:author="Lee and Li" w:date="2024-11-12T16:08:00Z"/>
                <w:rFonts w:eastAsia="標楷體"/>
                <w:sz w:val="20"/>
              </w:rPr>
              <w:pPrChange w:id="70" w:author="Lee and Li" w:date="2024-11-12T16:28:00Z">
                <w:pPr>
                  <w:kinsoku w:val="0"/>
                  <w:overflowPunct w:val="0"/>
                  <w:snapToGrid w:val="0"/>
                </w:pPr>
              </w:pPrChange>
            </w:pPr>
            <w:ins w:id="71" w:author="Lee and Li" w:date="2024-11-12T16:28:00Z">
              <w:r w:rsidRPr="00397392">
                <w:rPr>
                  <w:rFonts w:eastAsia="標楷體"/>
                  <w:sz w:val="20"/>
                </w:rPr>
                <w:t>The relevant information shall be uploaded to the Market Observation Post System (sii.twse.com.tw/filing of internal audit/announcement of the internal control system statement).</w:t>
              </w:r>
            </w:ins>
          </w:p>
        </w:tc>
        <w:tc>
          <w:tcPr>
            <w:tcW w:w="3780" w:type="dxa"/>
            <w:tcBorders>
              <w:top w:val="single" w:sz="4" w:space="0" w:color="auto"/>
              <w:left w:val="single" w:sz="4" w:space="0" w:color="auto"/>
              <w:bottom w:val="single" w:sz="4" w:space="0" w:color="auto"/>
              <w:right w:val="single" w:sz="4" w:space="0" w:color="auto"/>
            </w:tcBorders>
            <w:shd w:val="clear" w:color="auto" w:fill="FFFFFF"/>
          </w:tcPr>
          <w:p w:rsidR="00375139" w:rsidRDefault="00397392">
            <w:pPr>
              <w:numPr>
                <w:ilvl w:val="0"/>
                <w:numId w:val="486"/>
              </w:numPr>
              <w:snapToGrid w:val="0"/>
              <w:rPr>
                <w:ins w:id="72" w:author="Lee and Li" w:date="2024-11-12T16:30:00Z"/>
                <w:rFonts w:eastAsia="標楷體"/>
                <w:sz w:val="20"/>
              </w:rPr>
              <w:pPrChange w:id="73" w:author="Lee and Li" w:date="2024-11-12T16:30:00Z">
                <w:pPr>
                  <w:kinsoku w:val="0"/>
                  <w:overflowPunct w:val="0"/>
                  <w:spacing w:line="260" w:lineRule="exact"/>
                </w:pPr>
              </w:pPrChange>
            </w:pPr>
            <w:ins w:id="74" w:author="Lee and Li" w:date="2024-11-12T16:30:00Z">
              <w:r w:rsidRPr="00397392">
                <w:rPr>
                  <w:rFonts w:eastAsia="標楷體"/>
                  <w:sz w:val="20"/>
                </w:rPr>
                <w:t xml:space="preserve">Article 24 of the Regulations Governing </w:t>
              </w:r>
              <w:r w:rsidRPr="00261F51">
                <w:rPr>
                  <w:sz w:val="20"/>
                  <w:szCs w:val="20"/>
                </w:rPr>
                <w:t>Establishment</w:t>
              </w:r>
              <w:r w:rsidRPr="00397392">
                <w:rPr>
                  <w:rFonts w:eastAsia="標楷體"/>
                  <w:sz w:val="20"/>
                </w:rPr>
                <w:t xml:space="preserve"> of Internal Control Systems by Public Companies</w:t>
              </w:r>
            </w:ins>
          </w:p>
          <w:p w:rsidR="00397392" w:rsidRDefault="00397392">
            <w:pPr>
              <w:numPr>
                <w:ilvl w:val="0"/>
                <w:numId w:val="486"/>
              </w:numPr>
              <w:snapToGrid w:val="0"/>
              <w:rPr>
                <w:ins w:id="75" w:author="Lee and Li" w:date="2024-11-12T16:33:00Z"/>
                <w:rFonts w:eastAsia="標楷體"/>
                <w:sz w:val="20"/>
              </w:rPr>
              <w:pPrChange w:id="76" w:author="Lee and Li" w:date="2024-11-12T16:30:00Z">
                <w:pPr>
                  <w:kinsoku w:val="0"/>
                  <w:overflowPunct w:val="0"/>
                  <w:spacing w:line="260" w:lineRule="exact"/>
                </w:pPr>
              </w:pPrChange>
            </w:pPr>
            <w:ins w:id="77" w:author="Lee and Li" w:date="2024-11-12T16:31:00Z">
              <w:r w:rsidRPr="00397392">
                <w:rPr>
                  <w:rFonts w:eastAsia="標楷體"/>
                  <w:sz w:val="20"/>
                </w:rPr>
                <w:t xml:space="preserve">Subparagraph 29, Paragraph </w:t>
              </w:r>
              <w:r w:rsidRPr="00807869">
                <w:rPr>
                  <w:rFonts w:eastAsia="標楷體"/>
                  <w:sz w:val="20"/>
                </w:rPr>
                <w:t>1,</w:t>
              </w:r>
            </w:ins>
            <w:ins w:id="78" w:author="Lee and Li" w:date="2024-11-21T17:05:00Z">
              <w:r w:rsidR="006B3DA4">
                <w:rPr>
                  <w:rFonts w:eastAsia="標楷體"/>
                  <w:sz w:val="20"/>
                </w:rPr>
                <w:t xml:space="preserve"> </w:t>
              </w:r>
            </w:ins>
            <w:ins w:id="79" w:author="Lee and Li" w:date="2024-11-12T16:31:00Z">
              <w:r w:rsidRPr="00397392">
                <w:rPr>
                  <w:rFonts w:eastAsia="標楷體"/>
                  <w:sz w:val="20"/>
                </w:rPr>
                <w:t>Article 3 of Taiwan Stock Exchange Corporation Rules Governing Information Reporting by Companies with Listed Securities and Offshore Fund Institutions with Listed Offshore</w:t>
              </w:r>
            </w:ins>
          </w:p>
          <w:p w:rsidR="00375139" w:rsidRPr="00261F51" w:rsidRDefault="00397392">
            <w:pPr>
              <w:numPr>
                <w:ilvl w:val="0"/>
                <w:numId w:val="486"/>
              </w:numPr>
              <w:snapToGrid w:val="0"/>
              <w:rPr>
                <w:ins w:id="80" w:author="Lee and Li" w:date="2024-11-12T16:08:00Z"/>
                <w:rFonts w:eastAsia="標楷體"/>
                <w:sz w:val="20"/>
              </w:rPr>
              <w:pPrChange w:id="81" w:author="Lee and Li" w:date="2024-11-12T16:33:00Z">
                <w:pPr>
                  <w:tabs>
                    <w:tab w:val="left" w:pos="6840"/>
                  </w:tabs>
                  <w:snapToGrid w:val="0"/>
                </w:pPr>
              </w:pPrChange>
            </w:pPr>
            <w:ins w:id="82" w:author="Lee and Li" w:date="2024-11-12T16:33:00Z">
              <w:r w:rsidRPr="00397392">
                <w:rPr>
                  <w:rFonts w:eastAsia="標楷體"/>
                  <w:sz w:val="20"/>
                </w:rPr>
                <w:t>Subparagraph 29, Paragraph 1, Article 4 of Taiwan Stock Exchange Corporation Procedures for Verification and Public Disclosure of Material Information of Companies with Listed Securities</w:t>
              </w:r>
            </w:ins>
          </w:p>
        </w:tc>
      </w:tr>
    </w:tbl>
    <w:p w:rsidR="00234980" w:rsidRPr="005F688A" w:rsidDel="005F688A" w:rsidRDefault="00234980" w:rsidP="003716D3">
      <w:pPr>
        <w:snapToGrid w:val="0"/>
        <w:rPr>
          <w:del w:id="83" w:author="Lee and Li" w:date="2024-11-22T11:14:00Z"/>
          <w:rFonts w:eastAsia="標楷體"/>
          <w:sz w:val="20"/>
          <w:szCs w:val="20"/>
        </w:rPr>
      </w:pPr>
      <w:bookmarkStart w:id="84" w:name="_GoBack"/>
      <w:bookmarkEnd w:id="84"/>
    </w:p>
    <w:p w:rsidR="00234980" w:rsidRPr="000803AE" w:rsidRDefault="00234980" w:rsidP="003716D3">
      <w:pPr>
        <w:snapToGrid w:val="0"/>
        <w:rPr>
          <w:rFonts w:eastAsia="標楷體"/>
          <w:sz w:val="20"/>
          <w:szCs w:val="20"/>
        </w:rPr>
      </w:pPr>
      <w:del w:id="85" w:author="Lee and Li" w:date="2024-11-22T11:14:00Z">
        <w:r w:rsidRPr="000803AE" w:rsidDel="005F688A">
          <w:rPr>
            <w:rFonts w:eastAsia="標楷體"/>
            <w:sz w:val="20"/>
            <w:szCs w:val="20"/>
          </w:rPr>
          <w:br w:type="page"/>
        </w:r>
      </w:del>
    </w:p>
    <w:tbl>
      <w:tblPr>
        <w:tblW w:w="150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80"/>
        <w:gridCol w:w="2280"/>
        <w:gridCol w:w="2160"/>
        <w:gridCol w:w="6480"/>
        <w:gridCol w:w="3600"/>
      </w:tblGrid>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3716D3">
            <w:pPr>
              <w:kinsoku w:val="0"/>
              <w:overflowPunct w:val="0"/>
              <w:adjustRightInd w:val="0"/>
              <w:snapToGrid w:val="0"/>
              <w:jc w:val="center"/>
              <w:rPr>
                <w:rFonts w:eastAsia="標楷體"/>
                <w:b/>
                <w:sz w:val="20"/>
                <w:szCs w:val="20"/>
              </w:rPr>
            </w:pPr>
            <w:r w:rsidRPr="000803AE">
              <w:rPr>
                <w:rFonts w:eastAsia="標楷體"/>
                <w:b/>
                <w:sz w:val="20"/>
                <w:szCs w:val="20"/>
              </w:rPr>
              <w:t>List of Matters Required to Be Processed by Issuers of Exchange-Listed Securities</w:t>
            </w:r>
          </w:p>
          <w:p w:rsidR="00306569" w:rsidRPr="000803AE" w:rsidRDefault="00306569" w:rsidP="003716D3">
            <w:pPr>
              <w:kinsoku w:val="0"/>
              <w:overflowPunct w:val="0"/>
              <w:adjustRightInd w:val="0"/>
              <w:snapToGrid w:val="0"/>
              <w:jc w:val="center"/>
              <w:rPr>
                <w:rFonts w:eastAsia="標楷體"/>
                <w:b/>
                <w:sz w:val="20"/>
                <w:szCs w:val="20"/>
              </w:rPr>
            </w:pPr>
          </w:p>
          <w:p w:rsidR="00234980" w:rsidRPr="000803AE" w:rsidRDefault="00234980" w:rsidP="003716D3">
            <w:pPr>
              <w:kinsoku w:val="0"/>
              <w:overflowPunct w:val="0"/>
              <w:adjustRightInd w:val="0"/>
              <w:snapToGrid w:val="0"/>
              <w:rPr>
                <w:rFonts w:eastAsia="標楷體"/>
                <w:sz w:val="20"/>
                <w:szCs w:val="20"/>
              </w:rPr>
            </w:pPr>
            <w:r w:rsidRPr="000803AE">
              <w:rPr>
                <w:rFonts w:eastAsia="標楷體"/>
                <w:sz w:val="20"/>
                <w:szCs w:val="20"/>
              </w:rPr>
              <w:t>I. Listed Companies</w:t>
            </w:r>
          </w:p>
        </w:tc>
      </w:tr>
      <w:tr w:rsidR="00234980" w:rsidRPr="000803AE" w:rsidTr="00234980">
        <w:trPr>
          <w:tblHeader/>
        </w:trPr>
        <w:tc>
          <w:tcPr>
            <w:tcW w:w="15000" w:type="dxa"/>
            <w:gridSpan w:val="5"/>
            <w:tcBorders>
              <w:top w:val="nil"/>
              <w:left w:val="nil"/>
              <w:bottom w:val="nil"/>
              <w:right w:val="nil"/>
            </w:tcBorders>
            <w:vAlign w:val="center"/>
          </w:tcPr>
          <w:p w:rsidR="00234980" w:rsidRPr="000803AE" w:rsidRDefault="00234980" w:rsidP="00B61323">
            <w:pPr>
              <w:kinsoku w:val="0"/>
              <w:overflowPunct w:val="0"/>
              <w:adjustRightInd w:val="0"/>
              <w:snapToGrid w:val="0"/>
              <w:ind w:left="227"/>
              <w:rPr>
                <w:rFonts w:eastAsia="標楷體"/>
                <w:sz w:val="20"/>
                <w:szCs w:val="20"/>
              </w:rPr>
            </w:pPr>
            <w:r w:rsidRPr="000803AE">
              <w:rPr>
                <w:rFonts w:eastAsia="標楷體"/>
                <w:sz w:val="20"/>
                <w:szCs w:val="20"/>
              </w:rPr>
              <w:t xml:space="preserve">C. Companies Whose Stocks Are Going to Be Listed: Published by </w:t>
            </w:r>
            <w:r w:rsidR="00501F19" w:rsidRPr="000803AE">
              <w:rPr>
                <w:rFonts w:eastAsia="標楷體"/>
                <w:sz w:val="20"/>
                <w:szCs w:val="20"/>
              </w:rPr>
              <w:t>the Domestic Listing Department and Foreign Listing Department</w:t>
            </w:r>
            <w:r w:rsidRPr="000803AE">
              <w:rPr>
                <w:rFonts w:eastAsia="標楷體"/>
                <w:sz w:val="20"/>
                <w:szCs w:val="20"/>
              </w:rPr>
              <w:t xml:space="preserve"> of Taiwan Stock Exchange on </w:t>
            </w:r>
            <w:del w:id="86" w:author="Lee and Li" w:date="2024-11-12T16:45:00Z">
              <w:r w:rsidR="009D0C76" w:rsidDel="00B61323">
                <w:rPr>
                  <w:rFonts w:eastAsia="標楷體"/>
                  <w:sz w:val="20"/>
                  <w:szCs w:val="20"/>
                </w:rPr>
                <w:delText>August</w:delText>
              </w:r>
              <w:r w:rsidR="00615F88" w:rsidDel="00B61323">
                <w:rPr>
                  <w:rFonts w:eastAsia="標楷體"/>
                  <w:sz w:val="20"/>
                  <w:szCs w:val="20"/>
                </w:rPr>
                <w:delText xml:space="preserve"> </w:delText>
              </w:r>
              <w:r w:rsidR="009D0C76" w:rsidDel="00B61323">
                <w:rPr>
                  <w:rFonts w:eastAsia="標楷體"/>
                  <w:sz w:val="20"/>
                  <w:szCs w:val="20"/>
                </w:rPr>
                <w:delText>6</w:delText>
              </w:r>
            </w:del>
            <w:ins w:id="87" w:author="Lee and Li" w:date="2024-11-12T16:45:00Z">
              <w:r w:rsidR="00B61323">
                <w:rPr>
                  <w:rFonts w:eastAsia="標楷體"/>
                  <w:sz w:val="20"/>
                  <w:szCs w:val="20"/>
                </w:rPr>
                <w:t>November 11</w:t>
              </w:r>
            </w:ins>
            <w:r w:rsidR="007A31B0">
              <w:rPr>
                <w:rFonts w:eastAsia="標楷體"/>
                <w:sz w:val="20"/>
                <w:szCs w:val="20"/>
              </w:rPr>
              <w:t>, 202</w:t>
            </w:r>
            <w:ins w:id="88" w:author="Lee and Li" w:date="2024-11-12T16:45:00Z">
              <w:r w:rsidR="00B61323">
                <w:rPr>
                  <w:rFonts w:eastAsia="標楷體"/>
                  <w:sz w:val="20"/>
                  <w:szCs w:val="20"/>
                </w:rPr>
                <w:t>4</w:t>
              </w:r>
            </w:ins>
            <w:del w:id="89" w:author="Lee and Li" w:date="2024-11-12T16:45:00Z">
              <w:r w:rsidR="009D0C76" w:rsidDel="00B61323">
                <w:rPr>
                  <w:rFonts w:eastAsia="標楷體"/>
                  <w:sz w:val="20"/>
                  <w:szCs w:val="20"/>
                </w:rPr>
                <w:delText>0</w:delText>
              </w:r>
            </w:del>
          </w:p>
        </w:tc>
      </w:tr>
      <w:tr w:rsidR="00234980" w:rsidRPr="000803AE" w:rsidTr="00306569">
        <w:trPr>
          <w:trHeight w:val="397"/>
          <w:tblHeader/>
        </w:trPr>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Item</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sz w:val="20"/>
                <w:szCs w:val="20"/>
              </w:rPr>
              <w:t>Reporting time</w:t>
            </w:r>
          </w:p>
        </w:tc>
        <w:tc>
          <w:tcPr>
            <w:tcW w:w="6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60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Legal Basis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Application for listing and trading.</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At least 2 business days prior to the day scheduled for listing and trading (to facilitate the preparation, please send the relevant information to the </w:t>
            </w:r>
            <w:r w:rsidR="00501F19" w:rsidRPr="000803AE">
              <w:rPr>
                <w:rFonts w:eastAsia="標楷體"/>
                <w:sz w:val="20"/>
                <w:szCs w:val="20"/>
              </w:rPr>
              <w:t xml:space="preserve">Domestic Listing Department and Foreign Listing </w:t>
            </w:r>
            <w:r w:rsidRPr="000803AE">
              <w:rPr>
                <w:rFonts w:eastAsia="標楷體"/>
                <w:sz w:val="20"/>
                <w:szCs w:val="20"/>
              </w:rPr>
              <w:t>Department as early as possible).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1. Declaration and attachments.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2. </w:t>
            </w:r>
            <w:r w:rsidR="000B1821" w:rsidRPr="000803AE">
              <w:rPr>
                <w:rFonts w:eastAsia="標楷體"/>
                <w:sz w:val="20"/>
                <w:szCs w:val="20"/>
              </w:rPr>
              <w:t xml:space="preserve">One copy of the ownership dispersal statement (In public underwriting cases, the information must be submitted or posted no </w:t>
            </w:r>
            <w:r w:rsidR="008F07BE" w:rsidRPr="000803AE">
              <w:rPr>
                <w:rFonts w:eastAsia="標楷體"/>
                <w:sz w:val="20"/>
                <w:szCs w:val="20"/>
              </w:rPr>
              <w:t>later</w:t>
            </w:r>
            <w:r w:rsidR="000B1821" w:rsidRPr="000803AE">
              <w:rPr>
                <w:rFonts w:eastAsia="標楷體"/>
                <w:sz w:val="20"/>
                <w:szCs w:val="20"/>
              </w:rPr>
              <w:t xml:space="preserve"> than noon of the day prior to the listing.)</w:t>
            </w:r>
          </w:p>
          <w:p w:rsidR="00234980" w:rsidRPr="000803AE" w:rsidRDefault="00234980" w:rsidP="003716D3">
            <w:pPr>
              <w:kinsoku w:val="0"/>
              <w:overflowPunct w:val="0"/>
              <w:snapToGrid w:val="0"/>
              <w:ind w:left="100" w:hanging="100"/>
              <w:rPr>
                <w:rFonts w:eastAsia="標楷體"/>
                <w:sz w:val="20"/>
                <w:szCs w:val="20"/>
              </w:rPr>
            </w:pPr>
            <w:r w:rsidRPr="000803AE">
              <w:rPr>
                <w:rFonts w:eastAsia="標楷體"/>
                <w:sz w:val="20"/>
                <w:szCs w:val="20"/>
              </w:rPr>
              <w:t>3. One copy of the roster of directors, the roster of supervisors, and their shareholdings</w:t>
            </w:r>
            <w:r w:rsidR="002231C5" w:rsidRPr="000803AE">
              <w:rPr>
                <w:rFonts w:eastAsia="標楷體"/>
                <w:sz w:val="20"/>
                <w:szCs w:val="20"/>
              </w:rPr>
              <w:t xml:space="preserve"> (</w:t>
            </w:r>
            <w:r w:rsidR="009622F7" w:rsidRPr="000803AE">
              <w:rPr>
                <w:rFonts w:eastAsia="標楷體"/>
                <w:sz w:val="20"/>
                <w:szCs w:val="20"/>
              </w:rPr>
              <w:t>only need to list</w:t>
            </w:r>
            <w:r w:rsidR="001F1F1B" w:rsidRPr="000803AE">
              <w:rPr>
                <w:rFonts w:eastAsia="標楷體"/>
                <w:sz w:val="20"/>
                <w:szCs w:val="20"/>
              </w:rPr>
              <w:t xml:space="preserve"> the name</w:t>
            </w:r>
            <w:r w:rsidR="007E60B1" w:rsidRPr="000803AE">
              <w:rPr>
                <w:rFonts w:eastAsia="標楷體"/>
                <w:sz w:val="20"/>
                <w:szCs w:val="20"/>
              </w:rPr>
              <w:t>s</w:t>
            </w:r>
            <w:r w:rsidR="001F1F1B" w:rsidRPr="000803AE">
              <w:rPr>
                <w:rFonts w:eastAsia="標楷體"/>
                <w:sz w:val="20"/>
                <w:szCs w:val="20"/>
              </w:rPr>
              <w:t xml:space="preserve"> of shareholders and the number of shares held</w:t>
            </w:r>
            <w:r w:rsidR="002231C5" w:rsidRPr="000803AE">
              <w:rPr>
                <w:rFonts w:eastAsia="標楷體"/>
                <w:sz w:val="20"/>
                <w:szCs w:val="20"/>
              </w:rPr>
              <w:t>)</w:t>
            </w:r>
            <w:r w:rsidRPr="000803AE">
              <w:rPr>
                <w:rFonts w:eastAsia="標楷體"/>
                <w:sz w:val="20"/>
                <w:szCs w:val="20"/>
              </w:rPr>
              <w:t>.</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4. One copy of the newspaper carrying the announcement of the rules for public offering of shares.  (Where securities are sold via overallotment, the underwriter's declaration of exercise of overallotment and letter of consent to sales via overallotment must be submitted; where securities are not sold via overallotment, the underwriter's declaration of exercise of overallotment must still be submitted.)</w:t>
            </w:r>
          </w:p>
          <w:p w:rsidR="00F96F9C"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5.</w:t>
            </w:r>
            <w:r w:rsidR="006737EC" w:rsidRPr="000803AE">
              <w:rPr>
                <w:rFonts w:eastAsia="標楷體"/>
                <w:sz w:val="20"/>
                <w:szCs w:val="20"/>
              </w:rPr>
              <w:t xml:space="preserve"> </w:t>
            </w:r>
            <w:r w:rsidR="00313CFE" w:rsidRPr="000803AE">
              <w:rPr>
                <w:rFonts w:eastAsia="標楷體" w:hint="eastAsia"/>
                <w:sz w:val="20"/>
                <w:szCs w:val="20"/>
              </w:rPr>
              <w:t>Four</w:t>
            </w:r>
            <w:r w:rsidRPr="000803AE">
              <w:rPr>
                <w:rFonts w:eastAsia="標楷體"/>
                <w:sz w:val="20"/>
                <w:szCs w:val="20"/>
              </w:rPr>
              <w:t xml:space="preserve"> copies of the prospectus.</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 xml:space="preserve">6. To post information regarding application for termination of registration as an emerging stock company or termination of listing on the </w:t>
            </w:r>
            <w:r w:rsidR="000829AF" w:rsidRPr="000803AE">
              <w:rPr>
                <w:rFonts w:eastAsia="標楷體" w:hint="eastAsia"/>
                <w:sz w:val="20"/>
                <w:szCs w:val="20"/>
              </w:rPr>
              <w:t>Taipei Exchange</w:t>
            </w:r>
            <w:r w:rsidRPr="000803AE">
              <w:rPr>
                <w:rFonts w:eastAsia="標楷體"/>
                <w:sz w:val="20"/>
                <w:szCs w:val="20"/>
              </w:rPr>
              <w:t xml:space="preserve"> on the Market Observation Post System (sii.twse.com.tw/announcement of the approval of the listing (or </w:t>
            </w:r>
            <w:r w:rsidR="000829AF" w:rsidRPr="000803AE">
              <w:rPr>
                <w:rFonts w:eastAsia="標楷體" w:hint="eastAsia"/>
                <w:sz w:val="20"/>
                <w:szCs w:val="20"/>
              </w:rPr>
              <w:t>TPEx</w:t>
            </w:r>
            <w:r w:rsidRPr="000803AE">
              <w:rPr>
                <w:rFonts w:eastAsia="標楷體"/>
                <w:sz w:val="20"/>
                <w:szCs w:val="20"/>
              </w:rPr>
              <w:t>-listing) of shares or corporate bonds, or announcement of the termination of listing or (</w:t>
            </w:r>
            <w:r w:rsidR="000829AF" w:rsidRPr="000803AE">
              <w:rPr>
                <w:rFonts w:eastAsia="標楷體" w:hint="eastAsia"/>
                <w:sz w:val="20"/>
                <w:szCs w:val="20"/>
              </w:rPr>
              <w:t>TPEx</w:t>
            </w:r>
            <w:r w:rsidRPr="000803AE">
              <w:rPr>
                <w:rFonts w:eastAsia="標楷體"/>
                <w:sz w:val="20"/>
                <w:szCs w:val="20"/>
              </w:rPr>
              <w:t xml:space="preserve">-listing)).  (Where securities are sold via overallotment, matters regarding sales via overallotment must be made public on the Market Observation Post System before the listing and on the seventh business day after the listing, and one copy of the contents made public must be submitted to Taiwan Stock Exchange Corporation.) </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7. Documents evidencing the completion of amendment to corporate registration.</w:t>
            </w:r>
          </w:p>
          <w:p w:rsidR="00234980" w:rsidRPr="000803AE" w:rsidRDefault="00234980" w:rsidP="003716D3">
            <w:pPr>
              <w:kinsoku w:val="0"/>
              <w:overflowPunct w:val="0"/>
              <w:snapToGrid w:val="0"/>
              <w:ind w:left="140" w:hanging="140"/>
              <w:rPr>
                <w:rFonts w:eastAsia="標楷體"/>
                <w:sz w:val="20"/>
                <w:szCs w:val="20"/>
              </w:rPr>
            </w:pPr>
            <w:r w:rsidRPr="000803AE">
              <w:rPr>
                <w:rFonts w:eastAsia="標楷體"/>
                <w:sz w:val="20"/>
                <w:szCs w:val="20"/>
              </w:rPr>
              <w:t>8. Photocopies of centralized depositary certificates and the inquiry slips for the balance amount of certain shareholders whose shares are under custody.</w:t>
            </w:r>
          </w:p>
          <w:p w:rsidR="00234980" w:rsidRPr="000803AE" w:rsidRDefault="00234980" w:rsidP="006B5355">
            <w:pPr>
              <w:kinsoku w:val="0"/>
              <w:overflowPunct w:val="0"/>
              <w:snapToGrid w:val="0"/>
              <w:ind w:left="140" w:hanging="140"/>
              <w:rPr>
                <w:rFonts w:eastAsia="標楷體"/>
                <w:sz w:val="20"/>
                <w:szCs w:val="20"/>
              </w:rPr>
            </w:pPr>
            <w:r w:rsidRPr="000803AE">
              <w:rPr>
                <w:rFonts w:eastAsia="標楷體"/>
                <w:sz w:val="20"/>
                <w:szCs w:val="20"/>
              </w:rPr>
              <w:t xml:space="preserve">9. </w:t>
            </w:r>
            <w:r w:rsidRPr="000803AE">
              <w:rPr>
                <w:sz w:val="20"/>
                <w:szCs w:val="20"/>
              </w:rPr>
              <w:t xml:space="preserve">Margin purchase and short sale review statement (applicable to changes from </w:t>
            </w:r>
            <w:r w:rsidR="000829AF" w:rsidRPr="000803AE">
              <w:rPr>
                <w:rFonts w:hint="eastAsia"/>
                <w:sz w:val="20"/>
                <w:szCs w:val="20"/>
              </w:rPr>
              <w:t>TPEx</w:t>
            </w:r>
            <w:r w:rsidRPr="000803AE">
              <w:rPr>
                <w:sz w:val="20"/>
                <w:szCs w:val="20"/>
              </w:rPr>
              <w:t>-listing to listing on Taiwan Stock Exchange).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139 of the Securities and Exchange Act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w:t>
            </w:r>
            <w:r w:rsidR="00132571" w:rsidRPr="000803AE">
              <w:rPr>
                <w:rFonts w:eastAsia="標楷體"/>
                <w:sz w:val="20"/>
                <w:szCs w:val="20"/>
              </w:rPr>
              <w:t>s</w:t>
            </w:r>
            <w:r w:rsidRPr="000803AE">
              <w:rPr>
                <w:rFonts w:eastAsia="標楷體"/>
                <w:sz w:val="20"/>
                <w:szCs w:val="20"/>
              </w:rPr>
              <w:t xml:space="preserve"> 43</w:t>
            </w:r>
            <w:r w:rsidR="00132571" w:rsidRPr="000803AE">
              <w:rPr>
                <w:rFonts w:eastAsia="標楷體"/>
                <w:sz w:val="20"/>
                <w:szCs w:val="20"/>
              </w:rPr>
              <w:t xml:space="preserve"> and 47</w:t>
            </w:r>
            <w:r w:rsidRPr="000803AE">
              <w:rPr>
                <w:rFonts w:eastAsia="標楷體"/>
                <w:sz w:val="20"/>
                <w:szCs w:val="20"/>
              </w:rPr>
              <w:t xml:space="preserve"> of the Operating Rules of the Taiwan Stock Exchange Corporation</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Tai-Cheng-81-Shang-10553 dated May 26, 1992</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Article 63 of the Taiwan Securities Association Rules Governing Underwriting and Resale of Securities by Securities Firms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Securities Association Directions Governing the Underwriting Procedures to be Followed by Underwriters in Conducting an Initial Listing on a Stock Exchange or Over-the-Counter Market</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234980" w:rsidRPr="000803AE" w:rsidRDefault="00234980" w:rsidP="00FF048F">
            <w:pPr>
              <w:numPr>
                <w:ilvl w:val="0"/>
                <w:numId w:val="182"/>
              </w:numPr>
              <w:kinsoku w:val="0"/>
              <w:overflowPunct w:val="0"/>
              <w:snapToGrid w:val="0"/>
              <w:rPr>
                <w:rFonts w:eastAsia="標楷體"/>
                <w:sz w:val="20"/>
                <w:szCs w:val="20"/>
              </w:rPr>
            </w:pPr>
            <w:r w:rsidRPr="000803AE">
              <w:rPr>
                <w:rFonts w:eastAsia="標楷體"/>
                <w:sz w:val="20"/>
                <w:szCs w:val="20"/>
              </w:rPr>
              <w:t>Letter No. Tai-Cheng-86-Shang-12760 dated May 21, 1997</w:t>
            </w:r>
          </w:p>
          <w:p w:rsidR="00234980" w:rsidRPr="000803AE" w:rsidRDefault="00234980" w:rsidP="00F82740">
            <w:pPr>
              <w:kinsoku w:val="0"/>
              <w:overflowPunct w:val="0"/>
              <w:snapToGrid w:val="0"/>
              <w:ind w:left="360"/>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1-2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During the application for initial listing, new shares issued for capital increase are concurrently listed.</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2 business days prior to the listing and trading.</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same formalities as those for listing of new shares issued in capital increase.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jc w:val="center"/>
              <w:rPr>
                <w:rFonts w:eastAsia="標楷體"/>
                <w:sz w:val="20"/>
                <w:szCs w:val="20"/>
              </w:rPr>
            </w:pPr>
            <w:r w:rsidRPr="000803AE">
              <w:rPr>
                <w:rFonts w:eastAsia="標楷體"/>
                <w:sz w:val="20"/>
                <w:szCs w:val="20"/>
              </w:rPr>
              <w:t>2</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To file Information</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ind w:left="212" w:hanging="212"/>
              <w:rPr>
                <w:rFonts w:eastAsia="標楷體"/>
                <w:sz w:val="20"/>
                <w:szCs w:val="20"/>
              </w:rPr>
            </w:pP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1</w:t>
            </w:r>
          </w:p>
        </w:tc>
        <w:tc>
          <w:tcPr>
            <w:tcW w:w="22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File investments by </w:t>
            </w:r>
            <w:r w:rsidRPr="000803AE">
              <w:rPr>
                <w:rFonts w:eastAsia="標楷體"/>
                <w:sz w:val="20"/>
                <w:szCs w:val="20"/>
              </w:rPr>
              <w:lastRenderedPageBreak/>
              <w:t xml:space="preserve">overseas Chinese and </w:t>
            </w:r>
            <w:r w:rsidRPr="000803AE">
              <w:rPr>
                <w:rFonts w:eastAsia="標楷體"/>
                <w:sz w:val="20"/>
                <w:szCs w:val="20"/>
              </w:rPr>
              <w:lastRenderedPageBreak/>
              <w:t>foreign nationals.</w:t>
            </w:r>
          </w:p>
          <w:p w:rsidR="00234980" w:rsidRPr="000803AE" w:rsidRDefault="00234980" w:rsidP="000C45CF">
            <w:pPr>
              <w:kinsoku w:val="0"/>
              <w:overflowPunct w:val="0"/>
              <w:snapToGrid w:val="0"/>
              <w:rPr>
                <w:rFonts w:eastAsia="標楷體"/>
                <w:sz w:val="20"/>
                <w:szCs w:val="20"/>
              </w:rPr>
            </w:pPr>
            <w:r w:rsidRPr="000803AE">
              <w:rPr>
                <w:rFonts w:eastAsia="標楷體"/>
                <w:sz w:val="20"/>
                <w:szCs w:val="20"/>
              </w:rPr>
              <w:t xml:space="preserve">Note: Not required for </w:t>
            </w:r>
            <w:r w:rsidR="000829AF" w:rsidRPr="000803AE">
              <w:rPr>
                <w:rFonts w:eastAsia="標楷體" w:hint="eastAsia"/>
                <w:sz w:val="20"/>
                <w:szCs w:val="20"/>
              </w:rPr>
              <w:t>TPEx</w:t>
            </w:r>
            <w:r w:rsidRPr="000803AE">
              <w:rPr>
                <w:rFonts w:eastAsia="標楷體"/>
                <w:sz w:val="20"/>
                <w:szCs w:val="20"/>
              </w:rPr>
              <w:t>-listed companies converted to listed companies.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lastRenderedPageBreak/>
              <w:t>The listing date</w:t>
            </w:r>
            <w:r w:rsidR="00533BFB"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w:t>
            </w:r>
            <w:r w:rsidRPr="000803AE">
              <w:rPr>
                <w:rFonts w:eastAsia="標楷體"/>
                <w:sz w:val="20"/>
                <w:szCs w:val="20"/>
              </w:rPr>
              <w:lastRenderedPageBreak/>
              <w:t xml:space="preserve">System (sii.twse.com.tw/ filing of overseas Chinese or foreign investors’ </w:t>
            </w:r>
            <w:r w:rsidRPr="000803AE">
              <w:rPr>
                <w:rFonts w:eastAsia="標楷體"/>
                <w:sz w:val="20"/>
                <w:szCs w:val="20"/>
              </w:rPr>
              <w:lastRenderedPageBreak/>
              <w:t>shareholding).</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lastRenderedPageBreak/>
              <w:t xml:space="preserve">Taiwan Stock Exchange Corporation </w:t>
            </w:r>
            <w:r w:rsidRPr="000803AE">
              <w:rPr>
                <w:rFonts w:eastAsia="標楷體"/>
                <w:sz w:val="20"/>
                <w:szCs w:val="20"/>
              </w:rPr>
              <w:lastRenderedPageBreak/>
              <w:t xml:space="preserve">Rules Governing Information </w:t>
            </w:r>
            <w:r w:rsidRPr="000803AE">
              <w:rPr>
                <w:rFonts w:eastAsia="標楷體"/>
                <w:sz w:val="20"/>
                <w:szCs w:val="20"/>
              </w:rPr>
              <w:lastRenderedPageBreak/>
              <w:t>Reporting by Companies with Listed Securities and Offshore Fund Institutions with Listed Offshore Exchange-Traded Funds</w:t>
            </w:r>
          </w:p>
          <w:p w:rsidR="00234980" w:rsidRPr="000803AE" w:rsidRDefault="00234980" w:rsidP="00FF048F">
            <w:pPr>
              <w:numPr>
                <w:ilvl w:val="0"/>
                <w:numId w:val="183"/>
              </w:numPr>
              <w:kinsoku w:val="0"/>
              <w:overflowPunct w:val="0"/>
              <w:snapToGrid w:val="0"/>
              <w:rPr>
                <w:rFonts w:eastAsia="標楷體"/>
                <w:sz w:val="20"/>
                <w:szCs w:val="20"/>
              </w:rPr>
            </w:pPr>
            <w:r w:rsidRPr="000803AE">
              <w:rPr>
                <w:rFonts w:eastAsia="標楷體"/>
                <w:sz w:val="20"/>
                <w:szCs w:val="20"/>
              </w:rPr>
              <w:t>Letter No. Tai-Cheng-Shang-0970035719 dated December 22, 2008</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lastRenderedPageBreak/>
              <w:t>2-</w:t>
            </w:r>
            <w:r w:rsidR="000B1821" w:rsidRPr="000803AE">
              <w:rPr>
                <w:rFonts w:eastAsia="標楷體" w:hint="eastAsia"/>
                <w:sz w:val="20"/>
                <w:szCs w:val="20"/>
              </w:rPr>
              <w:t>2</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snapToGrid w:val="0"/>
              <w:rPr>
                <w:rFonts w:eastAsia="標楷體"/>
                <w:sz w:val="20"/>
                <w:szCs w:val="20"/>
              </w:rPr>
            </w:pPr>
            <w:r w:rsidRPr="000803AE">
              <w:rPr>
                <w:rFonts w:eastAsia="標楷體"/>
                <w:sz w:val="20"/>
                <w:szCs w:val="20"/>
              </w:rPr>
              <w:t>Updating of the numbers of shares.</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pStyle w:val="a5"/>
              <w:tabs>
                <w:tab w:val="clear" w:pos="4153"/>
                <w:tab w:val="clear" w:pos="8306"/>
              </w:tabs>
              <w:rPr>
                <w:rFonts w:eastAsia="標楷體"/>
              </w:rPr>
            </w:pPr>
            <w:r w:rsidRPr="000803AE">
              <w:rPr>
                <w:rFonts w:eastAsia="標楷體"/>
              </w:rPr>
              <w:t>The listing date</w:t>
            </w:r>
            <w:r w:rsidR="00533BFB" w:rsidRPr="000803AE">
              <w:rPr>
                <w:rFonts w:eastAsia="標楷體" w:hint="eastAsia"/>
              </w:rPr>
              <w:t>.</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snapToGrid w:val="0"/>
              <w:rPr>
                <w:rFonts w:eastAsia="標楷體"/>
                <w:sz w:val="20"/>
                <w:szCs w:val="20"/>
              </w:rPr>
            </w:pPr>
            <w:r w:rsidRPr="000803AE">
              <w:rPr>
                <w:rFonts w:eastAsia="標楷體"/>
                <w:sz w:val="20"/>
                <w:szCs w:val="20"/>
              </w:rPr>
              <w:t>The relevant information shall be uploaded to the Market Observation Post System (sii.twse.com.tw/filing of domestic securities; to facilitate file conversion on the computer system, the date of effectiveness of the posted information must be later than the listing date).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234980" w:rsidRPr="000803AE" w:rsidTr="00234980">
        <w:tc>
          <w:tcPr>
            <w:tcW w:w="4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E32C40">
            <w:pPr>
              <w:kinsoku w:val="0"/>
              <w:overflowPunct w:val="0"/>
              <w:snapToGrid w:val="0"/>
              <w:jc w:val="center"/>
              <w:rPr>
                <w:rFonts w:eastAsia="標楷體"/>
                <w:sz w:val="20"/>
                <w:szCs w:val="20"/>
              </w:rPr>
            </w:pPr>
            <w:r w:rsidRPr="000803AE">
              <w:rPr>
                <w:rFonts w:eastAsia="標楷體"/>
                <w:sz w:val="20"/>
                <w:szCs w:val="20"/>
              </w:rPr>
              <w:t>2-</w:t>
            </w:r>
            <w:r w:rsidR="000B1821" w:rsidRPr="000803AE">
              <w:rPr>
                <w:rFonts w:eastAsia="標楷體" w:hint="eastAsia"/>
                <w:sz w:val="20"/>
                <w:szCs w:val="20"/>
              </w:rPr>
              <w:t>3</w:t>
            </w:r>
          </w:p>
        </w:tc>
        <w:tc>
          <w:tcPr>
            <w:tcW w:w="2280" w:type="dxa"/>
            <w:tcBorders>
              <w:top w:val="single" w:sz="4" w:space="0" w:color="auto"/>
              <w:left w:val="single" w:sz="4" w:space="0" w:color="auto"/>
              <w:bottom w:val="single" w:sz="4" w:space="0" w:color="auto"/>
              <w:right w:val="single" w:sz="4" w:space="0" w:color="auto"/>
            </w:tcBorders>
            <w:vAlign w:val="center"/>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Addition of or a change in the emergency contact information when the spokesperson, the deputy spokesperson or the chief financial officer is on holiday.</w:t>
            </w:r>
          </w:p>
        </w:tc>
        <w:tc>
          <w:tcPr>
            <w:tcW w:w="216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The listing date.</w:t>
            </w:r>
          </w:p>
        </w:tc>
        <w:tc>
          <w:tcPr>
            <w:tcW w:w="648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Add or change the information by uploading the relevant information to the Market Observation Post System (sii.twse.com.tw/</w:t>
            </w:r>
            <w:r w:rsidR="009501E2" w:rsidRPr="000803AE">
              <w:rPr>
                <w:rFonts w:eastAsia="標楷體"/>
                <w:sz w:val="20"/>
                <w:szCs w:val="20"/>
              </w:rPr>
              <w:t>filing of</w:t>
            </w:r>
            <w:r w:rsidRPr="000803AE">
              <w:rPr>
                <w:sz w:val="20"/>
                <w:szCs w:val="20"/>
              </w:rPr>
              <w:t xml:space="preserve"> </w:t>
            </w:r>
            <w:r w:rsidRPr="000803AE">
              <w:rPr>
                <w:rFonts w:eastAsia="標楷體"/>
                <w:sz w:val="20"/>
                <w:szCs w:val="20"/>
              </w:rPr>
              <w:t>basic information of the company; sii.twse.com.tw /filing of emergency contact information on holiday).  After the information is uploaded, return to the previous page and click on the "Confirm" icon to complete the addition or change.</w:t>
            </w:r>
          </w:p>
        </w:tc>
        <w:tc>
          <w:tcPr>
            <w:tcW w:w="3600" w:type="dxa"/>
            <w:tcBorders>
              <w:top w:val="single" w:sz="4" w:space="0" w:color="auto"/>
              <w:left w:val="single" w:sz="4" w:space="0" w:color="auto"/>
              <w:bottom w:val="single" w:sz="4" w:space="0" w:color="auto"/>
              <w:right w:val="single" w:sz="4" w:space="0" w:color="auto"/>
            </w:tcBorders>
          </w:tcPr>
          <w:p w:rsidR="00234980" w:rsidRPr="000803AE" w:rsidRDefault="00234980" w:rsidP="003716D3">
            <w:pPr>
              <w:kinsoku w:val="0"/>
              <w:overflowPunct w:val="0"/>
              <w:snapToGrid w:val="0"/>
              <w:rPr>
                <w:rFonts w:eastAsia="標楷體"/>
                <w:sz w:val="20"/>
                <w:szCs w:val="20"/>
              </w:rPr>
            </w:pPr>
            <w:r w:rsidRPr="000803AE">
              <w:rPr>
                <w:rFonts w:eastAsia="標楷體"/>
                <w:sz w:val="20"/>
                <w:szCs w:val="20"/>
              </w:rPr>
              <w:t>Letter No. Tai-Cheng-Shang-0991702993 dated August 2, 2010</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2-4</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Basic information of the company and its subsidiaries and significant subsidiaries.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relevant 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of the company/filing of basic information of the company).</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The</w:t>
            </w:r>
            <w:r w:rsidR="004234AE" w:rsidRPr="000803AE">
              <w:rPr>
                <w:rFonts w:eastAsia="標楷體" w:hint="eastAsia"/>
                <w:sz w:val="20"/>
                <w:szCs w:val="20"/>
              </w:rPr>
              <w:t xml:space="preserve"> 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 xml:space="preserve">shall be uploaded to the Market Observation Post System (sii.twse.com.tw/filing of basic information </w:t>
            </w:r>
            <w:r w:rsidRPr="000803AE">
              <w:rPr>
                <w:rFonts w:eastAsia="標楷體" w:hint="eastAsia"/>
                <w:sz w:val="20"/>
                <w:szCs w:val="20"/>
              </w:rPr>
              <w:t>of</w:t>
            </w:r>
            <w:r w:rsidRPr="000803AE">
              <w:rPr>
                <w:rFonts w:eastAsia="標楷體"/>
                <w:sz w:val="20"/>
                <w:szCs w:val="20"/>
              </w:rPr>
              <w:t xml:space="preserve"> </w:t>
            </w:r>
            <w:r w:rsidRPr="000803AE">
              <w:rPr>
                <w:rFonts w:eastAsia="標楷體" w:hint="eastAsia"/>
                <w:sz w:val="20"/>
                <w:szCs w:val="20"/>
              </w:rPr>
              <w:t>the company</w:t>
            </w:r>
            <w:r w:rsidRPr="000803AE">
              <w:rPr>
                <w:rFonts w:eastAsia="標楷體"/>
                <w:sz w:val="20"/>
                <w:szCs w:val="20"/>
              </w:rPr>
              <w:t>/basic information of subsidiar</w:t>
            </w:r>
            <w:r w:rsidRPr="000803AE">
              <w:rPr>
                <w:rFonts w:eastAsia="標楷體" w:hint="eastAsia"/>
                <w:sz w:val="20"/>
                <w:szCs w:val="20"/>
              </w:rPr>
              <w:t>ies</w:t>
            </w:r>
            <w:r w:rsidRPr="000803AE">
              <w:rPr>
                <w:rFonts w:eastAsia="標楷體"/>
                <w:sz w:val="20"/>
                <w:szCs w:val="20"/>
              </w:rPr>
              <w:t>).</w:t>
            </w:r>
          </w:p>
          <w:p w:rsidR="000B1821" w:rsidRPr="000803AE" w:rsidRDefault="000B1821" w:rsidP="002A6E95">
            <w:pPr>
              <w:numPr>
                <w:ilvl w:val="0"/>
                <w:numId w:val="392"/>
              </w:numPr>
              <w:snapToGrid w:val="0"/>
              <w:rPr>
                <w:rFonts w:eastAsia="標楷體"/>
                <w:sz w:val="20"/>
                <w:szCs w:val="20"/>
              </w:rPr>
            </w:pPr>
            <w:r w:rsidRPr="000803AE">
              <w:rPr>
                <w:rFonts w:eastAsia="標楷體" w:hint="eastAsia"/>
                <w:sz w:val="20"/>
                <w:szCs w:val="20"/>
              </w:rPr>
              <w:t xml:space="preserve">The </w:t>
            </w:r>
            <w:r w:rsidR="004234AE" w:rsidRPr="000803AE">
              <w:rPr>
                <w:rFonts w:eastAsia="標楷體" w:hint="eastAsia"/>
                <w:sz w:val="20"/>
                <w:szCs w:val="20"/>
              </w:rPr>
              <w:t xml:space="preserve">relevant </w:t>
            </w:r>
            <w:r w:rsidR="004234AE" w:rsidRPr="000803AE">
              <w:rPr>
                <w:rFonts w:eastAsia="標楷體"/>
                <w:sz w:val="20"/>
                <w:szCs w:val="20"/>
              </w:rPr>
              <w:t>information</w:t>
            </w:r>
            <w:r w:rsidRPr="000803AE">
              <w:rPr>
                <w:rFonts w:eastAsia="標楷體" w:hint="eastAsia"/>
                <w:sz w:val="20"/>
                <w:szCs w:val="20"/>
              </w:rPr>
              <w:t xml:space="preserve"> </w:t>
            </w:r>
            <w:r w:rsidRPr="000803AE">
              <w:rPr>
                <w:rFonts w:eastAsia="標楷體"/>
                <w:sz w:val="20"/>
                <w:szCs w:val="20"/>
              </w:rPr>
              <w:t>shall be uploaded to the Market Observation Post System (sii.twse.com.tw/filing of basic information o</w:t>
            </w:r>
            <w:r w:rsidRPr="000803AE">
              <w:rPr>
                <w:rFonts w:eastAsia="標楷體" w:hint="eastAsia"/>
                <w:sz w:val="20"/>
                <w:szCs w:val="20"/>
              </w:rPr>
              <w:t>f</w:t>
            </w:r>
            <w:r w:rsidRPr="000803AE">
              <w:rPr>
                <w:rFonts w:eastAsia="標楷體"/>
                <w:sz w:val="20"/>
                <w:szCs w:val="20"/>
              </w:rPr>
              <w:t xml:space="preserve">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 xml:space="preserve">/basic information of </w:t>
            </w:r>
            <w:r w:rsidRPr="000803AE">
              <w:rPr>
                <w:rFonts w:eastAsia="標楷體" w:hint="eastAsia"/>
                <w:sz w:val="20"/>
                <w:szCs w:val="20"/>
              </w:rPr>
              <w:t xml:space="preserve">significant </w:t>
            </w:r>
            <w:r w:rsidRPr="000803AE">
              <w:rPr>
                <w:rFonts w:eastAsia="標楷體"/>
                <w:sz w:val="20"/>
                <w:szCs w:val="20"/>
              </w:rPr>
              <w:t>subsidiar</w:t>
            </w:r>
            <w:r w:rsidRPr="000803AE">
              <w:rPr>
                <w:rFonts w:eastAsia="標楷體" w:hint="eastAsia"/>
                <w:sz w:val="20"/>
                <w:szCs w:val="20"/>
              </w:rPr>
              <w:t>ies</w:t>
            </w:r>
            <w:r w:rsidRPr="000803AE">
              <w:rPr>
                <w:rFonts w:eastAsia="標楷體"/>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2-5</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sz w:val="20"/>
              </w:rPr>
            </w:pPr>
            <w:r w:rsidRPr="000803AE">
              <w:rPr>
                <w:rFonts w:hint="eastAsia"/>
                <w:sz w:val="20"/>
              </w:rPr>
              <w:t>1. B</w:t>
            </w:r>
            <w:r w:rsidRPr="000803AE">
              <w:rPr>
                <w:sz w:val="20"/>
              </w:rPr>
              <w:t>alance sheet, comprehensive income statement</w:t>
            </w:r>
            <w:r w:rsidRPr="000803AE">
              <w:rPr>
                <w:rFonts w:hint="eastAsia"/>
                <w:sz w:val="20"/>
              </w:rPr>
              <w:t xml:space="preserve">, </w:t>
            </w:r>
            <w:r w:rsidRPr="000803AE">
              <w:rPr>
                <w:sz w:val="20"/>
              </w:rPr>
              <w:t>cash flow statement</w:t>
            </w:r>
            <w:r w:rsidRPr="000803AE">
              <w:rPr>
                <w:rFonts w:hint="eastAsia"/>
                <w:sz w:val="20"/>
              </w:rPr>
              <w:t>, s</w:t>
            </w:r>
            <w:r w:rsidRPr="000803AE">
              <w:rPr>
                <w:sz w:val="20"/>
              </w:rPr>
              <w:t>tatement of changes in equity</w:t>
            </w:r>
            <w:r w:rsidRPr="000803AE">
              <w:rPr>
                <w:rFonts w:hint="eastAsia"/>
                <w:sz w:val="20"/>
              </w:rPr>
              <w:t xml:space="preserve">, financial reports </w:t>
            </w:r>
            <w:r w:rsidR="005D1C96" w:rsidRPr="000803AE">
              <w:rPr>
                <w:rFonts w:hint="eastAsia"/>
                <w:sz w:val="20"/>
              </w:rPr>
              <w:t xml:space="preserve">audited or </w:t>
            </w:r>
            <w:r w:rsidR="005D2DC0" w:rsidRPr="000803AE">
              <w:rPr>
                <w:sz w:val="20"/>
              </w:rPr>
              <w:t>reviewed</w:t>
            </w:r>
            <w:r w:rsidR="005D1C96" w:rsidRPr="000803AE">
              <w:rPr>
                <w:rFonts w:hint="eastAsia"/>
                <w:sz w:val="20"/>
              </w:rPr>
              <w:t xml:space="preserve"> </w:t>
            </w:r>
            <w:r w:rsidRPr="000803AE">
              <w:rPr>
                <w:rFonts w:hint="eastAsia"/>
                <w:sz w:val="20"/>
              </w:rPr>
              <w:t>by the CPA</w:t>
            </w:r>
            <w:r w:rsidRPr="000803AE">
              <w:rPr>
                <w:sz w:val="20"/>
              </w:rPr>
              <w:t xml:space="preserve"> </w:t>
            </w:r>
            <w:r w:rsidRPr="000803AE">
              <w:rPr>
                <w:rFonts w:hint="eastAsia"/>
                <w:sz w:val="20"/>
              </w:rPr>
              <w:t xml:space="preserve">and the notes thereto, and names of the </w:t>
            </w:r>
            <w:r w:rsidRPr="000803AE">
              <w:rPr>
                <w:sz w:val="20"/>
                <w:szCs w:val="20"/>
              </w:rPr>
              <w:t>certifying CPA</w:t>
            </w:r>
            <w:r w:rsidRPr="000803AE">
              <w:rPr>
                <w:sz w:val="20"/>
              </w:rPr>
              <w:t xml:space="preserve"> for the </w:t>
            </w:r>
            <w:r w:rsidRPr="000803AE">
              <w:rPr>
                <w:rFonts w:hint="eastAsia"/>
                <w:sz w:val="20"/>
              </w:rPr>
              <w:t xml:space="preserve">current and the past two </w:t>
            </w:r>
            <w:r w:rsidRPr="000803AE">
              <w:rPr>
                <w:rFonts w:hint="eastAsia"/>
                <w:sz w:val="20"/>
              </w:rPr>
              <w:lastRenderedPageBreak/>
              <w:t>fiscal years.</w:t>
            </w:r>
          </w:p>
          <w:p w:rsidR="000B1821" w:rsidRPr="000803AE" w:rsidRDefault="000B1821" w:rsidP="00E32C40">
            <w:pPr>
              <w:kinsoku w:val="0"/>
              <w:overflowPunct w:val="0"/>
              <w:snapToGrid w:val="0"/>
              <w:rPr>
                <w:sz w:val="20"/>
              </w:rPr>
            </w:pPr>
          </w:p>
          <w:p w:rsidR="000B1821" w:rsidRPr="000803AE" w:rsidRDefault="000B1821" w:rsidP="00E32C40">
            <w:pPr>
              <w:kinsoku w:val="0"/>
              <w:overflowPunct w:val="0"/>
              <w:snapToGrid w:val="0"/>
              <w:rPr>
                <w:rFonts w:eastAsia="標楷體"/>
                <w:sz w:val="20"/>
                <w:szCs w:val="20"/>
              </w:rPr>
            </w:pPr>
            <w:r w:rsidRPr="000803AE">
              <w:rPr>
                <w:rFonts w:hint="eastAsia"/>
                <w:sz w:val="20"/>
              </w:rPr>
              <w:t xml:space="preserve">2. </w:t>
            </w:r>
            <w:r w:rsidRPr="000803AE">
              <w:rPr>
                <w:rFonts w:eastAsia="標楷體" w:hint="eastAsia"/>
                <w:sz w:val="20"/>
                <w:szCs w:val="20"/>
              </w:rPr>
              <w:t>R</w:t>
            </w:r>
            <w:r w:rsidRPr="000803AE">
              <w:rPr>
                <w:rFonts w:eastAsia="標楷體"/>
                <w:sz w:val="20"/>
                <w:szCs w:val="20"/>
              </w:rPr>
              <w:t>evenues</w:t>
            </w:r>
            <w:r w:rsidRPr="000803AE">
              <w:rPr>
                <w:rFonts w:eastAsia="標楷體" w:hint="eastAsia"/>
                <w:sz w:val="20"/>
                <w:szCs w:val="20"/>
              </w:rPr>
              <w:t>,</w:t>
            </w:r>
            <w:r w:rsidRPr="000803AE">
              <w:rPr>
                <w:rFonts w:eastAsia="標楷體"/>
                <w:sz w:val="20"/>
                <w:szCs w:val="20"/>
              </w:rPr>
              <w:t xml:space="preserve"> </w:t>
            </w:r>
            <w:r w:rsidRPr="000803AE">
              <w:rPr>
                <w:rFonts w:eastAsia="標楷體" w:hint="eastAsia"/>
                <w:sz w:val="20"/>
                <w:szCs w:val="20"/>
              </w:rPr>
              <w:t>s</w:t>
            </w:r>
            <w:r w:rsidRPr="000803AE">
              <w:rPr>
                <w:rFonts w:eastAsia="標楷體"/>
                <w:sz w:val="20"/>
                <w:szCs w:val="20"/>
              </w:rPr>
              <w:t xml:space="preserve">tatistics of revenues of </w:t>
            </w:r>
            <w:r w:rsidRPr="000803AE">
              <w:rPr>
                <w:sz w:val="20"/>
                <w:szCs w:val="20"/>
              </w:rPr>
              <w:t>respective</w:t>
            </w:r>
            <w:r w:rsidRPr="000803AE">
              <w:rPr>
                <w:rFonts w:eastAsia="標楷體"/>
                <w:sz w:val="20"/>
                <w:szCs w:val="20"/>
              </w:rPr>
              <w:t xml:space="preserve"> products (voluntary reporting)</w:t>
            </w:r>
            <w:r w:rsidRPr="000803AE">
              <w:rPr>
                <w:rFonts w:eastAsia="標楷體" w:hint="eastAsia"/>
                <w:sz w:val="20"/>
                <w:szCs w:val="20"/>
              </w:rPr>
              <w:t xml:space="preserve"> and </w:t>
            </w:r>
            <w:r w:rsidRPr="000803AE">
              <w:rPr>
                <w:rFonts w:eastAsia="標楷體"/>
                <w:sz w:val="20"/>
              </w:rPr>
              <w:t>unaudited income</w:t>
            </w:r>
            <w:r w:rsidRPr="000803AE">
              <w:rPr>
                <w:rFonts w:eastAsia="標楷體" w:hint="eastAsia"/>
                <w:sz w:val="20"/>
              </w:rPr>
              <w:t xml:space="preserve"> </w:t>
            </w:r>
            <w:r w:rsidRPr="000803AE">
              <w:rPr>
                <w:rFonts w:eastAsia="標楷體"/>
                <w:sz w:val="20"/>
                <w:szCs w:val="20"/>
              </w:rPr>
              <w:t>(voluntary reporting)</w:t>
            </w:r>
            <w:r w:rsidRPr="000803AE">
              <w:rPr>
                <w:rFonts w:eastAsia="標楷體" w:hint="eastAsia"/>
                <w:sz w:val="20"/>
                <w:szCs w:val="20"/>
              </w:rPr>
              <w:t xml:space="preserve"> for the current and the past two fiscal years.</w:t>
            </w:r>
          </w:p>
          <w:p w:rsidR="000B1821" w:rsidRPr="000803AE" w:rsidRDefault="000B1821" w:rsidP="00E32C40">
            <w:pPr>
              <w:kinsoku w:val="0"/>
              <w:overflowPunct w:val="0"/>
              <w:snapToGrid w:val="0"/>
              <w:rPr>
                <w:sz w:val="20"/>
                <w:szCs w:val="20"/>
              </w:rPr>
            </w:pPr>
          </w:p>
          <w:p w:rsidR="000B1821" w:rsidRPr="000803AE" w:rsidRDefault="005D2DC0" w:rsidP="00E32C40">
            <w:pPr>
              <w:kinsoku w:val="0"/>
              <w:overflowPunct w:val="0"/>
              <w:snapToGrid w:val="0"/>
              <w:rPr>
                <w:sz w:val="20"/>
                <w:szCs w:val="20"/>
              </w:rPr>
            </w:pPr>
            <w:r w:rsidRPr="000803AE">
              <w:rPr>
                <w:sz w:val="20"/>
                <w:szCs w:val="20"/>
              </w:rPr>
              <w:t>Note: A voluntary report</w:t>
            </w:r>
            <w:r w:rsidRPr="000803AE">
              <w:rPr>
                <w:rFonts w:hint="eastAsia"/>
                <w:sz w:val="20"/>
                <w:szCs w:val="20"/>
              </w:rPr>
              <w:t>er</w:t>
            </w:r>
            <w:r w:rsidR="000B1821" w:rsidRPr="000803AE">
              <w:rPr>
                <w:rFonts w:hint="eastAsia"/>
                <w:sz w:val="20"/>
                <w:szCs w:val="20"/>
              </w:rPr>
              <w:t xml:space="preserve"> of</w:t>
            </w:r>
            <w:r w:rsidRPr="000803AE">
              <w:rPr>
                <w:rFonts w:hint="eastAsia"/>
                <w:sz w:val="20"/>
                <w:szCs w:val="20"/>
              </w:rPr>
              <w:t xml:space="preserve"> </w:t>
            </w:r>
            <w:r w:rsidR="000B1821" w:rsidRPr="000803AE">
              <w:rPr>
                <w:rFonts w:eastAsia="標楷體" w:hint="eastAsia"/>
                <w:sz w:val="20"/>
                <w:szCs w:val="20"/>
              </w:rPr>
              <w:t>s</w:t>
            </w:r>
            <w:r w:rsidR="000B1821" w:rsidRPr="000803AE">
              <w:rPr>
                <w:rFonts w:eastAsia="標楷體"/>
                <w:sz w:val="20"/>
                <w:szCs w:val="20"/>
              </w:rPr>
              <w:t xml:space="preserve">tatistics of revenues of </w:t>
            </w:r>
            <w:r w:rsidR="000B1821" w:rsidRPr="000803AE">
              <w:rPr>
                <w:sz w:val="20"/>
                <w:szCs w:val="20"/>
              </w:rPr>
              <w:t>respective</w:t>
            </w:r>
            <w:r w:rsidR="000B1821" w:rsidRPr="000803AE">
              <w:rPr>
                <w:rFonts w:eastAsia="標楷體"/>
                <w:sz w:val="20"/>
                <w:szCs w:val="20"/>
              </w:rPr>
              <w:t xml:space="preserve"> products</w:t>
            </w:r>
            <w:r w:rsidR="000B1821" w:rsidRPr="000803AE">
              <w:rPr>
                <w:rFonts w:eastAsia="標楷體" w:hint="eastAsia"/>
                <w:sz w:val="20"/>
                <w:szCs w:val="20"/>
              </w:rPr>
              <w:t xml:space="preserve"> and </w:t>
            </w:r>
            <w:r w:rsidR="000B1821" w:rsidRPr="000803AE">
              <w:rPr>
                <w:rFonts w:eastAsia="標楷體"/>
                <w:sz w:val="20"/>
              </w:rPr>
              <w:t>unaudited income</w:t>
            </w:r>
            <w:r w:rsidR="000B1821" w:rsidRPr="000803AE">
              <w:rPr>
                <w:sz w:val="20"/>
                <w:szCs w:val="20"/>
              </w:rPr>
              <w:t xml:space="preserve"> shall continue to report till the end of the current fiscal year.</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140FAC">
            <w:pPr>
              <w:kinsoku w:val="0"/>
              <w:overflowPunct w:val="0"/>
              <w:snapToGrid w:val="0"/>
              <w:rPr>
                <w:rFonts w:eastAsia="標楷體"/>
                <w:sz w:val="20"/>
                <w:szCs w:val="20"/>
              </w:rPr>
            </w:pPr>
          </w:p>
          <w:p w:rsidR="000B1821" w:rsidRPr="000803AE" w:rsidRDefault="000B1821" w:rsidP="009300FC">
            <w:pPr>
              <w:kinsoku w:val="0"/>
              <w:overflowPunct w:val="0"/>
              <w:snapToGrid w:val="0"/>
              <w:rPr>
                <w:rFonts w:eastAsia="標楷體"/>
                <w:sz w:val="20"/>
                <w:szCs w:val="20"/>
              </w:rPr>
            </w:pPr>
            <w:r w:rsidRPr="000803AE">
              <w:rPr>
                <w:rFonts w:hint="eastAsia"/>
                <w:sz w:val="20"/>
              </w:rPr>
              <w:t xml:space="preserve">3. </w:t>
            </w:r>
            <w:r w:rsidR="005D2DC0" w:rsidRPr="000803AE">
              <w:rPr>
                <w:sz w:val="20"/>
              </w:rPr>
              <w:t>Declaration</w:t>
            </w:r>
            <w:r w:rsidRPr="000803AE">
              <w:rPr>
                <w:rFonts w:hint="eastAsia"/>
                <w:sz w:val="20"/>
              </w:rPr>
              <w:t xml:space="preserve"> of dividends for the current and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B1821">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r w:rsidRPr="000803AE">
              <w:rPr>
                <w:rFonts w:eastAsia="標楷體"/>
                <w:sz w:val="20"/>
                <w:szCs w:val="20"/>
              </w:rPr>
              <w:t>/IFRS financial statement filing process, and explanations regarding published financial reports)</w:t>
            </w:r>
            <w:r w:rsidRPr="000803AE">
              <w:rPr>
                <w:rFonts w:eastAsia="標楷體" w:hint="eastAsia"/>
                <w:sz w:val="20"/>
                <w:szCs w:val="20"/>
              </w:rPr>
              <w: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using non-formatted electronic files/filing of financial report).</w:t>
            </w:r>
          </w:p>
          <w:p w:rsidR="000B1821" w:rsidRPr="000803AE" w:rsidRDefault="000B1821" w:rsidP="002A6E95">
            <w:pPr>
              <w:numPr>
                <w:ilvl w:val="0"/>
                <w:numId w:val="393"/>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disclosed in the notes to the financial statements/filing of information disclosed in the notes to the financial </w:t>
            </w:r>
            <w:r w:rsidRPr="000803AE">
              <w:rPr>
                <w:rFonts w:eastAsia="標楷體"/>
                <w:sz w:val="20"/>
                <w:szCs w:val="20"/>
              </w:rPr>
              <w:lastRenderedPageBreak/>
              <w:t>statements).</w:t>
            </w:r>
          </w:p>
          <w:p w:rsidR="000B1821" w:rsidRPr="000803AE" w:rsidRDefault="000B1821" w:rsidP="002A6E95">
            <w:pPr>
              <w:snapToGrid w:val="0"/>
              <w:rPr>
                <w:rFonts w:eastAsia="標楷體"/>
                <w:sz w:val="20"/>
                <w:szCs w:val="20"/>
              </w:rPr>
            </w:pP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by domestic listed companies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revenues after adopting IFRS/monthly revenues revenue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005D2DC0" w:rsidRPr="000803AE">
              <w:rPr>
                <w:rFonts w:eastAsia="標楷體"/>
                <w:sz w:val="20"/>
                <w:szCs w:val="20"/>
              </w:rPr>
              <w:t xml:space="preserve"> products/</w:t>
            </w:r>
            <w:r w:rsidRPr="000803AE">
              <w:rPr>
                <w:rFonts w:eastAsia="標楷體"/>
                <w:sz w:val="20"/>
                <w:szCs w:val="20"/>
              </w:rPr>
              <w:t>reporting of the monthly revenues of qualified subsidiaries by financial holding and investment holding companies for and on behalf of their subsidiaries after adopting IFRS).</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(sii.twse.com.tw/information on monthly revenues, endorsements and guarantee, and funds lending, and statistics of revenues of </w:t>
            </w:r>
            <w:r w:rsidRPr="000803AE">
              <w:rPr>
                <w:sz w:val="20"/>
                <w:szCs w:val="20"/>
              </w:rPr>
              <w:t>respective</w:t>
            </w:r>
            <w:r w:rsidRPr="000803AE">
              <w:rPr>
                <w:rFonts w:eastAsia="標楷體"/>
                <w:sz w:val="20"/>
                <w:szCs w:val="20"/>
              </w:rPr>
              <w:t xml:space="preserve"> products/reporting of revenues after adopting IFRS/statistics of revenues of respective products (voluntary reporting)).</w:t>
            </w:r>
          </w:p>
          <w:p w:rsidR="000B1821" w:rsidRPr="000803AE" w:rsidRDefault="000B1821" w:rsidP="002A6E95">
            <w:pPr>
              <w:numPr>
                <w:ilvl w:val="0"/>
                <w:numId w:val="400"/>
              </w:num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unaudited income</w:t>
            </w:r>
            <w:r w:rsidRPr="000803AE">
              <w:rPr>
                <w:rFonts w:eastAsia="標楷體" w:hint="eastAsia"/>
                <w:sz w:val="20"/>
                <w:szCs w:val="20"/>
              </w:rPr>
              <w:t xml:space="preserve"> </w:t>
            </w:r>
            <w:r w:rsidRPr="000803AE">
              <w:rPr>
                <w:rFonts w:eastAsia="標楷體"/>
                <w:sz w:val="20"/>
                <w:szCs w:val="20"/>
              </w:rPr>
              <w:t>(voluntary reporting)).</w:t>
            </w:r>
          </w:p>
          <w:p w:rsidR="000B1821" w:rsidRPr="000803AE" w:rsidRDefault="000B1821" w:rsidP="002A6E95">
            <w:pPr>
              <w:snapToGrid w:val="0"/>
              <w:ind w:left="360"/>
              <w:rPr>
                <w:rFonts w:eastAsia="標楷體"/>
                <w:sz w:val="20"/>
                <w:szCs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(sii.twse.com.tw/declaration of dividends/declaration of dividends).</w:t>
            </w:r>
          </w:p>
          <w:p w:rsidR="000B1821" w:rsidRPr="000803AE" w:rsidRDefault="000B1821" w:rsidP="002A6E95">
            <w:pPr>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lastRenderedPageBreak/>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2-6</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sz w:val="20"/>
              </w:rPr>
              <w:t>Explanations of material changes in financial ratios and financial analysis data</w:t>
            </w:r>
            <w:r w:rsidRPr="000803AE">
              <w:rPr>
                <w:rFonts w:hint="eastAsia"/>
                <w:sz w:val="20"/>
              </w:rPr>
              <w:t xml:space="preserve"> for the past two fiscal years.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w:t>
            </w:r>
            <w:r w:rsidRPr="000803AE">
              <w:rPr>
                <w:sz w:val="20"/>
              </w:rPr>
              <w:t>(sii.twse.com.tw/report of financial analysis data</w:t>
            </w:r>
            <w:r w:rsidRPr="000803AE">
              <w:rPr>
                <w:rFonts w:hint="eastAsia"/>
                <w:sz w:val="20"/>
              </w:rPr>
              <w:t xml:space="preserve"> and </w:t>
            </w:r>
            <w:r w:rsidRPr="000803AE">
              <w:rPr>
                <w:sz w:val="20"/>
              </w:rPr>
              <w:t>material changes in ratios/financial analysis data)</w:t>
            </w:r>
            <w:r w:rsidR="008657C0" w:rsidRPr="000803AE">
              <w:rPr>
                <w:rFonts w:hint="eastAsia"/>
                <w:sz w:val="20"/>
              </w:rPr>
              <w:t>.</w:t>
            </w:r>
          </w:p>
          <w:p w:rsidR="000B1821" w:rsidRPr="000803AE" w:rsidRDefault="000B1821" w:rsidP="002A6E95">
            <w:pPr>
              <w:numPr>
                <w:ilvl w:val="0"/>
                <w:numId w:val="401"/>
              </w:numPr>
              <w:kinsoku w:val="0"/>
              <w:overflowPunct w:val="0"/>
              <w:snapToGrid w:val="0"/>
              <w:rPr>
                <w:sz w:val="20"/>
                <w:szCs w:val="20"/>
              </w:rPr>
            </w:pPr>
            <w:r w:rsidRPr="000803AE">
              <w:rPr>
                <w:rFonts w:eastAsia="標楷體"/>
                <w:sz w:val="20"/>
                <w:szCs w:val="20"/>
              </w:rPr>
              <w:t>The relevant information shall be uploaded to the</w:t>
            </w:r>
            <w:r w:rsidRPr="000803AE">
              <w:rPr>
                <w:sz w:val="20"/>
                <w:szCs w:val="20"/>
              </w:rPr>
              <w:t xml:space="preserve"> Market Observation Post System in the event that the percentage of change of any financial ratio reaches 20% </w:t>
            </w:r>
            <w:r w:rsidRPr="000803AE">
              <w:rPr>
                <w:sz w:val="20"/>
              </w:rPr>
              <w:t>(sii.twse.com.tw/report of financial analysis data</w:t>
            </w:r>
            <w:r w:rsidRPr="000803AE">
              <w:rPr>
                <w:rFonts w:hint="eastAsia"/>
                <w:sz w:val="20"/>
              </w:rPr>
              <w:t xml:space="preserve"> and </w:t>
            </w:r>
            <w:r w:rsidRPr="000803AE">
              <w:rPr>
                <w:sz w:val="20"/>
              </w:rPr>
              <w:t>material changes in ratios/material changes in turnover rate of inventory, turnover rate of accounts receivable, and gross profit margin)</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2-7</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 xml:space="preserve">Most recent </w:t>
            </w:r>
            <w:r w:rsidRPr="000803AE">
              <w:rPr>
                <w:rFonts w:eastAsia="標楷體"/>
                <w:sz w:val="20"/>
                <w:szCs w:val="20"/>
              </w:rPr>
              <w:t>monthly</w:t>
            </w:r>
            <w:r w:rsidRPr="000803AE">
              <w:rPr>
                <w:rFonts w:eastAsia="標楷體" w:hint="eastAsia"/>
                <w:sz w:val="20"/>
                <w:szCs w:val="20"/>
              </w:rPr>
              <w:t xml:space="preserve"> financial information.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 xml:space="preserve">The relevant information shall be uploaded to the Market Observation Post System (sii.twse.com.tw/filing of financial </w:t>
            </w:r>
            <w:r w:rsidRPr="000803AE">
              <w:rPr>
                <w:rFonts w:eastAsia="標楷體" w:hint="eastAsia"/>
                <w:sz w:val="20"/>
                <w:szCs w:val="20"/>
              </w:rPr>
              <w:t>statements).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Reporting by Companies with Listed Securities and Offshore Fund Institutions with Listed Offshore Exchange-Traded </w:t>
            </w:r>
            <w:r w:rsidRPr="000803AE">
              <w:rPr>
                <w:rFonts w:eastAsia="標楷體"/>
                <w:sz w:val="20"/>
                <w:szCs w:val="20"/>
              </w:rPr>
              <w:lastRenderedPageBreak/>
              <w:t>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lastRenderedPageBreak/>
              <w:t>2-8</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1. D</w:t>
            </w:r>
            <w:r w:rsidRPr="000803AE">
              <w:rPr>
                <w:rFonts w:eastAsia="標楷體"/>
                <w:sz w:val="20"/>
                <w:szCs w:val="20"/>
              </w:rPr>
              <w:t xml:space="preserve">etails of funds lending, and endorsements and guarantees </w:t>
            </w:r>
            <w:r w:rsidRPr="000803AE">
              <w:rPr>
                <w:rFonts w:eastAsia="標楷體" w:hint="eastAsia"/>
                <w:sz w:val="20"/>
                <w:szCs w:val="20"/>
              </w:rPr>
              <w:t xml:space="preserve">of the company and its subsidiaries for the </w:t>
            </w:r>
            <w:r w:rsidR="00195D7A" w:rsidRPr="000803AE">
              <w:rPr>
                <w:rFonts w:eastAsia="標楷體" w:hint="eastAsia"/>
                <w:sz w:val="20"/>
              </w:rPr>
              <w:t>most recent</w:t>
            </w:r>
            <w:r w:rsidRPr="000803AE">
              <w:rPr>
                <w:rFonts w:eastAsia="標楷體" w:hint="eastAsia"/>
                <w:sz w:val="20"/>
                <w:szCs w:val="20"/>
              </w:rPr>
              <w:t xml:space="preserve"> </w:t>
            </w:r>
            <w:r w:rsidRPr="000803AE">
              <w:rPr>
                <w:rFonts w:eastAsia="標楷體"/>
                <w:sz w:val="20"/>
                <w:szCs w:val="20"/>
              </w:rPr>
              <w:t>quarter</w:t>
            </w:r>
            <w:r w:rsidRPr="000803AE">
              <w:rPr>
                <w:rFonts w:eastAsia="標楷體" w:hint="eastAsia"/>
                <w:sz w:val="20"/>
                <w:szCs w:val="20"/>
              </w:rPr>
              <w:t>.</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rPr>
            </w:pPr>
            <w:r w:rsidRPr="000803AE">
              <w:rPr>
                <w:rFonts w:eastAsia="標楷體" w:hint="eastAsia"/>
                <w:sz w:val="20"/>
                <w:szCs w:val="20"/>
              </w:rPr>
              <w:t xml:space="preserve">2. </w:t>
            </w:r>
            <w:r w:rsidRPr="000803AE">
              <w:rPr>
                <w:rFonts w:eastAsia="標楷體" w:hint="eastAsia"/>
                <w:sz w:val="20"/>
              </w:rPr>
              <w:t>Details</w:t>
            </w:r>
            <w:r w:rsidRPr="000803AE">
              <w:rPr>
                <w:rFonts w:eastAsia="標楷體"/>
                <w:sz w:val="20"/>
              </w:rPr>
              <w:t xml:space="preserve"> of investments in mainland China</w:t>
            </w:r>
            <w:r w:rsidRPr="000803AE">
              <w:rPr>
                <w:rFonts w:eastAsia="標楷體" w:hint="eastAsia"/>
                <w:sz w:val="20"/>
              </w:rPr>
              <w:t xml:space="preserve"> for the </w:t>
            </w:r>
            <w:r w:rsidR="00195D7A" w:rsidRPr="000803AE">
              <w:rPr>
                <w:rFonts w:eastAsia="標楷體" w:hint="eastAsia"/>
                <w:sz w:val="20"/>
              </w:rPr>
              <w:t>most recent</w:t>
            </w:r>
            <w:r w:rsidRPr="000803AE">
              <w:rPr>
                <w:rFonts w:eastAsia="標楷體" w:hint="eastAsia"/>
                <w:sz w:val="20"/>
              </w:rPr>
              <w:t xml:space="preserve"> quarter.</w:t>
            </w:r>
          </w:p>
          <w:p w:rsidR="000B1821" w:rsidRPr="000803AE" w:rsidRDefault="000B1821" w:rsidP="00E32C40">
            <w:pPr>
              <w:kinsoku w:val="0"/>
              <w:overflowPunct w:val="0"/>
              <w:snapToGrid w:val="0"/>
              <w:rPr>
                <w:rFonts w:eastAsia="標楷體"/>
                <w:sz w:val="20"/>
                <w:szCs w:val="20"/>
              </w:rPr>
            </w:pPr>
          </w:p>
          <w:p w:rsidR="000B1821" w:rsidRPr="000803AE" w:rsidRDefault="000B1821" w:rsidP="00E32C40">
            <w:pPr>
              <w:kinsoku w:val="0"/>
              <w:overflowPunct w:val="0"/>
              <w:snapToGrid w:val="0"/>
              <w:rPr>
                <w:rFonts w:eastAsia="標楷體"/>
                <w:sz w:val="20"/>
                <w:szCs w:val="20"/>
              </w:rPr>
            </w:pPr>
            <w:r w:rsidRPr="000803AE">
              <w:rPr>
                <w:rFonts w:eastAsia="標楷體" w:hint="eastAsia"/>
                <w:sz w:val="20"/>
                <w:szCs w:val="20"/>
              </w:rPr>
              <w:t>3. Details</w:t>
            </w:r>
            <w:r w:rsidRPr="000803AE">
              <w:rPr>
                <w:rFonts w:eastAsia="標楷體"/>
                <w:sz w:val="20"/>
                <w:szCs w:val="20"/>
              </w:rPr>
              <w:t xml:space="preserve"> of investments in overseas subsidiaries</w:t>
            </w:r>
            <w:r w:rsidR="00195D7A" w:rsidRPr="000803AE">
              <w:rPr>
                <w:rFonts w:eastAsia="標楷體" w:hint="eastAsia"/>
                <w:sz w:val="20"/>
              </w:rPr>
              <w:t xml:space="preserve"> for the most recent quarter</w:t>
            </w:r>
            <w:r w:rsidRPr="000803AE">
              <w:rPr>
                <w:rFonts w:eastAsia="標楷體" w:hint="eastAsia"/>
                <w:sz w:val="20"/>
                <w:szCs w:val="20"/>
              </w:rPr>
              <w:t>.</w:t>
            </w:r>
          </w:p>
          <w:p w:rsidR="000B1821" w:rsidRPr="000803AE" w:rsidRDefault="000B1821" w:rsidP="00175232">
            <w:pPr>
              <w:kinsoku w:val="0"/>
              <w:overflowPunct w:val="0"/>
              <w:snapToGrid w:val="0"/>
              <w:rPr>
                <w:rFonts w:eastAsia="標楷體"/>
                <w:sz w:val="20"/>
                <w:szCs w:val="20"/>
              </w:rPr>
            </w:pPr>
          </w:p>
          <w:p w:rsidR="000B1821" w:rsidRPr="000803AE" w:rsidRDefault="000B1821" w:rsidP="0086561C">
            <w:pPr>
              <w:kinsoku w:val="0"/>
              <w:overflowPunct w:val="0"/>
              <w:snapToGrid w:val="0"/>
              <w:rPr>
                <w:rFonts w:eastAsia="標楷體"/>
                <w:sz w:val="20"/>
                <w:szCs w:val="20"/>
              </w:rPr>
            </w:pPr>
          </w:p>
          <w:p w:rsidR="000B1821" w:rsidRPr="000803AE" w:rsidRDefault="000B1821" w:rsidP="002A6E95">
            <w:pPr>
              <w:kinsoku w:val="0"/>
              <w:overflowPunct w:val="0"/>
              <w:snapToGrid w:val="0"/>
              <w:rPr>
                <w:rFonts w:eastAsia="標楷體"/>
                <w:sz w:val="20"/>
                <w:szCs w:val="20"/>
              </w:rPr>
            </w:pPr>
            <w:r w:rsidRPr="000803AE">
              <w:rPr>
                <w:rFonts w:eastAsia="標楷體" w:hint="eastAsia"/>
                <w:sz w:val="20"/>
                <w:szCs w:val="20"/>
              </w:rPr>
              <w:t xml:space="preserve">4. </w:t>
            </w:r>
            <w:r w:rsidRPr="000803AE">
              <w:rPr>
                <w:rFonts w:hint="eastAsia"/>
                <w:sz w:val="20"/>
                <w:szCs w:val="20"/>
              </w:rPr>
              <w:t>Quarterly report on</w:t>
            </w:r>
            <w:r w:rsidR="00195D7A" w:rsidRPr="000803AE">
              <w:rPr>
                <w:rFonts w:hint="eastAsia"/>
                <w:sz w:val="20"/>
                <w:szCs w:val="20"/>
              </w:rPr>
              <w:t xml:space="preserve"> information relating to and change in</w:t>
            </w:r>
            <w:r w:rsidRPr="000803AE">
              <w:rPr>
                <w:rFonts w:hint="eastAsia"/>
                <w:sz w:val="20"/>
                <w:szCs w:val="20"/>
              </w:rPr>
              <w:t xml:space="preserve"> the </w:t>
            </w:r>
            <w:r w:rsidRPr="000803AE">
              <w:rPr>
                <w:sz w:val="20"/>
                <w:szCs w:val="20"/>
              </w:rPr>
              <w:t>use of proceeds for rights issue</w:t>
            </w:r>
            <w:r w:rsidRPr="000803AE">
              <w:rPr>
                <w:rFonts w:hint="eastAsia"/>
                <w:sz w:val="20"/>
                <w:szCs w:val="20"/>
              </w:rPr>
              <w:t>,</w:t>
            </w:r>
            <w:r w:rsidRPr="000803AE">
              <w:rPr>
                <w:sz w:val="20"/>
                <w:szCs w:val="20"/>
              </w:rPr>
              <w:t xml:space="preserve"> issue of corporate bonds</w:t>
            </w:r>
            <w:r w:rsidRPr="000803AE">
              <w:rPr>
                <w:rFonts w:hint="eastAsia"/>
                <w:sz w:val="20"/>
                <w:szCs w:val="20"/>
              </w:rPr>
              <w:t xml:space="preserve"> or private placement of securities</w:t>
            </w:r>
            <w:r w:rsidR="00195D7A" w:rsidRPr="000803AE">
              <w:rPr>
                <w:rFonts w:eastAsia="標楷體" w:hint="eastAsia"/>
                <w:sz w:val="20"/>
              </w:rPr>
              <w:t xml:space="preserve"> for the most recent quarter</w:t>
            </w:r>
            <w:r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9F73D6"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rPr>
            </w:pPr>
            <w:r w:rsidRPr="000803AE">
              <w:rPr>
                <w:rFonts w:eastAsia="標楷體"/>
                <w:sz w:val="20"/>
              </w:rPr>
              <w:t>The relevant information shall be uploaded to the Market Observation Post System (sii.twse.com.tw/information on monthly revenues, endorsements and guarantee, and funds lending and statistics of revenues of respective products/reporting of details of funds lending, and endorsements and guarantee).</w:t>
            </w:r>
          </w:p>
          <w:p w:rsidR="000B1821" w:rsidRPr="000803AE" w:rsidRDefault="000B1821" w:rsidP="00186D29">
            <w:pPr>
              <w:kinsoku w:val="0"/>
              <w:overflowPunct w:val="0"/>
              <w:snapToGrid w:val="0"/>
              <w:rPr>
                <w:rFonts w:eastAsia="標楷體"/>
                <w:sz w:val="20"/>
              </w:rPr>
            </w:pPr>
          </w:p>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investments in mainland China/filing of the actual amount of investments in mainland China in the current quarter).</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sz w:val="20"/>
                <w:szCs w:val="20"/>
              </w:rPr>
            </w:pPr>
            <w:r w:rsidRPr="000803AE">
              <w:rPr>
                <w:sz w:val="20"/>
                <w:szCs w:val="20"/>
              </w:rPr>
              <w:t>The relevant information shall be uploaded to the Market Observation Post System (sii.twse.com.tw/filing of investments in overseas subsidiaries/filing of the actual amount of investments in overseas subsidiaries/filing of locations of ultimate investments in overseas (including PRC) subsidiaries (quarterly)).</w:t>
            </w:r>
          </w:p>
          <w:p w:rsidR="000B1821" w:rsidRPr="000803AE" w:rsidRDefault="000B1821" w:rsidP="00186D29">
            <w:pPr>
              <w:kinsoku w:val="0"/>
              <w:overflowPunct w:val="0"/>
              <w:snapToGrid w:val="0"/>
              <w:rPr>
                <w:sz w:val="20"/>
                <w:szCs w:val="20"/>
              </w:rPr>
            </w:pP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(sii.twse.com.tw/reporting of rights issue and issue of corporate bonds/quarterly report on use of proceeds).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hint="eastAsia"/>
                <w:sz w:val="20"/>
              </w:rPr>
              <w:t>T</w:t>
            </w:r>
            <w:r w:rsidRPr="000803AE">
              <w:rPr>
                <w:rFonts w:eastAsia="標楷體"/>
                <w:sz w:val="20"/>
              </w:rPr>
              <w:t>he relevant information shall be uploaded to the Market Observation Post System (sii.twse.com.tw/filing of private placement of securities/</w:t>
            </w:r>
            <w:r w:rsidRPr="000803AE">
              <w:rPr>
                <w:rFonts w:eastAsia="標楷體" w:hint="eastAsia"/>
                <w:sz w:val="20"/>
              </w:rPr>
              <w:t xml:space="preserve">quarterly report on the use of proceeds of private </w:t>
            </w:r>
            <w:r w:rsidRPr="000803AE">
              <w:rPr>
                <w:rFonts w:eastAsia="標楷體"/>
                <w:sz w:val="20"/>
              </w:rPr>
              <w:t>placement</w:t>
            </w:r>
            <w:r w:rsidRPr="000803AE">
              <w:rPr>
                <w:rFonts w:eastAsia="標楷體" w:hint="eastAsia"/>
                <w:sz w:val="20"/>
              </w:rPr>
              <w:t xml:space="preserve"> of securities</w:t>
            </w:r>
            <w:r w:rsidRPr="000803AE">
              <w:rPr>
                <w:sz w:val="20"/>
              </w:rPr>
              <w:t>)</w:t>
            </w:r>
            <w:r w:rsidRPr="000803AE">
              <w:rPr>
                <w:rFonts w:eastAsia="標楷體"/>
                <w:sz w:val="20"/>
              </w:rPr>
              <w:t>.</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shall be uploaded to the Market Observation Post System (sii.twse.com.tw/filing of creditworthiness/explanations on funds repaying source and any concerns).</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rPr>
              <w:t>The relevant information of issuance of corporate bonds shall be uploaded to the Market Observation Post System (sii.twse.com.tw/filing of bond information).</w:t>
            </w:r>
          </w:p>
          <w:p w:rsidR="000B1821" w:rsidRPr="000803AE" w:rsidRDefault="000B1821" w:rsidP="002A6E95">
            <w:pPr>
              <w:numPr>
                <w:ilvl w:val="0"/>
                <w:numId w:val="395"/>
              </w:numPr>
              <w:adjustRightInd w:val="0"/>
              <w:snapToGrid w:val="0"/>
              <w:rPr>
                <w:rFonts w:eastAsia="標楷體"/>
                <w:sz w:val="20"/>
                <w:szCs w:val="20"/>
              </w:rPr>
            </w:pPr>
            <w:r w:rsidRPr="000803AE">
              <w:rPr>
                <w:rFonts w:eastAsia="標楷體"/>
                <w:sz w:val="20"/>
                <w:szCs w:val="20"/>
              </w:rPr>
              <w:t>The relevant information shall be uploaded to the Market Observation Post System (sii.twse.com.tw/</w:t>
            </w:r>
            <w:r w:rsidRPr="000803AE">
              <w:rPr>
                <w:sz w:val="20"/>
                <w:szCs w:val="20"/>
              </w:rPr>
              <w:t>r</w:t>
            </w:r>
            <w:r w:rsidR="003A679A" w:rsidRPr="000803AE">
              <w:rPr>
                <w:sz w:val="20"/>
                <w:szCs w:val="20"/>
              </w:rPr>
              <w:t>eporting of overseas securities</w:t>
            </w:r>
            <w:r w:rsidRPr="000803AE">
              <w:rPr>
                <w:sz w:val="20"/>
                <w:szCs w:val="20"/>
              </w:rPr>
              <w:t>/statements of outstanding and redemption balance of overseas stocks, statements of outstanding overseas depositary receipts, statements of changes in overseas corporate bonds, statements of changes in overseas convertible bonds, and statements of changes in overseas corporate bonds with warrants)</w:t>
            </w:r>
            <w:r w:rsidRPr="000803AE">
              <w:rPr>
                <w:rFonts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2-9</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hint="eastAsia"/>
                <w:sz w:val="20"/>
              </w:rPr>
              <w:t>S</w:t>
            </w:r>
            <w:r w:rsidRPr="000803AE">
              <w:rPr>
                <w:sz w:val="20"/>
              </w:rPr>
              <w:t xml:space="preserve">hareholding dispersal </w:t>
            </w:r>
            <w:r w:rsidRPr="000803AE">
              <w:rPr>
                <w:rFonts w:hint="eastAsia"/>
                <w:sz w:val="20"/>
              </w:rPr>
              <w:t>statement</w:t>
            </w:r>
            <w:r w:rsidR="003A679A" w:rsidRPr="000803AE">
              <w:rPr>
                <w:rFonts w:hint="eastAsia"/>
                <w:sz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sz w:val="20"/>
              </w:rPr>
              <w:t xml:space="preserve">The relevant information </w:t>
            </w:r>
            <w:r w:rsidRPr="000803AE">
              <w:rPr>
                <w:rFonts w:hint="eastAsia"/>
                <w:sz w:val="20"/>
              </w:rPr>
              <w:t xml:space="preserve">shall be uploaded </w:t>
            </w:r>
            <w:r w:rsidRPr="000803AE">
              <w:rPr>
                <w:sz w:val="20"/>
              </w:rPr>
              <w:t xml:space="preserve">to the Market Observation Post System. (sii.twse.com.tw/filing of shareholding dispersal </w:t>
            </w:r>
            <w:r w:rsidRPr="000803AE">
              <w:rPr>
                <w:rFonts w:hint="eastAsia"/>
                <w:sz w:val="20"/>
              </w:rPr>
              <w:t>statement</w:t>
            </w:r>
            <w:r w:rsidRPr="000803AE">
              <w:rPr>
                <w:sz w:val="20"/>
              </w:rPr>
              <w:t>)</w:t>
            </w:r>
            <w:r w:rsidRPr="000803AE">
              <w:rPr>
                <w:rFonts w:hint="eastAsia"/>
                <w:sz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 xml:space="preserve">Taiwan Stock Exchange Corporation Rules Governing Information Reporting by Companies with Listed </w:t>
            </w:r>
            <w:r w:rsidRPr="000803AE">
              <w:rPr>
                <w:rFonts w:eastAsia="標楷體"/>
                <w:sz w:val="20"/>
                <w:szCs w:val="20"/>
              </w:rPr>
              <w:lastRenderedPageBreak/>
              <w:t>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lastRenderedPageBreak/>
              <w:t>2-10</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F</w:t>
            </w:r>
            <w:r w:rsidRPr="000803AE">
              <w:rPr>
                <w:rFonts w:eastAsia="標楷體"/>
                <w:sz w:val="20"/>
                <w:szCs w:val="20"/>
              </w:rPr>
              <w:t xml:space="preserve">inancial forecast </w:t>
            </w:r>
            <w:r w:rsidRPr="000803AE">
              <w:rPr>
                <w:rFonts w:eastAsia="標楷體" w:hint="eastAsia"/>
                <w:sz w:val="20"/>
                <w:szCs w:val="20"/>
              </w:rPr>
              <w:t>information</w:t>
            </w:r>
            <w:r w:rsidR="003A679A" w:rsidRPr="000803AE">
              <w:rPr>
                <w:rFonts w:eastAsia="標楷體"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sz w:val="20"/>
              </w:rPr>
            </w:pPr>
            <w:r w:rsidRPr="000803AE">
              <w:rPr>
                <w:sz w:val="20"/>
              </w:rPr>
              <w:t>The relevant information shall be uploaded to the Market Observatio</w:t>
            </w:r>
            <w:r w:rsidR="003A679A" w:rsidRPr="000803AE">
              <w:rPr>
                <w:sz w:val="20"/>
              </w:rPr>
              <w:t>n Post System (sii.twse.com.tw/</w:t>
            </w:r>
            <w:r w:rsidRPr="000803AE">
              <w:rPr>
                <w:sz w:val="20"/>
              </w:rPr>
              <w:t>filing using non-formatted electronic files/filing of financial forecast)</w:t>
            </w:r>
            <w:r w:rsidRPr="000803AE">
              <w:rPr>
                <w:rFonts w:hint="eastAsia"/>
                <w:sz w:val="20"/>
              </w:rPr>
              <w:t xml:space="preserve"> (exempt if there is none).</w:t>
            </w:r>
          </w:p>
          <w:p w:rsidR="000B1821" w:rsidRPr="000803AE" w:rsidRDefault="000B1821" w:rsidP="00E32C40">
            <w:pPr>
              <w:kinsoku w:val="0"/>
              <w:overflowPunct w:val="0"/>
              <w:snapToGrid w:val="0"/>
              <w:rPr>
                <w:rFonts w:eastAsia="標楷體"/>
                <w:sz w:val="20"/>
                <w:szCs w:val="20"/>
              </w:rPr>
            </w:pP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186D29">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E32C40">
            <w:pPr>
              <w:kinsoku w:val="0"/>
              <w:overflowPunct w:val="0"/>
              <w:snapToGrid w:val="0"/>
              <w:jc w:val="center"/>
              <w:rPr>
                <w:rFonts w:eastAsia="標楷體"/>
                <w:sz w:val="20"/>
                <w:szCs w:val="20"/>
              </w:rPr>
            </w:pPr>
            <w:r w:rsidRPr="000803AE">
              <w:rPr>
                <w:rFonts w:eastAsia="標楷體" w:hint="eastAsia"/>
                <w:sz w:val="20"/>
                <w:szCs w:val="20"/>
              </w:rPr>
              <w:t>2-11</w:t>
            </w:r>
          </w:p>
        </w:tc>
        <w:tc>
          <w:tcPr>
            <w:tcW w:w="2280" w:type="dxa"/>
            <w:tcBorders>
              <w:top w:val="single" w:sz="4" w:space="0" w:color="auto"/>
              <w:left w:val="single" w:sz="4" w:space="0" w:color="auto"/>
              <w:bottom w:val="single" w:sz="4" w:space="0" w:color="auto"/>
              <w:right w:val="single" w:sz="4" w:space="0" w:color="auto"/>
            </w:tcBorders>
            <w:vAlign w:val="center"/>
          </w:tcPr>
          <w:p w:rsidR="000B1821" w:rsidRPr="000803AE" w:rsidRDefault="003A679A" w:rsidP="002A6E95">
            <w:pPr>
              <w:kinsoku w:val="0"/>
              <w:overflowPunct w:val="0"/>
              <w:snapToGrid w:val="0"/>
              <w:rPr>
                <w:rFonts w:eastAsia="標楷體"/>
                <w:sz w:val="20"/>
                <w:szCs w:val="20"/>
              </w:rPr>
            </w:pPr>
            <w:r w:rsidRPr="000803AE">
              <w:rPr>
                <w:sz w:val="20"/>
              </w:rPr>
              <w:t>Information on the directors, supervisors and shareholders holding 10% or more shares of (1) the company's corporate director/supervisor; and (2) the company's corporate shareholder(s) who hold 10% or more of the company's total issued shares.</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3A679A"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kinsoku w:val="0"/>
              <w:overflowPunct w:val="0"/>
              <w:snapToGrid w:val="0"/>
              <w:rPr>
                <w:rFonts w:eastAsia="標楷體"/>
                <w:sz w:val="20"/>
                <w:szCs w:val="20"/>
              </w:rPr>
            </w:pPr>
            <w:r w:rsidRPr="000803AE">
              <w:rPr>
                <w:rFonts w:eastAsia="標楷體"/>
                <w:sz w:val="20"/>
                <w:szCs w:val="20"/>
              </w:rPr>
              <w:t xml:space="preserve">The </w:t>
            </w:r>
            <w:r w:rsidRPr="000803AE">
              <w:rPr>
                <w:rFonts w:eastAsia="標楷體" w:hint="eastAsia"/>
                <w:sz w:val="20"/>
                <w:szCs w:val="20"/>
              </w:rPr>
              <w:t xml:space="preserve">relevant information </w:t>
            </w:r>
            <w:r w:rsidRPr="000803AE">
              <w:rPr>
                <w:rFonts w:eastAsia="標楷體"/>
                <w:sz w:val="20"/>
                <w:szCs w:val="20"/>
              </w:rPr>
              <w:t>shall</w:t>
            </w:r>
            <w:r w:rsidRPr="000803AE">
              <w:rPr>
                <w:rFonts w:eastAsia="標楷體" w:hint="eastAsia"/>
                <w:sz w:val="20"/>
                <w:szCs w:val="20"/>
              </w:rPr>
              <w:t xml:space="preserve"> be uploaded to the</w:t>
            </w:r>
            <w:r w:rsidRPr="000803AE">
              <w:rPr>
                <w:rFonts w:eastAsia="標楷體"/>
                <w:sz w:val="20"/>
                <w:szCs w:val="20"/>
              </w:rPr>
              <w:t xml:space="preserve"> Market Observation Post System (sii.twse.com.tw/filing of changes relating to corporate director, supervisor and shareholder who hold 10% or more of the company's total issued shares)</w:t>
            </w:r>
            <w:r w:rsidRPr="000803AE">
              <w:rPr>
                <w:rFonts w:eastAsia="標楷體" w:hint="eastAsia"/>
                <w:sz w:val="20"/>
                <w:szCs w:val="20"/>
              </w:rPr>
              <w:t>.</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2-12</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3"/>
              <w:snapToGrid w:val="0"/>
              <w:rPr>
                <w:rFonts w:ascii="Times New Roman" w:eastAsia="新細明體" w:hAnsi="Times New Roman"/>
                <w:sz w:val="20"/>
                <w:lang w:val="en-US" w:eastAsia="zh-TW"/>
              </w:rPr>
            </w:pPr>
            <w:r w:rsidRPr="000803AE">
              <w:rPr>
                <w:rFonts w:ascii="Times New Roman" w:eastAsia="新細明體" w:hAnsi="Times New Roman" w:hint="eastAsia"/>
                <w:sz w:val="20"/>
                <w:lang w:val="en-US" w:eastAsia="zh-TW"/>
              </w:rPr>
              <w:t xml:space="preserve">1. </w:t>
            </w:r>
            <w:r w:rsidRPr="000803AE">
              <w:rPr>
                <w:rFonts w:ascii="Times New Roman" w:eastAsia="新細明體" w:hAnsi="Times New Roman"/>
                <w:sz w:val="20"/>
                <w:lang w:val="en-US" w:eastAsia="zh-TW"/>
              </w:rPr>
              <w:t>Information about the major current positions and major experience of independent directors, and whether they concurrently serve as directors or supervisors of any other company.</w:t>
            </w:r>
          </w:p>
          <w:p w:rsidR="000B1821" w:rsidRPr="000803AE" w:rsidRDefault="000B1821" w:rsidP="002A6E95">
            <w:pPr>
              <w:pStyle w:val="a3"/>
              <w:snapToGrid w:val="0"/>
              <w:rPr>
                <w:rFonts w:ascii="Times New Roman" w:eastAsia="新細明體" w:hAnsi="Times New Roman"/>
                <w:sz w:val="20"/>
                <w:lang w:val="en-US" w:eastAsia="zh-TW"/>
              </w:rPr>
            </w:pPr>
          </w:p>
          <w:p w:rsidR="000B1821" w:rsidRPr="000803AE" w:rsidRDefault="000B1821" w:rsidP="002A6E95">
            <w:pPr>
              <w:kinsoku w:val="0"/>
              <w:overflowPunct w:val="0"/>
              <w:snapToGrid w:val="0"/>
              <w:rPr>
                <w:sz w:val="20"/>
              </w:rPr>
            </w:pPr>
            <w:r w:rsidRPr="000803AE">
              <w:rPr>
                <w:rFonts w:hint="eastAsia"/>
                <w:sz w:val="20"/>
              </w:rPr>
              <w:t xml:space="preserve">2. </w:t>
            </w:r>
            <w:r w:rsidRPr="000803AE">
              <w:rPr>
                <w:sz w:val="20"/>
              </w:rPr>
              <w:t>Attendance at board</w:t>
            </w:r>
            <w:r w:rsidRPr="000803AE">
              <w:rPr>
                <w:rFonts w:hint="eastAsia"/>
                <w:sz w:val="20"/>
              </w:rPr>
              <w:t xml:space="preserve"> </w:t>
            </w:r>
            <w:r w:rsidRPr="000803AE">
              <w:rPr>
                <w:sz w:val="20"/>
              </w:rPr>
              <w:t>meetings and training courses taken by each</w:t>
            </w:r>
            <w:r w:rsidR="00C514B2" w:rsidRPr="000803AE">
              <w:rPr>
                <w:rFonts w:hint="eastAsia"/>
                <w:sz w:val="20"/>
              </w:rPr>
              <w:t xml:space="preserve"> </w:t>
            </w:r>
            <w:r w:rsidRPr="000803AE">
              <w:rPr>
                <w:sz w:val="20"/>
              </w:rPr>
              <w:t>directo</w:t>
            </w:r>
            <w:r w:rsidRPr="000803AE">
              <w:rPr>
                <w:rFonts w:hint="eastAsia"/>
                <w:sz w:val="20"/>
              </w:rPr>
              <w:t xml:space="preserve">r </w:t>
            </w:r>
            <w:r w:rsidRPr="000803AE">
              <w:rPr>
                <w:sz w:val="20"/>
              </w:rPr>
              <w:t>and</w:t>
            </w:r>
            <w:r w:rsidR="00C514B2" w:rsidRPr="000803AE">
              <w:rPr>
                <w:rFonts w:hint="eastAsia"/>
                <w:sz w:val="20"/>
              </w:rPr>
              <w:t xml:space="preserve"> </w:t>
            </w:r>
            <w:r w:rsidRPr="000803AE">
              <w:rPr>
                <w:sz w:val="20"/>
              </w:rPr>
              <w:t>supervisor.</w:t>
            </w:r>
          </w:p>
          <w:p w:rsidR="000B1821" w:rsidRPr="000803AE" w:rsidRDefault="000B1821" w:rsidP="00186D29">
            <w:pPr>
              <w:kinsoku w:val="0"/>
              <w:overflowPunct w:val="0"/>
              <w:snapToGrid w:val="0"/>
              <w:rPr>
                <w:rFonts w:eastAsia="標楷體"/>
                <w:sz w:val="20"/>
                <w:szCs w:val="20"/>
              </w:rPr>
            </w:pP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t>Within two days after 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547520" w:rsidP="002A6E95">
            <w:pPr>
              <w:adjustRightInd w:val="0"/>
              <w:snapToGrid w:val="0"/>
              <w:rPr>
                <w:rFonts w:eastAsia="標楷體"/>
                <w:sz w:val="20"/>
              </w:rPr>
            </w:pPr>
            <w:r w:rsidRPr="000803AE">
              <w:rPr>
                <w:rFonts w:eastAsia="標楷體"/>
                <w:sz w:val="20"/>
              </w:rPr>
              <w:t>The relevant information shall be uploaded to the Market Observation Post System (sii.twse.com.tw/reporting of the attendance (or attendance as non-voting delegates) at board meetings and training courses taken by directors and supervisors and the current position, experience and concurrent position of independent directors/reporting of training courses taken by directors and supervisors and the current position, experience and concurrent position of independent directors).</w:t>
            </w:r>
          </w:p>
          <w:p w:rsidR="000B1821" w:rsidRPr="000803AE" w:rsidRDefault="000B1821" w:rsidP="00186D29">
            <w:pPr>
              <w:kinsoku w:val="0"/>
              <w:overflowPunct w:val="0"/>
              <w:snapToGrid w:val="0"/>
              <w:rPr>
                <w:rFonts w:eastAsia="標楷體"/>
                <w:sz w:val="20"/>
                <w:szCs w:val="20"/>
              </w:rPr>
            </w:pPr>
          </w:p>
          <w:p w:rsidR="000B1821" w:rsidRPr="000803AE" w:rsidRDefault="000B1821" w:rsidP="00186D29">
            <w:pPr>
              <w:kinsoku w:val="0"/>
              <w:overflowPunct w:val="0"/>
              <w:snapToGrid w:val="0"/>
              <w:rPr>
                <w:rFonts w:eastAsia="標楷體"/>
                <w:sz w:val="20"/>
                <w:szCs w:val="20"/>
              </w:rPr>
            </w:pPr>
          </w:p>
          <w:p w:rsidR="000B1821" w:rsidRPr="000803AE" w:rsidRDefault="00547520" w:rsidP="00C21F96">
            <w:pPr>
              <w:adjustRightInd w:val="0"/>
              <w:snapToGrid w:val="0"/>
              <w:rPr>
                <w:rFonts w:eastAsia="標楷體"/>
                <w:sz w:val="20"/>
                <w:szCs w:val="20"/>
              </w:rPr>
            </w:pPr>
            <w:r w:rsidRPr="000803AE">
              <w:rPr>
                <w:rFonts w:eastAsia="標楷體"/>
                <w:sz w:val="20"/>
              </w:rPr>
              <w:t>The relevant information shall be uploaded to the Market Observation Post System (sii.twse.com.tw/reporting of attendance (or attendance as non-voting delegates) at board meetings and training courses taken by directors and supervisors and the current position, experience and concurrent position of independent directors/reporting of attendance (or attendance as non-voting delegates) at board meetings by directors and supervisors).</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sz w:val="20"/>
                <w:szCs w:val="20"/>
              </w:rPr>
              <w:t>Article 3</w:t>
            </w:r>
            <w:r w:rsidRPr="000803AE">
              <w:rPr>
                <w:rFonts w:hint="eastAsia"/>
                <w:sz w:val="20"/>
                <w:szCs w:val="20"/>
              </w:rPr>
              <w:t>-2</w:t>
            </w:r>
            <w:r w:rsidRPr="000803AE">
              <w:rPr>
                <w:sz w:val="20"/>
                <w:szCs w:val="20"/>
              </w:rPr>
              <w:t xml:space="preserve"> of </w:t>
            </w: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2-13</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kern w:val="16"/>
              </w:rPr>
            </w:pPr>
            <w:r w:rsidRPr="000803AE">
              <w:rPr>
                <w:rFonts w:eastAsia="標楷體" w:hint="eastAsia"/>
              </w:rPr>
              <w:t>The</w:t>
            </w:r>
            <w:r w:rsidRPr="000803AE">
              <w:rPr>
                <w:rFonts w:eastAsia="標楷體"/>
              </w:rPr>
              <w:t xml:space="preserve"> information of changes in shareholding of insiders</w:t>
            </w:r>
            <w:r w:rsidRPr="000803AE">
              <w:rPr>
                <w:rFonts w:eastAsia="標楷體" w:hint="eastAsia"/>
              </w:rPr>
              <w:t xml:space="preserve"> </w:t>
            </w:r>
            <w:r w:rsidRPr="000803AE">
              <w:rPr>
                <w:rFonts w:eastAsia="標楷體"/>
              </w:rPr>
              <w:lastRenderedPageBreak/>
              <w:t>in the five years preceding the listing.</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hint="eastAsia"/>
                <w:sz w:val="20"/>
                <w:szCs w:val="20"/>
              </w:rPr>
              <w:lastRenderedPageBreak/>
              <w:t>Within two weeks after t</w:t>
            </w:r>
            <w:r w:rsidRPr="000803AE">
              <w:rPr>
                <w:rFonts w:eastAsia="標楷體"/>
                <w:sz w:val="20"/>
                <w:szCs w:val="20"/>
              </w:rPr>
              <w:t>he listing date</w:t>
            </w:r>
            <w:r w:rsidR="00C514B2" w:rsidRPr="000803AE">
              <w:rPr>
                <w:rFonts w:eastAsia="標楷體" w:hint="eastAsia"/>
                <w:sz w:val="20"/>
                <w:szCs w:val="20"/>
              </w:rPr>
              <w:t>.</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0C45CF">
            <w:pPr>
              <w:adjustRightInd w:val="0"/>
              <w:snapToGrid w:val="0"/>
              <w:rPr>
                <w:rFonts w:eastAsia="標楷體"/>
                <w:sz w:val="20"/>
                <w:szCs w:val="20"/>
              </w:rPr>
            </w:pPr>
            <w:r w:rsidRPr="000803AE">
              <w:rPr>
                <w:rFonts w:eastAsia="標楷體"/>
                <w:sz w:val="20"/>
                <w:szCs w:val="20"/>
              </w:rPr>
              <w:t>The information of changes in shareholding</w:t>
            </w:r>
            <w:r w:rsidRPr="000803AE">
              <w:rPr>
                <w:rFonts w:eastAsia="標楷體" w:hint="eastAsia"/>
                <w:sz w:val="20"/>
                <w:szCs w:val="20"/>
              </w:rPr>
              <w:t xml:space="preserve"> of insiders</w:t>
            </w:r>
            <w:r w:rsidRPr="000803AE">
              <w:rPr>
                <w:rFonts w:eastAsia="標楷體"/>
                <w:sz w:val="20"/>
                <w:szCs w:val="20"/>
              </w:rPr>
              <w:t xml:space="preserve"> shall be uploaded to the Market Observation Post System (sii.twse.com.tw/filing of changes in equities </w:t>
            </w:r>
            <w:r w:rsidRPr="000803AE">
              <w:rPr>
                <w:rFonts w:eastAsia="標楷體"/>
                <w:sz w:val="20"/>
                <w:szCs w:val="20"/>
              </w:rPr>
              <w:lastRenderedPageBreak/>
              <w:t xml:space="preserve">before the listing (or </w:t>
            </w:r>
            <w:r w:rsidR="000829AF" w:rsidRPr="000803AE">
              <w:rPr>
                <w:rFonts w:eastAsia="標楷體" w:hint="eastAsia"/>
                <w:sz w:val="20"/>
                <w:szCs w:val="20"/>
              </w:rPr>
              <w:t>TPEx</w:t>
            </w:r>
            <w:r w:rsidRPr="000803AE">
              <w:rPr>
                <w:rFonts w:eastAsia="標楷體"/>
                <w:sz w:val="20"/>
                <w:szCs w:val="20"/>
              </w:rPr>
              <w:t>-listing) of an issuer's stocks, and basic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p>
        </w:tc>
      </w:tr>
      <w:tr w:rsidR="000B1821" w:rsidRPr="000803AE" w:rsidTr="002A6E95">
        <w:tc>
          <w:tcPr>
            <w:tcW w:w="480" w:type="dxa"/>
            <w:tcBorders>
              <w:top w:val="single" w:sz="4" w:space="0" w:color="auto"/>
              <w:left w:val="single" w:sz="4" w:space="0" w:color="auto"/>
              <w:bottom w:val="single" w:sz="4" w:space="0" w:color="auto"/>
              <w:right w:val="single" w:sz="4" w:space="0" w:color="auto"/>
            </w:tcBorders>
            <w:vAlign w:val="center"/>
          </w:tcPr>
          <w:p w:rsidR="000B1821" w:rsidRPr="000803AE" w:rsidRDefault="000B1821" w:rsidP="00186D29">
            <w:pPr>
              <w:kinsoku w:val="0"/>
              <w:overflowPunct w:val="0"/>
              <w:snapToGrid w:val="0"/>
              <w:jc w:val="center"/>
              <w:rPr>
                <w:rFonts w:eastAsia="標楷體"/>
                <w:sz w:val="20"/>
                <w:szCs w:val="20"/>
              </w:rPr>
            </w:pPr>
            <w:r w:rsidRPr="000803AE">
              <w:rPr>
                <w:rFonts w:eastAsia="標楷體" w:hint="eastAsia"/>
                <w:sz w:val="20"/>
                <w:szCs w:val="20"/>
              </w:rPr>
              <w:t>2-14</w:t>
            </w:r>
          </w:p>
        </w:tc>
        <w:tc>
          <w:tcPr>
            <w:tcW w:w="2280" w:type="dxa"/>
            <w:tcBorders>
              <w:top w:val="single" w:sz="4" w:space="0" w:color="auto"/>
              <w:left w:val="single" w:sz="4" w:space="0" w:color="auto"/>
              <w:bottom w:val="single" w:sz="4" w:space="0" w:color="auto"/>
              <w:right w:val="single" w:sz="4" w:space="0" w:color="auto"/>
            </w:tcBorders>
          </w:tcPr>
          <w:p w:rsidR="000B1821" w:rsidRPr="000803AE" w:rsidRDefault="000B1821" w:rsidP="002A6E95">
            <w:pPr>
              <w:pStyle w:val="a5"/>
              <w:tabs>
                <w:tab w:val="clear" w:pos="4153"/>
                <w:tab w:val="clear" w:pos="8306"/>
              </w:tabs>
              <w:adjustRightInd w:val="0"/>
              <w:rPr>
                <w:rFonts w:eastAsia="標楷體"/>
              </w:rPr>
            </w:pPr>
            <w:r w:rsidRPr="000803AE">
              <w:rPr>
                <w:rFonts w:eastAsia="標楷體" w:hint="eastAsia"/>
                <w:kern w:val="0"/>
              </w:rPr>
              <w:t xml:space="preserve">Details of </w:t>
            </w:r>
            <w:r w:rsidRPr="000803AE">
              <w:rPr>
                <w:rFonts w:eastAsia="標楷體" w:hint="eastAsia"/>
              </w:rPr>
              <w:t>p</w:t>
            </w:r>
            <w:r w:rsidRPr="000803AE">
              <w:rPr>
                <w:rFonts w:eastAsia="標楷體"/>
              </w:rPr>
              <w:t>erformance of matters undertaken.</w:t>
            </w:r>
          </w:p>
        </w:tc>
        <w:tc>
          <w:tcPr>
            <w:tcW w:w="216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Where any matter undertaken has not yet been performed, the status of performance shall be filed within 10 days following the end of each quarter.</w:t>
            </w:r>
          </w:p>
        </w:tc>
        <w:tc>
          <w:tcPr>
            <w:tcW w:w="648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material information/filing of material information) for public announcement of the material information.</w:t>
            </w:r>
          </w:p>
        </w:tc>
        <w:tc>
          <w:tcPr>
            <w:tcW w:w="3600" w:type="dxa"/>
            <w:tcBorders>
              <w:top w:val="single" w:sz="4" w:space="0" w:color="auto"/>
              <w:left w:val="single" w:sz="4" w:space="0" w:color="auto"/>
              <w:bottom w:val="single" w:sz="4" w:space="0" w:color="auto"/>
              <w:right w:val="single" w:sz="4" w:space="0" w:color="auto"/>
            </w:tcBorders>
          </w:tcPr>
          <w:p w:rsidR="000B1821" w:rsidRPr="000803AE" w:rsidRDefault="000B1821" w:rsidP="00186D29">
            <w:pPr>
              <w:kinsoku w:val="0"/>
              <w:overflowPunct w:val="0"/>
              <w:snapToGrid w:val="0"/>
              <w:rPr>
                <w:rFonts w:eastAsia="標楷體"/>
                <w:sz w:val="20"/>
                <w:szCs w:val="20"/>
              </w:rPr>
            </w:pPr>
            <w:r w:rsidRPr="000803AE">
              <w:rPr>
                <w:rFonts w:eastAsia="標楷體"/>
                <w:sz w:val="20"/>
                <w:szCs w:val="20"/>
              </w:rPr>
              <w:t>Letter No. Tai-Cheng-89-Shang-101046 dated April 25, 2000</w:t>
            </w:r>
          </w:p>
        </w:tc>
      </w:tr>
    </w:tbl>
    <w:p w:rsidR="000B1821" w:rsidRPr="000803AE" w:rsidRDefault="000B1821" w:rsidP="000B1821">
      <w:pPr>
        <w:snapToGrid w:val="0"/>
        <w:rPr>
          <w:sz w:val="20"/>
          <w:szCs w:val="20"/>
        </w:rPr>
      </w:pPr>
    </w:p>
    <w:p w:rsidR="00306569" w:rsidRPr="000803AE" w:rsidRDefault="00306569" w:rsidP="003716D3">
      <w:pPr>
        <w:snapToGrid w:val="0"/>
        <w:rPr>
          <w:rFonts w:eastAsia="標楷體"/>
          <w:sz w:val="20"/>
          <w:szCs w:val="20"/>
        </w:rPr>
        <w:sectPr w:rsidR="00306569" w:rsidRPr="000803AE" w:rsidSect="00021757">
          <w:footerReference w:type="even" r:id="rId8"/>
          <w:footerReference w:type="default" r:id="rId9"/>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480"/>
        <w:gridCol w:w="3600"/>
      </w:tblGrid>
      <w:tr w:rsidR="006B3BC5" w:rsidRPr="000803AE" w:rsidTr="004D4733">
        <w:trPr>
          <w:tblHeader/>
        </w:trPr>
        <w:tc>
          <w:tcPr>
            <w:tcW w:w="15148" w:type="dxa"/>
            <w:gridSpan w:val="5"/>
            <w:tcBorders>
              <w:top w:val="nil"/>
              <w:left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ind w:left="-136" w:firstLine="10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B61323">
            <w:pPr>
              <w:kinsoku w:val="0"/>
              <w:overflowPunct w:val="0"/>
              <w:adjustRightInd w:val="0"/>
              <w:snapToGrid w:val="0"/>
              <w:ind w:left="227"/>
              <w:jc w:val="both"/>
              <w:rPr>
                <w:sz w:val="20"/>
                <w:szCs w:val="20"/>
              </w:rPr>
            </w:pPr>
            <w:r w:rsidRPr="000803AE">
              <w:rPr>
                <w:sz w:val="20"/>
                <w:szCs w:val="20"/>
              </w:rPr>
              <w:t xml:space="preserve">A. Regular Items            </w:t>
            </w:r>
            <w:r w:rsidR="00501F19" w:rsidRPr="000803AE">
              <w:rPr>
                <w:sz w:val="20"/>
                <w:szCs w:val="20"/>
              </w:rPr>
              <w:t xml:space="preserve">       </w:t>
            </w:r>
            <w:r w:rsidRPr="000803AE">
              <w:rPr>
                <w:sz w:val="20"/>
                <w:szCs w:val="20"/>
              </w:rPr>
              <w:t>Published by</w:t>
            </w:r>
            <w:r w:rsidR="00501F19" w:rsidRPr="000803AE">
              <w:rPr>
                <w:sz w:val="20"/>
                <w:szCs w:val="20"/>
              </w:rPr>
              <w:t xml:space="preserve"> </w:t>
            </w:r>
            <w:r w:rsidR="00501F19" w:rsidRPr="000803AE">
              <w:rPr>
                <w:rFonts w:eastAsia="標楷體"/>
                <w:sz w:val="20"/>
                <w:szCs w:val="20"/>
              </w:rPr>
              <w:t>the Domestic Listing Department and Foreign Listing</w:t>
            </w:r>
            <w:r w:rsidR="00501F19" w:rsidRPr="000803AE">
              <w:rPr>
                <w:sz w:val="20"/>
                <w:szCs w:val="20"/>
              </w:rPr>
              <w:t xml:space="preserve"> Department</w:t>
            </w:r>
            <w:r w:rsidRPr="000803AE">
              <w:rPr>
                <w:sz w:val="20"/>
                <w:szCs w:val="20"/>
              </w:rPr>
              <w:t xml:space="preserve"> of the Taiwan Stock Exchange Corporation on</w:t>
            </w:r>
            <w:r w:rsidR="00CD1EB5" w:rsidRPr="000803AE">
              <w:rPr>
                <w:sz w:val="20"/>
                <w:szCs w:val="20"/>
              </w:rPr>
              <w:t xml:space="preserve"> </w:t>
            </w:r>
            <w:del w:id="90" w:author="Lee and Li" w:date="2024-11-12T16:46:00Z">
              <w:r w:rsidR="009D0C76" w:rsidDel="00B61323">
                <w:rPr>
                  <w:rFonts w:eastAsia="標楷體"/>
                  <w:sz w:val="20"/>
                  <w:szCs w:val="20"/>
                </w:rPr>
                <w:delText>December</w:delText>
              </w:r>
              <w:r w:rsidR="00615F88" w:rsidDel="00B61323">
                <w:rPr>
                  <w:rFonts w:eastAsia="標楷體"/>
                  <w:sz w:val="20"/>
                  <w:szCs w:val="20"/>
                </w:rPr>
                <w:delText xml:space="preserve"> </w:delText>
              </w:r>
              <w:r w:rsidR="00AC2275" w:rsidDel="00B61323">
                <w:rPr>
                  <w:rFonts w:eastAsia="標楷體"/>
                  <w:sz w:val="20"/>
                  <w:szCs w:val="20"/>
                </w:rPr>
                <w:delText>22</w:delText>
              </w:r>
            </w:del>
            <w:ins w:id="91" w:author="Lee and Li" w:date="2024-11-12T16:46:00Z">
              <w:r w:rsidR="00B61323">
                <w:rPr>
                  <w:rFonts w:eastAsia="標楷體"/>
                  <w:sz w:val="20"/>
                  <w:szCs w:val="20"/>
                </w:rPr>
                <w:t>November 11</w:t>
              </w:r>
            </w:ins>
            <w:r w:rsidR="007A31B0">
              <w:rPr>
                <w:rFonts w:eastAsia="標楷體"/>
                <w:sz w:val="20"/>
                <w:szCs w:val="20"/>
              </w:rPr>
              <w:t>, 20</w:t>
            </w:r>
            <w:r w:rsidR="00AC2275">
              <w:rPr>
                <w:rFonts w:eastAsia="標楷體"/>
                <w:sz w:val="20"/>
                <w:szCs w:val="20"/>
              </w:rPr>
              <w:t>2</w:t>
            </w:r>
            <w:ins w:id="92" w:author="Lee and Li" w:date="2024-11-12T16:46:00Z">
              <w:r w:rsidR="00B61323">
                <w:rPr>
                  <w:rFonts w:eastAsia="標楷體"/>
                  <w:sz w:val="20"/>
                  <w:szCs w:val="20"/>
                </w:rPr>
                <w:t>4</w:t>
              </w:r>
            </w:ins>
            <w:del w:id="93" w:author="Lee and Li" w:date="2024-11-12T16:46:00Z">
              <w:r w:rsidR="00AC2275" w:rsidDel="00B61323">
                <w:rPr>
                  <w:rFonts w:eastAsia="標楷體"/>
                  <w:sz w:val="20"/>
                  <w:szCs w:val="20"/>
                </w:rPr>
                <w:delText>3</w:delText>
              </w:r>
            </w:del>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48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60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48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600" w:type="dxa"/>
          </w:tcPr>
          <w:p w:rsidR="00306569" w:rsidRPr="000803AE" w:rsidRDefault="00306569" w:rsidP="00FF048F">
            <w:pPr>
              <w:numPr>
                <w:ilvl w:val="0"/>
                <w:numId w:val="198"/>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198"/>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per beneficial unit of the closed-end fund. (The basic data of the closed-end fund shall be reported in advance for initial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business day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3716D3">
            <w:pPr>
              <w:kinsoku w:val="0"/>
              <w:overflowPunct w:val="0"/>
              <w:snapToGrid w:val="0"/>
              <w:rPr>
                <w:sz w:val="20"/>
                <w:szCs w:val="20"/>
              </w:rPr>
            </w:pPr>
            <w:r w:rsidRPr="000803AE">
              <w:rPr>
                <w:sz w:val="20"/>
                <w:szCs w:val="20"/>
              </w:rPr>
              <w:t>Industry sector investment proportions of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 xml:space="preserve">Paragraph 3, Article 3 of Taiwan Stock Exchange Corporation Rules Governing Information Reporting by Companies with Listed Securities and Offshore Fund Institutions with Listed Offshore Exchange-Traded Funds. </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9746E9">
            <w:pPr>
              <w:kinsoku w:val="0"/>
              <w:overflowPunct w:val="0"/>
              <w:snapToGrid w:val="0"/>
              <w:rPr>
                <w:sz w:val="20"/>
                <w:szCs w:val="20"/>
              </w:rPr>
            </w:pPr>
            <w:r w:rsidRPr="000803AE">
              <w:rPr>
                <w:sz w:val="20"/>
                <w:szCs w:val="20"/>
              </w:rPr>
              <w:t>Names of the top five individual stocks held by the closed-end fund and the proportion that the   aggregate value of such shareholding accounts for the net asset value of the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 (sii.twse.com.tw/fund.htm/).</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Content and proportions of investments in individual stocks by the closed-end fund</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the first month of each quarter</w:t>
            </w:r>
          </w:p>
        </w:tc>
        <w:tc>
          <w:tcPr>
            <w:tcW w:w="648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600" w:type="dxa"/>
          </w:tcPr>
          <w:p w:rsidR="00306569" w:rsidRPr="000803AE" w:rsidRDefault="00306569" w:rsidP="003716D3">
            <w:pPr>
              <w:kinsoku w:val="0"/>
              <w:overflowPunct w:val="0"/>
              <w:snapToGrid w:val="0"/>
              <w:rPr>
                <w:sz w:val="20"/>
                <w:szCs w:val="20"/>
              </w:rPr>
            </w:pPr>
            <w:r w:rsidRPr="000803AE">
              <w:rPr>
                <w:sz w:val="20"/>
                <w:szCs w:val="20"/>
              </w:rPr>
              <w:t>Paragraph 3,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936A05" w:rsidP="003716D3">
            <w:pPr>
              <w:kinsoku w:val="0"/>
              <w:overflowPunct w:val="0"/>
              <w:snapToGrid w:val="0"/>
              <w:jc w:val="center"/>
              <w:rPr>
                <w:sz w:val="20"/>
                <w:szCs w:val="20"/>
              </w:rPr>
            </w:pPr>
            <w:r>
              <w:rPr>
                <w:sz w:val="20"/>
                <w:szCs w:val="20"/>
              </w:rPr>
              <w:t>6</w:t>
            </w:r>
          </w:p>
        </w:tc>
        <w:tc>
          <w:tcPr>
            <w:tcW w:w="2340" w:type="dxa"/>
          </w:tcPr>
          <w:p w:rsidR="00306569" w:rsidRPr="000803AE" w:rsidRDefault="00306569" w:rsidP="00D44057">
            <w:pPr>
              <w:kinsoku w:val="0"/>
              <w:overflowPunct w:val="0"/>
              <w:snapToGrid w:val="0"/>
              <w:rPr>
                <w:sz w:val="20"/>
                <w:szCs w:val="20"/>
              </w:rPr>
            </w:pPr>
            <w:r w:rsidRPr="000803AE">
              <w:rPr>
                <w:sz w:val="20"/>
                <w:szCs w:val="20"/>
              </w:rPr>
              <w:t xml:space="preserve">Annual </w:t>
            </w:r>
            <w:r w:rsidR="00D44057">
              <w:rPr>
                <w:sz w:val="20"/>
                <w:szCs w:val="20"/>
              </w:rPr>
              <w:t xml:space="preserve">financial </w:t>
            </w:r>
            <w:r w:rsidRPr="000803AE">
              <w:rPr>
                <w:sz w:val="20"/>
                <w:szCs w:val="20"/>
              </w:rPr>
              <w:t>report</w:t>
            </w:r>
            <w:r w:rsidR="00D44057">
              <w:rPr>
                <w:sz w:val="20"/>
                <w:szCs w:val="20"/>
              </w:rPr>
              <w:t xml:space="preserve"> and </w:t>
            </w:r>
            <w:r w:rsidR="00612F29">
              <w:rPr>
                <w:rFonts w:eastAsia="標楷體"/>
                <w:color w:val="000000" w:themeColor="text1"/>
                <w:sz w:val="20"/>
              </w:rPr>
              <w:t>semi-</w:t>
            </w:r>
            <w:r w:rsidR="00D44057" w:rsidRPr="00936A05">
              <w:rPr>
                <w:rFonts w:eastAsia="標楷體"/>
                <w:color w:val="000000" w:themeColor="text1"/>
                <w:sz w:val="20"/>
              </w:rPr>
              <w:t>annual</w:t>
            </w:r>
            <w:r w:rsidR="00D44057">
              <w:rPr>
                <w:rFonts w:eastAsia="標楷體"/>
                <w:color w:val="000000" w:themeColor="text1"/>
                <w:sz w:val="20"/>
              </w:rPr>
              <w:t xml:space="preserve"> </w:t>
            </w:r>
            <w:r w:rsidR="00D44057" w:rsidRPr="0009780A">
              <w:rPr>
                <w:rFonts w:eastAsia="標楷體"/>
                <w:color w:val="000000" w:themeColor="text1"/>
                <w:sz w:val="20"/>
              </w:rPr>
              <w:t>financial</w:t>
            </w:r>
            <w:r w:rsidR="00D44057">
              <w:rPr>
                <w:rFonts w:eastAsia="標楷體"/>
                <w:color w:val="000000" w:themeColor="text1"/>
                <w:sz w:val="20"/>
              </w:rPr>
              <w:t xml:space="preserve"> report</w:t>
            </w:r>
            <w:r w:rsidRPr="000803AE">
              <w:rPr>
                <w:sz w:val="20"/>
                <w:szCs w:val="20"/>
              </w:rPr>
              <w:t xml:space="preserve"> of the closed-end fund.</w:t>
            </w:r>
          </w:p>
        </w:tc>
        <w:tc>
          <w:tcPr>
            <w:tcW w:w="2160" w:type="dxa"/>
          </w:tcPr>
          <w:p w:rsidR="00306569" w:rsidRPr="004D4733" w:rsidRDefault="00F87830" w:rsidP="004D4733">
            <w:pPr>
              <w:pStyle w:val="af0"/>
              <w:numPr>
                <w:ilvl w:val="0"/>
                <w:numId w:val="201"/>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F87830" w:rsidRPr="004D4733" w:rsidRDefault="00F87830" w:rsidP="004D4733">
            <w:pPr>
              <w:pStyle w:val="af0"/>
              <w:numPr>
                <w:ilvl w:val="0"/>
                <w:numId w:val="201"/>
              </w:numPr>
              <w:kinsoku w:val="0"/>
              <w:overflowPunct w:val="0"/>
              <w:snapToGrid w:val="0"/>
              <w:rPr>
                <w:sz w:val="20"/>
                <w:szCs w:val="20"/>
              </w:rPr>
            </w:pPr>
            <w:r>
              <w:rPr>
                <w:rFonts w:hint="eastAsia"/>
                <w:sz w:val="20"/>
                <w:szCs w:val="20"/>
              </w:rPr>
              <w:t xml:space="preserve">Filing of </w:t>
            </w:r>
            <w:r w:rsidR="00612F29">
              <w:rPr>
                <w:rFonts w:eastAsia="標楷體"/>
                <w:color w:val="000000" w:themeColor="text1"/>
                <w:sz w:val="20"/>
              </w:rPr>
              <w:t>semi-</w:t>
            </w:r>
            <w:r w:rsidR="00612F29"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lastRenderedPageBreak/>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00D5532D">
              <w:rPr>
                <w:sz w:val="20"/>
                <w:szCs w:val="20"/>
              </w:rPr>
              <w:t xml:space="preserve">the </w:t>
            </w:r>
            <w:r w:rsidRPr="00F87830">
              <w:rPr>
                <w:sz w:val="20"/>
                <w:szCs w:val="20"/>
              </w:rPr>
              <w:t>second quarter</w:t>
            </w:r>
            <w:r>
              <w:rPr>
                <w:rFonts w:hint="eastAsia"/>
                <w:sz w:val="20"/>
                <w:szCs w:val="20"/>
              </w:rPr>
              <w:t xml:space="preserve"> of</w:t>
            </w:r>
            <w:r w:rsidRPr="00125EAC">
              <w:rPr>
                <w:sz w:val="20"/>
                <w:szCs w:val="20"/>
              </w:rPr>
              <w:t xml:space="preserve"> each fiscal year.</w:t>
            </w:r>
          </w:p>
        </w:tc>
        <w:tc>
          <w:tcPr>
            <w:tcW w:w="6480" w:type="dxa"/>
          </w:tcPr>
          <w:p w:rsidR="00AC2275" w:rsidRDefault="00612F29" w:rsidP="004D4733">
            <w:pPr>
              <w:kinsoku w:val="0"/>
              <w:overflowPunct w:val="0"/>
              <w:snapToGrid w:val="0"/>
              <w:rPr>
                <w:sz w:val="20"/>
                <w:szCs w:val="20"/>
              </w:rPr>
            </w:pPr>
            <w:r>
              <w:rPr>
                <w:sz w:val="20"/>
                <w:szCs w:val="20"/>
              </w:rPr>
              <w:lastRenderedPageBreak/>
              <w:t>The report</w:t>
            </w:r>
            <w:r w:rsidR="00AC2275" w:rsidRPr="000803AE">
              <w:rPr>
                <w:sz w:val="20"/>
                <w:szCs w:val="20"/>
              </w:rPr>
              <w:t xml:space="preserve"> shall be </w:t>
            </w:r>
            <w:r>
              <w:rPr>
                <w:sz w:val="20"/>
                <w:szCs w:val="20"/>
              </w:rPr>
              <w:t>filed</w:t>
            </w:r>
            <w:r w:rsidR="00AC2275" w:rsidRPr="000803AE">
              <w:rPr>
                <w:sz w:val="20"/>
                <w:szCs w:val="20"/>
              </w:rPr>
              <w:t xml:space="preserve"> to the Taiwan Stock Exchange Corporation via the Internet.</w:t>
            </w:r>
          </w:p>
          <w:p w:rsidR="00306569" w:rsidRPr="000803AE" w:rsidRDefault="00306569" w:rsidP="004D4733">
            <w:pPr>
              <w:kinsoku w:val="0"/>
              <w:overflowPunct w:val="0"/>
              <w:snapToGrid w:val="0"/>
              <w:ind w:left="295"/>
              <w:rPr>
                <w:sz w:val="20"/>
                <w:szCs w:val="20"/>
              </w:rPr>
            </w:pPr>
          </w:p>
        </w:tc>
        <w:tc>
          <w:tcPr>
            <w:tcW w:w="3600" w:type="dxa"/>
          </w:tcPr>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Article </w:t>
            </w:r>
            <w:r w:rsidR="00BB23BE" w:rsidRPr="000803AE">
              <w:rPr>
                <w:rFonts w:hint="eastAsia"/>
                <w:sz w:val="20"/>
                <w:szCs w:val="20"/>
              </w:rPr>
              <w:t>76</w:t>
            </w:r>
            <w:r w:rsidRPr="000803AE">
              <w:rPr>
                <w:sz w:val="20"/>
                <w:szCs w:val="20"/>
              </w:rPr>
              <w:t xml:space="preserve"> of Regulations Governing Securities Investment Trust Funds.</w:t>
            </w:r>
          </w:p>
          <w:p w:rsidR="00306569" w:rsidRPr="000803AE" w:rsidRDefault="00306569" w:rsidP="00FF048F">
            <w:pPr>
              <w:numPr>
                <w:ilvl w:val="0"/>
                <w:numId w:val="202"/>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02"/>
              </w:numPr>
              <w:kinsoku w:val="0"/>
              <w:overflowPunct w:val="0"/>
              <w:snapToGrid w:val="0"/>
              <w:rPr>
                <w:sz w:val="20"/>
                <w:szCs w:val="20"/>
              </w:rPr>
            </w:pPr>
            <w:r w:rsidRPr="000803AE">
              <w:rPr>
                <w:sz w:val="20"/>
                <w:szCs w:val="20"/>
              </w:rPr>
              <w:t xml:space="preserve">Paragraph 3, Article 3 of  Taiwan Stock Exchange Corporation Rules </w:t>
            </w:r>
            <w:r w:rsidRPr="000803AE">
              <w:rPr>
                <w:sz w:val="20"/>
                <w:szCs w:val="20"/>
              </w:rPr>
              <w:lastRenderedPageBreak/>
              <w:t>Governing Information Reporting by Companies with Listed Securities and Offshore Fund Institutions with Listed Offshore Exchange-Traded Funds.</w:t>
            </w:r>
          </w:p>
        </w:tc>
      </w:tr>
    </w:tbl>
    <w:p w:rsidR="00306569" w:rsidRPr="000803AE" w:rsidRDefault="00306569" w:rsidP="003716D3">
      <w:pPr>
        <w:snapToGrid w:val="0"/>
        <w:rPr>
          <w:sz w:val="20"/>
          <w:szCs w:val="20"/>
        </w:rPr>
      </w:pPr>
    </w:p>
    <w:p w:rsidR="00306569" w:rsidRPr="000803AE" w:rsidRDefault="00306569" w:rsidP="003716D3">
      <w:pPr>
        <w:snapToGrid w:val="0"/>
        <w:rPr>
          <w:sz w:val="20"/>
          <w:szCs w:val="20"/>
        </w:rPr>
      </w:pPr>
    </w:p>
    <w:p w:rsidR="006B3BC5" w:rsidRPr="000803AE" w:rsidRDefault="006B3BC5" w:rsidP="003716D3">
      <w:pPr>
        <w:adjustRightInd w:val="0"/>
        <w:snapToGrid w:val="0"/>
        <w:ind w:left="227"/>
        <w:rPr>
          <w:sz w:val="20"/>
          <w:szCs w:val="20"/>
        </w:rPr>
        <w:sectPr w:rsidR="006B3BC5"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6B3BC5" w:rsidRPr="000803AE" w:rsidTr="006B3BC5">
        <w:trPr>
          <w:trHeight w:val="397"/>
          <w:tblHeader/>
        </w:trPr>
        <w:tc>
          <w:tcPr>
            <w:tcW w:w="15148" w:type="dxa"/>
            <w:gridSpan w:val="5"/>
            <w:tcBorders>
              <w:top w:val="nil"/>
              <w:left w:val="nil"/>
              <w:bottom w:val="nil"/>
              <w:right w:val="nil"/>
            </w:tcBorders>
            <w:vAlign w:val="center"/>
          </w:tcPr>
          <w:p w:rsidR="006B3BC5" w:rsidRPr="000803AE" w:rsidRDefault="006B3BC5" w:rsidP="003716D3">
            <w:pPr>
              <w:kinsoku w:val="0"/>
              <w:overflowPunct w:val="0"/>
              <w:adjustRightInd w:val="0"/>
              <w:snapToGrid w:val="0"/>
              <w:jc w:val="center"/>
              <w:rPr>
                <w:b/>
                <w:sz w:val="20"/>
                <w:szCs w:val="20"/>
              </w:rPr>
            </w:pPr>
            <w:r w:rsidRPr="000803AE">
              <w:rPr>
                <w:b/>
                <w:sz w:val="20"/>
                <w:szCs w:val="20"/>
              </w:rPr>
              <w:lastRenderedPageBreak/>
              <w:t>List of Matters Required to Be Handled by Issuers of Listed Securities</w:t>
            </w:r>
          </w:p>
          <w:p w:rsidR="006B3BC5" w:rsidRPr="000803AE" w:rsidRDefault="006B3BC5" w:rsidP="003716D3">
            <w:pPr>
              <w:kinsoku w:val="0"/>
              <w:overflowPunct w:val="0"/>
              <w:adjustRightInd w:val="0"/>
              <w:snapToGrid w:val="0"/>
              <w:jc w:val="center"/>
              <w:rPr>
                <w:b/>
                <w:sz w:val="20"/>
                <w:szCs w:val="20"/>
              </w:rPr>
            </w:pPr>
          </w:p>
          <w:p w:rsidR="006B3BC5" w:rsidRPr="000803AE" w:rsidRDefault="006B3BC5" w:rsidP="003716D3">
            <w:pPr>
              <w:adjustRightInd w:val="0"/>
              <w:snapToGrid w:val="0"/>
              <w:rPr>
                <w:sz w:val="20"/>
                <w:szCs w:val="20"/>
              </w:rPr>
            </w:pPr>
            <w:r w:rsidRPr="000803AE">
              <w:rPr>
                <w:sz w:val="20"/>
                <w:szCs w:val="20"/>
              </w:rPr>
              <w:t>II. Closed-End Securities Investment Trust Funds Issued by the Securities Investment Trust Enterprises ("Closed-end Fund")</w:t>
            </w:r>
          </w:p>
          <w:p w:rsidR="006B3BC5" w:rsidRPr="000803AE" w:rsidRDefault="006B3BC5" w:rsidP="00812705">
            <w:pPr>
              <w:kinsoku w:val="0"/>
              <w:overflowPunct w:val="0"/>
              <w:adjustRightInd w:val="0"/>
              <w:snapToGrid w:val="0"/>
              <w:ind w:left="227"/>
              <w:jc w:val="both"/>
              <w:rPr>
                <w:sz w:val="20"/>
                <w:szCs w:val="20"/>
              </w:rPr>
            </w:pPr>
            <w:r w:rsidRPr="000803AE">
              <w:rPr>
                <w:sz w:val="20"/>
                <w:szCs w:val="20"/>
              </w:rPr>
              <w:t>B. Non-regular Items</w:t>
            </w:r>
            <w:r w:rsidR="00501F19"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94" w:author="Lee and Li" w:date="2024-11-12T16:47:00Z">
              <w:r w:rsidR="009D0C76" w:rsidDel="00812705">
                <w:rPr>
                  <w:rFonts w:eastAsia="標楷體"/>
                  <w:sz w:val="20"/>
                  <w:szCs w:val="20"/>
                </w:rPr>
                <w:delText>December</w:delText>
              </w:r>
              <w:r w:rsidR="00615F88" w:rsidDel="00812705">
                <w:rPr>
                  <w:rFonts w:eastAsia="標楷體"/>
                  <w:sz w:val="20"/>
                  <w:szCs w:val="20"/>
                </w:rPr>
                <w:delText xml:space="preserve"> </w:delText>
              </w:r>
              <w:r w:rsidR="009D0C76" w:rsidDel="00812705">
                <w:rPr>
                  <w:rFonts w:eastAsia="標楷體"/>
                  <w:sz w:val="20"/>
                  <w:szCs w:val="20"/>
                </w:rPr>
                <w:delText>7</w:delText>
              </w:r>
            </w:del>
            <w:ins w:id="95" w:author="Lee and Li" w:date="2024-11-12T16:47:00Z">
              <w:r w:rsidR="00C54D4D">
                <w:rPr>
                  <w:rFonts w:eastAsia="標楷體"/>
                  <w:sz w:val="20"/>
                  <w:szCs w:val="20"/>
                </w:rPr>
                <w:t>November 11</w:t>
              </w:r>
            </w:ins>
            <w:r w:rsidR="007A31B0">
              <w:rPr>
                <w:rFonts w:eastAsia="標楷體"/>
                <w:sz w:val="20"/>
                <w:szCs w:val="20"/>
              </w:rPr>
              <w:t>, 20</w:t>
            </w:r>
            <w:ins w:id="96" w:author="Lee and Li" w:date="2024-11-12T16:47:00Z">
              <w:r w:rsidR="00C54D4D">
                <w:rPr>
                  <w:rFonts w:eastAsia="標楷體"/>
                  <w:sz w:val="20"/>
                  <w:szCs w:val="20"/>
                </w:rPr>
                <w:t>24</w:t>
              </w:r>
            </w:ins>
            <w:del w:id="97" w:author="Lee and Li" w:date="2024-11-12T16:48:00Z">
              <w:r w:rsidR="009D0C76" w:rsidDel="00812705">
                <w:rPr>
                  <w:rFonts w:eastAsia="標楷體"/>
                  <w:sz w:val="20"/>
                  <w:szCs w:val="20"/>
                </w:rPr>
                <w:delText>16</w:delText>
              </w:r>
            </w:del>
          </w:p>
        </w:tc>
      </w:tr>
      <w:tr w:rsidR="00306569" w:rsidRPr="000803AE" w:rsidTr="006B3BC5">
        <w:trPr>
          <w:trHeight w:val="397"/>
          <w:tblHeader/>
        </w:trPr>
        <w:tc>
          <w:tcPr>
            <w:tcW w:w="568"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bottom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FF048F">
            <w:pPr>
              <w:numPr>
                <w:ilvl w:val="0"/>
                <w:numId w:val="203"/>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FF048F">
            <w:pPr>
              <w:numPr>
                <w:ilvl w:val="0"/>
                <w:numId w:val="203"/>
              </w:numPr>
              <w:kinsoku w:val="0"/>
              <w:overflowPunct w:val="0"/>
              <w:snapToGrid w:val="0"/>
              <w:rPr>
                <w:sz w:val="20"/>
                <w:szCs w:val="20"/>
              </w:rPr>
            </w:pPr>
            <w:r w:rsidRPr="000803AE">
              <w:rPr>
                <w:sz w:val="20"/>
                <w:szCs w:val="20"/>
              </w:rPr>
              <w:t>Matters to be handled after the beneficiaries' meeting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12 business days prior to the suspension of changes to entries in the register of beneficiaries.</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6737EC" w:rsidRPr="000803AE" w:rsidRDefault="006737EC"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r w:rsidRPr="000803AE">
              <w:rPr>
                <w:sz w:val="20"/>
                <w:szCs w:val="20"/>
              </w:rPr>
              <w:t>Within 2 days from the occurrence of the event.</w:t>
            </w:r>
          </w:p>
        </w:tc>
        <w:tc>
          <w:tcPr>
            <w:tcW w:w="6300" w:type="dxa"/>
          </w:tcPr>
          <w:p w:rsidR="00306569" w:rsidRPr="000803AE" w:rsidRDefault="00306569" w:rsidP="00FF048F">
            <w:pPr>
              <w:numPr>
                <w:ilvl w:val="0"/>
                <w:numId w:val="204"/>
              </w:numPr>
              <w:kinsoku w:val="0"/>
              <w:overflowPunct w:val="0"/>
              <w:snapToGrid w:val="0"/>
              <w:rPr>
                <w:sz w:val="20"/>
                <w:szCs w:val="20"/>
              </w:rPr>
            </w:pPr>
            <w:r w:rsidRPr="000803AE">
              <w:rPr>
                <w:sz w:val="20"/>
                <w:szCs w:val="20"/>
              </w:rPr>
              <w:t>The relevant information shall be uploaded to the Market Observation Post System (sii.twse.com.tw/filing  for public announcement/Public announcement for beneficiaries' meeting/closed-end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04"/>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306569" w:rsidRPr="000803AE" w:rsidRDefault="00306569" w:rsidP="00FF048F">
            <w:pPr>
              <w:numPr>
                <w:ilvl w:val="0"/>
                <w:numId w:val="205"/>
              </w:numPr>
              <w:kinsoku w:val="0"/>
              <w:overflowPunct w:val="0"/>
              <w:snapToGrid w:val="0"/>
              <w:rPr>
                <w:sz w:val="20"/>
                <w:szCs w:val="20"/>
              </w:rPr>
            </w:pPr>
            <w:r w:rsidRPr="000803AE">
              <w:rPr>
                <w:sz w:val="20"/>
                <w:szCs w:val="20"/>
              </w:rPr>
              <w:t>Paragraph 3 of Article 46 of Operating Rules of the Taiwan Stock Exchange Corporation.</w:t>
            </w:r>
          </w:p>
          <w:p w:rsidR="00306569" w:rsidRPr="000803AE" w:rsidRDefault="00306569" w:rsidP="00FF048F">
            <w:pPr>
              <w:numPr>
                <w:ilvl w:val="0"/>
                <w:numId w:val="205"/>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p w:rsidR="00306569" w:rsidRPr="000803AE" w:rsidRDefault="00306569" w:rsidP="00FF048F">
            <w:pPr>
              <w:numPr>
                <w:ilvl w:val="0"/>
                <w:numId w:val="205"/>
              </w:numPr>
              <w:kinsoku w:val="0"/>
              <w:overflowPunct w:val="0"/>
              <w:snapToGrid w:val="0"/>
              <w:rPr>
                <w:sz w:val="20"/>
                <w:szCs w:val="20"/>
              </w:rPr>
            </w:pPr>
            <w:r w:rsidRPr="000803AE">
              <w:rPr>
                <w:sz w:val="20"/>
                <w:szCs w:val="20"/>
              </w:rPr>
              <w:t>Letter No. Tai-Cheng-86-Shang-04317 dated February 28, 1997.</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00D873A5" w:rsidRPr="000803AE">
              <w:rPr>
                <w:rFonts w:hint="eastAsia"/>
                <w:sz w:val="20"/>
                <w:szCs w:val="20"/>
              </w:rPr>
              <w:t>64</w:t>
            </w:r>
            <w:r w:rsidR="00D873A5" w:rsidRPr="000803AE">
              <w:rPr>
                <w:sz w:val="20"/>
                <w:szCs w:val="20"/>
              </w:rPr>
              <w:t xml:space="preserve">, </w:t>
            </w:r>
            <w:r w:rsidR="00D873A5" w:rsidRPr="000803AE">
              <w:rPr>
                <w:rFonts w:hint="eastAsia"/>
                <w:sz w:val="20"/>
                <w:szCs w:val="20"/>
              </w:rPr>
              <w:t>68</w:t>
            </w:r>
            <w:r w:rsidR="00D873A5" w:rsidRPr="000803AE">
              <w:rPr>
                <w:sz w:val="20"/>
                <w:szCs w:val="20"/>
              </w:rPr>
              <w:t xml:space="preserve"> and </w:t>
            </w:r>
            <w:r w:rsidR="00D873A5" w:rsidRPr="000803AE">
              <w:rPr>
                <w:rFonts w:hint="eastAsia"/>
                <w:sz w:val="20"/>
                <w:szCs w:val="20"/>
              </w:rPr>
              <w:t>7</w:t>
            </w:r>
            <w:r w:rsidR="00D873A5" w:rsidRPr="000803AE">
              <w:rPr>
                <w:sz w:val="20"/>
                <w:szCs w:val="20"/>
              </w:rPr>
              <w:t>7</w:t>
            </w:r>
            <w:r w:rsidR="00D873A5" w:rsidRPr="000803AE">
              <w:rPr>
                <w:rFonts w:hint="eastAsia"/>
                <w:sz w:val="20"/>
                <w:szCs w:val="20"/>
              </w:rPr>
              <w:t xml:space="preserve"> </w:t>
            </w:r>
            <w:r w:rsidRPr="000803AE">
              <w:rPr>
                <w:sz w:val="20"/>
                <w:szCs w:val="20"/>
              </w:rPr>
              <w:t>of Regulations Governing Securities Investment Trust Funds and the securities investment agreement.</w:t>
            </w:r>
          </w:p>
        </w:tc>
        <w:tc>
          <w:tcPr>
            <w:tcW w:w="2160" w:type="dxa"/>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Pr>
          <w:p w:rsidR="00306569" w:rsidRPr="000803AE" w:rsidRDefault="00306569" w:rsidP="00FF048F">
            <w:pPr>
              <w:numPr>
                <w:ilvl w:val="0"/>
                <w:numId w:val="206"/>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distribution of income/closed-end fund)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306569" w:rsidP="00FF048F">
            <w:pPr>
              <w:numPr>
                <w:ilvl w:val="0"/>
                <w:numId w:val="206"/>
              </w:numPr>
              <w:kinsoku w:val="0"/>
              <w:overflowPunct w:val="0"/>
              <w:snapToGrid w:val="0"/>
              <w:rPr>
                <w:sz w:val="20"/>
                <w:szCs w:val="20"/>
              </w:rPr>
            </w:pPr>
            <w:r w:rsidRPr="000803AE">
              <w:rPr>
                <w:sz w:val="20"/>
                <w:szCs w:val="20"/>
              </w:rPr>
              <w:t>3 copies of annual reports of the fund audited by the CPAs and countersigned by the managing company and the custodian.</w:t>
            </w:r>
          </w:p>
        </w:tc>
        <w:tc>
          <w:tcPr>
            <w:tcW w:w="3780" w:type="dxa"/>
          </w:tcPr>
          <w:p w:rsidR="00306569" w:rsidRPr="000803AE" w:rsidRDefault="00306569" w:rsidP="00FF048F">
            <w:pPr>
              <w:numPr>
                <w:ilvl w:val="0"/>
                <w:numId w:val="207"/>
              </w:numPr>
              <w:kinsoku w:val="0"/>
              <w:overflowPunct w:val="0"/>
              <w:snapToGrid w:val="0"/>
              <w:rPr>
                <w:sz w:val="20"/>
                <w:szCs w:val="20"/>
              </w:rPr>
            </w:pPr>
            <w:r w:rsidRPr="000803AE">
              <w:rPr>
                <w:sz w:val="20"/>
                <w:szCs w:val="20"/>
              </w:rPr>
              <w:t>Article 46 of Operating Rules of the Taiwan Stock Exchange Corporation.</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07"/>
              </w:numPr>
              <w:kinsoku w:val="0"/>
              <w:overflowPunct w:val="0"/>
              <w:snapToGrid w:val="0"/>
              <w:rPr>
                <w:sz w:val="20"/>
                <w:szCs w:val="20"/>
              </w:rPr>
            </w:pPr>
            <w:r w:rsidRPr="000803AE">
              <w:rPr>
                <w:sz w:val="20"/>
                <w:szCs w:val="20"/>
              </w:rPr>
              <w:t>Letter No. Tai-Cheng-86-Shang-04317 dated February 28, 1997.</w:t>
            </w:r>
          </w:p>
          <w:p w:rsidR="00306569" w:rsidRPr="000803AE" w:rsidRDefault="00306569" w:rsidP="00FF048F">
            <w:pPr>
              <w:numPr>
                <w:ilvl w:val="0"/>
                <w:numId w:val="207"/>
              </w:numPr>
              <w:kinsoku w:val="0"/>
              <w:overflowPunct w:val="0"/>
              <w:snapToGrid w:val="0"/>
              <w:rPr>
                <w:sz w:val="20"/>
                <w:szCs w:val="20"/>
              </w:rPr>
            </w:pPr>
            <w:r w:rsidRPr="000803AE">
              <w:rPr>
                <w:sz w:val="20"/>
                <w:szCs w:val="20"/>
              </w:rPr>
              <w:t>Paragraph 4, Article 3 of Taiwan Stock Exchange Corporation Rules Governing Information Reporting by Companies with Listed Securities and Offshore Fund Institutions with Listed Offshore Exchange-Traded Funds.</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Pr>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rFonts w:hint="eastAsia"/>
                <w:sz w:val="20"/>
                <w:szCs w:val="20"/>
              </w:rPr>
              <w:t>63</w:t>
            </w:r>
            <w:r w:rsidR="00D873A5" w:rsidRPr="000803AE">
              <w:rPr>
                <w:sz w:val="20"/>
                <w:szCs w:val="20"/>
              </w:rPr>
              <w:t xml:space="preserve"> and </w:t>
            </w:r>
            <w:r w:rsidR="008F07BE" w:rsidRPr="000803AE">
              <w:rPr>
                <w:sz w:val="20"/>
                <w:szCs w:val="20"/>
              </w:rPr>
              <w:t>78 of</w:t>
            </w:r>
            <w:r w:rsidRPr="000803AE">
              <w:rPr>
                <w:sz w:val="20"/>
                <w:szCs w:val="20"/>
              </w:rPr>
              <w:t xml:space="preserve"> Regulations Governing Securities Investment Trust Funds.</w:t>
            </w:r>
          </w:p>
          <w:p w:rsidR="00306569" w:rsidRPr="000803AE" w:rsidRDefault="00306569" w:rsidP="00FF048F">
            <w:pPr>
              <w:numPr>
                <w:ilvl w:val="0"/>
                <w:numId w:val="208"/>
              </w:numPr>
              <w:kinsoku w:val="0"/>
              <w:overflowPunct w:val="0"/>
              <w:snapToGrid w:val="0"/>
              <w:rPr>
                <w:sz w:val="20"/>
                <w:szCs w:val="20"/>
              </w:rPr>
            </w:pPr>
            <w:r w:rsidRPr="000803AE">
              <w:rPr>
                <w:sz w:val="20"/>
                <w:szCs w:val="20"/>
              </w:rPr>
              <w:t xml:space="preserve">Any circumstance set out in Articles </w:t>
            </w:r>
            <w:r w:rsidR="00D873A5" w:rsidRPr="000803AE">
              <w:rPr>
                <w:sz w:val="20"/>
                <w:szCs w:val="20"/>
              </w:rPr>
              <w:t xml:space="preserve">3, </w:t>
            </w:r>
            <w:r w:rsidR="00D873A5" w:rsidRPr="000803AE">
              <w:rPr>
                <w:rFonts w:hint="eastAsia"/>
                <w:sz w:val="20"/>
                <w:szCs w:val="20"/>
              </w:rPr>
              <w:t>4</w:t>
            </w:r>
            <w:r w:rsidR="00D873A5" w:rsidRPr="000803AE">
              <w:rPr>
                <w:sz w:val="20"/>
                <w:szCs w:val="20"/>
              </w:rPr>
              <w:t xml:space="preserve">, 5 and </w:t>
            </w:r>
            <w:r w:rsidR="00D873A5" w:rsidRPr="000803AE">
              <w:rPr>
                <w:rFonts w:hint="eastAsia"/>
                <w:sz w:val="20"/>
                <w:szCs w:val="20"/>
              </w:rPr>
              <w:t>24</w:t>
            </w:r>
            <w:r w:rsidRPr="000803AE">
              <w:rPr>
                <w:sz w:val="20"/>
                <w:szCs w:val="20"/>
              </w:rPr>
              <w:t xml:space="preserve"> of Rules Governing Securities Investment Trust Enterprises.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306569" w:rsidRPr="000803AE" w:rsidRDefault="00306569" w:rsidP="00FF048F">
            <w:pPr>
              <w:numPr>
                <w:ilvl w:val="0"/>
                <w:numId w:val="209"/>
              </w:numPr>
              <w:kinsoku w:val="0"/>
              <w:overflowPunct w:val="0"/>
              <w:snapToGrid w:val="0"/>
              <w:rPr>
                <w:sz w:val="20"/>
                <w:szCs w:val="20"/>
              </w:rPr>
            </w:pPr>
            <w:r w:rsidRPr="000803AE">
              <w:rPr>
                <w:sz w:val="20"/>
                <w:szCs w:val="20"/>
              </w:rPr>
              <w:t>Explanatory letter</w:t>
            </w:r>
          </w:p>
          <w:p w:rsidR="00306569" w:rsidRPr="000803AE" w:rsidRDefault="00306569" w:rsidP="00FF048F">
            <w:pPr>
              <w:numPr>
                <w:ilvl w:val="0"/>
                <w:numId w:val="209"/>
              </w:numPr>
              <w:kinsoku w:val="0"/>
              <w:overflowPunct w:val="0"/>
              <w:snapToGrid w:val="0"/>
              <w:rPr>
                <w:sz w:val="20"/>
                <w:szCs w:val="20"/>
              </w:rPr>
            </w:pPr>
            <w:r w:rsidRPr="000803AE">
              <w:rPr>
                <w:sz w:val="20"/>
                <w:szCs w:val="20"/>
              </w:rPr>
              <w:t>Related supporting documents</w:t>
            </w:r>
          </w:p>
        </w:tc>
        <w:tc>
          <w:tcPr>
            <w:tcW w:w="3780" w:type="dxa"/>
          </w:tcPr>
          <w:p w:rsidR="00306569" w:rsidRPr="000803AE" w:rsidRDefault="00306569" w:rsidP="003716D3">
            <w:pPr>
              <w:kinsoku w:val="0"/>
              <w:overflowPunct w:val="0"/>
              <w:snapToGrid w:val="0"/>
              <w:rPr>
                <w:b/>
                <w:sz w:val="20"/>
                <w:szCs w:val="20"/>
              </w:rPr>
            </w:pPr>
            <w:r w:rsidRPr="000803AE">
              <w:rPr>
                <w:sz w:val="20"/>
                <w:szCs w:val="20"/>
              </w:rPr>
              <w:t>Paragraph 2, Article 48 of Operating Rules 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Pr>
          <w:p w:rsidR="00306569" w:rsidRPr="000803AE" w:rsidRDefault="00306569" w:rsidP="003716D3">
            <w:pPr>
              <w:kinsoku w:val="0"/>
              <w:overflowPunct w:val="0"/>
              <w:snapToGrid w:val="0"/>
              <w:rPr>
                <w:sz w:val="20"/>
                <w:szCs w:val="20"/>
              </w:rPr>
            </w:pPr>
            <w:r w:rsidRPr="000803AE">
              <w:rPr>
                <w:sz w:val="20"/>
                <w:szCs w:val="20"/>
              </w:rPr>
              <w:t>Within 3 days upon the approval by the competent authority for the termination of the trust agreement.</w:t>
            </w:r>
          </w:p>
        </w:tc>
        <w:tc>
          <w:tcPr>
            <w:tcW w:w="6300" w:type="dxa"/>
          </w:tcPr>
          <w:p w:rsidR="00306569" w:rsidRPr="000803AE" w:rsidRDefault="00306569" w:rsidP="00FF048F">
            <w:pPr>
              <w:numPr>
                <w:ilvl w:val="0"/>
                <w:numId w:val="210"/>
              </w:numPr>
              <w:kinsoku w:val="0"/>
              <w:overflowPunct w:val="0"/>
              <w:snapToGrid w:val="0"/>
              <w:rPr>
                <w:sz w:val="20"/>
                <w:szCs w:val="20"/>
              </w:rPr>
            </w:pPr>
            <w:r w:rsidRPr="000803AE">
              <w:rPr>
                <w:sz w:val="20"/>
                <w:szCs w:val="20"/>
              </w:rPr>
              <w:t>Letter</w:t>
            </w:r>
          </w:p>
          <w:p w:rsidR="00306569" w:rsidRPr="000803AE" w:rsidRDefault="00306569" w:rsidP="00FF048F">
            <w:pPr>
              <w:numPr>
                <w:ilvl w:val="0"/>
                <w:numId w:val="210"/>
              </w:numPr>
              <w:kinsoku w:val="0"/>
              <w:overflowPunct w:val="0"/>
              <w:snapToGrid w:val="0"/>
              <w:rPr>
                <w:sz w:val="20"/>
                <w:szCs w:val="20"/>
              </w:rPr>
            </w:pPr>
            <w:r w:rsidRPr="000803AE">
              <w:rPr>
                <w:sz w:val="20"/>
                <w:szCs w:val="20"/>
              </w:rPr>
              <w:t>Photocopy of the approval letter issued by the competent authority</w:t>
            </w:r>
          </w:p>
        </w:tc>
        <w:tc>
          <w:tcPr>
            <w:tcW w:w="3780" w:type="dxa"/>
          </w:tcPr>
          <w:p w:rsidR="00306569" w:rsidRPr="000803AE" w:rsidRDefault="00306569" w:rsidP="00FF048F">
            <w:pPr>
              <w:numPr>
                <w:ilvl w:val="0"/>
                <w:numId w:val="211"/>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11"/>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rsidTr="006B3BC5">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00D873A5" w:rsidRPr="000803AE">
              <w:rPr>
                <w:rFonts w:hint="eastAsia"/>
                <w:sz w:val="20"/>
                <w:szCs w:val="20"/>
              </w:rPr>
              <w:t xml:space="preserve">Listed Beneficiary </w:t>
            </w:r>
            <w:r w:rsidR="008F07BE" w:rsidRPr="000803AE">
              <w:rPr>
                <w:sz w:val="20"/>
                <w:szCs w:val="20"/>
              </w:rPr>
              <w:t>Certificate Trust</w:t>
            </w:r>
            <w:r w:rsidRPr="000803AE">
              <w:rPr>
                <w:sz w:val="20"/>
                <w:szCs w:val="20"/>
              </w:rPr>
              <w:t xml:space="preserve"> </w:t>
            </w:r>
            <w:r w:rsidR="008F07BE" w:rsidRPr="000803AE">
              <w:rPr>
                <w:sz w:val="20"/>
                <w:szCs w:val="20"/>
              </w:rPr>
              <w:t>Enterprises and</w:t>
            </w:r>
            <w:r w:rsidRPr="000803AE">
              <w:rPr>
                <w:sz w:val="20"/>
                <w:szCs w:val="20"/>
              </w:rPr>
              <w:t xml:space="preserve"> Offshore Fund Entities.</w:t>
            </w:r>
          </w:p>
        </w:tc>
      </w:tr>
    </w:tbl>
    <w:p w:rsidR="00306569" w:rsidRPr="000803AE" w:rsidRDefault="00306569" w:rsidP="003716D3">
      <w:pPr>
        <w:snapToGrid w:val="0"/>
        <w:jc w:val="center"/>
        <w:rPr>
          <w:b/>
          <w:sz w:val="20"/>
          <w:szCs w:val="20"/>
        </w:rPr>
      </w:pPr>
    </w:p>
    <w:p w:rsidR="006B3BC5" w:rsidRPr="000803AE" w:rsidRDefault="006B3BC5" w:rsidP="003716D3">
      <w:pPr>
        <w:adjustRightInd w:val="0"/>
        <w:snapToGrid w:val="0"/>
        <w:rPr>
          <w:b/>
          <w:sz w:val="20"/>
          <w:szCs w:val="20"/>
        </w:rPr>
        <w:sectPr w:rsidR="006B3BC5" w:rsidRPr="000803AE" w:rsidSect="00234980">
          <w:pgSz w:w="16838" w:h="11906" w:orient="landscape" w:code="9"/>
          <w:pgMar w:top="851" w:right="851" w:bottom="851" w:left="851" w:header="567" w:footer="567" w:gutter="0"/>
          <w:cols w:space="425"/>
          <w:docGrid w:type="lines" w:linePitch="360"/>
        </w:sectPr>
      </w:pPr>
    </w:p>
    <w:p w:rsidR="002F0376" w:rsidRPr="000803AE" w:rsidRDefault="002F0376" w:rsidP="003716D3">
      <w:pPr>
        <w:adjustRightInd w:val="0"/>
        <w:snapToGrid w:val="0"/>
        <w:rPr>
          <w:sz w:val="20"/>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bottom w:val="single" w:sz="4" w:space="0" w:color="auto"/>
              <w:right w:val="nil"/>
            </w:tcBorders>
            <w:vAlign w:val="center"/>
          </w:tcPr>
          <w:p w:rsidR="00AB4DEC" w:rsidRPr="000803AE" w:rsidRDefault="00AB4DEC" w:rsidP="003716D3">
            <w:pPr>
              <w:kinsoku w:val="0"/>
              <w:overflowPunct w:val="0"/>
              <w:adjustRightInd w:val="0"/>
              <w:snapToGrid w:val="0"/>
              <w:jc w:val="center"/>
              <w:rPr>
                <w:b/>
                <w:sz w:val="20"/>
                <w:szCs w:val="20"/>
              </w:rPr>
            </w:pPr>
            <w:r w:rsidRPr="000803AE">
              <w:rPr>
                <w:b/>
                <w:sz w:val="20"/>
                <w:szCs w:val="20"/>
              </w:rPr>
              <w:t>List of Matters Required to Be Handled by Issuers of Listed Securities</w:t>
            </w:r>
          </w:p>
          <w:p w:rsidR="00AB4DEC" w:rsidRPr="000803AE" w:rsidRDefault="00AB4DEC" w:rsidP="003716D3">
            <w:pPr>
              <w:kinsoku w:val="0"/>
              <w:overflowPunct w:val="0"/>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D873A5" w:rsidRPr="000803AE">
              <w:rPr>
                <w:rFonts w:hint="eastAsia"/>
                <w:sz w:val="20"/>
                <w:szCs w:val="20"/>
              </w:rPr>
              <w:t xml:space="preserve"> or </w:t>
            </w:r>
            <w:r w:rsidR="00D873A5" w:rsidRPr="000803AE">
              <w:rPr>
                <w:sz w:val="20"/>
                <w:szCs w:val="20"/>
              </w:rPr>
              <w:t xml:space="preserve">Exchange-Traded </w:t>
            </w:r>
            <w:r w:rsidR="00D873A5" w:rsidRPr="000803AE">
              <w:rPr>
                <w:rFonts w:hint="eastAsia"/>
                <w:sz w:val="20"/>
                <w:szCs w:val="20"/>
              </w:rPr>
              <w:t xml:space="preserve">Futures </w:t>
            </w:r>
            <w:r w:rsidR="00D873A5" w:rsidRPr="000803AE">
              <w:rPr>
                <w:sz w:val="20"/>
                <w:szCs w:val="20"/>
              </w:rPr>
              <w:t>Funds</w:t>
            </w:r>
            <w:r w:rsidRPr="000803AE">
              <w:rPr>
                <w:sz w:val="20"/>
                <w:szCs w:val="20"/>
              </w:rPr>
              <w:t xml:space="preserve"> Issued by the Securities Investment Trust Enterprises ("ETF") </w:t>
            </w:r>
            <w:r w:rsidR="00D873A5" w:rsidRPr="000803AE">
              <w:rPr>
                <w:rFonts w:hint="eastAsia"/>
                <w:sz w:val="20"/>
                <w:szCs w:val="20"/>
              </w:rPr>
              <w:t xml:space="preserve">or </w:t>
            </w:r>
            <w:r w:rsidR="00D873A5" w:rsidRPr="000803AE">
              <w:rPr>
                <w:sz w:val="20"/>
                <w:szCs w:val="20"/>
              </w:rPr>
              <w:t xml:space="preserve">Futures </w:t>
            </w:r>
            <w:r w:rsidR="00D873A5" w:rsidRPr="000803AE">
              <w:rPr>
                <w:rFonts w:hint="eastAsia"/>
                <w:sz w:val="20"/>
                <w:szCs w:val="20"/>
              </w:rPr>
              <w:t>T</w:t>
            </w:r>
            <w:r w:rsidR="00D873A5" w:rsidRPr="000803AE">
              <w:rPr>
                <w:sz w:val="20"/>
                <w:szCs w:val="20"/>
              </w:rPr>
              <w:t xml:space="preserve">rust </w:t>
            </w:r>
            <w:r w:rsidR="00D873A5" w:rsidRPr="000803AE">
              <w:rPr>
                <w:rFonts w:hint="eastAsia"/>
                <w:sz w:val="20"/>
                <w:szCs w:val="20"/>
              </w:rPr>
              <w:t>E</w:t>
            </w:r>
            <w:r w:rsidR="00D873A5" w:rsidRPr="000803AE">
              <w:rPr>
                <w:sz w:val="20"/>
                <w:szCs w:val="20"/>
              </w:rPr>
              <w:t>nterprise</w:t>
            </w:r>
            <w:r w:rsidR="00D873A5" w:rsidRPr="000803AE">
              <w:rPr>
                <w:rFonts w:hint="eastAsia"/>
                <w:sz w:val="20"/>
                <w:szCs w:val="20"/>
              </w:rPr>
              <w:t>s</w:t>
            </w:r>
          </w:p>
          <w:p w:rsidR="00AB4DEC" w:rsidRPr="000803AE" w:rsidRDefault="00AB4DEC" w:rsidP="00E2494A">
            <w:pPr>
              <w:kinsoku w:val="0"/>
              <w:overflowPunct w:val="0"/>
              <w:adjustRightInd w:val="0"/>
              <w:snapToGrid w:val="0"/>
              <w:ind w:left="227"/>
              <w:jc w:val="both"/>
              <w:rPr>
                <w:sz w:val="20"/>
                <w:szCs w:val="20"/>
              </w:rPr>
            </w:pPr>
            <w:r w:rsidRPr="000803AE">
              <w:rPr>
                <w:sz w:val="20"/>
                <w:szCs w:val="20"/>
              </w:rPr>
              <w:t xml:space="preserve">A. Regular Items          </w:t>
            </w:r>
            <w:r w:rsidR="002B017C" w:rsidRPr="000803AE">
              <w:rPr>
                <w:sz w:val="20"/>
                <w:szCs w:val="20"/>
              </w:rPr>
              <w:t xml:space="preserve">      </w:t>
            </w:r>
            <w:r w:rsidRPr="000803AE">
              <w:rPr>
                <w:sz w:val="20"/>
                <w:szCs w:val="20"/>
              </w:rPr>
              <w:t xml:space="preserve">Published by </w:t>
            </w:r>
            <w:r w:rsidR="00501F19"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98" w:author="Lee and Li" w:date="2024-11-12T16:48:00Z">
              <w:r w:rsidR="00AC2275" w:rsidDel="00E2494A">
                <w:rPr>
                  <w:rFonts w:eastAsia="標楷體"/>
                  <w:sz w:val="20"/>
                  <w:szCs w:val="20"/>
                </w:rPr>
                <w:delText>December 22</w:delText>
              </w:r>
            </w:del>
            <w:ins w:id="99" w:author="Lee and Li" w:date="2024-11-12T16:48:00Z">
              <w:r w:rsidR="00E2494A">
                <w:rPr>
                  <w:rFonts w:eastAsia="標楷體"/>
                  <w:sz w:val="20"/>
                  <w:szCs w:val="20"/>
                </w:rPr>
                <w:t>November 11</w:t>
              </w:r>
            </w:ins>
            <w:r w:rsidR="007A31B0">
              <w:rPr>
                <w:rFonts w:eastAsia="標楷體"/>
                <w:sz w:val="20"/>
                <w:szCs w:val="20"/>
              </w:rPr>
              <w:t>, 20</w:t>
            </w:r>
            <w:r w:rsidR="00AC2275">
              <w:rPr>
                <w:rFonts w:eastAsia="標楷體"/>
                <w:sz w:val="20"/>
                <w:szCs w:val="20"/>
              </w:rPr>
              <w:t>2</w:t>
            </w:r>
            <w:ins w:id="100" w:author="Lee and Li" w:date="2024-11-12T16:48:00Z">
              <w:r w:rsidR="00E2494A">
                <w:rPr>
                  <w:rFonts w:eastAsia="標楷體"/>
                  <w:sz w:val="20"/>
                  <w:szCs w:val="20"/>
                </w:rPr>
                <w:t>4</w:t>
              </w:r>
            </w:ins>
            <w:del w:id="101" w:author="Lee and Li" w:date="2024-11-12T16:48:00Z">
              <w:r w:rsidR="00AC2275" w:rsidDel="00E2494A">
                <w:rPr>
                  <w:rFonts w:eastAsia="標楷體"/>
                  <w:sz w:val="20"/>
                  <w:szCs w:val="20"/>
                </w:rPr>
                <w:delText>3</w:delText>
              </w:r>
            </w:del>
          </w:p>
        </w:tc>
      </w:tr>
      <w:tr w:rsidR="00306569" w:rsidRPr="000803AE" w:rsidTr="004D4733">
        <w:trPr>
          <w:trHeight w:val="397"/>
          <w:tblHeader/>
        </w:trPr>
        <w:tc>
          <w:tcPr>
            <w:tcW w:w="568"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12"/>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12"/>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ETF, the total number of the issued beneficial units, difference of the number of the issued number of beneficial units compared to that of the preceding day and the net asset value per beneficial unit</w:t>
            </w:r>
            <w:r w:rsidR="00BE78AE" w:rsidRPr="000803AE">
              <w:rPr>
                <w:rFonts w:hint="eastAsia"/>
                <w:sz w:val="20"/>
                <w:szCs w:val="20"/>
              </w:rPr>
              <w:t xml:space="preserve"> of the most recent </w:t>
            </w:r>
            <w:r w:rsidR="00BE78AE" w:rsidRPr="000803AE">
              <w:rPr>
                <w:sz w:val="20"/>
                <w:szCs w:val="20"/>
              </w:rPr>
              <w:t xml:space="preserve">1 </w:t>
            </w:r>
            <w:r w:rsidR="00BE78AE" w:rsidRPr="000803AE">
              <w:rPr>
                <w:rFonts w:hint="eastAsia"/>
                <w:sz w:val="20"/>
                <w:szCs w:val="20"/>
              </w:rPr>
              <w:t xml:space="preserve">business </w:t>
            </w:r>
            <w:r w:rsidR="00BE78AE" w:rsidRPr="000803AE">
              <w:rPr>
                <w:sz w:val="20"/>
                <w:szCs w:val="20"/>
              </w:rPr>
              <w:t>day</w:t>
            </w:r>
            <w:r w:rsidR="00BE78AE" w:rsidRPr="000803AE">
              <w:rPr>
                <w:rFonts w:hint="eastAsia"/>
                <w:sz w:val="20"/>
                <w:szCs w:val="20"/>
              </w:rPr>
              <w:t xml:space="preserve"> </w:t>
            </w:r>
            <w:r w:rsidR="00BE78AE" w:rsidRPr="000803AE">
              <w:rPr>
                <w:sz w:val="20"/>
                <w:szCs w:val="20"/>
              </w:rPr>
              <w:t>of the information being available</w:t>
            </w:r>
            <w:r w:rsidRPr="000803AE">
              <w:rPr>
                <w:sz w:val="20"/>
                <w:szCs w:val="20"/>
              </w:rPr>
              <w:t>.</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536173" w:rsidRPr="000803AE" w:rsidTr="004D4733">
        <w:tc>
          <w:tcPr>
            <w:tcW w:w="568" w:type="dxa"/>
            <w:vAlign w:val="center"/>
          </w:tcPr>
          <w:p w:rsidR="00536173" w:rsidRPr="000803AE" w:rsidRDefault="00861EE0" w:rsidP="003716D3">
            <w:pPr>
              <w:kinsoku w:val="0"/>
              <w:overflowPunct w:val="0"/>
              <w:snapToGrid w:val="0"/>
              <w:jc w:val="center"/>
              <w:rPr>
                <w:sz w:val="20"/>
                <w:szCs w:val="20"/>
              </w:rPr>
            </w:pPr>
            <w:r w:rsidRPr="000803AE">
              <w:rPr>
                <w:rFonts w:hint="eastAsia"/>
                <w:sz w:val="20"/>
                <w:szCs w:val="20"/>
              </w:rPr>
              <w:t>3</w:t>
            </w:r>
          </w:p>
        </w:tc>
        <w:tc>
          <w:tcPr>
            <w:tcW w:w="2340" w:type="dxa"/>
          </w:tcPr>
          <w:p w:rsidR="00536173" w:rsidRPr="000803AE" w:rsidRDefault="00536173" w:rsidP="003716D3">
            <w:pPr>
              <w:kinsoku w:val="0"/>
              <w:overflowPunct w:val="0"/>
              <w:snapToGrid w:val="0"/>
              <w:rPr>
                <w:sz w:val="20"/>
                <w:szCs w:val="20"/>
              </w:rPr>
            </w:pPr>
            <w:r w:rsidRPr="000803AE">
              <w:rPr>
                <w:sz w:val="20"/>
                <w:szCs w:val="20"/>
              </w:rPr>
              <w:t>Intraday estimated net asset value per beneficiary unit of the ETF during market trading hours</w:t>
            </w:r>
          </w:p>
        </w:tc>
        <w:tc>
          <w:tcPr>
            <w:tcW w:w="2160" w:type="dxa"/>
          </w:tcPr>
          <w:p w:rsidR="00536173" w:rsidRPr="000803AE" w:rsidRDefault="00753AFB" w:rsidP="006671E0">
            <w:pPr>
              <w:kinsoku w:val="0"/>
              <w:overflowPunct w:val="0"/>
              <w:snapToGrid w:val="0"/>
              <w:rPr>
                <w:sz w:val="20"/>
                <w:szCs w:val="20"/>
              </w:rPr>
            </w:pPr>
            <w:r w:rsidRPr="000803AE">
              <w:rPr>
                <w:sz w:val="20"/>
                <w:szCs w:val="20"/>
              </w:rPr>
              <w:t>Report</w:t>
            </w:r>
            <w:r w:rsidR="00536173" w:rsidRPr="000803AE">
              <w:rPr>
                <w:sz w:val="20"/>
                <w:szCs w:val="20"/>
              </w:rPr>
              <w:t xml:space="preserve"> real-time quote</w:t>
            </w:r>
            <w:r w:rsidR="00C523C8" w:rsidRPr="000803AE">
              <w:rPr>
                <w:sz w:val="20"/>
                <w:szCs w:val="20"/>
              </w:rPr>
              <w:t>s</w:t>
            </w:r>
            <w:r w:rsidR="00536173" w:rsidRPr="000803AE">
              <w:rPr>
                <w:sz w:val="20"/>
                <w:szCs w:val="20"/>
              </w:rPr>
              <w:t xml:space="preserve"> </w:t>
            </w:r>
            <w:r w:rsidR="008F07BE" w:rsidRPr="000803AE">
              <w:rPr>
                <w:sz w:val="20"/>
                <w:szCs w:val="20"/>
              </w:rPr>
              <w:t>at the</w:t>
            </w:r>
            <w:r w:rsidR="00536173" w:rsidRPr="000803AE">
              <w:rPr>
                <w:sz w:val="20"/>
                <w:szCs w:val="20"/>
              </w:rPr>
              <w:t xml:space="preserve"> same frequency </w:t>
            </w:r>
            <w:r w:rsidR="00BE78AE" w:rsidRPr="000803AE">
              <w:rPr>
                <w:rFonts w:hint="eastAsia"/>
                <w:sz w:val="20"/>
                <w:szCs w:val="20"/>
              </w:rPr>
              <w:t xml:space="preserve">of each fifteen seconds to refresh the </w:t>
            </w:r>
            <w:r w:rsidR="00BE78AE" w:rsidRPr="000803AE">
              <w:rPr>
                <w:sz w:val="20"/>
                <w:szCs w:val="20"/>
              </w:rPr>
              <w:t>basic market conditions</w:t>
            </w:r>
            <w:r w:rsidR="00BE78AE" w:rsidRPr="000803AE" w:rsidDel="00F33641">
              <w:rPr>
                <w:sz w:val="20"/>
                <w:szCs w:val="20"/>
              </w:rPr>
              <w:t xml:space="preserve"> </w:t>
            </w:r>
            <w:r w:rsidR="00BE78AE" w:rsidRPr="000803AE">
              <w:rPr>
                <w:rFonts w:hint="eastAsia"/>
                <w:sz w:val="20"/>
                <w:szCs w:val="20"/>
              </w:rPr>
              <w:t>on</w:t>
            </w:r>
            <w:r w:rsidR="00536173" w:rsidRPr="000803AE">
              <w:rPr>
                <w:sz w:val="20"/>
                <w:szCs w:val="20"/>
              </w:rPr>
              <w:t xml:space="preserve"> </w:t>
            </w:r>
            <w:r w:rsidRPr="000803AE">
              <w:rPr>
                <w:sz w:val="20"/>
                <w:szCs w:val="20"/>
              </w:rPr>
              <w:t xml:space="preserve">the </w:t>
            </w:r>
            <w:r w:rsidR="00536173" w:rsidRPr="000803AE">
              <w:rPr>
                <w:sz w:val="20"/>
                <w:szCs w:val="20"/>
              </w:rPr>
              <w:t xml:space="preserve">TWSE </w:t>
            </w:r>
            <w:r w:rsidR="008F07BE" w:rsidRPr="000803AE">
              <w:rPr>
                <w:sz w:val="20"/>
                <w:szCs w:val="20"/>
              </w:rPr>
              <w:t>webpage refreshes</w:t>
            </w:r>
            <w:r w:rsidR="00536173" w:rsidRPr="000803AE">
              <w:rPr>
                <w:sz w:val="20"/>
                <w:szCs w:val="20"/>
              </w:rPr>
              <w:t xml:space="preserve"> basic market conditions.  If </w:t>
            </w:r>
            <w:r w:rsidRPr="000803AE">
              <w:rPr>
                <w:sz w:val="20"/>
                <w:szCs w:val="20"/>
              </w:rPr>
              <w:t>the ETF's portfolio includes</w:t>
            </w:r>
            <w:r w:rsidR="00536173" w:rsidRPr="000803AE">
              <w:rPr>
                <w:sz w:val="20"/>
                <w:szCs w:val="20"/>
              </w:rPr>
              <w:t xml:space="preserve"> foreign securities</w:t>
            </w:r>
            <w:r w:rsidR="00BE78AE" w:rsidRPr="000803AE">
              <w:rPr>
                <w:rFonts w:hint="eastAsia"/>
                <w:sz w:val="20"/>
                <w:szCs w:val="20"/>
              </w:rPr>
              <w:t xml:space="preserve"> or futures contracts or other assets</w:t>
            </w:r>
            <w:r w:rsidR="00536173" w:rsidRPr="000803AE">
              <w:rPr>
                <w:sz w:val="20"/>
                <w:szCs w:val="20"/>
              </w:rPr>
              <w:t xml:space="preserve">, </w:t>
            </w:r>
            <w:r w:rsidRPr="000803AE">
              <w:rPr>
                <w:sz w:val="20"/>
                <w:szCs w:val="20"/>
              </w:rPr>
              <w:t>report</w:t>
            </w:r>
            <w:r w:rsidR="00536173" w:rsidRPr="000803AE">
              <w:rPr>
                <w:sz w:val="20"/>
                <w:szCs w:val="20"/>
              </w:rPr>
              <w:t xml:space="preserve"> real-time quotes during trading hours of such foreign markets at the same frequency as </w:t>
            </w:r>
            <w:r w:rsidR="00BE78AE" w:rsidRPr="000803AE">
              <w:rPr>
                <w:rFonts w:hint="eastAsia"/>
                <w:sz w:val="20"/>
                <w:szCs w:val="20"/>
              </w:rPr>
              <w:t xml:space="preserve">stipulated above; provided, however, that if </w:t>
            </w:r>
            <w:r w:rsidR="00BE78AE" w:rsidRPr="000803AE">
              <w:rPr>
                <w:sz w:val="20"/>
                <w:szCs w:val="20"/>
              </w:rPr>
              <w:t>two</w:t>
            </w:r>
            <w:r w:rsidR="00BE78AE" w:rsidRPr="000803AE">
              <w:rPr>
                <w:rFonts w:hint="eastAsia"/>
                <w:sz w:val="20"/>
                <w:szCs w:val="20"/>
              </w:rPr>
              <w:t xml:space="preserve"> markets</w:t>
            </w:r>
            <w:r w:rsidR="00BE78AE" w:rsidRPr="000803AE">
              <w:rPr>
                <w:sz w:val="20"/>
                <w:szCs w:val="20"/>
              </w:rPr>
              <w:t xml:space="preserve"> overlap </w:t>
            </w:r>
            <w:r w:rsidR="00BE78AE" w:rsidRPr="000803AE">
              <w:rPr>
                <w:rFonts w:hint="eastAsia"/>
                <w:sz w:val="20"/>
                <w:szCs w:val="20"/>
              </w:rPr>
              <w:t xml:space="preserve">on </w:t>
            </w:r>
            <w:r w:rsidR="00BE78AE" w:rsidRPr="000803AE">
              <w:rPr>
                <w:sz w:val="20"/>
                <w:szCs w:val="20"/>
              </w:rPr>
              <w:t>trading hours</w:t>
            </w:r>
            <w:r w:rsidR="00BE78AE" w:rsidRPr="000803AE">
              <w:rPr>
                <w:rFonts w:hint="eastAsia"/>
                <w:sz w:val="20"/>
                <w:szCs w:val="20"/>
              </w:rPr>
              <w:t xml:space="preserve"> of Exchange-Traded Futures Funds, real-time quotes may be reported at the same frequency as stipulated above</w:t>
            </w:r>
            <w:r w:rsidR="00536173" w:rsidRPr="000803AE">
              <w:rPr>
                <w:sz w:val="20"/>
                <w:szCs w:val="20"/>
              </w:rPr>
              <w:t>.</w:t>
            </w:r>
          </w:p>
        </w:tc>
        <w:tc>
          <w:tcPr>
            <w:tcW w:w="6300" w:type="dxa"/>
          </w:tcPr>
          <w:p w:rsidR="00536173" w:rsidRPr="000803AE" w:rsidRDefault="00536173"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536173" w:rsidRPr="000803AE" w:rsidRDefault="00536173"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4</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Industry sector investment </w:t>
            </w:r>
            <w:r w:rsidR="00BE78AE" w:rsidRPr="000803AE">
              <w:rPr>
                <w:rFonts w:hint="eastAsia"/>
                <w:sz w:val="20"/>
                <w:szCs w:val="20"/>
              </w:rPr>
              <w:t>or asset portfolio</w:t>
            </w:r>
            <w:r w:rsidR="00BE78AE" w:rsidRPr="000803AE">
              <w:rPr>
                <w:sz w:val="20"/>
                <w:szCs w:val="20"/>
              </w:rPr>
              <w:t xml:space="preserve"> </w:t>
            </w:r>
            <w:r w:rsidRPr="000803AE">
              <w:rPr>
                <w:sz w:val="20"/>
                <w:szCs w:val="20"/>
              </w:rPr>
              <w:t>proportions of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opens on the first business day of each week</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861EE0" w:rsidP="003716D3">
            <w:pPr>
              <w:kinsoku w:val="0"/>
              <w:overflowPunct w:val="0"/>
              <w:snapToGrid w:val="0"/>
              <w:jc w:val="center"/>
              <w:rPr>
                <w:sz w:val="20"/>
                <w:szCs w:val="20"/>
              </w:rPr>
            </w:pPr>
            <w:r w:rsidRPr="000803AE">
              <w:rPr>
                <w:rFonts w:hint="eastAsia"/>
                <w:sz w:val="20"/>
                <w:szCs w:val="20"/>
              </w:rPr>
              <w:t>5</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Names of the top five </w:t>
            </w:r>
            <w:r w:rsidR="00BE78AE" w:rsidRPr="000803AE">
              <w:rPr>
                <w:rFonts w:hint="eastAsia"/>
                <w:sz w:val="20"/>
                <w:szCs w:val="20"/>
              </w:rPr>
              <w:t>investment assets</w:t>
            </w:r>
            <w:r w:rsidRPr="000803AE">
              <w:rPr>
                <w:sz w:val="20"/>
                <w:szCs w:val="20"/>
              </w:rPr>
              <w:t xml:space="preserve"> held by the ETF and the </w:t>
            </w:r>
            <w:r w:rsidR="00BE78AE" w:rsidRPr="000803AE">
              <w:rPr>
                <w:rFonts w:hint="eastAsia"/>
                <w:sz w:val="20"/>
                <w:szCs w:val="20"/>
              </w:rPr>
              <w:t>ratio</w:t>
            </w:r>
            <w:r w:rsidRPr="000803AE">
              <w:rPr>
                <w:sz w:val="20"/>
                <w:szCs w:val="20"/>
              </w:rPr>
              <w:t xml:space="preserve"> that the aggregate value of such shareholding accounts for the net asset value of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10th day of each month</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795B19" w:rsidRPr="000803AE" w:rsidTr="004D4733">
        <w:tc>
          <w:tcPr>
            <w:tcW w:w="568" w:type="dxa"/>
            <w:vAlign w:val="center"/>
          </w:tcPr>
          <w:p w:rsidR="00795B19" w:rsidRPr="000803AE" w:rsidRDefault="00861EE0" w:rsidP="003716D3">
            <w:pPr>
              <w:kinsoku w:val="0"/>
              <w:overflowPunct w:val="0"/>
              <w:snapToGrid w:val="0"/>
              <w:jc w:val="center"/>
              <w:rPr>
                <w:sz w:val="20"/>
                <w:szCs w:val="20"/>
              </w:rPr>
            </w:pPr>
            <w:r w:rsidRPr="000803AE">
              <w:rPr>
                <w:rFonts w:hint="eastAsia"/>
                <w:sz w:val="20"/>
                <w:szCs w:val="20"/>
              </w:rPr>
              <w:t>6</w:t>
            </w:r>
          </w:p>
        </w:tc>
        <w:tc>
          <w:tcPr>
            <w:tcW w:w="2340" w:type="dxa"/>
          </w:tcPr>
          <w:p w:rsidR="00795B19" w:rsidRPr="000803AE" w:rsidRDefault="00795B19" w:rsidP="003716D3">
            <w:pPr>
              <w:kinsoku w:val="0"/>
              <w:overflowPunct w:val="0"/>
              <w:snapToGrid w:val="0"/>
              <w:rPr>
                <w:sz w:val="20"/>
                <w:szCs w:val="20"/>
              </w:rPr>
            </w:pPr>
            <w:r w:rsidRPr="000803AE">
              <w:rPr>
                <w:sz w:val="20"/>
                <w:szCs w:val="20"/>
              </w:rPr>
              <w:t xml:space="preserve">Intraday estimated net asset value per beneficiary unit of the ETF and </w:t>
            </w:r>
            <w:r w:rsidR="0016609F" w:rsidRPr="000803AE">
              <w:rPr>
                <w:sz w:val="20"/>
                <w:szCs w:val="20"/>
              </w:rPr>
              <w:t xml:space="preserve">the accumulated </w:t>
            </w:r>
            <w:r w:rsidRPr="000803AE">
              <w:rPr>
                <w:sz w:val="20"/>
                <w:szCs w:val="20"/>
              </w:rPr>
              <w:t>degree of fluctuation of</w:t>
            </w:r>
            <w:r w:rsidR="0016609F" w:rsidRPr="000803AE">
              <w:rPr>
                <w:sz w:val="20"/>
                <w:szCs w:val="20"/>
              </w:rPr>
              <w:t xml:space="preserve"> the </w:t>
            </w:r>
            <w:r w:rsidRPr="000803AE">
              <w:rPr>
                <w:sz w:val="20"/>
                <w:szCs w:val="20"/>
              </w:rPr>
              <w:t xml:space="preserve">index </w:t>
            </w:r>
            <w:r w:rsidR="0016609F" w:rsidRPr="000803AE">
              <w:rPr>
                <w:sz w:val="20"/>
                <w:szCs w:val="20"/>
              </w:rPr>
              <w:t xml:space="preserve">traced by the ETF for 3 months, 6 months, 1 year, </w:t>
            </w:r>
            <w:r w:rsidR="00C523C8" w:rsidRPr="000803AE">
              <w:rPr>
                <w:sz w:val="20"/>
                <w:szCs w:val="20"/>
              </w:rPr>
              <w:t>year-to-date period</w:t>
            </w:r>
            <w:r w:rsidR="0016609F" w:rsidRPr="000803AE">
              <w:rPr>
                <w:sz w:val="20"/>
                <w:szCs w:val="20"/>
              </w:rPr>
              <w:t xml:space="preserve">, and the period since </w:t>
            </w:r>
            <w:r w:rsidR="00021BCE" w:rsidRPr="000803AE">
              <w:rPr>
                <w:sz w:val="20"/>
                <w:szCs w:val="20"/>
              </w:rPr>
              <w:t xml:space="preserve">the ETF was </w:t>
            </w:r>
            <w:r w:rsidR="0016609F" w:rsidRPr="000803AE">
              <w:rPr>
                <w:sz w:val="20"/>
                <w:szCs w:val="20"/>
              </w:rPr>
              <w:t xml:space="preserve">listed </w:t>
            </w:r>
            <w:r w:rsidRPr="000803AE">
              <w:rPr>
                <w:sz w:val="20"/>
                <w:szCs w:val="20"/>
              </w:rPr>
              <w:t xml:space="preserve">as of the preceding month </w:t>
            </w:r>
          </w:p>
        </w:tc>
        <w:tc>
          <w:tcPr>
            <w:tcW w:w="2160" w:type="dxa"/>
          </w:tcPr>
          <w:p w:rsidR="00795B19" w:rsidRPr="000803AE" w:rsidRDefault="00795B1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795B19" w:rsidRPr="000803AE" w:rsidRDefault="00795B19" w:rsidP="003716D3">
            <w:pPr>
              <w:kinsoku w:val="0"/>
              <w:overflowPunct w:val="0"/>
              <w:snapToGrid w:val="0"/>
              <w:rPr>
                <w:sz w:val="20"/>
                <w:szCs w:val="20"/>
              </w:rPr>
            </w:pPr>
          </w:p>
        </w:tc>
        <w:tc>
          <w:tcPr>
            <w:tcW w:w="6300" w:type="dxa"/>
          </w:tcPr>
          <w:p w:rsidR="00795B19" w:rsidRPr="000803AE" w:rsidRDefault="00795B19"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tcPr>
          <w:p w:rsidR="00795B19" w:rsidRPr="000803AE" w:rsidRDefault="00795B1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7</w:t>
            </w:r>
          </w:p>
        </w:tc>
        <w:tc>
          <w:tcPr>
            <w:tcW w:w="2340" w:type="dxa"/>
          </w:tcPr>
          <w:p w:rsidR="00306569" w:rsidRPr="000803AE" w:rsidRDefault="00306569" w:rsidP="000C7208">
            <w:pPr>
              <w:kinsoku w:val="0"/>
              <w:overflowPunct w:val="0"/>
              <w:snapToGrid w:val="0"/>
              <w:rPr>
                <w:sz w:val="20"/>
                <w:szCs w:val="20"/>
              </w:rPr>
            </w:pPr>
            <w:r w:rsidRPr="000803AE">
              <w:rPr>
                <w:sz w:val="20"/>
                <w:szCs w:val="20"/>
              </w:rPr>
              <w:t xml:space="preserve">Content and </w:t>
            </w:r>
            <w:r w:rsidR="00BE78AE" w:rsidRPr="000803AE">
              <w:rPr>
                <w:rFonts w:hint="eastAsia"/>
                <w:sz w:val="20"/>
                <w:szCs w:val="20"/>
              </w:rPr>
              <w:t>ratio</w:t>
            </w:r>
            <w:r w:rsidRPr="000803AE">
              <w:rPr>
                <w:sz w:val="20"/>
                <w:szCs w:val="20"/>
              </w:rPr>
              <w:t xml:space="preserve"> of investments in</w:t>
            </w:r>
            <w:r w:rsidR="00BE78AE" w:rsidRPr="000803AE">
              <w:rPr>
                <w:rFonts w:hint="eastAsia"/>
                <w:sz w:val="20"/>
                <w:szCs w:val="20"/>
              </w:rPr>
              <w:t xml:space="preserve"> assets</w:t>
            </w:r>
            <w:r w:rsidRPr="000803AE">
              <w:rPr>
                <w:sz w:val="20"/>
                <w:szCs w:val="20"/>
              </w:rPr>
              <w:t xml:space="preserve"> by the ETF.</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the first month of each quarter.</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the preceding quarter shall be reported to the Taiwan Stock Exchange Corporation via the Internet.</w:t>
            </w:r>
          </w:p>
        </w:tc>
        <w:tc>
          <w:tcPr>
            <w:tcW w:w="3780" w:type="dxa"/>
          </w:tcPr>
          <w:p w:rsidR="00306569" w:rsidRPr="000803AE" w:rsidRDefault="00306569" w:rsidP="003716D3">
            <w:p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306569" w:rsidRPr="000803AE" w:rsidTr="004D4733">
        <w:tc>
          <w:tcPr>
            <w:tcW w:w="568" w:type="dxa"/>
            <w:vAlign w:val="center"/>
          </w:tcPr>
          <w:p w:rsidR="00306569" w:rsidRPr="000803AE" w:rsidRDefault="00E243A4" w:rsidP="003716D3">
            <w:pPr>
              <w:kinsoku w:val="0"/>
              <w:overflowPunct w:val="0"/>
              <w:snapToGrid w:val="0"/>
              <w:jc w:val="center"/>
              <w:rPr>
                <w:sz w:val="20"/>
                <w:szCs w:val="20"/>
              </w:rPr>
            </w:pPr>
            <w:r>
              <w:rPr>
                <w:sz w:val="20"/>
                <w:szCs w:val="20"/>
              </w:rPr>
              <w:t>8</w:t>
            </w:r>
          </w:p>
        </w:tc>
        <w:tc>
          <w:tcPr>
            <w:tcW w:w="2340" w:type="dxa"/>
          </w:tcPr>
          <w:p w:rsidR="00306569" w:rsidRPr="000803AE" w:rsidRDefault="00306569" w:rsidP="003716D3">
            <w:pPr>
              <w:kinsoku w:val="0"/>
              <w:overflowPunct w:val="0"/>
              <w:snapToGrid w:val="0"/>
              <w:rPr>
                <w:sz w:val="20"/>
                <w:szCs w:val="20"/>
              </w:rPr>
            </w:pPr>
            <w:r w:rsidRPr="000803AE">
              <w:rPr>
                <w:sz w:val="20"/>
                <w:szCs w:val="20"/>
              </w:rPr>
              <w:t xml:space="preserve">Annual </w:t>
            </w:r>
            <w:r w:rsidR="00E243A4">
              <w:rPr>
                <w:sz w:val="20"/>
                <w:szCs w:val="20"/>
              </w:rPr>
              <w:t xml:space="preserve">financial </w:t>
            </w:r>
            <w:r w:rsidRPr="000803AE">
              <w:rPr>
                <w:sz w:val="20"/>
                <w:szCs w:val="20"/>
              </w:rPr>
              <w:t>report</w:t>
            </w:r>
            <w:r w:rsidR="00E243A4">
              <w:rPr>
                <w:sz w:val="20"/>
                <w:szCs w:val="20"/>
              </w:rPr>
              <w:t xml:space="preserve"> and </w:t>
            </w:r>
            <w:r w:rsidR="00AF3E02">
              <w:rPr>
                <w:rFonts w:eastAsia="標楷體"/>
                <w:color w:val="000000" w:themeColor="text1"/>
                <w:sz w:val="20"/>
              </w:rPr>
              <w:t>semi-a</w:t>
            </w:r>
            <w:r w:rsidR="00E243A4" w:rsidRPr="00936A05">
              <w:rPr>
                <w:rFonts w:eastAsia="標楷體"/>
                <w:color w:val="000000" w:themeColor="text1"/>
                <w:sz w:val="20"/>
              </w:rPr>
              <w:t>nnual</w:t>
            </w:r>
            <w:r w:rsidR="00E243A4">
              <w:rPr>
                <w:rFonts w:eastAsia="標楷體"/>
                <w:color w:val="000000" w:themeColor="text1"/>
                <w:sz w:val="20"/>
              </w:rPr>
              <w:t xml:space="preserve"> </w:t>
            </w:r>
            <w:r w:rsidR="00E243A4" w:rsidRPr="0009780A">
              <w:rPr>
                <w:rFonts w:eastAsia="標楷體"/>
                <w:color w:val="000000" w:themeColor="text1"/>
                <w:sz w:val="20"/>
              </w:rPr>
              <w:t>financial</w:t>
            </w:r>
            <w:r w:rsidR="00E243A4">
              <w:rPr>
                <w:rFonts w:eastAsia="標楷體"/>
                <w:color w:val="000000" w:themeColor="text1"/>
                <w:sz w:val="20"/>
              </w:rPr>
              <w:t xml:space="preserve"> report</w:t>
            </w:r>
            <w:r w:rsidRPr="000803AE">
              <w:rPr>
                <w:sz w:val="20"/>
                <w:szCs w:val="20"/>
              </w:rPr>
              <w:t xml:space="preserve"> of the ETF.</w:t>
            </w:r>
          </w:p>
        </w:tc>
        <w:tc>
          <w:tcPr>
            <w:tcW w:w="2160" w:type="dxa"/>
          </w:tcPr>
          <w:p w:rsidR="00306569" w:rsidRDefault="00E243A4" w:rsidP="004D4733">
            <w:pPr>
              <w:pStyle w:val="af0"/>
              <w:numPr>
                <w:ilvl w:val="0"/>
                <w:numId w:val="215"/>
              </w:numPr>
              <w:kinsoku w:val="0"/>
              <w:overflowPunct w:val="0"/>
              <w:snapToGrid w:val="0"/>
              <w:rPr>
                <w:sz w:val="20"/>
                <w:szCs w:val="20"/>
              </w:rPr>
            </w:pPr>
            <w:r w:rsidRPr="004D4733">
              <w:rPr>
                <w:sz w:val="20"/>
                <w:szCs w:val="20"/>
              </w:rPr>
              <w:t>Filing of annual financial report w</w:t>
            </w:r>
            <w:r w:rsidR="00306569" w:rsidRPr="004D4733">
              <w:rPr>
                <w:sz w:val="20"/>
                <w:szCs w:val="20"/>
              </w:rPr>
              <w:t>ithin 2 months following the end of each fiscal year.</w:t>
            </w:r>
          </w:p>
          <w:p w:rsidR="00E243A4" w:rsidRPr="004D4733" w:rsidRDefault="00E243A4" w:rsidP="004D4733">
            <w:pPr>
              <w:pStyle w:val="af0"/>
              <w:numPr>
                <w:ilvl w:val="0"/>
                <w:numId w:val="215"/>
              </w:numPr>
              <w:kinsoku w:val="0"/>
              <w:overflowPunct w:val="0"/>
              <w:snapToGrid w:val="0"/>
              <w:rPr>
                <w:sz w:val="20"/>
                <w:szCs w:val="20"/>
              </w:rPr>
            </w:pPr>
            <w:r>
              <w:rPr>
                <w:rFonts w:hint="eastAsia"/>
                <w:sz w:val="20"/>
                <w:szCs w:val="20"/>
              </w:rPr>
              <w:t xml:space="preserve">Filing of </w:t>
            </w:r>
            <w:r w:rsidR="00AF3E02">
              <w:rPr>
                <w:rFonts w:eastAsia="標楷體"/>
                <w:color w:val="000000" w:themeColor="text1"/>
                <w:sz w:val="20"/>
              </w:rPr>
              <w:t>semi-</w:t>
            </w:r>
            <w:r w:rsidRPr="00936A05">
              <w:rPr>
                <w:rFonts w:eastAsia="標楷體"/>
                <w:color w:val="000000" w:themeColor="text1"/>
                <w:sz w:val="20"/>
              </w:rPr>
              <w:t>annual</w:t>
            </w:r>
            <w:r>
              <w:rPr>
                <w:rFonts w:eastAsia="標楷體"/>
                <w:color w:val="000000" w:themeColor="text1"/>
                <w:sz w:val="20"/>
              </w:rPr>
              <w:t xml:space="preserve"> </w:t>
            </w:r>
            <w:r w:rsidRPr="0009780A">
              <w:rPr>
                <w:rFonts w:eastAsia="標楷體"/>
                <w:color w:val="000000" w:themeColor="text1"/>
                <w:sz w:val="20"/>
              </w:rPr>
              <w:t>financial</w:t>
            </w:r>
            <w:r>
              <w:rPr>
                <w:rFonts w:eastAsia="標楷體"/>
                <w:color w:val="000000" w:themeColor="text1"/>
                <w:sz w:val="20"/>
              </w:rPr>
              <w:t xml:space="preserve"> report within 45 days </w:t>
            </w:r>
            <w:r w:rsidRPr="00125EAC">
              <w:rPr>
                <w:sz w:val="20"/>
                <w:szCs w:val="20"/>
              </w:rPr>
              <w:t>following the end of</w:t>
            </w:r>
            <w:r>
              <w:rPr>
                <w:rFonts w:hint="eastAsia"/>
                <w:sz w:val="20"/>
                <w:szCs w:val="20"/>
              </w:rPr>
              <w:t xml:space="preserve"> </w:t>
            </w:r>
            <w:r w:rsidRPr="00F87830">
              <w:rPr>
                <w:sz w:val="20"/>
                <w:szCs w:val="20"/>
              </w:rPr>
              <w:t>second quarter</w:t>
            </w:r>
            <w:r>
              <w:rPr>
                <w:rFonts w:hint="eastAsia"/>
                <w:sz w:val="20"/>
                <w:szCs w:val="20"/>
              </w:rPr>
              <w:t xml:space="preserve"> of</w:t>
            </w:r>
            <w:r w:rsidRPr="00125EAC">
              <w:rPr>
                <w:sz w:val="20"/>
                <w:szCs w:val="20"/>
              </w:rPr>
              <w:t xml:space="preserve"> each fiscal year</w:t>
            </w:r>
            <w:r w:rsidR="00A51DE8">
              <w:rPr>
                <w:sz w:val="20"/>
                <w:szCs w:val="20"/>
              </w:rPr>
              <w:t xml:space="preserve"> except for </w:t>
            </w:r>
            <w:r w:rsidR="00A51DE8" w:rsidRPr="000803AE">
              <w:rPr>
                <w:sz w:val="20"/>
                <w:szCs w:val="20"/>
              </w:rPr>
              <w:t xml:space="preserve">Exchange-Traded </w:t>
            </w:r>
            <w:r w:rsidR="00A51DE8" w:rsidRPr="000803AE">
              <w:rPr>
                <w:rFonts w:hint="eastAsia"/>
                <w:sz w:val="20"/>
                <w:szCs w:val="20"/>
              </w:rPr>
              <w:t xml:space="preserve">Futures </w:t>
            </w:r>
            <w:r w:rsidR="00A51DE8" w:rsidRPr="000803AE">
              <w:rPr>
                <w:sz w:val="20"/>
                <w:szCs w:val="20"/>
              </w:rPr>
              <w:t>Funds</w:t>
            </w:r>
            <w:r w:rsidRPr="00125EAC">
              <w:rPr>
                <w:sz w:val="20"/>
                <w:szCs w:val="20"/>
              </w:rPr>
              <w:t>.</w:t>
            </w:r>
          </w:p>
        </w:tc>
        <w:tc>
          <w:tcPr>
            <w:tcW w:w="6300" w:type="dxa"/>
          </w:tcPr>
          <w:p w:rsidR="00A51DE8" w:rsidRDefault="00A51DE8" w:rsidP="004D4733">
            <w:pPr>
              <w:kinsoku w:val="0"/>
              <w:overflowPunct w:val="0"/>
              <w:snapToGrid w:val="0"/>
              <w:rPr>
                <w:sz w:val="20"/>
                <w:szCs w:val="20"/>
              </w:rPr>
            </w:pPr>
            <w:r w:rsidRPr="000803AE">
              <w:rPr>
                <w:sz w:val="20"/>
                <w:szCs w:val="20"/>
              </w:rPr>
              <w:t xml:space="preserve">The </w:t>
            </w:r>
            <w:r w:rsidR="00AF3E02">
              <w:rPr>
                <w:sz w:val="20"/>
                <w:szCs w:val="20"/>
              </w:rPr>
              <w:t>report</w:t>
            </w:r>
            <w:r w:rsidRPr="000803AE">
              <w:rPr>
                <w:sz w:val="20"/>
                <w:szCs w:val="20"/>
              </w:rPr>
              <w:t xml:space="preserve"> shall be </w:t>
            </w:r>
            <w:r w:rsidR="00AF3E02">
              <w:rPr>
                <w:sz w:val="20"/>
                <w:szCs w:val="20"/>
              </w:rPr>
              <w:t>filed</w:t>
            </w:r>
            <w:r w:rsidRPr="000803AE">
              <w:rPr>
                <w:sz w:val="20"/>
                <w:szCs w:val="20"/>
              </w:rPr>
              <w:t xml:space="preserve"> to the Taiwan Stock Exchange Corporation via the Internet.</w:t>
            </w:r>
          </w:p>
          <w:p w:rsidR="00306569" w:rsidRPr="000803AE" w:rsidRDefault="00306569" w:rsidP="004D4733"/>
        </w:tc>
        <w:tc>
          <w:tcPr>
            <w:tcW w:w="3780" w:type="dxa"/>
          </w:tcPr>
          <w:p w:rsidR="00306569" w:rsidRPr="000803AE" w:rsidRDefault="00306569" w:rsidP="00FF048F">
            <w:pPr>
              <w:numPr>
                <w:ilvl w:val="0"/>
                <w:numId w:val="216"/>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A51DE8" w:rsidRDefault="00A51DE8" w:rsidP="00FF048F">
            <w:pPr>
              <w:numPr>
                <w:ilvl w:val="0"/>
                <w:numId w:val="216"/>
              </w:numPr>
              <w:kinsoku w:val="0"/>
              <w:overflowPunct w:val="0"/>
              <w:snapToGrid w:val="0"/>
              <w:rPr>
                <w:sz w:val="20"/>
                <w:szCs w:val="20"/>
              </w:rPr>
            </w:pPr>
            <w:r w:rsidRPr="000803AE">
              <w:rPr>
                <w:sz w:val="20"/>
                <w:szCs w:val="20"/>
              </w:rPr>
              <w:t xml:space="preserve">Article </w:t>
            </w:r>
            <w:r w:rsidR="00050320">
              <w:rPr>
                <w:sz w:val="20"/>
                <w:szCs w:val="20"/>
              </w:rPr>
              <w:t>81</w:t>
            </w:r>
            <w:r w:rsidRPr="000803AE">
              <w:rPr>
                <w:sz w:val="20"/>
                <w:szCs w:val="20"/>
              </w:rPr>
              <w:t xml:space="preserve"> of </w:t>
            </w:r>
            <w:r w:rsidR="00050320" w:rsidRPr="000803AE">
              <w:rPr>
                <w:rFonts w:hint="eastAsia"/>
                <w:sz w:val="20"/>
                <w:szCs w:val="20"/>
              </w:rPr>
              <w:t>Regulations Governing Futures Trust Funds</w:t>
            </w:r>
            <w:r w:rsidRPr="000803AE">
              <w:rPr>
                <w:sz w:val="20"/>
                <w:szCs w:val="20"/>
              </w:rPr>
              <w:t>.</w:t>
            </w:r>
          </w:p>
          <w:p w:rsidR="00306569" w:rsidRPr="000803AE" w:rsidRDefault="00306569" w:rsidP="00FF048F">
            <w:pPr>
              <w:numPr>
                <w:ilvl w:val="0"/>
                <w:numId w:val="216"/>
              </w:numPr>
              <w:kinsoku w:val="0"/>
              <w:overflowPunct w:val="0"/>
              <w:snapToGrid w:val="0"/>
              <w:rPr>
                <w:sz w:val="20"/>
                <w:szCs w:val="20"/>
              </w:rPr>
            </w:pPr>
            <w:r w:rsidRPr="000803AE">
              <w:rPr>
                <w:sz w:val="20"/>
                <w:szCs w:val="20"/>
              </w:rPr>
              <w:t>Article 47-1 of Operating Rules of the Taiwan Stock Exchange Corporation.</w:t>
            </w:r>
          </w:p>
          <w:p w:rsidR="00306569" w:rsidRPr="000803AE" w:rsidRDefault="00306569" w:rsidP="00FF048F">
            <w:pPr>
              <w:numPr>
                <w:ilvl w:val="0"/>
                <w:numId w:val="216"/>
              </w:numPr>
              <w:kinsoku w:val="0"/>
              <w:overflowPunct w:val="0"/>
              <w:snapToGrid w:val="0"/>
              <w:rPr>
                <w:sz w:val="20"/>
                <w:szCs w:val="20"/>
              </w:rPr>
            </w:pPr>
            <w:r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861EE0" w:rsidRPr="000803AE" w:rsidTr="004D4733">
        <w:tc>
          <w:tcPr>
            <w:tcW w:w="568" w:type="dxa"/>
            <w:vAlign w:val="center"/>
          </w:tcPr>
          <w:p w:rsidR="00861EE0" w:rsidRPr="000803AE" w:rsidRDefault="00E243A4" w:rsidP="003716D3">
            <w:pPr>
              <w:kinsoku w:val="0"/>
              <w:overflowPunct w:val="0"/>
              <w:snapToGrid w:val="0"/>
              <w:jc w:val="center"/>
              <w:rPr>
                <w:sz w:val="20"/>
                <w:szCs w:val="20"/>
              </w:rPr>
            </w:pPr>
            <w:r>
              <w:rPr>
                <w:sz w:val="20"/>
                <w:szCs w:val="20"/>
              </w:rPr>
              <w:t>9</w:t>
            </w:r>
          </w:p>
        </w:tc>
        <w:tc>
          <w:tcPr>
            <w:tcW w:w="2340" w:type="dxa"/>
          </w:tcPr>
          <w:p w:rsidR="00861EE0" w:rsidRPr="000803AE" w:rsidRDefault="004E45FA" w:rsidP="004E45FA">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861EE0" w:rsidRPr="000803AE" w:rsidRDefault="004E45FA" w:rsidP="003716D3">
            <w:pPr>
              <w:kinsoku w:val="0"/>
              <w:overflowPunct w:val="0"/>
              <w:snapToGrid w:val="0"/>
              <w:rPr>
                <w:sz w:val="20"/>
                <w:szCs w:val="20"/>
              </w:rPr>
            </w:pPr>
            <w:r w:rsidRPr="000803AE">
              <w:rPr>
                <w:rFonts w:hint="eastAsia"/>
                <w:sz w:val="20"/>
                <w:szCs w:val="20"/>
              </w:rPr>
              <w:t>Before the 10</w:t>
            </w:r>
            <w:r w:rsidRPr="000803AE">
              <w:rPr>
                <w:sz w:val="20"/>
                <w:szCs w:val="20"/>
                <w:vertAlign w:val="superscript"/>
              </w:rPr>
              <w:t>th</w:t>
            </w:r>
            <w:r w:rsidRPr="000803AE">
              <w:rPr>
                <w:rFonts w:hint="eastAsia"/>
                <w:sz w:val="20"/>
                <w:szCs w:val="20"/>
              </w:rPr>
              <w:t xml:space="preserve"> business day of every July.</w:t>
            </w:r>
          </w:p>
        </w:tc>
        <w:tc>
          <w:tcPr>
            <w:tcW w:w="6300" w:type="dxa"/>
          </w:tcPr>
          <w:p w:rsidR="00861EE0" w:rsidRPr="000803AE" w:rsidRDefault="004E45FA" w:rsidP="008F2241">
            <w:pPr>
              <w:kinsoku w:val="0"/>
              <w:overflowPunct w:val="0"/>
              <w:snapToGrid w:val="0"/>
              <w:rPr>
                <w:sz w:val="20"/>
                <w:szCs w:val="20"/>
              </w:rPr>
            </w:pPr>
            <w:r w:rsidRPr="000803AE">
              <w:rPr>
                <w:sz w:val="20"/>
                <w:szCs w:val="20"/>
              </w:rPr>
              <w:t xml:space="preserve">The relevant information shall be </w:t>
            </w:r>
            <w:r w:rsidR="006B5FB9"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861EE0" w:rsidRPr="000803AE" w:rsidRDefault="004E45FA" w:rsidP="008F2241">
            <w:pPr>
              <w:numPr>
                <w:ilvl w:val="0"/>
                <w:numId w:val="451"/>
              </w:numPr>
              <w:kinsoku w:val="0"/>
              <w:overflowPunct w:val="0"/>
              <w:snapToGrid w:val="0"/>
              <w:rPr>
                <w:sz w:val="20"/>
                <w:szCs w:val="20"/>
              </w:rPr>
            </w:pPr>
            <w:r w:rsidRPr="000803AE">
              <w:rPr>
                <w:rFonts w:hint="eastAsia"/>
                <w:sz w:val="20"/>
                <w:szCs w:val="20"/>
              </w:rPr>
              <w:t xml:space="preserve">Subparagraph 8, Paragraph 5,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1"/>
              </w:numPr>
              <w:kinsoku w:val="0"/>
              <w:overflowPunct w:val="0"/>
              <w:snapToGrid w:val="0"/>
              <w:rPr>
                <w:sz w:val="20"/>
                <w:szCs w:val="20"/>
              </w:rPr>
            </w:pPr>
            <w:r w:rsidRPr="000803AE">
              <w:rPr>
                <w:rFonts w:hint="eastAsia"/>
                <w:sz w:val="20"/>
                <w:szCs w:val="20"/>
              </w:rPr>
              <w:t>Letter No. Tai-Zheng-Jiao-10800112711 dated July 2, 2019.</w:t>
            </w:r>
          </w:p>
        </w:tc>
      </w:tr>
    </w:tbl>
    <w:p w:rsidR="00306569" w:rsidRPr="000803AE" w:rsidRDefault="00306569" w:rsidP="003716D3">
      <w:pPr>
        <w:snapToGrid w:val="0"/>
        <w:ind w:left="240"/>
        <w:rPr>
          <w:sz w:val="20"/>
          <w:szCs w:val="20"/>
        </w:rPr>
      </w:pPr>
    </w:p>
    <w:p w:rsidR="00AB4DEC" w:rsidRPr="000803AE" w:rsidRDefault="00AB4DEC" w:rsidP="003716D3">
      <w:pPr>
        <w:adjustRightInd w:val="0"/>
        <w:snapToGrid w:val="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AB4DEC" w:rsidP="003716D3">
            <w:pPr>
              <w:adjustRightInd w:val="0"/>
              <w:snapToGrid w:val="0"/>
              <w:ind w:left="238"/>
              <w:jc w:val="center"/>
              <w:rPr>
                <w:b/>
                <w:bCs/>
                <w:sz w:val="20"/>
                <w:szCs w:val="20"/>
              </w:rPr>
            </w:pPr>
            <w:r w:rsidRPr="000803AE">
              <w:rPr>
                <w:b/>
                <w:bCs/>
                <w:sz w:val="20"/>
                <w:szCs w:val="20"/>
              </w:rPr>
              <w:t>List of Matters Required to Be Processed by Issuers of Exchange-Listed Securities</w:t>
            </w:r>
          </w:p>
          <w:p w:rsidR="00AB4DEC" w:rsidRPr="000803AE" w:rsidRDefault="00AB4DEC" w:rsidP="003716D3">
            <w:pPr>
              <w:adjustRightInd w:val="0"/>
              <w:snapToGrid w:val="0"/>
              <w:ind w:left="238"/>
              <w:jc w:val="center"/>
              <w:rPr>
                <w:b/>
                <w:sz w:val="20"/>
                <w:szCs w:val="20"/>
              </w:rPr>
            </w:pPr>
          </w:p>
          <w:p w:rsidR="00AB4DEC" w:rsidRPr="000803AE" w:rsidRDefault="00AB4DEC" w:rsidP="003716D3">
            <w:pPr>
              <w:adjustRightInd w:val="0"/>
              <w:snapToGrid w:val="0"/>
              <w:rPr>
                <w:sz w:val="20"/>
                <w:szCs w:val="20"/>
              </w:rPr>
            </w:pPr>
            <w:r w:rsidRPr="000803AE">
              <w:rPr>
                <w:sz w:val="20"/>
                <w:szCs w:val="20"/>
              </w:rPr>
              <w:t>III. Exchange-Traded Funds</w:t>
            </w:r>
            <w:r w:rsidR="00CC4AED" w:rsidRPr="000803AE">
              <w:rPr>
                <w:rFonts w:hint="eastAsia"/>
                <w:sz w:val="20"/>
                <w:szCs w:val="20"/>
              </w:rPr>
              <w:t xml:space="preserve"> or </w:t>
            </w:r>
            <w:r w:rsidR="00CC4AED" w:rsidRPr="000803AE">
              <w:rPr>
                <w:sz w:val="20"/>
                <w:szCs w:val="20"/>
              </w:rPr>
              <w:t xml:space="preserve">Exchange-Traded </w:t>
            </w:r>
            <w:r w:rsidR="00CC4AED" w:rsidRPr="000803AE">
              <w:rPr>
                <w:rFonts w:hint="eastAsia"/>
                <w:sz w:val="20"/>
                <w:szCs w:val="20"/>
              </w:rPr>
              <w:t xml:space="preserve">Futures </w:t>
            </w:r>
            <w:r w:rsidR="00CC4AED" w:rsidRPr="000803AE">
              <w:rPr>
                <w:sz w:val="20"/>
                <w:szCs w:val="20"/>
              </w:rPr>
              <w:t>Funds</w:t>
            </w:r>
            <w:r w:rsidRPr="000803AE">
              <w:rPr>
                <w:sz w:val="20"/>
                <w:szCs w:val="20"/>
              </w:rPr>
              <w:t xml:space="preserve"> Issued by the Securities Investment Trust Enterprises ("ETF")</w:t>
            </w:r>
            <w:r w:rsidR="00CC4AED" w:rsidRPr="000803AE">
              <w:rPr>
                <w:rFonts w:hint="eastAsia"/>
                <w:sz w:val="20"/>
                <w:szCs w:val="20"/>
              </w:rPr>
              <w:t xml:space="preserve"> or </w:t>
            </w:r>
            <w:r w:rsidR="00CC4AED" w:rsidRPr="000803AE">
              <w:rPr>
                <w:sz w:val="20"/>
                <w:szCs w:val="20"/>
              </w:rPr>
              <w:t xml:space="preserve">Futures </w:t>
            </w:r>
            <w:r w:rsidR="00CC4AED" w:rsidRPr="000803AE">
              <w:rPr>
                <w:rFonts w:hint="eastAsia"/>
                <w:sz w:val="20"/>
                <w:szCs w:val="20"/>
              </w:rPr>
              <w:t>T</w:t>
            </w:r>
            <w:r w:rsidR="00CC4AED" w:rsidRPr="000803AE">
              <w:rPr>
                <w:sz w:val="20"/>
                <w:szCs w:val="20"/>
              </w:rPr>
              <w:t xml:space="preserve">rust </w:t>
            </w:r>
            <w:r w:rsidR="00CC4AED" w:rsidRPr="000803AE">
              <w:rPr>
                <w:rFonts w:hint="eastAsia"/>
                <w:sz w:val="20"/>
                <w:szCs w:val="20"/>
              </w:rPr>
              <w:t>E</w:t>
            </w:r>
            <w:r w:rsidR="00CC4AED" w:rsidRPr="000803AE">
              <w:rPr>
                <w:sz w:val="20"/>
                <w:szCs w:val="20"/>
              </w:rPr>
              <w:t>nterprise</w:t>
            </w:r>
            <w:r w:rsidR="00CC4AED" w:rsidRPr="000803AE">
              <w:rPr>
                <w:rFonts w:hint="eastAsia"/>
                <w:sz w:val="20"/>
                <w:szCs w:val="20"/>
              </w:rPr>
              <w:t>s</w:t>
            </w:r>
          </w:p>
          <w:p w:rsidR="00AB4DEC" w:rsidRPr="000803AE" w:rsidRDefault="00AB4DEC" w:rsidP="00F963B6">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Pr="000803AE">
              <w:rPr>
                <w:sz w:val="20"/>
                <w:szCs w:val="20"/>
              </w:rPr>
              <w:t xml:space="preserve"> Department of the Taiwan Stock Exchange Corporation on </w:t>
            </w:r>
            <w:del w:id="102" w:author="Lee and Li" w:date="2024-11-12T16:48:00Z">
              <w:r w:rsidR="00732FE4" w:rsidDel="00F963B6">
                <w:rPr>
                  <w:rFonts w:eastAsia="標楷體"/>
                  <w:sz w:val="20"/>
                  <w:szCs w:val="20"/>
                </w:rPr>
                <w:delText>December 22</w:delText>
              </w:r>
            </w:del>
            <w:ins w:id="103" w:author="Lee and Li" w:date="2024-11-12T16:48:00Z">
              <w:r w:rsidR="00F963B6">
                <w:rPr>
                  <w:rFonts w:eastAsia="標楷體"/>
                  <w:sz w:val="20"/>
                  <w:szCs w:val="20"/>
                </w:rPr>
                <w:t xml:space="preserve">November </w:t>
              </w:r>
            </w:ins>
            <w:ins w:id="104" w:author="Lee and Li" w:date="2024-11-12T16:49:00Z">
              <w:r w:rsidR="00F963B6">
                <w:rPr>
                  <w:rFonts w:eastAsia="標楷體"/>
                  <w:sz w:val="20"/>
                  <w:szCs w:val="20"/>
                </w:rPr>
                <w:t>11</w:t>
              </w:r>
            </w:ins>
            <w:r w:rsidR="007A31B0">
              <w:rPr>
                <w:rFonts w:eastAsia="標楷體"/>
                <w:sz w:val="20"/>
                <w:szCs w:val="20"/>
              </w:rPr>
              <w:t>, 20</w:t>
            </w:r>
            <w:r w:rsidR="00732FE4">
              <w:rPr>
                <w:rFonts w:eastAsia="標楷體"/>
                <w:sz w:val="20"/>
                <w:szCs w:val="20"/>
              </w:rPr>
              <w:t>2</w:t>
            </w:r>
            <w:ins w:id="105" w:author="Lee and Li" w:date="2024-11-12T16:49:00Z">
              <w:r w:rsidR="00F963B6">
                <w:rPr>
                  <w:rFonts w:eastAsia="標楷體"/>
                  <w:sz w:val="20"/>
                  <w:szCs w:val="20"/>
                </w:rPr>
                <w:t>4</w:t>
              </w:r>
            </w:ins>
            <w:del w:id="106" w:author="Lee and Li" w:date="2024-11-12T16:49:00Z">
              <w:r w:rsidR="00732FE4" w:rsidDel="00F963B6">
                <w:rPr>
                  <w:rFonts w:eastAsia="標楷體"/>
                  <w:sz w:val="20"/>
                  <w:szCs w:val="20"/>
                </w:rPr>
                <w:delText>3</w:delText>
              </w:r>
            </w:del>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1</w:t>
            </w:r>
          </w:p>
        </w:tc>
        <w:tc>
          <w:tcPr>
            <w:tcW w:w="2340" w:type="dxa"/>
          </w:tcPr>
          <w:p w:rsidR="00F32986" w:rsidRPr="000803AE" w:rsidRDefault="00F32986"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F32986" w:rsidRPr="000803AE" w:rsidRDefault="00F32986" w:rsidP="003716D3">
            <w:pPr>
              <w:pStyle w:val="a7"/>
              <w:wordWrap/>
              <w:snapToGrid w:val="0"/>
              <w:spacing w:line="240" w:lineRule="auto"/>
              <w:rPr>
                <w:lang w:val="en-US" w:eastAsia="zh-TW"/>
              </w:rPr>
            </w:pPr>
            <w:r w:rsidRPr="000803AE">
              <w:t>The day prior to the listing</w:t>
            </w:r>
          </w:p>
        </w:tc>
        <w:tc>
          <w:tcPr>
            <w:tcW w:w="6300" w:type="dxa"/>
          </w:tcPr>
          <w:p w:rsidR="00F32986" w:rsidRPr="000803AE" w:rsidRDefault="00F32986"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F32986" w:rsidRPr="000803AE" w:rsidRDefault="00F32986"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F32986" w:rsidP="003716D3">
            <w:pPr>
              <w:kinsoku w:val="0"/>
              <w:overflowPunct w:val="0"/>
              <w:snapToGrid w:val="0"/>
              <w:jc w:val="center"/>
              <w:rPr>
                <w:sz w:val="20"/>
                <w:szCs w:val="20"/>
              </w:rPr>
            </w:pPr>
            <w:r w:rsidRPr="000803AE">
              <w:rPr>
                <w:rFonts w:hint="eastAsia"/>
                <w:sz w:val="20"/>
                <w:szCs w:val="20"/>
              </w:rPr>
              <w:t>2</w:t>
            </w:r>
          </w:p>
        </w:tc>
        <w:tc>
          <w:tcPr>
            <w:tcW w:w="2340" w:type="dxa"/>
          </w:tcPr>
          <w:p w:rsidR="00F32986" w:rsidRPr="000803AE" w:rsidRDefault="00F32986"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F32986" w:rsidRPr="000803AE" w:rsidRDefault="00F32986" w:rsidP="00F32986">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F32986" w:rsidRPr="000803AE" w:rsidRDefault="00F32986" w:rsidP="008F2241">
            <w:pPr>
              <w:kinsoku w:val="0"/>
              <w:overflowPunct w:val="0"/>
              <w:snapToGrid w:val="0"/>
              <w:rPr>
                <w:sz w:val="20"/>
                <w:szCs w:val="20"/>
              </w:rPr>
            </w:pPr>
            <w:r w:rsidRPr="000803AE">
              <w:rPr>
                <w:sz w:val="20"/>
                <w:szCs w:val="20"/>
              </w:rPr>
              <w:t xml:space="preserve">The relevant information shall be </w:t>
            </w:r>
            <w:r w:rsidR="008F556C"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F32986" w:rsidRPr="000803AE" w:rsidRDefault="001570D5" w:rsidP="008F2241">
            <w:pPr>
              <w:numPr>
                <w:ilvl w:val="0"/>
                <w:numId w:val="452"/>
              </w:numPr>
              <w:kinsoku w:val="0"/>
              <w:overflowPunct w:val="0"/>
              <w:snapToGrid w:val="0"/>
              <w:rPr>
                <w:sz w:val="20"/>
                <w:szCs w:val="20"/>
              </w:rPr>
            </w:pPr>
            <w:r w:rsidRPr="000803AE">
              <w:rPr>
                <w:rFonts w:hint="eastAsia"/>
                <w:sz w:val="20"/>
                <w:szCs w:val="20"/>
              </w:rPr>
              <w:t xml:space="preserve">Subparagraph </w:t>
            </w:r>
            <w:r w:rsidR="00680E5C" w:rsidRPr="000803AE">
              <w:rPr>
                <w:rFonts w:hint="eastAsia"/>
                <w:sz w:val="20"/>
                <w:szCs w:val="20"/>
              </w:rPr>
              <w:t>2</w:t>
            </w:r>
            <w:r w:rsidR="00F32986" w:rsidRPr="000803AE">
              <w:rPr>
                <w:rFonts w:hint="eastAsia"/>
                <w:sz w:val="20"/>
                <w:szCs w:val="20"/>
              </w:rPr>
              <w:t xml:space="preserve">, Paragraph </w:t>
            </w:r>
            <w:r w:rsidRPr="000803AE">
              <w:rPr>
                <w:rFonts w:hint="eastAsia"/>
                <w:sz w:val="20"/>
                <w:szCs w:val="20"/>
              </w:rPr>
              <w:t>10</w:t>
            </w:r>
            <w:r w:rsidR="00F32986" w:rsidRPr="000803AE">
              <w:rPr>
                <w:rFonts w:hint="eastAsia"/>
                <w:sz w:val="20"/>
                <w:szCs w:val="20"/>
              </w:rPr>
              <w:t xml:space="preserve">, Article 3 of the </w:t>
            </w:r>
            <w:r w:rsidR="00F32986" w:rsidRPr="000803AE">
              <w:rPr>
                <w:sz w:val="20"/>
                <w:szCs w:val="20"/>
              </w:rPr>
              <w:t>Taiwan Stock Exchange Corporation Rules Governing Information Filing by Companies with TWSE Listed Securities and Offshore Fund Institutions with TWSE Listed Offshore Exchange-Traded Funds</w:t>
            </w:r>
            <w:r w:rsidR="00F32986" w:rsidRPr="000803AE">
              <w:rPr>
                <w:rFonts w:hint="eastAsia"/>
                <w:sz w:val="20"/>
                <w:szCs w:val="20"/>
              </w:rPr>
              <w:t>.</w:t>
            </w:r>
          </w:p>
          <w:p w:rsidR="00F32986" w:rsidRPr="000803AE" w:rsidRDefault="00F32986" w:rsidP="008F2241">
            <w:pPr>
              <w:numPr>
                <w:ilvl w:val="0"/>
                <w:numId w:val="452"/>
              </w:numPr>
              <w:kinsoku w:val="0"/>
              <w:overflowPunct w:val="0"/>
              <w:snapToGrid w:val="0"/>
              <w:rPr>
                <w:sz w:val="20"/>
                <w:szCs w:val="20"/>
              </w:rPr>
            </w:pPr>
            <w:r w:rsidRPr="000803AE">
              <w:rPr>
                <w:rFonts w:hint="eastAsia"/>
                <w:sz w:val="20"/>
                <w:szCs w:val="20"/>
              </w:rPr>
              <w:t>Letter No. Tai-Zheng-Jiao-10800112711 dated July 2, 2019.</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F32986" w:rsidRPr="000803AE" w:rsidRDefault="00F32986" w:rsidP="00FF048F">
            <w:pPr>
              <w:numPr>
                <w:ilvl w:val="0"/>
                <w:numId w:val="217"/>
              </w:numPr>
              <w:kinsoku w:val="0"/>
              <w:overflowPunct w:val="0"/>
              <w:snapToGrid w:val="0"/>
              <w:rPr>
                <w:sz w:val="20"/>
                <w:szCs w:val="20"/>
              </w:rPr>
            </w:pPr>
            <w:r w:rsidRPr="000803AE">
              <w:rPr>
                <w:sz w:val="20"/>
                <w:szCs w:val="20"/>
              </w:rPr>
              <w:t>Public announcement before the convening of the beneficiaries' meeting</w:t>
            </w: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7"/>
              </w:numPr>
              <w:kinsoku w:val="0"/>
              <w:overflowPunct w:val="0"/>
              <w:snapToGrid w:val="0"/>
              <w:rPr>
                <w:sz w:val="20"/>
                <w:szCs w:val="20"/>
              </w:rPr>
            </w:pPr>
            <w:r w:rsidRPr="000803AE">
              <w:rPr>
                <w:sz w:val="20"/>
                <w:szCs w:val="20"/>
              </w:rPr>
              <w:t>Matters to be handled after the beneficiaries' meeting</w:t>
            </w:r>
          </w:p>
        </w:tc>
        <w:tc>
          <w:tcPr>
            <w:tcW w:w="2160" w:type="dxa"/>
          </w:tcPr>
          <w:p w:rsidR="00F32986" w:rsidRPr="000803AE" w:rsidRDefault="00F32986"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p>
          <w:p w:rsidR="00F32986" w:rsidRPr="000803AE" w:rsidRDefault="00F32986"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F32986" w:rsidRPr="000803AE" w:rsidRDefault="00F32986" w:rsidP="00FF048F">
            <w:pPr>
              <w:numPr>
                <w:ilvl w:val="0"/>
                <w:numId w:val="218"/>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F32986" w:rsidRPr="000803AE" w:rsidRDefault="00F32986" w:rsidP="003716D3">
            <w:pPr>
              <w:kinsoku w:val="0"/>
              <w:overflowPunct w:val="0"/>
              <w:snapToGrid w:val="0"/>
              <w:rPr>
                <w:sz w:val="20"/>
                <w:szCs w:val="20"/>
              </w:rPr>
            </w:pPr>
          </w:p>
          <w:p w:rsidR="00F32986" w:rsidRPr="000803AE" w:rsidRDefault="00F32986" w:rsidP="00FF048F">
            <w:pPr>
              <w:numPr>
                <w:ilvl w:val="0"/>
                <w:numId w:val="218"/>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F32986" w:rsidRPr="000803AE" w:rsidRDefault="00F32986" w:rsidP="008F2241">
            <w:pPr>
              <w:numPr>
                <w:ilvl w:val="0"/>
                <w:numId w:val="453"/>
              </w:numPr>
              <w:kinsoku w:val="0"/>
              <w:overflowPunct w:val="0"/>
              <w:snapToGrid w:val="0"/>
              <w:rPr>
                <w:sz w:val="20"/>
                <w:szCs w:val="20"/>
              </w:rPr>
            </w:pPr>
            <w:r w:rsidRPr="000803AE">
              <w:rPr>
                <w:sz w:val="20"/>
                <w:szCs w:val="20"/>
              </w:rPr>
              <w:t>Paragraph 3, Article 46 of Operating Rules of the Taiwan Stock Exchange Corporation.</w:t>
            </w:r>
          </w:p>
          <w:p w:rsidR="00F32986" w:rsidRPr="000803AE" w:rsidRDefault="00F32986" w:rsidP="008F2241">
            <w:pPr>
              <w:numPr>
                <w:ilvl w:val="0"/>
                <w:numId w:val="453"/>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F32986" w:rsidRPr="000803AE" w:rsidRDefault="00F32986" w:rsidP="008F2241">
            <w:pPr>
              <w:numPr>
                <w:ilvl w:val="0"/>
                <w:numId w:val="453"/>
              </w:numPr>
              <w:kinsoku w:val="0"/>
              <w:overflowPunct w:val="0"/>
              <w:snapToGrid w:val="0"/>
              <w:rPr>
                <w:sz w:val="20"/>
                <w:szCs w:val="20"/>
              </w:rPr>
            </w:pPr>
            <w:r w:rsidRPr="000803AE">
              <w:rPr>
                <w:sz w:val="20"/>
                <w:szCs w:val="20"/>
              </w:rPr>
              <w:t>Letter No.  Tai-Cheng-86-Shang-04317 dated February 28, 1997.</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Articles 60, 63 and 78 of Regulations Governing Futures Trust Funds </w:t>
            </w:r>
            <w:r w:rsidRPr="000803AE">
              <w:rPr>
                <w:sz w:val="20"/>
                <w:szCs w:val="20"/>
              </w:rPr>
              <w:t>and the securities investment agreement.</w:t>
            </w:r>
          </w:p>
        </w:tc>
        <w:tc>
          <w:tcPr>
            <w:tcW w:w="2160" w:type="dxa"/>
          </w:tcPr>
          <w:p w:rsidR="00F32986" w:rsidRDefault="00F32986" w:rsidP="004D4733">
            <w:pPr>
              <w:pStyle w:val="af0"/>
              <w:numPr>
                <w:ilvl w:val="0"/>
                <w:numId w:val="220"/>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345261" w:rsidRPr="004D4733" w:rsidRDefault="00345261" w:rsidP="004D4733">
            <w:pPr>
              <w:pStyle w:val="af0"/>
              <w:numPr>
                <w:ilvl w:val="0"/>
                <w:numId w:val="220"/>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F32986" w:rsidRPr="000803AE" w:rsidRDefault="00F32986" w:rsidP="004D4733">
            <w:pPr>
              <w:numPr>
                <w:ilvl w:val="0"/>
                <w:numId w:val="471"/>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F32986" w:rsidRPr="000803AE" w:rsidRDefault="00CD7124" w:rsidP="004D4733">
            <w:pPr>
              <w:numPr>
                <w:ilvl w:val="0"/>
                <w:numId w:val="471"/>
              </w:numPr>
              <w:kinsoku w:val="0"/>
              <w:overflowPunct w:val="0"/>
              <w:snapToGrid w:val="0"/>
              <w:rPr>
                <w:sz w:val="20"/>
                <w:szCs w:val="20"/>
              </w:rPr>
            </w:pPr>
            <w:r>
              <w:rPr>
                <w:sz w:val="20"/>
                <w:szCs w:val="20"/>
              </w:rPr>
              <w:t xml:space="preserve">The </w:t>
            </w:r>
            <w:r w:rsidR="008B6D8F">
              <w:rPr>
                <w:sz w:val="20"/>
                <w:szCs w:val="20"/>
              </w:rPr>
              <w:t xml:space="preserve">amount of income </w:t>
            </w:r>
            <w:r w:rsidRPr="000803AE">
              <w:rPr>
                <w:sz w:val="20"/>
                <w:szCs w:val="20"/>
              </w:rPr>
              <w:t>distribution</w:t>
            </w:r>
            <w:r w:rsidR="008B6D8F">
              <w:rPr>
                <w:sz w:val="20"/>
                <w:szCs w:val="20"/>
              </w:rPr>
              <w:t>,</w:t>
            </w:r>
            <w:r w:rsidR="000C17CD">
              <w:rPr>
                <w:sz w:val="20"/>
                <w:szCs w:val="20"/>
              </w:rPr>
              <w:t xml:space="preserve"> information of</w:t>
            </w:r>
            <w:r w:rsidR="008B6D8F">
              <w:rPr>
                <w:sz w:val="20"/>
                <w:szCs w:val="20"/>
              </w:rPr>
              <w:t xml:space="preserve"> </w:t>
            </w:r>
            <w:r w:rsidR="008B6D8F" w:rsidRPr="000803AE">
              <w:rPr>
                <w:rFonts w:eastAsia="標楷體"/>
                <w:sz w:val="20"/>
                <w:szCs w:val="20"/>
              </w:rPr>
              <w:t xml:space="preserve">estimated </w:t>
            </w:r>
            <w:r w:rsidR="000C17CD" w:rsidRPr="008B6D8F">
              <w:rPr>
                <w:sz w:val="20"/>
                <w:szCs w:val="20"/>
              </w:rPr>
              <w:t>composition</w:t>
            </w:r>
            <w:r w:rsidR="000C17CD">
              <w:rPr>
                <w:sz w:val="20"/>
                <w:szCs w:val="20"/>
              </w:rPr>
              <w:t xml:space="preserve"> and p</w:t>
            </w:r>
            <w:r w:rsidR="000C17CD" w:rsidRPr="000C17CD">
              <w:rPr>
                <w:sz w:val="20"/>
                <w:szCs w:val="20"/>
              </w:rPr>
              <w:t>roportion</w:t>
            </w:r>
            <w:r w:rsidR="000C17CD" w:rsidRPr="008B6D8F">
              <w:rPr>
                <w:sz w:val="20"/>
                <w:szCs w:val="20"/>
              </w:rPr>
              <w:t xml:space="preserve"> </w:t>
            </w:r>
            <w:r w:rsidR="000C17CD">
              <w:rPr>
                <w:sz w:val="20"/>
                <w:szCs w:val="20"/>
              </w:rPr>
              <w:t xml:space="preserve">of income </w:t>
            </w:r>
            <w:r w:rsidR="000C17CD" w:rsidRPr="000803AE">
              <w:rPr>
                <w:sz w:val="20"/>
                <w:szCs w:val="20"/>
              </w:rPr>
              <w:t>distribution</w:t>
            </w:r>
            <w:r w:rsidR="008B6D8F" w:rsidRPr="008B6D8F">
              <w:rPr>
                <w:sz w:val="20"/>
                <w:szCs w:val="20"/>
              </w:rPr>
              <w:t xml:space="preserve"> and related warnings</w:t>
            </w:r>
            <w:r w:rsidR="008B6D8F">
              <w:rPr>
                <w:sz w:val="20"/>
                <w:szCs w:val="20"/>
              </w:rPr>
              <w:t xml:space="preserve"> </w:t>
            </w:r>
            <w:r>
              <w:rPr>
                <w:sz w:val="20"/>
                <w:szCs w:val="20"/>
              </w:rPr>
              <w:t>shall be uploaded.</w:t>
            </w:r>
          </w:p>
        </w:tc>
        <w:tc>
          <w:tcPr>
            <w:tcW w:w="3780" w:type="dxa"/>
          </w:tcPr>
          <w:p w:rsidR="00F32986" w:rsidRPr="000803AE" w:rsidRDefault="00F32986" w:rsidP="00FF048F">
            <w:pPr>
              <w:numPr>
                <w:ilvl w:val="0"/>
                <w:numId w:val="221"/>
              </w:numPr>
              <w:kinsoku w:val="0"/>
              <w:overflowPunct w:val="0"/>
              <w:snapToGrid w:val="0"/>
              <w:rPr>
                <w:sz w:val="20"/>
                <w:szCs w:val="20"/>
              </w:rPr>
            </w:pPr>
            <w:r w:rsidRPr="000803AE">
              <w:rPr>
                <w:sz w:val="20"/>
                <w:szCs w:val="20"/>
              </w:rPr>
              <w:t>Paragraph 3, Article 46 of Operating Rules of the Taiwan Stock Exchange Corporation.</w:t>
            </w:r>
          </w:p>
          <w:p w:rsidR="00F32986" w:rsidRPr="000803AE" w:rsidRDefault="00F32986" w:rsidP="00FF048F">
            <w:pPr>
              <w:numPr>
                <w:ilvl w:val="0"/>
                <w:numId w:val="221"/>
              </w:numPr>
              <w:kinsoku w:val="0"/>
              <w:overflowPunct w:val="0"/>
              <w:snapToGrid w:val="0"/>
              <w:rPr>
                <w:sz w:val="20"/>
                <w:szCs w:val="20"/>
              </w:rPr>
            </w:pPr>
            <w:r w:rsidRPr="000803AE">
              <w:rPr>
                <w:sz w:val="20"/>
                <w:szCs w:val="20"/>
              </w:rPr>
              <w:t>Letter No. Tai-Cheng-77-Shang-3207 dated September 29, 1988.</w:t>
            </w:r>
          </w:p>
          <w:p w:rsidR="00F32986" w:rsidRPr="000803AE" w:rsidRDefault="00F32986" w:rsidP="00FF048F">
            <w:pPr>
              <w:numPr>
                <w:ilvl w:val="0"/>
                <w:numId w:val="221"/>
              </w:numPr>
              <w:kinsoku w:val="0"/>
              <w:overflowPunct w:val="0"/>
              <w:snapToGrid w:val="0"/>
              <w:rPr>
                <w:sz w:val="20"/>
                <w:szCs w:val="20"/>
              </w:rPr>
            </w:pPr>
            <w:r w:rsidRPr="000803AE">
              <w:rPr>
                <w:sz w:val="20"/>
                <w:szCs w:val="20"/>
              </w:rPr>
              <w:t>Tai-Cheng-86-Shang-04317 dated February 28, 1997.</w:t>
            </w:r>
          </w:p>
          <w:p w:rsidR="00F32986" w:rsidRPr="000803AE" w:rsidRDefault="00F32986" w:rsidP="00FF048F">
            <w:pPr>
              <w:numPr>
                <w:ilvl w:val="0"/>
                <w:numId w:val="221"/>
              </w:numPr>
              <w:kinsoku w:val="0"/>
              <w:overflowPunct w:val="0"/>
              <w:snapToGrid w:val="0"/>
              <w:rPr>
                <w:sz w:val="20"/>
                <w:szCs w:val="20"/>
              </w:rPr>
            </w:pPr>
            <w:r w:rsidRPr="000803AE">
              <w:rPr>
                <w:sz w:val="20"/>
                <w:szCs w:val="20"/>
              </w:rPr>
              <w:t xml:space="preserve">Paragraph </w:t>
            </w:r>
            <w:r w:rsidR="00345261">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Articles 73 and 82 of Regulations Governing Futures Trust Funds</w:t>
            </w:r>
            <w:r w:rsidRPr="000803AE">
              <w:rPr>
                <w:sz w:val="20"/>
                <w:szCs w:val="20"/>
              </w:rPr>
              <w:t>.</w:t>
            </w:r>
          </w:p>
          <w:p w:rsidR="00F32986" w:rsidRPr="000803AE" w:rsidRDefault="00F32986" w:rsidP="00FF048F">
            <w:pPr>
              <w:numPr>
                <w:ilvl w:val="0"/>
                <w:numId w:val="222"/>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4</w:t>
            </w:r>
            <w:r w:rsidRPr="000803AE">
              <w:rPr>
                <w:sz w:val="20"/>
                <w:szCs w:val="20"/>
              </w:rPr>
              <w:t xml:space="preserve"> 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w:t>
            </w:r>
            <w:r w:rsidRPr="000803AE">
              <w:rPr>
                <w:sz w:val="20"/>
                <w:szCs w:val="20"/>
              </w:rPr>
              <w:t xml:space="preserve">8 of Regulations Governing Futures Trust </w:t>
            </w:r>
            <w:r w:rsidRPr="000803AE">
              <w:rPr>
                <w:rFonts w:hint="eastAsia"/>
                <w:sz w:val="20"/>
                <w:szCs w:val="20"/>
              </w:rPr>
              <w:t>Enterprise</w:t>
            </w:r>
            <w:r w:rsidRPr="000803AE">
              <w:rPr>
                <w:sz w:val="20"/>
                <w:szCs w:val="20"/>
              </w:rPr>
              <w:t>s.</w:t>
            </w:r>
          </w:p>
        </w:tc>
        <w:tc>
          <w:tcPr>
            <w:tcW w:w="2160" w:type="dxa"/>
          </w:tcPr>
          <w:p w:rsidR="00F32986" w:rsidRPr="000803AE" w:rsidRDefault="00F32986"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F32986" w:rsidRPr="000803AE" w:rsidRDefault="00F32986" w:rsidP="00FF048F">
            <w:pPr>
              <w:numPr>
                <w:ilvl w:val="0"/>
                <w:numId w:val="223"/>
              </w:numPr>
              <w:kinsoku w:val="0"/>
              <w:overflowPunct w:val="0"/>
              <w:snapToGrid w:val="0"/>
              <w:rPr>
                <w:sz w:val="20"/>
                <w:szCs w:val="20"/>
              </w:rPr>
            </w:pPr>
            <w:r w:rsidRPr="000803AE">
              <w:rPr>
                <w:sz w:val="20"/>
                <w:szCs w:val="20"/>
              </w:rPr>
              <w:t>Explanatory Letter</w:t>
            </w:r>
          </w:p>
          <w:p w:rsidR="00F32986" w:rsidRPr="000803AE" w:rsidRDefault="00F32986" w:rsidP="00FF048F">
            <w:pPr>
              <w:numPr>
                <w:ilvl w:val="0"/>
                <w:numId w:val="223"/>
              </w:numPr>
              <w:kinsoku w:val="0"/>
              <w:overflowPunct w:val="0"/>
              <w:snapToGrid w:val="0"/>
              <w:rPr>
                <w:sz w:val="20"/>
                <w:szCs w:val="20"/>
              </w:rPr>
            </w:pPr>
            <w:r w:rsidRPr="000803AE">
              <w:rPr>
                <w:sz w:val="20"/>
                <w:szCs w:val="20"/>
              </w:rPr>
              <w:t>All relevant documentary proof</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Paragraph </w:t>
            </w:r>
            <w:r w:rsidR="00CD7124">
              <w:rPr>
                <w:sz w:val="20"/>
                <w:szCs w:val="20"/>
              </w:rPr>
              <w:t>3</w:t>
            </w:r>
            <w:r w:rsidRPr="000803AE">
              <w:rPr>
                <w:sz w:val="20"/>
                <w:szCs w:val="20"/>
              </w:rPr>
              <w:t>, Article 48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F32986" w:rsidRPr="000803AE" w:rsidRDefault="00F32986" w:rsidP="003716D3">
            <w:pPr>
              <w:kinsoku w:val="0"/>
              <w:overflowPunct w:val="0"/>
              <w:snapToGrid w:val="0"/>
              <w:rPr>
                <w:sz w:val="20"/>
                <w:szCs w:val="20"/>
              </w:rPr>
            </w:pPr>
            <w:r w:rsidRPr="000803AE">
              <w:rPr>
                <w:sz w:val="20"/>
                <w:szCs w:val="20"/>
              </w:rPr>
              <w:t>The application for termination of listing.</w:t>
            </w:r>
          </w:p>
        </w:tc>
        <w:tc>
          <w:tcPr>
            <w:tcW w:w="2160" w:type="dxa"/>
          </w:tcPr>
          <w:p w:rsidR="00F32986" w:rsidRPr="000803AE" w:rsidRDefault="00F32986"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F32986" w:rsidRPr="000803AE" w:rsidRDefault="00F32986" w:rsidP="00FF048F">
            <w:pPr>
              <w:numPr>
                <w:ilvl w:val="0"/>
                <w:numId w:val="224"/>
              </w:numPr>
              <w:kinsoku w:val="0"/>
              <w:overflowPunct w:val="0"/>
              <w:snapToGrid w:val="0"/>
              <w:rPr>
                <w:sz w:val="20"/>
                <w:szCs w:val="20"/>
              </w:rPr>
            </w:pPr>
            <w:r w:rsidRPr="000803AE">
              <w:rPr>
                <w:sz w:val="20"/>
                <w:szCs w:val="20"/>
              </w:rPr>
              <w:t>Letter</w:t>
            </w:r>
          </w:p>
          <w:p w:rsidR="00F32986" w:rsidRPr="000803AE" w:rsidRDefault="00F32986" w:rsidP="00FF048F">
            <w:pPr>
              <w:numPr>
                <w:ilvl w:val="0"/>
                <w:numId w:val="224"/>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F32986" w:rsidRPr="000803AE" w:rsidRDefault="00F32986" w:rsidP="00FF048F">
            <w:pPr>
              <w:numPr>
                <w:ilvl w:val="0"/>
                <w:numId w:val="225"/>
              </w:numPr>
              <w:kinsoku w:val="0"/>
              <w:overflowPunct w:val="0"/>
              <w:snapToGrid w:val="0"/>
              <w:rPr>
                <w:sz w:val="20"/>
                <w:szCs w:val="20"/>
              </w:rPr>
            </w:pPr>
            <w:r w:rsidRPr="000803AE">
              <w:rPr>
                <w:sz w:val="20"/>
                <w:szCs w:val="20"/>
              </w:rPr>
              <w:t>Article 145 of Securities and Exchange Act.</w:t>
            </w:r>
          </w:p>
          <w:p w:rsidR="00F32986" w:rsidRPr="000803AE" w:rsidRDefault="00F32986" w:rsidP="00FF048F">
            <w:pPr>
              <w:numPr>
                <w:ilvl w:val="0"/>
                <w:numId w:val="225"/>
              </w:numPr>
              <w:kinsoku w:val="0"/>
              <w:overflowPunct w:val="0"/>
              <w:snapToGrid w:val="0"/>
              <w:rPr>
                <w:sz w:val="20"/>
                <w:szCs w:val="20"/>
              </w:rPr>
            </w:pPr>
            <w:r w:rsidRPr="000803AE">
              <w:rPr>
                <w:sz w:val="20"/>
                <w:szCs w:val="20"/>
              </w:rPr>
              <w:t>Article 41 and 50-2 of Operating Rules of the Taiwan Stock Exchange Corporation.</w:t>
            </w:r>
          </w:p>
        </w:tc>
      </w:tr>
      <w:tr w:rsidR="00F32986" w:rsidRPr="000803AE" w:rsidTr="00AB4DEC">
        <w:tc>
          <w:tcPr>
            <w:tcW w:w="568" w:type="dxa"/>
            <w:vAlign w:val="center"/>
          </w:tcPr>
          <w:p w:rsidR="00F32986"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F32986" w:rsidRPr="000803AE" w:rsidRDefault="00F32986" w:rsidP="003716D3">
            <w:pPr>
              <w:kinsoku w:val="0"/>
              <w:overflowPunct w:val="0"/>
              <w:snapToGrid w:val="0"/>
              <w:rPr>
                <w:sz w:val="20"/>
                <w:szCs w:val="20"/>
              </w:rPr>
            </w:pPr>
            <w:r w:rsidRPr="000803AE">
              <w:rPr>
                <w:sz w:val="20"/>
                <w:szCs w:val="20"/>
              </w:rPr>
              <w:t xml:space="preserve">Upload material information to the Internet information reporting system designated by the Taiwan Stock Exchange Corporation. </w:t>
            </w:r>
          </w:p>
        </w:tc>
        <w:tc>
          <w:tcPr>
            <w:tcW w:w="2160" w:type="dxa"/>
          </w:tcPr>
          <w:p w:rsidR="00F32986" w:rsidRPr="000803AE" w:rsidRDefault="00F32986"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F32986" w:rsidRPr="000803AE" w:rsidRDefault="00F32986"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F32986" w:rsidRPr="000803AE" w:rsidRDefault="00F32986"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jc w:val="center"/>
        <w:rPr>
          <w:b/>
          <w:sz w:val="20"/>
          <w:szCs w:val="20"/>
        </w:rPr>
      </w:pPr>
    </w:p>
    <w:p w:rsidR="00AB4DEC" w:rsidRPr="000803AE" w:rsidRDefault="00AB4DEC" w:rsidP="003716D3">
      <w:pPr>
        <w:adjustRightInd w:val="0"/>
        <w:snapToGrid w:val="0"/>
        <w:rPr>
          <w:b/>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4D4733">
        <w:trPr>
          <w:tblHeader/>
        </w:trPr>
        <w:tc>
          <w:tcPr>
            <w:tcW w:w="15148" w:type="dxa"/>
            <w:gridSpan w:val="5"/>
            <w:tcBorders>
              <w:top w:val="nil"/>
              <w:left w:val="nil"/>
              <w:right w:val="nil"/>
            </w:tcBorders>
            <w:vAlign w:val="center"/>
          </w:tcPr>
          <w:p w:rsidR="00AB4DEC" w:rsidRPr="000803AE" w:rsidRDefault="00AB4DEC"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AB4DEC" w:rsidRPr="000803AE" w:rsidRDefault="00AB4DEC" w:rsidP="003716D3">
            <w:pPr>
              <w:adjustRightInd w:val="0"/>
              <w:snapToGrid w:val="0"/>
              <w:jc w:val="center"/>
              <w:rPr>
                <w:b/>
                <w:sz w:val="20"/>
                <w:szCs w:val="20"/>
              </w:rPr>
            </w:pPr>
          </w:p>
          <w:p w:rsidR="00AB4DEC" w:rsidRPr="000803AE" w:rsidRDefault="00AB4DEC" w:rsidP="003716D3">
            <w:pPr>
              <w:adjustRightInd w:val="0"/>
              <w:snapToGrid w:val="0"/>
              <w:rPr>
                <w:sz w:val="20"/>
                <w:szCs w:val="20"/>
              </w:rPr>
            </w:pPr>
            <w:r w:rsidRPr="000803AE">
              <w:rPr>
                <w:sz w:val="20"/>
                <w:szCs w:val="20"/>
              </w:rPr>
              <w:t xml:space="preserve">III-1. Linked Exchange-Traded Funds by the Securities Investment Trust Enterprises ("Linked ETF") </w:t>
            </w:r>
          </w:p>
          <w:p w:rsidR="00AB4DEC" w:rsidRPr="000803AE" w:rsidRDefault="000C7208" w:rsidP="001A04C7">
            <w:pPr>
              <w:kinsoku w:val="0"/>
              <w:overflowPunct w:val="0"/>
              <w:adjustRightInd w:val="0"/>
              <w:snapToGrid w:val="0"/>
              <w:ind w:left="227"/>
              <w:jc w:val="both"/>
              <w:rPr>
                <w:sz w:val="20"/>
                <w:szCs w:val="20"/>
              </w:rPr>
            </w:pPr>
            <w:r w:rsidRPr="000803AE">
              <w:rPr>
                <w:sz w:val="20"/>
                <w:szCs w:val="20"/>
              </w:rPr>
              <w:t xml:space="preserve">C. Regular Items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AB4DEC" w:rsidRPr="000803AE">
              <w:rPr>
                <w:sz w:val="20"/>
                <w:szCs w:val="20"/>
              </w:rPr>
              <w:t xml:space="preserve"> Department of the Taiwan Stock Exchange Corporation on </w:t>
            </w:r>
            <w:del w:id="107" w:author="Lee and Li" w:date="2024-11-12T16:49:00Z">
              <w:r w:rsidR="00732FE4" w:rsidDel="001A04C7">
                <w:rPr>
                  <w:rFonts w:eastAsia="標楷體"/>
                  <w:sz w:val="20"/>
                  <w:szCs w:val="20"/>
                </w:rPr>
                <w:delText>December 22</w:delText>
              </w:r>
            </w:del>
            <w:ins w:id="108" w:author="Lee and Li" w:date="2024-11-12T16:49:00Z">
              <w:r w:rsidR="001A04C7">
                <w:rPr>
                  <w:rFonts w:eastAsia="標楷體"/>
                  <w:sz w:val="20"/>
                  <w:szCs w:val="20"/>
                </w:rPr>
                <w:t>November 11</w:t>
              </w:r>
            </w:ins>
            <w:r w:rsidR="007A31B0">
              <w:rPr>
                <w:rFonts w:eastAsia="標楷體"/>
                <w:sz w:val="20"/>
                <w:szCs w:val="20"/>
              </w:rPr>
              <w:t>, 20</w:t>
            </w:r>
            <w:r w:rsidR="00732FE4">
              <w:rPr>
                <w:rFonts w:eastAsia="標楷體"/>
                <w:sz w:val="20"/>
                <w:szCs w:val="20"/>
              </w:rPr>
              <w:t>2</w:t>
            </w:r>
            <w:ins w:id="109" w:author="Lee and Li" w:date="2024-11-12T16:49:00Z">
              <w:r w:rsidR="001A04C7">
                <w:rPr>
                  <w:rFonts w:eastAsia="標楷體"/>
                  <w:sz w:val="20"/>
                  <w:szCs w:val="20"/>
                </w:rPr>
                <w:t>4</w:t>
              </w:r>
            </w:ins>
            <w:del w:id="110" w:author="Lee and Li" w:date="2024-11-12T16:49:00Z">
              <w:r w:rsidR="00732FE4" w:rsidDel="001A04C7">
                <w:rPr>
                  <w:rFonts w:eastAsia="標楷體"/>
                  <w:sz w:val="20"/>
                  <w:szCs w:val="20"/>
                </w:rPr>
                <w:delText>3</w:delText>
              </w:r>
            </w:del>
          </w:p>
        </w:tc>
      </w:tr>
      <w:tr w:rsidR="00306569" w:rsidRPr="000803AE" w:rsidTr="004D4733">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4D4733">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Pr>
          <w:p w:rsidR="00306569" w:rsidRPr="000803AE" w:rsidRDefault="00306569" w:rsidP="00FF048F">
            <w:pPr>
              <w:numPr>
                <w:ilvl w:val="0"/>
                <w:numId w:val="226"/>
              </w:numPr>
              <w:kinsoku w:val="0"/>
              <w:overflowPunct w:val="0"/>
              <w:snapToGrid w:val="0"/>
              <w:rPr>
                <w:sz w:val="20"/>
                <w:szCs w:val="20"/>
              </w:rPr>
            </w:pPr>
            <w:r w:rsidRPr="000803AE">
              <w:rPr>
                <w:sz w:val="20"/>
                <w:szCs w:val="20"/>
              </w:rPr>
              <w:t>Article 3 of the Beneficiary Certificate Listing Contract issued by the Taiwan Stock Exchange Corporation.</w:t>
            </w:r>
          </w:p>
          <w:p w:rsidR="00306569" w:rsidRPr="000803AE" w:rsidRDefault="00306569" w:rsidP="00FF048F">
            <w:pPr>
              <w:numPr>
                <w:ilvl w:val="0"/>
                <w:numId w:val="226"/>
              </w:numPr>
              <w:kinsoku w:val="0"/>
              <w:overflowPunct w:val="0"/>
              <w:snapToGrid w:val="0"/>
              <w:rPr>
                <w:sz w:val="20"/>
                <w:szCs w:val="20"/>
              </w:rPr>
            </w:pPr>
            <w:r w:rsidRPr="000803AE">
              <w:rPr>
                <w:sz w:val="20"/>
                <w:szCs w:val="20"/>
              </w:rPr>
              <w:t>Rate Table for Securities Listing Fees issued by the Taiwan Stock Exchange Corporation.</w:t>
            </w:r>
          </w:p>
        </w:tc>
      </w:tr>
      <w:tr w:rsidR="00306569" w:rsidRPr="000803AE" w:rsidTr="004D4733">
        <w:tc>
          <w:tcPr>
            <w:tcW w:w="568" w:type="dxa"/>
            <w:vAlign w:val="center"/>
          </w:tcPr>
          <w:p w:rsidR="00306569"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306569" w:rsidRPr="000803AE" w:rsidRDefault="00306569" w:rsidP="003716D3">
            <w:pPr>
              <w:kinsoku w:val="0"/>
              <w:overflowPunct w:val="0"/>
              <w:snapToGrid w:val="0"/>
              <w:rPr>
                <w:sz w:val="20"/>
                <w:szCs w:val="20"/>
              </w:rPr>
            </w:pPr>
            <w:r w:rsidRPr="000803AE">
              <w:rPr>
                <w:sz w:val="20"/>
                <w:szCs w:val="20"/>
              </w:rPr>
              <w:t>Net asset value of the Linked ETF, the total number of the issued beneficial units, difference of the number of the issued beneficial units compared to that of the preceding day, net asset value per beneficial unit and degree of fluctuation thereof, net asset value per beneficial unit of the offshore ETF that the Linked ETF is linked to, and degree of fluctuation thereof, the closing price, and degree of fluctuation thereof, of the offshore ETF that the Linked ETF is linked to.</w:t>
            </w:r>
          </w:p>
        </w:tc>
        <w:tc>
          <w:tcPr>
            <w:tcW w:w="2160" w:type="dxa"/>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tcPr>
          <w:p w:rsidR="00306569" w:rsidRPr="000803AE" w:rsidRDefault="00306569" w:rsidP="003716D3">
            <w:pPr>
              <w:kinsoku w:val="0"/>
              <w:overflowPunct w:val="0"/>
              <w:snapToGrid w:val="0"/>
              <w:rPr>
                <w:sz w:val="20"/>
                <w:szCs w:val="20"/>
              </w:rPr>
            </w:pPr>
            <w:r w:rsidRPr="000803AE">
              <w:rPr>
                <w:sz w:val="20"/>
                <w:szCs w:val="20"/>
              </w:rPr>
              <w:t>The data for that day shall be reported to the Taiwan Stock Exchange Corporation via the Internet on the same day.</w:t>
            </w:r>
          </w:p>
        </w:tc>
        <w:tc>
          <w:tcPr>
            <w:tcW w:w="3780" w:type="dxa"/>
          </w:tcPr>
          <w:p w:rsidR="00306569" w:rsidRPr="000803AE" w:rsidRDefault="0030656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4811A9" w:rsidRPr="000803AE" w:rsidTr="004D4733">
        <w:tc>
          <w:tcPr>
            <w:tcW w:w="568" w:type="dxa"/>
            <w:vAlign w:val="center"/>
          </w:tcPr>
          <w:p w:rsidR="004811A9"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4811A9" w:rsidRPr="000803AE" w:rsidRDefault="004811A9" w:rsidP="003716D3">
            <w:pPr>
              <w:kinsoku w:val="0"/>
              <w:overflowPunct w:val="0"/>
              <w:snapToGrid w:val="0"/>
              <w:rPr>
                <w:sz w:val="20"/>
                <w:szCs w:val="20"/>
              </w:rPr>
            </w:pPr>
            <w:r w:rsidRPr="000803AE">
              <w:rPr>
                <w:sz w:val="20"/>
                <w:szCs w:val="20"/>
              </w:rPr>
              <w:t>Intraday estimated net asset value per beneficiary unit of the Linked ETF during market trading hours</w:t>
            </w:r>
          </w:p>
        </w:tc>
        <w:tc>
          <w:tcPr>
            <w:tcW w:w="2160" w:type="dxa"/>
          </w:tcPr>
          <w:p w:rsidR="004811A9" w:rsidRPr="000803AE" w:rsidRDefault="00A4543B" w:rsidP="003716D3">
            <w:pPr>
              <w:kinsoku w:val="0"/>
              <w:overflowPunct w:val="0"/>
              <w:snapToGrid w:val="0"/>
              <w:rPr>
                <w:sz w:val="20"/>
                <w:szCs w:val="20"/>
              </w:rPr>
            </w:pPr>
            <w:r w:rsidRPr="000803AE">
              <w:rPr>
                <w:sz w:val="20"/>
                <w:szCs w:val="20"/>
              </w:rPr>
              <w:t>Report</w:t>
            </w:r>
            <w:r w:rsidR="004811A9" w:rsidRPr="000803AE">
              <w:rPr>
                <w:sz w:val="20"/>
                <w:szCs w:val="20"/>
              </w:rPr>
              <w:t xml:space="preserve"> </w:t>
            </w:r>
            <w:r w:rsidR="0016609F" w:rsidRPr="000803AE">
              <w:rPr>
                <w:sz w:val="20"/>
                <w:szCs w:val="20"/>
              </w:rPr>
              <w:t>real-time quote</w:t>
            </w:r>
            <w:r w:rsidR="00C523C8" w:rsidRPr="000803AE">
              <w:rPr>
                <w:sz w:val="20"/>
                <w:szCs w:val="20"/>
              </w:rPr>
              <w:t>s</w:t>
            </w:r>
            <w:r w:rsidR="0016609F" w:rsidRPr="000803AE">
              <w:rPr>
                <w:sz w:val="20"/>
                <w:szCs w:val="20"/>
              </w:rPr>
              <w:t xml:space="preserve"> of </w:t>
            </w:r>
            <w:r w:rsidRPr="000803AE">
              <w:rPr>
                <w:sz w:val="20"/>
                <w:szCs w:val="20"/>
              </w:rPr>
              <w:t xml:space="preserve">the </w:t>
            </w:r>
            <w:r w:rsidR="0016609F" w:rsidRPr="000803AE">
              <w:rPr>
                <w:sz w:val="20"/>
                <w:szCs w:val="20"/>
              </w:rPr>
              <w:t>o</w:t>
            </w:r>
            <w:r w:rsidR="004811A9" w:rsidRPr="000803AE">
              <w:rPr>
                <w:sz w:val="20"/>
                <w:szCs w:val="20"/>
              </w:rPr>
              <w:t>ffshore ETF</w:t>
            </w:r>
            <w:r w:rsidRPr="000803AE">
              <w:rPr>
                <w:sz w:val="20"/>
                <w:szCs w:val="20"/>
              </w:rPr>
              <w:t>s</w:t>
            </w:r>
            <w:r w:rsidR="004811A9" w:rsidRPr="000803AE">
              <w:rPr>
                <w:sz w:val="20"/>
                <w:szCs w:val="20"/>
              </w:rPr>
              <w:t xml:space="preserve"> that </w:t>
            </w:r>
            <w:r w:rsidR="0016609F" w:rsidRPr="000803AE">
              <w:rPr>
                <w:sz w:val="20"/>
                <w:szCs w:val="20"/>
              </w:rPr>
              <w:t>the Linked ETF</w:t>
            </w:r>
            <w:r w:rsidR="004811A9" w:rsidRPr="000803AE">
              <w:rPr>
                <w:sz w:val="20"/>
                <w:szCs w:val="20"/>
              </w:rPr>
              <w:t xml:space="preserve"> is linked </w:t>
            </w:r>
            <w:r w:rsidR="0016609F" w:rsidRPr="000803AE">
              <w:rPr>
                <w:sz w:val="20"/>
                <w:szCs w:val="20"/>
              </w:rPr>
              <w:t xml:space="preserve">to </w:t>
            </w:r>
            <w:r w:rsidR="004811A9" w:rsidRPr="000803AE">
              <w:rPr>
                <w:sz w:val="20"/>
                <w:szCs w:val="20"/>
              </w:rPr>
              <w:t xml:space="preserve">during trading hours of such foreign markets where the </w:t>
            </w:r>
            <w:r w:rsidRPr="000803AE">
              <w:rPr>
                <w:sz w:val="20"/>
                <w:szCs w:val="20"/>
              </w:rPr>
              <w:t>o</w:t>
            </w:r>
            <w:r w:rsidR="004811A9" w:rsidRPr="000803AE">
              <w:rPr>
                <w:sz w:val="20"/>
                <w:szCs w:val="20"/>
              </w:rPr>
              <w:t>ffshore ETF</w:t>
            </w:r>
            <w:r w:rsidRPr="000803AE">
              <w:rPr>
                <w:sz w:val="20"/>
                <w:szCs w:val="20"/>
              </w:rPr>
              <w:t>s are</w:t>
            </w:r>
            <w:r w:rsidR="004811A9" w:rsidRPr="000803AE">
              <w:rPr>
                <w:sz w:val="20"/>
                <w:szCs w:val="20"/>
              </w:rPr>
              <w:t xml:space="preserve"> registered or listed at the same frequency as </w:t>
            </w:r>
            <w:r w:rsidRPr="000803AE">
              <w:rPr>
                <w:sz w:val="20"/>
                <w:szCs w:val="20"/>
              </w:rPr>
              <w:t>the TWSE webpage refreshes basic market conditions</w:t>
            </w:r>
            <w:r w:rsidR="004811A9" w:rsidRPr="000803AE">
              <w:rPr>
                <w:sz w:val="20"/>
                <w:szCs w:val="20"/>
              </w:rPr>
              <w:t>.</w:t>
            </w:r>
          </w:p>
        </w:tc>
        <w:tc>
          <w:tcPr>
            <w:tcW w:w="6300" w:type="dxa"/>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4811A9" w:rsidRPr="000803AE" w:rsidRDefault="004811A9"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7E3210" w:rsidRPr="000803AE" w:rsidRDefault="007E3210" w:rsidP="003716D3">
            <w:pPr>
              <w:kinsoku w:val="0"/>
              <w:overflowPunct w:val="0"/>
              <w:snapToGrid w:val="0"/>
              <w:rPr>
                <w:sz w:val="20"/>
                <w:szCs w:val="20"/>
              </w:rPr>
            </w:pPr>
            <w:r w:rsidRPr="000803AE">
              <w:rPr>
                <w:sz w:val="20"/>
                <w:szCs w:val="20"/>
              </w:rPr>
              <w:t>Industry sector investment proportions of the offshore ETF linked by such Linked ETF.</w:t>
            </w:r>
          </w:p>
        </w:tc>
        <w:tc>
          <w:tcPr>
            <w:tcW w:w="2160" w:type="dxa"/>
          </w:tcPr>
          <w:p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rsidR="007E3210" w:rsidRPr="000803AE" w:rsidRDefault="007E3210" w:rsidP="003716D3">
            <w:pPr>
              <w:kinsoku w:val="0"/>
              <w:overflowPunct w:val="0"/>
              <w:snapToGrid w:val="0"/>
              <w:rPr>
                <w:sz w:val="20"/>
                <w:szCs w:val="20"/>
              </w:rPr>
            </w:pPr>
            <w:r w:rsidRPr="000803AE">
              <w:rPr>
                <w:sz w:val="20"/>
                <w:szCs w:val="20"/>
              </w:rPr>
              <w:t>Names of the individual stocks of the linked offshore ETF and the proportion of its aggregate shareholding therein to the net asset value of the Linked ETF</w:t>
            </w:r>
          </w:p>
        </w:tc>
        <w:tc>
          <w:tcPr>
            <w:tcW w:w="2160" w:type="dxa"/>
          </w:tcPr>
          <w:p w:rsidR="007E3210" w:rsidRPr="000803AE" w:rsidRDefault="007E3210" w:rsidP="003716D3">
            <w:pPr>
              <w:kinsoku w:val="0"/>
              <w:overflowPunct w:val="0"/>
              <w:snapToGrid w:val="0"/>
              <w:rPr>
                <w:sz w:val="20"/>
                <w:szCs w:val="20"/>
              </w:rPr>
            </w:pPr>
            <w:r w:rsidRPr="000803AE">
              <w:rPr>
                <w:sz w:val="20"/>
                <w:szCs w:val="20"/>
              </w:rPr>
              <w:t>In accordance with the deadline for the application for the offshore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 xml:space="preserve">The data shall be reported to the Taiwan Stock Exchange Corporation via the Internet. </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6A2B18"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7E3210" w:rsidRPr="000803AE" w:rsidRDefault="007E3210" w:rsidP="003716D3">
            <w:pPr>
              <w:kinsoku w:val="0"/>
              <w:overflowPunct w:val="0"/>
              <w:snapToGrid w:val="0"/>
              <w:rPr>
                <w:sz w:val="20"/>
                <w:szCs w:val="20"/>
              </w:rPr>
            </w:pPr>
            <w:r w:rsidRPr="000803AE">
              <w:rPr>
                <w:sz w:val="20"/>
                <w:szCs w:val="20"/>
              </w:rPr>
              <w:t>Content of the portfolios and proportions of individual investments by the Linked ETF</w:t>
            </w:r>
          </w:p>
        </w:tc>
        <w:tc>
          <w:tcPr>
            <w:tcW w:w="2160" w:type="dxa"/>
          </w:tcPr>
          <w:p w:rsidR="007E3210" w:rsidRPr="000803AE" w:rsidRDefault="007E3210" w:rsidP="00FF048F">
            <w:pPr>
              <w:numPr>
                <w:ilvl w:val="0"/>
                <w:numId w:val="227"/>
              </w:numPr>
              <w:kinsoku w:val="0"/>
              <w:overflowPunct w:val="0"/>
              <w:snapToGrid w:val="0"/>
              <w:rPr>
                <w:sz w:val="20"/>
                <w:szCs w:val="20"/>
              </w:rPr>
            </w:pPr>
            <w:r w:rsidRPr="000803AE">
              <w:rPr>
                <w:sz w:val="20"/>
                <w:szCs w:val="20"/>
              </w:rPr>
              <w:t>The first business day of each week</w:t>
            </w:r>
          </w:p>
          <w:p w:rsidR="007E3210" w:rsidRPr="000803AE" w:rsidRDefault="007E3210" w:rsidP="00FF048F">
            <w:pPr>
              <w:numPr>
                <w:ilvl w:val="0"/>
                <w:numId w:val="227"/>
              </w:numPr>
              <w:kinsoku w:val="0"/>
              <w:overflowPunct w:val="0"/>
              <w:snapToGrid w:val="0"/>
              <w:rPr>
                <w:sz w:val="20"/>
                <w:szCs w:val="20"/>
              </w:rPr>
            </w:pPr>
            <w:r w:rsidRPr="000803AE">
              <w:rPr>
                <w:sz w:val="20"/>
                <w:szCs w:val="20"/>
              </w:rPr>
              <w:t>At the same time upon the report of the industry sector investment proportions of the offshore ETF linked by such Linked ETF.</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 xml:space="preserve">Subparagraph </w:t>
            </w:r>
            <w:r w:rsidR="005B5051" w:rsidRPr="000803AE">
              <w:rPr>
                <w:rFonts w:hint="eastAsia"/>
                <w:sz w:val="20"/>
                <w:szCs w:val="20"/>
              </w:rPr>
              <w:t>9</w:t>
            </w:r>
            <w:r w:rsidRPr="000803AE">
              <w:rPr>
                <w:sz w:val="20"/>
                <w:szCs w:val="20"/>
              </w:rPr>
              <w:t>,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7E3210" w:rsidRPr="000803AE" w:rsidRDefault="007E3210" w:rsidP="003716D3">
            <w:pPr>
              <w:kinsoku w:val="0"/>
              <w:overflowPunct w:val="0"/>
              <w:snapToGrid w:val="0"/>
              <w:rPr>
                <w:sz w:val="20"/>
                <w:szCs w:val="20"/>
              </w:rPr>
            </w:pPr>
            <w:r w:rsidRPr="000803AE">
              <w:rPr>
                <w:sz w:val="20"/>
                <w:szCs w:val="20"/>
              </w:rPr>
              <w:t>The accumulated degree of fluctuation of the Linked ETF during each period and the accumulated degree of fluctuation of the index that it is linked to during each period.</w:t>
            </w:r>
          </w:p>
        </w:tc>
        <w:tc>
          <w:tcPr>
            <w:tcW w:w="2160" w:type="dxa"/>
          </w:tcPr>
          <w:p w:rsidR="007E3210" w:rsidRPr="000803AE" w:rsidRDefault="007E3210" w:rsidP="003716D3">
            <w:pPr>
              <w:kinsoku w:val="0"/>
              <w:overflowPunct w:val="0"/>
              <w:snapToGrid w:val="0"/>
              <w:rPr>
                <w:sz w:val="20"/>
                <w:szCs w:val="20"/>
              </w:rPr>
            </w:pPr>
            <w:r w:rsidRPr="000803AE">
              <w:rPr>
                <w:sz w:val="20"/>
                <w:szCs w:val="20"/>
              </w:rPr>
              <w:t>Before the 10th day of each month.</w:t>
            </w:r>
          </w:p>
        </w:tc>
        <w:tc>
          <w:tcPr>
            <w:tcW w:w="6300" w:type="dxa"/>
          </w:tcPr>
          <w:p w:rsidR="007E3210" w:rsidRPr="000803AE" w:rsidRDefault="007E3210" w:rsidP="003716D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3716D3">
            <w:pPr>
              <w:kinsoku w:val="0"/>
              <w:overflowPunct w:val="0"/>
              <w:snapToGrid w:val="0"/>
              <w:rPr>
                <w:sz w:val="20"/>
                <w:szCs w:val="20"/>
              </w:rPr>
            </w:pPr>
            <w:r w:rsidRPr="000803AE">
              <w:rPr>
                <w:sz w:val="20"/>
                <w:szCs w:val="20"/>
              </w:rPr>
              <w:t>Subparagraph 6, Paragraph 5, Article 3 of Taiwan Stock Exchange Corporation Rules Governing Information Reporting by Companies with Listed Securities and Offshore Fund Institutions with Listed Offshore Exchange-Traded Funds.</w:t>
            </w:r>
          </w:p>
        </w:tc>
      </w:tr>
      <w:tr w:rsidR="007E3210" w:rsidRPr="000803AE" w:rsidTr="004D4733">
        <w:tc>
          <w:tcPr>
            <w:tcW w:w="568" w:type="dxa"/>
            <w:vAlign w:val="center"/>
          </w:tcPr>
          <w:p w:rsidR="007E3210" w:rsidRPr="000803AE" w:rsidRDefault="00A9404A" w:rsidP="003716D3">
            <w:pPr>
              <w:kinsoku w:val="0"/>
              <w:overflowPunct w:val="0"/>
              <w:snapToGrid w:val="0"/>
              <w:jc w:val="center"/>
              <w:rPr>
                <w:sz w:val="20"/>
                <w:szCs w:val="20"/>
              </w:rPr>
            </w:pPr>
            <w:r>
              <w:rPr>
                <w:sz w:val="20"/>
                <w:szCs w:val="20"/>
              </w:rPr>
              <w:t>8</w:t>
            </w:r>
          </w:p>
        </w:tc>
        <w:tc>
          <w:tcPr>
            <w:tcW w:w="2340" w:type="dxa"/>
          </w:tcPr>
          <w:p w:rsidR="007E3210" w:rsidRPr="000803AE" w:rsidRDefault="007E3210" w:rsidP="003716D3">
            <w:pPr>
              <w:kinsoku w:val="0"/>
              <w:overflowPunct w:val="0"/>
              <w:snapToGrid w:val="0"/>
              <w:rPr>
                <w:sz w:val="20"/>
                <w:szCs w:val="20"/>
              </w:rPr>
            </w:pPr>
            <w:r w:rsidRPr="000803AE">
              <w:rPr>
                <w:sz w:val="20"/>
                <w:szCs w:val="20"/>
              </w:rPr>
              <w:t>Annual report of the Linked ETF and the Chinese transcript of the material contents of the annual financial report of the offshore ETF that it is linked to.</w:t>
            </w:r>
          </w:p>
          <w:p w:rsidR="007E3210" w:rsidRPr="000803AE" w:rsidRDefault="007E3210" w:rsidP="003716D3">
            <w:pPr>
              <w:kinsoku w:val="0"/>
              <w:overflowPunct w:val="0"/>
              <w:snapToGrid w:val="0"/>
              <w:rPr>
                <w:sz w:val="20"/>
                <w:szCs w:val="20"/>
              </w:rPr>
            </w:pPr>
          </w:p>
        </w:tc>
        <w:tc>
          <w:tcPr>
            <w:tcW w:w="2160" w:type="dxa"/>
          </w:tcPr>
          <w:p w:rsidR="007E3210" w:rsidRPr="000803AE" w:rsidRDefault="007E3210" w:rsidP="003716D3">
            <w:pPr>
              <w:kinsoku w:val="0"/>
              <w:overflowPunct w:val="0"/>
              <w:snapToGrid w:val="0"/>
              <w:rPr>
                <w:sz w:val="20"/>
                <w:szCs w:val="20"/>
              </w:rPr>
            </w:pPr>
            <w:r w:rsidRPr="000803AE">
              <w:rPr>
                <w:sz w:val="20"/>
                <w:szCs w:val="20"/>
              </w:rPr>
              <w:t>Within 2 months following the end of each fiscal year.</w:t>
            </w:r>
          </w:p>
        </w:tc>
        <w:tc>
          <w:tcPr>
            <w:tcW w:w="6300" w:type="dxa"/>
          </w:tcPr>
          <w:p w:rsidR="007E3210" w:rsidRPr="000803AE" w:rsidRDefault="007E3210" w:rsidP="004D4733">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7E3210" w:rsidRPr="000803AE" w:rsidRDefault="007E3210" w:rsidP="00FF048F">
            <w:pPr>
              <w:numPr>
                <w:ilvl w:val="0"/>
                <w:numId w:val="231"/>
              </w:numPr>
              <w:kinsoku w:val="0"/>
              <w:overflowPunct w:val="0"/>
              <w:snapToGrid w:val="0"/>
              <w:rPr>
                <w:sz w:val="20"/>
                <w:szCs w:val="20"/>
              </w:rPr>
            </w:pPr>
            <w:r w:rsidRPr="000803AE">
              <w:rPr>
                <w:sz w:val="20"/>
                <w:szCs w:val="20"/>
              </w:rPr>
              <w:t xml:space="preserve">Article </w:t>
            </w:r>
            <w:r w:rsidR="0018451E" w:rsidRPr="000803AE">
              <w:rPr>
                <w:rFonts w:hint="eastAsia"/>
                <w:sz w:val="20"/>
                <w:szCs w:val="20"/>
              </w:rPr>
              <w:t>76</w:t>
            </w:r>
            <w:r w:rsidRPr="000803AE">
              <w:rPr>
                <w:sz w:val="20"/>
                <w:szCs w:val="20"/>
              </w:rPr>
              <w:t xml:space="preserve"> of Regulations Governing Securities Investment Trust Funds.</w:t>
            </w:r>
          </w:p>
          <w:p w:rsidR="007E3210" w:rsidRPr="000803AE" w:rsidRDefault="007E3210" w:rsidP="00FF048F">
            <w:pPr>
              <w:numPr>
                <w:ilvl w:val="0"/>
                <w:numId w:val="231"/>
              </w:numPr>
              <w:kinsoku w:val="0"/>
              <w:overflowPunct w:val="0"/>
              <w:snapToGrid w:val="0"/>
              <w:rPr>
                <w:sz w:val="20"/>
                <w:szCs w:val="20"/>
              </w:rPr>
            </w:pPr>
            <w:r w:rsidRPr="000803AE">
              <w:rPr>
                <w:sz w:val="20"/>
                <w:szCs w:val="20"/>
              </w:rPr>
              <w:t>Article 47-1 of Operating Rules of the Taiwan Stock Exchange Corporation.</w:t>
            </w:r>
          </w:p>
          <w:p w:rsidR="007E3210" w:rsidRPr="000803AE" w:rsidRDefault="004B4001" w:rsidP="00FF048F">
            <w:pPr>
              <w:numPr>
                <w:ilvl w:val="0"/>
                <w:numId w:val="231"/>
              </w:numPr>
              <w:kinsoku w:val="0"/>
              <w:overflowPunct w:val="0"/>
              <w:snapToGrid w:val="0"/>
              <w:rPr>
                <w:sz w:val="20"/>
                <w:szCs w:val="20"/>
              </w:rPr>
            </w:pPr>
            <w:r w:rsidRPr="000803AE">
              <w:rPr>
                <w:sz w:val="20"/>
                <w:szCs w:val="20"/>
              </w:rPr>
              <w:t xml:space="preserve">Subparagraph </w:t>
            </w:r>
            <w:r w:rsidR="00A606C6" w:rsidRPr="000803AE">
              <w:rPr>
                <w:rFonts w:hint="eastAsia"/>
                <w:sz w:val="20"/>
                <w:szCs w:val="20"/>
              </w:rPr>
              <w:t>9</w:t>
            </w:r>
            <w:r w:rsidRPr="000803AE">
              <w:rPr>
                <w:sz w:val="20"/>
                <w:szCs w:val="20"/>
              </w:rPr>
              <w:t xml:space="preserve">, </w:t>
            </w:r>
            <w:r w:rsidR="007E3210" w:rsidRPr="000803AE">
              <w:rPr>
                <w:sz w:val="20"/>
                <w:szCs w:val="20"/>
              </w:rPr>
              <w:t>Paragraph 5, Article 3 of Taiwan Stock Exchange Corporation Rules Governing Information Reporting by Companies with Listed Securities and Offshore Fund Institutions with Listed Offshore Exchange-Traded Funds.</w:t>
            </w:r>
          </w:p>
        </w:tc>
      </w:tr>
      <w:tr w:rsidR="001570D5" w:rsidRPr="000803AE" w:rsidTr="004D4733">
        <w:tc>
          <w:tcPr>
            <w:tcW w:w="568" w:type="dxa"/>
            <w:vAlign w:val="center"/>
          </w:tcPr>
          <w:p w:rsidR="001570D5" w:rsidRPr="000803AE" w:rsidRDefault="00A9404A" w:rsidP="003716D3">
            <w:pPr>
              <w:kinsoku w:val="0"/>
              <w:overflowPunct w:val="0"/>
              <w:snapToGrid w:val="0"/>
              <w:jc w:val="center"/>
              <w:rPr>
                <w:sz w:val="20"/>
                <w:szCs w:val="20"/>
              </w:rPr>
            </w:pPr>
            <w:r>
              <w:rPr>
                <w:sz w:val="20"/>
                <w:szCs w:val="20"/>
              </w:rPr>
              <w:t>9</w:t>
            </w:r>
          </w:p>
        </w:tc>
        <w:tc>
          <w:tcPr>
            <w:tcW w:w="2340" w:type="dxa"/>
          </w:tcPr>
          <w:p w:rsidR="001570D5" w:rsidRPr="000803AE" w:rsidRDefault="001570D5" w:rsidP="003716D3">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kinsoku w:val="0"/>
              <w:overflowPunct w:val="0"/>
              <w:snapToGrid w:val="0"/>
              <w:rPr>
                <w:sz w:val="20"/>
                <w:szCs w:val="20"/>
              </w:rPr>
            </w:pPr>
            <w:r w:rsidRPr="000803AE">
              <w:rPr>
                <w:rFonts w:hint="eastAsia"/>
                <w:sz w:val="20"/>
                <w:szCs w:val="20"/>
              </w:rPr>
              <w:t>Before the 10</w:t>
            </w:r>
            <w:r w:rsidRPr="000803AE">
              <w:rPr>
                <w:rFonts w:hint="eastAsia"/>
                <w:sz w:val="20"/>
                <w:szCs w:val="20"/>
                <w:vertAlign w:val="superscript"/>
              </w:rPr>
              <w:t>th</w:t>
            </w:r>
            <w:r w:rsidRPr="000803AE">
              <w:rPr>
                <w:rFonts w:hint="eastAsia"/>
                <w:sz w:val="20"/>
                <w:szCs w:val="20"/>
              </w:rPr>
              <w:t xml:space="preserve"> business day of every July.</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0D5697"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 xml:space="preserve">Subparagraph 8, Paragraph 5, Article 3 of the </w:t>
            </w:r>
            <w:r w:rsidRPr="000803AE">
              <w:rPr>
                <w:sz w:val="20"/>
                <w:szCs w:val="20"/>
              </w:rPr>
              <w:t>Taiwan Stock Exchange Corporation Rules Governing Information Filing by Companies with TWSE Listed Securities and Offshore Fund Institutions with TWSE Listed Offshore Exchange-Traded Funds</w:t>
            </w:r>
            <w:r w:rsidRPr="000803AE">
              <w:rPr>
                <w:rFonts w:hint="eastAsia"/>
                <w:sz w:val="20"/>
                <w:szCs w:val="20"/>
              </w:rPr>
              <w:t>.</w:t>
            </w:r>
          </w:p>
          <w:p w:rsidR="001570D5" w:rsidRPr="000803AE" w:rsidRDefault="001570D5" w:rsidP="008F2241">
            <w:pPr>
              <w:numPr>
                <w:ilvl w:val="0"/>
                <w:numId w:val="455"/>
              </w:numPr>
              <w:kinsoku w:val="0"/>
              <w:overflowPunct w:val="0"/>
              <w:snapToGrid w:val="0"/>
              <w:rPr>
                <w:sz w:val="20"/>
                <w:szCs w:val="20"/>
              </w:rPr>
            </w:pPr>
            <w:r w:rsidRPr="000803AE">
              <w:rPr>
                <w:rFonts w:hint="eastAsia"/>
                <w:sz w:val="20"/>
                <w:szCs w:val="20"/>
              </w:rPr>
              <w:t>Letter No. Tai-Zheng-Jiao-10800112711 dated July 2, 2019.</w:t>
            </w:r>
          </w:p>
        </w:tc>
      </w:tr>
    </w:tbl>
    <w:p w:rsidR="00AB4DEC" w:rsidRPr="000803AE" w:rsidRDefault="00AB4DEC" w:rsidP="003716D3">
      <w:pPr>
        <w:snapToGrid w:val="0"/>
        <w:ind w:left="240"/>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AB4DEC" w:rsidRPr="000803AE" w:rsidTr="00AB4DEC">
        <w:trPr>
          <w:tblHeader/>
        </w:trPr>
        <w:tc>
          <w:tcPr>
            <w:tcW w:w="15148" w:type="dxa"/>
            <w:gridSpan w:val="5"/>
            <w:tcBorders>
              <w:top w:val="nil"/>
              <w:left w:val="nil"/>
              <w:right w:val="nil"/>
            </w:tcBorders>
            <w:vAlign w:val="center"/>
          </w:tcPr>
          <w:p w:rsidR="00AB4DEC" w:rsidRPr="000803AE" w:rsidRDefault="00306569" w:rsidP="003716D3">
            <w:pPr>
              <w:adjustRightInd w:val="0"/>
              <w:snapToGrid w:val="0"/>
              <w:ind w:left="238"/>
              <w:jc w:val="center"/>
              <w:rPr>
                <w:b/>
                <w:bCs/>
                <w:sz w:val="20"/>
                <w:szCs w:val="20"/>
              </w:rPr>
            </w:pPr>
            <w:r w:rsidRPr="000803AE">
              <w:rPr>
                <w:sz w:val="20"/>
                <w:szCs w:val="20"/>
              </w:rPr>
              <w:br w:type="page"/>
            </w:r>
            <w:r w:rsidR="00AB4DEC" w:rsidRPr="000803AE">
              <w:rPr>
                <w:b/>
                <w:bCs/>
                <w:sz w:val="20"/>
                <w:szCs w:val="20"/>
              </w:rPr>
              <w:t>List of Matters Required to Be Processed by Issuers of Exchange-Listed Securities</w:t>
            </w:r>
          </w:p>
          <w:p w:rsidR="00AB4DEC" w:rsidRPr="000803AE" w:rsidRDefault="00AB4DEC" w:rsidP="003716D3">
            <w:pPr>
              <w:adjustRightInd w:val="0"/>
              <w:snapToGrid w:val="0"/>
              <w:ind w:left="238"/>
              <w:jc w:val="center"/>
              <w:rPr>
                <w:sz w:val="20"/>
                <w:szCs w:val="20"/>
              </w:rPr>
            </w:pPr>
          </w:p>
          <w:p w:rsidR="00AB4DEC" w:rsidRPr="000803AE" w:rsidRDefault="00AB4DEC" w:rsidP="003716D3">
            <w:pPr>
              <w:adjustRightInd w:val="0"/>
              <w:snapToGrid w:val="0"/>
              <w:rPr>
                <w:sz w:val="20"/>
                <w:szCs w:val="20"/>
              </w:rPr>
            </w:pPr>
            <w:r w:rsidRPr="000803AE">
              <w:rPr>
                <w:sz w:val="20"/>
                <w:szCs w:val="20"/>
              </w:rPr>
              <w:t>III-1. Linked Exchange-Traded Funds by the Securities Investment Trust Enterprises</w:t>
            </w:r>
            <w:r w:rsidR="006A6A70" w:rsidRPr="000803AE">
              <w:rPr>
                <w:rFonts w:hint="eastAsia"/>
                <w:sz w:val="20"/>
                <w:szCs w:val="20"/>
              </w:rPr>
              <w:t xml:space="preserve"> or </w:t>
            </w:r>
            <w:r w:rsidR="006A6A70" w:rsidRPr="000803AE">
              <w:rPr>
                <w:sz w:val="20"/>
                <w:szCs w:val="20"/>
              </w:rPr>
              <w:t xml:space="preserve">Futures </w:t>
            </w:r>
            <w:r w:rsidR="006A6A70" w:rsidRPr="000803AE">
              <w:rPr>
                <w:rFonts w:hint="eastAsia"/>
                <w:sz w:val="20"/>
                <w:szCs w:val="20"/>
              </w:rPr>
              <w:t>T</w:t>
            </w:r>
            <w:r w:rsidR="006A6A70" w:rsidRPr="000803AE">
              <w:rPr>
                <w:sz w:val="20"/>
                <w:szCs w:val="20"/>
              </w:rPr>
              <w:t xml:space="preserve">rust </w:t>
            </w:r>
            <w:r w:rsidR="006A6A70" w:rsidRPr="000803AE">
              <w:rPr>
                <w:rFonts w:hint="eastAsia"/>
                <w:sz w:val="20"/>
                <w:szCs w:val="20"/>
              </w:rPr>
              <w:t>E</w:t>
            </w:r>
            <w:r w:rsidR="006A6A70" w:rsidRPr="000803AE">
              <w:rPr>
                <w:sz w:val="20"/>
                <w:szCs w:val="20"/>
              </w:rPr>
              <w:t>nterprise</w:t>
            </w:r>
            <w:r w:rsidR="006A6A70" w:rsidRPr="000803AE">
              <w:rPr>
                <w:rFonts w:hint="eastAsia"/>
                <w:sz w:val="20"/>
                <w:szCs w:val="20"/>
              </w:rPr>
              <w:t>s</w:t>
            </w:r>
            <w:r w:rsidRPr="000803AE">
              <w:rPr>
                <w:sz w:val="20"/>
                <w:szCs w:val="20"/>
              </w:rPr>
              <w:t xml:space="preserve"> ("Linked ETF")</w:t>
            </w:r>
          </w:p>
          <w:p w:rsidR="00AB4DEC" w:rsidRPr="000803AE" w:rsidRDefault="000C7208" w:rsidP="00367528">
            <w:pPr>
              <w:widowControl/>
              <w:adjustRightInd w:val="0"/>
              <w:snapToGrid w:val="0"/>
              <w:ind w:left="227"/>
              <w:rPr>
                <w:sz w:val="20"/>
                <w:szCs w:val="20"/>
              </w:rPr>
            </w:pPr>
            <w:r w:rsidRPr="000803AE">
              <w:rPr>
                <w:sz w:val="20"/>
                <w:szCs w:val="20"/>
              </w:rPr>
              <w:t>D. Non-regular Items</w:t>
            </w:r>
            <w:r w:rsidRPr="000803AE">
              <w:rPr>
                <w:rFonts w:hint="eastAsia"/>
                <w:sz w:val="20"/>
                <w:szCs w:val="20"/>
              </w:rPr>
              <w:t xml:space="preserve"> </w:t>
            </w:r>
            <w:r w:rsidR="00FD0DC6" w:rsidRPr="000803AE">
              <w:rPr>
                <w:rFonts w:hint="eastAsia"/>
                <w:sz w:val="20"/>
                <w:szCs w:val="20"/>
              </w:rPr>
              <w:t xml:space="preserve">           </w:t>
            </w:r>
            <w:r w:rsidR="00AB4DEC"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00AB4DEC" w:rsidRPr="000803AE">
              <w:rPr>
                <w:sz w:val="20"/>
                <w:szCs w:val="20"/>
              </w:rPr>
              <w:t xml:space="preserve"> of the Taiwan Stock Exchange Corporation on</w:t>
            </w:r>
            <w:r w:rsidR="007A31B0">
              <w:rPr>
                <w:rFonts w:eastAsia="標楷體"/>
                <w:sz w:val="20"/>
                <w:szCs w:val="20"/>
              </w:rPr>
              <w:t xml:space="preserve"> </w:t>
            </w:r>
            <w:del w:id="111" w:author="Lee and Li" w:date="2024-11-12T16:49:00Z">
              <w:r w:rsidR="005D7701" w:rsidDel="00367528">
                <w:rPr>
                  <w:rFonts w:eastAsia="標楷體"/>
                  <w:sz w:val="20"/>
                  <w:szCs w:val="20"/>
                </w:rPr>
                <w:delText>December 22</w:delText>
              </w:r>
            </w:del>
            <w:ins w:id="112" w:author="Lee and Li" w:date="2024-11-12T16:49:00Z">
              <w:r w:rsidR="00367528">
                <w:rPr>
                  <w:rFonts w:eastAsia="標楷體"/>
                  <w:sz w:val="20"/>
                  <w:szCs w:val="20"/>
                </w:rPr>
                <w:t>November 11</w:t>
              </w:r>
            </w:ins>
            <w:r w:rsidR="007A31B0">
              <w:rPr>
                <w:rFonts w:eastAsia="標楷體"/>
                <w:sz w:val="20"/>
                <w:szCs w:val="20"/>
              </w:rPr>
              <w:t>, 20</w:t>
            </w:r>
            <w:r w:rsidR="005D7701">
              <w:rPr>
                <w:rFonts w:eastAsia="標楷體"/>
                <w:sz w:val="20"/>
                <w:szCs w:val="20"/>
              </w:rPr>
              <w:t>2</w:t>
            </w:r>
            <w:ins w:id="113" w:author="Lee and Li" w:date="2024-11-12T16:49:00Z">
              <w:r w:rsidR="00367528">
                <w:rPr>
                  <w:rFonts w:eastAsia="標楷體"/>
                  <w:sz w:val="20"/>
                  <w:szCs w:val="20"/>
                </w:rPr>
                <w:t>4</w:t>
              </w:r>
            </w:ins>
            <w:del w:id="114" w:author="Lee and Li" w:date="2024-11-12T16:49:00Z">
              <w:r w:rsidR="005D7701" w:rsidDel="00367528">
                <w:rPr>
                  <w:rFonts w:eastAsia="標楷體"/>
                  <w:sz w:val="20"/>
                  <w:szCs w:val="20"/>
                </w:rPr>
                <w:delText>3</w:delText>
              </w:r>
            </w:del>
          </w:p>
        </w:tc>
      </w:tr>
      <w:tr w:rsidR="00306569" w:rsidRPr="000803AE" w:rsidTr="00AB4DEC">
        <w:trPr>
          <w:trHeight w:val="397"/>
          <w:tblHeader/>
        </w:trPr>
        <w:tc>
          <w:tcPr>
            <w:tcW w:w="568" w:type="dxa"/>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1</w:t>
            </w:r>
          </w:p>
        </w:tc>
        <w:tc>
          <w:tcPr>
            <w:tcW w:w="2340" w:type="dxa"/>
          </w:tcPr>
          <w:p w:rsidR="001570D5" w:rsidRPr="000803AE" w:rsidRDefault="001570D5" w:rsidP="008F2241">
            <w:pPr>
              <w:kinsoku w:val="0"/>
              <w:overflowPunct w:val="0"/>
              <w:snapToGrid w:val="0"/>
              <w:rPr>
                <w:sz w:val="20"/>
                <w:szCs w:val="20"/>
              </w:rPr>
            </w:pPr>
            <w:r w:rsidRPr="000803AE">
              <w:rPr>
                <w:sz w:val="20"/>
                <w:szCs w:val="20"/>
              </w:rPr>
              <w:t>If it is an initial listing, the basic data of the ETF and its net asset value per beneficial unit, total number of beneficial units, and net asset value of the ETF as of</w:t>
            </w:r>
            <w:r w:rsidRPr="000803AE">
              <w:rPr>
                <w:rFonts w:hint="eastAsia"/>
                <w:sz w:val="20"/>
                <w:szCs w:val="20"/>
              </w:rPr>
              <w:t xml:space="preserve"> the most recent</w:t>
            </w:r>
            <w:r w:rsidRPr="000803AE">
              <w:rPr>
                <w:sz w:val="20"/>
                <w:szCs w:val="20"/>
              </w:rPr>
              <w:t xml:space="preserve"> 1 </w:t>
            </w:r>
            <w:r w:rsidRPr="000803AE">
              <w:rPr>
                <w:rFonts w:hint="eastAsia"/>
                <w:sz w:val="20"/>
                <w:szCs w:val="20"/>
              </w:rPr>
              <w:t xml:space="preserve">business </w:t>
            </w:r>
            <w:r w:rsidRPr="000803AE">
              <w:rPr>
                <w:sz w:val="20"/>
                <w:szCs w:val="20"/>
              </w:rPr>
              <w:t>day of the information being available</w:t>
            </w:r>
            <w:r w:rsidRPr="000803AE">
              <w:rPr>
                <w:rFonts w:hint="eastAsia"/>
                <w:sz w:val="20"/>
                <w:szCs w:val="20"/>
              </w:rPr>
              <w:t xml:space="preserve"> </w:t>
            </w:r>
            <w:r w:rsidRPr="000803AE">
              <w:rPr>
                <w:sz w:val="20"/>
                <w:szCs w:val="20"/>
              </w:rPr>
              <w:t>prior to listing shall be reported.</w:t>
            </w:r>
          </w:p>
        </w:tc>
        <w:tc>
          <w:tcPr>
            <w:tcW w:w="2160" w:type="dxa"/>
          </w:tcPr>
          <w:p w:rsidR="001570D5" w:rsidRPr="000803AE" w:rsidRDefault="001570D5" w:rsidP="003716D3">
            <w:pPr>
              <w:pStyle w:val="a7"/>
              <w:wordWrap/>
              <w:snapToGrid w:val="0"/>
              <w:spacing w:line="240" w:lineRule="auto"/>
              <w:rPr>
                <w:lang w:val="en-US" w:eastAsia="zh-TW"/>
              </w:rPr>
            </w:pPr>
            <w:r w:rsidRPr="000803AE">
              <w:t>The day prior to the listing</w:t>
            </w:r>
            <w:r w:rsidR="0069702E" w:rsidRPr="000803AE">
              <w:rPr>
                <w:rFonts w:hint="eastAsia"/>
                <w:lang w:eastAsia="zh-TW"/>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The data shall be reported to the Taiwan Stock Exchange Corporation via the Internet.</w:t>
            </w:r>
          </w:p>
        </w:tc>
        <w:tc>
          <w:tcPr>
            <w:tcW w:w="3780" w:type="dxa"/>
          </w:tcPr>
          <w:p w:rsidR="001570D5" w:rsidRPr="000803AE" w:rsidRDefault="001570D5" w:rsidP="008F2241">
            <w:pPr>
              <w:kinsoku w:val="0"/>
              <w:overflowPunct w:val="0"/>
              <w:snapToGrid w:val="0"/>
              <w:rPr>
                <w:sz w:val="20"/>
                <w:szCs w:val="20"/>
              </w:rPr>
            </w:pPr>
            <w:r w:rsidRPr="000803AE">
              <w:rPr>
                <w:rFonts w:hint="eastAsia"/>
                <w:sz w:val="20"/>
                <w:szCs w:val="20"/>
              </w:rPr>
              <w:t xml:space="preserve">Subparagraph 1, </w:t>
            </w:r>
            <w:r w:rsidRPr="000803AE">
              <w:rPr>
                <w:sz w:val="20"/>
                <w:szCs w:val="20"/>
              </w:rPr>
              <w:t xml:space="preserve">Paragraph </w:t>
            </w:r>
            <w:r w:rsidRPr="000803AE">
              <w:rPr>
                <w:rFonts w:hint="eastAsia"/>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2</w:t>
            </w:r>
          </w:p>
        </w:tc>
        <w:tc>
          <w:tcPr>
            <w:tcW w:w="2340" w:type="dxa"/>
          </w:tcPr>
          <w:p w:rsidR="001570D5" w:rsidRPr="000803AE" w:rsidRDefault="001570D5" w:rsidP="008F2241">
            <w:pPr>
              <w:kinsoku w:val="0"/>
              <w:overflowPunct w:val="0"/>
              <w:snapToGrid w:val="0"/>
              <w:rPr>
                <w:sz w:val="20"/>
                <w:szCs w:val="20"/>
              </w:rPr>
            </w:pPr>
            <w:r w:rsidRPr="000803AE">
              <w:rPr>
                <w:rFonts w:eastAsia="標楷體" w:hint="eastAsia"/>
                <w:sz w:val="20"/>
                <w:szCs w:val="20"/>
              </w:rPr>
              <w:t>Holding by o</w:t>
            </w:r>
            <w:r w:rsidRPr="000803AE">
              <w:rPr>
                <w:rFonts w:eastAsia="標楷體"/>
                <w:sz w:val="20"/>
                <w:szCs w:val="20"/>
              </w:rPr>
              <w:t>verseas Chinese</w:t>
            </w:r>
            <w:r w:rsidRPr="000803AE">
              <w:rPr>
                <w:rFonts w:eastAsia="標楷體" w:hint="eastAsia"/>
                <w:sz w:val="20"/>
                <w:szCs w:val="20"/>
              </w:rPr>
              <w:t>, foreign and Mainland Chinese investors.</w:t>
            </w:r>
          </w:p>
        </w:tc>
        <w:tc>
          <w:tcPr>
            <w:tcW w:w="2160" w:type="dxa"/>
          </w:tcPr>
          <w:p w:rsidR="001570D5" w:rsidRPr="000803AE" w:rsidRDefault="001570D5" w:rsidP="003716D3">
            <w:pPr>
              <w:pStyle w:val="a7"/>
              <w:wordWrap/>
              <w:snapToGrid w:val="0"/>
              <w:spacing w:line="240" w:lineRule="auto"/>
              <w:rPr>
                <w:lang w:val="en-US" w:eastAsia="zh-TW"/>
              </w:rPr>
            </w:pPr>
            <w:r w:rsidRPr="000803AE">
              <w:rPr>
                <w:rFonts w:hint="eastAsia"/>
                <w:lang w:eastAsia="zh-TW"/>
              </w:rPr>
              <w:t>Within</w:t>
            </w:r>
            <w:r w:rsidRPr="000803AE">
              <w:rPr>
                <w:rFonts w:hint="eastAsia"/>
              </w:rPr>
              <w:t xml:space="preserve"> </w:t>
            </w:r>
            <w:r w:rsidRPr="000803AE">
              <w:rPr>
                <w:rFonts w:hint="eastAsia"/>
                <w:lang w:eastAsia="zh-TW"/>
              </w:rPr>
              <w:t>5</w:t>
            </w:r>
            <w:r w:rsidRPr="000803AE">
              <w:rPr>
                <w:rFonts w:hint="eastAsia"/>
              </w:rPr>
              <w:t xml:space="preserve"> business day</w:t>
            </w:r>
            <w:r w:rsidRPr="000803AE">
              <w:rPr>
                <w:rFonts w:hint="eastAsia"/>
                <w:lang w:eastAsia="zh-TW"/>
              </w:rPr>
              <w:t>s</w:t>
            </w:r>
            <w:r w:rsidRPr="000803AE">
              <w:rPr>
                <w:rFonts w:hint="eastAsia"/>
              </w:rPr>
              <w:t xml:space="preserve"> of </w:t>
            </w:r>
            <w:r w:rsidRPr="000803AE">
              <w:rPr>
                <w:rFonts w:hint="eastAsia"/>
                <w:lang w:eastAsia="zh-TW"/>
              </w:rPr>
              <w:t>the day of listing</w:t>
            </w:r>
            <w:r w:rsidRPr="000803AE">
              <w:rPr>
                <w:rFonts w:hint="eastAsia"/>
              </w:rPr>
              <w:t>.</w:t>
            </w:r>
          </w:p>
        </w:tc>
        <w:tc>
          <w:tcPr>
            <w:tcW w:w="6300" w:type="dxa"/>
          </w:tcPr>
          <w:p w:rsidR="001570D5" w:rsidRPr="000803AE" w:rsidRDefault="001570D5" w:rsidP="008F2241">
            <w:pPr>
              <w:kinsoku w:val="0"/>
              <w:overflowPunct w:val="0"/>
              <w:snapToGrid w:val="0"/>
              <w:rPr>
                <w:sz w:val="20"/>
                <w:szCs w:val="20"/>
              </w:rPr>
            </w:pPr>
            <w:r w:rsidRPr="000803AE">
              <w:rPr>
                <w:sz w:val="20"/>
                <w:szCs w:val="20"/>
              </w:rPr>
              <w:t xml:space="preserve">The relevant information shall be </w:t>
            </w:r>
            <w:r w:rsidR="00F026F5" w:rsidRPr="000803AE">
              <w:rPr>
                <w:rFonts w:hint="eastAsia"/>
                <w:sz w:val="20"/>
                <w:szCs w:val="20"/>
              </w:rPr>
              <w:t>uploaded</w:t>
            </w:r>
            <w:r w:rsidRPr="000803AE">
              <w:rPr>
                <w:sz w:val="20"/>
                <w:szCs w:val="20"/>
              </w:rPr>
              <w:t xml:space="preserve"> to the Market Observation Post System (sii.twse.com.tw/filing of </w:t>
            </w:r>
            <w:r w:rsidRPr="000803AE">
              <w:rPr>
                <w:rFonts w:hint="eastAsia"/>
                <w:sz w:val="20"/>
                <w:szCs w:val="20"/>
              </w:rPr>
              <w:t>holdings of listed ETFs by overseas Chinese and foreign investors</w:t>
            </w:r>
            <w:r w:rsidRPr="000803AE">
              <w:rPr>
                <w:sz w:val="20"/>
                <w:szCs w:val="20"/>
              </w:rPr>
              <w:t>)</w:t>
            </w:r>
            <w:r w:rsidRPr="000803AE">
              <w:rPr>
                <w:rFonts w:hint="eastAsia"/>
                <w:sz w:val="20"/>
                <w:szCs w:val="20"/>
              </w:rPr>
              <w:t>.</w:t>
            </w:r>
          </w:p>
        </w:tc>
        <w:tc>
          <w:tcPr>
            <w:tcW w:w="3780" w:type="dxa"/>
          </w:tcPr>
          <w:p w:rsidR="001570D5" w:rsidRPr="000803AE" w:rsidRDefault="008D40D5" w:rsidP="008F2241">
            <w:pPr>
              <w:numPr>
                <w:ilvl w:val="0"/>
                <w:numId w:val="456"/>
              </w:numPr>
              <w:kinsoku w:val="0"/>
              <w:overflowPunct w:val="0"/>
              <w:snapToGrid w:val="0"/>
              <w:rPr>
                <w:sz w:val="20"/>
                <w:szCs w:val="20"/>
              </w:rPr>
            </w:pPr>
            <w:r w:rsidRPr="000803AE">
              <w:rPr>
                <w:rFonts w:hint="eastAsia"/>
                <w:sz w:val="20"/>
                <w:szCs w:val="20"/>
              </w:rPr>
              <w:t>Subparagraph 2</w:t>
            </w:r>
            <w:r w:rsidR="001570D5" w:rsidRPr="000803AE">
              <w:rPr>
                <w:rFonts w:hint="eastAsia"/>
                <w:sz w:val="20"/>
                <w:szCs w:val="20"/>
              </w:rPr>
              <w:t xml:space="preserve">, Paragraph 10, Article 3 of the </w:t>
            </w:r>
            <w:r w:rsidR="001570D5" w:rsidRPr="000803AE">
              <w:rPr>
                <w:sz w:val="20"/>
                <w:szCs w:val="20"/>
              </w:rPr>
              <w:t>Taiwan Stock Exchange Corporation Rules Governing Information Filing by Companies with TWSE Listed Securities and Offshore Fund Institutions with TWSE Listed Offshore Exchange-Traded Funds</w:t>
            </w:r>
            <w:r w:rsidR="001570D5" w:rsidRPr="000803AE">
              <w:rPr>
                <w:rFonts w:hint="eastAsia"/>
                <w:sz w:val="20"/>
                <w:szCs w:val="20"/>
              </w:rPr>
              <w:t>.</w:t>
            </w:r>
          </w:p>
          <w:p w:rsidR="001570D5" w:rsidRPr="000803AE" w:rsidRDefault="001570D5" w:rsidP="008F2241">
            <w:pPr>
              <w:numPr>
                <w:ilvl w:val="0"/>
                <w:numId w:val="456"/>
              </w:numPr>
              <w:kinsoku w:val="0"/>
              <w:overflowPunct w:val="0"/>
              <w:snapToGrid w:val="0"/>
              <w:rPr>
                <w:sz w:val="20"/>
                <w:szCs w:val="20"/>
              </w:rPr>
            </w:pPr>
            <w:r w:rsidRPr="000803AE">
              <w:rPr>
                <w:rFonts w:hint="eastAsia"/>
                <w:sz w:val="20"/>
                <w:szCs w:val="20"/>
              </w:rPr>
              <w:t>Letter No. Tai-Zheng-Jiao-10800112711 dated July 2, 2019.</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3</w:t>
            </w:r>
          </w:p>
        </w:tc>
        <w:tc>
          <w:tcPr>
            <w:tcW w:w="2340" w:type="dxa"/>
          </w:tcPr>
          <w:p w:rsidR="001570D5" w:rsidRPr="000803AE" w:rsidRDefault="001570D5" w:rsidP="00FF048F">
            <w:pPr>
              <w:numPr>
                <w:ilvl w:val="0"/>
                <w:numId w:val="232"/>
              </w:numPr>
              <w:kinsoku w:val="0"/>
              <w:overflowPunct w:val="0"/>
              <w:snapToGrid w:val="0"/>
              <w:rPr>
                <w:sz w:val="20"/>
                <w:szCs w:val="20"/>
              </w:rPr>
            </w:pPr>
            <w:r w:rsidRPr="000803AE">
              <w:rPr>
                <w:sz w:val="20"/>
                <w:szCs w:val="20"/>
              </w:rPr>
              <w:t>Public announcement before the convening of the beneficiaries' meeting</w:t>
            </w: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2"/>
              </w:numPr>
              <w:kinsoku w:val="0"/>
              <w:overflowPunct w:val="0"/>
              <w:snapToGrid w:val="0"/>
              <w:rPr>
                <w:sz w:val="20"/>
                <w:szCs w:val="20"/>
              </w:rPr>
            </w:pPr>
            <w:r w:rsidRPr="000803AE">
              <w:rPr>
                <w:sz w:val="20"/>
                <w:szCs w:val="20"/>
              </w:rPr>
              <w:t>Matters to be handled after the beneficiaries' meeting</w:t>
            </w:r>
          </w:p>
        </w:tc>
        <w:tc>
          <w:tcPr>
            <w:tcW w:w="2160" w:type="dxa"/>
          </w:tcPr>
          <w:p w:rsidR="001570D5" w:rsidRPr="000803AE" w:rsidRDefault="001570D5"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p>
          <w:p w:rsidR="001570D5" w:rsidRPr="000803AE" w:rsidRDefault="001570D5"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Pr>
          <w:p w:rsidR="001570D5" w:rsidRPr="000803AE" w:rsidRDefault="001570D5" w:rsidP="00FF048F">
            <w:pPr>
              <w:numPr>
                <w:ilvl w:val="0"/>
                <w:numId w:val="233"/>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1570D5" w:rsidRPr="000803AE" w:rsidRDefault="001570D5" w:rsidP="003716D3">
            <w:pPr>
              <w:kinsoku w:val="0"/>
              <w:overflowPunct w:val="0"/>
              <w:snapToGrid w:val="0"/>
              <w:rPr>
                <w:sz w:val="20"/>
                <w:szCs w:val="20"/>
              </w:rPr>
            </w:pPr>
          </w:p>
          <w:p w:rsidR="001570D5" w:rsidRPr="000803AE" w:rsidRDefault="001570D5" w:rsidP="00FF048F">
            <w:pPr>
              <w:numPr>
                <w:ilvl w:val="0"/>
                <w:numId w:val="233"/>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Pr>
          <w:p w:rsidR="001570D5" w:rsidRPr="000803AE" w:rsidRDefault="001570D5" w:rsidP="008F2241">
            <w:pPr>
              <w:numPr>
                <w:ilvl w:val="0"/>
                <w:numId w:val="454"/>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8F2241">
            <w:pPr>
              <w:numPr>
                <w:ilvl w:val="0"/>
                <w:numId w:val="454"/>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p w:rsidR="001570D5" w:rsidRPr="000803AE" w:rsidRDefault="001570D5" w:rsidP="008F2241">
            <w:pPr>
              <w:numPr>
                <w:ilvl w:val="0"/>
                <w:numId w:val="454"/>
              </w:numPr>
              <w:kinsoku w:val="0"/>
              <w:overflowPunct w:val="0"/>
              <w:snapToGrid w:val="0"/>
              <w:rPr>
                <w:sz w:val="20"/>
                <w:szCs w:val="20"/>
              </w:rPr>
            </w:pPr>
            <w:r w:rsidRPr="000803AE">
              <w:rPr>
                <w:sz w:val="20"/>
                <w:szCs w:val="20"/>
              </w:rPr>
              <w:t>Letter No. Tai-Cheng-86-Shang-04317 dated February 28, 1997.</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4</w:t>
            </w:r>
          </w:p>
        </w:tc>
        <w:tc>
          <w:tcPr>
            <w:tcW w:w="2340" w:type="dxa"/>
          </w:tcPr>
          <w:p w:rsidR="001570D5" w:rsidRPr="000803AE" w:rsidRDefault="001570D5" w:rsidP="003716D3">
            <w:pPr>
              <w:kinsoku w:val="0"/>
              <w:overflowPunct w:val="0"/>
              <w:snapToGrid w:val="0"/>
              <w:rPr>
                <w:sz w:val="20"/>
                <w:szCs w:val="20"/>
              </w:rPr>
            </w:pPr>
            <w:r w:rsidRPr="000803AE">
              <w:rPr>
                <w:sz w:val="20"/>
                <w:szCs w:val="20"/>
              </w:rPr>
              <w:t xml:space="preserve">When setting the period of suspension of changes to entries in the register of beneficiaries or the record date for distribution of income, in order to handle matters stipulated in Articles </w:t>
            </w:r>
            <w:r w:rsidRPr="000803AE">
              <w:rPr>
                <w:rFonts w:hint="eastAsia"/>
                <w:sz w:val="20"/>
                <w:szCs w:val="20"/>
              </w:rPr>
              <w:t>64</w:t>
            </w:r>
            <w:r w:rsidRPr="000803AE">
              <w:rPr>
                <w:sz w:val="20"/>
                <w:szCs w:val="20"/>
              </w:rPr>
              <w:t xml:space="preserve">, </w:t>
            </w:r>
            <w:r w:rsidRPr="000803AE">
              <w:rPr>
                <w:rFonts w:hint="eastAsia"/>
                <w:sz w:val="20"/>
                <w:szCs w:val="20"/>
              </w:rPr>
              <w:t>68</w:t>
            </w:r>
            <w:r w:rsidRPr="000803AE">
              <w:rPr>
                <w:sz w:val="20"/>
                <w:szCs w:val="20"/>
              </w:rPr>
              <w:t xml:space="preserve"> and </w:t>
            </w:r>
            <w:r w:rsidRPr="000803AE">
              <w:rPr>
                <w:rFonts w:hint="eastAsia"/>
                <w:sz w:val="20"/>
                <w:szCs w:val="20"/>
              </w:rPr>
              <w:t>7</w:t>
            </w:r>
            <w:r w:rsidRPr="000803AE">
              <w:rPr>
                <w:sz w:val="20"/>
                <w:szCs w:val="20"/>
              </w:rPr>
              <w:t xml:space="preserve">7  of Regulations Governing Securities Investment Trust Funds </w:t>
            </w:r>
            <w:r w:rsidRPr="000803AE">
              <w:rPr>
                <w:rFonts w:hint="eastAsia"/>
                <w:sz w:val="20"/>
                <w:szCs w:val="20"/>
              </w:rPr>
              <w:t xml:space="preserve">or </w:t>
            </w:r>
            <w:r w:rsidRPr="000803AE">
              <w:rPr>
                <w:sz w:val="20"/>
                <w:szCs w:val="20"/>
              </w:rPr>
              <w:t xml:space="preserve">Articles </w:t>
            </w:r>
            <w:r w:rsidRPr="000803AE">
              <w:rPr>
                <w:rFonts w:hint="eastAsia"/>
                <w:sz w:val="20"/>
                <w:szCs w:val="20"/>
              </w:rPr>
              <w:t>60</w:t>
            </w:r>
            <w:r w:rsidRPr="000803AE">
              <w:rPr>
                <w:sz w:val="20"/>
                <w:szCs w:val="20"/>
              </w:rPr>
              <w:t xml:space="preserve">,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 and the securities investment agreement.</w:t>
            </w:r>
          </w:p>
        </w:tc>
        <w:tc>
          <w:tcPr>
            <w:tcW w:w="2160" w:type="dxa"/>
          </w:tcPr>
          <w:p w:rsidR="001570D5" w:rsidRDefault="001570D5" w:rsidP="004D4733">
            <w:pPr>
              <w:pStyle w:val="af0"/>
              <w:numPr>
                <w:ilvl w:val="0"/>
                <w:numId w:val="235"/>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E74E37" w:rsidRPr="004D4733" w:rsidRDefault="00E74E37" w:rsidP="004D4733">
            <w:pPr>
              <w:pStyle w:val="af0"/>
              <w:numPr>
                <w:ilvl w:val="0"/>
                <w:numId w:val="235"/>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Pr>
          <w:p w:rsidR="001570D5" w:rsidRPr="000803AE" w:rsidRDefault="001570D5" w:rsidP="004D4733">
            <w:pPr>
              <w:numPr>
                <w:ilvl w:val="0"/>
                <w:numId w:val="472"/>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1570D5" w:rsidRPr="000803AE" w:rsidRDefault="00E74E37" w:rsidP="004D4733">
            <w:pPr>
              <w:numPr>
                <w:ilvl w:val="0"/>
                <w:numId w:val="472"/>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Pr>
          <w:p w:rsidR="001570D5" w:rsidRPr="000803AE" w:rsidRDefault="001570D5" w:rsidP="00FF048F">
            <w:pPr>
              <w:numPr>
                <w:ilvl w:val="0"/>
                <w:numId w:val="236"/>
              </w:numPr>
              <w:kinsoku w:val="0"/>
              <w:overflowPunct w:val="0"/>
              <w:snapToGrid w:val="0"/>
              <w:rPr>
                <w:sz w:val="20"/>
                <w:szCs w:val="20"/>
              </w:rPr>
            </w:pPr>
            <w:r w:rsidRPr="000803AE">
              <w:rPr>
                <w:sz w:val="20"/>
                <w:szCs w:val="20"/>
              </w:rPr>
              <w:t>Paragraph 3, Article 46 of Operating Rules of the Taiwan Stock Exchange Corporation.</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Tai-Cheng-77-Shang-3207 dated September 29, 1988.</w:t>
            </w:r>
          </w:p>
          <w:p w:rsidR="001570D5" w:rsidRPr="000803AE" w:rsidRDefault="001570D5" w:rsidP="00FF048F">
            <w:pPr>
              <w:numPr>
                <w:ilvl w:val="0"/>
                <w:numId w:val="236"/>
              </w:numPr>
              <w:kinsoku w:val="0"/>
              <w:overflowPunct w:val="0"/>
              <w:snapToGrid w:val="0"/>
              <w:rPr>
                <w:sz w:val="20"/>
                <w:szCs w:val="20"/>
              </w:rPr>
            </w:pPr>
            <w:r w:rsidRPr="000803AE">
              <w:rPr>
                <w:sz w:val="20"/>
                <w:szCs w:val="20"/>
              </w:rPr>
              <w:t>Letter No. Tai-Cheng-86-Shang-04317 dated February 28, 1997.</w:t>
            </w:r>
          </w:p>
          <w:p w:rsidR="001570D5" w:rsidRPr="000803AE" w:rsidRDefault="001570D5" w:rsidP="00FF048F">
            <w:pPr>
              <w:numPr>
                <w:ilvl w:val="0"/>
                <w:numId w:val="236"/>
              </w:numPr>
              <w:kinsoku w:val="0"/>
              <w:overflowPunct w:val="0"/>
              <w:snapToGrid w:val="0"/>
              <w:rPr>
                <w:sz w:val="20"/>
                <w:szCs w:val="20"/>
              </w:rPr>
            </w:pPr>
            <w:r w:rsidRPr="000803AE">
              <w:rPr>
                <w:sz w:val="20"/>
                <w:szCs w:val="20"/>
              </w:rPr>
              <w:t xml:space="preserve">Paragraph </w:t>
            </w:r>
            <w:r w:rsidR="00E74E37">
              <w:rPr>
                <w:sz w:val="20"/>
                <w:szCs w:val="20"/>
              </w:rPr>
              <w:t>10</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5</w:t>
            </w:r>
          </w:p>
        </w:tc>
        <w:tc>
          <w:tcPr>
            <w:tcW w:w="2340" w:type="dxa"/>
          </w:tcPr>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w:t>
            </w:r>
            <w:r w:rsidRPr="000803AE">
              <w:rPr>
                <w:rFonts w:hint="eastAsia"/>
                <w:sz w:val="20"/>
                <w:szCs w:val="20"/>
              </w:rPr>
              <w:t>63</w:t>
            </w:r>
            <w:r w:rsidRPr="000803AE">
              <w:rPr>
                <w:sz w:val="20"/>
                <w:szCs w:val="20"/>
              </w:rPr>
              <w:t xml:space="preserve"> and </w:t>
            </w:r>
            <w:r w:rsidRPr="000803AE">
              <w:rPr>
                <w:rFonts w:hint="eastAsia"/>
                <w:sz w:val="20"/>
                <w:szCs w:val="20"/>
              </w:rPr>
              <w:t>78</w:t>
            </w:r>
            <w:r w:rsidRPr="000803AE">
              <w:rPr>
                <w:sz w:val="20"/>
                <w:szCs w:val="20"/>
              </w:rPr>
              <w:t xml:space="preserve"> of Regulations Governing Securities Investment Trust Funds</w:t>
            </w:r>
            <w:r w:rsidRPr="000803AE">
              <w:rPr>
                <w:rFonts w:hint="eastAsia"/>
                <w:sz w:val="20"/>
                <w:szCs w:val="20"/>
              </w:rPr>
              <w:t xml:space="preserve"> or </w:t>
            </w:r>
            <w:r w:rsidRPr="000803AE">
              <w:rPr>
                <w:sz w:val="20"/>
                <w:szCs w:val="20"/>
              </w:rPr>
              <w:t xml:space="preserve">Articles </w:t>
            </w:r>
            <w:r w:rsidRPr="000803AE">
              <w:rPr>
                <w:rFonts w:hint="eastAsia"/>
                <w:sz w:val="20"/>
                <w:szCs w:val="20"/>
              </w:rPr>
              <w:t>73</w:t>
            </w:r>
            <w:r w:rsidRPr="000803AE">
              <w:rPr>
                <w:sz w:val="20"/>
                <w:szCs w:val="20"/>
              </w:rPr>
              <w:t xml:space="preserve"> and </w:t>
            </w:r>
            <w:r w:rsidRPr="000803AE">
              <w:rPr>
                <w:rFonts w:hint="eastAsia"/>
                <w:sz w:val="20"/>
                <w:szCs w:val="20"/>
              </w:rPr>
              <w:t>82</w:t>
            </w:r>
            <w:r w:rsidRPr="000803AE">
              <w:rPr>
                <w:sz w:val="20"/>
                <w:szCs w:val="20"/>
              </w:rPr>
              <w:t xml:space="preserve"> of Regulations Governing </w:t>
            </w:r>
            <w:r w:rsidRPr="000803AE">
              <w:rPr>
                <w:rFonts w:hint="eastAsia"/>
                <w:sz w:val="20"/>
                <w:szCs w:val="20"/>
              </w:rPr>
              <w:t xml:space="preserve">Futures </w:t>
            </w:r>
            <w:r w:rsidRPr="000803AE">
              <w:rPr>
                <w:sz w:val="20"/>
                <w:szCs w:val="20"/>
              </w:rPr>
              <w:t>Trust Funds.</w:t>
            </w:r>
          </w:p>
          <w:p w:rsidR="001570D5" w:rsidRPr="000803AE" w:rsidRDefault="001570D5" w:rsidP="00FF048F">
            <w:pPr>
              <w:numPr>
                <w:ilvl w:val="0"/>
                <w:numId w:val="237"/>
              </w:numPr>
              <w:kinsoku w:val="0"/>
              <w:overflowPunct w:val="0"/>
              <w:snapToGrid w:val="0"/>
              <w:rPr>
                <w:sz w:val="20"/>
                <w:szCs w:val="20"/>
              </w:rPr>
            </w:pPr>
            <w:r w:rsidRPr="000803AE">
              <w:rPr>
                <w:sz w:val="20"/>
                <w:szCs w:val="20"/>
              </w:rPr>
              <w:t xml:space="preserve">Any circumstance set out in Articles 3, </w:t>
            </w:r>
            <w:r w:rsidRPr="000803AE">
              <w:rPr>
                <w:rFonts w:hint="eastAsia"/>
                <w:sz w:val="20"/>
                <w:szCs w:val="20"/>
              </w:rPr>
              <w:t>4</w:t>
            </w:r>
            <w:r w:rsidRPr="000803AE">
              <w:rPr>
                <w:sz w:val="20"/>
                <w:szCs w:val="20"/>
              </w:rPr>
              <w:t>, 5 and 2</w:t>
            </w:r>
            <w:r w:rsidRPr="000803AE">
              <w:rPr>
                <w:rFonts w:hint="eastAsia"/>
                <w:sz w:val="20"/>
                <w:szCs w:val="20"/>
              </w:rPr>
              <w:t xml:space="preserve">4 </w:t>
            </w:r>
            <w:r w:rsidRPr="000803AE">
              <w:rPr>
                <w:sz w:val="20"/>
                <w:szCs w:val="20"/>
              </w:rPr>
              <w:t>of Rules Governing Securities Investment Trust Enterprises</w:t>
            </w:r>
            <w:r w:rsidRPr="000803AE">
              <w:rPr>
                <w:rFonts w:hint="eastAsia"/>
                <w:sz w:val="20"/>
                <w:szCs w:val="20"/>
              </w:rPr>
              <w:t xml:space="preserve"> or </w:t>
            </w:r>
            <w:r w:rsidRPr="000803AE">
              <w:rPr>
                <w:sz w:val="20"/>
                <w:szCs w:val="20"/>
              </w:rPr>
              <w:t xml:space="preserve">Articles </w:t>
            </w:r>
            <w:r w:rsidRPr="000803AE">
              <w:rPr>
                <w:rFonts w:hint="eastAsia"/>
                <w:sz w:val="20"/>
                <w:szCs w:val="20"/>
              </w:rPr>
              <w:t>8, 9, 10</w:t>
            </w:r>
            <w:r w:rsidRPr="000803AE">
              <w:rPr>
                <w:sz w:val="20"/>
                <w:szCs w:val="20"/>
              </w:rPr>
              <w:t xml:space="preserve"> and </w:t>
            </w:r>
            <w:r w:rsidRPr="000803AE">
              <w:rPr>
                <w:rFonts w:hint="eastAsia"/>
                <w:sz w:val="20"/>
                <w:szCs w:val="20"/>
              </w:rPr>
              <w:t>38</w:t>
            </w:r>
            <w:r w:rsidRPr="000803AE">
              <w:rPr>
                <w:sz w:val="20"/>
                <w:szCs w:val="20"/>
              </w:rPr>
              <w:t xml:space="preserve"> of Regulations Governing </w:t>
            </w:r>
            <w:r w:rsidRPr="000803AE">
              <w:rPr>
                <w:rFonts w:hint="eastAsia"/>
                <w:sz w:val="20"/>
                <w:szCs w:val="20"/>
              </w:rPr>
              <w:t xml:space="preserve">Futures </w:t>
            </w:r>
            <w:r w:rsidRPr="000803AE">
              <w:rPr>
                <w:sz w:val="20"/>
                <w:szCs w:val="20"/>
              </w:rPr>
              <w:t xml:space="preserve">Trust </w:t>
            </w:r>
            <w:r w:rsidRPr="000803AE">
              <w:rPr>
                <w:rFonts w:hint="eastAsia"/>
                <w:sz w:val="20"/>
                <w:szCs w:val="20"/>
              </w:rPr>
              <w:t>Enterprises</w:t>
            </w:r>
            <w:r w:rsidRPr="000803AE">
              <w:rPr>
                <w:sz w:val="20"/>
                <w:szCs w:val="20"/>
              </w:rPr>
              <w:t>.</w:t>
            </w:r>
          </w:p>
        </w:tc>
        <w:tc>
          <w:tcPr>
            <w:tcW w:w="2160" w:type="dxa"/>
          </w:tcPr>
          <w:p w:rsidR="001570D5" w:rsidRPr="000803AE" w:rsidRDefault="001570D5" w:rsidP="003716D3">
            <w:pPr>
              <w:kinsoku w:val="0"/>
              <w:overflowPunct w:val="0"/>
              <w:snapToGrid w:val="0"/>
              <w:rPr>
                <w:sz w:val="20"/>
                <w:szCs w:val="20"/>
              </w:rPr>
            </w:pPr>
            <w:r w:rsidRPr="000803AE">
              <w:rPr>
                <w:sz w:val="20"/>
                <w:szCs w:val="20"/>
              </w:rPr>
              <w:t>At the same date upon the occurrence of the event or the report to the competent authority.</w:t>
            </w:r>
          </w:p>
        </w:tc>
        <w:tc>
          <w:tcPr>
            <w:tcW w:w="6300" w:type="dxa"/>
          </w:tcPr>
          <w:p w:rsidR="001570D5" w:rsidRPr="000803AE" w:rsidRDefault="001570D5" w:rsidP="00FF048F">
            <w:pPr>
              <w:numPr>
                <w:ilvl w:val="0"/>
                <w:numId w:val="238"/>
              </w:numPr>
              <w:kinsoku w:val="0"/>
              <w:overflowPunct w:val="0"/>
              <w:snapToGrid w:val="0"/>
              <w:rPr>
                <w:sz w:val="20"/>
                <w:szCs w:val="20"/>
              </w:rPr>
            </w:pPr>
            <w:r w:rsidRPr="000803AE">
              <w:rPr>
                <w:sz w:val="20"/>
                <w:szCs w:val="20"/>
              </w:rPr>
              <w:t>Explanatory letter</w:t>
            </w:r>
          </w:p>
          <w:p w:rsidR="001570D5" w:rsidRPr="000803AE" w:rsidRDefault="001570D5" w:rsidP="00FF048F">
            <w:pPr>
              <w:numPr>
                <w:ilvl w:val="0"/>
                <w:numId w:val="238"/>
              </w:numPr>
              <w:kinsoku w:val="0"/>
              <w:overflowPunct w:val="0"/>
              <w:snapToGrid w:val="0"/>
              <w:rPr>
                <w:sz w:val="20"/>
                <w:szCs w:val="20"/>
              </w:rPr>
            </w:pPr>
            <w:r w:rsidRPr="000803AE">
              <w:rPr>
                <w:sz w:val="20"/>
                <w:szCs w:val="20"/>
              </w:rPr>
              <w:t>All relevant documentary proof.</w:t>
            </w:r>
          </w:p>
        </w:tc>
        <w:tc>
          <w:tcPr>
            <w:tcW w:w="3780" w:type="dxa"/>
          </w:tcPr>
          <w:p w:rsidR="001570D5" w:rsidRPr="000803AE" w:rsidRDefault="001570D5" w:rsidP="003716D3">
            <w:pPr>
              <w:kinsoku w:val="0"/>
              <w:overflowPunct w:val="0"/>
              <w:snapToGrid w:val="0"/>
              <w:rPr>
                <w:sz w:val="20"/>
                <w:szCs w:val="20"/>
              </w:rPr>
            </w:pPr>
            <w:r w:rsidRPr="000803AE">
              <w:rPr>
                <w:sz w:val="20"/>
                <w:szCs w:val="20"/>
              </w:rPr>
              <w:t>Paragraph 2, Article 48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6</w:t>
            </w:r>
          </w:p>
        </w:tc>
        <w:tc>
          <w:tcPr>
            <w:tcW w:w="2340" w:type="dxa"/>
          </w:tcPr>
          <w:p w:rsidR="001570D5" w:rsidRPr="000803AE" w:rsidRDefault="001570D5" w:rsidP="003716D3">
            <w:pPr>
              <w:kinsoku w:val="0"/>
              <w:overflowPunct w:val="0"/>
              <w:snapToGrid w:val="0"/>
              <w:rPr>
                <w:sz w:val="20"/>
                <w:szCs w:val="20"/>
              </w:rPr>
            </w:pPr>
            <w:r w:rsidRPr="000803AE">
              <w:rPr>
                <w:sz w:val="20"/>
                <w:szCs w:val="20"/>
              </w:rPr>
              <w:t>The application for termination of listing.</w:t>
            </w:r>
          </w:p>
        </w:tc>
        <w:tc>
          <w:tcPr>
            <w:tcW w:w="2160" w:type="dxa"/>
          </w:tcPr>
          <w:p w:rsidR="001570D5" w:rsidRPr="000803AE" w:rsidRDefault="001570D5"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Pr>
          <w:p w:rsidR="001570D5" w:rsidRPr="000803AE" w:rsidRDefault="001570D5" w:rsidP="00FF048F">
            <w:pPr>
              <w:numPr>
                <w:ilvl w:val="0"/>
                <w:numId w:val="239"/>
              </w:numPr>
              <w:kinsoku w:val="0"/>
              <w:overflowPunct w:val="0"/>
              <w:snapToGrid w:val="0"/>
              <w:rPr>
                <w:sz w:val="20"/>
                <w:szCs w:val="20"/>
              </w:rPr>
            </w:pPr>
            <w:r w:rsidRPr="000803AE">
              <w:rPr>
                <w:sz w:val="20"/>
                <w:szCs w:val="20"/>
              </w:rPr>
              <w:t>Letter</w:t>
            </w:r>
          </w:p>
          <w:p w:rsidR="001570D5" w:rsidRPr="000803AE" w:rsidRDefault="001570D5" w:rsidP="00FF048F">
            <w:pPr>
              <w:numPr>
                <w:ilvl w:val="0"/>
                <w:numId w:val="239"/>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Pr>
          <w:p w:rsidR="001570D5" w:rsidRPr="000803AE" w:rsidRDefault="001570D5" w:rsidP="00FF048F">
            <w:pPr>
              <w:numPr>
                <w:ilvl w:val="0"/>
                <w:numId w:val="240"/>
              </w:numPr>
              <w:kinsoku w:val="0"/>
              <w:overflowPunct w:val="0"/>
              <w:snapToGrid w:val="0"/>
              <w:rPr>
                <w:sz w:val="20"/>
                <w:szCs w:val="20"/>
              </w:rPr>
            </w:pPr>
            <w:r w:rsidRPr="000803AE">
              <w:rPr>
                <w:sz w:val="20"/>
                <w:szCs w:val="20"/>
              </w:rPr>
              <w:t>Article 145 of Securities and Exchange Act.</w:t>
            </w:r>
          </w:p>
          <w:p w:rsidR="001570D5" w:rsidRPr="000803AE" w:rsidRDefault="001570D5" w:rsidP="00FF048F">
            <w:pPr>
              <w:numPr>
                <w:ilvl w:val="0"/>
                <w:numId w:val="240"/>
              </w:numPr>
              <w:kinsoku w:val="0"/>
              <w:overflowPunct w:val="0"/>
              <w:snapToGrid w:val="0"/>
              <w:rPr>
                <w:sz w:val="20"/>
                <w:szCs w:val="20"/>
              </w:rPr>
            </w:pPr>
            <w:r w:rsidRPr="000803AE">
              <w:rPr>
                <w:sz w:val="20"/>
                <w:szCs w:val="20"/>
              </w:rPr>
              <w:t>Articles 41 and 50-2 of Operating Rules of the Taiwan Stock Exchange Corporation.</w:t>
            </w:r>
          </w:p>
        </w:tc>
      </w:tr>
      <w:tr w:rsidR="001570D5" w:rsidRPr="000803AE" w:rsidTr="00AB4DEC">
        <w:tc>
          <w:tcPr>
            <w:tcW w:w="568" w:type="dxa"/>
            <w:vAlign w:val="center"/>
          </w:tcPr>
          <w:p w:rsidR="001570D5" w:rsidRPr="000803AE" w:rsidRDefault="001570D5" w:rsidP="003716D3">
            <w:pPr>
              <w:kinsoku w:val="0"/>
              <w:overflowPunct w:val="0"/>
              <w:snapToGrid w:val="0"/>
              <w:jc w:val="center"/>
              <w:rPr>
                <w:sz w:val="20"/>
                <w:szCs w:val="20"/>
              </w:rPr>
            </w:pPr>
            <w:r w:rsidRPr="000803AE">
              <w:rPr>
                <w:rFonts w:hint="eastAsia"/>
                <w:sz w:val="20"/>
                <w:szCs w:val="20"/>
              </w:rPr>
              <w:t>7</w:t>
            </w:r>
          </w:p>
        </w:tc>
        <w:tc>
          <w:tcPr>
            <w:tcW w:w="2340" w:type="dxa"/>
          </w:tcPr>
          <w:p w:rsidR="001570D5" w:rsidRPr="000803AE" w:rsidRDefault="001570D5"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Pr>
          <w:p w:rsidR="001570D5" w:rsidRPr="000803AE" w:rsidRDefault="001570D5"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Pr>
          <w:p w:rsidR="001570D5" w:rsidRPr="000803AE" w:rsidRDefault="001570D5"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Pr>
          <w:p w:rsidR="001570D5" w:rsidRPr="000803AE" w:rsidRDefault="001570D5"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w:t>
            </w:r>
            <w:r w:rsidRPr="000803AE">
              <w:rPr>
                <w:rFonts w:hint="eastAsia"/>
                <w:sz w:val="20"/>
                <w:szCs w:val="20"/>
              </w:rPr>
              <w:t>Listed Beneficiary Certificate</w:t>
            </w:r>
            <w:r w:rsidRPr="000803AE">
              <w:rPr>
                <w:sz w:val="20"/>
                <w:szCs w:val="20"/>
              </w:rPr>
              <w:t xml:space="preserve"> Trust </w:t>
            </w:r>
            <w:r w:rsidRPr="000803AE">
              <w:rPr>
                <w:rFonts w:hint="eastAsia"/>
                <w:sz w:val="20"/>
                <w:szCs w:val="20"/>
              </w:rPr>
              <w:t>Enterprises</w:t>
            </w:r>
            <w:r w:rsidRPr="000803AE">
              <w:rPr>
                <w:sz w:val="20"/>
                <w:szCs w:val="20"/>
              </w:rPr>
              <w:t xml:space="preserve"> and Offshore Fund Entities.</w:t>
            </w:r>
          </w:p>
        </w:tc>
      </w:tr>
    </w:tbl>
    <w:p w:rsidR="00306569" w:rsidRPr="000803AE" w:rsidRDefault="00306569" w:rsidP="003716D3">
      <w:pPr>
        <w:snapToGrid w:val="0"/>
        <w:rPr>
          <w:sz w:val="20"/>
          <w:szCs w:val="20"/>
        </w:rPr>
      </w:pPr>
    </w:p>
    <w:p w:rsidR="00AB4DEC" w:rsidRPr="000803AE" w:rsidRDefault="00AB4DEC" w:rsidP="003716D3">
      <w:pPr>
        <w:adjustRightInd w:val="0"/>
        <w:snapToGrid w:val="0"/>
        <w:ind w:left="227"/>
        <w:rPr>
          <w:sz w:val="20"/>
          <w:szCs w:val="20"/>
        </w:rPr>
        <w:sectPr w:rsidR="00AB4DEC"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E04A4E">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sz w:val="20"/>
                <w:szCs w:val="20"/>
              </w:rPr>
              <w:t xml:space="preserve">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115" w:author="Lee and Li" w:date="2024-11-12T16:50:00Z">
              <w:r w:rsidR="009D0C76" w:rsidDel="00E04A4E">
                <w:rPr>
                  <w:rFonts w:eastAsia="標楷體"/>
                  <w:sz w:val="20"/>
                  <w:szCs w:val="20"/>
                </w:rPr>
                <w:delText>December</w:delText>
              </w:r>
              <w:r w:rsidR="00615F88" w:rsidDel="00E04A4E">
                <w:rPr>
                  <w:rFonts w:eastAsia="標楷體"/>
                  <w:sz w:val="20"/>
                  <w:szCs w:val="20"/>
                </w:rPr>
                <w:delText xml:space="preserve"> </w:delText>
              </w:r>
              <w:r w:rsidR="00BE7FE6" w:rsidDel="00E04A4E">
                <w:rPr>
                  <w:rFonts w:eastAsia="標楷體"/>
                  <w:sz w:val="20"/>
                  <w:szCs w:val="20"/>
                </w:rPr>
                <w:delText>22</w:delText>
              </w:r>
            </w:del>
            <w:ins w:id="116" w:author="Lee and Li" w:date="2024-11-12T16:50:00Z">
              <w:r w:rsidR="00E04A4E">
                <w:rPr>
                  <w:rFonts w:eastAsia="標楷體"/>
                  <w:sz w:val="20"/>
                  <w:szCs w:val="20"/>
                </w:rPr>
                <w:t>November 11</w:t>
              </w:r>
            </w:ins>
            <w:r w:rsidR="007A31B0">
              <w:rPr>
                <w:rFonts w:eastAsia="標楷體"/>
                <w:sz w:val="20"/>
                <w:szCs w:val="20"/>
              </w:rPr>
              <w:t>, 20</w:t>
            </w:r>
            <w:r w:rsidR="00BE7FE6">
              <w:rPr>
                <w:rFonts w:eastAsia="標楷體" w:hint="eastAsia"/>
                <w:sz w:val="20"/>
                <w:szCs w:val="20"/>
              </w:rPr>
              <w:t>2</w:t>
            </w:r>
            <w:ins w:id="117" w:author="Lee and Li" w:date="2024-11-12T16:50:00Z">
              <w:r w:rsidR="00E04A4E">
                <w:rPr>
                  <w:rFonts w:eastAsia="標楷體"/>
                  <w:sz w:val="20"/>
                  <w:szCs w:val="20"/>
                </w:rPr>
                <w:t>4</w:t>
              </w:r>
            </w:ins>
            <w:del w:id="118" w:author="Lee and Li" w:date="2024-11-12T16:50:00Z">
              <w:r w:rsidR="00BE7FE6" w:rsidDel="00E04A4E">
                <w:rPr>
                  <w:rFonts w:eastAsia="標楷體" w:hint="eastAsia"/>
                  <w:sz w:val="20"/>
                  <w:szCs w:val="20"/>
                </w:rPr>
                <w:delText>3</w:delText>
              </w:r>
            </w:del>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Listing fee for the beneficial certificates</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initial listing and in each January thereafter.</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Upon receipt of the list of listing fees, please contact the Finance Department of TWSE for payment.</w:t>
            </w:r>
          </w:p>
          <w:p w:rsidR="00306569" w:rsidRPr="000803AE" w:rsidRDefault="00306569" w:rsidP="003716D3">
            <w:pPr>
              <w:kinsoku w:val="0"/>
              <w:overflowPunct w:val="0"/>
              <w:snapToGrid w:val="0"/>
              <w:rPr>
                <w:sz w:val="20"/>
                <w:szCs w:val="20"/>
              </w:rPr>
            </w:pPr>
            <w:r w:rsidRPr="000803AE">
              <w:rPr>
                <w:sz w:val="20"/>
                <w:szCs w:val="20"/>
              </w:rPr>
              <w:t>(Tel: 81013101 transferring to the Finance Department)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1"/>
              </w:numPr>
              <w:kinsoku w:val="0"/>
              <w:overflowPunct w:val="0"/>
              <w:snapToGrid w:val="0"/>
              <w:rPr>
                <w:sz w:val="20"/>
                <w:szCs w:val="20"/>
              </w:rPr>
            </w:pPr>
            <w:r w:rsidRPr="000803AE">
              <w:rPr>
                <w:sz w:val="20"/>
                <w:szCs w:val="20"/>
              </w:rPr>
              <w:t xml:space="preserve">Article 3 of Taiwan Stock Exchange Corporation the Contract of the REIT Beneficial Interest Securities. </w:t>
            </w:r>
          </w:p>
          <w:p w:rsidR="00306569" w:rsidRPr="000803AE" w:rsidRDefault="00306569" w:rsidP="00EB3796">
            <w:pPr>
              <w:numPr>
                <w:ilvl w:val="0"/>
                <w:numId w:val="241"/>
              </w:numPr>
              <w:kinsoku w:val="0"/>
              <w:overflowPunct w:val="0"/>
              <w:snapToGrid w:val="0"/>
              <w:rPr>
                <w:sz w:val="20"/>
                <w:szCs w:val="20"/>
              </w:rPr>
            </w:pPr>
            <w:r w:rsidRPr="000803AE">
              <w:rPr>
                <w:sz w:val="20"/>
                <w:szCs w:val="20"/>
              </w:rPr>
              <w:t xml:space="preserve">Article </w:t>
            </w:r>
            <w:r w:rsidR="00EB3796">
              <w:rPr>
                <w:sz w:val="20"/>
                <w:szCs w:val="20"/>
              </w:rPr>
              <w:t>3</w:t>
            </w:r>
            <w:r w:rsidRPr="000803AE">
              <w:rPr>
                <w:sz w:val="20"/>
                <w:szCs w:val="20"/>
              </w:rPr>
              <w:t xml:space="preserve"> of Taiwan Stock Exchange Corporation </w:t>
            </w:r>
            <w:r w:rsidR="00EB3796">
              <w:rPr>
                <w:sz w:val="20"/>
                <w:szCs w:val="20"/>
              </w:rPr>
              <w:t xml:space="preserve">Listing Contract </w:t>
            </w:r>
            <w:r w:rsidRPr="000803AE">
              <w:rPr>
                <w:sz w:val="20"/>
                <w:szCs w:val="20"/>
              </w:rPr>
              <w:t>for REIT</w:t>
            </w:r>
            <w:r w:rsidR="00EB3796">
              <w:rPr>
                <w:sz w:val="20"/>
                <w:szCs w:val="20"/>
              </w:rPr>
              <w:t xml:space="preserve"> </w:t>
            </w:r>
            <w:r w:rsidR="00EB3796" w:rsidRPr="00EB3796">
              <w:rPr>
                <w:sz w:val="20"/>
                <w:szCs w:val="20"/>
              </w:rPr>
              <w:t>Beneficiary Securities</w:t>
            </w:r>
            <w:r w:rsidRPr="000803AE">
              <w:rPr>
                <w:sz w:val="20"/>
                <w:szCs w:val="20"/>
              </w:rPr>
              <w:t xml:space="preserve"> </w:t>
            </w:r>
            <w:r w:rsidR="00EB3796">
              <w:rPr>
                <w:sz w:val="20"/>
                <w:szCs w:val="20"/>
              </w:rPr>
              <w:t>or</w:t>
            </w:r>
            <w:r w:rsidRPr="000803AE">
              <w:rPr>
                <w:sz w:val="20"/>
                <w:szCs w:val="20"/>
              </w:rPr>
              <w:t xml:space="preserve"> REAT Beneficial Securities.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A359C5">
            <w:pPr>
              <w:kinsoku w:val="0"/>
              <w:overflowPunct w:val="0"/>
              <w:snapToGrid w:val="0"/>
              <w:rPr>
                <w:sz w:val="20"/>
                <w:szCs w:val="20"/>
              </w:rPr>
            </w:pPr>
            <w:r w:rsidRPr="000803AE">
              <w:rPr>
                <w:sz w:val="20"/>
                <w:szCs w:val="20"/>
              </w:rPr>
              <w:t>Upload the electronic files of the prospectus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After the receipt of the notice from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p w:rsidR="00306569" w:rsidRPr="000803AE" w:rsidRDefault="00306569" w:rsidP="003716D3">
            <w:pPr>
              <w:kinsoku w:val="0"/>
              <w:overflowPunct w:val="0"/>
              <w:snapToGrid w:val="0"/>
              <w:rPr>
                <w:sz w:val="20"/>
                <w:szCs w:val="20"/>
              </w:rPr>
            </w:pP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If it is an initial listing, the matters in relation to the listing of the Real Estate Investment Fund shall be reported and the downloaded material shall be submitted to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commencement day of the listing and trading as determined by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8F07BE"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methods for calculating and announcing the net asset value per beneficiary unit 1 day prior to the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1 business day prior to the listing.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net asset value per beneficiary unit.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43-3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trust property assessment report publicly announced every 3 months by the real estate securitization trustee institution.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public announcement</w:t>
            </w:r>
            <w:r w:rsidR="00844DC6" w:rsidRPr="000803AE">
              <w:rPr>
                <w:rFonts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b/>
          <w:sz w:val="20"/>
          <w:szCs w:val="20"/>
        </w:rPr>
      </w:pPr>
    </w:p>
    <w:p w:rsidR="00307CED" w:rsidRPr="000803AE" w:rsidRDefault="00307CED" w:rsidP="003716D3">
      <w:pPr>
        <w:adjustRightInd w:val="0"/>
        <w:snapToGrid w:val="0"/>
        <w:ind w:left="227"/>
        <w:rPr>
          <w:b/>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8"/>
        <w:gridCol w:w="2340"/>
        <w:gridCol w:w="2160"/>
        <w:gridCol w:w="6300"/>
        <w:gridCol w:w="3780"/>
      </w:tblGrid>
      <w:tr w:rsidR="00307CED" w:rsidRPr="000803AE" w:rsidTr="00307CED">
        <w:trPr>
          <w:tblHeader/>
        </w:trPr>
        <w:tc>
          <w:tcPr>
            <w:tcW w:w="15148" w:type="dxa"/>
            <w:gridSpan w:val="5"/>
            <w:tcBorders>
              <w:top w:val="nil"/>
              <w:left w:val="nil"/>
              <w:bottom w:val="single" w:sz="4" w:space="0" w:color="auto"/>
              <w:right w:val="nil"/>
            </w:tcBorders>
            <w:vAlign w:val="center"/>
          </w:tcPr>
          <w:p w:rsidR="00307CED" w:rsidRPr="000803AE" w:rsidRDefault="00307CED"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307CED" w:rsidRPr="000803AE" w:rsidRDefault="00307CED" w:rsidP="003716D3">
            <w:pPr>
              <w:adjustRightInd w:val="0"/>
              <w:snapToGrid w:val="0"/>
              <w:jc w:val="center"/>
              <w:rPr>
                <w:b/>
                <w:sz w:val="20"/>
                <w:szCs w:val="20"/>
              </w:rPr>
            </w:pPr>
          </w:p>
          <w:p w:rsidR="00307CED" w:rsidRPr="000803AE" w:rsidRDefault="00307CED" w:rsidP="003716D3">
            <w:pPr>
              <w:adjustRightInd w:val="0"/>
              <w:snapToGrid w:val="0"/>
              <w:rPr>
                <w:sz w:val="20"/>
                <w:szCs w:val="20"/>
              </w:rPr>
            </w:pPr>
            <w:r w:rsidRPr="000803AE">
              <w:rPr>
                <w:sz w:val="20"/>
                <w:szCs w:val="20"/>
              </w:rPr>
              <w:t>IV. Real Estate Investment Fund</w:t>
            </w:r>
          </w:p>
          <w:p w:rsidR="00307CED" w:rsidRPr="000803AE" w:rsidRDefault="00307CED" w:rsidP="006B4FB9">
            <w:pPr>
              <w:kinsoku w:val="0"/>
              <w:overflowPunct w:val="0"/>
              <w:adjustRightInd w:val="0"/>
              <w:snapToGrid w:val="0"/>
              <w:ind w:left="227"/>
              <w:jc w:val="both"/>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119" w:author="Lee and Li" w:date="2024-11-12T16:50:00Z">
              <w:r w:rsidR="009D0C76" w:rsidDel="006B4FB9">
                <w:rPr>
                  <w:rFonts w:eastAsia="標楷體"/>
                  <w:sz w:val="20"/>
                  <w:szCs w:val="20"/>
                </w:rPr>
                <w:delText>December</w:delText>
              </w:r>
              <w:r w:rsidR="00615F88" w:rsidDel="006B4FB9">
                <w:rPr>
                  <w:rFonts w:eastAsia="標楷體"/>
                  <w:sz w:val="20"/>
                  <w:szCs w:val="20"/>
                </w:rPr>
                <w:delText xml:space="preserve"> </w:delText>
              </w:r>
              <w:r w:rsidR="009D0C76" w:rsidDel="006B4FB9">
                <w:rPr>
                  <w:rFonts w:eastAsia="標楷體"/>
                  <w:sz w:val="20"/>
                  <w:szCs w:val="20"/>
                </w:rPr>
                <w:delText>7</w:delText>
              </w:r>
            </w:del>
            <w:ins w:id="120" w:author="Lee and Li" w:date="2024-11-12T16:50:00Z">
              <w:r w:rsidR="006B4FB9">
                <w:rPr>
                  <w:rFonts w:eastAsia="標楷體"/>
                  <w:sz w:val="20"/>
                  <w:szCs w:val="20"/>
                </w:rPr>
                <w:t>November 11</w:t>
              </w:r>
            </w:ins>
            <w:r w:rsidR="007A31B0">
              <w:rPr>
                <w:rFonts w:eastAsia="標楷體"/>
                <w:sz w:val="20"/>
                <w:szCs w:val="20"/>
              </w:rPr>
              <w:t>, 20</w:t>
            </w:r>
            <w:ins w:id="121" w:author="Lee and Li" w:date="2024-11-12T16:50:00Z">
              <w:r w:rsidR="006B4FB9">
                <w:rPr>
                  <w:rFonts w:eastAsia="標楷體"/>
                  <w:sz w:val="20"/>
                  <w:szCs w:val="20"/>
                </w:rPr>
                <w:t>24</w:t>
              </w:r>
            </w:ins>
            <w:del w:id="122" w:author="Lee and Li" w:date="2024-11-12T16:50:00Z">
              <w:r w:rsidR="009D0C76" w:rsidDel="006B4FB9">
                <w:rPr>
                  <w:rFonts w:eastAsia="標楷體"/>
                  <w:sz w:val="20"/>
                  <w:szCs w:val="20"/>
                </w:rPr>
                <w:delText>16</w:delText>
              </w:r>
            </w:del>
          </w:p>
        </w:tc>
      </w:tr>
      <w:tr w:rsidR="00306569" w:rsidRPr="000803AE" w:rsidTr="00307CED">
        <w:trPr>
          <w:trHeight w:val="397"/>
          <w:tblHeader/>
        </w:trPr>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34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5"/>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45"/>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2"/>
              </w:num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beneficiaries' meeting/Real Estate Investment Fund)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42"/>
              </w:numPr>
              <w:kinsoku w:val="0"/>
              <w:overflowPunct w:val="0"/>
              <w:snapToGrid w:val="0"/>
              <w:rPr>
                <w:sz w:val="20"/>
                <w:szCs w:val="20"/>
              </w:rPr>
            </w:pPr>
            <w:r w:rsidRPr="000803AE">
              <w:rPr>
                <w:sz w:val="20"/>
                <w:szCs w:val="20"/>
              </w:rPr>
              <w:t>The resolutions of the beneficiaries' meeting or other relevant matters shall be reported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3"/>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3"/>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setting the period of suspension of changes to entries in the register of beneficiaries or the record date for distribution of income, in order to handle matters in accordance with the real estate investment trust agreement.</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least 12 business days before the suspension of changes to entries in the register of beneficiaries or the record date for the distribution.</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relevant information shall be uploaded to the Market Observation Post System (sii.twse.com.tw/(new rule) filing of public announcement of declaration of dividends and conversion of the (equity warrant) corporate bonds by annual (extraordinary) shareholders meeting/public announcement for distribution of income/Real Estate Investment Fund) for the public announcement of the matters related to the reason for and the commencement and termination dates of the suspension of changes to entries in the register of beneficiaries, the record date for distribution of income and the number of the income.</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44"/>
              </w:numPr>
              <w:kinsoku w:val="0"/>
              <w:overflowPunct w:val="0"/>
              <w:snapToGrid w:val="0"/>
              <w:rPr>
                <w:sz w:val="20"/>
                <w:szCs w:val="20"/>
              </w:rPr>
            </w:pPr>
            <w:r w:rsidRPr="000803AE">
              <w:rPr>
                <w:sz w:val="20"/>
                <w:szCs w:val="20"/>
              </w:rPr>
              <w:t>Paragraph 6, Article 46 of Operating Rules of the Taiwan Stock Exchange Corporation.</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Tai-Cheng-77-Shang-3207 dated September 29, 1988.</w:t>
            </w:r>
          </w:p>
          <w:p w:rsidR="00306569" w:rsidRPr="000803AE" w:rsidRDefault="00306569" w:rsidP="00FF048F">
            <w:pPr>
              <w:numPr>
                <w:ilvl w:val="0"/>
                <w:numId w:val="244"/>
              </w:numPr>
              <w:kinsoku w:val="0"/>
              <w:overflowPunct w:val="0"/>
              <w:snapToGrid w:val="0"/>
              <w:rPr>
                <w:sz w:val="20"/>
                <w:szCs w:val="20"/>
              </w:rPr>
            </w:pPr>
            <w:r w:rsidRPr="000803AE">
              <w:rPr>
                <w:sz w:val="20"/>
                <w:szCs w:val="20"/>
              </w:rPr>
              <w:t>Letter No. Tai-Cheng-86-Shang-04317 dated February 28, 1997.</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Taiwan Stock Exchange Corporation Procedures for Verification and Disclosure of Material Information of Real Estate Securitization Trustee Institutions. </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announcing the rights and interests of the beneficiaries, upload the relevant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data shall be reported to the Taiwan Stock Exchang</w:t>
            </w:r>
            <w:r w:rsidR="00EA4833" w:rsidRPr="000803AE">
              <w:rPr>
                <w:sz w:val="20"/>
                <w:szCs w:val="20"/>
              </w:rPr>
              <w:t>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5</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When the beneficiary certificates commences trading on the market of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the listing trading.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Four copies of the prospectus</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6</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balance sheet, the income statement and the report on the management and utilization of the trust property prepared by the real estate securitization trustee institution for the trusted property.</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At the same date when reporting to the supervisor and informing the beneficiaries.</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each.</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r w:rsidR="00306569" w:rsidRPr="000803AE" w:rsidTr="00307CED">
        <w:tc>
          <w:tcPr>
            <w:tcW w:w="56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7</w:t>
            </w:r>
          </w:p>
        </w:tc>
        <w:tc>
          <w:tcPr>
            <w:tcW w:w="234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Meeting minutes of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20 days following the beneficiaries' meeting.</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Two copies of the meeting minutes of the beneficiaries' meeting.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Paragraph 1, Article 47-5 of Operating Rules of the Taiwan Stock Exchange Corporation.</w:t>
            </w:r>
          </w:p>
        </w:tc>
      </w:tr>
    </w:tbl>
    <w:p w:rsidR="00306569" w:rsidRPr="000803AE" w:rsidRDefault="00306569" w:rsidP="003716D3">
      <w:pPr>
        <w:snapToGrid w:val="0"/>
        <w:rPr>
          <w:sz w:val="20"/>
          <w:szCs w:val="20"/>
        </w:rPr>
      </w:pPr>
    </w:p>
    <w:p w:rsidR="00307CED" w:rsidRPr="000803AE" w:rsidRDefault="00307CED" w:rsidP="003716D3">
      <w:pPr>
        <w:adjustRightInd w:val="0"/>
        <w:snapToGrid w:val="0"/>
        <w:rPr>
          <w:sz w:val="20"/>
          <w:szCs w:val="20"/>
        </w:rPr>
        <w:sectPr w:rsidR="00307CED" w:rsidRPr="000803AE" w:rsidSect="00234980">
          <w:pgSz w:w="16838" w:h="11906" w:orient="landscape" w:code="9"/>
          <w:pgMar w:top="851" w:right="851" w:bottom="851" w:left="851" w:header="567" w:footer="567" w:gutter="0"/>
          <w:cols w:space="425"/>
          <w:docGrid w:type="lines"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2237"/>
        <w:gridCol w:w="2160"/>
        <w:gridCol w:w="6300"/>
        <w:gridCol w:w="3780"/>
      </w:tblGrid>
      <w:tr w:rsidR="00ED1478" w:rsidRPr="000803AE" w:rsidTr="00ED1478">
        <w:trPr>
          <w:trHeight w:val="397"/>
          <w:tblHeader/>
        </w:trPr>
        <w:tc>
          <w:tcPr>
            <w:tcW w:w="15125" w:type="dxa"/>
            <w:gridSpan w:val="5"/>
            <w:tcBorders>
              <w:top w:val="nil"/>
              <w:left w:val="nil"/>
              <w:bottom w:val="single" w:sz="4" w:space="0" w:color="000000"/>
              <w:right w:val="nil"/>
            </w:tcBorders>
            <w:shd w:val="clear" w:color="auto" w:fill="auto"/>
            <w:tcMar>
              <w:left w:w="0" w:type="dxa"/>
              <w:right w:w="0" w:type="dxa"/>
            </w:tcMar>
            <w:vAlign w:val="center"/>
          </w:tcPr>
          <w:p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B7479D">
            <w:pPr>
              <w:kinsoku w:val="0"/>
              <w:overflowPunct w:val="0"/>
              <w:adjustRightInd w:val="0"/>
              <w:snapToGrid w:val="0"/>
              <w:ind w:left="227"/>
              <w:jc w:val="both"/>
              <w:rPr>
                <w:sz w:val="20"/>
                <w:szCs w:val="20"/>
              </w:rPr>
            </w:pPr>
            <w:r w:rsidRPr="000803AE">
              <w:rPr>
                <w:sz w:val="20"/>
                <w:szCs w:val="20"/>
              </w:rPr>
              <w:t xml:space="preserve">A. 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123" w:author="Lee and Li" w:date="2024-11-12T16:50:00Z">
              <w:r w:rsidR="009D0C76" w:rsidDel="00B7479D">
                <w:rPr>
                  <w:rFonts w:eastAsia="標楷體"/>
                  <w:sz w:val="20"/>
                  <w:szCs w:val="20"/>
                </w:rPr>
                <w:delText>December</w:delText>
              </w:r>
              <w:r w:rsidR="00615F88" w:rsidDel="00B7479D">
                <w:rPr>
                  <w:rFonts w:eastAsia="標楷體"/>
                  <w:sz w:val="20"/>
                  <w:szCs w:val="20"/>
                </w:rPr>
                <w:delText xml:space="preserve"> </w:delText>
              </w:r>
              <w:r w:rsidR="00473453" w:rsidDel="00B7479D">
                <w:rPr>
                  <w:rFonts w:eastAsia="標楷體"/>
                  <w:sz w:val="20"/>
                  <w:szCs w:val="20"/>
                </w:rPr>
                <w:delText>22</w:delText>
              </w:r>
            </w:del>
            <w:ins w:id="124" w:author="Lee and Li" w:date="2024-11-12T16:50:00Z">
              <w:r w:rsidR="00B7479D">
                <w:rPr>
                  <w:rFonts w:eastAsia="標楷體"/>
                  <w:sz w:val="20"/>
                  <w:szCs w:val="20"/>
                </w:rPr>
                <w:t>November 11</w:t>
              </w:r>
            </w:ins>
            <w:r w:rsidR="007A31B0">
              <w:rPr>
                <w:rFonts w:eastAsia="標楷體"/>
                <w:sz w:val="20"/>
                <w:szCs w:val="20"/>
              </w:rPr>
              <w:t>, 20</w:t>
            </w:r>
            <w:r w:rsidR="00473453">
              <w:rPr>
                <w:rFonts w:eastAsia="標楷體"/>
                <w:sz w:val="20"/>
                <w:szCs w:val="20"/>
              </w:rPr>
              <w:t>2</w:t>
            </w:r>
            <w:ins w:id="125" w:author="Lee and Li" w:date="2024-11-12T16:50:00Z">
              <w:r w:rsidR="00B7479D">
                <w:rPr>
                  <w:rFonts w:eastAsia="標楷體"/>
                  <w:sz w:val="20"/>
                  <w:szCs w:val="20"/>
                </w:rPr>
                <w:t>4</w:t>
              </w:r>
            </w:ins>
            <w:del w:id="126" w:author="Lee and Li" w:date="2024-11-12T16:50:00Z">
              <w:r w:rsidR="00473453" w:rsidDel="00B7479D">
                <w:rPr>
                  <w:rFonts w:eastAsia="標楷體"/>
                  <w:sz w:val="20"/>
                  <w:szCs w:val="20"/>
                </w:rPr>
                <w:delText>3</w:delText>
              </w:r>
            </w:del>
          </w:p>
        </w:tc>
      </w:tr>
      <w:tr w:rsidR="00306569" w:rsidRPr="000803AE" w:rsidTr="00ED1478">
        <w:trPr>
          <w:trHeight w:val="397"/>
          <w:tblHeader/>
        </w:trPr>
        <w:tc>
          <w:tcPr>
            <w:tcW w:w="648"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237"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shd w:val="clear" w:color="auto" w:fill="auto"/>
            <w:tcMar>
              <w:left w:w="0" w:type="dxa"/>
              <w:right w:w="0" w:type="dxa"/>
            </w:tcMar>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Listing fee</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At initial listing and prior to the end of each January thereafter.</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master agent shall contact the finance department of Taiwan Stock Exchange Corporation for payment upon its receipt of the list of listing fee.</w:t>
            </w:r>
          </w:p>
          <w:p w:rsidR="00306569" w:rsidRPr="000803AE" w:rsidRDefault="00306569" w:rsidP="003716D3">
            <w:pPr>
              <w:kinsoku w:val="0"/>
              <w:overflowPunct w:val="0"/>
              <w:snapToGrid w:val="0"/>
              <w:rPr>
                <w:sz w:val="20"/>
                <w:szCs w:val="20"/>
              </w:rPr>
            </w:pPr>
            <w:r w:rsidRPr="000803AE">
              <w:rPr>
                <w:sz w:val="20"/>
                <w:szCs w:val="20"/>
              </w:rPr>
              <w:t xml:space="preserve"> (Tel: 81013101 transferring to the Finance Department)</w:t>
            </w:r>
          </w:p>
        </w:tc>
        <w:tc>
          <w:tcPr>
            <w:tcW w:w="3780" w:type="dxa"/>
            <w:shd w:val="clear" w:color="auto" w:fill="auto"/>
            <w:tcMar>
              <w:left w:w="0" w:type="dxa"/>
              <w:right w:w="0" w:type="dxa"/>
            </w:tcMar>
          </w:tcPr>
          <w:p w:rsidR="00306569" w:rsidRPr="000803AE" w:rsidRDefault="00306569" w:rsidP="00FF048F">
            <w:pPr>
              <w:numPr>
                <w:ilvl w:val="0"/>
                <w:numId w:val="246"/>
              </w:numPr>
              <w:kinsoku w:val="0"/>
              <w:overflowPunct w:val="0"/>
              <w:snapToGrid w:val="0"/>
              <w:rPr>
                <w:sz w:val="20"/>
                <w:szCs w:val="20"/>
              </w:rPr>
            </w:pPr>
            <w:r w:rsidRPr="000803AE">
              <w:rPr>
                <w:sz w:val="20"/>
                <w:szCs w:val="20"/>
              </w:rPr>
              <w:t>Article 3 of Taiwan Stock Exchange Corporation Listing Contract of Offshore Fund Institutions with Exchange-Listed Offshore Exchange-Traded Funds.</w:t>
            </w:r>
          </w:p>
          <w:p w:rsidR="00306569" w:rsidRPr="000803AE" w:rsidRDefault="00306569" w:rsidP="00FF048F">
            <w:pPr>
              <w:numPr>
                <w:ilvl w:val="0"/>
                <w:numId w:val="246"/>
              </w:numPr>
              <w:kinsoku w:val="0"/>
              <w:overflowPunct w:val="0"/>
              <w:snapToGrid w:val="0"/>
              <w:rPr>
                <w:sz w:val="20"/>
                <w:szCs w:val="20"/>
              </w:rPr>
            </w:pPr>
            <w:r w:rsidRPr="000803AE">
              <w:rPr>
                <w:sz w:val="20"/>
                <w:szCs w:val="20"/>
              </w:rPr>
              <w:t>Taiwan Stock Exchange Corporation Rate Table for Securities Listing Fees.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If it is an initial listing, the basic data of the Offshore ETF and its net asset value per beneficial unit, total number of beneficial units, and net asset value of the Offshore ETF as of 1 day prior to listing shall be reported.</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day prior to the listing</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to the Taiwan Stock Exchange Corporation via the Internet.</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648" w:type="dxa"/>
            <w:shd w:val="clear" w:color="auto" w:fill="auto"/>
            <w:tcMar>
              <w:left w:w="0" w:type="dxa"/>
              <w:right w:w="0" w:type="dxa"/>
            </w:tcMa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237"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Net asset value of the Offshore ETF, total issued number of beneficial units, difference of the issued number of beneficial units between the reported date and the preceding day and the net asset value per beneficial unit.</w:t>
            </w:r>
          </w:p>
        </w:tc>
        <w:tc>
          <w:tcPr>
            <w:tcW w:w="216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Before the market opening each business day.</w:t>
            </w:r>
          </w:p>
        </w:tc>
        <w:tc>
          <w:tcPr>
            <w:tcW w:w="630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 the data for that day to the Taiwan Stock Exchange Corporation via the Internet on the same day.</w:t>
            </w:r>
          </w:p>
        </w:tc>
        <w:tc>
          <w:tcPr>
            <w:tcW w:w="3780" w:type="dxa"/>
            <w:shd w:val="clear" w:color="auto" w:fill="auto"/>
            <w:tcMar>
              <w:left w:w="0" w:type="dxa"/>
              <w:right w:w="0" w:type="dxa"/>
            </w:tcMar>
          </w:tcPr>
          <w:p w:rsidR="00306569" w:rsidRPr="000803AE" w:rsidRDefault="00306569" w:rsidP="003716D3">
            <w:pPr>
              <w:kinsoku w:val="0"/>
              <w:overflowPunct w:val="0"/>
              <w:snapToGrid w:val="0"/>
              <w:rPr>
                <w:sz w:val="20"/>
                <w:szCs w:val="20"/>
              </w:rPr>
            </w:pPr>
            <w:r w:rsidRPr="000803AE">
              <w:rPr>
                <w:sz w:val="20"/>
                <w:szCs w:val="20"/>
              </w:rPr>
              <w:t xml:space="preserve">Paragraph </w:t>
            </w:r>
            <w:r w:rsidR="00E356F0" w:rsidRPr="000803AE">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4811A9" w:rsidRPr="000803AE" w:rsidTr="00ED1478">
        <w:tc>
          <w:tcPr>
            <w:tcW w:w="648" w:type="dxa"/>
            <w:shd w:val="clear" w:color="auto" w:fill="auto"/>
            <w:tcMar>
              <w:left w:w="0" w:type="dxa"/>
              <w:right w:w="0" w:type="dxa"/>
            </w:tcMar>
          </w:tcPr>
          <w:p w:rsidR="004811A9" w:rsidRPr="000803AE" w:rsidRDefault="004811A9" w:rsidP="003716D3">
            <w:pPr>
              <w:kinsoku w:val="0"/>
              <w:overflowPunct w:val="0"/>
              <w:snapToGrid w:val="0"/>
              <w:jc w:val="center"/>
              <w:rPr>
                <w:sz w:val="20"/>
                <w:szCs w:val="20"/>
              </w:rPr>
            </w:pPr>
            <w:r w:rsidRPr="000803AE">
              <w:rPr>
                <w:sz w:val="20"/>
                <w:szCs w:val="20"/>
              </w:rPr>
              <w:t>4</w:t>
            </w:r>
          </w:p>
        </w:tc>
        <w:tc>
          <w:tcPr>
            <w:tcW w:w="2237"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 xml:space="preserve">Intraday estimated net asset value per beneficiary unit of </w:t>
            </w:r>
            <w:r w:rsidR="00A4543B" w:rsidRPr="000803AE">
              <w:rPr>
                <w:sz w:val="20"/>
                <w:szCs w:val="20"/>
              </w:rPr>
              <w:t xml:space="preserve">the </w:t>
            </w:r>
            <w:r w:rsidRPr="000803AE">
              <w:rPr>
                <w:sz w:val="20"/>
                <w:szCs w:val="20"/>
              </w:rPr>
              <w:t>Offshore ETF during market trading hours</w:t>
            </w:r>
          </w:p>
        </w:tc>
        <w:tc>
          <w:tcPr>
            <w:tcW w:w="2160" w:type="dxa"/>
            <w:shd w:val="clear" w:color="auto" w:fill="auto"/>
            <w:tcMar>
              <w:left w:w="0" w:type="dxa"/>
              <w:right w:w="0" w:type="dxa"/>
            </w:tcMar>
          </w:tcPr>
          <w:p w:rsidR="004811A9" w:rsidRPr="000803AE" w:rsidRDefault="00A4543B" w:rsidP="003716D3">
            <w:pPr>
              <w:kinsoku w:val="0"/>
              <w:overflowPunct w:val="0"/>
              <w:snapToGrid w:val="0"/>
              <w:rPr>
                <w:sz w:val="20"/>
                <w:szCs w:val="20"/>
              </w:rPr>
            </w:pPr>
            <w:r w:rsidRPr="000803AE">
              <w:rPr>
                <w:sz w:val="20"/>
                <w:szCs w:val="20"/>
              </w:rPr>
              <w:t xml:space="preserve">Report </w:t>
            </w:r>
            <w:r w:rsidR="004811A9" w:rsidRPr="000803AE">
              <w:rPr>
                <w:sz w:val="20"/>
                <w:szCs w:val="20"/>
              </w:rPr>
              <w:t>real-time quo</w:t>
            </w:r>
            <w:r w:rsidRPr="000803AE">
              <w:rPr>
                <w:sz w:val="20"/>
                <w:szCs w:val="20"/>
              </w:rPr>
              <w:t>te</w:t>
            </w:r>
            <w:r w:rsidR="00EB2095" w:rsidRPr="000803AE">
              <w:rPr>
                <w:sz w:val="20"/>
                <w:szCs w:val="20"/>
              </w:rPr>
              <w:t>s</w:t>
            </w:r>
            <w:r w:rsidRPr="000803AE">
              <w:rPr>
                <w:sz w:val="20"/>
                <w:szCs w:val="20"/>
              </w:rPr>
              <w:t xml:space="preserve"> </w:t>
            </w:r>
            <w:r w:rsidR="004811A9" w:rsidRPr="000803AE">
              <w:rPr>
                <w:sz w:val="20"/>
                <w:szCs w:val="20"/>
              </w:rPr>
              <w:t xml:space="preserve">to </w:t>
            </w:r>
            <w:r w:rsidRPr="000803AE">
              <w:rPr>
                <w:sz w:val="20"/>
                <w:szCs w:val="20"/>
              </w:rPr>
              <w:t xml:space="preserve">the </w:t>
            </w:r>
            <w:r w:rsidR="004811A9" w:rsidRPr="000803AE">
              <w:rPr>
                <w:sz w:val="20"/>
                <w:szCs w:val="20"/>
              </w:rPr>
              <w:t xml:space="preserve">TWSE website refreshing basic market conditions per the required </w:t>
            </w:r>
            <w:r w:rsidRPr="000803AE">
              <w:rPr>
                <w:sz w:val="20"/>
                <w:szCs w:val="20"/>
              </w:rPr>
              <w:t>reporting</w:t>
            </w:r>
            <w:r w:rsidR="004811A9" w:rsidRPr="000803AE">
              <w:rPr>
                <w:sz w:val="20"/>
                <w:szCs w:val="20"/>
              </w:rPr>
              <w:t xml:space="preserve"> deadline and content where the Offshore ETF is registered or listed during trading hours of foreign exchanges where the Offshore ETF is registered or listed.</w:t>
            </w:r>
          </w:p>
        </w:tc>
        <w:tc>
          <w:tcPr>
            <w:tcW w:w="630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The data shall be reported to the Taiwan Stock Exchange Corporation via the Internet by the master agent of the Offshore ETF.</w:t>
            </w:r>
          </w:p>
        </w:tc>
        <w:tc>
          <w:tcPr>
            <w:tcW w:w="3780" w:type="dxa"/>
            <w:shd w:val="clear" w:color="auto" w:fill="auto"/>
            <w:tcMar>
              <w:left w:w="0" w:type="dxa"/>
              <w:right w:w="0" w:type="dxa"/>
            </w:tcMar>
          </w:tcPr>
          <w:p w:rsidR="004811A9" w:rsidRPr="000803AE" w:rsidRDefault="004811A9"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5</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Industry sector investment proportions of the Offshore ETF</w:t>
            </w:r>
          </w:p>
        </w:tc>
        <w:tc>
          <w:tcPr>
            <w:tcW w:w="2160" w:type="dxa"/>
            <w:shd w:val="clear" w:color="auto" w:fill="auto"/>
            <w:tcMar>
              <w:left w:w="0" w:type="dxa"/>
              <w:right w:w="0" w:type="dxa"/>
            </w:tcMar>
          </w:tcPr>
          <w:p w:rsidR="009D6F5F" w:rsidRPr="000803AE" w:rsidRDefault="0016772A" w:rsidP="003716D3">
            <w:pPr>
              <w:kinsoku w:val="0"/>
              <w:overflowPunct w:val="0"/>
              <w:snapToGrid w:val="0"/>
              <w:rPr>
                <w:sz w:val="20"/>
                <w:szCs w:val="20"/>
              </w:rPr>
            </w:pPr>
            <w:r w:rsidRPr="000803AE">
              <w:rPr>
                <w:sz w:val="20"/>
                <w:szCs w:val="20"/>
              </w:rPr>
              <w:t>Before the market opens on the first trading day of each week</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data for the preceding week shall be reported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9D6F5F" w:rsidRPr="000803AE" w:rsidTr="00ED1478">
        <w:tc>
          <w:tcPr>
            <w:tcW w:w="648" w:type="dxa"/>
            <w:shd w:val="clear" w:color="auto" w:fill="auto"/>
            <w:tcMar>
              <w:left w:w="0" w:type="dxa"/>
              <w:right w:w="0" w:type="dxa"/>
            </w:tcMar>
          </w:tcPr>
          <w:p w:rsidR="009D6F5F" w:rsidRPr="000803AE" w:rsidRDefault="009D6F5F" w:rsidP="003716D3">
            <w:pPr>
              <w:kinsoku w:val="0"/>
              <w:overflowPunct w:val="0"/>
              <w:snapToGrid w:val="0"/>
              <w:jc w:val="center"/>
              <w:rPr>
                <w:sz w:val="20"/>
                <w:szCs w:val="20"/>
              </w:rPr>
            </w:pPr>
            <w:r w:rsidRPr="000803AE">
              <w:rPr>
                <w:sz w:val="20"/>
                <w:szCs w:val="20"/>
              </w:rPr>
              <w:t>6</w:t>
            </w:r>
          </w:p>
        </w:tc>
        <w:tc>
          <w:tcPr>
            <w:tcW w:w="2237"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Names of the top five individual stocks held by the ETF and the proportion that that aggregate of such shareholding accounts for the net asset value of the ETF.</w:t>
            </w:r>
          </w:p>
        </w:tc>
        <w:tc>
          <w:tcPr>
            <w:tcW w:w="216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Before the 10th  day of each month</w:t>
            </w:r>
          </w:p>
        </w:tc>
        <w:tc>
          <w:tcPr>
            <w:tcW w:w="630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The offshore fund entity’s master agent shall report the data for the preceding month to the Taiwan Stock Exchange Corporation via the Internet.</w:t>
            </w:r>
          </w:p>
        </w:tc>
        <w:tc>
          <w:tcPr>
            <w:tcW w:w="3780" w:type="dxa"/>
            <w:shd w:val="clear" w:color="auto" w:fill="auto"/>
            <w:tcMar>
              <w:left w:w="0" w:type="dxa"/>
              <w:right w:w="0" w:type="dxa"/>
            </w:tcMar>
          </w:tcPr>
          <w:p w:rsidR="009D6F5F" w:rsidRPr="000803AE" w:rsidRDefault="009D6F5F" w:rsidP="003716D3">
            <w:pPr>
              <w:kinsoku w:val="0"/>
              <w:overflowPunct w:val="0"/>
              <w:snapToGrid w:val="0"/>
              <w:rPr>
                <w:sz w:val="20"/>
                <w:szCs w:val="20"/>
              </w:rPr>
            </w:pPr>
            <w:r w:rsidRPr="000803AE">
              <w:rPr>
                <w:sz w:val="20"/>
                <w:szCs w:val="20"/>
              </w:rPr>
              <w:t xml:space="preserve">Paragraph 11 of Article 3 of Taiwan Stock Exchange Corporation Rules Governing Information Reporting by Companies with Listed Securities and Offshore Fund Institutions with Listed Offshore Exchange-Traded Funds </w:t>
            </w:r>
          </w:p>
        </w:tc>
      </w:tr>
      <w:tr w:rsidR="005B163A" w:rsidRPr="000803AE" w:rsidTr="00ED1478">
        <w:tc>
          <w:tcPr>
            <w:tcW w:w="648" w:type="dxa"/>
            <w:shd w:val="clear" w:color="auto" w:fill="auto"/>
            <w:tcMar>
              <w:left w:w="0" w:type="dxa"/>
              <w:right w:w="0" w:type="dxa"/>
            </w:tcMar>
          </w:tcPr>
          <w:p w:rsidR="005B163A" w:rsidRPr="000803AE" w:rsidRDefault="005B163A" w:rsidP="003716D3">
            <w:pPr>
              <w:kinsoku w:val="0"/>
              <w:overflowPunct w:val="0"/>
              <w:snapToGrid w:val="0"/>
              <w:jc w:val="center"/>
              <w:rPr>
                <w:sz w:val="20"/>
                <w:szCs w:val="20"/>
              </w:rPr>
            </w:pPr>
            <w:r w:rsidRPr="000803AE">
              <w:rPr>
                <w:sz w:val="20"/>
                <w:szCs w:val="20"/>
              </w:rPr>
              <w:t>7</w:t>
            </w:r>
          </w:p>
        </w:tc>
        <w:tc>
          <w:tcPr>
            <w:tcW w:w="2237" w:type="dxa"/>
            <w:shd w:val="clear" w:color="auto" w:fill="auto"/>
            <w:tcMar>
              <w:left w:w="0" w:type="dxa"/>
              <w:right w:w="0" w:type="dxa"/>
            </w:tcMar>
          </w:tcPr>
          <w:p w:rsidR="005B163A" w:rsidRPr="000803AE" w:rsidRDefault="0016772A" w:rsidP="003716D3">
            <w:pPr>
              <w:kinsoku w:val="0"/>
              <w:overflowPunct w:val="0"/>
              <w:snapToGrid w:val="0"/>
              <w:rPr>
                <w:sz w:val="20"/>
                <w:szCs w:val="20"/>
              </w:rPr>
            </w:pPr>
            <w:r w:rsidRPr="000803AE">
              <w:rPr>
                <w:sz w:val="20"/>
                <w:szCs w:val="20"/>
              </w:rPr>
              <w:t xml:space="preserve">Intraday estimated net asset value per beneficiary unit of the Offshore ETF and </w:t>
            </w:r>
            <w:r w:rsidR="00021BCE" w:rsidRPr="000803AE">
              <w:rPr>
                <w:sz w:val="20"/>
                <w:szCs w:val="20"/>
              </w:rPr>
              <w:t xml:space="preserve">the </w:t>
            </w:r>
            <w:r w:rsidRPr="000803AE">
              <w:rPr>
                <w:sz w:val="20"/>
                <w:szCs w:val="20"/>
              </w:rPr>
              <w:t xml:space="preserve">accumulated degree of fluctuation of the </w:t>
            </w:r>
            <w:r w:rsidR="00021BCE" w:rsidRPr="000803AE">
              <w:rPr>
                <w:sz w:val="20"/>
                <w:szCs w:val="20"/>
              </w:rPr>
              <w:t>index</w:t>
            </w:r>
            <w:r w:rsidRPr="000803AE">
              <w:rPr>
                <w:sz w:val="20"/>
                <w:szCs w:val="20"/>
              </w:rPr>
              <w:t xml:space="preserve"> </w:t>
            </w:r>
            <w:r w:rsidR="00021BCE" w:rsidRPr="000803AE">
              <w:rPr>
                <w:sz w:val="20"/>
                <w:szCs w:val="20"/>
              </w:rPr>
              <w:t>traced by the Offshore ETF for 3</w:t>
            </w:r>
            <w:r w:rsidR="00C523C8" w:rsidRPr="000803AE">
              <w:rPr>
                <w:sz w:val="20"/>
                <w:szCs w:val="20"/>
              </w:rPr>
              <w:t xml:space="preserve"> months, 6 months, 1 year, year-to-</w:t>
            </w:r>
            <w:r w:rsidR="00021BCE" w:rsidRPr="000803AE">
              <w:rPr>
                <w:sz w:val="20"/>
                <w:szCs w:val="20"/>
              </w:rPr>
              <w:t>date</w:t>
            </w:r>
            <w:r w:rsidR="00C523C8" w:rsidRPr="000803AE">
              <w:rPr>
                <w:sz w:val="20"/>
                <w:szCs w:val="20"/>
              </w:rPr>
              <w:t xml:space="preserve"> period</w:t>
            </w:r>
            <w:r w:rsidR="00021BCE" w:rsidRPr="000803AE">
              <w:rPr>
                <w:sz w:val="20"/>
                <w:szCs w:val="20"/>
              </w:rPr>
              <w:t>, and the period since the Offshore ETF was listed</w:t>
            </w:r>
            <w:r w:rsidRPr="000803AE">
              <w:rPr>
                <w:sz w:val="20"/>
                <w:szCs w:val="20"/>
              </w:rPr>
              <w:t xml:space="preserve"> as of the preceding month. </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w:t>
            </w:r>
            <w:r w:rsidRPr="000803AE">
              <w:rPr>
                <w:sz w:val="20"/>
                <w:szCs w:val="20"/>
                <w:vertAlign w:val="superscript"/>
              </w:rPr>
              <w:t>th</w:t>
            </w:r>
            <w:r w:rsidRPr="000803AE">
              <w:rPr>
                <w:sz w:val="20"/>
                <w:szCs w:val="20"/>
              </w:rPr>
              <w:t xml:space="preserve"> day of each month</w:t>
            </w:r>
          </w:p>
          <w:p w:rsidR="005B163A" w:rsidRPr="000803AE" w:rsidRDefault="005B163A" w:rsidP="003716D3">
            <w:pPr>
              <w:kinsoku w:val="0"/>
              <w:overflowPunct w:val="0"/>
              <w:snapToGrid w:val="0"/>
              <w:rPr>
                <w:sz w:val="20"/>
                <w:szCs w:val="20"/>
              </w:rPr>
            </w:pP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data for the preceding month shall be reported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8</w:t>
            </w:r>
          </w:p>
        </w:tc>
        <w:tc>
          <w:tcPr>
            <w:tcW w:w="2237"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Content and proportions of investments in individual stocks by the Offshore ETF</w:t>
            </w:r>
          </w:p>
        </w:tc>
        <w:tc>
          <w:tcPr>
            <w:tcW w:w="216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Before the 10th day of the first month of each quarter.</w:t>
            </w:r>
          </w:p>
        </w:tc>
        <w:tc>
          <w:tcPr>
            <w:tcW w:w="630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The offshore fund entity’s master agent shall report the data for the preceding quarter to the Taiwan Stock Exchange Corporation via the Internet.</w:t>
            </w:r>
          </w:p>
        </w:tc>
        <w:tc>
          <w:tcPr>
            <w:tcW w:w="3780" w:type="dxa"/>
            <w:shd w:val="clear" w:color="auto" w:fill="auto"/>
            <w:tcMar>
              <w:left w:w="0" w:type="dxa"/>
              <w:right w:w="0" w:type="dxa"/>
            </w:tcMar>
          </w:tcPr>
          <w:p w:rsidR="005B163A" w:rsidRPr="000803AE" w:rsidRDefault="005B163A" w:rsidP="003716D3">
            <w:p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r w:rsidR="005B163A" w:rsidRPr="000803AE" w:rsidTr="00ED1478">
        <w:tc>
          <w:tcPr>
            <w:tcW w:w="648" w:type="dxa"/>
            <w:shd w:val="clear" w:color="auto" w:fill="auto"/>
            <w:tcMar>
              <w:left w:w="0" w:type="dxa"/>
              <w:right w:w="0" w:type="dxa"/>
            </w:tcMar>
          </w:tcPr>
          <w:p w:rsidR="005B163A" w:rsidRPr="000803AE" w:rsidRDefault="00814620" w:rsidP="003716D3">
            <w:pPr>
              <w:kinsoku w:val="0"/>
              <w:overflowPunct w:val="0"/>
              <w:snapToGrid w:val="0"/>
              <w:jc w:val="center"/>
              <w:rPr>
                <w:sz w:val="20"/>
                <w:szCs w:val="20"/>
              </w:rPr>
            </w:pPr>
            <w:r>
              <w:rPr>
                <w:sz w:val="20"/>
                <w:szCs w:val="20"/>
              </w:rPr>
              <w:t>9</w:t>
            </w:r>
          </w:p>
        </w:tc>
        <w:tc>
          <w:tcPr>
            <w:tcW w:w="2237" w:type="dxa"/>
            <w:shd w:val="clear" w:color="auto" w:fill="auto"/>
            <w:tcMar>
              <w:left w:w="0" w:type="dxa"/>
              <w:right w:w="0" w:type="dxa"/>
            </w:tcMar>
          </w:tcPr>
          <w:p w:rsidR="00AB7FAF" w:rsidRPr="007047FF" w:rsidRDefault="005B163A" w:rsidP="009377FD">
            <w:pPr>
              <w:kinsoku w:val="0"/>
              <w:overflowPunct w:val="0"/>
              <w:snapToGrid w:val="0"/>
              <w:rPr>
                <w:sz w:val="20"/>
                <w:szCs w:val="20"/>
              </w:rPr>
            </w:pPr>
            <w:r w:rsidRPr="000803AE">
              <w:rPr>
                <w:sz w:val="20"/>
                <w:szCs w:val="20"/>
              </w:rPr>
              <w:t>Annual</w:t>
            </w:r>
            <w:r w:rsidR="00814620">
              <w:rPr>
                <w:sz w:val="20"/>
                <w:szCs w:val="20"/>
              </w:rPr>
              <w:t xml:space="preserve"> financial</w:t>
            </w:r>
            <w:r w:rsidRPr="000803AE">
              <w:rPr>
                <w:sz w:val="20"/>
                <w:szCs w:val="20"/>
              </w:rPr>
              <w:t xml:space="preserve"> report of the Offshore ETF</w:t>
            </w:r>
            <w:r w:rsidR="007E48C8">
              <w:rPr>
                <w:sz w:val="20"/>
                <w:szCs w:val="20"/>
              </w:rPr>
              <w:t xml:space="preserve">. </w:t>
            </w:r>
            <w:r w:rsidR="00AB7FAF" w:rsidRPr="00AB7FAF">
              <w:rPr>
                <w:sz w:val="20"/>
                <w:szCs w:val="20"/>
              </w:rPr>
              <w:t xml:space="preserve">The </w:t>
            </w:r>
            <w:r w:rsidR="00B0042B">
              <w:rPr>
                <w:rFonts w:eastAsia="標楷體"/>
                <w:color w:val="000000" w:themeColor="text1"/>
                <w:sz w:val="20"/>
              </w:rPr>
              <w:t>semi-</w:t>
            </w:r>
            <w:r w:rsidR="00B0042B" w:rsidRPr="00936A05">
              <w:rPr>
                <w:rFonts w:eastAsia="標楷體"/>
                <w:color w:val="000000" w:themeColor="text1"/>
                <w:sz w:val="20"/>
              </w:rPr>
              <w:t>annual</w:t>
            </w:r>
            <w:r w:rsidR="00AB7FAF">
              <w:rPr>
                <w:rFonts w:eastAsia="標楷體"/>
                <w:color w:val="000000" w:themeColor="text1"/>
                <w:sz w:val="20"/>
              </w:rPr>
              <w:t xml:space="preserve"> </w:t>
            </w:r>
            <w:r w:rsidR="00AB7FAF" w:rsidRPr="0009780A">
              <w:rPr>
                <w:rFonts w:eastAsia="標楷體"/>
                <w:color w:val="000000" w:themeColor="text1"/>
                <w:sz w:val="20"/>
              </w:rPr>
              <w:t>financial</w:t>
            </w:r>
            <w:r w:rsidR="00AB7FAF">
              <w:rPr>
                <w:rFonts w:eastAsia="標楷體"/>
                <w:color w:val="000000" w:themeColor="text1"/>
                <w:sz w:val="20"/>
              </w:rPr>
              <w:t xml:space="preserve"> report shall </w:t>
            </w:r>
            <w:r w:rsidR="009377FD">
              <w:rPr>
                <w:rFonts w:eastAsia="標楷體"/>
                <w:color w:val="000000" w:themeColor="text1"/>
                <w:sz w:val="20"/>
              </w:rPr>
              <w:t xml:space="preserve">also </w:t>
            </w:r>
            <w:r w:rsidR="00AB7FAF">
              <w:rPr>
                <w:rFonts w:eastAsia="標楷體"/>
                <w:color w:val="000000" w:themeColor="text1"/>
                <w:sz w:val="20"/>
              </w:rPr>
              <w:t xml:space="preserve">be </w:t>
            </w:r>
            <w:r w:rsidR="009377FD">
              <w:rPr>
                <w:rFonts w:eastAsia="標楷體"/>
                <w:color w:val="000000" w:themeColor="text1"/>
                <w:sz w:val="20"/>
              </w:rPr>
              <w:t xml:space="preserve">reported if preparation of </w:t>
            </w:r>
            <w:r w:rsidR="00B0042B">
              <w:rPr>
                <w:rFonts w:eastAsia="標楷體"/>
                <w:color w:val="000000" w:themeColor="text1"/>
                <w:sz w:val="20"/>
              </w:rPr>
              <w:t>semi-</w:t>
            </w:r>
            <w:r w:rsidR="009377FD" w:rsidRPr="00936A05">
              <w:rPr>
                <w:rFonts w:eastAsia="標楷體"/>
                <w:color w:val="000000" w:themeColor="text1"/>
                <w:sz w:val="20"/>
              </w:rPr>
              <w:t>annual</w:t>
            </w:r>
            <w:r w:rsidR="009377FD">
              <w:rPr>
                <w:rFonts w:eastAsia="標楷體"/>
                <w:color w:val="000000" w:themeColor="text1"/>
                <w:sz w:val="20"/>
              </w:rPr>
              <w:t xml:space="preserve"> </w:t>
            </w:r>
            <w:r w:rsidR="009377FD" w:rsidRPr="0009780A">
              <w:rPr>
                <w:rFonts w:eastAsia="標楷體"/>
                <w:color w:val="000000" w:themeColor="text1"/>
                <w:sz w:val="20"/>
              </w:rPr>
              <w:t>financial</w:t>
            </w:r>
            <w:r w:rsidR="009377FD">
              <w:rPr>
                <w:rFonts w:eastAsia="標楷體"/>
                <w:color w:val="000000" w:themeColor="text1"/>
                <w:sz w:val="20"/>
              </w:rPr>
              <w:t xml:space="preserve"> report is </w:t>
            </w:r>
            <w:r w:rsidR="00DD1DEF">
              <w:rPr>
                <w:rFonts w:eastAsia="標楷體"/>
                <w:color w:val="000000" w:themeColor="text1"/>
                <w:sz w:val="20"/>
              </w:rPr>
              <w:t>required under the laws and regulations of</w:t>
            </w:r>
            <w:r w:rsidR="009377FD">
              <w:rPr>
                <w:rFonts w:eastAsia="標楷體"/>
                <w:color w:val="000000" w:themeColor="text1"/>
                <w:sz w:val="20"/>
              </w:rPr>
              <w:t xml:space="preserve"> </w:t>
            </w:r>
            <w:r w:rsidR="009377FD" w:rsidRPr="000803AE">
              <w:rPr>
                <w:sz w:val="20"/>
                <w:szCs w:val="20"/>
              </w:rPr>
              <w:t>the p</w:t>
            </w:r>
            <w:r w:rsidR="009377FD">
              <w:rPr>
                <w:sz w:val="20"/>
                <w:szCs w:val="20"/>
              </w:rPr>
              <w:t>lace of the registration of the</w:t>
            </w:r>
            <w:r w:rsidR="009377FD">
              <w:rPr>
                <w:rFonts w:hint="eastAsia"/>
                <w:sz w:val="20"/>
                <w:szCs w:val="20"/>
              </w:rPr>
              <w:t xml:space="preserve"> </w:t>
            </w:r>
            <w:r w:rsidR="009377FD">
              <w:rPr>
                <w:sz w:val="20"/>
                <w:szCs w:val="20"/>
              </w:rPr>
              <w:t>fund</w:t>
            </w:r>
            <w:r w:rsidR="00AB7FAF">
              <w:rPr>
                <w:rFonts w:eastAsia="標楷體"/>
                <w:color w:val="000000" w:themeColor="text1"/>
                <w:sz w:val="20"/>
              </w:rPr>
              <w:t>.</w:t>
            </w:r>
          </w:p>
        </w:tc>
        <w:tc>
          <w:tcPr>
            <w:tcW w:w="2160" w:type="dxa"/>
            <w:shd w:val="clear" w:color="auto" w:fill="auto"/>
            <w:tcMar>
              <w:left w:w="0" w:type="dxa"/>
              <w:right w:w="0" w:type="dxa"/>
            </w:tcMar>
          </w:tcPr>
          <w:p w:rsidR="005B163A" w:rsidRPr="000803AE" w:rsidRDefault="007047FF" w:rsidP="007047FF">
            <w:pPr>
              <w:kinsoku w:val="0"/>
              <w:overflowPunct w:val="0"/>
              <w:snapToGrid w:val="0"/>
              <w:rPr>
                <w:sz w:val="20"/>
                <w:szCs w:val="20"/>
              </w:rPr>
            </w:pPr>
            <w:r>
              <w:rPr>
                <w:sz w:val="20"/>
                <w:szCs w:val="20"/>
              </w:rPr>
              <w:t>In accordance with t</w:t>
            </w:r>
            <w:r w:rsidRPr="000803AE">
              <w:rPr>
                <w:sz w:val="20"/>
              </w:rPr>
              <w:t>he laws and regulations of the</w:t>
            </w:r>
            <w:r>
              <w:rPr>
                <w:sz w:val="20"/>
              </w:rPr>
              <w:t xml:space="preserve"> </w:t>
            </w:r>
            <w:r w:rsidRPr="000803AE">
              <w:rPr>
                <w:sz w:val="20"/>
                <w:szCs w:val="20"/>
              </w:rPr>
              <w:t>p</w:t>
            </w:r>
            <w:r>
              <w:rPr>
                <w:sz w:val="20"/>
                <w:szCs w:val="20"/>
              </w:rPr>
              <w:t>lace of the registration of the</w:t>
            </w:r>
            <w:r>
              <w:rPr>
                <w:rFonts w:hint="eastAsia"/>
                <w:sz w:val="20"/>
                <w:szCs w:val="20"/>
              </w:rPr>
              <w:t xml:space="preserve"> </w:t>
            </w:r>
            <w:r>
              <w:rPr>
                <w:sz w:val="20"/>
                <w:szCs w:val="20"/>
              </w:rPr>
              <w:t>fund</w:t>
            </w:r>
            <w:r w:rsidRPr="000803AE" w:rsidDel="0075568B">
              <w:rPr>
                <w:sz w:val="20"/>
                <w:szCs w:val="20"/>
              </w:rPr>
              <w:t xml:space="preserve"> </w:t>
            </w:r>
          </w:p>
        </w:tc>
        <w:tc>
          <w:tcPr>
            <w:tcW w:w="6300" w:type="dxa"/>
            <w:shd w:val="clear" w:color="auto" w:fill="auto"/>
            <w:tcMar>
              <w:left w:w="0" w:type="dxa"/>
              <w:right w:w="0" w:type="dxa"/>
            </w:tcMar>
          </w:tcPr>
          <w:p w:rsidR="005B163A" w:rsidRPr="000803AE" w:rsidRDefault="005B163A" w:rsidP="004D4733">
            <w:pPr>
              <w:kinsoku w:val="0"/>
              <w:overflowPunct w:val="0"/>
              <w:snapToGrid w:val="0"/>
              <w:rPr>
                <w:sz w:val="20"/>
                <w:szCs w:val="20"/>
              </w:rPr>
            </w:pPr>
            <w:r w:rsidRPr="000803AE">
              <w:rPr>
                <w:sz w:val="20"/>
                <w:szCs w:val="20"/>
              </w:rPr>
              <w:t xml:space="preserve">The data shall be reported </w:t>
            </w:r>
            <w:r w:rsidR="007047FF">
              <w:rPr>
                <w:sz w:val="20"/>
                <w:szCs w:val="20"/>
              </w:rPr>
              <w:t>by t</w:t>
            </w:r>
            <w:r w:rsidR="007047FF" w:rsidRPr="000803AE">
              <w:rPr>
                <w:sz w:val="20"/>
                <w:szCs w:val="20"/>
              </w:rPr>
              <w:t xml:space="preserve">he offshore fund entity's master agent </w:t>
            </w:r>
            <w:r w:rsidRPr="000803AE">
              <w:rPr>
                <w:sz w:val="20"/>
                <w:szCs w:val="20"/>
              </w:rPr>
              <w:t>to the Taiwan Stock Exchange Corporation via the Internet.</w:t>
            </w:r>
          </w:p>
        </w:tc>
        <w:tc>
          <w:tcPr>
            <w:tcW w:w="3780" w:type="dxa"/>
            <w:shd w:val="clear" w:color="auto" w:fill="auto"/>
            <w:tcMar>
              <w:left w:w="0" w:type="dxa"/>
              <w:right w:w="0" w:type="dxa"/>
            </w:tcMar>
          </w:tcPr>
          <w:p w:rsidR="005B163A" w:rsidRPr="000803AE" w:rsidRDefault="005B163A" w:rsidP="00FF048F">
            <w:pPr>
              <w:numPr>
                <w:ilvl w:val="0"/>
                <w:numId w:val="249"/>
              </w:numPr>
              <w:kinsoku w:val="0"/>
              <w:overflowPunct w:val="0"/>
              <w:snapToGrid w:val="0"/>
              <w:rPr>
                <w:sz w:val="20"/>
                <w:szCs w:val="20"/>
              </w:rPr>
            </w:pPr>
            <w:r w:rsidRPr="000803AE">
              <w:rPr>
                <w:sz w:val="20"/>
                <w:szCs w:val="20"/>
              </w:rPr>
              <w:t>Paragraph 3, Article 13 of Regulations Governing Offshore Funds.</w:t>
            </w:r>
          </w:p>
          <w:p w:rsidR="005B163A" w:rsidRPr="000803AE" w:rsidRDefault="005B163A" w:rsidP="00FF048F">
            <w:pPr>
              <w:numPr>
                <w:ilvl w:val="0"/>
                <w:numId w:val="249"/>
              </w:numPr>
              <w:kinsoku w:val="0"/>
              <w:overflowPunct w:val="0"/>
              <w:snapToGrid w:val="0"/>
              <w:rPr>
                <w:sz w:val="20"/>
                <w:szCs w:val="20"/>
              </w:rPr>
            </w:pPr>
            <w:r w:rsidRPr="000803AE">
              <w:rPr>
                <w:sz w:val="20"/>
                <w:szCs w:val="20"/>
              </w:rPr>
              <w:t>Article 47-1 of Operating Rules of the Taiwan Stock Exchange Corporation.</w:t>
            </w:r>
          </w:p>
          <w:p w:rsidR="005B163A" w:rsidRPr="000803AE" w:rsidRDefault="005B163A" w:rsidP="00FF048F">
            <w:pPr>
              <w:numPr>
                <w:ilvl w:val="0"/>
                <w:numId w:val="249"/>
              </w:numPr>
              <w:kinsoku w:val="0"/>
              <w:overflowPunct w:val="0"/>
              <w:snapToGrid w:val="0"/>
              <w:rPr>
                <w:sz w:val="20"/>
                <w:szCs w:val="20"/>
              </w:rPr>
            </w:pPr>
            <w:r w:rsidRPr="000803AE">
              <w:rPr>
                <w:sz w:val="20"/>
                <w:szCs w:val="20"/>
              </w:rPr>
              <w:t>Paragraph 11, Article 3 of Taiwan Stock Exchange Corporation Rules Governing Information Reporting by Companies with Listed Securities and Offshore Fund Institutions with Listed Offshore Exchange-Traded Funds.</w:t>
            </w:r>
          </w:p>
        </w:tc>
      </w:tr>
    </w:tbl>
    <w:p w:rsidR="00306569" w:rsidRPr="000803AE" w:rsidRDefault="00306569" w:rsidP="003716D3">
      <w:pPr>
        <w:snapToGrid w:val="0"/>
        <w:jc w:val="center"/>
        <w:rPr>
          <w:b/>
          <w:sz w:val="20"/>
          <w:szCs w:val="20"/>
        </w:rPr>
      </w:pPr>
    </w:p>
    <w:p w:rsidR="00ED1478" w:rsidRPr="000803AE" w:rsidRDefault="00ED1478" w:rsidP="003716D3">
      <w:pPr>
        <w:adjustRightInd w:val="0"/>
        <w:snapToGrid w:val="0"/>
        <w:rPr>
          <w:b/>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48"/>
        <w:gridCol w:w="2160"/>
        <w:gridCol w:w="2160"/>
        <w:gridCol w:w="6300"/>
        <w:gridCol w:w="3780"/>
      </w:tblGrid>
      <w:tr w:rsidR="00ED1478" w:rsidRPr="000803AE" w:rsidTr="00586125">
        <w:trPr>
          <w:tblHeader/>
        </w:trPr>
        <w:tc>
          <w:tcPr>
            <w:tcW w:w="15148" w:type="dxa"/>
            <w:gridSpan w:val="5"/>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adjustRightInd w:val="0"/>
              <w:snapToGrid w:val="0"/>
              <w:jc w:val="center"/>
              <w:rPr>
                <w:b/>
                <w:bCs/>
                <w:sz w:val="20"/>
                <w:szCs w:val="20"/>
              </w:rPr>
            </w:pPr>
            <w:r w:rsidRPr="000803AE">
              <w:rPr>
                <w:b/>
                <w:bCs/>
                <w:sz w:val="20"/>
                <w:szCs w:val="20"/>
              </w:rPr>
              <w:t>List of Matters Required to Be Processed by Issuers of Exchange-Listed Securities</w:t>
            </w:r>
          </w:p>
          <w:p w:rsidR="00ED1478" w:rsidRPr="000803AE" w:rsidRDefault="00ED1478" w:rsidP="003716D3">
            <w:pPr>
              <w:adjustRightInd w:val="0"/>
              <w:snapToGrid w:val="0"/>
              <w:jc w:val="center"/>
              <w:rPr>
                <w:b/>
                <w:sz w:val="20"/>
                <w:szCs w:val="20"/>
              </w:rPr>
            </w:pPr>
          </w:p>
          <w:p w:rsidR="00ED1478" w:rsidRPr="000803AE" w:rsidRDefault="00ED1478" w:rsidP="003716D3">
            <w:pPr>
              <w:adjustRightInd w:val="0"/>
              <w:snapToGrid w:val="0"/>
              <w:rPr>
                <w:sz w:val="20"/>
                <w:szCs w:val="20"/>
              </w:rPr>
            </w:pPr>
            <w:r w:rsidRPr="000803AE">
              <w:rPr>
                <w:sz w:val="20"/>
                <w:szCs w:val="20"/>
              </w:rPr>
              <w:t>V. Offshore Exchange-Traded Fund Issued by Offshore Fund Institutions ("Offshore ETF")</w:t>
            </w:r>
          </w:p>
          <w:p w:rsidR="00ED1478" w:rsidRPr="000803AE" w:rsidRDefault="00ED1478" w:rsidP="00B53E1E">
            <w:pPr>
              <w:widowControl/>
              <w:adjustRightInd w:val="0"/>
              <w:snapToGrid w:val="0"/>
              <w:ind w:left="227"/>
              <w:rPr>
                <w:sz w:val="20"/>
                <w:szCs w:val="20"/>
              </w:rPr>
            </w:pPr>
            <w:r w:rsidRPr="000803AE">
              <w:rPr>
                <w:sz w:val="20"/>
                <w:szCs w:val="20"/>
              </w:rPr>
              <w:t xml:space="preserve">B. Non-regular Items </w:t>
            </w:r>
            <w:r w:rsidR="00FD0DC6" w:rsidRPr="000803AE">
              <w:rPr>
                <w:rFonts w:hint="eastAsia"/>
                <w:sz w:val="20"/>
                <w:szCs w:val="20"/>
              </w:rPr>
              <w:t xml:space="preserve">           </w:t>
            </w:r>
            <w:r w:rsidRPr="000803AE">
              <w:rPr>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sz w:val="20"/>
                <w:szCs w:val="20"/>
              </w:rPr>
              <w:t xml:space="preserve"> of the Taiwan Stock Exchange Corporation on </w:t>
            </w:r>
            <w:del w:id="127" w:author="Lee and Li" w:date="2024-11-12T16:51:00Z">
              <w:r w:rsidR="009D0C76" w:rsidDel="00B53E1E">
                <w:rPr>
                  <w:rFonts w:eastAsia="標楷體"/>
                  <w:sz w:val="20"/>
                  <w:szCs w:val="20"/>
                </w:rPr>
                <w:delText>December</w:delText>
              </w:r>
              <w:r w:rsidR="00615F88" w:rsidDel="00B53E1E">
                <w:rPr>
                  <w:rFonts w:eastAsia="標楷體"/>
                  <w:sz w:val="20"/>
                  <w:szCs w:val="20"/>
                </w:rPr>
                <w:delText xml:space="preserve"> </w:delText>
              </w:r>
              <w:r w:rsidR="00C86561" w:rsidDel="00B53E1E">
                <w:rPr>
                  <w:rFonts w:eastAsia="標楷體"/>
                  <w:sz w:val="20"/>
                  <w:szCs w:val="20"/>
                </w:rPr>
                <w:delText>22</w:delText>
              </w:r>
            </w:del>
            <w:ins w:id="128" w:author="Lee and Li" w:date="2024-11-12T16:51:00Z">
              <w:r w:rsidR="00B53E1E">
                <w:rPr>
                  <w:rFonts w:eastAsia="標楷體"/>
                  <w:sz w:val="20"/>
                  <w:szCs w:val="20"/>
                </w:rPr>
                <w:t>November 11</w:t>
              </w:r>
            </w:ins>
            <w:r w:rsidR="007A31B0">
              <w:rPr>
                <w:rFonts w:eastAsia="標楷體"/>
                <w:sz w:val="20"/>
                <w:szCs w:val="20"/>
              </w:rPr>
              <w:t>, 20</w:t>
            </w:r>
            <w:r w:rsidR="00C86561">
              <w:rPr>
                <w:rFonts w:eastAsia="標楷體"/>
                <w:sz w:val="20"/>
                <w:szCs w:val="20"/>
              </w:rPr>
              <w:t>2</w:t>
            </w:r>
            <w:ins w:id="129" w:author="Lee and Li" w:date="2024-11-12T16:51:00Z">
              <w:r w:rsidR="00B53E1E">
                <w:rPr>
                  <w:rFonts w:eastAsia="標楷體"/>
                  <w:sz w:val="20"/>
                  <w:szCs w:val="20"/>
                </w:rPr>
                <w:t>4</w:t>
              </w:r>
            </w:ins>
            <w:del w:id="130" w:author="Lee and Li" w:date="2024-11-12T16:51:00Z">
              <w:r w:rsidR="00C86561" w:rsidDel="00B53E1E">
                <w:rPr>
                  <w:rFonts w:eastAsia="標楷體"/>
                  <w:sz w:val="20"/>
                  <w:szCs w:val="20"/>
                </w:rPr>
                <w:delText>3</w:delText>
              </w:r>
            </w:del>
          </w:p>
        </w:tc>
      </w:tr>
      <w:tr w:rsidR="00306569" w:rsidRPr="000803AE" w:rsidTr="00ED1478">
        <w:trPr>
          <w:trHeight w:val="397"/>
          <w:tblHeader/>
        </w:trPr>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Legal basis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1"/>
              </w:numPr>
              <w:kinsoku w:val="0"/>
              <w:overflowPunct w:val="0"/>
              <w:snapToGrid w:val="0"/>
              <w:rPr>
                <w:sz w:val="20"/>
                <w:szCs w:val="20"/>
              </w:rPr>
            </w:pPr>
            <w:r w:rsidRPr="000803AE">
              <w:rPr>
                <w:sz w:val="20"/>
                <w:szCs w:val="20"/>
              </w:rPr>
              <w:t>Public announcement before the convening of the beneficiaries' meeting</w:t>
            </w: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306569" w:rsidRPr="000803AE" w:rsidRDefault="00306569" w:rsidP="003716D3">
            <w:pPr>
              <w:kinsoku w:val="0"/>
              <w:overflowPunct w:val="0"/>
              <w:snapToGrid w:val="0"/>
              <w:rPr>
                <w:sz w:val="20"/>
                <w:szCs w:val="20"/>
              </w:rPr>
            </w:pPr>
          </w:p>
          <w:p w:rsidR="007F7C84" w:rsidRPr="000803AE" w:rsidRDefault="007F7C84" w:rsidP="003716D3">
            <w:pPr>
              <w:kinsoku w:val="0"/>
              <w:overflowPunct w:val="0"/>
              <w:snapToGrid w:val="0"/>
              <w:rPr>
                <w:sz w:val="20"/>
                <w:szCs w:val="20"/>
              </w:rPr>
            </w:pPr>
          </w:p>
          <w:p w:rsidR="00306569" w:rsidRPr="000803AE" w:rsidRDefault="00306569" w:rsidP="00FF048F">
            <w:pPr>
              <w:numPr>
                <w:ilvl w:val="0"/>
                <w:numId w:val="251"/>
              </w:numPr>
              <w:kinsoku w:val="0"/>
              <w:overflowPunct w:val="0"/>
              <w:snapToGrid w:val="0"/>
              <w:rPr>
                <w:sz w:val="20"/>
                <w:szCs w:val="20"/>
              </w:rPr>
            </w:pPr>
            <w:r w:rsidRPr="000803AE">
              <w:rPr>
                <w:sz w:val="20"/>
                <w:szCs w:val="20"/>
              </w:rPr>
              <w:t>Matters to be handled after the beneficiaries' meeting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pStyle w:val="a7"/>
              <w:wordWrap/>
              <w:snapToGrid w:val="0"/>
              <w:spacing w:line="240" w:lineRule="auto"/>
              <w:rPr>
                <w:lang w:val="en-US" w:eastAsia="zh-TW"/>
              </w:rPr>
            </w:pPr>
            <w:r w:rsidRPr="000803AE">
              <w:rPr>
                <w:lang w:val="en-US" w:eastAsia="zh-TW"/>
              </w:rPr>
              <w:t>12 business days before the suspension of changes to entries in the register of beneficiaries</w:t>
            </w:r>
          </w:p>
          <w:p w:rsidR="00306569" w:rsidRPr="000803AE" w:rsidRDefault="00306569"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p>
          <w:p w:rsidR="00ED1478" w:rsidRPr="000803AE" w:rsidRDefault="00ED1478" w:rsidP="003716D3">
            <w:pPr>
              <w:pStyle w:val="a7"/>
              <w:wordWrap/>
              <w:snapToGrid w:val="0"/>
              <w:spacing w:line="240" w:lineRule="auto"/>
              <w:rPr>
                <w:lang w:val="en-US" w:eastAsia="zh-TW"/>
              </w:rPr>
            </w:pPr>
          </w:p>
          <w:p w:rsidR="007F7C84" w:rsidRPr="000803AE" w:rsidRDefault="007F7C84" w:rsidP="003716D3">
            <w:pPr>
              <w:pStyle w:val="a7"/>
              <w:wordWrap/>
              <w:snapToGrid w:val="0"/>
              <w:spacing w:line="240" w:lineRule="auto"/>
              <w:rPr>
                <w:lang w:val="en-US" w:eastAsia="zh-TW"/>
              </w:rPr>
            </w:pPr>
          </w:p>
          <w:p w:rsidR="00306569" w:rsidRPr="000803AE" w:rsidRDefault="00306569" w:rsidP="003716D3">
            <w:pPr>
              <w:pStyle w:val="a7"/>
              <w:wordWrap/>
              <w:snapToGrid w:val="0"/>
              <w:spacing w:line="240" w:lineRule="auto"/>
              <w:rPr>
                <w:lang w:val="en-US" w:eastAsia="zh-TW"/>
              </w:rPr>
            </w:pPr>
            <w:r w:rsidRPr="000803AE">
              <w:rPr>
                <w:lang w:val="en-US" w:eastAsia="zh-TW"/>
              </w:rPr>
              <w:t>Within 2 days from the occurrence of the event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2"/>
              </w:numPr>
              <w:kinsoku w:val="0"/>
              <w:overflowPunct w:val="0"/>
              <w:snapToGrid w:val="0"/>
              <w:rPr>
                <w:sz w:val="20"/>
                <w:szCs w:val="20"/>
              </w:rPr>
            </w:pPr>
            <w:r w:rsidRPr="000803AE">
              <w:rPr>
                <w:sz w:val="20"/>
                <w:szCs w:val="20"/>
              </w:rPr>
              <w:t>The relevant information shall be uploaded to the Market Observation Post System (sii.twse.com.tw/filing of public announcement/Public announcement for beneficiaries' meeting/ETF) for the public announcement of the matters related to the reason for and the commencement and termination dates of the suspension of changes to entries in the register of beneficiaries, the mailing of the meeting notification, the returning date of ballots and the procedure of the ballot counting and reviewing</w:t>
            </w:r>
          </w:p>
          <w:p w:rsidR="00306569" w:rsidRPr="000803AE" w:rsidRDefault="00306569" w:rsidP="00FF048F">
            <w:pPr>
              <w:numPr>
                <w:ilvl w:val="0"/>
                <w:numId w:val="252"/>
              </w:numPr>
              <w:kinsoku w:val="0"/>
              <w:overflowPunct w:val="0"/>
              <w:snapToGrid w:val="0"/>
              <w:rPr>
                <w:sz w:val="20"/>
                <w:szCs w:val="20"/>
              </w:rPr>
            </w:pPr>
            <w:r w:rsidRPr="000803AE">
              <w:rPr>
                <w:sz w:val="20"/>
                <w:szCs w:val="20"/>
              </w:rPr>
              <w:t>The offshore fund entity’s master agent shall report the resolutions of the beneficiaries' meeting and other related matters to the Taiwan Stock Exchange Corporation via the Internet.</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3"/>
              </w:numPr>
              <w:kinsoku w:val="0"/>
              <w:overflowPunct w:val="0"/>
              <w:snapToGrid w:val="0"/>
              <w:rPr>
                <w:sz w:val="20"/>
                <w:szCs w:val="20"/>
              </w:rPr>
            </w:pPr>
            <w:r w:rsidRPr="000803AE">
              <w:rPr>
                <w:sz w:val="20"/>
                <w:szCs w:val="20"/>
              </w:rPr>
              <w:t xml:space="preserve">Paragraph </w:t>
            </w:r>
            <w:r w:rsidR="00C86561">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period of suspension of changes to entries in the register of beneficiaries or the record date for distribution of income.</w:t>
            </w:r>
          </w:p>
        </w:tc>
        <w:tc>
          <w:tcPr>
            <w:tcW w:w="2160" w:type="dxa"/>
            <w:tcBorders>
              <w:top w:val="single" w:sz="4" w:space="0" w:color="auto"/>
              <w:left w:val="single" w:sz="4" w:space="0" w:color="auto"/>
              <w:bottom w:val="single" w:sz="4" w:space="0" w:color="auto"/>
              <w:right w:val="single" w:sz="4" w:space="0" w:color="auto"/>
            </w:tcBorders>
          </w:tcPr>
          <w:p w:rsidR="00306569" w:rsidRDefault="00306569" w:rsidP="004D4733">
            <w:pPr>
              <w:pStyle w:val="af0"/>
              <w:numPr>
                <w:ilvl w:val="0"/>
                <w:numId w:val="254"/>
              </w:numPr>
              <w:kinsoku w:val="0"/>
              <w:overflowPunct w:val="0"/>
              <w:snapToGrid w:val="0"/>
              <w:rPr>
                <w:sz w:val="20"/>
                <w:szCs w:val="20"/>
              </w:rPr>
            </w:pPr>
            <w:r w:rsidRPr="004D4733">
              <w:rPr>
                <w:sz w:val="20"/>
                <w:szCs w:val="20"/>
              </w:rPr>
              <w:t>At least 12 business days before the suspension of changes to entries in the register of beneficiaries or the record date for the distribution.</w:t>
            </w:r>
          </w:p>
          <w:p w:rsidR="00C6293B" w:rsidRPr="004D4733" w:rsidRDefault="00C6293B" w:rsidP="004D4733">
            <w:pPr>
              <w:pStyle w:val="af0"/>
              <w:numPr>
                <w:ilvl w:val="0"/>
                <w:numId w:val="254"/>
              </w:numPr>
              <w:kinsoku w:val="0"/>
              <w:overflowPunct w:val="0"/>
              <w:snapToGrid w:val="0"/>
              <w:rPr>
                <w:sz w:val="20"/>
                <w:szCs w:val="20"/>
              </w:rPr>
            </w:pPr>
            <w:r>
              <w:rPr>
                <w:rFonts w:eastAsia="標楷體"/>
                <w:sz w:val="20"/>
                <w:szCs w:val="20"/>
              </w:rPr>
              <w:t>At least 2</w:t>
            </w:r>
            <w:r w:rsidRPr="000803AE">
              <w:rPr>
                <w:rFonts w:eastAsia="標楷體"/>
                <w:sz w:val="20"/>
                <w:szCs w:val="20"/>
              </w:rPr>
              <w:t xml:space="preserve"> business day</w:t>
            </w:r>
            <w:r>
              <w:rPr>
                <w:rFonts w:eastAsia="標楷體"/>
                <w:sz w:val="20"/>
                <w:szCs w:val="20"/>
              </w:rPr>
              <w:t>s</w:t>
            </w:r>
            <w:r w:rsidRPr="000803AE">
              <w:rPr>
                <w:rFonts w:eastAsia="標楷體"/>
                <w:sz w:val="20"/>
                <w:szCs w:val="20"/>
              </w:rPr>
              <w:t xml:space="preserve"> </w:t>
            </w:r>
            <w:r>
              <w:rPr>
                <w:rFonts w:eastAsia="標楷體"/>
                <w:sz w:val="20"/>
                <w:szCs w:val="20"/>
              </w:rPr>
              <w:t xml:space="preserve">before </w:t>
            </w:r>
            <w:r w:rsidRPr="000803AE">
              <w:rPr>
                <w:rFonts w:eastAsia="標楷體"/>
                <w:sz w:val="20"/>
                <w:szCs w:val="20"/>
              </w:rPr>
              <w:t>the ex-dividend date</w:t>
            </w:r>
            <w:r>
              <w:rPr>
                <w:rFonts w:eastAsia="標楷體"/>
                <w:sz w:val="20"/>
                <w:szCs w:val="20"/>
              </w:rPr>
              <w: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4D4733">
            <w:pPr>
              <w:numPr>
                <w:ilvl w:val="0"/>
                <w:numId w:val="473"/>
              </w:numPr>
              <w:kinsoku w:val="0"/>
              <w:overflowPunct w:val="0"/>
              <w:snapToGrid w:val="0"/>
              <w:rPr>
                <w:sz w:val="20"/>
                <w:szCs w:val="20"/>
              </w:rPr>
            </w:pPr>
            <w:r w:rsidRPr="000803AE">
              <w:rPr>
                <w:sz w:val="20"/>
                <w:szCs w:val="20"/>
              </w:rPr>
              <w:t>The relevant information shall be reported to the Market Observation Post System (sii.twse.com.tw/filing of public announcement/public announcement for distribution of income/ETF) for the public announcement of the matters related to the reason for and the commencement and termination dates of the suspension of changes to entries in the register of beneficiaries, the record date for distribution of income and the number of the income.</w:t>
            </w:r>
          </w:p>
          <w:p w:rsidR="00306569" w:rsidRPr="000803AE" w:rsidRDefault="00C6293B" w:rsidP="004D4733">
            <w:pPr>
              <w:numPr>
                <w:ilvl w:val="0"/>
                <w:numId w:val="473"/>
              </w:numPr>
              <w:kinsoku w:val="0"/>
              <w:overflowPunct w:val="0"/>
              <w:snapToGrid w:val="0"/>
              <w:rPr>
                <w:sz w:val="20"/>
                <w:szCs w:val="20"/>
              </w:rPr>
            </w:pPr>
            <w:r>
              <w:rPr>
                <w:sz w:val="20"/>
                <w:szCs w:val="20"/>
              </w:rPr>
              <w:t xml:space="preserve">The amount of income </w:t>
            </w:r>
            <w:r w:rsidRPr="000803AE">
              <w:rPr>
                <w:sz w:val="20"/>
                <w:szCs w:val="20"/>
              </w:rPr>
              <w:t>distribution</w:t>
            </w:r>
            <w:r>
              <w:rPr>
                <w:sz w:val="20"/>
                <w:szCs w:val="20"/>
              </w:rPr>
              <w:t xml:space="preserve">, information of </w:t>
            </w:r>
            <w:r w:rsidRPr="000803AE">
              <w:rPr>
                <w:rFonts w:eastAsia="標楷體"/>
                <w:sz w:val="20"/>
                <w:szCs w:val="20"/>
              </w:rPr>
              <w:t xml:space="preserve">estimated </w:t>
            </w:r>
            <w:r w:rsidRPr="008B6D8F">
              <w:rPr>
                <w:sz w:val="20"/>
                <w:szCs w:val="20"/>
              </w:rPr>
              <w:t>composition</w:t>
            </w:r>
            <w:r>
              <w:rPr>
                <w:sz w:val="20"/>
                <w:szCs w:val="20"/>
              </w:rPr>
              <w:t xml:space="preserve"> and p</w:t>
            </w:r>
            <w:r w:rsidRPr="000C17CD">
              <w:rPr>
                <w:sz w:val="20"/>
                <w:szCs w:val="20"/>
              </w:rPr>
              <w:t>roportion</w:t>
            </w:r>
            <w:r w:rsidRPr="008B6D8F">
              <w:rPr>
                <w:sz w:val="20"/>
                <w:szCs w:val="20"/>
              </w:rPr>
              <w:t xml:space="preserve"> </w:t>
            </w:r>
            <w:r>
              <w:rPr>
                <w:sz w:val="20"/>
                <w:szCs w:val="20"/>
              </w:rPr>
              <w:t xml:space="preserve">of income </w:t>
            </w:r>
            <w:r w:rsidRPr="000803AE">
              <w:rPr>
                <w:sz w:val="20"/>
                <w:szCs w:val="20"/>
              </w:rPr>
              <w:t>distribution</w:t>
            </w:r>
            <w:r w:rsidRPr="008B6D8F">
              <w:rPr>
                <w:sz w:val="20"/>
                <w:szCs w:val="20"/>
              </w:rPr>
              <w:t xml:space="preserve"> and related warnings</w:t>
            </w:r>
            <w:r>
              <w:rPr>
                <w:sz w:val="20"/>
                <w:szCs w:val="20"/>
              </w:rPr>
              <w:t xml:space="preserve"> shall be uploaded.</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8</w:t>
            </w:r>
            <w:r w:rsidRPr="000803AE">
              <w:rPr>
                <w:sz w:val="20"/>
                <w:szCs w:val="20"/>
              </w:rPr>
              <w:t>, Article 46 of Operating Rules of the Taiwan Stock Exchange Corporation.</w:t>
            </w:r>
          </w:p>
          <w:p w:rsidR="00306569" w:rsidRPr="000803AE" w:rsidRDefault="00306569" w:rsidP="00FF048F">
            <w:pPr>
              <w:numPr>
                <w:ilvl w:val="0"/>
                <w:numId w:val="255"/>
              </w:numPr>
              <w:kinsoku w:val="0"/>
              <w:overflowPunct w:val="0"/>
              <w:snapToGrid w:val="0"/>
              <w:rPr>
                <w:sz w:val="20"/>
                <w:szCs w:val="20"/>
              </w:rPr>
            </w:pPr>
            <w:r w:rsidRPr="000803AE">
              <w:rPr>
                <w:sz w:val="20"/>
                <w:szCs w:val="20"/>
              </w:rPr>
              <w:t xml:space="preserve">Paragraph </w:t>
            </w:r>
            <w:r w:rsidR="00C6293B">
              <w:rPr>
                <w:sz w:val="20"/>
                <w:szCs w:val="20"/>
              </w:rPr>
              <w:t>11</w:t>
            </w:r>
            <w:r w:rsidRPr="000803AE">
              <w:rPr>
                <w:sz w:val="20"/>
                <w:szCs w:val="20"/>
              </w:rPr>
              <w:t>, Article 3 of Taiwan Stock Exchange Corporation Rules Governing Information Reporting by Companies with Listed Securities and Offshore Fund Institutions with Listed Offshore Exchange-Traded Funds.</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application for termination of listing.</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Within 3 days upon the occurrence of the termination of the trust agreement.</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report:</w:t>
            </w:r>
          </w:p>
          <w:p w:rsidR="00306569" w:rsidRPr="000803AE" w:rsidRDefault="00306569" w:rsidP="00FF048F">
            <w:pPr>
              <w:numPr>
                <w:ilvl w:val="0"/>
                <w:numId w:val="257"/>
              </w:numPr>
              <w:kinsoku w:val="0"/>
              <w:overflowPunct w:val="0"/>
              <w:snapToGrid w:val="0"/>
              <w:rPr>
                <w:sz w:val="20"/>
                <w:szCs w:val="20"/>
              </w:rPr>
            </w:pPr>
            <w:r w:rsidRPr="000803AE">
              <w:rPr>
                <w:sz w:val="20"/>
                <w:szCs w:val="20"/>
              </w:rPr>
              <w:t>letter</w:t>
            </w:r>
          </w:p>
          <w:p w:rsidR="00306569" w:rsidRPr="000803AE" w:rsidRDefault="00306569" w:rsidP="00FF048F">
            <w:pPr>
              <w:numPr>
                <w:ilvl w:val="0"/>
                <w:numId w:val="257"/>
              </w:numPr>
              <w:kinsoku w:val="0"/>
              <w:overflowPunct w:val="0"/>
              <w:snapToGrid w:val="0"/>
              <w:rPr>
                <w:sz w:val="20"/>
                <w:szCs w:val="20"/>
              </w:rPr>
            </w:pPr>
            <w:r w:rsidRPr="000803AE">
              <w:rPr>
                <w:sz w:val="20"/>
                <w:szCs w:val="20"/>
              </w:rPr>
              <w:t>Relevant documents pertaining to any event to apply for the termination of the listing.</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FF048F">
            <w:pPr>
              <w:numPr>
                <w:ilvl w:val="0"/>
                <w:numId w:val="256"/>
              </w:numPr>
              <w:kinsoku w:val="0"/>
              <w:overflowPunct w:val="0"/>
              <w:snapToGrid w:val="0"/>
              <w:rPr>
                <w:sz w:val="20"/>
                <w:szCs w:val="20"/>
              </w:rPr>
            </w:pPr>
            <w:r w:rsidRPr="000803AE">
              <w:rPr>
                <w:sz w:val="20"/>
                <w:szCs w:val="20"/>
              </w:rPr>
              <w:t>Article 145 of Securities and Exchange Act.</w:t>
            </w:r>
          </w:p>
          <w:p w:rsidR="00306569" w:rsidRPr="000803AE" w:rsidRDefault="00306569" w:rsidP="00FF048F">
            <w:pPr>
              <w:numPr>
                <w:ilvl w:val="0"/>
                <w:numId w:val="256"/>
              </w:numPr>
              <w:kinsoku w:val="0"/>
              <w:overflowPunct w:val="0"/>
              <w:snapToGrid w:val="0"/>
              <w:rPr>
                <w:sz w:val="20"/>
                <w:szCs w:val="20"/>
              </w:rPr>
            </w:pPr>
            <w:r w:rsidRPr="000803AE">
              <w:rPr>
                <w:sz w:val="20"/>
                <w:szCs w:val="20"/>
              </w:rPr>
              <w:t>Articles 41 and 50-2 of Operating Rules of the Taiwan Stock Exchange Corporation.</w:t>
            </w:r>
          </w:p>
        </w:tc>
      </w:tr>
      <w:tr w:rsidR="00306569" w:rsidRPr="000803AE" w:rsidTr="00ED1478">
        <w:tc>
          <w:tcPr>
            <w:tcW w:w="748" w:type="dxa"/>
            <w:tcBorders>
              <w:top w:val="single" w:sz="4" w:space="0" w:color="auto"/>
              <w:left w:val="single" w:sz="4" w:space="0" w:color="auto"/>
              <w:bottom w:val="single" w:sz="4" w:space="0" w:color="auto"/>
              <w:right w:val="single" w:sz="4" w:space="0" w:color="auto"/>
            </w:tcBorders>
            <w:vAlign w:val="center"/>
          </w:tcPr>
          <w:p w:rsidR="00306569" w:rsidRPr="000803AE" w:rsidRDefault="00306569" w:rsidP="003716D3">
            <w:pPr>
              <w:kinsoku w:val="0"/>
              <w:overflowPunct w:val="0"/>
              <w:snapToGrid w:val="0"/>
              <w:jc w:val="center"/>
              <w:rPr>
                <w:sz w:val="20"/>
                <w:szCs w:val="20"/>
              </w:rPr>
            </w:pPr>
            <w:r w:rsidRPr="000803AE">
              <w:rPr>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Upload material information to the Internet information reporting system designated by the Taiwan Stock Exchange Corporation.</w:t>
            </w:r>
          </w:p>
        </w:tc>
        <w:tc>
          <w:tcPr>
            <w:tcW w:w="216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Before the commencement of trading hours on the business day next to the date of occurrence of the event or date of the media reportage.</w:t>
            </w:r>
          </w:p>
        </w:tc>
        <w:tc>
          <w:tcPr>
            <w:tcW w:w="630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The offshore fund entity's master agent shall publicly announce the material information by uploading such information to the Internet reporting system designated by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306569" w:rsidRPr="000803AE" w:rsidRDefault="00306569" w:rsidP="003716D3">
            <w:pPr>
              <w:kinsoku w:val="0"/>
              <w:overflowPunct w:val="0"/>
              <w:snapToGrid w:val="0"/>
              <w:rPr>
                <w:sz w:val="20"/>
                <w:szCs w:val="20"/>
              </w:rPr>
            </w:pPr>
            <w:r w:rsidRPr="000803AE">
              <w:rPr>
                <w:sz w:val="20"/>
                <w:szCs w:val="20"/>
              </w:rPr>
              <w:t xml:space="preserve">Paragraph 3, Article 2 of Taiwan Stock Exchange Corporation Procedures for Verification and Disclosure of Material Information of </w:t>
            </w:r>
            <w:r w:rsidR="006A6A70" w:rsidRPr="000803AE">
              <w:rPr>
                <w:rFonts w:hint="eastAsia"/>
                <w:sz w:val="20"/>
                <w:szCs w:val="20"/>
              </w:rPr>
              <w:t xml:space="preserve">Listed Beneficiary Certificate </w:t>
            </w:r>
            <w:r w:rsidRPr="000803AE">
              <w:rPr>
                <w:sz w:val="20"/>
                <w:szCs w:val="20"/>
              </w:rPr>
              <w:t xml:space="preserve"> Trust </w:t>
            </w:r>
            <w:r w:rsidR="006A6A70" w:rsidRPr="000803AE">
              <w:rPr>
                <w:rFonts w:hint="eastAsia"/>
                <w:sz w:val="20"/>
                <w:szCs w:val="20"/>
              </w:rPr>
              <w:t>Enterprises</w:t>
            </w:r>
            <w:r w:rsidRPr="000803AE">
              <w:rPr>
                <w:sz w:val="20"/>
                <w:szCs w:val="20"/>
              </w:rPr>
              <w:t xml:space="preserve"> and Offshore Fund Entities</w:t>
            </w:r>
          </w:p>
        </w:tc>
      </w:tr>
    </w:tbl>
    <w:p w:rsidR="00ED1478" w:rsidRPr="000803AE" w:rsidRDefault="00ED1478" w:rsidP="003716D3">
      <w:pPr>
        <w:snapToGrid w:val="0"/>
        <w:rPr>
          <w:rFonts w:eastAsia="標楷體"/>
          <w:sz w:val="20"/>
          <w:szCs w:val="20"/>
        </w:rPr>
        <w:sectPr w:rsidR="00ED1478"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ED1478" w:rsidRPr="000803AE" w:rsidTr="00677066">
        <w:trPr>
          <w:trHeight w:val="397"/>
          <w:tblHeader/>
        </w:trPr>
        <w:tc>
          <w:tcPr>
            <w:tcW w:w="15120" w:type="dxa"/>
            <w:gridSpan w:val="5"/>
            <w:tcBorders>
              <w:top w:val="nil"/>
              <w:left w:val="nil"/>
              <w:bottom w:val="single" w:sz="4" w:space="0" w:color="auto"/>
              <w:right w:val="nil"/>
            </w:tcBorders>
            <w:vAlign w:val="center"/>
          </w:tcPr>
          <w:p w:rsidR="00ED1478" w:rsidRPr="000803AE" w:rsidRDefault="00ED1478"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ED1478" w:rsidRPr="000803AE" w:rsidRDefault="00ED1478" w:rsidP="003716D3">
            <w:pPr>
              <w:kinsoku w:val="0"/>
              <w:overflowPunct w:val="0"/>
              <w:adjustRightInd w:val="0"/>
              <w:snapToGrid w:val="0"/>
              <w:jc w:val="center"/>
              <w:rPr>
                <w:rFonts w:eastAsia="標楷體"/>
                <w:b/>
                <w:sz w:val="20"/>
                <w:szCs w:val="20"/>
              </w:rPr>
            </w:pPr>
          </w:p>
          <w:p w:rsidR="00ED1478" w:rsidRPr="000803AE" w:rsidRDefault="00ED1478" w:rsidP="003716D3">
            <w:pPr>
              <w:kinsoku w:val="0"/>
              <w:overflowPunct w:val="0"/>
              <w:adjustRightInd w:val="0"/>
              <w:snapToGrid w:val="0"/>
              <w:jc w:val="both"/>
              <w:rPr>
                <w:sz w:val="20"/>
                <w:szCs w:val="20"/>
              </w:rPr>
            </w:pPr>
            <w:r w:rsidRPr="000803AE">
              <w:rPr>
                <w:sz w:val="20"/>
                <w:szCs w:val="20"/>
              </w:rPr>
              <w:t>VI. Taiwan Depository Receipts ("TDR")</w:t>
            </w:r>
          </w:p>
          <w:p w:rsidR="00ED1478" w:rsidRPr="000803AE" w:rsidRDefault="00677066" w:rsidP="000B22F5">
            <w:pPr>
              <w:kinsoku w:val="0"/>
              <w:overflowPunct w:val="0"/>
              <w:adjustRightInd w:val="0"/>
              <w:snapToGrid w:val="0"/>
              <w:ind w:left="227"/>
              <w:jc w:val="both"/>
              <w:rPr>
                <w:sz w:val="20"/>
                <w:szCs w:val="20"/>
              </w:rPr>
            </w:pPr>
            <w:r w:rsidRPr="000803AE">
              <w:rPr>
                <w:rFonts w:eastAsia="標楷體"/>
                <w:sz w:val="20"/>
                <w:szCs w:val="20"/>
              </w:rPr>
              <w:t xml:space="preserve">A. Regular Items </w:t>
            </w:r>
            <w:r w:rsidR="00FD0DC6" w:rsidRPr="000803AE">
              <w:rPr>
                <w:rFonts w:eastAsia="標楷體" w:hint="eastAsia"/>
                <w:sz w:val="20"/>
                <w:szCs w:val="20"/>
              </w:rPr>
              <w:t xml:space="preserve">             </w:t>
            </w:r>
            <w:r w:rsidRPr="000803AE">
              <w:rPr>
                <w:rFonts w:eastAsia="標楷體"/>
                <w:sz w:val="20"/>
                <w:szCs w:val="20"/>
              </w:rPr>
              <w:t xml:space="preserve">Published by the </w:t>
            </w:r>
            <w:r w:rsidR="0051547E" w:rsidRPr="000803AE">
              <w:rPr>
                <w:rFonts w:eastAsia="標楷體"/>
                <w:sz w:val="20"/>
                <w:szCs w:val="20"/>
              </w:rPr>
              <w:t>Domestic Listing</w:t>
            </w:r>
            <w:r w:rsidR="00A17EAE" w:rsidRPr="000803AE">
              <w:rPr>
                <w:rFonts w:eastAsia="標楷體"/>
                <w:sz w:val="20"/>
                <w:szCs w:val="20"/>
              </w:rPr>
              <w:t xml:space="preserve"> </w:t>
            </w:r>
            <w:r w:rsidRPr="000803AE">
              <w:rPr>
                <w:rFonts w:eastAsia="標楷體"/>
                <w:sz w:val="20"/>
                <w:szCs w:val="20"/>
              </w:rPr>
              <w:t>Department</w:t>
            </w:r>
            <w:r w:rsidR="0051547E" w:rsidRPr="000803AE">
              <w:rPr>
                <w:rFonts w:eastAsia="標楷體"/>
                <w:sz w:val="20"/>
                <w:szCs w:val="20"/>
              </w:rPr>
              <w:t>/Foreign Listing Department</w:t>
            </w:r>
            <w:r w:rsidRPr="000803AE">
              <w:rPr>
                <w:rFonts w:eastAsia="標楷體"/>
                <w:sz w:val="20"/>
                <w:szCs w:val="20"/>
              </w:rPr>
              <w:t xml:space="preserve"> of the Taiwan Stock Exchange Corporation on</w:t>
            </w:r>
            <w:r w:rsidR="00F52BD1" w:rsidRPr="000803AE">
              <w:rPr>
                <w:sz w:val="20"/>
                <w:szCs w:val="20"/>
              </w:rPr>
              <w:t xml:space="preserve"> </w:t>
            </w:r>
            <w:del w:id="131" w:author="Lee and Li" w:date="2024-11-12T16:51:00Z">
              <w:r w:rsidR="009D0C76" w:rsidDel="000B22F5">
                <w:rPr>
                  <w:rFonts w:eastAsia="標楷體"/>
                  <w:sz w:val="20"/>
                  <w:szCs w:val="20"/>
                </w:rPr>
                <w:delText>December</w:delText>
              </w:r>
              <w:r w:rsidR="00615F88" w:rsidDel="000B22F5">
                <w:rPr>
                  <w:rFonts w:eastAsia="標楷體"/>
                  <w:sz w:val="20"/>
                  <w:szCs w:val="20"/>
                </w:rPr>
                <w:delText xml:space="preserve"> </w:delText>
              </w:r>
              <w:r w:rsidR="009D0C76" w:rsidDel="000B22F5">
                <w:rPr>
                  <w:rFonts w:eastAsia="標楷體"/>
                  <w:sz w:val="20"/>
                  <w:szCs w:val="20"/>
                </w:rPr>
                <w:delText>7</w:delText>
              </w:r>
            </w:del>
            <w:ins w:id="132" w:author="Lee and Li" w:date="2024-11-12T16:51:00Z">
              <w:r w:rsidR="000B22F5">
                <w:rPr>
                  <w:rFonts w:eastAsia="標楷體"/>
                  <w:sz w:val="20"/>
                  <w:szCs w:val="20"/>
                </w:rPr>
                <w:t>November 11</w:t>
              </w:r>
            </w:ins>
            <w:r w:rsidR="007A31B0">
              <w:rPr>
                <w:rFonts w:eastAsia="標楷體"/>
                <w:sz w:val="20"/>
                <w:szCs w:val="20"/>
              </w:rPr>
              <w:t>, 20</w:t>
            </w:r>
            <w:ins w:id="133" w:author="Lee and Li" w:date="2024-11-12T16:51:00Z">
              <w:r w:rsidR="000B22F5">
                <w:rPr>
                  <w:rFonts w:eastAsia="標楷體"/>
                  <w:sz w:val="20"/>
                  <w:szCs w:val="20"/>
                </w:rPr>
                <w:t>24</w:t>
              </w:r>
            </w:ins>
            <w:del w:id="134" w:author="Lee and Li" w:date="2024-11-12T16:51:00Z">
              <w:r w:rsidR="009D0C76" w:rsidDel="000B22F5">
                <w:rPr>
                  <w:rFonts w:eastAsia="標楷體"/>
                  <w:sz w:val="20"/>
                  <w:szCs w:val="20"/>
                </w:rPr>
                <w:delText>16</w:delText>
              </w:r>
            </w:del>
          </w:p>
        </w:tc>
      </w:tr>
      <w:tr w:rsidR="00677066" w:rsidRPr="000803AE" w:rsidTr="00ED1478">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vAlign w:val="center"/>
          </w:tcPr>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Consolidated financial report(s) prepared in accordance with the laws and regulations of the jurisdiction of incorporation of the foreign issuer or of the country where the underlying securities are listed;</w:t>
            </w:r>
            <w:r w:rsidR="00C130D5" w:rsidRPr="000803AE">
              <w:rPr>
                <w:rFonts w:ascii="Times New Roman"/>
                <w:color w:val="auto"/>
                <w:sz w:val="20"/>
              </w:rPr>
              <w:t xml:space="preserve"> </w:t>
            </w:r>
            <w:r w:rsidRPr="000803AE">
              <w:rPr>
                <w:rFonts w:ascii="Times New Roman"/>
                <w:color w:val="auto"/>
                <w:sz w:val="20"/>
              </w:rPr>
              <w:t>or, in the case where the laws and regulations of the jurisdiction of incorporation of the issuer of such securities or of the country where the underlying securities of the issuer are listed has no such requirements, voluntarily prepared, for the first quarter and third quarter</w:t>
            </w:r>
          </w:p>
          <w:p w:rsidR="00035965" w:rsidRPr="000803AE" w:rsidRDefault="00035965"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  (</w:t>
            </w:r>
            <w:proofErr w:type="gramStart"/>
            <w:r w:rsidRPr="000803AE">
              <w:rPr>
                <w:rFonts w:ascii="Times New Roman"/>
                <w:color w:val="auto"/>
                <w:sz w:val="20"/>
              </w:rPr>
              <w:t>in</w:t>
            </w:r>
            <w:proofErr w:type="gramEnd"/>
            <w:r w:rsidRPr="000803AE">
              <w:rPr>
                <w:rFonts w:ascii="Times New Roman"/>
                <w:color w:val="auto"/>
                <w:sz w:val="20"/>
              </w:rPr>
              <w:t xml:space="preserve"> Chinese version in principle, together with the English version or the version in the official language adopted in the country where the underlying securities are listed.)</w:t>
            </w:r>
          </w:p>
          <w:p w:rsidR="00035965" w:rsidRPr="000803AE" w:rsidRDefault="006C1D98"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Balance sheet, comprehensive income statement and cash flow statement prepared in accordance with the laws and regulations of the jurisdiction of incorporation of the foreign issuer or of the country where the underlying securities are listed; or balance sheet, comprehensive income statement and cash flow statement voluntarily prepared for the first quarter and third quarter, in the case where the laws and regulations of the jurisdiction of incorporation of the issuer of such securities or of the country where the underlying securities of the issuer are listed has no such requirements.</w:t>
            </w:r>
          </w:p>
          <w:p w:rsidR="00035965" w:rsidRPr="000803AE" w:rsidRDefault="00035965" w:rsidP="00FF048F">
            <w:pPr>
              <w:pStyle w:val="30"/>
              <w:numPr>
                <w:ilvl w:val="0"/>
                <w:numId w:val="258"/>
              </w:numPr>
              <w:adjustRightInd w:val="0"/>
              <w:snapToGrid w:val="0"/>
              <w:spacing w:line="240" w:lineRule="auto"/>
              <w:ind w:left="272" w:hanging="272"/>
              <w:jc w:val="left"/>
              <w:rPr>
                <w:rFonts w:ascii="Times New Roman"/>
                <w:color w:val="auto"/>
                <w:sz w:val="20"/>
              </w:rPr>
            </w:pPr>
            <w:r w:rsidRPr="000803AE">
              <w:rPr>
                <w:rFonts w:ascii="Times New Roman"/>
                <w:color w:val="auto"/>
                <w:sz w:val="20"/>
              </w:rPr>
              <w:t xml:space="preserve">Declaration issued by the chairman, managerial officer (s) and accounting officer(s) stating that contents of the financial reports reported and publicly announced in accordance with the laws and regulations contain no misrepresentations or omissions. </w:t>
            </w:r>
          </w:p>
          <w:p w:rsidR="00677066" w:rsidRPr="000803AE" w:rsidRDefault="00035965" w:rsidP="003716D3">
            <w:pPr>
              <w:pStyle w:val="30"/>
              <w:adjustRightInd w:val="0"/>
              <w:snapToGrid w:val="0"/>
              <w:spacing w:line="240" w:lineRule="auto"/>
              <w:ind w:left="300" w:hangingChars="150" w:hanging="300"/>
              <w:jc w:val="left"/>
              <w:rPr>
                <w:rFonts w:ascii="Times New Roman"/>
                <w:color w:val="auto"/>
                <w:sz w:val="20"/>
              </w:rPr>
            </w:pPr>
            <w:r w:rsidRPr="000803AE">
              <w:rPr>
                <w:rFonts w:ascii="Times New Roman"/>
                <w:color w:val="auto"/>
                <w:sz w:val="20"/>
              </w:rPr>
              <w:t>Note: Where a review report issued by Taiwan accountant is required in accordance with the laws and regulations, such report shall be publicly announced and reported together with the financial reports.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a5"/>
              <w:tabs>
                <w:tab w:val="clear" w:pos="4153"/>
                <w:tab w:val="clear" w:pos="8306"/>
              </w:tabs>
              <w:adjustRightInd w:val="0"/>
              <w:ind w:leftChars="28" w:left="67"/>
              <w:rPr>
                <w:rFonts w:eastAsia="標楷體"/>
              </w:rPr>
            </w:pPr>
            <w:r w:rsidRPr="000803AE">
              <w:rPr>
                <w:rFonts w:eastAsia="標楷體"/>
              </w:rPr>
              <w:t>Simultaneously at the time as provided by laws and regulations of the foreign issuer's home country or the country where the underlying securities are listed; provided, however, annual financial information shall be reported no later than six (6) months following the end of each fiscal year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240" w:hanging="240"/>
              <w:rPr>
                <w:rFonts w:eastAsia="標楷體"/>
                <w:sz w:val="20"/>
                <w:szCs w:val="20"/>
              </w:rPr>
            </w:pPr>
            <w:r w:rsidRPr="000803AE">
              <w:rPr>
                <w:rFonts w:eastAsia="標楷體"/>
                <w:sz w:val="20"/>
                <w:szCs w:val="20"/>
              </w:rPr>
              <w:t xml:space="preserve">1. The TDR issuer or the TDR depository shall upload the  financial report via the Market Observation Post System </w:t>
            </w:r>
          </w:p>
          <w:p w:rsidR="00677066" w:rsidRPr="000803AE" w:rsidRDefault="00677066" w:rsidP="003716D3">
            <w:pPr>
              <w:adjustRightInd w:val="0"/>
              <w:snapToGrid w:val="0"/>
              <w:ind w:leftChars="63" w:left="151"/>
              <w:rPr>
                <w:rFonts w:eastAsia="標楷體"/>
                <w:sz w:val="20"/>
                <w:szCs w:val="20"/>
              </w:rPr>
            </w:pPr>
            <w:r w:rsidRPr="000803AE">
              <w:rPr>
                <w:rFonts w:eastAsia="標楷體"/>
                <w:sz w:val="20"/>
                <w:szCs w:val="20"/>
              </w:rPr>
              <w:t>(sii.twse.com.tw/unformatted report of electronic data/filing of financial report)</w:t>
            </w:r>
          </w:p>
          <w:p w:rsidR="00677066" w:rsidRPr="000803AE" w:rsidRDefault="00677066" w:rsidP="003716D3">
            <w:pPr>
              <w:adjustRightInd w:val="0"/>
              <w:snapToGrid w:val="0"/>
              <w:ind w:leftChars="63" w:left="199" w:hangingChars="24" w:hanging="48"/>
              <w:rPr>
                <w:rFonts w:eastAsia="標楷體"/>
                <w:sz w:val="20"/>
                <w:szCs w:val="20"/>
              </w:rPr>
            </w:pPr>
            <w:r w:rsidRPr="000803AE">
              <w:rPr>
                <w:rFonts w:eastAsia="標楷體"/>
                <w:sz w:val="20"/>
                <w:szCs w:val="20"/>
              </w:rPr>
              <w:t>(Note: When filing in electronic data, condensed balance sheet and condensed income statement adjusted before and after applying ROC GAAP should be included.)</w:t>
            </w: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EE2A94" w:rsidP="003716D3">
            <w:pPr>
              <w:adjustRightInd w:val="0"/>
              <w:snapToGrid w:val="0"/>
              <w:ind w:leftChars="63" w:left="199" w:hangingChars="24" w:hanging="48"/>
              <w:rPr>
                <w:rFonts w:eastAsia="標楷體"/>
                <w:sz w:val="20"/>
                <w:szCs w:val="20"/>
              </w:rPr>
            </w:pPr>
          </w:p>
          <w:p w:rsidR="00EE2A94" w:rsidRPr="000803AE" w:rsidRDefault="00A6377B" w:rsidP="00A7258A">
            <w:pPr>
              <w:adjustRightInd w:val="0"/>
              <w:snapToGrid w:val="0"/>
              <w:ind w:left="240" w:hanging="240"/>
              <w:rPr>
                <w:sz w:val="20"/>
                <w:szCs w:val="20"/>
              </w:rPr>
            </w:pPr>
            <w:r w:rsidRPr="000803AE">
              <w:rPr>
                <w:rFonts w:hint="eastAsia"/>
                <w:sz w:val="20"/>
                <w:szCs w:val="20"/>
              </w:rPr>
              <w:t>2.</w:t>
            </w:r>
            <w:r w:rsidRPr="000803AE">
              <w:rPr>
                <w:sz w:val="20"/>
                <w:szCs w:val="20"/>
              </w:rPr>
              <w:t xml:space="preserve"> </w:t>
            </w:r>
            <w:r w:rsidR="00A86EE3" w:rsidRPr="000803AE">
              <w:rPr>
                <w:sz w:val="20"/>
                <w:szCs w:val="20"/>
              </w:rPr>
              <w:t>The TDR issuer or the TDR depository shall upload the consolidated financial reports to the Market Observation Post System (sii.twse.com.tw/matters required to be announced and reported by foreign issuers/formatted procedure of reporting TDR consolidated financial reports after adopting IFRS).</w:t>
            </w: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EE2A94" w:rsidRPr="000803AE" w:rsidRDefault="00EE2A94" w:rsidP="00EE2A94">
            <w:pPr>
              <w:adjustRightInd w:val="0"/>
              <w:snapToGrid w:val="0"/>
              <w:ind w:left="360"/>
              <w:rPr>
                <w:sz w:val="20"/>
                <w:szCs w:val="20"/>
              </w:rPr>
            </w:pPr>
          </w:p>
          <w:p w:rsidR="00A86EE3" w:rsidRPr="000803AE" w:rsidRDefault="00A86EE3" w:rsidP="00EE2A94">
            <w:pPr>
              <w:adjustRightInd w:val="0"/>
              <w:snapToGrid w:val="0"/>
              <w:ind w:left="360"/>
              <w:rPr>
                <w:sz w:val="20"/>
                <w:szCs w:val="20"/>
              </w:rPr>
            </w:pPr>
          </w:p>
          <w:p w:rsidR="00677066" w:rsidRPr="000803AE" w:rsidRDefault="00677066" w:rsidP="003716D3">
            <w:pPr>
              <w:adjustRightInd w:val="0"/>
              <w:snapToGrid w:val="0"/>
              <w:ind w:left="200" w:hangingChars="100" w:hanging="200"/>
              <w:rPr>
                <w:rFonts w:eastAsia="標楷體"/>
                <w:sz w:val="20"/>
                <w:szCs w:val="20"/>
              </w:rPr>
            </w:pPr>
            <w:r w:rsidRPr="000803AE">
              <w:rPr>
                <w:rFonts w:eastAsia="標楷體"/>
                <w:sz w:val="20"/>
                <w:szCs w:val="20"/>
              </w:rPr>
              <w:t xml:space="preserve">3. The TDR issuer or the TDR depository shall upload the declaration stating that the financial reports do not contain misrepresentations or omissions via the Market Observation Post System </w:t>
            </w:r>
          </w:p>
          <w:p w:rsidR="00677066" w:rsidRPr="000803AE" w:rsidRDefault="00677066" w:rsidP="003716D3">
            <w:pPr>
              <w:adjustRightInd w:val="0"/>
              <w:snapToGrid w:val="0"/>
              <w:ind w:leftChars="100" w:left="240"/>
              <w:rPr>
                <w:rFonts w:eastAsia="標楷體"/>
                <w:sz w:val="20"/>
                <w:szCs w:val="20"/>
              </w:rPr>
            </w:pPr>
            <w:r w:rsidRPr="000803AE">
              <w:rPr>
                <w:rFonts w:eastAsia="標楷體"/>
                <w:sz w:val="20"/>
                <w:szCs w:val="20"/>
              </w:rPr>
              <w:t>(sii.twse.com.tw/ announcement of the declaration issued pursuant to Paragraph 3, Article 14 of the Securities and Exchange Act)</w:t>
            </w:r>
          </w:p>
          <w:p w:rsidR="00677066" w:rsidRPr="000803AE" w:rsidRDefault="00677066" w:rsidP="003716D3">
            <w:pPr>
              <w:adjustRightInd w:val="0"/>
              <w:snapToGrid w:val="0"/>
              <w:rPr>
                <w:rFonts w:eastAsia="標楷體"/>
                <w:sz w:val="20"/>
                <w:szCs w:val="20"/>
              </w:rPr>
            </w:pPr>
          </w:p>
          <w:p w:rsidR="00677066" w:rsidRPr="000803AE" w:rsidRDefault="00677066" w:rsidP="003C51F5">
            <w:pPr>
              <w:adjustRightInd w:val="0"/>
              <w:snapToGrid w:val="0"/>
              <w:rPr>
                <w:rFonts w:eastAsia="標楷體"/>
                <w:sz w:val="20"/>
                <w:szCs w:val="20"/>
              </w:rPr>
            </w:pPr>
            <w:r w:rsidRPr="000803AE">
              <w:rPr>
                <w:rFonts w:eastAsia="標楷體"/>
                <w:sz w:val="20"/>
                <w:szCs w:val="20"/>
              </w:rPr>
              <w:t xml:space="preserve">Originals of abovementioned documents should be submitted to: the Securities and Futures Bureau </w:t>
            </w:r>
            <w:r w:rsidR="003C51F5" w:rsidRPr="000803AE">
              <w:rPr>
                <w:rFonts w:eastAsia="標楷體" w:hint="eastAsia"/>
                <w:sz w:val="20"/>
                <w:szCs w:val="20"/>
              </w:rPr>
              <w:t xml:space="preserve">(one copy) </w:t>
            </w:r>
            <w:r w:rsidRPr="000803AE">
              <w:rPr>
                <w:rFonts w:eastAsia="標楷體"/>
                <w:sz w:val="20"/>
                <w:szCs w:val="20"/>
              </w:rPr>
              <w:t>and copying the Taiwan Stock Exchange Corporation (</w:t>
            </w:r>
            <w:r w:rsidR="003C51F5" w:rsidRPr="000803AE">
              <w:rPr>
                <w:rFonts w:eastAsia="標楷體" w:hint="eastAsia"/>
                <w:sz w:val="20"/>
                <w:szCs w:val="20"/>
              </w:rPr>
              <w:t>one copy</w:t>
            </w:r>
            <w:r w:rsidRPr="000803AE">
              <w:rPr>
                <w:rFonts w:eastAsia="標楷體"/>
                <w:sz w:val="20"/>
                <w:szCs w:val="20"/>
              </w:rPr>
              <w:t>)</w:t>
            </w:r>
            <w:r w:rsidR="00A7258A" w:rsidRPr="000803AE">
              <w:rPr>
                <w:rFonts w:eastAsia="標楷體" w:hint="eastAsia"/>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b/>
                <w:sz w:val="20"/>
                <w:szCs w:val="20"/>
              </w:rPr>
              <w:tab/>
            </w:r>
            <w:r w:rsidRPr="000803AE">
              <w:rPr>
                <w:rFonts w:eastAsia="標楷體"/>
                <w:sz w:val="20"/>
                <w:szCs w:val="20"/>
              </w:rPr>
              <w:t>"List of Matters Required to be Reported to the Financial Supervisory Commission by Foreign Securities Issuers for Offering and Issuance of Securities" issued by the authority.</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3.</w:t>
            </w:r>
            <w:r w:rsidRPr="000803AE">
              <w:rPr>
                <w:rFonts w:eastAsia="標楷體"/>
                <w:sz w:val="20"/>
                <w:szCs w:val="20"/>
              </w:rPr>
              <w:tab/>
              <w:t>Paragraph 7, Article 3 of the "</w:t>
            </w:r>
            <w:r w:rsidRPr="000803AE">
              <w:rPr>
                <w:sz w:val="20"/>
                <w:szCs w:val="20"/>
              </w:rPr>
              <w:t>Taiwan Stock Exchange Corporation Rules Governing Information Reporting by Companies with Exchange-Listed Securities and Offshore Fund Institutions with Exchange-Listed Offshore Exchange-Traded Funds</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4.  Letter dated February 4, 2010 (Ref. No.: Tai-Cheng-Chih-0991800381).</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5.  Letter dated May 21, 2010 (Ref. No.: Tai-Cheng-Chih-</w:t>
            </w:r>
            <w:r w:rsidRPr="000803AE">
              <w:rPr>
                <w:rFonts w:eastAsia="標楷體"/>
                <w:kern w:val="0"/>
                <w:sz w:val="20"/>
                <w:szCs w:val="20"/>
              </w:rPr>
              <w:t>09918014521</w:t>
            </w:r>
            <w:r w:rsidRPr="000803AE">
              <w:rPr>
                <w:rFonts w:eastAsia="標楷體"/>
                <w:sz w:val="20"/>
                <w:szCs w:val="20"/>
              </w:rPr>
              <w:t>).</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6.  Letter dated November 17, 2010 (Ref. No.: Tai-Cheng-Chih-0991803962).</w:t>
            </w:r>
          </w:p>
          <w:p w:rsidR="00A86EE3"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7.  Letter dated January 23, 2013 (Ref. No.: Tai-Cheng-Shang-Yi-Chih-1020001320).</w:t>
            </w:r>
          </w:p>
          <w:p w:rsidR="00677066" w:rsidRPr="000803AE" w:rsidRDefault="00A86EE3" w:rsidP="003716D3">
            <w:pPr>
              <w:autoSpaceDE w:val="0"/>
              <w:autoSpaceDN w:val="0"/>
              <w:adjustRightInd w:val="0"/>
              <w:snapToGrid w:val="0"/>
              <w:ind w:left="316" w:hanging="316"/>
              <w:rPr>
                <w:rFonts w:eastAsia="標楷體"/>
                <w:sz w:val="20"/>
                <w:szCs w:val="20"/>
              </w:rPr>
            </w:pPr>
            <w:r w:rsidRPr="000803AE">
              <w:rPr>
                <w:rFonts w:eastAsia="標楷體"/>
                <w:sz w:val="20"/>
                <w:szCs w:val="20"/>
              </w:rPr>
              <w:t>8.  Letter dated April 3, 2013 (Ref. No.: Tai-Cheng-Shang-Er-Chih-1021700754).</w:t>
            </w:r>
          </w:p>
          <w:p w:rsidR="006C1D98" w:rsidRPr="000803AE" w:rsidRDefault="006C1D98" w:rsidP="003716D3">
            <w:pPr>
              <w:autoSpaceDE w:val="0"/>
              <w:autoSpaceDN w:val="0"/>
              <w:adjustRightInd w:val="0"/>
              <w:snapToGrid w:val="0"/>
              <w:ind w:left="316" w:hanging="316"/>
              <w:rPr>
                <w:rFonts w:eastAsia="標楷體"/>
                <w:sz w:val="20"/>
                <w:szCs w:val="20"/>
              </w:rPr>
            </w:pPr>
            <w:r w:rsidRPr="000803AE">
              <w:rPr>
                <w:rFonts w:eastAsia="標楷體"/>
                <w:sz w:val="20"/>
                <w:szCs w:val="20"/>
              </w:rPr>
              <w:t>9.  Letter dated May 10, 2013 (Ref. No.: Tai-Cheng-Shang-Er-Chih-1021701135)</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Explanations of material changes in annual financial ratios and financial analysis data</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Simultaneously when annual financial report of the issuer is published in its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w:t>
            </w:r>
          </w:p>
          <w:p w:rsidR="004511BD" w:rsidRPr="000803AE" w:rsidRDefault="004511BD" w:rsidP="004511BD">
            <w:pPr>
              <w:pStyle w:val="30"/>
              <w:adjustRightInd w:val="0"/>
              <w:snapToGrid w:val="0"/>
              <w:spacing w:line="240" w:lineRule="auto"/>
              <w:ind w:leftChars="138" w:left="331"/>
              <w:jc w:val="left"/>
              <w:rPr>
                <w:rFonts w:ascii="Times New Roman"/>
                <w:bCs/>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ratios/financial analysis data)</w:t>
            </w:r>
          </w:p>
          <w:p w:rsidR="004511BD" w:rsidRPr="000803AE" w:rsidRDefault="004511BD" w:rsidP="000B1821">
            <w:pPr>
              <w:numPr>
                <w:ilvl w:val="0"/>
                <w:numId w:val="397"/>
              </w:numPr>
              <w:tabs>
                <w:tab w:val="clear" w:pos="480"/>
                <w:tab w:val="num" w:pos="319"/>
              </w:tabs>
              <w:adjustRightInd w:val="0"/>
              <w:snapToGrid w:val="0"/>
              <w:ind w:left="319" w:hanging="319"/>
              <w:rPr>
                <w:sz w:val="20"/>
                <w:szCs w:val="20"/>
              </w:rPr>
            </w:pPr>
            <w:r w:rsidRPr="000803AE">
              <w:rPr>
                <w:sz w:val="20"/>
                <w:szCs w:val="20"/>
              </w:rPr>
              <w:t xml:space="preserve">The TDR issuer or the TDR depository shall post information via the Market Observation Post System in the event that the percentage of change of any financial ratio reaches 20% </w:t>
            </w:r>
          </w:p>
          <w:p w:rsidR="00677066" w:rsidRPr="000803AE" w:rsidRDefault="004511BD" w:rsidP="004511BD">
            <w:pPr>
              <w:pStyle w:val="30"/>
              <w:adjustRightInd w:val="0"/>
              <w:snapToGrid w:val="0"/>
              <w:spacing w:line="240" w:lineRule="auto"/>
              <w:ind w:leftChars="138" w:left="331"/>
              <w:jc w:val="left"/>
              <w:rPr>
                <w:rFonts w:ascii="Times New Roman"/>
                <w:color w:val="auto"/>
                <w:sz w:val="20"/>
              </w:rPr>
            </w:pPr>
            <w:r w:rsidRPr="000803AE">
              <w:rPr>
                <w:rFonts w:ascii="Times New Roman"/>
                <w:color w:val="auto"/>
                <w:sz w:val="20"/>
              </w:rPr>
              <w:t>(sii.twse.com.tw/report of financial analysis data</w:t>
            </w:r>
            <w:r w:rsidRPr="000803AE">
              <w:rPr>
                <w:rFonts w:ascii="Times New Roman" w:hint="eastAsia"/>
                <w:color w:val="auto"/>
                <w:sz w:val="20"/>
              </w:rPr>
              <w:t xml:space="preserve"> and </w:t>
            </w:r>
            <w:r w:rsidRPr="000803AE">
              <w:rPr>
                <w:rFonts w:ascii="Times New Roman"/>
                <w:color w:val="auto"/>
                <w:sz w:val="20"/>
              </w:rPr>
              <w:t>material changes in ratios/material changes in turnover rate of inventory, turnover rate of accounts receivable, and gross profit margin)</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regarding corporate directors/supervisors and shareholders holding 10 percent or more of the issuer's issued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one (1) month following regular shareholders' meetings or extraordinary shareholders' meetings; provided, however, if the deadline of report is earlier than the above pursuant to the laws and regulations of the issuer's home country and the country where its securities are listed, the report shall be made pursuant to such laws and regulations and simultaneously filed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jc w:val="both"/>
              <w:rPr>
                <w:rFonts w:eastAsia="標楷體"/>
                <w:bCs/>
                <w:sz w:val="20"/>
                <w:szCs w:val="20"/>
              </w:rPr>
            </w:pPr>
            <w:r w:rsidRPr="000803AE">
              <w:rPr>
                <w:rFonts w:eastAsia="標楷體"/>
                <w:sz w:val="20"/>
                <w:szCs w:val="20"/>
              </w:rPr>
              <w:t>The TDR issuer or the TDR depository shall post information via the Market Observation Post System (sii.twse.com.tw/ filing of changes relating to director, supervisor and corporate shareholder who holds 10% or more of the company's total issued shares)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Remuneration of directors and supervisors in the preceding year</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when the annual report of the issuer is published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FF048F">
            <w:pPr>
              <w:numPr>
                <w:ilvl w:val="0"/>
                <w:numId w:val="260"/>
              </w:numPr>
              <w:adjustRightInd w:val="0"/>
              <w:snapToGrid w:val="0"/>
              <w:ind w:left="331" w:hanging="331"/>
              <w:rPr>
                <w:bCs/>
                <w:sz w:val="20"/>
                <w:szCs w:val="20"/>
              </w:rPr>
            </w:pPr>
            <w:r w:rsidRPr="000803AE">
              <w:rPr>
                <w:sz w:val="20"/>
                <w:szCs w:val="20"/>
              </w:rPr>
              <w:t>The TDR issuer or the TDR depository shall post information via the Market Observation Post System (sii.twse.com.tw/filing of remuneration of directors and supervisors)</w:t>
            </w:r>
          </w:p>
          <w:p w:rsidR="00677066" w:rsidRPr="000803AE" w:rsidRDefault="00677066" w:rsidP="00FF048F">
            <w:pPr>
              <w:numPr>
                <w:ilvl w:val="0"/>
                <w:numId w:val="260"/>
              </w:numPr>
              <w:adjustRightInd w:val="0"/>
              <w:snapToGrid w:val="0"/>
              <w:rPr>
                <w:rFonts w:eastAsia="標楷體"/>
                <w:bCs/>
                <w:sz w:val="20"/>
                <w:szCs w:val="20"/>
              </w:rPr>
            </w:pPr>
            <w:r w:rsidRPr="000803AE">
              <w:rPr>
                <w:rFonts w:eastAsia="標楷體"/>
                <w:sz w:val="20"/>
                <w:szCs w:val="20"/>
              </w:rPr>
              <w:t xml:space="preserve">Issuers who </w:t>
            </w:r>
            <w:r w:rsidRPr="000803AE">
              <w:rPr>
                <w:sz w:val="20"/>
                <w:szCs w:val="20"/>
              </w:rPr>
              <w:t>already</w:t>
            </w:r>
            <w:r w:rsidRPr="000803AE">
              <w:rPr>
                <w:rFonts w:eastAsia="標楷體"/>
                <w:sz w:val="20"/>
                <w:szCs w:val="20"/>
              </w:rPr>
              <w:t xml:space="preserve"> reported the actual amount of remuneration of directors and supervisors need not proceed with the report in the second phase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Closing price and trading volume of the securities represented by TDR on foreign stock exchanges or securities markets, and closing exchange rate in the foreign exchange market among Taiwan banks in the preceding business day</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Within the same day when the trading closes at the foreign stock exchange or securities market where the underlying securities are traded.</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(sii.twse.com.tw/matters required to be reported by foreign issuers/uploading of TDR closing price).</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677066" w:rsidRPr="000803AE" w:rsidRDefault="00677066"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7, Article 3 of the "Taiwan Stock Exchange Corporation Rules Governing Information Reporting by Companies with Listed Securities and Offshore Fund Institutions with Listed Offshore Exchange-Traded Funds".</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after issuance.</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via the Market Observation Post System (sii.twse.com.tw/domestic securities reporting/common shares or TDR)</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rPr>
                <w:rFonts w:eastAsia="標楷體"/>
                <w:sz w:val="20"/>
                <w:szCs w:val="20"/>
              </w:rPr>
            </w:pPr>
            <w:r w:rsidRPr="000803AE">
              <w:rPr>
                <w:sz w:val="20"/>
                <w:szCs w:val="20"/>
              </w:rPr>
              <w:t>Paragraph 7, Article 3 of the</w:t>
            </w:r>
            <w:r w:rsidRPr="000803AE">
              <w:rPr>
                <w:rFonts w:eastAsia="標楷體"/>
                <w:sz w:val="20"/>
                <w:szCs w:val="20"/>
              </w:rPr>
              <w:t xml:space="preserve"> </w:t>
            </w:r>
            <w:r w:rsidR="00677066" w:rsidRPr="000803AE">
              <w:rPr>
                <w:rFonts w:eastAsia="標楷體"/>
                <w:sz w:val="20"/>
                <w:szCs w:val="20"/>
              </w:rPr>
              <w:t>"</w:t>
            </w:r>
            <w:r w:rsidR="00677066" w:rsidRPr="000803AE">
              <w:rPr>
                <w:sz w:val="20"/>
                <w:szCs w:val="20"/>
              </w:rPr>
              <w:t>Taiwan Stock Exchange Corporation Rules Governing Information Reporting by Companies with Exchange-Listed Securities and Offshore Fund Institutions with Exchange-Listed Offshore Exchange-Traded Funds</w:t>
            </w:r>
            <w:r w:rsidR="00677066" w:rsidRPr="000803AE">
              <w:rPr>
                <w:rFonts w:eastAsia="標楷體"/>
                <w:sz w:val="20"/>
                <w:szCs w:val="20"/>
              </w:rPr>
              <w:t>".</w:t>
            </w:r>
          </w:p>
        </w:tc>
      </w:tr>
      <w:tr w:rsidR="00677066"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Quarterly report in relation to use of proceeds of new shares issued through cash capital increase as the underlying shares.</w:t>
            </w:r>
          </w:p>
        </w:tc>
        <w:tc>
          <w:tcPr>
            <w:tcW w:w="2160" w:type="dxa"/>
            <w:tcBorders>
              <w:top w:val="single" w:sz="4" w:space="0" w:color="auto"/>
              <w:left w:val="single" w:sz="4" w:space="0" w:color="auto"/>
              <w:bottom w:val="single" w:sz="4" w:space="0" w:color="auto"/>
              <w:right w:val="single" w:sz="4" w:space="0" w:color="auto"/>
            </w:tcBorders>
          </w:tcPr>
          <w:p w:rsidR="00677066" w:rsidRPr="000803AE" w:rsidRDefault="00677066"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Within 10 days following the end of each quarter.</w:t>
            </w:r>
          </w:p>
        </w:tc>
        <w:tc>
          <w:tcPr>
            <w:tcW w:w="630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00677066" w:rsidRPr="000803AE">
              <w:rPr>
                <w:rFonts w:ascii="Times New Roman"/>
                <w:color w:val="auto"/>
                <w:sz w:val="20"/>
              </w:rPr>
              <w:t xml:space="preserve"> the Market Observation Post System (sii.twse.com.tw/ reporting of rights issue and issue of corporate bonds /quarterly report in relation to use of proceeds).</w:t>
            </w:r>
          </w:p>
        </w:tc>
        <w:tc>
          <w:tcPr>
            <w:tcW w:w="3780" w:type="dxa"/>
            <w:tcBorders>
              <w:top w:val="single" w:sz="4" w:space="0" w:color="auto"/>
              <w:left w:val="single" w:sz="4" w:space="0" w:color="auto"/>
              <w:bottom w:val="single" w:sz="4" w:space="0" w:color="auto"/>
              <w:right w:val="single" w:sz="4" w:space="0" w:color="auto"/>
            </w:tcBorders>
          </w:tcPr>
          <w:p w:rsidR="00677066"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1. </w:t>
            </w:r>
            <w:r w:rsidR="00677066" w:rsidRPr="000803AE">
              <w:rPr>
                <w:rFonts w:eastAsia="標楷體"/>
                <w:sz w:val="20"/>
                <w:szCs w:val="20"/>
              </w:rPr>
              <w:t>Article 10 of "</w:t>
            </w:r>
            <w:r w:rsidR="00677066" w:rsidRPr="000803AE">
              <w:rPr>
                <w:sz w:val="20"/>
                <w:szCs w:val="20"/>
              </w:rPr>
              <w:t>Regulations Governing the Offering and Issuance of Securities by Foreign Issuers</w:t>
            </w:r>
            <w:r w:rsidR="00677066" w:rsidRPr="000803AE">
              <w:rPr>
                <w:rFonts w:eastAsia="標楷體"/>
                <w:sz w:val="20"/>
                <w:szCs w:val="20"/>
              </w:rPr>
              <w:t>".</w:t>
            </w:r>
          </w:p>
          <w:p w:rsidR="00DF4A41" w:rsidRPr="000803AE" w:rsidRDefault="00DF4A41" w:rsidP="003716D3">
            <w:pPr>
              <w:adjustRightInd w:val="0"/>
              <w:snapToGrid w:val="0"/>
              <w:ind w:left="200" w:hanging="200"/>
              <w:rPr>
                <w:rFonts w:eastAsia="標楷體"/>
                <w:sz w:val="20"/>
                <w:szCs w:val="20"/>
              </w:rPr>
            </w:pPr>
            <w:r w:rsidRPr="000803AE">
              <w:rPr>
                <w:rFonts w:eastAsia="標楷體"/>
                <w:sz w:val="20"/>
                <w:szCs w:val="20"/>
              </w:rPr>
              <w:t xml:space="preserve">2. </w:t>
            </w:r>
            <w:r w:rsidRPr="000803AE">
              <w:rPr>
                <w:sz w:val="20"/>
                <w:szCs w:val="20"/>
              </w:rPr>
              <w:t>Paragraph 7, Article 3 of the "Taiwan Stock Exchange Corporation Rules Governing Information Reporting by Companies with Exchange-Listed Securities and Offshore Fund Institutions with Exchange-Listed Offshore Exchange-Traded Funds"</w:t>
            </w:r>
            <w:r w:rsidR="001C459F" w:rsidRPr="000803AE">
              <w:rPr>
                <w:sz w:val="20"/>
                <w:szCs w:val="20"/>
              </w:rPr>
              <w:t>.</w:t>
            </w:r>
          </w:p>
          <w:p w:rsidR="00DF4A41" w:rsidRPr="000803AE" w:rsidRDefault="00DF4A41" w:rsidP="003716D3">
            <w:pPr>
              <w:adjustRightInd w:val="0"/>
              <w:snapToGrid w:val="0"/>
              <w:rPr>
                <w:rFonts w:eastAsia="標楷體"/>
                <w:bCs/>
                <w:sz w:val="20"/>
                <w:szCs w:val="20"/>
              </w:rPr>
            </w:pPr>
          </w:p>
        </w:tc>
      </w:tr>
      <w:tr w:rsidR="00DF4A41" w:rsidRPr="000803AE" w:rsidTr="00ED1478">
        <w:tc>
          <w:tcPr>
            <w:tcW w:w="72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vAlign w:val="center"/>
          </w:tcPr>
          <w:p w:rsidR="00DF4A41" w:rsidRPr="000803AE" w:rsidRDefault="00B218EF"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Monthly report of TDRs on outstanding amounts and redemption</w:t>
            </w:r>
          </w:p>
        </w:tc>
        <w:tc>
          <w:tcPr>
            <w:tcW w:w="216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Information for the preceding month should be reported by the 10</w:t>
            </w:r>
            <w:r w:rsidRPr="000803AE">
              <w:rPr>
                <w:rFonts w:ascii="Times New Roman"/>
                <w:color w:val="auto"/>
                <w:sz w:val="20"/>
                <w:vertAlign w:val="superscript"/>
              </w:rPr>
              <w:t>th</w:t>
            </w:r>
            <w:r w:rsidRPr="000803AE">
              <w:rPr>
                <w:rFonts w:ascii="Times New Roman"/>
                <w:color w:val="auto"/>
                <w:sz w:val="20"/>
              </w:rPr>
              <w:t xml:space="preserve"> day of each month.</w:t>
            </w:r>
          </w:p>
        </w:tc>
        <w:tc>
          <w:tcPr>
            <w:tcW w:w="6300" w:type="dxa"/>
            <w:tcBorders>
              <w:top w:val="single" w:sz="4" w:space="0" w:color="auto"/>
              <w:left w:val="single" w:sz="4" w:space="0" w:color="auto"/>
              <w:bottom w:val="single" w:sz="4" w:space="0" w:color="auto"/>
              <w:right w:val="single" w:sz="4" w:space="0" w:color="auto"/>
            </w:tcBorders>
          </w:tcPr>
          <w:p w:rsidR="00DF4A41" w:rsidRPr="000803AE" w:rsidRDefault="005F3BC5"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 xml:space="preserve">The TDR issuer or the TDR depository shall upload the relevant </w:t>
            </w:r>
            <w:r w:rsidR="001C459F" w:rsidRPr="000803AE">
              <w:rPr>
                <w:rFonts w:ascii="Times New Roman"/>
                <w:color w:val="auto"/>
                <w:sz w:val="20"/>
              </w:rPr>
              <w:t>information to</w:t>
            </w:r>
            <w:r w:rsidRPr="000803AE">
              <w:rPr>
                <w:rFonts w:ascii="Times New Roman"/>
                <w:color w:val="auto"/>
                <w:sz w:val="20"/>
              </w:rPr>
              <w:t xml:space="preserve"> the Market Observation Post System (sii.twse.com.tw/ reporting of outstanding of foreign issuer's securities, TDR, and bonds).</w:t>
            </w:r>
          </w:p>
        </w:tc>
        <w:tc>
          <w:tcPr>
            <w:tcW w:w="3780" w:type="dxa"/>
            <w:tcBorders>
              <w:top w:val="single" w:sz="4" w:space="0" w:color="auto"/>
              <w:left w:val="single" w:sz="4" w:space="0" w:color="auto"/>
              <w:bottom w:val="single" w:sz="4" w:space="0" w:color="auto"/>
              <w:right w:val="single" w:sz="4" w:space="0" w:color="auto"/>
            </w:tcBorders>
          </w:tcPr>
          <w:p w:rsidR="005D0E09" w:rsidRPr="000803AE" w:rsidRDefault="005D0E09" w:rsidP="003716D3">
            <w:pPr>
              <w:adjustRightInd w:val="0"/>
              <w:snapToGrid w:val="0"/>
              <w:ind w:left="200" w:hanging="200"/>
              <w:rPr>
                <w:rFonts w:eastAsia="標楷體"/>
                <w:sz w:val="20"/>
                <w:szCs w:val="20"/>
              </w:rPr>
            </w:pPr>
            <w:r w:rsidRPr="000803AE">
              <w:rPr>
                <w:rFonts w:eastAsia="標楷體"/>
                <w:sz w:val="20"/>
                <w:szCs w:val="20"/>
              </w:rPr>
              <w:t xml:space="preserve">1. </w:t>
            </w:r>
            <w:r w:rsidR="00DA4859" w:rsidRPr="000803AE">
              <w:rPr>
                <w:rFonts w:eastAsia="標楷體"/>
                <w:sz w:val="20"/>
                <w:szCs w:val="20"/>
              </w:rPr>
              <w:t>Article 42</w:t>
            </w:r>
            <w:r w:rsidR="0083269A" w:rsidRPr="000803AE">
              <w:rPr>
                <w:rFonts w:eastAsia="標楷體"/>
                <w:sz w:val="20"/>
                <w:szCs w:val="20"/>
              </w:rPr>
              <w:t xml:space="preserve"> of</w:t>
            </w:r>
            <w:r w:rsidRPr="000803AE">
              <w:rPr>
                <w:rFonts w:eastAsia="標楷體"/>
                <w:sz w:val="20"/>
                <w:szCs w:val="20"/>
              </w:rPr>
              <w:t xml:space="preserve"> </w:t>
            </w:r>
            <w:r w:rsidR="002D618C" w:rsidRPr="000803AE">
              <w:rPr>
                <w:rFonts w:eastAsia="標楷體"/>
                <w:sz w:val="20"/>
                <w:szCs w:val="20"/>
              </w:rPr>
              <w:t>"</w:t>
            </w:r>
            <w:r w:rsidRPr="000803AE">
              <w:rPr>
                <w:sz w:val="20"/>
                <w:szCs w:val="20"/>
              </w:rPr>
              <w:t>Regulations Governing the Offering and Issuance of Securities by Foreign Issuers</w:t>
            </w:r>
            <w:r w:rsidR="002D618C" w:rsidRPr="000803AE">
              <w:rPr>
                <w:sz w:val="20"/>
                <w:szCs w:val="20"/>
              </w:rPr>
              <w:t>"</w:t>
            </w:r>
            <w:r w:rsidR="001C459F" w:rsidRPr="000803AE">
              <w:rPr>
                <w:sz w:val="20"/>
                <w:szCs w:val="20"/>
              </w:rPr>
              <w:t>.</w:t>
            </w:r>
          </w:p>
          <w:p w:rsidR="00DF4A41" w:rsidRPr="000803AE" w:rsidRDefault="005D0E09" w:rsidP="003716D3">
            <w:pPr>
              <w:adjustRightInd w:val="0"/>
              <w:snapToGrid w:val="0"/>
              <w:ind w:left="200" w:hanging="200"/>
              <w:rPr>
                <w:rFonts w:eastAsia="標楷體"/>
                <w:sz w:val="20"/>
                <w:szCs w:val="20"/>
              </w:rPr>
            </w:pPr>
            <w:r w:rsidRPr="000803AE">
              <w:rPr>
                <w:rFonts w:eastAsia="標楷體"/>
                <w:sz w:val="20"/>
                <w:szCs w:val="20"/>
              </w:rPr>
              <w:t>2.</w:t>
            </w:r>
            <w:r w:rsidRPr="000803AE">
              <w:rPr>
                <w:rFonts w:eastAsia="標楷體"/>
                <w:sz w:val="20"/>
                <w:szCs w:val="20"/>
              </w:rPr>
              <w:tab/>
            </w:r>
            <w:r w:rsidRPr="000803AE">
              <w:rPr>
                <w:sz w:val="20"/>
                <w:szCs w:val="20"/>
              </w:rPr>
              <w:t xml:space="preserve">Paragraph 7, Article 3 of the </w:t>
            </w:r>
            <w:r w:rsidR="0083269A" w:rsidRPr="000803AE">
              <w:rPr>
                <w:sz w:val="20"/>
                <w:szCs w:val="20"/>
              </w:rPr>
              <w:t>"</w:t>
            </w:r>
            <w:r w:rsidRPr="000803AE">
              <w:rPr>
                <w:sz w:val="20"/>
                <w:szCs w:val="20"/>
              </w:rPr>
              <w:t>Taiwan Stock Exchange Corporation Rules Governing Information Reporting by Companies with Exchange-Listed Securities and Offshore Fund Institutions with Exchange-Listed Offshore Exchange-Traded Funds</w:t>
            </w:r>
            <w:r w:rsidR="0083269A" w:rsidRPr="000803AE">
              <w:rPr>
                <w:sz w:val="20"/>
                <w:szCs w:val="20"/>
              </w:rPr>
              <w:t>"</w:t>
            </w:r>
            <w:r w:rsidR="001C459F" w:rsidRPr="000803AE">
              <w:rPr>
                <w:sz w:val="20"/>
                <w:szCs w:val="20"/>
              </w:rPr>
              <w:t>.</w:t>
            </w:r>
          </w:p>
        </w:tc>
      </w:tr>
    </w:tbl>
    <w:p w:rsidR="00ED1478" w:rsidRPr="000803AE" w:rsidRDefault="00ED1478" w:rsidP="003716D3">
      <w:pPr>
        <w:adjustRightInd w:val="0"/>
        <w:snapToGrid w:val="0"/>
        <w:rPr>
          <w:rFonts w:eastAsia="標楷體"/>
          <w:sz w:val="20"/>
          <w:szCs w:val="20"/>
        </w:rPr>
      </w:pPr>
    </w:p>
    <w:p w:rsidR="00677066" w:rsidRPr="000803AE" w:rsidRDefault="00677066" w:rsidP="003716D3">
      <w:pPr>
        <w:adjustRightInd w:val="0"/>
        <w:snapToGrid w:val="0"/>
        <w:rPr>
          <w:rFonts w:eastAsia="標楷體"/>
          <w:sz w:val="20"/>
          <w:szCs w:val="20"/>
        </w:rPr>
        <w:sectPr w:rsidR="00677066" w:rsidRPr="000803AE" w:rsidSect="00234980">
          <w:pgSz w:w="16838" w:h="11906" w:orient="landscape" w:code="9"/>
          <w:pgMar w:top="851" w:right="851" w:bottom="851" w:left="851" w:header="567" w:footer="567" w:gutter="0"/>
          <w:cols w:space="425"/>
          <w:docGrid w:type="lines" w:linePitch="360"/>
        </w:sect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160"/>
        <w:gridCol w:w="2160"/>
        <w:gridCol w:w="6300"/>
        <w:gridCol w:w="3780"/>
      </w:tblGrid>
      <w:tr w:rsidR="00677066" w:rsidRPr="000803AE" w:rsidTr="00586125">
        <w:trPr>
          <w:trHeight w:val="397"/>
          <w:tblHeader/>
        </w:trPr>
        <w:tc>
          <w:tcPr>
            <w:tcW w:w="15120" w:type="dxa"/>
            <w:gridSpan w:val="5"/>
            <w:tcBorders>
              <w:top w:val="nil"/>
              <w:left w:val="nil"/>
              <w:bottom w:val="single" w:sz="4" w:space="0" w:color="auto"/>
              <w:right w:val="nil"/>
            </w:tcBorders>
            <w:vAlign w:val="center"/>
          </w:tcPr>
          <w:p w:rsidR="00677066" w:rsidRPr="000803AE" w:rsidRDefault="00677066" w:rsidP="003716D3">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677066" w:rsidRPr="000803AE" w:rsidRDefault="00677066" w:rsidP="003716D3">
            <w:pPr>
              <w:kinsoku w:val="0"/>
              <w:overflowPunct w:val="0"/>
              <w:adjustRightInd w:val="0"/>
              <w:snapToGrid w:val="0"/>
              <w:jc w:val="center"/>
              <w:rPr>
                <w:rFonts w:eastAsia="標楷體"/>
                <w:b/>
                <w:sz w:val="20"/>
                <w:szCs w:val="20"/>
              </w:rPr>
            </w:pPr>
          </w:p>
          <w:p w:rsidR="00677066" w:rsidRPr="000803AE" w:rsidRDefault="00677066" w:rsidP="003716D3">
            <w:pPr>
              <w:kinsoku w:val="0"/>
              <w:overflowPunct w:val="0"/>
              <w:adjustRightInd w:val="0"/>
              <w:snapToGrid w:val="0"/>
              <w:jc w:val="both"/>
              <w:rPr>
                <w:sz w:val="20"/>
                <w:szCs w:val="20"/>
              </w:rPr>
            </w:pPr>
            <w:r w:rsidRPr="000803AE">
              <w:rPr>
                <w:sz w:val="20"/>
                <w:szCs w:val="20"/>
              </w:rPr>
              <w:t>VI. Taiwan Depository Receipts ("TDR")</w:t>
            </w:r>
          </w:p>
          <w:p w:rsidR="00677066" w:rsidRPr="000803AE" w:rsidRDefault="00677066" w:rsidP="00B15393">
            <w:pPr>
              <w:kinsoku w:val="0"/>
              <w:overflowPunct w:val="0"/>
              <w:adjustRightInd w:val="0"/>
              <w:snapToGrid w:val="0"/>
              <w:ind w:left="227"/>
              <w:jc w:val="both"/>
              <w:rPr>
                <w:sz w:val="20"/>
                <w:szCs w:val="20"/>
              </w:rPr>
            </w:pPr>
            <w:r w:rsidRPr="000803AE">
              <w:rPr>
                <w:rFonts w:eastAsia="標楷體"/>
                <w:sz w:val="20"/>
                <w:szCs w:val="20"/>
              </w:rPr>
              <w:t>B. Non-Regular Matters</w:t>
            </w:r>
            <w:r w:rsidR="00FD0DC6" w:rsidRPr="000803AE">
              <w:rPr>
                <w:rFonts w:eastAsia="標楷體" w:hint="eastAsia"/>
                <w:sz w:val="20"/>
                <w:szCs w:val="20"/>
              </w:rPr>
              <w:t xml:space="preserve">        </w:t>
            </w:r>
            <w:r w:rsidRPr="000803AE">
              <w:rPr>
                <w:sz w:val="20"/>
                <w:szCs w:val="20"/>
              </w:rPr>
              <w:t xml:space="preserve"> </w:t>
            </w:r>
            <w:r w:rsidRPr="000803AE">
              <w:rPr>
                <w:rFonts w:eastAsia="標楷體"/>
                <w:sz w:val="20"/>
                <w:szCs w:val="20"/>
              </w:rPr>
              <w:t xml:space="preserve">Published by </w:t>
            </w:r>
            <w:r w:rsidR="002D10BB" w:rsidRPr="000803AE">
              <w:rPr>
                <w:rFonts w:eastAsia="標楷體"/>
                <w:sz w:val="20"/>
                <w:szCs w:val="20"/>
              </w:rPr>
              <w:t>the Domestic Listing Department and Foreign Listing</w:t>
            </w:r>
            <w:r w:rsidR="002D10BB" w:rsidRPr="000803AE">
              <w:rPr>
                <w:sz w:val="20"/>
                <w:szCs w:val="20"/>
              </w:rPr>
              <w:t xml:space="preserve"> Department</w:t>
            </w:r>
            <w:r w:rsidRPr="000803AE">
              <w:rPr>
                <w:rFonts w:eastAsia="標楷體"/>
                <w:sz w:val="20"/>
                <w:szCs w:val="20"/>
              </w:rPr>
              <w:t xml:space="preserve"> of the Taiwan Stock Exchange Corporation on </w:t>
            </w:r>
            <w:del w:id="135" w:author="Lee and Li" w:date="2024-11-12T16:52:00Z">
              <w:r w:rsidR="009D0C76" w:rsidDel="00B15393">
                <w:rPr>
                  <w:rFonts w:eastAsia="標楷體"/>
                  <w:sz w:val="20"/>
                  <w:szCs w:val="20"/>
                </w:rPr>
                <w:delText>August</w:delText>
              </w:r>
              <w:r w:rsidR="00615F88" w:rsidDel="00B15393">
                <w:rPr>
                  <w:rFonts w:eastAsia="標楷體"/>
                  <w:sz w:val="20"/>
                  <w:szCs w:val="20"/>
                </w:rPr>
                <w:delText xml:space="preserve"> </w:delText>
              </w:r>
              <w:r w:rsidR="009D0C76" w:rsidDel="00B15393">
                <w:rPr>
                  <w:rFonts w:eastAsia="標楷體"/>
                  <w:sz w:val="20"/>
                  <w:szCs w:val="20"/>
                </w:rPr>
                <w:delText>1</w:delText>
              </w:r>
            </w:del>
            <w:ins w:id="136" w:author="Lee and Li" w:date="2024-11-12T16:52:00Z">
              <w:r w:rsidR="00B15393">
                <w:rPr>
                  <w:rFonts w:eastAsia="標楷體"/>
                  <w:sz w:val="20"/>
                  <w:szCs w:val="20"/>
                </w:rPr>
                <w:t>November 11</w:t>
              </w:r>
            </w:ins>
            <w:r w:rsidR="007A31B0">
              <w:rPr>
                <w:rFonts w:eastAsia="標楷體"/>
                <w:sz w:val="20"/>
                <w:szCs w:val="20"/>
              </w:rPr>
              <w:t>, 20</w:t>
            </w:r>
            <w:ins w:id="137" w:author="Lee and Li" w:date="2024-11-12T16:52:00Z">
              <w:r w:rsidR="00B15393">
                <w:rPr>
                  <w:rFonts w:eastAsia="標楷體"/>
                  <w:sz w:val="20"/>
                  <w:szCs w:val="20"/>
                </w:rPr>
                <w:t>24</w:t>
              </w:r>
            </w:ins>
            <w:del w:id="138" w:author="Lee and Li" w:date="2024-11-12T16:52:00Z">
              <w:r w:rsidR="009D0C76" w:rsidDel="00B15393">
                <w:rPr>
                  <w:rFonts w:eastAsia="標楷體"/>
                  <w:sz w:val="20"/>
                  <w:szCs w:val="20"/>
                </w:rPr>
                <w:delText>18</w:delText>
              </w:r>
            </w:del>
          </w:p>
        </w:tc>
      </w:tr>
      <w:tr w:rsidR="00677066" w:rsidRPr="000803AE" w:rsidTr="00586125">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sz w:val="20"/>
                <w:szCs w:val="20"/>
              </w:rPr>
            </w:pPr>
            <w:r w:rsidRPr="000803AE">
              <w:rPr>
                <w:sz w:val="20"/>
                <w:szCs w:val="20"/>
              </w:rPr>
              <w:t>Item</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Matters to be Reported</w:t>
            </w:r>
          </w:p>
        </w:tc>
        <w:tc>
          <w:tcPr>
            <w:tcW w:w="216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Reporting Time</w:t>
            </w:r>
          </w:p>
        </w:tc>
        <w:tc>
          <w:tcPr>
            <w:tcW w:w="630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677066" w:rsidRPr="000803AE" w:rsidRDefault="00677066" w:rsidP="003716D3">
            <w:pPr>
              <w:kinsoku w:val="0"/>
              <w:overflowPunct w:val="0"/>
              <w:snapToGrid w:val="0"/>
              <w:jc w:val="center"/>
              <w:rPr>
                <w:rFonts w:eastAsia="標楷體"/>
                <w:sz w:val="20"/>
                <w:szCs w:val="20"/>
              </w:rPr>
            </w:pPr>
            <w:r w:rsidRPr="000803AE">
              <w:rPr>
                <w:sz w:val="20"/>
                <w:szCs w:val="20"/>
              </w:rPr>
              <w:t>Legal Basis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Dividend distributions for the current fiscal year.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0E1B49" w:rsidP="00926D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00926DA6" w:rsidRPr="000803AE">
              <w:rPr>
                <w:rFonts w:ascii="Times New Roman" w:hint="eastAsia"/>
                <w:color w:val="auto"/>
                <w:sz w:val="20"/>
              </w:rPr>
              <w:t xml:space="preserve"> hours b</w:t>
            </w:r>
            <w:r w:rsidR="00ED1478" w:rsidRPr="000803AE">
              <w:rPr>
                <w:rFonts w:ascii="Times New Roman"/>
                <w:color w:val="auto"/>
                <w:sz w:val="20"/>
              </w:rPr>
              <w:t>efore trading hours commence on the next business day following the adoption of the proposal by the board of directors and ratification by the shareholders' meeting of foreign issuers.</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 xml:space="preserve">The TDR issuer or the TDR depository shall upload the date of the shareholders' meeting to the Market Observation Post System (sii.twse.com.tw/ filing of declaration of dividends/declaration of </w:t>
            </w:r>
            <w:r w:rsidRPr="000803AE">
              <w:rPr>
                <w:rFonts w:ascii="Times New Roman" w:hint="eastAsia"/>
                <w:color w:val="auto"/>
                <w:sz w:val="20"/>
              </w:rPr>
              <w:t xml:space="preserve">TDR </w:t>
            </w:r>
            <w:r w:rsidRPr="000803AE">
              <w:rPr>
                <w:rFonts w:ascii="Times New Roman"/>
                <w:color w:val="auto"/>
                <w:sz w:val="20"/>
              </w:rPr>
              <w:t>dividends)</w:t>
            </w:r>
          </w:p>
          <w:p w:rsidR="00ED1478" w:rsidRPr="000803AE" w:rsidRDefault="004511BD" w:rsidP="004511BD">
            <w:pPr>
              <w:pStyle w:val="30"/>
              <w:adjustRightInd w:val="0"/>
              <w:snapToGrid w:val="0"/>
              <w:spacing w:line="240" w:lineRule="auto"/>
              <w:ind w:left="276" w:hangingChars="138" w:hanging="276"/>
              <w:jc w:val="left"/>
              <w:rPr>
                <w:rFonts w:ascii="Times New Roman"/>
                <w:color w:val="auto"/>
                <w:sz w:val="20"/>
              </w:rPr>
            </w:pPr>
            <w:r w:rsidRPr="000803AE">
              <w:rPr>
                <w:rFonts w:ascii="Times New Roman"/>
                <w:color w:val="auto"/>
                <w:sz w:val="20"/>
              </w:rPr>
              <w:t>2.</w:t>
            </w:r>
            <w:r w:rsidRPr="000803AE">
              <w:rPr>
                <w:rFonts w:ascii="Times New Roman"/>
                <w:color w:val="auto"/>
                <w:sz w:val="20"/>
              </w:rPr>
              <w:tab/>
              <w:t>Where no dividend was distributed, please key in "zero (0)"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Basic information and process of capital formation of the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C95BD5"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2 day following the change of basic information of the issuer or the completion of registration of capitalization amendment in its home country or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4511BD" w:rsidRPr="000803AE" w:rsidRDefault="004511BD" w:rsidP="004511BD">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r w:rsidRPr="000803AE">
              <w:rPr>
                <w:rFonts w:ascii="Times New Roman" w:hint="eastAsia"/>
                <w:color w:val="auto"/>
                <w:sz w:val="20"/>
              </w:rPr>
              <w:t xml:space="preserve">filing of basic information of the company and </w:t>
            </w:r>
            <w:r w:rsidRPr="000803AE">
              <w:rPr>
                <w:rFonts w:ascii="Times New Roman"/>
                <w:color w:val="auto"/>
                <w:sz w:val="20"/>
              </w:rPr>
              <w:t>formation of capital).</w:t>
            </w:r>
          </w:p>
          <w:p w:rsidR="004511BD" w:rsidRPr="000803AE" w:rsidRDefault="004511BD" w:rsidP="004511BD">
            <w:pPr>
              <w:pStyle w:val="30"/>
              <w:adjustRightInd w:val="0"/>
              <w:snapToGrid w:val="0"/>
              <w:spacing w:line="240" w:lineRule="auto"/>
              <w:ind w:leftChars="14" w:left="34"/>
              <w:jc w:val="left"/>
              <w:rPr>
                <w:rFonts w:ascii="Times New Roman"/>
                <w:color w:val="auto"/>
                <w:sz w:val="20"/>
              </w:rPr>
            </w:pPr>
          </w:p>
          <w:p w:rsidR="00ED1478" w:rsidRPr="000803AE" w:rsidRDefault="00ED1478" w:rsidP="003716D3">
            <w:pPr>
              <w:pStyle w:val="30"/>
              <w:adjustRightInd w:val="0"/>
              <w:snapToGrid w:val="0"/>
              <w:spacing w:line="240" w:lineRule="auto"/>
              <w:ind w:leftChars="14" w:left="34"/>
              <w:jc w:val="left"/>
              <w:rPr>
                <w:rFonts w:ascii="Times New Roman"/>
                <w:color w:val="auto"/>
                <w:sz w:val="20"/>
              </w:rPr>
            </w:pP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in respect of acquisition or disposal of assets by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At the same time as required under the laws and regulations of the foreign issuer's home country and the country where its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(sii.twse.com.tw/public announcement in accordance with Regulations Governing the Acquisition and Disposal of Assets by Public Companies, and upload announcement under applicable items).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Public announcement and reporting of convention of shareholders' meeting (including extraordinary shareholders' meetings and beneficiaries’ meeting)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A17EAE"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bCs/>
                <w:color w:val="auto"/>
                <w:sz w:val="20"/>
              </w:rPr>
              <w:t>1.</w:t>
            </w:r>
            <w:r w:rsidRPr="000803AE">
              <w:rPr>
                <w:rFonts w:ascii="Times New Roman"/>
                <w:bCs/>
                <w:color w:val="auto"/>
                <w:sz w:val="20"/>
              </w:rPr>
              <w:tab/>
              <w:t xml:space="preserve">With respect to annual shareholders' meetings, </w:t>
            </w:r>
            <w:r w:rsidRPr="000803AE">
              <w:rPr>
                <w:rFonts w:ascii="Times New Roman"/>
                <w:color w:val="auto"/>
                <w:sz w:val="20"/>
              </w:rPr>
              <w:t>at least twelve business days prior to the record date when change of roaster of shareholders, TDR holders, or bondholders is suspended.</w:t>
            </w:r>
          </w:p>
          <w:p w:rsidR="002935D2" w:rsidRPr="000803AE" w:rsidRDefault="002935D2" w:rsidP="003716D3">
            <w:pPr>
              <w:pStyle w:val="30"/>
              <w:adjustRightInd w:val="0"/>
              <w:snapToGrid w:val="0"/>
              <w:spacing w:line="240" w:lineRule="auto"/>
              <w:ind w:left="200" w:hangingChars="100" w:hanging="200"/>
              <w:jc w:val="left"/>
              <w:rPr>
                <w:rFonts w:ascii="Times New Roman"/>
                <w:color w:val="auto"/>
                <w:sz w:val="20"/>
              </w:rPr>
            </w:pPr>
            <w:r w:rsidRPr="000803AE">
              <w:rPr>
                <w:rFonts w:ascii="Times New Roman"/>
                <w:color w:val="auto"/>
                <w:sz w:val="20"/>
              </w:rPr>
              <w:t xml:space="preserve">2. </w:t>
            </w:r>
            <w:r w:rsidRPr="000803AE">
              <w:rPr>
                <w:rFonts w:ascii="Times New Roman"/>
                <w:bCs/>
                <w:color w:val="auto"/>
                <w:sz w:val="20"/>
              </w:rPr>
              <w:t xml:space="preserve">With respect to extraordinary shareholders' meetings, </w:t>
            </w:r>
            <w:r w:rsidRPr="000803AE">
              <w:rPr>
                <w:rFonts w:ascii="Times New Roman"/>
                <w:color w:val="auto"/>
                <w:sz w:val="20"/>
              </w:rPr>
              <w:t>at least five business days prior to the record date when change of roaster of shareholders, TDR holders, or bondholders is suspended.</w:t>
            </w:r>
          </w:p>
          <w:p w:rsidR="00ED1478" w:rsidRPr="000803AE" w:rsidRDefault="009B47FD"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3</w:t>
            </w:r>
            <w:r w:rsidR="00ED1478" w:rsidRPr="000803AE">
              <w:rPr>
                <w:rFonts w:ascii="Times New Roman"/>
                <w:bCs/>
                <w:color w:val="auto"/>
                <w:sz w:val="20"/>
              </w:rPr>
              <w:t>.</w:t>
            </w:r>
            <w:r w:rsidR="00ED1478" w:rsidRPr="000803AE">
              <w:rPr>
                <w:rFonts w:ascii="Times New Roman"/>
                <w:bCs/>
                <w:color w:val="auto"/>
                <w:sz w:val="20"/>
              </w:rPr>
              <w:tab/>
            </w:r>
            <w:r w:rsidR="00ED1478"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 xml:space="preserve">The </w:t>
            </w:r>
            <w:r w:rsidRPr="000803AE">
              <w:rPr>
                <w:rFonts w:eastAsia="標楷體"/>
                <w:sz w:val="20"/>
                <w:szCs w:val="20"/>
              </w:rPr>
              <w:t>TDR</w:t>
            </w:r>
            <w:r w:rsidRPr="000803AE">
              <w:rPr>
                <w:sz w:val="20"/>
                <w:szCs w:val="20"/>
              </w:rPr>
              <w:t xml:space="preserve"> issuer or the TDR depository shall publicly announce the date of and proposal to the shareholders' meeting via the Market Observation Post System.</w:t>
            </w:r>
          </w:p>
          <w:p w:rsidR="00ED1478" w:rsidRPr="000803AE" w:rsidRDefault="00ED1478" w:rsidP="003716D3">
            <w:pPr>
              <w:adjustRightInd w:val="0"/>
              <w:snapToGrid w:val="0"/>
              <w:ind w:leftChars="138" w:left="331"/>
              <w:rPr>
                <w:rFonts w:eastAsia="標楷體"/>
                <w:sz w:val="20"/>
                <w:szCs w:val="20"/>
              </w:rPr>
            </w:pPr>
            <w:r w:rsidRPr="000803AE">
              <w:rPr>
                <w:rFonts w:eastAsia="標楷體"/>
                <w:sz w:val="20"/>
                <w:szCs w:val="20"/>
              </w:rPr>
              <w:t>(sii.twse.com.tw/report of various public announcements/ public announcement of TDR shareholders' meeting)</w:t>
            </w:r>
          </w:p>
          <w:p w:rsidR="00ED1478" w:rsidRPr="000803AE" w:rsidRDefault="00ED1478" w:rsidP="00FF048F">
            <w:pPr>
              <w:numPr>
                <w:ilvl w:val="0"/>
                <w:numId w:val="261"/>
              </w:numPr>
              <w:adjustRightInd w:val="0"/>
              <w:snapToGrid w:val="0"/>
              <w:ind w:left="331" w:hanging="331"/>
              <w:rPr>
                <w:sz w:val="20"/>
                <w:szCs w:val="20"/>
              </w:rPr>
            </w:pPr>
            <w:r w:rsidRPr="000803AE">
              <w:rPr>
                <w:sz w:val="20"/>
                <w:szCs w:val="20"/>
              </w:rPr>
              <w:t>Upload the minutes of board meeting and other attachments required to be uploaded in the form of attached files.</w:t>
            </w:r>
          </w:p>
          <w:p w:rsidR="00161FFC" w:rsidRPr="000803AE" w:rsidRDefault="00161FFC" w:rsidP="00FF048F">
            <w:pPr>
              <w:numPr>
                <w:ilvl w:val="0"/>
                <w:numId w:val="261"/>
              </w:numPr>
              <w:adjustRightInd w:val="0"/>
              <w:snapToGrid w:val="0"/>
              <w:ind w:left="331" w:hanging="331"/>
              <w:rPr>
                <w:sz w:val="20"/>
                <w:szCs w:val="20"/>
              </w:rPr>
            </w:pPr>
            <w:r w:rsidRPr="000803AE">
              <w:rPr>
                <w:sz w:val="20"/>
                <w:szCs w:val="20"/>
              </w:rPr>
              <w:t xml:space="preserve">The TDR issuer or the TDR depository shall simultaneously upload the information in respect of the date of shareholders' meeting to the Market Observation Post System (sii.twse.com.tw/ filing of declaration of dividends/declaration of </w:t>
            </w:r>
            <w:r w:rsidRPr="000803AE">
              <w:rPr>
                <w:rFonts w:hint="eastAsia"/>
                <w:sz w:val="20"/>
                <w:szCs w:val="20"/>
              </w:rPr>
              <w:t xml:space="preserve">TDR </w:t>
            </w:r>
            <w:r w:rsidRPr="000803AE">
              <w:rPr>
                <w:sz w:val="20"/>
                <w:szCs w:val="20"/>
              </w:rPr>
              <w:t>dividends).</w:t>
            </w:r>
          </w:p>
          <w:p w:rsidR="00161FFC" w:rsidRPr="000803AE" w:rsidRDefault="00161FFC" w:rsidP="00FF048F">
            <w:pPr>
              <w:numPr>
                <w:ilvl w:val="0"/>
                <w:numId w:val="261"/>
              </w:numPr>
              <w:adjustRightInd w:val="0"/>
              <w:snapToGrid w:val="0"/>
              <w:ind w:left="331" w:hanging="331"/>
              <w:rPr>
                <w:bCs/>
                <w:sz w:val="20"/>
                <w:szCs w:val="20"/>
              </w:rPr>
            </w:pPr>
            <w:r w:rsidRPr="000803AE">
              <w:rPr>
                <w:sz w:val="20"/>
                <w:szCs w:val="20"/>
              </w:rPr>
              <w:t>Public announcement shall be made and uploaded again upon any change to the date of regular shareholders' meeting after publication (sii.twse.com.tw/report of various public announcements /public announcement of TDR shareholders' meeting)</w:t>
            </w:r>
          </w:p>
          <w:p w:rsidR="00ED1478" w:rsidRPr="000803AE" w:rsidRDefault="00161FFC" w:rsidP="00FF048F">
            <w:pPr>
              <w:numPr>
                <w:ilvl w:val="0"/>
                <w:numId w:val="261"/>
              </w:numPr>
              <w:adjustRightInd w:val="0"/>
              <w:snapToGrid w:val="0"/>
              <w:rPr>
                <w:rFonts w:eastAsia="標楷體"/>
                <w:bCs/>
                <w:sz w:val="20"/>
                <w:szCs w:val="20"/>
              </w:rPr>
            </w:pPr>
            <w:r w:rsidRPr="000803AE">
              <w:rPr>
                <w:rFonts w:eastAsia="標楷體"/>
                <w:sz w:val="20"/>
                <w:szCs w:val="20"/>
              </w:rPr>
              <w:t xml:space="preserve">The TDR issuer or its depository institution shall upload information in respect of dividend distribution to the Market Observation Post System within 1 day following the confirmation by the shareholders' meeting (sii.twse.com.tw/ filing of declaration of dividends/declaration of </w:t>
            </w:r>
            <w:r w:rsidRPr="000803AE">
              <w:rPr>
                <w:rFonts w:eastAsia="標楷體" w:hint="eastAsia"/>
                <w:sz w:val="20"/>
                <w:szCs w:val="20"/>
              </w:rPr>
              <w:t xml:space="preserve">TDR </w:t>
            </w:r>
            <w:r w:rsidRPr="000803AE">
              <w:rPr>
                <w:rFonts w:eastAsia="標楷體"/>
                <w:sz w:val="20"/>
                <w:szCs w:val="20"/>
              </w:rPr>
              <w:t>dividends). Where no dividend was distributed, please key in "zero (o)" in the column of shares or amounts of dividend distribution.</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 on TWSE".</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 xml:space="preserve">Public announcement in respect of record </w:t>
            </w:r>
            <w:r w:rsidR="008F07BE" w:rsidRPr="000803AE">
              <w:rPr>
                <w:rFonts w:ascii="Times New Roman"/>
                <w:color w:val="auto"/>
                <w:sz w:val="20"/>
              </w:rPr>
              <w:t>date</w:t>
            </w:r>
            <w:r w:rsidRPr="000803AE">
              <w:rPr>
                <w:rFonts w:ascii="Times New Roman"/>
                <w:color w:val="auto"/>
                <w:sz w:val="20"/>
              </w:rPr>
              <w:t xml:space="preserve"> set by the foreign issuer, to distribute dividends, bonus or other interests.</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At least twelve business days prior to the record date when change of roaster of shareholders, TDR holders, or bondholders is suspended.</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The TDR issuer or the TDR depository shall upload the public announcement in respect of dividend distribution to the Market Observation Post System (sii.twse.com.tw/report of various publication/public announcement of ex-dividend or ex-right of TDR)</w:t>
            </w:r>
            <w:r w:rsidR="001C5183" w:rsidRPr="000803AE">
              <w:rPr>
                <w:rFonts w:eastAsia="標楷體"/>
                <w:sz w:val="20"/>
                <w:szCs w:val="20"/>
              </w:rPr>
              <w:t>(</w:t>
            </w:r>
            <w:r w:rsidR="00E60855" w:rsidRPr="000803AE">
              <w:rPr>
                <w:sz w:val="20"/>
                <w:szCs w:val="20"/>
              </w:rPr>
              <w:t>The exchange rate and the subscription price in New Taiwan Dollar equivalent for the cash capital increase shall be uploaded after the close of the exchange market on the 5th business day prior to the ex-rights date</w:t>
            </w:r>
            <w:r w:rsidR="00AD2A14" w:rsidRPr="000803AE">
              <w:rPr>
                <w:rFonts w:eastAsia="標楷體"/>
                <w:sz w:val="20"/>
                <w:szCs w:val="20"/>
              </w:rPr>
              <w:t>)</w:t>
            </w:r>
          </w:p>
          <w:p w:rsidR="00ED1478" w:rsidRPr="000803AE" w:rsidRDefault="00ED1478" w:rsidP="00FF048F">
            <w:pPr>
              <w:numPr>
                <w:ilvl w:val="0"/>
                <w:numId w:val="262"/>
              </w:numPr>
              <w:tabs>
                <w:tab w:val="clear" w:pos="360"/>
              </w:tabs>
              <w:adjustRightInd w:val="0"/>
              <w:snapToGrid w:val="0"/>
              <w:ind w:left="271" w:hanging="271"/>
              <w:rPr>
                <w:rFonts w:eastAsia="標楷體"/>
                <w:sz w:val="20"/>
                <w:szCs w:val="20"/>
              </w:rPr>
            </w:pPr>
            <w:r w:rsidRPr="000803AE">
              <w:rPr>
                <w:rFonts w:eastAsia="標楷體"/>
                <w:sz w:val="20"/>
                <w:szCs w:val="20"/>
              </w:rPr>
              <w:t>Upload one copy of the minutes of shareholders' meeting or minutes of board meeting in the form of attached files</w:t>
            </w:r>
          </w:p>
          <w:p w:rsidR="00ED1478" w:rsidRPr="000803AE" w:rsidRDefault="00161FFC" w:rsidP="00FF048F">
            <w:pPr>
              <w:numPr>
                <w:ilvl w:val="0"/>
                <w:numId w:val="262"/>
              </w:numPr>
              <w:tabs>
                <w:tab w:val="clear" w:pos="360"/>
              </w:tabs>
              <w:adjustRightInd w:val="0"/>
              <w:snapToGrid w:val="0"/>
              <w:ind w:left="332" w:hanging="332"/>
              <w:rPr>
                <w:rFonts w:eastAsia="標楷體"/>
                <w:bCs/>
                <w:sz w:val="20"/>
                <w:szCs w:val="20"/>
              </w:rPr>
            </w:pPr>
            <w:r w:rsidRPr="000803AE">
              <w:rPr>
                <w:rFonts w:eastAsia="標楷體"/>
                <w:sz w:val="20"/>
                <w:szCs w:val="20"/>
              </w:rPr>
              <w:t>Within 1 day after completion of amendment registration for change of the issuer's capital, the TDR issuer or the TDR depository shall upload such information to the Market Observation Post System (sii.twse.com.tw/</w:t>
            </w:r>
            <w:r w:rsidRPr="000803AE">
              <w:rPr>
                <w:rFonts w:eastAsia="標楷體" w:hint="eastAsia"/>
                <w:sz w:val="20"/>
                <w:szCs w:val="20"/>
              </w:rPr>
              <w:t xml:space="preserve">filing of </w:t>
            </w:r>
            <w:r w:rsidRPr="000803AE">
              <w:rPr>
                <w:rFonts w:eastAsia="標楷體"/>
                <w:sz w:val="20"/>
                <w:szCs w:val="20"/>
              </w:rPr>
              <w:t>basic information of the company</w:t>
            </w:r>
            <w:r w:rsidRPr="000803AE">
              <w:rPr>
                <w:rFonts w:eastAsia="標楷體" w:hint="eastAsia"/>
                <w:sz w:val="20"/>
                <w:szCs w:val="20"/>
              </w:rPr>
              <w:t>, filing of basic information of the company and formation of capital</w:t>
            </w:r>
            <w:r w:rsidRPr="000803AE">
              <w:rPr>
                <w:rFonts w:eastAsia="標楷體"/>
                <w:sz w:val="20"/>
                <w:szCs w:val="20"/>
              </w:rPr>
              <w:t>).</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Table for dispersal of shareholding or depository receipts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1.</w:t>
            </w:r>
            <w:r w:rsidRPr="000803AE">
              <w:rPr>
                <w:rFonts w:ascii="Times New Roman"/>
                <w:bCs/>
                <w:color w:val="auto"/>
                <w:sz w:val="20"/>
              </w:rPr>
              <w:tab/>
            </w:r>
            <w:r w:rsidRPr="000803AE">
              <w:rPr>
                <w:rFonts w:ascii="Times New Roman"/>
                <w:color w:val="auto"/>
                <w:sz w:val="20"/>
              </w:rPr>
              <w:t>Within 20 days following the regular shareholders' meetings or extraordinary shareholders' meetings.</w:t>
            </w:r>
          </w:p>
          <w:p w:rsidR="00ED1478" w:rsidRPr="000803AE" w:rsidRDefault="00ED1478" w:rsidP="003716D3">
            <w:pPr>
              <w:pStyle w:val="30"/>
              <w:adjustRightInd w:val="0"/>
              <w:snapToGrid w:val="0"/>
              <w:spacing w:line="240" w:lineRule="auto"/>
              <w:ind w:left="200" w:hangingChars="100" w:hanging="200"/>
              <w:jc w:val="left"/>
              <w:rPr>
                <w:rFonts w:ascii="Times New Roman"/>
                <w:bCs/>
                <w:color w:val="auto"/>
                <w:sz w:val="20"/>
              </w:rPr>
            </w:pPr>
            <w:r w:rsidRPr="000803AE">
              <w:rPr>
                <w:rFonts w:ascii="Times New Roman"/>
                <w:bCs/>
                <w:color w:val="auto"/>
                <w:sz w:val="20"/>
              </w:rPr>
              <w:t>2.</w:t>
            </w:r>
            <w:r w:rsidRPr="000803AE">
              <w:rPr>
                <w:rFonts w:ascii="Times New Roman"/>
                <w:bCs/>
                <w:color w:val="auto"/>
                <w:sz w:val="20"/>
              </w:rPr>
              <w:tab/>
            </w:r>
            <w:r w:rsidRPr="000803AE">
              <w:rPr>
                <w:rFonts w:ascii="Times New Roman"/>
                <w:color w:val="auto"/>
                <w:sz w:val="20"/>
              </w:rPr>
              <w:t>Where the deadline of report is earlier than the above according to the laws and regulations of the issuer's home country or the country where its securities are listed, report shall be made pursuant to such laws and regulations and simultaneously made to the Taiwan Stock Exchange Corporation.</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The TDR issuer or the TDR depository shall upload the relevant information to the Market Observation Post System. (sii.twse.com.tw/ filing of shareholding dispersal table)</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1478" w:rsidP="003716D3">
            <w:pPr>
              <w:kinsoku w:val="0"/>
              <w:overflowPunct w:val="0"/>
              <w:adjustRightInd w:val="0"/>
              <w:snapToGrid w:val="0"/>
              <w:jc w:val="center"/>
              <w:rPr>
                <w:rFonts w:eastAsia="標楷體"/>
                <w:sz w:val="20"/>
                <w:szCs w:val="20"/>
              </w:rPr>
            </w:pPr>
            <w:r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Annual report and the relevant information of shareholders' meetings of the foreign issuer.</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Simultaneously at the time when the foreign issuer made the public announcement and disclosure to its competent authority, stock exchange or securities market in accordance with the laws and regulations of the foreign issuer's home country or the country where the underlying securities are listed.</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rPr>
                <w:rFonts w:eastAsia="標楷體"/>
                <w:sz w:val="20"/>
                <w:szCs w:val="20"/>
              </w:rPr>
            </w:pPr>
            <w:r w:rsidRPr="000803AE">
              <w:rPr>
                <w:rFonts w:eastAsia="標楷體"/>
                <w:sz w:val="20"/>
                <w:szCs w:val="20"/>
              </w:rPr>
              <w:t>The TDR issuer or the TDR depository shall upload the annual report, meeting notice, meeting manual and supplementary information of shareholders' meetings to the Market Observation Post System.</w:t>
            </w:r>
          </w:p>
          <w:p w:rsidR="00ED1478" w:rsidRPr="000803AE" w:rsidRDefault="00ED1478" w:rsidP="003716D3">
            <w:pPr>
              <w:pStyle w:val="30"/>
              <w:adjustRightInd w:val="0"/>
              <w:snapToGrid w:val="0"/>
              <w:spacing w:line="240" w:lineRule="auto"/>
              <w:ind w:left="28" w:hangingChars="14" w:hanging="28"/>
              <w:jc w:val="left"/>
              <w:rPr>
                <w:rFonts w:ascii="Times New Roman"/>
                <w:bCs/>
                <w:color w:val="auto"/>
                <w:sz w:val="20"/>
              </w:rPr>
            </w:pPr>
            <w:r w:rsidRPr="000803AE">
              <w:rPr>
                <w:rFonts w:ascii="Times New Roman"/>
                <w:color w:val="auto"/>
                <w:sz w:val="20"/>
              </w:rPr>
              <w:t>(sii.twse.com.tw/ filing using non-formatted electronic files /report of relevant information of shareholders' meetings)</w:t>
            </w:r>
            <w:r w:rsidR="007A6E69" w:rsidRPr="000803AE">
              <w:rPr>
                <w:rFonts w:ascii="Times New Roman" w:hint="eastAsia"/>
                <w:color w:val="auto"/>
                <w:sz w:val="20"/>
              </w:rPr>
              <w:t>.</w:t>
            </w:r>
            <w:r w:rsidR="003C51F5" w:rsidRPr="000803AE">
              <w:rPr>
                <w:rFonts w:ascii="Times New Roman" w:hint="eastAsia"/>
                <w:color w:val="auto"/>
                <w:sz w:val="20"/>
              </w:rPr>
              <w:t xml:space="preserve"> The annual report of shareholders' meeting shall be copied to the </w:t>
            </w:r>
            <w:r w:rsidR="003C51F5" w:rsidRPr="000803AE">
              <w:rPr>
                <w:rFonts w:ascii="Times New Roman"/>
                <w:color w:val="auto"/>
                <w:sz w:val="20"/>
              </w:rPr>
              <w:t>Taiwan Stock Exchange Corporation</w:t>
            </w:r>
            <w:r w:rsidR="007A6E69" w:rsidRPr="000803AE">
              <w:rPr>
                <w:rFonts w:ascii="Times New Roman" w:hint="eastAsia"/>
                <w:color w:val="auto"/>
                <w:sz w:val="20"/>
              </w:rPr>
              <w:t xml:space="preserve"> </w:t>
            </w:r>
            <w:r w:rsidR="00E36F6E" w:rsidRPr="000803AE">
              <w:rPr>
                <w:rFonts w:ascii="Times New Roman" w:hint="eastAsia"/>
                <w:color w:val="auto"/>
                <w:sz w:val="20"/>
              </w:rPr>
              <w:t>(one copy).</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tc>
      </w:tr>
      <w:tr w:rsidR="00F5486A"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F5486A" w:rsidRPr="000803AE" w:rsidRDefault="00F5486A" w:rsidP="003716D3">
            <w:pPr>
              <w:kinsoku w:val="0"/>
              <w:overflowPunct w:val="0"/>
              <w:adjustRightInd w:val="0"/>
              <w:snapToGrid w:val="0"/>
              <w:jc w:val="center"/>
              <w:rPr>
                <w:rFonts w:eastAsia="標楷體"/>
                <w:sz w:val="20"/>
                <w:szCs w:val="20"/>
              </w:rPr>
            </w:pPr>
            <w:r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Overseas Chinese and foreign investment and shareholdings</w:t>
            </w:r>
          </w:p>
        </w:tc>
        <w:tc>
          <w:tcPr>
            <w:tcW w:w="216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(1) Distribution of shares issued for capital increase, (2) Re-issued in the amount of the original facility (3) Capital reduction, (4) Merger or consolidation, (5) Issuance of employee bonus shares, (6) Initial listing, and (7) Convention of a regular shareholders meeting</w:t>
            </w:r>
          </w:p>
        </w:tc>
        <w:tc>
          <w:tcPr>
            <w:tcW w:w="630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sz w:val="20"/>
                <w:szCs w:val="20"/>
              </w:rPr>
              <w:t>The TDR issuer or</w:t>
            </w:r>
            <w:r w:rsidR="00AC5515" w:rsidRPr="000803AE">
              <w:rPr>
                <w:sz w:val="20"/>
                <w:szCs w:val="20"/>
              </w:rPr>
              <w:t xml:space="preserve"> the TDR depository shall upload the information </w:t>
            </w:r>
            <w:r w:rsidR="00DF2533" w:rsidRPr="000803AE">
              <w:rPr>
                <w:sz w:val="20"/>
                <w:szCs w:val="20"/>
              </w:rPr>
              <w:t>to</w:t>
            </w:r>
            <w:r w:rsidRPr="000803AE">
              <w:rPr>
                <w:sz w:val="20"/>
                <w:szCs w:val="20"/>
              </w:rPr>
              <w:t xml:space="preserve"> the Market Observation Post System (sii.twse.com.tw/ reporting of overseas Chinese and foreign investment and shareholdings).</w:t>
            </w:r>
          </w:p>
        </w:tc>
        <w:tc>
          <w:tcPr>
            <w:tcW w:w="3780" w:type="dxa"/>
            <w:tcBorders>
              <w:top w:val="single" w:sz="4" w:space="0" w:color="auto"/>
              <w:left w:val="single" w:sz="4" w:space="0" w:color="auto"/>
              <w:bottom w:val="single" w:sz="4" w:space="0" w:color="auto"/>
              <w:right w:val="single" w:sz="4" w:space="0" w:color="auto"/>
            </w:tcBorders>
          </w:tcPr>
          <w:p w:rsidR="00F5486A" w:rsidRPr="000803AE" w:rsidRDefault="00F5486A" w:rsidP="003716D3">
            <w:pPr>
              <w:adjustRightInd w:val="0"/>
              <w:snapToGrid w:val="0"/>
              <w:rPr>
                <w:rFonts w:eastAsia="標楷體"/>
                <w:sz w:val="20"/>
                <w:szCs w:val="20"/>
              </w:rPr>
            </w:pPr>
            <w:r w:rsidRPr="000803AE">
              <w:rPr>
                <w:rFonts w:eastAsia="標楷體"/>
                <w:sz w:val="20"/>
                <w:szCs w:val="20"/>
              </w:rPr>
              <w:t xml:space="preserve">Paragraph 8, Article 3 of the </w:t>
            </w:r>
            <w:r w:rsidR="001C459F" w:rsidRPr="000803AE">
              <w:rPr>
                <w:rFonts w:eastAsia="標楷體"/>
                <w:sz w:val="20"/>
                <w:szCs w:val="20"/>
              </w:rPr>
              <w:t>"</w:t>
            </w:r>
            <w:r w:rsidRPr="000803AE">
              <w:rPr>
                <w:rFonts w:eastAsia="標楷體"/>
                <w:sz w:val="20"/>
                <w:szCs w:val="20"/>
              </w:rPr>
              <w:t>Taiwan Stock Exchange Corporation Rules Governing Information Reporting by Companies with Listed Securities and Offshore Fund Institutions with Listed Offshore Exchange-Traded Funds</w:t>
            </w:r>
            <w:r w:rsidR="001C459F" w:rsidRPr="000803AE">
              <w:rPr>
                <w:rFonts w:eastAsia="標楷體"/>
                <w:sz w:val="20"/>
                <w:szCs w:val="20"/>
              </w:rPr>
              <w:t>"</w:t>
            </w:r>
            <w:r w:rsidRPr="000803AE">
              <w:rPr>
                <w:rFonts w:eastAsia="標楷體"/>
                <w:sz w:val="20"/>
                <w:szCs w:val="20"/>
              </w:rPr>
              <w:t>.</w:t>
            </w:r>
          </w:p>
        </w:tc>
      </w:tr>
      <w:tr w:rsidR="00ED1478"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ED1478" w:rsidRPr="000803AE" w:rsidRDefault="00ED397F" w:rsidP="003716D3">
            <w:pPr>
              <w:kinsoku w:val="0"/>
              <w:overflowPunct w:val="0"/>
              <w:adjustRightInd w:val="0"/>
              <w:snapToGrid w:val="0"/>
              <w:jc w:val="center"/>
              <w:rPr>
                <w:rFonts w:eastAsia="標楷體"/>
                <w:sz w:val="20"/>
                <w:szCs w:val="20"/>
              </w:rPr>
            </w:pPr>
            <w:r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Upload material information to the Market Observation Post System</w:t>
            </w:r>
            <w:r w:rsidR="002067C6" w:rsidRPr="000803AE">
              <w:rPr>
                <w:rFonts w:ascii="Times New Roman"/>
                <w:color w:val="auto"/>
                <w:sz w:val="20"/>
              </w:rPr>
              <w:t>:</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C15E00" w:rsidRPr="000803AE" w:rsidRDefault="00C15E00" w:rsidP="003716D3">
            <w:pPr>
              <w:pStyle w:val="30"/>
              <w:adjustRightInd w:val="0"/>
              <w:snapToGrid w:val="0"/>
              <w:spacing w:line="240" w:lineRule="auto"/>
              <w:jc w:val="left"/>
              <w:rPr>
                <w:rFonts w:ascii="Times New Roman"/>
                <w:color w:val="auto"/>
                <w:sz w:val="20"/>
              </w:rPr>
            </w:pPr>
          </w:p>
          <w:p w:rsidR="00E253E3" w:rsidRPr="000803AE" w:rsidRDefault="00E05CBD" w:rsidP="00E05CBD">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 xml:space="preserve">1. </w:t>
            </w:r>
            <w:r w:rsidR="00E253E3" w:rsidRPr="000803AE">
              <w:rPr>
                <w:rFonts w:ascii="Times New Roman"/>
                <w:color w:val="auto"/>
                <w:sz w:val="20"/>
              </w:rPr>
              <w:t>Self-filing is required:</w:t>
            </w:r>
          </w:p>
          <w:p w:rsidR="00E253E3" w:rsidRPr="000803AE" w:rsidRDefault="00E05CBD" w:rsidP="00E05CB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(1) </w:t>
            </w:r>
            <w:r w:rsidR="00E253E3" w:rsidRPr="000803AE">
              <w:rPr>
                <w:rFonts w:ascii="Times New Roman"/>
                <w:color w:val="auto"/>
                <w:sz w:val="20"/>
              </w:rPr>
              <w:t xml:space="preserve">Each Subparagraph (other than Subparagraph 18), Paragraph 1, Article </w:t>
            </w:r>
            <w:r w:rsidR="00E66965" w:rsidRPr="000803AE">
              <w:rPr>
                <w:rFonts w:ascii="Times New Roman" w:hint="eastAsia"/>
                <w:color w:val="auto"/>
                <w:sz w:val="20"/>
              </w:rPr>
              <w:t>5</w:t>
            </w:r>
            <w:r w:rsidR="00E253E3" w:rsidRPr="000803AE">
              <w:rPr>
                <w:rFonts w:ascii="Times New Roman"/>
                <w:color w:val="auto"/>
                <w:sz w:val="20"/>
              </w:rPr>
              <w:t xml:space="preserve"> of the Taiwan Stock Exchange Corporation Procedures for Verification and Disclosure of Material Information of Companies with Listed Securities.</w:t>
            </w: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ind w:left="-1"/>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05CBD" w:rsidRPr="000803AE" w:rsidRDefault="00E05CBD" w:rsidP="00E253E3">
            <w:pPr>
              <w:pStyle w:val="30"/>
              <w:adjustRightInd w:val="0"/>
              <w:snapToGrid w:val="0"/>
              <w:spacing w:line="240" w:lineRule="auto"/>
              <w:jc w:val="left"/>
              <w:rPr>
                <w:rFonts w:ascii="Times New Roman"/>
                <w:color w:val="auto"/>
                <w:sz w:val="20"/>
              </w:rPr>
            </w:pPr>
          </w:p>
          <w:p w:rsidR="00E253E3" w:rsidRPr="000803AE" w:rsidRDefault="00C2380D" w:rsidP="00C2380D">
            <w:pPr>
              <w:pStyle w:val="30"/>
              <w:adjustRightInd w:val="0"/>
              <w:snapToGrid w:val="0"/>
              <w:spacing w:line="240" w:lineRule="auto"/>
              <w:ind w:left="-1"/>
              <w:jc w:val="left"/>
              <w:rPr>
                <w:rFonts w:ascii="Times New Roman"/>
                <w:color w:val="auto"/>
                <w:sz w:val="20"/>
              </w:rPr>
            </w:pPr>
            <w:r w:rsidRPr="000803AE">
              <w:rPr>
                <w:rFonts w:ascii="Times New Roman" w:hint="eastAsia"/>
                <w:color w:val="auto"/>
                <w:sz w:val="20"/>
              </w:rPr>
              <w:t xml:space="preserve">(2) </w:t>
            </w:r>
            <w:r w:rsidR="00E253E3" w:rsidRPr="000803AE">
              <w:rPr>
                <w:rFonts w:ascii="Times New Roman"/>
                <w:color w:val="auto"/>
                <w:sz w:val="20"/>
              </w:rPr>
              <w:t xml:space="preserve">Subparagraph 18, Paragraph 1, </w:t>
            </w:r>
            <w:proofErr w:type="gramStart"/>
            <w:r w:rsidR="00E253E3" w:rsidRPr="000803AE">
              <w:rPr>
                <w:rFonts w:ascii="Times New Roman"/>
                <w:color w:val="auto"/>
                <w:sz w:val="20"/>
              </w:rPr>
              <w:t>Article</w:t>
            </w:r>
            <w:proofErr w:type="gramEnd"/>
            <w:r w:rsidR="00E253E3" w:rsidRPr="000803AE">
              <w:rPr>
                <w:rFonts w:ascii="Times New Roman"/>
                <w:color w:val="auto"/>
                <w:sz w:val="20"/>
              </w:rPr>
              <w:t xml:space="preserve"> </w:t>
            </w:r>
            <w:r w:rsidR="00E66965" w:rsidRPr="000803AE">
              <w:rPr>
                <w:rFonts w:ascii="Times New Roman" w:hint="eastAsia"/>
                <w:color w:val="auto"/>
                <w:sz w:val="20"/>
              </w:rPr>
              <w:t>5</w:t>
            </w:r>
            <w:r w:rsidR="00E253E3" w:rsidRPr="000803AE">
              <w:rPr>
                <w:rFonts w:ascii="Times New Roman"/>
                <w:color w:val="auto"/>
                <w:sz w:val="20"/>
              </w:rPr>
              <w:t>: the information provided through local or foreign press media or by investor which is sufficient to affect the market value of TDR.</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E253E3" w:rsidRPr="000803AE" w:rsidRDefault="00E253E3" w:rsidP="00E253E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57644F" w:rsidRPr="000803AE" w:rsidRDefault="0057644F" w:rsidP="00BF65A3">
            <w:pPr>
              <w:pStyle w:val="30"/>
              <w:adjustRightInd w:val="0"/>
              <w:snapToGrid w:val="0"/>
              <w:spacing w:line="240" w:lineRule="auto"/>
              <w:jc w:val="left"/>
              <w:rPr>
                <w:rFonts w:ascii="Times New Roman"/>
                <w:bCs/>
                <w:color w:val="auto"/>
                <w:sz w:val="20"/>
              </w:rPr>
            </w:pPr>
          </w:p>
          <w:p w:rsidR="00BF65A3" w:rsidRPr="000803AE" w:rsidRDefault="00BF65A3" w:rsidP="00BF65A3">
            <w:pPr>
              <w:pStyle w:val="30"/>
              <w:adjustRightInd w:val="0"/>
              <w:snapToGrid w:val="0"/>
              <w:spacing w:line="240" w:lineRule="auto"/>
              <w:jc w:val="left"/>
              <w:rPr>
                <w:rFonts w:ascii="Times New Roman"/>
                <w:bCs/>
                <w:color w:val="auto"/>
                <w:sz w:val="20"/>
              </w:rPr>
            </w:pPr>
          </w:p>
          <w:p w:rsidR="00DB7F9E" w:rsidRPr="000803AE" w:rsidRDefault="00DB7F9E" w:rsidP="00BF65A3">
            <w:pPr>
              <w:pStyle w:val="30"/>
              <w:adjustRightInd w:val="0"/>
              <w:snapToGrid w:val="0"/>
              <w:spacing w:line="240" w:lineRule="auto"/>
              <w:jc w:val="left"/>
              <w:rPr>
                <w:rFonts w:ascii="Times New Roman"/>
                <w:bCs/>
                <w:color w:val="auto"/>
                <w:sz w:val="20"/>
              </w:rPr>
            </w:pPr>
          </w:p>
          <w:p w:rsidR="00CB0F97" w:rsidRPr="000803AE" w:rsidRDefault="00CB0F97" w:rsidP="00BF65A3">
            <w:pPr>
              <w:pStyle w:val="30"/>
              <w:adjustRightInd w:val="0"/>
              <w:snapToGrid w:val="0"/>
              <w:spacing w:line="240" w:lineRule="auto"/>
              <w:jc w:val="left"/>
              <w:rPr>
                <w:rFonts w:ascii="Times New Roman"/>
                <w:bCs/>
                <w:color w:val="auto"/>
                <w:sz w:val="20"/>
              </w:rPr>
            </w:pPr>
          </w:p>
          <w:p w:rsidR="00C15E00" w:rsidRPr="000803AE" w:rsidRDefault="00C15E00" w:rsidP="00BF65A3">
            <w:pPr>
              <w:pStyle w:val="30"/>
              <w:adjustRightInd w:val="0"/>
              <w:snapToGrid w:val="0"/>
              <w:spacing w:line="240" w:lineRule="auto"/>
              <w:jc w:val="left"/>
              <w:rPr>
                <w:rFonts w:ascii="Times New Roman"/>
                <w:bCs/>
                <w:color w:val="auto"/>
                <w:sz w:val="20"/>
              </w:rPr>
            </w:pPr>
          </w:p>
          <w:p w:rsidR="00E253E3" w:rsidRPr="000803AE" w:rsidRDefault="00E253E3" w:rsidP="00E253E3">
            <w:pPr>
              <w:kinsoku w:val="0"/>
              <w:overflowPunct w:val="0"/>
              <w:snapToGrid w:val="0"/>
              <w:ind w:left="200" w:hanging="200"/>
              <w:rPr>
                <w:rFonts w:eastAsia="標楷體"/>
                <w:sz w:val="20"/>
                <w:szCs w:val="20"/>
              </w:rPr>
            </w:pPr>
            <w:r w:rsidRPr="000803AE">
              <w:rPr>
                <w:rFonts w:eastAsia="標楷體"/>
                <w:sz w:val="20"/>
                <w:szCs w:val="20"/>
              </w:rPr>
              <w:t>2. When the Taiwan Stock Exchange Corporation makes an inquiry by facsimile, phone or e-mail:</w:t>
            </w: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(1) The inquiry is received before </w:t>
            </w:r>
            <w:r w:rsidR="00895BF0" w:rsidRPr="000803AE">
              <w:rPr>
                <w:rFonts w:eastAsia="標楷體" w:hint="eastAsia"/>
                <w:sz w:val="20"/>
                <w:szCs w:val="20"/>
              </w:rPr>
              <w:t>5</w:t>
            </w:r>
            <w:r w:rsidR="00895BF0" w:rsidRPr="000803AE">
              <w:rPr>
                <w:rFonts w:eastAsia="標楷體"/>
                <w:sz w:val="20"/>
                <w:szCs w:val="20"/>
              </w:rPr>
              <w:t xml:space="preserve"> </w:t>
            </w:r>
            <w:r w:rsidRPr="000803AE">
              <w:rPr>
                <w:rFonts w:eastAsia="標楷體"/>
                <w:sz w:val="20"/>
                <w:szCs w:val="20"/>
              </w:rPr>
              <w:t>pm of a business day.</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E253E3" w:rsidRPr="000803AE" w:rsidRDefault="00E253E3" w:rsidP="00E253E3">
            <w:pPr>
              <w:kinsoku w:val="0"/>
              <w:overflowPunct w:val="0"/>
              <w:snapToGrid w:val="0"/>
              <w:rPr>
                <w:rFonts w:eastAsia="標楷體"/>
                <w:sz w:val="20"/>
                <w:szCs w:val="20"/>
              </w:rPr>
            </w:pPr>
            <w:r w:rsidRPr="000803AE">
              <w:rPr>
                <w:rFonts w:eastAsia="標楷體"/>
                <w:sz w:val="20"/>
                <w:szCs w:val="20"/>
              </w:rPr>
              <w:t xml:space="preserve">(2) The inquiry is received </w:t>
            </w:r>
            <w:r w:rsidR="00895BF0" w:rsidRPr="000803AE">
              <w:rPr>
                <w:rFonts w:eastAsia="標楷體" w:hint="eastAsia"/>
                <w:sz w:val="20"/>
                <w:szCs w:val="20"/>
              </w:rPr>
              <w:t>after 5 pm of a business day or on</w:t>
            </w:r>
            <w:r w:rsidR="00B32AD0" w:rsidRPr="000803AE">
              <w:rPr>
                <w:rFonts w:eastAsia="標楷體" w:hint="eastAsia"/>
                <w:sz w:val="20"/>
                <w:szCs w:val="20"/>
              </w:rPr>
              <w:t xml:space="preserve"> a</w:t>
            </w:r>
            <w:r w:rsidR="00895BF0" w:rsidRPr="000803AE">
              <w:rPr>
                <w:rFonts w:eastAsia="標楷體" w:hint="eastAsia"/>
                <w:sz w:val="20"/>
                <w:szCs w:val="20"/>
              </w:rPr>
              <w:t xml:space="preserve"> holiday</w:t>
            </w:r>
            <w:r w:rsidRPr="000803AE">
              <w:rPr>
                <w:rFonts w:eastAsia="標楷體"/>
                <w:sz w:val="20"/>
                <w:szCs w:val="20"/>
              </w:rPr>
              <w:t>.</w:t>
            </w:r>
          </w:p>
          <w:p w:rsidR="00E253E3" w:rsidRPr="000803AE" w:rsidRDefault="00E253E3"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8900E6" w:rsidRPr="000803AE" w:rsidRDefault="008900E6" w:rsidP="00E253E3">
            <w:pPr>
              <w:kinsoku w:val="0"/>
              <w:overflowPunct w:val="0"/>
              <w:snapToGrid w:val="0"/>
              <w:ind w:left="200" w:hanging="200"/>
              <w:rPr>
                <w:rFonts w:eastAsia="標楷體"/>
                <w:sz w:val="20"/>
                <w:szCs w:val="20"/>
              </w:rPr>
            </w:pPr>
          </w:p>
          <w:p w:rsidR="00BF65A3" w:rsidRPr="000803AE" w:rsidRDefault="00E253E3" w:rsidP="002E1ACF">
            <w:pPr>
              <w:pStyle w:val="30"/>
              <w:adjustRightInd w:val="0"/>
              <w:snapToGrid w:val="0"/>
              <w:spacing w:line="240" w:lineRule="auto"/>
              <w:ind w:left="-1"/>
              <w:jc w:val="left"/>
              <w:rPr>
                <w:rFonts w:ascii="Times New Roman"/>
                <w:color w:val="auto"/>
                <w:sz w:val="20"/>
              </w:rPr>
            </w:pPr>
            <w:r w:rsidRPr="000803AE">
              <w:rPr>
                <w:rFonts w:ascii="Times New Roman"/>
                <w:color w:val="auto"/>
                <w:sz w:val="20"/>
              </w:rPr>
              <w:t xml:space="preserve">(3) </w:t>
            </w:r>
            <w:r w:rsidR="00895BF0" w:rsidRPr="000803AE">
              <w:rPr>
                <w:rFonts w:ascii="Times New Roman" w:hint="eastAsia"/>
                <w:color w:val="auto"/>
                <w:sz w:val="20"/>
              </w:rPr>
              <w:t xml:space="preserve">In case of </w:t>
            </w:r>
            <w:r w:rsidR="00B32AD0" w:rsidRPr="000803AE">
              <w:rPr>
                <w:rFonts w:ascii="Times New Roman" w:hint="eastAsia"/>
                <w:color w:val="auto"/>
                <w:sz w:val="20"/>
              </w:rPr>
              <w:t xml:space="preserve">any </w:t>
            </w:r>
            <w:r w:rsidR="00895BF0" w:rsidRPr="000803AE">
              <w:rPr>
                <w:rFonts w:ascii="Times New Roman" w:hint="eastAsia"/>
                <w:color w:val="auto"/>
                <w:sz w:val="20"/>
              </w:rPr>
              <w:t xml:space="preserve">emergency or </w:t>
            </w:r>
            <w:r w:rsidR="00B32AD0" w:rsidRPr="000803AE">
              <w:rPr>
                <w:rFonts w:ascii="Times New Roman" w:hint="eastAsia"/>
                <w:color w:val="auto"/>
                <w:sz w:val="20"/>
              </w:rPr>
              <w:t>material</w:t>
            </w:r>
            <w:r w:rsidR="00895BF0" w:rsidRPr="000803AE">
              <w:rPr>
                <w:rFonts w:ascii="Times New Roman" w:hint="eastAsia"/>
                <w:color w:val="auto"/>
                <w:sz w:val="20"/>
              </w:rPr>
              <w:t xml:space="preserve"> event</w:t>
            </w:r>
            <w:r w:rsidRPr="000803AE">
              <w:rPr>
                <w:rFonts w:ascii="Times New Roman"/>
                <w:color w:val="auto"/>
                <w:sz w:val="20"/>
              </w:rPr>
              <w:t>.</w:t>
            </w:r>
          </w:p>
        </w:tc>
        <w:tc>
          <w:tcPr>
            <w:tcW w:w="216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Within the period stipulated </w:t>
            </w:r>
            <w:r w:rsidR="002A7D4E" w:rsidRPr="000803AE">
              <w:rPr>
                <w:rFonts w:ascii="Times New Roman"/>
                <w:color w:val="auto"/>
                <w:sz w:val="20"/>
              </w:rPr>
              <w:t xml:space="preserve">by Taiwan Stock Exchange Corporation </w:t>
            </w:r>
            <w:r w:rsidRPr="000803AE">
              <w:rPr>
                <w:rFonts w:ascii="Times New Roman"/>
                <w:color w:val="auto"/>
                <w:sz w:val="20"/>
              </w:rPr>
              <w:t>in the Procedures for Verification and Disclosure of Material Information of Companies with Listed Securities</w:t>
            </w:r>
          </w:p>
          <w:p w:rsidR="00BF65A3" w:rsidRPr="000803AE" w:rsidRDefault="00BF65A3" w:rsidP="003716D3">
            <w:pPr>
              <w:pStyle w:val="30"/>
              <w:adjustRightInd w:val="0"/>
              <w:snapToGrid w:val="0"/>
              <w:spacing w:line="240" w:lineRule="auto"/>
              <w:jc w:val="left"/>
              <w:rPr>
                <w:rFonts w:ascii="Times New Roman"/>
                <w:color w:val="auto"/>
                <w:sz w:val="20"/>
              </w:rPr>
            </w:pPr>
          </w:p>
          <w:p w:rsidR="00BF65A3" w:rsidRPr="000803AE" w:rsidRDefault="00BF65A3" w:rsidP="003716D3">
            <w:pPr>
              <w:pStyle w:val="30"/>
              <w:adjustRightInd w:val="0"/>
              <w:snapToGrid w:val="0"/>
              <w:spacing w:line="240" w:lineRule="auto"/>
              <w:jc w:val="left"/>
              <w:rPr>
                <w:rFonts w:ascii="Times New Roman"/>
                <w:color w:val="auto"/>
                <w:sz w:val="20"/>
              </w:rPr>
            </w:pPr>
          </w:p>
          <w:p w:rsidR="00E253E3" w:rsidRPr="000803AE" w:rsidRDefault="00085D3D" w:rsidP="00E253E3">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Two</w:t>
            </w:r>
            <w:r w:rsidRPr="000803AE">
              <w:rPr>
                <w:rFonts w:ascii="Times New Roman"/>
                <w:color w:val="auto"/>
                <w:sz w:val="20"/>
              </w:rPr>
              <w:t xml:space="preserve"> </w:t>
            </w:r>
            <w:r w:rsidR="00777033" w:rsidRPr="000803AE">
              <w:rPr>
                <w:rFonts w:ascii="Times New Roman"/>
                <w:color w:val="auto"/>
                <w:sz w:val="20"/>
              </w:rPr>
              <w:t>hour</w:t>
            </w:r>
            <w:r w:rsidRPr="000803AE">
              <w:rPr>
                <w:rFonts w:ascii="Times New Roman" w:hint="eastAsia"/>
                <w:color w:val="auto"/>
                <w:sz w:val="20"/>
              </w:rPr>
              <w:t>s</w:t>
            </w:r>
            <w:r w:rsidR="00777033" w:rsidRPr="000803AE">
              <w:rPr>
                <w:rFonts w:ascii="Times New Roman"/>
                <w:color w:val="auto"/>
                <w:sz w:val="20"/>
              </w:rPr>
              <w:t xml:space="preserve"> prior to </w:t>
            </w:r>
            <w:r w:rsidR="00E253E3" w:rsidRPr="000803AE">
              <w:rPr>
                <w:rFonts w:ascii="Times New Roman"/>
                <w:color w:val="auto"/>
                <w:sz w:val="20"/>
              </w:rPr>
              <w:t>the commencement of trading hours of the business day following the date of occurrence of the event.  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C15E00" w:rsidRPr="000803AE" w:rsidRDefault="00C15E00"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Within the period as stipulated by laws and regulations of the foreign issuer's home country or the country where the underlying securities are listed but no later than the end of the day when such event occurs.</w:t>
            </w:r>
          </w:p>
          <w:p w:rsidR="00E253E3" w:rsidRPr="000803AE" w:rsidRDefault="00E253E3" w:rsidP="00E253E3">
            <w:pPr>
              <w:pStyle w:val="30"/>
              <w:adjustRightInd w:val="0"/>
              <w:snapToGrid w:val="0"/>
              <w:spacing w:line="240" w:lineRule="auto"/>
              <w:jc w:val="left"/>
              <w:rPr>
                <w:rFonts w:ascii="Times New Roman"/>
                <w:color w:val="auto"/>
                <w:sz w:val="20"/>
              </w:rPr>
            </w:pPr>
            <w:r w:rsidRPr="000803AE">
              <w:rPr>
                <w:rFonts w:ascii="Times New Roman"/>
                <w:color w:val="auto"/>
                <w:sz w:val="20"/>
              </w:rPr>
              <w:t>If the filing is required according to the laws and regulations of the issuer's home country or the country where its securities are listed, the filing shall be made within the period stipulated by such laws and regulations and the information shall be uploaded simultaneously to the Market Observation Post System in Chinese.</w:t>
            </w: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E253E3" w:rsidP="00E253E3">
            <w:pPr>
              <w:pStyle w:val="30"/>
              <w:adjustRightInd w:val="0"/>
              <w:snapToGrid w:val="0"/>
              <w:spacing w:line="240" w:lineRule="auto"/>
              <w:jc w:val="left"/>
              <w:rPr>
                <w:rFonts w:ascii="Times New Roman"/>
                <w:color w:val="auto"/>
                <w:sz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xml:space="preserve">, which shall be made no later than </w:t>
            </w:r>
            <w:r w:rsidR="00895BF0" w:rsidRPr="000803AE">
              <w:rPr>
                <w:rFonts w:eastAsia="標楷體" w:hint="eastAsia"/>
                <w:sz w:val="20"/>
                <w:szCs w:val="20"/>
              </w:rPr>
              <w:t xml:space="preserve">two hours upon </w:t>
            </w:r>
            <w:r w:rsidR="006A4A56" w:rsidRPr="000803AE">
              <w:rPr>
                <w:rFonts w:eastAsia="標楷體" w:hint="eastAsia"/>
                <w:sz w:val="20"/>
                <w:szCs w:val="20"/>
              </w:rPr>
              <w:t>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E253E3" w:rsidRPr="000803AE" w:rsidRDefault="00B32AD0" w:rsidP="00E253E3">
            <w:pPr>
              <w:kinsoku w:val="0"/>
              <w:overflowPunct w:val="0"/>
              <w:snapToGrid w:val="0"/>
              <w:rPr>
                <w:rFonts w:eastAsia="標楷體"/>
                <w:sz w:val="20"/>
                <w:szCs w:val="20"/>
              </w:rPr>
            </w:pPr>
            <w:r w:rsidRPr="000803AE">
              <w:rPr>
                <w:rFonts w:eastAsia="標楷體" w:hint="eastAsia"/>
                <w:sz w:val="20"/>
                <w:szCs w:val="20"/>
              </w:rPr>
              <w:t xml:space="preserve">Promptly publish </w:t>
            </w:r>
            <w:r w:rsidRPr="000803AE">
              <w:rPr>
                <w:rFonts w:eastAsia="標楷體"/>
                <w:sz w:val="20"/>
                <w:szCs w:val="20"/>
              </w:rPr>
              <w:t>material information</w:t>
            </w:r>
            <w:r w:rsidRPr="000803AE">
              <w:rPr>
                <w:rFonts w:eastAsia="標楷體" w:hint="eastAsia"/>
                <w:sz w:val="20"/>
                <w:szCs w:val="20"/>
              </w:rPr>
              <w:t>, which shall be made no later than two hours prior to the commencement of trading hours of the next business day following the day upon notification</w:t>
            </w:r>
            <w:r w:rsidR="00E253E3" w:rsidRPr="000803AE">
              <w:rPr>
                <w:rFonts w:eastAsia="標楷體"/>
                <w:sz w:val="20"/>
                <w:szCs w:val="20"/>
              </w:rPr>
              <w:t>.</w:t>
            </w:r>
          </w:p>
          <w:p w:rsidR="00E253E3" w:rsidRPr="000803AE" w:rsidRDefault="00E253E3" w:rsidP="00E253E3">
            <w:pPr>
              <w:kinsoku w:val="0"/>
              <w:overflowPunct w:val="0"/>
              <w:snapToGrid w:val="0"/>
              <w:rPr>
                <w:rFonts w:eastAsia="標楷體"/>
                <w:sz w:val="20"/>
                <w:szCs w:val="20"/>
              </w:rPr>
            </w:pPr>
          </w:p>
          <w:p w:rsidR="00BF65A3" w:rsidRPr="000803AE" w:rsidRDefault="006A4A56" w:rsidP="002E1ACF">
            <w:pPr>
              <w:pStyle w:val="30"/>
              <w:adjustRightInd w:val="0"/>
              <w:snapToGrid w:val="0"/>
              <w:spacing w:line="240" w:lineRule="auto"/>
              <w:jc w:val="left"/>
              <w:rPr>
                <w:rFonts w:ascii="Times New Roman"/>
                <w:bCs/>
                <w:color w:val="auto"/>
                <w:sz w:val="20"/>
              </w:rPr>
            </w:pPr>
            <w:r w:rsidRPr="000803AE">
              <w:rPr>
                <w:rFonts w:ascii="Times New Roman" w:hint="eastAsia"/>
                <w:color w:val="auto"/>
                <w:sz w:val="20"/>
              </w:rPr>
              <w:t>Matters</w:t>
            </w:r>
            <w:r w:rsidR="00895BF0" w:rsidRPr="000803AE">
              <w:rPr>
                <w:rFonts w:ascii="Times New Roman" w:hint="eastAsia"/>
                <w:color w:val="auto"/>
                <w:sz w:val="20"/>
              </w:rPr>
              <w:t xml:space="preserve"> shall be process</w:t>
            </w:r>
            <w:r w:rsidRPr="000803AE">
              <w:rPr>
                <w:rFonts w:ascii="Times New Roman" w:hint="eastAsia"/>
                <w:color w:val="auto"/>
                <w:sz w:val="20"/>
              </w:rPr>
              <w:t>ed</w:t>
            </w:r>
            <w:r w:rsidR="00895BF0" w:rsidRPr="000803AE">
              <w:rPr>
                <w:rFonts w:ascii="Times New Roman" w:hint="eastAsia"/>
                <w:color w:val="auto"/>
                <w:sz w:val="20"/>
              </w:rPr>
              <w:t xml:space="preserve"> within the prescribed deadline of the </w:t>
            </w:r>
            <w:r w:rsidR="00B32AD0" w:rsidRPr="000803AE">
              <w:rPr>
                <w:rFonts w:ascii="Times New Roman" w:hint="eastAsia"/>
                <w:color w:val="auto"/>
                <w:sz w:val="20"/>
              </w:rPr>
              <w:t>Taiwan Stock Exchange</w:t>
            </w:r>
            <w:r w:rsidR="00E253E3" w:rsidRPr="000803AE">
              <w:rPr>
                <w:rFonts w:ascii="Times New Roman"/>
                <w:color w:val="auto"/>
                <w:sz w:val="20"/>
              </w:rPr>
              <w:t>.</w:t>
            </w:r>
          </w:p>
        </w:tc>
        <w:tc>
          <w:tcPr>
            <w:tcW w:w="630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publicly announce the material information by uploading the same to the Market Observation Post System (sii.twse.com.tw/matters required to be reported by foreign issuers/report of material information of foreign issuers)</w:t>
            </w:r>
          </w:p>
        </w:tc>
        <w:tc>
          <w:tcPr>
            <w:tcW w:w="3780" w:type="dxa"/>
            <w:tcBorders>
              <w:top w:val="single" w:sz="4" w:space="0" w:color="auto"/>
              <w:left w:val="single" w:sz="4" w:space="0" w:color="auto"/>
              <w:bottom w:val="single" w:sz="4" w:space="0" w:color="auto"/>
              <w:right w:val="single" w:sz="4" w:space="0" w:color="auto"/>
            </w:tcBorders>
          </w:tcPr>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Article 3 of the Contract of Listing TDR.</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t>Paragraph 8, Article 3 of the Taiwan Stock Exchange Corporation Rules Governing Information Reporting by Companies with Listed Securities and Offshore Fund Institutions with Listed Offshore Exchange-Traded Funds.</w:t>
            </w:r>
          </w:p>
          <w:p w:rsidR="00ED1478" w:rsidRPr="000803AE" w:rsidRDefault="00ED1478" w:rsidP="003716D3">
            <w:pPr>
              <w:adjustRightInd w:val="0"/>
              <w:snapToGrid w:val="0"/>
              <w:ind w:left="332" w:hangingChars="166" w:hanging="332"/>
              <w:rPr>
                <w:rFonts w:eastAsia="標楷體"/>
                <w:sz w:val="20"/>
                <w:szCs w:val="20"/>
              </w:rPr>
            </w:pPr>
            <w:r w:rsidRPr="000803AE">
              <w:rPr>
                <w:rFonts w:eastAsia="標楷體"/>
                <w:sz w:val="20"/>
                <w:szCs w:val="20"/>
              </w:rPr>
              <w:t xml:space="preserve">3.  </w:t>
            </w:r>
            <w:r w:rsidR="00060118" w:rsidRPr="000803AE">
              <w:rPr>
                <w:sz w:val="20"/>
                <w:szCs w:val="20"/>
              </w:rPr>
              <w:t xml:space="preserve">Taiwan Stock Exchange Corporation </w:t>
            </w:r>
            <w:r w:rsidRPr="000803AE">
              <w:rPr>
                <w:rFonts w:eastAsia="標楷體"/>
                <w:sz w:val="20"/>
                <w:szCs w:val="20"/>
              </w:rPr>
              <w:t>Procedures for Verification and Disclosure of Material Information of Companies with Listed Securities.</w:t>
            </w:r>
          </w:p>
        </w:tc>
      </w:tr>
      <w:tr w:rsidR="00A51F1C" w:rsidRPr="000803AE" w:rsidTr="008B7E4F">
        <w:tc>
          <w:tcPr>
            <w:tcW w:w="720" w:type="dxa"/>
            <w:vMerge w:val="restart"/>
            <w:tcBorders>
              <w:top w:val="single" w:sz="4" w:space="0" w:color="auto"/>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r w:rsidRPr="000803AE">
              <w:rPr>
                <w:rFonts w:eastAsia="標楷體"/>
                <w:sz w:val="20"/>
                <w:szCs w:val="20"/>
              </w:rPr>
              <w:t>10</w:t>
            </w:r>
          </w:p>
        </w:tc>
        <w:tc>
          <w:tcPr>
            <w:tcW w:w="2160" w:type="dxa"/>
            <w:vMerge w:val="restart"/>
            <w:tcBorders>
              <w:top w:val="single" w:sz="4" w:space="0" w:color="auto"/>
              <w:left w:val="single" w:sz="4" w:space="0" w:color="auto"/>
              <w:right w:val="single" w:sz="4" w:space="0" w:color="auto"/>
            </w:tcBorders>
            <w:vAlign w:val="center"/>
          </w:tcPr>
          <w:p w:rsidR="00A51F1C" w:rsidRPr="000803AE" w:rsidRDefault="00A51F1C" w:rsidP="00F47F69">
            <w:pPr>
              <w:pStyle w:val="30"/>
              <w:adjustRightInd w:val="0"/>
              <w:snapToGrid w:val="0"/>
              <w:spacing w:line="240" w:lineRule="auto"/>
              <w:jc w:val="left"/>
              <w:rPr>
                <w:rFonts w:ascii="Times New Roman"/>
                <w:color w:val="auto"/>
                <w:sz w:val="20"/>
              </w:rPr>
            </w:pPr>
            <w:r w:rsidRPr="000803AE">
              <w:rPr>
                <w:rFonts w:ascii="Times New Roman"/>
                <w:color w:val="auto"/>
                <w:sz w:val="20"/>
              </w:rPr>
              <w:t>Repurchase of TDRs</w:t>
            </w:r>
            <w:r w:rsidR="004848B0" w:rsidRPr="000803AE">
              <w:rPr>
                <w:rFonts w:ascii="Times New Roman"/>
                <w:color w:val="auto"/>
                <w:sz w:val="20"/>
              </w:rPr>
              <w:t xml:space="preserve"> </w:t>
            </w:r>
            <w:r w:rsidR="00125FD8" w:rsidRPr="000803AE">
              <w:rPr>
                <w:rFonts w:ascii="Times New Roman"/>
                <w:color w:val="auto"/>
                <w:sz w:val="20"/>
              </w:rPr>
              <w:t xml:space="preserve">issued </w:t>
            </w:r>
            <w:r w:rsidR="004848B0" w:rsidRPr="000803AE">
              <w:rPr>
                <w:rFonts w:ascii="Times New Roman"/>
                <w:color w:val="auto"/>
                <w:sz w:val="20"/>
              </w:rPr>
              <w:t xml:space="preserve">by </w:t>
            </w:r>
            <w:r w:rsidR="00164196" w:rsidRPr="000803AE">
              <w:rPr>
                <w:rFonts w:ascii="Times New Roman"/>
                <w:color w:val="auto"/>
                <w:sz w:val="20"/>
              </w:rPr>
              <w:t>second listing companies</w:t>
            </w: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C2380D">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Within 2 days of the board resolution to resolve to repurchase TDRs.</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 reporting of repurchase of TDRs/resolution to repurchase TDRs)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An undertaking to certify that the cancellation of the underlying securities would be completed within 6 months of the date of repurchase of TDRs.</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board resolution.</w:t>
            </w:r>
          </w:p>
          <w:p w:rsidR="00A51F1C" w:rsidRPr="000803AE" w:rsidRDefault="00A51F1C" w:rsidP="00C2380D">
            <w:pPr>
              <w:pStyle w:val="30"/>
              <w:numPr>
                <w:ilvl w:val="1"/>
                <w:numId w:val="266"/>
              </w:numPr>
              <w:tabs>
                <w:tab w:val="clear" w:pos="1200"/>
                <w:tab w:val="num" w:pos="1052"/>
              </w:tabs>
              <w:adjustRightInd w:val="0"/>
              <w:snapToGrid w:val="0"/>
              <w:spacing w:line="240" w:lineRule="auto"/>
              <w:ind w:left="1052" w:hanging="572"/>
              <w:jc w:val="left"/>
              <w:rPr>
                <w:rFonts w:ascii="Times New Roman"/>
                <w:color w:val="auto"/>
                <w:sz w:val="20"/>
              </w:rPr>
            </w:pPr>
            <w:r w:rsidRPr="000803AE">
              <w:rPr>
                <w:rFonts w:ascii="Times New Roman"/>
                <w:color w:val="auto"/>
                <w:sz w:val="20"/>
              </w:rPr>
              <w:t>A copy of the information evidencing that the re</w:t>
            </w:r>
            <w:r w:rsidR="001E2793" w:rsidRPr="000803AE">
              <w:rPr>
                <w:rFonts w:ascii="Times New Roman"/>
                <w:color w:val="auto"/>
                <w:sz w:val="20"/>
              </w:rPr>
              <w:t>solution to repurchase TDRs has</w:t>
            </w:r>
            <w:r w:rsidRPr="000803AE">
              <w:rPr>
                <w:rFonts w:ascii="Times New Roman"/>
                <w:color w:val="auto"/>
                <w:sz w:val="20"/>
              </w:rPr>
              <w:t xml:space="preserve"> been uploaded to the Market Observation Post System.</w:t>
            </w:r>
          </w:p>
          <w:p w:rsidR="00A51F1C" w:rsidRPr="000803AE" w:rsidRDefault="00A51F1C" w:rsidP="00FF048F">
            <w:pPr>
              <w:pStyle w:val="30"/>
              <w:numPr>
                <w:ilvl w:val="0"/>
                <w:numId w:val="273"/>
              </w:numPr>
              <w:adjustRightInd w:val="0"/>
              <w:snapToGrid w:val="0"/>
              <w:spacing w:line="240" w:lineRule="auto"/>
              <w:jc w:val="left"/>
              <w:rPr>
                <w:rFonts w:ascii="Times New Roman"/>
                <w:color w:val="auto"/>
                <w:sz w:val="20"/>
              </w:rPr>
            </w:pPr>
            <w:r w:rsidRPr="000803AE">
              <w:rPr>
                <w:rFonts w:ascii="Times New Roman"/>
                <w:color w:val="auto"/>
                <w:sz w:val="20"/>
              </w:rPr>
              <w:t>The relevant information shall be uploaded to the Market Observation Post System (sii.twse.com.tw/reporting of repurchase of TDRs/report of the list of insiders of the TDR issuer and any change).</w:t>
            </w:r>
          </w:p>
        </w:tc>
        <w:tc>
          <w:tcPr>
            <w:tcW w:w="3780" w:type="dxa"/>
            <w:vMerge w:val="restart"/>
            <w:tcBorders>
              <w:top w:val="single" w:sz="4" w:space="0" w:color="auto"/>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szCs w:val="20"/>
              </w:rPr>
              <w:t>Taiwan Stock Exchange Corporation Rules Governing Contracts for the Listing of Taiwan Depositary Receipts.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2.</w:t>
            </w:r>
            <w:r w:rsidRPr="000803AE">
              <w:rPr>
                <w:rFonts w:eastAsia="標楷體"/>
                <w:sz w:val="20"/>
                <w:szCs w:val="20"/>
              </w:rPr>
              <w:tab/>
              <w:t xml:space="preserve">Taiwan Stock Exchange Corporation Rules Governing Repurchase of </w:t>
            </w:r>
            <w:r w:rsidR="004848B0" w:rsidRPr="000803AE">
              <w:rPr>
                <w:sz w:val="20"/>
                <w:szCs w:val="20"/>
              </w:rPr>
              <w:t>Taiwan Depositary Receipts</w:t>
            </w:r>
            <w:r w:rsidRPr="000803AE">
              <w:rPr>
                <w:rFonts w:eastAsia="標楷體"/>
                <w:sz w:val="20"/>
                <w:szCs w:val="20"/>
              </w:rPr>
              <w:t xml:space="preserve"> by </w:t>
            </w:r>
            <w:r w:rsidR="00164196" w:rsidRPr="000803AE">
              <w:rPr>
                <w:rFonts w:eastAsia="標楷體"/>
                <w:sz w:val="20"/>
                <w:szCs w:val="20"/>
              </w:rPr>
              <w:t>second listing companies</w:t>
            </w:r>
            <w:r w:rsidRPr="000803AE">
              <w:rPr>
                <w:rFonts w:eastAsia="標楷體"/>
                <w:sz w:val="20"/>
                <w:szCs w:val="20"/>
              </w:rPr>
              <w:t>.</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3.</w:t>
            </w:r>
            <w:r w:rsidRPr="000803AE">
              <w:rPr>
                <w:rFonts w:eastAsia="標楷體"/>
                <w:sz w:val="20"/>
                <w:szCs w:val="20"/>
              </w:rPr>
              <w:tab/>
            </w:r>
            <w:r w:rsidRPr="000803AE">
              <w:rPr>
                <w:sz w:val="20"/>
                <w:szCs w:val="20"/>
              </w:rPr>
              <w:t>Taiwan Stock Exchange Corporation Procedures for Verification and Disclosure of Material Information of Companies with Listed Securities.</w:t>
            </w:r>
          </w:p>
          <w:p w:rsidR="00A51F1C" w:rsidRPr="000803AE" w:rsidRDefault="00A51F1C" w:rsidP="003716D3">
            <w:pPr>
              <w:adjustRightInd w:val="0"/>
              <w:snapToGrid w:val="0"/>
              <w:ind w:left="332" w:hanging="332"/>
              <w:rPr>
                <w:rFonts w:eastAsia="標楷體"/>
                <w:sz w:val="20"/>
                <w:szCs w:val="20"/>
              </w:rPr>
            </w:pPr>
            <w:r w:rsidRPr="000803AE">
              <w:rPr>
                <w:rFonts w:eastAsia="標楷體"/>
                <w:sz w:val="20"/>
                <w:szCs w:val="20"/>
              </w:rPr>
              <w:t>4.</w:t>
            </w:r>
            <w:r w:rsidRPr="000803AE">
              <w:rPr>
                <w:rFonts w:eastAsia="標楷體"/>
                <w:sz w:val="20"/>
                <w:szCs w:val="20"/>
              </w:rPr>
              <w:tab/>
              <w:t>Taiwan Stock Exchange Corporation Rules Governing Information Reporting by Companies with Listed Securities and Offshore Fund Institutions with Listed Offshore Exchange-Traded Funds.</w:t>
            </w:r>
          </w:p>
        </w:tc>
      </w:tr>
      <w:tr w:rsidR="00A51F1C" w:rsidRPr="000803AE" w:rsidTr="00A51F1C">
        <w:tc>
          <w:tcPr>
            <w:tcW w:w="720" w:type="dxa"/>
            <w:vMerge/>
            <w:tcBorders>
              <w:left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A51F1C"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When the aggregate number of repurchased TDRs has reached 2% of the total issued TDRs, or the number of outstanding TDRs falls below 12 million units as a result of the repurchase, within 2 days of the day of occurrence.</w:t>
            </w: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ind w:left="34"/>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TDRs/reporting of the aggregate number of repurchased TDRs reaching 2% of the total issued TDRs, or the number of outstanding TDRs falling below 12 million units)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w:t>
            </w:r>
          </w:p>
          <w:p w:rsidR="00A51F1C" w:rsidRPr="000803AE" w:rsidRDefault="00A51F1C" w:rsidP="003716D3">
            <w:pPr>
              <w:pStyle w:val="30"/>
              <w:adjustRightInd w:val="0"/>
              <w:snapToGrid w:val="0"/>
              <w:spacing w:line="240" w:lineRule="auto"/>
              <w:ind w:left="34"/>
              <w:jc w:val="left"/>
              <w:rPr>
                <w:rFonts w:ascii="Times New Roman"/>
                <w:color w:val="auto"/>
                <w:sz w:val="20"/>
              </w:rPr>
            </w:pPr>
          </w:p>
        </w:tc>
        <w:tc>
          <w:tcPr>
            <w:tcW w:w="3780" w:type="dxa"/>
            <w:vMerge/>
            <w:tcBorders>
              <w:left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A51F1C" w:rsidRPr="000803AE" w:rsidTr="00A51F1C">
        <w:tc>
          <w:tcPr>
            <w:tcW w:w="720" w:type="dxa"/>
            <w:vMerge/>
            <w:tcBorders>
              <w:left w:val="single" w:sz="4" w:space="0" w:color="auto"/>
              <w:bottom w:val="single" w:sz="4" w:space="0" w:color="auto"/>
              <w:right w:val="single" w:sz="4" w:space="0" w:color="auto"/>
            </w:tcBorders>
            <w:vAlign w:val="center"/>
          </w:tcPr>
          <w:p w:rsidR="00A51F1C" w:rsidRPr="000803AE" w:rsidRDefault="00A51F1C" w:rsidP="003716D3">
            <w:pPr>
              <w:kinsoku w:val="0"/>
              <w:overflowPunct w:val="0"/>
              <w:adjustRightInd w:val="0"/>
              <w:snapToGrid w:val="0"/>
              <w:jc w:val="center"/>
              <w:rPr>
                <w:rFonts w:eastAsia="標楷體"/>
                <w:sz w:val="20"/>
                <w:szCs w:val="20"/>
              </w:rPr>
            </w:pPr>
          </w:p>
        </w:tc>
        <w:tc>
          <w:tcPr>
            <w:tcW w:w="2160" w:type="dxa"/>
            <w:vMerge/>
            <w:tcBorders>
              <w:left w:val="single" w:sz="4" w:space="0" w:color="auto"/>
              <w:bottom w:val="single" w:sz="4" w:space="0" w:color="auto"/>
              <w:right w:val="single" w:sz="4" w:space="0" w:color="auto"/>
            </w:tcBorders>
          </w:tcPr>
          <w:p w:rsidR="00A51F1C" w:rsidRPr="000803AE" w:rsidRDefault="00A51F1C"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51F1C" w:rsidRPr="000803AE" w:rsidRDefault="00CA5092" w:rsidP="000F0316">
            <w:pPr>
              <w:pStyle w:val="30"/>
              <w:numPr>
                <w:ilvl w:val="0"/>
                <w:numId w:val="387"/>
              </w:numPr>
              <w:adjustRightInd w:val="0"/>
              <w:snapToGrid w:val="0"/>
              <w:spacing w:line="240" w:lineRule="auto"/>
              <w:jc w:val="left"/>
              <w:rPr>
                <w:rFonts w:ascii="Times New Roman"/>
                <w:color w:val="auto"/>
                <w:sz w:val="20"/>
              </w:rPr>
            </w:pPr>
            <w:r w:rsidRPr="000803AE">
              <w:rPr>
                <w:rFonts w:ascii="Times New Roman"/>
                <w:color w:val="auto"/>
                <w:sz w:val="20"/>
              </w:rPr>
              <w:t xml:space="preserve">Within 5 days of </w:t>
            </w:r>
            <w:r w:rsidR="00A51F1C" w:rsidRPr="000803AE">
              <w:rPr>
                <w:rFonts w:ascii="Times New Roman"/>
                <w:color w:val="auto"/>
                <w:sz w:val="20"/>
              </w:rPr>
              <w:t>expiration of the repurchase period or completion of repurchase.</w:t>
            </w:r>
          </w:p>
          <w:p w:rsidR="00A51F1C" w:rsidRPr="000803AE" w:rsidRDefault="00A51F1C" w:rsidP="003716D3">
            <w:pPr>
              <w:pStyle w:val="30"/>
              <w:adjustRightInd w:val="0"/>
              <w:snapToGrid w:val="0"/>
              <w:spacing w:line="240" w:lineRule="auto"/>
              <w:jc w:val="left"/>
              <w:rPr>
                <w:rFonts w:ascii="Times New Roman"/>
                <w:color w:val="auto"/>
                <w:sz w:val="20"/>
              </w:rPr>
            </w:pPr>
          </w:p>
        </w:tc>
        <w:tc>
          <w:tcPr>
            <w:tcW w:w="6300" w:type="dxa"/>
            <w:tcBorders>
              <w:top w:val="single" w:sz="4" w:space="0" w:color="auto"/>
              <w:left w:val="single" w:sz="4" w:space="0" w:color="auto"/>
              <w:bottom w:val="single" w:sz="4" w:space="0" w:color="auto"/>
              <w:right w:val="single" w:sz="4" w:space="0" w:color="auto"/>
            </w:tcBorders>
          </w:tcPr>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TDR issuer or the TDR depository shall upload the relevant information to the Market Observation Post System (sii.twse.com.tw/reporting of repurchase of TDRs/expiration of the repurchase period or completion of repurchase) and such information shall be treated as material information. (The material information shall be announced to the public within the period stipulated by Taiwan Stock Exchange Corporation Procedures for Verification and Disclosure of Material Information of Companies with Listed Securities). The company shall submit the following documents to Taiwan Stock Exchange Corporation:</w:t>
            </w:r>
          </w:p>
          <w:p w:rsidR="00A51F1C" w:rsidRPr="000803AE" w:rsidRDefault="00A51F1C" w:rsidP="000F0316">
            <w:pPr>
              <w:pStyle w:val="30"/>
              <w:numPr>
                <w:ilvl w:val="0"/>
                <w:numId w:val="275"/>
              </w:numPr>
              <w:snapToGrid w:val="0"/>
              <w:spacing w:line="240" w:lineRule="auto"/>
              <w:ind w:hanging="242"/>
              <w:jc w:val="left"/>
              <w:rPr>
                <w:rFonts w:ascii="Times New Roman"/>
                <w:color w:val="auto"/>
                <w:sz w:val="20"/>
              </w:rPr>
            </w:pPr>
            <w:r w:rsidRPr="000803AE">
              <w:rPr>
                <w:rFonts w:ascii="Times New Roman"/>
                <w:color w:val="auto"/>
                <w:sz w:val="20"/>
              </w:rPr>
              <w:t>A copy of the information evidencing that expiration of the repurchase period or completion of repurchase</w:t>
            </w:r>
            <w:r w:rsidR="00922893" w:rsidRPr="000803AE">
              <w:rPr>
                <w:rFonts w:ascii="Times New Roman"/>
                <w:color w:val="auto"/>
                <w:sz w:val="20"/>
              </w:rPr>
              <w:t xml:space="preserve"> has</w:t>
            </w:r>
            <w:r w:rsidRPr="000803AE">
              <w:rPr>
                <w:rFonts w:ascii="Times New Roman"/>
                <w:color w:val="auto"/>
                <w:sz w:val="20"/>
              </w:rPr>
              <w:t xml:space="preserve"> been uploaded to the Market Observation Post System.</w:t>
            </w:r>
          </w:p>
          <w:p w:rsidR="00A51F1C" w:rsidRPr="000803AE" w:rsidRDefault="004D3CC6" w:rsidP="000F0316">
            <w:pPr>
              <w:pStyle w:val="30"/>
              <w:numPr>
                <w:ilvl w:val="0"/>
                <w:numId w:val="275"/>
              </w:numPr>
              <w:snapToGrid w:val="0"/>
              <w:spacing w:line="240" w:lineRule="auto"/>
              <w:ind w:hanging="242"/>
              <w:rPr>
                <w:rFonts w:ascii="Times New Roman"/>
                <w:color w:val="auto"/>
                <w:sz w:val="20"/>
              </w:rPr>
            </w:pPr>
            <w:r w:rsidRPr="000803AE">
              <w:rPr>
                <w:rFonts w:ascii="Times New Roman"/>
                <w:color w:val="auto"/>
                <w:sz w:val="20"/>
              </w:rPr>
              <w:t>The s</w:t>
            </w:r>
            <w:r w:rsidR="00A51F1C" w:rsidRPr="000803AE">
              <w:rPr>
                <w:rFonts w:ascii="Times New Roman"/>
                <w:color w:val="auto"/>
                <w:sz w:val="20"/>
              </w:rPr>
              <w:t>tatement of account.</w:t>
            </w:r>
          </w:p>
          <w:p w:rsidR="00A51F1C" w:rsidRPr="000803AE" w:rsidRDefault="00A51F1C" w:rsidP="00FF048F">
            <w:pPr>
              <w:pStyle w:val="30"/>
              <w:numPr>
                <w:ilvl w:val="0"/>
                <w:numId w:val="274"/>
              </w:numPr>
              <w:adjustRightInd w:val="0"/>
              <w:snapToGrid w:val="0"/>
              <w:spacing w:line="240" w:lineRule="auto"/>
              <w:ind w:left="512"/>
              <w:jc w:val="left"/>
              <w:rPr>
                <w:rFonts w:ascii="Times New Roman"/>
                <w:color w:val="auto"/>
                <w:sz w:val="20"/>
              </w:rPr>
            </w:pPr>
            <w:r w:rsidRPr="000803AE">
              <w:rPr>
                <w:rFonts w:ascii="Times New Roman"/>
                <w:color w:val="auto"/>
                <w:sz w:val="20"/>
              </w:rPr>
              <w:t>The relevant information shall be uploaded to the Market Observation Post System (sii.twse.com.tw/enter basic information of TDR initial listing and subsequent issuance/report of TDR issuance units).  To update the issuance units of TDRs (minus the repurchased TDRs).</w:t>
            </w:r>
          </w:p>
          <w:p w:rsidR="00A51F1C" w:rsidRPr="000803AE" w:rsidRDefault="00A51F1C" w:rsidP="003716D3">
            <w:pPr>
              <w:pStyle w:val="30"/>
              <w:adjustRightInd w:val="0"/>
              <w:snapToGrid w:val="0"/>
              <w:spacing w:line="240" w:lineRule="auto"/>
              <w:ind w:left="512" w:hanging="478"/>
              <w:jc w:val="left"/>
              <w:rPr>
                <w:rFonts w:ascii="Times New Roman"/>
                <w:color w:val="auto"/>
                <w:sz w:val="20"/>
              </w:rPr>
            </w:pPr>
            <w:r w:rsidRPr="000803AE">
              <w:rPr>
                <w:rFonts w:ascii="Times New Roman"/>
                <w:color w:val="auto"/>
                <w:sz w:val="20"/>
              </w:rPr>
              <w:t>3.</w:t>
            </w:r>
            <w:r w:rsidRPr="000803AE">
              <w:rPr>
                <w:rFonts w:ascii="Times New Roman"/>
                <w:color w:val="auto"/>
                <w:sz w:val="20"/>
              </w:rPr>
              <w:tab/>
              <w:t>The relevant information shall be uploaded to the Market Observation Post System (sii.twse.com.tw/domestic securities reporting/common shares or TDRs).</w:t>
            </w:r>
          </w:p>
        </w:tc>
        <w:tc>
          <w:tcPr>
            <w:tcW w:w="3780" w:type="dxa"/>
            <w:vMerge/>
            <w:tcBorders>
              <w:left w:val="single" w:sz="4" w:space="0" w:color="auto"/>
              <w:bottom w:val="single" w:sz="4" w:space="0" w:color="auto"/>
              <w:right w:val="single" w:sz="4" w:space="0" w:color="auto"/>
            </w:tcBorders>
          </w:tcPr>
          <w:p w:rsidR="00A51F1C" w:rsidRPr="000803AE" w:rsidRDefault="00A51F1C" w:rsidP="003716D3">
            <w:pPr>
              <w:adjustRightInd w:val="0"/>
              <w:snapToGrid w:val="0"/>
              <w:ind w:left="332" w:hanging="332"/>
              <w:rPr>
                <w:rFonts w:eastAsia="標楷體"/>
                <w:sz w:val="20"/>
                <w:szCs w:val="20"/>
              </w:rPr>
            </w:pPr>
          </w:p>
        </w:tc>
      </w:tr>
      <w:tr w:rsidR="00164196" w:rsidRPr="000803AE" w:rsidTr="00515CE6">
        <w:tc>
          <w:tcPr>
            <w:tcW w:w="720" w:type="dxa"/>
            <w:tcBorders>
              <w:left w:val="single" w:sz="4" w:space="0" w:color="auto"/>
              <w:bottom w:val="single" w:sz="4" w:space="0" w:color="auto"/>
              <w:right w:val="single" w:sz="4" w:space="0" w:color="auto"/>
            </w:tcBorders>
            <w:vAlign w:val="center"/>
          </w:tcPr>
          <w:p w:rsidR="00164196"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11</w:t>
            </w:r>
          </w:p>
        </w:tc>
        <w:tc>
          <w:tcPr>
            <w:tcW w:w="2160" w:type="dxa"/>
            <w:tcBorders>
              <w:left w:val="single" w:sz="4" w:space="0" w:color="auto"/>
              <w:bottom w:val="single" w:sz="4" w:space="0" w:color="auto"/>
              <w:right w:val="single" w:sz="4" w:space="0" w:color="auto"/>
            </w:tcBorders>
          </w:tcPr>
          <w:p w:rsidR="00164196" w:rsidRPr="000803AE" w:rsidRDefault="00164196" w:rsidP="00515CE6">
            <w:pPr>
              <w:pStyle w:val="30"/>
              <w:adjustRightInd w:val="0"/>
              <w:snapToGrid w:val="0"/>
              <w:spacing w:line="240" w:lineRule="auto"/>
              <w:jc w:val="left"/>
              <w:rPr>
                <w:rFonts w:ascii="Times New Roman"/>
                <w:color w:val="auto"/>
                <w:sz w:val="20"/>
              </w:rPr>
            </w:pPr>
            <w:r w:rsidRPr="000803AE">
              <w:rPr>
                <w:rFonts w:ascii="Times New Roman"/>
                <w:color w:val="auto"/>
                <w:sz w:val="20"/>
              </w:rPr>
              <w:t>Completion of cancellation of the underlying securities when the second listing company repurchases TDRs.</w:t>
            </w:r>
          </w:p>
        </w:tc>
        <w:tc>
          <w:tcPr>
            <w:tcW w:w="2160" w:type="dxa"/>
            <w:tcBorders>
              <w:top w:val="single" w:sz="4" w:space="0" w:color="auto"/>
              <w:left w:val="single" w:sz="4" w:space="0" w:color="auto"/>
              <w:bottom w:val="single" w:sz="4" w:space="0" w:color="auto"/>
              <w:right w:val="single" w:sz="4" w:space="0" w:color="auto"/>
            </w:tcBorders>
          </w:tcPr>
          <w:p w:rsidR="00164196" w:rsidRPr="000803AE" w:rsidRDefault="00164196"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Within 10 days of completion of cancellation of the underlying securities after the TDRs are repurchased.</w:t>
            </w:r>
          </w:p>
        </w:tc>
        <w:tc>
          <w:tcPr>
            <w:tcW w:w="6300" w:type="dxa"/>
            <w:tcBorders>
              <w:top w:val="single" w:sz="4" w:space="0" w:color="auto"/>
              <w:left w:val="single" w:sz="4" w:space="0" w:color="auto"/>
              <w:bottom w:val="single" w:sz="4" w:space="0" w:color="auto"/>
              <w:right w:val="single" w:sz="4" w:space="0" w:color="auto"/>
            </w:tcBorders>
          </w:tcPr>
          <w:p w:rsidR="00164196" w:rsidRPr="000803AE" w:rsidRDefault="00C071A1" w:rsidP="003716D3">
            <w:pPr>
              <w:pStyle w:val="30"/>
              <w:adjustRightInd w:val="0"/>
              <w:snapToGrid w:val="0"/>
              <w:spacing w:line="240" w:lineRule="auto"/>
              <w:ind w:left="32"/>
              <w:jc w:val="left"/>
              <w:rPr>
                <w:rFonts w:ascii="Times New Roman"/>
                <w:color w:val="auto"/>
                <w:sz w:val="20"/>
              </w:rPr>
            </w:pPr>
            <w:r w:rsidRPr="000803AE">
              <w:rPr>
                <w:rFonts w:ascii="Times New Roman"/>
                <w:color w:val="auto"/>
                <w:sz w:val="20"/>
              </w:rPr>
              <w:t>The relevant information shall be uploaded to the Market Observation Post System (sii.twse.com.tw/</w:t>
            </w:r>
            <w:r w:rsidR="005D7A9A" w:rsidRPr="000803AE">
              <w:rPr>
                <w:rFonts w:ascii="Times New Roman"/>
                <w:color w:val="auto"/>
                <w:sz w:val="20"/>
              </w:rPr>
              <w:t>number</w:t>
            </w:r>
            <w:r w:rsidRPr="000803AE">
              <w:rPr>
                <w:rFonts w:ascii="Times New Roman"/>
                <w:color w:val="auto"/>
                <w:sz w:val="20"/>
              </w:rPr>
              <w:t xml:space="preserve"> of ordinary shares listed on TWSE/reportin</w:t>
            </w:r>
            <w:r w:rsidR="005352B5" w:rsidRPr="000803AE">
              <w:rPr>
                <w:rFonts w:ascii="Times New Roman"/>
                <w:color w:val="auto"/>
                <w:sz w:val="20"/>
              </w:rPr>
              <w:t>g of the increase or decrease in</w:t>
            </w:r>
            <w:r w:rsidRPr="000803AE">
              <w:rPr>
                <w:rFonts w:ascii="Times New Roman"/>
                <w:color w:val="auto"/>
                <w:sz w:val="20"/>
              </w:rPr>
              <w:t xml:space="preserve"> the </w:t>
            </w:r>
            <w:r w:rsidR="003E6C96" w:rsidRPr="000803AE">
              <w:rPr>
                <w:rFonts w:ascii="Times New Roman"/>
                <w:color w:val="auto"/>
                <w:sz w:val="20"/>
              </w:rPr>
              <w:t>number of unit of TDR</w:t>
            </w:r>
            <w:r w:rsidRPr="000803AE">
              <w:rPr>
                <w:rFonts w:ascii="Times New Roman"/>
                <w:color w:val="auto"/>
                <w:sz w:val="20"/>
              </w:rPr>
              <w:t>) with relevant attachments as described thereon.</w:t>
            </w:r>
            <w:r w:rsidR="00164196" w:rsidRPr="000803AE">
              <w:rPr>
                <w:rFonts w:ascii="Times New Roman"/>
                <w:color w:val="auto"/>
                <w:sz w:val="20"/>
              </w:rPr>
              <w:t>(Note: The shares held by overseas Chinese or foreign investors shall be uploaded simultaneously at the time when the company contacts the Taiwan Stock Exchange Corporation for announcement of the completion date of the cancellation of repurchased shares.)</w:t>
            </w:r>
          </w:p>
        </w:tc>
        <w:tc>
          <w:tcPr>
            <w:tcW w:w="3780" w:type="dxa"/>
            <w:tcBorders>
              <w:left w:val="single" w:sz="4" w:space="0" w:color="auto"/>
              <w:bottom w:val="single" w:sz="4" w:space="0" w:color="auto"/>
              <w:right w:val="single" w:sz="4" w:space="0" w:color="auto"/>
            </w:tcBorders>
          </w:tcPr>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 xml:space="preserve">Taiwan Stock Exchange Corporation Rules Governing Repurchase of </w:t>
            </w:r>
            <w:r w:rsidRPr="000803AE">
              <w:rPr>
                <w:sz w:val="20"/>
                <w:szCs w:val="20"/>
              </w:rPr>
              <w:t>Taiwan Depositary Receipts</w:t>
            </w:r>
            <w:r w:rsidRPr="000803AE">
              <w:rPr>
                <w:rFonts w:eastAsia="標楷體"/>
                <w:sz w:val="20"/>
                <w:szCs w:val="20"/>
              </w:rPr>
              <w:t xml:space="preserve"> by second listing companies.</w:t>
            </w:r>
          </w:p>
          <w:p w:rsidR="00164196" w:rsidRPr="000803AE" w:rsidRDefault="00164196" w:rsidP="00FF048F">
            <w:pPr>
              <w:numPr>
                <w:ilvl w:val="0"/>
                <w:numId w:val="276"/>
              </w:numPr>
              <w:snapToGrid w:val="0"/>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p w:rsidR="000B5E71" w:rsidRPr="000803AE" w:rsidRDefault="000B5E71" w:rsidP="00FF048F">
            <w:pPr>
              <w:numPr>
                <w:ilvl w:val="0"/>
                <w:numId w:val="276"/>
              </w:numPr>
              <w:snapToGrid w:val="0"/>
              <w:rPr>
                <w:rFonts w:eastAsia="標楷體"/>
                <w:sz w:val="20"/>
                <w:szCs w:val="20"/>
              </w:rPr>
            </w:pPr>
            <w:r w:rsidRPr="000803AE">
              <w:rPr>
                <w:rFonts w:eastAsia="標楷體" w:hint="eastAsia"/>
                <w:sz w:val="20"/>
                <w:szCs w:val="20"/>
              </w:rPr>
              <w:t xml:space="preserve">Letter No. </w:t>
            </w:r>
            <w:r w:rsidRPr="000803AE">
              <w:rPr>
                <w:rFonts w:eastAsia="標楷體"/>
                <w:sz w:val="20"/>
                <w:szCs w:val="20"/>
              </w:rPr>
              <w:t>Tai-Cheng-Shang-</w:t>
            </w:r>
            <w:r w:rsidRPr="000803AE">
              <w:rPr>
                <w:rFonts w:ascii="Tahoma" w:hAnsi="Tahoma" w:cs="Tahoma"/>
                <w:color w:val="444444"/>
              </w:rPr>
              <w:t xml:space="preserve"> </w:t>
            </w:r>
            <w:r w:rsidR="003E65DF" w:rsidRPr="000803AE">
              <w:rPr>
                <w:rFonts w:eastAsia="標楷體" w:hint="eastAsia"/>
                <w:sz w:val="20"/>
                <w:szCs w:val="20"/>
              </w:rPr>
              <w:t>2</w:t>
            </w:r>
            <w:r w:rsidRPr="000803AE">
              <w:rPr>
                <w:rFonts w:eastAsia="標楷體"/>
                <w:sz w:val="20"/>
                <w:szCs w:val="20"/>
              </w:rPr>
              <w:t>-1041</w:t>
            </w:r>
            <w:r w:rsidRPr="000803AE">
              <w:rPr>
                <w:rFonts w:eastAsia="標楷體" w:hint="eastAsia"/>
                <w:sz w:val="20"/>
                <w:szCs w:val="20"/>
              </w:rPr>
              <w:t>7</w:t>
            </w:r>
            <w:r w:rsidRPr="000803AE">
              <w:rPr>
                <w:rFonts w:eastAsia="標楷體"/>
                <w:sz w:val="20"/>
                <w:szCs w:val="20"/>
              </w:rPr>
              <w:t>0</w:t>
            </w:r>
            <w:r w:rsidRPr="000803AE">
              <w:rPr>
                <w:rFonts w:eastAsia="標楷體" w:hint="eastAsia"/>
                <w:sz w:val="20"/>
                <w:szCs w:val="20"/>
              </w:rPr>
              <w:t>5524</w:t>
            </w:r>
            <w:r w:rsidRPr="000803AE">
              <w:rPr>
                <w:rFonts w:eastAsia="標楷體"/>
                <w:sz w:val="20"/>
                <w:szCs w:val="20"/>
              </w:rPr>
              <w:t xml:space="preserve"> dated October 2</w:t>
            </w:r>
            <w:r w:rsidRPr="000803AE">
              <w:rPr>
                <w:rFonts w:eastAsia="標楷體" w:hint="eastAsia"/>
                <w:sz w:val="20"/>
                <w:szCs w:val="20"/>
              </w:rPr>
              <w:t>7</w:t>
            </w:r>
            <w:r w:rsidRPr="000803AE">
              <w:rPr>
                <w:rFonts w:eastAsia="標楷體"/>
                <w:sz w:val="20"/>
                <w:szCs w:val="20"/>
              </w:rPr>
              <w:t>, 2015</w:t>
            </w:r>
            <w:r w:rsidR="003E65DF"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Filing of cash capital increase participating in issuance of TDRs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basic information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7C45F0" w:rsidRPr="000803AE">
              <w:rPr>
                <w:rFonts w:ascii="Times New Roman" w:eastAsia="標楷體" w:hAnsi="Times New Roman"/>
                <w:sz w:val="20"/>
                <w:lang w:eastAsia="zh-TW"/>
              </w:rPr>
              <w:t xml:space="preserve">receipt of </w:t>
            </w:r>
            <w:r w:rsidR="00DC0156" w:rsidRPr="000803AE">
              <w:rPr>
                <w:rFonts w:ascii="Times New Roman" w:eastAsia="標楷體" w:hAnsi="Times New Roman"/>
                <w:sz w:val="20"/>
                <w:lang w:eastAsia="zh-TW"/>
              </w:rPr>
              <w:t xml:space="preserve">the </w:t>
            </w:r>
            <w:r w:rsidR="007C45F0" w:rsidRPr="000803AE">
              <w:rPr>
                <w:rFonts w:ascii="Times New Roman" w:eastAsia="標楷體" w:hAnsi="Times New Roman"/>
                <w:sz w:val="20"/>
                <w:lang w:eastAsia="zh-TW"/>
              </w:rPr>
              <w:t xml:space="preserve">notice of </w:t>
            </w:r>
            <w:r w:rsidRPr="000803AE">
              <w:rPr>
                <w:rFonts w:ascii="Times New Roman" w:eastAsia="標楷體" w:hAnsi="Times New Roman"/>
                <w:sz w:val="20"/>
              </w:rPr>
              <w:t>effect</w:t>
            </w:r>
            <w:r w:rsidR="009D5CA0" w:rsidRPr="000803AE">
              <w:rPr>
                <w:rFonts w:ascii="Times New Roman" w:eastAsia="標楷體" w:hAnsi="Times New Roman"/>
                <w:sz w:val="20"/>
              </w:rPr>
              <w:t xml:space="preserve">iveness of the filing or </w:t>
            </w:r>
            <w:r w:rsidRPr="000803AE">
              <w:rPr>
                <w:rFonts w:ascii="Times New Roman" w:eastAsia="標楷體" w:hAnsi="Times New Roman"/>
                <w:sz w:val="20"/>
              </w:rPr>
              <w:t>approval of the application.</w:t>
            </w:r>
          </w:p>
          <w:p w:rsidR="00A43BD2" w:rsidRPr="000803AE" w:rsidRDefault="00A43BD2" w:rsidP="003716D3">
            <w:pPr>
              <w:pStyle w:val="a3"/>
              <w:snapToGrid w:val="0"/>
              <w:jc w:val="both"/>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Within 2 days from the </w:t>
            </w:r>
            <w:r w:rsidR="009D5CA0" w:rsidRPr="000803AE">
              <w:rPr>
                <w:rFonts w:ascii="Times New Roman" w:eastAsia="標楷體" w:hAnsi="Times New Roman"/>
                <w:sz w:val="20"/>
                <w:lang w:eastAsia="zh-TW"/>
              </w:rPr>
              <w:t>execution</w:t>
            </w:r>
            <w:r w:rsidRPr="000803AE">
              <w:rPr>
                <w:rFonts w:ascii="Times New Roman" w:eastAsia="標楷體" w:hAnsi="Times New Roman"/>
                <w:sz w:val="20"/>
              </w:rPr>
              <w:t xml:space="preserve"> of a payment collection agreement with a financial institution and an agreement for deposit of the payments in the designated account with another financial institution, the names of the financial institutions and the </w:t>
            </w:r>
            <w:r w:rsidR="005127A2" w:rsidRPr="000803AE">
              <w:rPr>
                <w:rFonts w:ascii="Times New Roman" w:eastAsia="標楷體" w:hAnsi="Times New Roman"/>
                <w:sz w:val="20"/>
                <w:lang w:eastAsia="zh-TW"/>
              </w:rPr>
              <w:t>execut</w:t>
            </w:r>
            <w:r w:rsidR="00777EAF" w:rsidRPr="000803AE">
              <w:rPr>
                <w:rFonts w:ascii="Times New Roman" w:eastAsia="標楷體" w:hAnsi="Times New Roman"/>
                <w:sz w:val="20"/>
                <w:lang w:eastAsia="zh-TW"/>
              </w:rPr>
              <w:t>i</w:t>
            </w:r>
            <w:r w:rsidR="005127A2" w:rsidRPr="000803AE">
              <w:rPr>
                <w:rFonts w:ascii="Times New Roman" w:eastAsia="標楷體" w:hAnsi="Times New Roman"/>
                <w:sz w:val="20"/>
                <w:lang w:eastAsia="zh-TW"/>
              </w:rPr>
              <w:t xml:space="preserve">on </w:t>
            </w:r>
            <w:r w:rsidRPr="000803AE">
              <w:rPr>
                <w:rFonts w:ascii="Times New Roman" w:eastAsia="標楷體" w:hAnsi="Times New Roman"/>
                <w:sz w:val="20"/>
              </w:rPr>
              <w:t>dates of those agreements shall be uploaded.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Fundraising information regarding a capital increase plan shall be uploaded within one day </w:t>
            </w:r>
            <w:r w:rsidRPr="000803AE">
              <w:rPr>
                <w:rFonts w:ascii="Times New Roman" w:eastAsia="標楷體" w:hAnsi="Times New Roman"/>
                <w:sz w:val="20"/>
                <w:lang w:eastAsia="zh-TW"/>
              </w:rPr>
              <w:t>upon</w:t>
            </w:r>
            <w:r w:rsidRPr="000803AE">
              <w:rPr>
                <w:rFonts w:ascii="Times New Roman" w:eastAsia="標楷體" w:hAnsi="Times New Roman"/>
                <w:sz w:val="20"/>
              </w:rPr>
              <w:t xml:space="preserve"> </w:t>
            </w:r>
            <w:r w:rsidR="00DC0156" w:rsidRPr="000803AE">
              <w:rPr>
                <w:rFonts w:ascii="Times New Roman" w:eastAsia="標楷體" w:hAnsi="Times New Roman"/>
                <w:sz w:val="20"/>
                <w:lang w:eastAsia="zh-TW"/>
              </w:rPr>
              <w:t xml:space="preserve">receipt of the notice of </w:t>
            </w:r>
            <w:r w:rsidRPr="000803AE">
              <w:rPr>
                <w:rFonts w:ascii="Times New Roman" w:eastAsia="標楷體" w:hAnsi="Times New Roman"/>
                <w:sz w:val="20"/>
              </w:rPr>
              <w:t xml:space="preserve">effectiveness of the filing or approval of the application and </w:t>
            </w:r>
            <w:r w:rsidR="00DC0156" w:rsidRPr="000803AE">
              <w:rPr>
                <w:rFonts w:ascii="Times New Roman" w:eastAsia="標楷體" w:hAnsi="Times New Roman"/>
                <w:sz w:val="20"/>
                <w:lang w:eastAsia="zh-TW"/>
              </w:rPr>
              <w:t xml:space="preserve">upon receipt of </w:t>
            </w:r>
            <w:r w:rsidR="00DC0156" w:rsidRPr="000803AE">
              <w:rPr>
                <w:rFonts w:ascii="Times New Roman" w:eastAsia="標楷體" w:hAnsi="Times New Roman"/>
                <w:sz w:val="20"/>
              </w:rPr>
              <w:t>the full collection of payments</w:t>
            </w:r>
            <w:r w:rsidR="00DC0156" w:rsidRPr="000803AE">
              <w:rPr>
                <w:rFonts w:ascii="Times New Roman" w:eastAsia="標楷體" w:hAnsi="Times New Roman"/>
                <w:sz w:val="20"/>
                <w:lang w:eastAsia="zh-TW"/>
              </w:rPr>
              <w:t>:</w:t>
            </w:r>
            <w:r w:rsidRPr="000803AE">
              <w:rPr>
                <w:rFonts w:ascii="Times New Roman" w:eastAsia="標楷體" w:hAnsi="Times New Roman"/>
                <w:sz w:val="20"/>
              </w:rPr>
              <w:t xml:space="preserve"> for cases </w:t>
            </w:r>
            <w:r w:rsidRPr="000803AE">
              <w:rPr>
                <w:rFonts w:ascii="Times New Roman" w:eastAsia="標楷體" w:hAnsi="Times New Roman"/>
                <w:sz w:val="20"/>
                <w:lang w:eastAsia="zh-TW"/>
              </w:rPr>
              <w:t>in</w:t>
            </w:r>
            <w:r w:rsidRPr="000803AE">
              <w:rPr>
                <w:rFonts w:ascii="Times New Roman" w:eastAsia="標楷體" w:hAnsi="Times New Roman"/>
                <w:sz w:val="20"/>
              </w:rPr>
              <w:t xml:space="preserve"> which the fundraising deadline is extended, the information shall also be uploaded within 1 day </w:t>
            </w:r>
            <w:r w:rsidR="00064ECE" w:rsidRPr="000803AE">
              <w:rPr>
                <w:rFonts w:ascii="Times New Roman" w:eastAsia="標楷體" w:hAnsi="Times New Roman"/>
                <w:sz w:val="20"/>
                <w:lang w:eastAsia="zh-TW"/>
              </w:rPr>
              <w:t xml:space="preserve">upon receipt of </w:t>
            </w:r>
            <w:r w:rsidRPr="000803AE">
              <w:rPr>
                <w:rFonts w:ascii="Times New Roman" w:eastAsia="標楷體" w:hAnsi="Times New Roman"/>
                <w:sz w:val="20"/>
              </w:rPr>
              <w:t>the notice of approval of the application and the full collection of payments.</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Changes to the plan shall be uploaded within 2 days of occurrence of such changes.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 xml:space="preserve">The relevant information shall be uploaded to the Market Observation Post System (sii.twse.com.tw/filing of cash capital increase and issuance of corporate bonds/entering of basic information, plan particulars, plan progress, and effectiveness of the plan). </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lang w:eastAsia="zh-TW"/>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the signing of a payment collection agreement and an agreement for deposit of the payments in the designated account, the full collection of payments, the date of payments for cash capital increase, and the date of distribution of shares issued in cash capital increase).</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bonds/filing of the date of full collection of payments for shares, and filing of cases in which the fundraising deadline is extended).</w:t>
            </w: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3716D3">
            <w:pPr>
              <w:pStyle w:val="a3"/>
              <w:snapToGrid w:val="0"/>
              <w:ind w:left="200" w:hanging="200"/>
              <w:rPr>
                <w:rFonts w:ascii="Times New Roman" w:eastAsia="標楷體" w:hAnsi="Times New Roman"/>
                <w:sz w:val="20"/>
                <w:lang w:eastAsia="zh-TW"/>
              </w:rPr>
            </w:pPr>
          </w:p>
          <w:p w:rsidR="00375AF8" w:rsidRPr="000803AE" w:rsidRDefault="00375AF8" w:rsidP="003716D3">
            <w:pPr>
              <w:pStyle w:val="a3"/>
              <w:snapToGrid w:val="0"/>
              <w:ind w:left="200" w:hanging="200"/>
              <w:rPr>
                <w:rFonts w:ascii="Times New Roman" w:eastAsia="標楷體" w:hAnsi="Times New Roman"/>
                <w:sz w:val="20"/>
                <w:lang w:eastAsia="zh-TW"/>
              </w:rPr>
            </w:pPr>
          </w:p>
          <w:p w:rsidR="00A43BD2" w:rsidRPr="000803AE" w:rsidRDefault="00A43BD2" w:rsidP="003716D3">
            <w:pPr>
              <w:pStyle w:val="a3"/>
              <w:snapToGrid w:val="0"/>
              <w:ind w:left="200" w:hanging="200"/>
              <w:rPr>
                <w:rFonts w:ascii="Times New Roman" w:eastAsia="標楷體" w:hAnsi="Times New Roman"/>
                <w:sz w:val="20"/>
              </w:rPr>
            </w:pPr>
          </w:p>
          <w:p w:rsidR="00A43BD2" w:rsidRPr="000803AE" w:rsidRDefault="00A43BD2" w:rsidP="00C33AB7">
            <w:pPr>
              <w:pStyle w:val="a3"/>
              <w:snapToGrid w:val="0"/>
              <w:rPr>
                <w:rFonts w:ascii="Times New Roman" w:eastAsia="標楷體" w:hAnsi="Times New Roman"/>
                <w:sz w:val="20"/>
                <w:lang w:eastAsia="zh-TW"/>
              </w:rPr>
            </w:pPr>
            <w:r w:rsidRPr="000803AE">
              <w:rPr>
                <w:rFonts w:ascii="Times New Roman" w:eastAsia="標楷體" w:hAnsi="Times New Roman"/>
                <w:sz w:val="20"/>
              </w:rPr>
              <w:t>The relevant information shall be uploaded to the Market Observation Post System (sii.twse.com.tw/filing of cash capital increase and issuance of corporate bonds/entering of the date on which the board of directors approved the change in the plan, the basic information regarding the plan, plan particulars, plan progress, and the effectiveness of the plan).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7"/>
              </w:numPr>
              <w:snapToGrid w:val="0"/>
              <w:rPr>
                <w:sz w:val="20"/>
                <w:szCs w:val="20"/>
              </w:rPr>
            </w:pPr>
            <w:r w:rsidRPr="000803AE">
              <w:rPr>
                <w:sz w:val="20"/>
                <w:szCs w:val="20"/>
              </w:rPr>
              <w:t xml:space="preserve">Article 10 of the </w:t>
            </w:r>
            <w:r w:rsidR="00EC694C" w:rsidRPr="000803AE">
              <w:rPr>
                <w:sz w:val="20"/>
                <w:szCs w:val="20"/>
              </w:rPr>
              <w:t>"</w:t>
            </w:r>
            <w:r w:rsidRPr="000803AE">
              <w:rPr>
                <w:sz w:val="20"/>
                <w:szCs w:val="20"/>
              </w:rPr>
              <w:t>Regulations Governing the Offering and Issuance of Securities by Foreign Issuers</w:t>
            </w:r>
            <w:r w:rsidR="00EC694C" w:rsidRPr="000803AE">
              <w:rPr>
                <w:sz w:val="20"/>
                <w:szCs w:val="20"/>
              </w:rPr>
              <w:t>".</w:t>
            </w:r>
          </w:p>
          <w:p w:rsidR="00A43BD2" w:rsidRPr="000803AE" w:rsidRDefault="00A43BD2" w:rsidP="00FF048F">
            <w:pPr>
              <w:numPr>
                <w:ilvl w:val="0"/>
                <w:numId w:val="267"/>
              </w:numPr>
              <w:snapToGrid w:val="0"/>
              <w:rPr>
                <w:sz w:val="20"/>
                <w:szCs w:val="20"/>
              </w:rPr>
            </w:pPr>
            <w:r w:rsidRPr="000803AE">
              <w:rPr>
                <w:sz w:val="20"/>
                <w:szCs w:val="20"/>
              </w:rPr>
              <w:t xml:space="preserve">Subparagraph 11, Paragraph 8, Article 3 of the </w:t>
            </w:r>
            <w:r w:rsidR="00EC694C" w:rsidRPr="000803AE">
              <w:rPr>
                <w:sz w:val="20"/>
                <w:szCs w:val="20"/>
              </w:rPr>
              <w:t>"</w:t>
            </w:r>
            <w:r w:rsidRPr="000803AE">
              <w:rPr>
                <w:sz w:val="20"/>
                <w:szCs w:val="20"/>
              </w:rPr>
              <w:t>Taiwan Stock Exchange Corporation Rules Governing Information Reporting by Companies with Listed Securities and Offshore Fund Institutions with Listed Offshore Exchange-Traded Fund</w:t>
            </w:r>
            <w:r w:rsidR="00EC694C" w:rsidRPr="000803AE">
              <w:rPr>
                <w:sz w:val="20"/>
                <w:szCs w:val="20"/>
              </w:rPr>
              <w:t>".</w:t>
            </w:r>
          </w:p>
          <w:p w:rsidR="00A43BD2" w:rsidRPr="000803AE" w:rsidRDefault="00A43BD2" w:rsidP="003716D3">
            <w:pPr>
              <w:adjustRightInd w:val="0"/>
              <w:snapToGrid w:val="0"/>
              <w:ind w:left="332" w:hanging="332"/>
              <w:rPr>
                <w:rFonts w:eastAsia="標楷體"/>
                <w:sz w:val="20"/>
                <w:szCs w:val="20"/>
              </w:rPr>
            </w:pP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5123F4"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3</w:t>
            </w: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30"/>
              <w:snapToGrid w:val="0"/>
              <w:spacing w:line="240" w:lineRule="auto"/>
              <w:jc w:val="left"/>
              <w:rPr>
                <w:rFonts w:ascii="Times New Roman"/>
                <w:color w:val="auto"/>
                <w:sz w:val="20"/>
              </w:rPr>
            </w:pPr>
            <w:r w:rsidRPr="000803AE">
              <w:rPr>
                <w:rFonts w:ascii="Times New Roman"/>
                <w:color w:val="auto"/>
                <w:sz w:val="20"/>
              </w:rPr>
              <w:t>Holding or participating in an investor conference (financial information disclosed during the conference shall not exceed the scope of information filed).</w:t>
            </w:r>
          </w:p>
          <w:p w:rsidR="00A43BD2" w:rsidRPr="000803AE" w:rsidRDefault="00A43BD2" w:rsidP="003716D3">
            <w:pPr>
              <w:pStyle w:val="30"/>
              <w:adjustRightInd w:val="0"/>
              <w:snapToGrid w:val="0"/>
              <w:spacing w:line="240" w:lineRule="auto"/>
              <w:jc w:val="left"/>
              <w:rPr>
                <w:rFonts w:ascii="Times New Roman"/>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pStyle w:val="a3"/>
              <w:snapToGrid w:val="0"/>
              <w:ind w:left="152" w:hangingChars="76" w:hanging="152"/>
              <w:rPr>
                <w:rFonts w:ascii="Times New Roman" w:eastAsia="標楷體" w:hAnsi="Times New Roman"/>
                <w:sz w:val="20"/>
              </w:rPr>
            </w:pPr>
            <w:r w:rsidRPr="000803AE">
              <w:rPr>
                <w:rFonts w:ascii="Times New Roman" w:eastAsia="標楷體" w:hAnsi="Times New Roman"/>
                <w:sz w:val="20"/>
              </w:rPr>
              <w:t xml:space="preserve">1. </w:t>
            </w:r>
            <w:r w:rsidRPr="000803AE">
              <w:rPr>
                <w:rFonts w:ascii="Times New Roman" w:eastAsia="標楷體" w:hAnsi="Times New Roman"/>
                <w:sz w:val="20"/>
                <w:lang w:eastAsia="zh-TW"/>
              </w:rPr>
              <w:t>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 xml:space="preserve">prior to the commencement of trading hours </w:t>
            </w:r>
            <w:r w:rsidR="00E36F6E" w:rsidRPr="000803AE">
              <w:rPr>
                <w:rFonts w:ascii="Times New Roman" w:eastAsia="標楷體" w:hAnsi="Times New Roman" w:hint="eastAsia"/>
                <w:sz w:val="20"/>
                <w:lang w:eastAsia="zh-TW"/>
              </w:rPr>
              <w:t xml:space="preserve">or during the trading hours </w:t>
            </w:r>
            <w:r w:rsidRPr="000803AE">
              <w:rPr>
                <w:rFonts w:ascii="Times New Roman" w:eastAsia="標楷體" w:hAnsi="Times New Roman"/>
                <w:sz w:val="20"/>
                <w:lang w:eastAsia="zh-TW"/>
              </w:rPr>
              <w:t>on the same day</w:t>
            </w:r>
            <w:r w:rsidRPr="000803AE">
              <w:rPr>
                <w:rFonts w:ascii="Times New Roman" w:eastAsia="標楷體" w:hAnsi="Times New Roman"/>
                <w:sz w:val="20"/>
              </w:rPr>
              <w:t>:</w:t>
            </w:r>
          </w:p>
          <w:p w:rsidR="00C95BD5" w:rsidRPr="000803AE" w:rsidRDefault="00C95BD5" w:rsidP="003716D3">
            <w:pPr>
              <w:pStyle w:val="a3"/>
              <w:snapToGrid w:val="0"/>
              <w:rPr>
                <w:rFonts w:ascii="Times New Roman" w:eastAsia="標楷體" w:hAnsi="Times New Roman"/>
                <w:sz w:val="20"/>
              </w:rPr>
            </w:pPr>
            <w:r w:rsidRPr="000803AE">
              <w:rPr>
                <w:rFonts w:ascii="Times New Roman" w:eastAsia="標楷體" w:hAnsi="Times New Roman"/>
                <w:sz w:val="20"/>
                <w:lang w:val="en-US" w:eastAsia="zh-TW"/>
              </w:rPr>
              <w:t>1 day prior to the date of</w:t>
            </w:r>
            <w:r w:rsidRPr="000803AE">
              <w:rPr>
                <w:rFonts w:ascii="Times New Roman" w:eastAsia="標楷體" w:hAnsi="Times New Roman"/>
                <w:sz w:val="20"/>
              </w:rPr>
              <w:t xml:space="preserve"> the conference.</w:t>
            </w: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non-trading hours b</w:t>
            </w:r>
            <w:r w:rsidRPr="000803AE">
              <w:rPr>
                <w:rFonts w:ascii="Times New Roman" w:eastAsia="標楷體" w:hAnsi="Times New Roman"/>
                <w:sz w:val="20"/>
              </w:rPr>
              <w:t>efore the conference.</w:t>
            </w:r>
          </w:p>
          <w:p w:rsidR="00C95BD5" w:rsidRPr="000803AE" w:rsidRDefault="00C95BD5" w:rsidP="003716D3">
            <w:pPr>
              <w:pStyle w:val="a3"/>
              <w:snapToGrid w:val="0"/>
              <w:rPr>
                <w:rFonts w:ascii="Times New Roman" w:eastAsia="標楷體" w:hAnsi="Times New Roman"/>
                <w:sz w:val="20"/>
                <w:lang w:eastAsia="zh-TW"/>
              </w:rPr>
            </w:pPr>
          </w:p>
          <w:p w:rsidR="007F7C84" w:rsidRPr="000803AE" w:rsidRDefault="007F7C84"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During the conference.</w:t>
            </w: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E36F6E" w:rsidRPr="000803AE" w:rsidRDefault="00E36F6E" w:rsidP="00E36F6E">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Two hours prior to the start of trading time of the next business day after the conference</w:t>
            </w:r>
            <w:r w:rsidR="00C40B1E" w:rsidRPr="000803AE">
              <w:rPr>
                <w:rFonts w:ascii="Times New Roman" w:eastAsia="標楷體" w:hAnsi="Times New Roman" w:hint="eastAsia"/>
                <w:sz w:val="20"/>
                <w:lang w:eastAsia="zh-TW"/>
              </w:rPr>
              <w:t>.</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ind w:left="200" w:hanging="200"/>
              <w:rPr>
                <w:rFonts w:ascii="Times New Roman" w:eastAsia="標楷體" w:hAnsi="Times New Roman"/>
                <w:sz w:val="20"/>
                <w:lang w:eastAsia="zh-TW"/>
              </w:rPr>
            </w:pPr>
            <w:r w:rsidRPr="000803AE">
              <w:rPr>
                <w:rFonts w:ascii="Times New Roman" w:eastAsia="標楷體" w:hAnsi="Times New Roman"/>
                <w:sz w:val="20"/>
                <w:lang w:eastAsia="zh-TW"/>
              </w:rPr>
              <w:t>2. If</w:t>
            </w:r>
            <w:r w:rsidRPr="000803AE">
              <w:rPr>
                <w:rFonts w:ascii="Times New Roman" w:eastAsia="標楷體" w:hAnsi="Times New Roman"/>
                <w:sz w:val="20"/>
              </w:rPr>
              <w:t xml:space="preserve"> the conference is held </w:t>
            </w:r>
            <w:r w:rsidRPr="000803AE">
              <w:rPr>
                <w:rFonts w:ascii="Times New Roman" w:eastAsia="標楷體" w:hAnsi="Times New Roman"/>
                <w:sz w:val="20"/>
                <w:lang w:eastAsia="zh-TW"/>
              </w:rPr>
              <w:t>after the trading hours on the same day:</w:t>
            </w:r>
          </w:p>
          <w:p w:rsidR="00C95BD5" w:rsidRPr="000803AE" w:rsidRDefault="00C95BD5" w:rsidP="003716D3">
            <w:pPr>
              <w:pStyle w:val="a3"/>
              <w:snapToGrid w:val="0"/>
              <w:rPr>
                <w:rFonts w:ascii="Times New Roman" w:eastAsia="標楷體" w:hAnsi="Times New Roman"/>
                <w:sz w:val="20"/>
                <w:lang w:eastAsia="zh-TW"/>
              </w:rPr>
            </w:pPr>
            <w:r w:rsidRPr="000803AE">
              <w:rPr>
                <w:rFonts w:ascii="Times New Roman" w:eastAsia="標楷體" w:hAnsi="Times New Roman"/>
                <w:sz w:val="20"/>
                <w:lang w:eastAsia="zh-TW"/>
              </w:rPr>
              <w:t>1 day prior to the conference.</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177EFA" w:rsidP="003716D3">
            <w:pPr>
              <w:pStyle w:val="a3"/>
              <w:snapToGrid w:val="0"/>
              <w:rPr>
                <w:rFonts w:ascii="Times New Roman" w:eastAsia="標楷體" w:hAnsi="Times New Roman"/>
                <w:sz w:val="20"/>
                <w:lang w:eastAsia="zh-TW"/>
              </w:rPr>
            </w:pPr>
            <w:r w:rsidRPr="000803AE">
              <w:rPr>
                <w:rFonts w:ascii="Times New Roman" w:eastAsia="標楷體" w:hAnsi="Times New Roman" w:hint="eastAsia"/>
                <w:sz w:val="20"/>
                <w:lang w:eastAsia="zh-TW"/>
              </w:rPr>
              <w:t>T</w:t>
            </w:r>
            <w:r w:rsidR="00C95BD5" w:rsidRPr="000803AE">
              <w:rPr>
                <w:rFonts w:ascii="Times New Roman" w:eastAsia="標楷體" w:hAnsi="Times New Roman"/>
                <w:sz w:val="20"/>
                <w:lang w:eastAsia="zh-TW"/>
              </w:rPr>
              <w:t xml:space="preserve">he same day after the end of the conference. </w:t>
            </w: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C95BD5" w:rsidRPr="000803AE" w:rsidRDefault="00C95BD5" w:rsidP="003716D3">
            <w:pPr>
              <w:pStyle w:val="a3"/>
              <w:snapToGrid w:val="0"/>
              <w:rPr>
                <w:rFonts w:ascii="Times New Roman" w:eastAsia="標楷體" w:hAnsi="Times New Roman"/>
                <w:sz w:val="20"/>
                <w:lang w:eastAsia="zh-TW"/>
              </w:rPr>
            </w:pPr>
          </w:p>
          <w:p w:rsidR="00E36F6E" w:rsidRPr="000803AE" w:rsidRDefault="00E36F6E" w:rsidP="003716D3">
            <w:pPr>
              <w:pStyle w:val="a3"/>
              <w:snapToGrid w:val="0"/>
              <w:rPr>
                <w:rFonts w:ascii="Times New Roman" w:eastAsia="標楷體" w:hAnsi="Times New Roman"/>
                <w:sz w:val="20"/>
                <w:lang w:eastAsia="zh-TW"/>
              </w:rPr>
            </w:pPr>
          </w:p>
          <w:p w:rsidR="00A43BD2" w:rsidRPr="000803AE" w:rsidRDefault="00C95BD5" w:rsidP="00765B22">
            <w:pPr>
              <w:pStyle w:val="a3"/>
              <w:snapToGrid w:val="0"/>
              <w:rPr>
                <w:rFonts w:ascii="Times New Roman"/>
                <w:sz w:val="20"/>
              </w:rPr>
            </w:pPr>
            <w:r w:rsidRPr="000803AE">
              <w:rPr>
                <w:rFonts w:ascii="Times New Roman" w:eastAsia="標楷體" w:hAnsi="Times New Roman"/>
                <w:sz w:val="20"/>
                <w:lang w:eastAsia="zh-TW"/>
              </w:rPr>
              <w:t xml:space="preserve">Two hours prior to the commencement of trading hours of the next business day after the conference. </w:t>
            </w:r>
          </w:p>
        </w:tc>
        <w:tc>
          <w:tcPr>
            <w:tcW w:w="6300" w:type="dxa"/>
            <w:tcBorders>
              <w:top w:val="single" w:sz="4" w:space="0" w:color="auto"/>
              <w:left w:val="single" w:sz="4" w:space="0" w:color="auto"/>
              <w:bottom w:val="single" w:sz="4" w:space="0" w:color="auto"/>
              <w:right w:val="single" w:sz="4" w:space="0" w:color="auto"/>
            </w:tcBorders>
          </w:tcPr>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kinsoku w:val="0"/>
              <w:overflowPunct w:val="0"/>
              <w:snapToGrid w:val="0"/>
              <w:rPr>
                <w:rFonts w:eastAsia="標楷體"/>
                <w:sz w:val="20"/>
                <w:szCs w:val="20"/>
                <w:shd w:val="clear" w:color="auto" w:fill="FF0000"/>
              </w:rPr>
            </w:pPr>
            <w:r w:rsidRPr="000803AE">
              <w:rPr>
                <w:rFonts w:eastAsia="標楷體"/>
                <w:sz w:val="20"/>
                <w:szCs w:val="20"/>
              </w:rPr>
              <w:t xml:space="preserve">The relevant information shall be uploaded to the Market Observation Post System (sii.twse.com.tw/filing of disclosure of corporate governance information/filing of holding of the investor conference) to be publicly announced as material information.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 xml:space="preserve"> </w:t>
            </w:r>
          </w:p>
          <w:p w:rsidR="00C95BD5" w:rsidRPr="000803AE" w:rsidRDefault="00C95BD5" w:rsidP="003716D3">
            <w:pPr>
              <w:kinsoku w:val="0"/>
              <w:overflowPunct w:val="0"/>
              <w:snapToGrid w:val="0"/>
              <w:rPr>
                <w:rFonts w:eastAsia="標楷體"/>
                <w:sz w:val="20"/>
                <w:szCs w:val="20"/>
              </w:rPr>
            </w:pPr>
            <w:r w:rsidRPr="000803AE">
              <w:rPr>
                <w:rFonts w:eastAsia="標楷體"/>
                <w:sz w:val="20"/>
                <w:szCs w:val="20"/>
              </w:rPr>
              <w:t>The relevant information shall be uploaded to the Market Observation Post System (sii.twse.com.tw/filing of the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kinsoku w:val="0"/>
              <w:overflowPunct w:val="0"/>
              <w:snapToGrid w:val="0"/>
              <w:rPr>
                <w:rFonts w:eastAsia="標楷體"/>
                <w:sz w:val="20"/>
                <w:szCs w:val="20"/>
              </w:rPr>
            </w:pPr>
          </w:p>
          <w:p w:rsidR="00C95BD5" w:rsidRPr="000803AE" w:rsidRDefault="00C95BD5" w:rsidP="003716D3">
            <w:pPr>
              <w:pStyle w:val="a3"/>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simultaneously. </w:t>
            </w:r>
          </w:p>
          <w:p w:rsidR="00C95BD5" w:rsidRPr="000803AE" w:rsidRDefault="00C95BD5" w:rsidP="003716D3">
            <w:pPr>
              <w:pStyle w:val="a3"/>
              <w:snapToGrid w:val="0"/>
              <w:rPr>
                <w:rFonts w:ascii="Times New Roman" w:eastAsia="標楷體" w:hAnsi="Times New Roman"/>
                <w:sz w:val="20"/>
                <w:lang w:val="en-US" w:eastAsia="zh-TW"/>
              </w:rPr>
            </w:pPr>
          </w:p>
          <w:p w:rsidR="00E36F6E" w:rsidRPr="000803AE" w:rsidRDefault="00E36F6E" w:rsidP="00E36F6E">
            <w:pPr>
              <w:kinsoku w:val="0"/>
              <w:overflowPunct w:val="0"/>
              <w:snapToGrid w:val="0"/>
              <w:rPr>
                <w:rFonts w:eastAsia="標楷體"/>
                <w:sz w:val="20"/>
                <w:szCs w:val="20"/>
              </w:rPr>
            </w:pPr>
            <w:r w:rsidRPr="000803AE">
              <w:rPr>
                <w:rFonts w:eastAsia="標楷體"/>
                <w:sz w:val="20"/>
                <w:szCs w:val="20"/>
              </w:rPr>
              <w:t>The full video information of an investor conference voluntarily held in Taiwan shall be uploaded to the Market Observation Post System (sii.twse.com.tw/filing of the disclosure of corporate governance information/filing of holding of the investor conference).</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3716D3">
            <w:pPr>
              <w:kinsoku w:val="0"/>
              <w:overflowPunct w:val="0"/>
              <w:snapToGrid w:val="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to be publicly announced as material information.</w:t>
            </w:r>
          </w:p>
          <w:p w:rsidR="00C95BD5" w:rsidRPr="000803AE" w:rsidRDefault="00C95BD5" w:rsidP="003716D3">
            <w:pPr>
              <w:kinsoku w:val="0"/>
              <w:overflowPunct w:val="0"/>
              <w:snapToGrid w:val="0"/>
              <w:ind w:left="200" w:hangingChars="100" w:hanging="200"/>
              <w:rPr>
                <w:rFonts w:eastAsia="標楷體"/>
                <w:sz w:val="20"/>
                <w:szCs w:val="20"/>
              </w:rPr>
            </w:pPr>
          </w:p>
          <w:p w:rsidR="00C95BD5" w:rsidRPr="000803AE" w:rsidRDefault="00C95BD5" w:rsidP="002A6E95">
            <w:pPr>
              <w:pStyle w:val="a3"/>
              <w:snapToGrid w:val="0"/>
              <w:rPr>
                <w:rFonts w:ascii="Times New Roman" w:eastAsia="標楷體" w:hAnsi="Times New Roman"/>
                <w:sz w:val="20"/>
              </w:rPr>
            </w:pPr>
            <w:r w:rsidRPr="000803AE">
              <w:rPr>
                <w:rFonts w:ascii="Times New Roman" w:eastAsia="標楷體" w:hAnsi="Times New Roman"/>
                <w:sz w:val="20"/>
              </w:rPr>
              <w:t>The relevant information shall be uploaded to the Market Observation Post System (sii.twse.com.tw/filing of disclosure of corporate governance information/filing of holding of the investor conference).  Relevant financial and business information in English and in Chinese shall be uploaded simultaneously.</w:t>
            </w:r>
          </w:p>
          <w:p w:rsidR="00C95BD5" w:rsidRPr="000803AE" w:rsidRDefault="00C95BD5" w:rsidP="003716D3">
            <w:pPr>
              <w:pStyle w:val="a3"/>
              <w:snapToGrid w:val="0"/>
              <w:rPr>
                <w:rFonts w:ascii="Times New Roman" w:eastAsia="標楷體" w:hAnsi="Times New Roman"/>
                <w:sz w:val="20"/>
                <w:lang w:val="en-US" w:eastAsia="zh-TW"/>
              </w:rPr>
            </w:pPr>
          </w:p>
          <w:p w:rsidR="00C95BD5" w:rsidRPr="000803AE" w:rsidRDefault="00C95BD5" w:rsidP="00765B22">
            <w:pPr>
              <w:pStyle w:val="a3"/>
              <w:snapToGrid w:val="0"/>
              <w:rPr>
                <w:sz w:val="20"/>
              </w:rPr>
            </w:pPr>
            <w:r w:rsidRPr="000803AE">
              <w:rPr>
                <w:rFonts w:ascii="Times New Roman" w:eastAsia="標楷體" w:hAnsi="Times New Roman"/>
                <w:sz w:val="20"/>
                <w:lang w:val="en-US" w:eastAsia="zh-TW"/>
              </w:rPr>
              <w:t>The link to the full video information of an investor conference voluntarily held in Taiwan shall be uploaded to the Market Observation Post System (</w:t>
            </w:r>
            <w:r w:rsidRPr="000803AE">
              <w:rPr>
                <w:rFonts w:ascii="Times New Roman" w:eastAsia="標楷體" w:hAnsi="Times New Roman"/>
                <w:sz w:val="20"/>
              </w:rPr>
              <w:t>sii.twse.com.tw/filing of the disclosure of corporate governance information/filing of holding of the investor conference</w:t>
            </w:r>
            <w:r w:rsidRPr="000803AE">
              <w:rPr>
                <w:rFonts w:ascii="Times New Roman" w:eastAsia="標楷體" w:hAnsi="Times New Roman"/>
                <w:sz w:val="20"/>
                <w:lang w:val="en-US" w:eastAsia="zh-TW"/>
              </w:rPr>
              <w:t xml:space="preserve">) for the public to view. </w:t>
            </w:r>
          </w:p>
          <w:p w:rsidR="00A43BD2" w:rsidRPr="000803AE" w:rsidRDefault="00A43BD2" w:rsidP="00765B22">
            <w:pPr>
              <w:pStyle w:val="a3"/>
              <w:snapToGrid w:val="0"/>
              <w:rPr>
                <w:sz w:val="20"/>
              </w:rPr>
            </w:pPr>
          </w:p>
        </w:tc>
        <w:tc>
          <w:tcPr>
            <w:tcW w:w="3780" w:type="dxa"/>
            <w:tcBorders>
              <w:top w:val="single" w:sz="4" w:space="0" w:color="auto"/>
              <w:left w:val="single" w:sz="4" w:space="0" w:color="auto"/>
              <w:bottom w:val="single" w:sz="4" w:space="0" w:color="auto"/>
              <w:right w:val="single" w:sz="4" w:space="0" w:color="auto"/>
            </w:tcBorders>
          </w:tcPr>
          <w:p w:rsidR="005123F4" w:rsidRPr="000803AE" w:rsidRDefault="005123F4"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Subparagraph 12, Paragraph 8 of Article 3 of the "Taiwan Stock Exchange Corporation Rules Governing Information Reporting by Companies with Listed Securities and Offshore Fund Institutions with Listed Offshore Exchange-Traded Funds".</w:t>
            </w:r>
          </w:p>
          <w:p w:rsidR="005123F4" w:rsidRPr="000803AE" w:rsidRDefault="00316B3D"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 xml:space="preserve">Subparagraph 23, Paragraph </w:t>
            </w:r>
            <w:r w:rsidR="002636B8" w:rsidRPr="000803AE">
              <w:rPr>
                <w:rFonts w:ascii="Times New Roman" w:hint="eastAsia"/>
                <w:color w:val="auto"/>
                <w:sz w:val="20"/>
              </w:rPr>
              <w:t>5</w:t>
            </w:r>
            <w:r w:rsidR="00E877AD" w:rsidRPr="000803AE">
              <w:rPr>
                <w:rFonts w:ascii="Times New Roman" w:hint="eastAsia"/>
                <w:color w:val="auto"/>
                <w:sz w:val="20"/>
              </w:rPr>
              <w:t>,</w:t>
            </w:r>
            <w:r w:rsidRPr="000803AE">
              <w:rPr>
                <w:rFonts w:ascii="Times New Roman"/>
                <w:color w:val="auto"/>
                <w:sz w:val="20"/>
              </w:rPr>
              <w:t xml:space="preserve"> Article </w:t>
            </w:r>
            <w:r w:rsidR="00C514B2" w:rsidRPr="000803AE">
              <w:rPr>
                <w:rFonts w:ascii="Times New Roman" w:hint="eastAsia"/>
                <w:color w:val="auto"/>
                <w:sz w:val="20"/>
              </w:rPr>
              <w:t>5</w:t>
            </w:r>
            <w:r w:rsidR="00E877AD" w:rsidRPr="000803AE">
              <w:rPr>
                <w:rFonts w:ascii="Times New Roman" w:hint="eastAsia"/>
                <w:color w:val="auto"/>
                <w:sz w:val="20"/>
              </w:rPr>
              <w:t xml:space="preserve"> </w:t>
            </w:r>
            <w:r w:rsidR="002636B8" w:rsidRPr="000803AE">
              <w:rPr>
                <w:rFonts w:ascii="Times New Roman" w:hint="eastAsia"/>
                <w:color w:val="auto"/>
                <w:sz w:val="20"/>
              </w:rPr>
              <w:t>and</w:t>
            </w:r>
            <w:r w:rsidRPr="000803AE">
              <w:rPr>
                <w:rFonts w:ascii="Times New Roman"/>
                <w:color w:val="auto"/>
                <w:sz w:val="20"/>
              </w:rPr>
              <w:t xml:space="preserve"> </w:t>
            </w:r>
            <w:r w:rsidR="00C514B2" w:rsidRPr="000803AE">
              <w:rPr>
                <w:rFonts w:ascii="Times New Roman"/>
                <w:color w:val="auto"/>
                <w:sz w:val="20"/>
              </w:rPr>
              <w:t xml:space="preserve">Paragraph </w:t>
            </w:r>
            <w:r w:rsidR="002636B8" w:rsidRPr="000803AE">
              <w:rPr>
                <w:rFonts w:ascii="Times New Roman" w:hint="eastAsia"/>
                <w:color w:val="auto"/>
                <w:sz w:val="20"/>
              </w:rPr>
              <w:t>4</w:t>
            </w:r>
            <w:r w:rsidR="002C291B" w:rsidRPr="000803AE">
              <w:rPr>
                <w:rFonts w:ascii="Times New Roman" w:hint="eastAsia"/>
                <w:color w:val="auto"/>
                <w:sz w:val="20"/>
              </w:rPr>
              <w:t xml:space="preserve"> </w:t>
            </w:r>
            <w:r w:rsidR="00C514B2" w:rsidRPr="000803AE">
              <w:rPr>
                <w:rFonts w:ascii="Times New Roman" w:hint="eastAsia"/>
                <w:color w:val="auto"/>
                <w:sz w:val="20"/>
              </w:rPr>
              <w:t>of</w:t>
            </w:r>
            <w:r w:rsidRPr="000803AE">
              <w:rPr>
                <w:rFonts w:ascii="Times New Roman"/>
                <w:color w:val="auto"/>
                <w:sz w:val="20"/>
              </w:rPr>
              <w:t xml:space="preserve"> Article </w:t>
            </w:r>
            <w:r w:rsidR="002636B8" w:rsidRPr="000803AE">
              <w:rPr>
                <w:rFonts w:ascii="Times New Roman" w:hint="eastAsia"/>
                <w:color w:val="auto"/>
                <w:sz w:val="20"/>
              </w:rPr>
              <w:t>8</w:t>
            </w:r>
            <w:r w:rsidR="00C514B2" w:rsidRPr="000803AE">
              <w:rPr>
                <w:rFonts w:ascii="Times New Roman" w:hint="eastAsia"/>
                <w:color w:val="auto"/>
                <w:sz w:val="20"/>
              </w:rPr>
              <w:t xml:space="preserve"> </w:t>
            </w:r>
            <w:r w:rsidRPr="000803AE">
              <w:rPr>
                <w:rFonts w:ascii="Times New Roman"/>
                <w:color w:val="auto"/>
                <w:sz w:val="20"/>
              </w:rPr>
              <w:t>of the "Taiwan Stock Exchange Corporation Procedures for Verification and Disclosure of Material Information of Companies with Listed Securities".</w:t>
            </w:r>
          </w:p>
          <w:p w:rsidR="00A43BD2" w:rsidRPr="000803AE" w:rsidRDefault="00AB600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Tai-Cheng-Shang-2-1010004638 dated March 12, 2012</w:t>
            </w:r>
          </w:p>
          <w:p w:rsidR="00F432B7" w:rsidRPr="000803AE" w:rsidRDefault="00F432B7"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Letter No. Tai-Cheng-Shang-1-1011801906 dated April 27, 2012</w:t>
            </w:r>
          </w:p>
          <w:p w:rsidR="00C95BD5" w:rsidRPr="000803AE" w:rsidRDefault="00C95BD5" w:rsidP="00FF048F">
            <w:pPr>
              <w:pStyle w:val="30"/>
              <w:numPr>
                <w:ilvl w:val="0"/>
                <w:numId w:val="268"/>
              </w:numPr>
              <w:snapToGrid w:val="0"/>
              <w:spacing w:line="240" w:lineRule="auto"/>
              <w:jc w:val="left"/>
              <w:rPr>
                <w:rFonts w:ascii="Times New Roman"/>
                <w:color w:val="auto"/>
                <w:sz w:val="20"/>
              </w:rPr>
            </w:pPr>
            <w:r w:rsidRPr="000803AE">
              <w:rPr>
                <w:rFonts w:ascii="Times New Roman"/>
                <w:color w:val="auto"/>
                <w:sz w:val="20"/>
              </w:rPr>
              <w:t>Announcement No. Tai-Cheng-Shang-1-1010025636 dated November 13, 2012</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4</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Basic information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687D50"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161FFC" w:rsidP="00161FFC">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basic information of the company)</w:t>
            </w:r>
            <w:r w:rsidRPr="000803AE">
              <w:rPr>
                <w:rFonts w:ascii="Times New Roman" w:hint="eastAsia"/>
                <w:color w:val="auto"/>
                <w:sz w:val="20"/>
              </w:rPr>
              <w:t>.</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5</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List of insiders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the list of insiders of the TDR issuer and any change).</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0F0316">
            <w:pPr>
              <w:numPr>
                <w:ilvl w:val="0"/>
                <w:numId w:val="388"/>
              </w:numPr>
              <w:adjustRightInd w:val="0"/>
              <w:snapToGrid w:val="0"/>
              <w:rPr>
                <w:rFonts w:eastAsia="標楷體"/>
                <w:sz w:val="20"/>
                <w:szCs w:val="20"/>
              </w:rPr>
            </w:pPr>
            <w:r w:rsidRPr="000803AE">
              <w:rPr>
                <w:rFonts w:eastAsia="標楷體"/>
                <w:sz w:val="20"/>
                <w:szCs w:val="20"/>
              </w:rPr>
              <w:t>Article 2 of the "Contract of Listing TDR".</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Definition of insiders shall follow the laws and regulations of foreign issuer's home country or the country where the underlying securities are listed.</w:t>
            </w:r>
          </w:p>
          <w:p w:rsidR="00A43BD2" w:rsidRPr="000803AE" w:rsidRDefault="00A43BD2" w:rsidP="00FF048F">
            <w:pPr>
              <w:numPr>
                <w:ilvl w:val="0"/>
                <w:numId w:val="388"/>
              </w:num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6</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Information on contact person of TDR issuer.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Prior to listing and whenever there is any change.</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ind w:leftChars="14" w:left="34"/>
              <w:jc w:val="left"/>
              <w:rPr>
                <w:rFonts w:ascii="Times New Roman"/>
                <w:bCs/>
                <w:color w:val="auto"/>
                <w:sz w:val="20"/>
              </w:rPr>
            </w:pPr>
            <w:r w:rsidRPr="000803AE">
              <w:rPr>
                <w:rFonts w:ascii="Times New Roman"/>
                <w:color w:val="auto"/>
                <w:sz w:val="20"/>
              </w:rPr>
              <w:t>The TDR issuer or the TDR depository shall upload the information to the Market Observation Post System (sii.twse.com.tw/matters required to be reported by foreign issuers/report of basic information on contact person of TDR issuer).</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CF0569"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CF0569" w:rsidRPr="000803AE" w:rsidRDefault="00CF0569"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7</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Issuance units of TDRs</w:t>
            </w:r>
          </w:p>
        </w:tc>
        <w:tc>
          <w:tcPr>
            <w:tcW w:w="216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At the time of listing and subsequent issuance.</w:t>
            </w:r>
          </w:p>
        </w:tc>
        <w:tc>
          <w:tcPr>
            <w:tcW w:w="630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pStyle w:val="30"/>
              <w:adjustRightInd w:val="0"/>
              <w:snapToGrid w:val="0"/>
              <w:spacing w:line="240" w:lineRule="auto"/>
              <w:ind w:leftChars="14" w:left="34"/>
              <w:jc w:val="left"/>
              <w:rPr>
                <w:rFonts w:ascii="Times New Roman"/>
                <w:color w:val="auto"/>
                <w:sz w:val="20"/>
              </w:rPr>
            </w:pPr>
            <w:r w:rsidRPr="000803AE">
              <w:rPr>
                <w:rFonts w:ascii="Times New Roman"/>
                <w:color w:val="auto"/>
                <w:sz w:val="20"/>
              </w:rPr>
              <w:t>The TDR issuer or the TDR depository shall upload the information to the Market Observation Post System (sii.twse.com.tw/enter basic information of TDR initial listing and subsequent issuance/report of TDR issuance units</w:t>
            </w:r>
          </w:p>
        </w:tc>
        <w:tc>
          <w:tcPr>
            <w:tcW w:w="3780" w:type="dxa"/>
            <w:tcBorders>
              <w:top w:val="single" w:sz="4" w:space="0" w:color="auto"/>
              <w:left w:val="single" w:sz="4" w:space="0" w:color="auto"/>
              <w:bottom w:val="single" w:sz="4" w:space="0" w:color="auto"/>
              <w:right w:val="single" w:sz="4" w:space="0" w:color="auto"/>
            </w:tcBorders>
          </w:tcPr>
          <w:p w:rsidR="00CF0569" w:rsidRPr="000803AE" w:rsidRDefault="0086016D" w:rsidP="003716D3">
            <w:pPr>
              <w:adjustRightInd w:val="0"/>
              <w:snapToGrid w:val="0"/>
              <w:rPr>
                <w:rFonts w:eastAsia="標楷體"/>
                <w:sz w:val="20"/>
                <w:szCs w:val="20"/>
              </w:rPr>
            </w:pPr>
            <w:r w:rsidRPr="000803AE">
              <w:rPr>
                <w:rFonts w:eastAsia="標楷體"/>
                <w:sz w:val="20"/>
                <w:szCs w:val="20"/>
              </w:rPr>
              <w:t>The letter issued by Taiwan Stock Exchange Corporation to the issuer regarding matters to be complied with after approved by the competent authority.</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8</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TDR withdrawn and re-issued within the original amount approved by the authority (no filing is required if there is no re-issuance of TDR)</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Number of unit of re-issued TDR in the preceding month should be reported within 10 days following the end of each month.</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FF048F">
            <w:pPr>
              <w:numPr>
                <w:ilvl w:val="0"/>
                <w:numId w:val="264"/>
              </w:numPr>
              <w:adjustRightInd w:val="0"/>
              <w:snapToGrid w:val="0"/>
              <w:rPr>
                <w:rFonts w:eastAsia="標楷體"/>
                <w:sz w:val="20"/>
                <w:szCs w:val="20"/>
              </w:rPr>
            </w:pPr>
            <w:r w:rsidRPr="000803AE">
              <w:rPr>
                <w:rFonts w:eastAsia="標楷體"/>
                <w:sz w:val="20"/>
                <w:szCs w:val="20"/>
              </w:rPr>
              <w:t>The TDR issuer or the TDR depository shall upload the information to the Market Observation Post System.</w:t>
            </w:r>
          </w:p>
          <w:p w:rsidR="00A43BD2" w:rsidRPr="000803AE" w:rsidRDefault="00A43BD2" w:rsidP="003716D3">
            <w:pPr>
              <w:adjustRightInd w:val="0"/>
              <w:snapToGrid w:val="0"/>
              <w:ind w:left="360"/>
              <w:rPr>
                <w:rFonts w:eastAsia="標楷體"/>
                <w:bCs/>
                <w:sz w:val="20"/>
                <w:szCs w:val="20"/>
              </w:rPr>
            </w:pPr>
            <w:r w:rsidRPr="000803AE">
              <w:rPr>
                <w:rFonts w:eastAsia="標楷體"/>
                <w:sz w:val="20"/>
                <w:szCs w:val="20"/>
              </w:rPr>
              <w:t>(sii.twse.com.tw/ domestic securities reporting /common shares, with an effective date on the 15</w:t>
            </w:r>
            <w:r w:rsidRPr="000803AE">
              <w:rPr>
                <w:rFonts w:eastAsia="標楷體"/>
                <w:sz w:val="20"/>
                <w:szCs w:val="20"/>
                <w:vertAlign w:val="superscript"/>
              </w:rPr>
              <w:t>th</w:t>
            </w:r>
            <w:r w:rsidRPr="000803AE">
              <w:rPr>
                <w:rFonts w:eastAsia="標楷體"/>
                <w:sz w:val="20"/>
                <w:szCs w:val="20"/>
              </w:rPr>
              <w:t xml:space="preserve"> day of that month)</w:t>
            </w:r>
          </w:p>
          <w:p w:rsidR="000B5E71" w:rsidRPr="000803AE" w:rsidRDefault="00A43BD2" w:rsidP="003716D3">
            <w:pPr>
              <w:pStyle w:val="30"/>
              <w:adjustRightInd w:val="0"/>
              <w:snapToGrid w:val="0"/>
              <w:spacing w:line="240" w:lineRule="auto"/>
              <w:ind w:left="276" w:hangingChars="138" w:hanging="276"/>
              <w:jc w:val="left"/>
              <w:rPr>
                <w:rFonts w:ascii="Times New Roman"/>
                <w:color w:val="auto"/>
                <w:sz w:val="20"/>
              </w:rPr>
            </w:pPr>
            <w:r w:rsidRPr="000803AE">
              <w:rPr>
                <w:rFonts w:ascii="Times New Roman"/>
                <w:bCs/>
                <w:color w:val="auto"/>
                <w:sz w:val="20"/>
              </w:rPr>
              <w:t>2.</w:t>
            </w:r>
            <w:r w:rsidRPr="000803AE">
              <w:rPr>
                <w:rFonts w:ascii="Times New Roman"/>
                <w:bCs/>
                <w:color w:val="auto"/>
                <w:sz w:val="20"/>
              </w:rPr>
              <w:tab/>
            </w:r>
            <w:r w:rsidR="000B5E71" w:rsidRPr="000803AE">
              <w:rPr>
                <w:rFonts w:ascii="Times New Roman"/>
                <w:color w:val="auto"/>
                <w:sz w:val="20"/>
              </w:rPr>
              <w:t>The relevant information shall be uploaded to the Market Observatio</w:t>
            </w:r>
            <w:r w:rsidR="00AB0CB6" w:rsidRPr="000803AE">
              <w:rPr>
                <w:rFonts w:ascii="Times New Roman"/>
                <w:color w:val="auto"/>
                <w:sz w:val="20"/>
              </w:rPr>
              <w:t>n Post System (sii.twse.com.tw/</w:t>
            </w:r>
            <w:r w:rsidR="00DE6029" w:rsidRPr="000803AE">
              <w:rPr>
                <w:rFonts w:ascii="Times New Roman"/>
                <w:color w:val="auto"/>
                <w:sz w:val="20"/>
              </w:rPr>
              <w:t>number</w:t>
            </w:r>
            <w:r w:rsidR="000B5E71" w:rsidRPr="000803AE">
              <w:rPr>
                <w:rFonts w:ascii="Times New Roman"/>
                <w:color w:val="auto"/>
                <w:sz w:val="20"/>
              </w:rPr>
              <w:t xml:space="preserve"> of ordinary shares listed on TWSE/reportin</w:t>
            </w:r>
            <w:r w:rsidR="005352B5" w:rsidRPr="000803AE">
              <w:rPr>
                <w:rFonts w:ascii="Times New Roman"/>
                <w:color w:val="auto"/>
                <w:sz w:val="20"/>
              </w:rPr>
              <w:t xml:space="preserve">g of the increase or decrease </w:t>
            </w:r>
            <w:r w:rsidR="005352B5" w:rsidRPr="000803AE">
              <w:rPr>
                <w:rFonts w:ascii="Times New Roman" w:hint="eastAsia"/>
                <w:color w:val="auto"/>
                <w:sz w:val="20"/>
              </w:rPr>
              <w:t>in</w:t>
            </w:r>
            <w:r w:rsidR="000B5E71" w:rsidRPr="000803AE">
              <w:rPr>
                <w:rFonts w:ascii="Times New Roman"/>
                <w:color w:val="auto"/>
                <w:sz w:val="20"/>
              </w:rPr>
              <w:t xml:space="preserve"> the </w:t>
            </w:r>
            <w:r w:rsidR="003E6C96" w:rsidRPr="000803AE">
              <w:rPr>
                <w:rFonts w:ascii="Times New Roman"/>
                <w:color w:val="auto"/>
                <w:sz w:val="20"/>
              </w:rPr>
              <w:t>number of unit of TDR</w:t>
            </w:r>
            <w:r w:rsidR="000B5E71" w:rsidRPr="000803AE">
              <w:rPr>
                <w:rFonts w:ascii="Times New Roman"/>
                <w:color w:val="auto"/>
                <w:sz w:val="20"/>
              </w:rPr>
              <w:t>)</w:t>
            </w:r>
            <w:r w:rsidR="00C071A1" w:rsidRPr="000803AE">
              <w:rPr>
                <w:rFonts w:ascii="Times New Roman"/>
                <w:color w:val="auto"/>
                <w:sz w:val="20"/>
              </w:rPr>
              <w:t xml:space="preserve"> with relevant attachments as described thereon</w:t>
            </w:r>
            <w:r w:rsidR="000B5E71" w:rsidRPr="000803AE">
              <w:rPr>
                <w:rFonts w:ascii="Times New Roman"/>
                <w:color w:val="auto"/>
                <w:sz w:val="20"/>
              </w:rPr>
              <w:t>.</w:t>
            </w:r>
          </w:p>
          <w:p w:rsidR="00A43BD2" w:rsidRPr="000803AE" w:rsidRDefault="00A43BD2" w:rsidP="00A70EC6">
            <w:pPr>
              <w:pStyle w:val="30"/>
              <w:adjustRightInd w:val="0"/>
              <w:snapToGrid w:val="0"/>
              <w:spacing w:line="240" w:lineRule="auto"/>
              <w:ind w:left="276" w:hangingChars="138" w:hanging="276"/>
              <w:jc w:val="left"/>
              <w:rPr>
                <w:rFonts w:ascii="Times New Roman"/>
                <w:bCs/>
                <w:color w:val="auto"/>
                <w:sz w:val="20"/>
              </w:rPr>
            </w:pPr>
            <w:r w:rsidRPr="000803AE">
              <w:rPr>
                <w:rFonts w:ascii="Times New Roman"/>
                <w:color w:val="auto"/>
                <w:sz w:val="20"/>
              </w:rPr>
              <w:t xml:space="preserve"> </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1.</w:t>
            </w:r>
            <w:r w:rsidRPr="000803AE">
              <w:rPr>
                <w:rFonts w:eastAsia="標楷體"/>
                <w:sz w:val="20"/>
                <w:szCs w:val="20"/>
              </w:rPr>
              <w:tab/>
              <w:t>Article 28 of "Taiwan Stock Exchange Corporation Guidelines for Reviewing Application for Listing of Securities".</w:t>
            </w:r>
          </w:p>
          <w:p w:rsidR="00A43BD2" w:rsidRPr="000803AE" w:rsidRDefault="00A43BD2" w:rsidP="003716D3">
            <w:pPr>
              <w:adjustRightInd w:val="0"/>
              <w:snapToGrid w:val="0"/>
              <w:ind w:leftChars="-1" w:left="274" w:hangingChars="138" w:hanging="276"/>
              <w:rPr>
                <w:rFonts w:eastAsia="標楷體"/>
                <w:sz w:val="20"/>
                <w:szCs w:val="20"/>
              </w:rPr>
            </w:pPr>
            <w:r w:rsidRPr="000803AE">
              <w:rPr>
                <w:rFonts w:eastAsia="標楷體"/>
                <w:sz w:val="20"/>
                <w:szCs w:val="20"/>
              </w:rPr>
              <w:t>2.</w:t>
            </w:r>
            <w:r w:rsidRPr="000803AE">
              <w:rPr>
                <w:rFonts w:eastAsia="標楷體"/>
                <w:sz w:val="20"/>
                <w:szCs w:val="20"/>
              </w:rPr>
              <w:tab/>
              <w:t>"Taiwan Stock Exchange Corporation Processing Procedures for Reviewing Application for Listing of Foreign Securities".</w:t>
            </w:r>
          </w:p>
          <w:p w:rsidR="000B5E71" w:rsidRPr="000803AE" w:rsidRDefault="000B5E71" w:rsidP="003716D3">
            <w:pPr>
              <w:adjustRightInd w:val="0"/>
              <w:snapToGrid w:val="0"/>
              <w:ind w:leftChars="-1" w:left="274" w:hangingChars="138" w:hanging="276"/>
              <w:rPr>
                <w:rFonts w:eastAsia="標楷體"/>
                <w:sz w:val="20"/>
                <w:szCs w:val="20"/>
                <w:u w:val="single"/>
              </w:rPr>
            </w:pPr>
            <w:r w:rsidRPr="000803AE">
              <w:rPr>
                <w:rFonts w:eastAsia="標楷體" w:hint="eastAsia"/>
                <w:sz w:val="20"/>
                <w:szCs w:val="20"/>
              </w:rPr>
              <w:t>3.</w:t>
            </w:r>
            <w:r w:rsidRPr="000803AE">
              <w:t xml:space="preserve"> </w:t>
            </w:r>
            <w:r w:rsidRPr="000803AE">
              <w:rPr>
                <w:rFonts w:eastAsia="標楷體"/>
                <w:sz w:val="20"/>
                <w:szCs w:val="20"/>
              </w:rPr>
              <w:tab/>
            </w:r>
            <w:r w:rsidR="00C071A1" w:rsidRPr="000803AE">
              <w:rPr>
                <w:rFonts w:eastAsia="標楷體" w:hint="eastAsia"/>
                <w:sz w:val="20"/>
                <w:szCs w:val="20"/>
              </w:rPr>
              <w:t xml:space="preserve">Letter No. </w:t>
            </w:r>
            <w:r w:rsidR="00615766" w:rsidRPr="000803AE">
              <w:rPr>
                <w:rFonts w:eastAsia="標楷體"/>
                <w:sz w:val="20"/>
                <w:szCs w:val="20"/>
              </w:rPr>
              <w:t xml:space="preserve">Tai-Cheng-Shang- </w:t>
            </w:r>
            <w:r w:rsidR="00615766" w:rsidRPr="000803AE">
              <w:rPr>
                <w:rFonts w:eastAsia="標楷體" w:hint="eastAsia"/>
                <w:sz w:val="20"/>
                <w:szCs w:val="20"/>
              </w:rPr>
              <w:t>2</w:t>
            </w:r>
            <w:r w:rsidR="00C071A1" w:rsidRPr="000803AE">
              <w:rPr>
                <w:rFonts w:eastAsia="標楷體"/>
                <w:sz w:val="20"/>
                <w:szCs w:val="20"/>
              </w:rPr>
              <w:t>-1041</w:t>
            </w:r>
            <w:r w:rsidR="00C071A1" w:rsidRPr="000803AE">
              <w:rPr>
                <w:rFonts w:eastAsia="標楷體" w:hint="eastAsia"/>
                <w:sz w:val="20"/>
                <w:szCs w:val="20"/>
              </w:rPr>
              <w:t>7</w:t>
            </w:r>
            <w:r w:rsidR="00C071A1" w:rsidRPr="000803AE">
              <w:rPr>
                <w:rFonts w:eastAsia="標楷體"/>
                <w:sz w:val="20"/>
                <w:szCs w:val="20"/>
              </w:rPr>
              <w:t>0</w:t>
            </w:r>
            <w:r w:rsidR="00C071A1" w:rsidRPr="000803AE">
              <w:rPr>
                <w:rFonts w:eastAsia="標楷體" w:hint="eastAsia"/>
                <w:sz w:val="20"/>
                <w:szCs w:val="20"/>
              </w:rPr>
              <w:t>5524</w:t>
            </w:r>
            <w:r w:rsidR="00C071A1" w:rsidRPr="000803AE">
              <w:rPr>
                <w:rFonts w:eastAsia="標楷體"/>
                <w:sz w:val="20"/>
                <w:szCs w:val="20"/>
              </w:rPr>
              <w:t xml:space="preserve"> dated October 2</w:t>
            </w:r>
            <w:r w:rsidR="00C071A1" w:rsidRPr="000803AE">
              <w:rPr>
                <w:rFonts w:eastAsia="標楷體" w:hint="eastAsia"/>
                <w:sz w:val="20"/>
                <w:szCs w:val="20"/>
              </w:rPr>
              <w:t>7</w:t>
            </w:r>
            <w:r w:rsidR="00C071A1" w:rsidRPr="000803AE">
              <w:rPr>
                <w:rFonts w:eastAsia="標楷體"/>
                <w:sz w:val="20"/>
                <w:szCs w:val="20"/>
              </w:rPr>
              <w:t>, 2015</w:t>
            </w:r>
            <w:r w:rsidR="00615766" w:rsidRPr="000803AE">
              <w:rPr>
                <w:rFonts w:eastAsia="標楷體" w:hint="eastAsia"/>
                <w:sz w:val="20"/>
                <w:szCs w:val="20"/>
              </w:rPr>
              <w:t>.</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kinsoku w:val="0"/>
              <w:overflowPunct w:val="0"/>
              <w:adjustRightInd w:val="0"/>
              <w:snapToGrid w:val="0"/>
              <w:jc w:val="center"/>
              <w:rPr>
                <w:rFonts w:eastAsia="標楷體"/>
                <w:sz w:val="20"/>
                <w:szCs w:val="20"/>
              </w:rPr>
            </w:pPr>
            <w:r w:rsidRPr="000803AE">
              <w:rPr>
                <w:rFonts w:eastAsia="標楷體"/>
                <w:sz w:val="20"/>
                <w:szCs w:val="20"/>
              </w:rPr>
              <w:t>1</w:t>
            </w:r>
            <w:r w:rsidR="00164196" w:rsidRPr="000803AE">
              <w:rPr>
                <w:rFonts w:eastAsia="標楷體"/>
                <w:sz w:val="20"/>
                <w:szCs w:val="20"/>
              </w:rPr>
              <w:t>9</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 xml:space="preserve">Change of depositary </w:t>
            </w:r>
          </w:p>
          <w:p w:rsidR="00A43BD2" w:rsidRPr="000803AE" w:rsidRDefault="00A43BD2" w:rsidP="003716D3">
            <w:pPr>
              <w:pStyle w:val="30"/>
              <w:adjustRightInd w:val="0"/>
              <w:snapToGrid w:val="0"/>
              <w:spacing w:line="240" w:lineRule="auto"/>
              <w:jc w:val="left"/>
              <w:rPr>
                <w:rFonts w:ascii="Times New Roman"/>
                <w:bCs/>
                <w:color w:val="auto"/>
                <w:sz w:val="20"/>
              </w:rPr>
            </w:pP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bCs/>
                <w:color w:val="auto"/>
                <w:sz w:val="20"/>
              </w:rPr>
              <w:t>30 days prior to the effectiveness of termination of the engagement of original depositary.</w:t>
            </w: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p>
          <w:p w:rsidR="00A43BD2" w:rsidRPr="000803AE" w:rsidRDefault="00A43BD2" w:rsidP="003716D3">
            <w:pPr>
              <w:pStyle w:val="30"/>
              <w:adjustRightInd w:val="0"/>
              <w:snapToGrid w:val="0"/>
              <w:spacing w:line="240" w:lineRule="auto"/>
              <w:jc w:val="left"/>
              <w:rPr>
                <w:rFonts w:ascii="Times New Roman"/>
                <w:color w:val="auto"/>
                <w:spacing w:val="-8"/>
                <w:sz w:val="20"/>
              </w:rPr>
            </w:pPr>
            <w:r w:rsidRPr="000803AE">
              <w:rPr>
                <w:rFonts w:ascii="Times New Roman"/>
                <w:color w:val="auto"/>
                <w:spacing w:val="-8"/>
                <w:sz w:val="20"/>
              </w:rPr>
              <w:t>2 business days after the date of the written response by Taiwan Stock Exchange Corporation</w:t>
            </w:r>
          </w:p>
          <w:p w:rsidR="00A43BD2" w:rsidRPr="000803AE" w:rsidRDefault="00A43BD2" w:rsidP="003716D3">
            <w:pPr>
              <w:pStyle w:val="30"/>
              <w:adjustRightInd w:val="0"/>
              <w:snapToGrid w:val="0"/>
              <w:spacing w:line="240" w:lineRule="auto"/>
              <w:jc w:val="left"/>
              <w:rPr>
                <w:rFonts w:ascii="Times New Roman"/>
                <w:color w:val="auto"/>
                <w:sz w:val="20"/>
              </w:rPr>
            </w:pPr>
          </w:p>
          <w:p w:rsidR="00A43BD2" w:rsidRPr="000803AE" w:rsidRDefault="00A43BD2" w:rsidP="003716D3">
            <w:pPr>
              <w:pStyle w:val="30"/>
              <w:adjustRightInd w:val="0"/>
              <w:snapToGrid w:val="0"/>
              <w:spacing w:line="240" w:lineRule="auto"/>
              <w:jc w:val="left"/>
              <w:rPr>
                <w:rFonts w:ascii="Times New Roman"/>
                <w:bCs/>
                <w:color w:val="auto"/>
                <w:sz w:val="20"/>
              </w:rPr>
            </w:pPr>
            <w:r w:rsidRPr="000803AE">
              <w:rPr>
                <w:rFonts w:ascii="Times New Roman"/>
                <w:color w:val="auto"/>
                <w:sz w:val="20"/>
              </w:rPr>
              <w:t>Effective date of replacement of depositary</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1.</w:t>
            </w:r>
            <w:r w:rsidRPr="000803AE" w:rsidDel="00AA6BD0">
              <w:rPr>
                <w:rFonts w:eastAsia="標楷體"/>
                <w:sz w:val="20"/>
                <w:szCs w:val="20"/>
              </w:rPr>
              <w:t xml:space="preserve"> </w:t>
            </w:r>
            <w:r w:rsidRPr="000803AE">
              <w:rPr>
                <w:rFonts w:eastAsia="標楷體"/>
                <w:sz w:val="20"/>
                <w:szCs w:val="20"/>
              </w:rPr>
              <w:t>Application letter by the foreign issuer.</w:t>
            </w:r>
          </w:p>
          <w:p w:rsidR="00A43BD2" w:rsidRPr="000803AE" w:rsidRDefault="00A43BD2" w:rsidP="003716D3">
            <w:pPr>
              <w:adjustRightInd w:val="0"/>
              <w:snapToGrid w:val="0"/>
              <w:rPr>
                <w:rFonts w:eastAsia="標楷體"/>
                <w:sz w:val="20"/>
                <w:szCs w:val="20"/>
              </w:rPr>
            </w:pPr>
            <w:r w:rsidRPr="000803AE">
              <w:rPr>
                <w:rFonts w:eastAsia="標楷體"/>
                <w:sz w:val="20"/>
                <w:szCs w:val="20"/>
              </w:rPr>
              <w:t>2.</w:t>
            </w:r>
            <w:r w:rsidRPr="000803AE" w:rsidDel="00AA6BD0">
              <w:rPr>
                <w:rFonts w:eastAsia="標楷體"/>
                <w:sz w:val="20"/>
                <w:szCs w:val="20"/>
              </w:rPr>
              <w:t xml:space="preserve"> </w:t>
            </w:r>
            <w:r w:rsidRPr="000803AE">
              <w:rPr>
                <w:rFonts w:eastAsia="標楷體"/>
                <w:sz w:val="20"/>
                <w:szCs w:val="20"/>
              </w:rPr>
              <w:t>Plan for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3.</w:t>
            </w:r>
            <w:r w:rsidRPr="000803AE" w:rsidDel="00AA6BD0">
              <w:rPr>
                <w:rFonts w:eastAsia="標楷體"/>
                <w:sz w:val="20"/>
                <w:szCs w:val="20"/>
              </w:rPr>
              <w:t xml:space="preserve"> </w:t>
            </w:r>
            <w:r w:rsidRPr="000803AE">
              <w:rPr>
                <w:rFonts w:eastAsia="標楷體"/>
                <w:sz w:val="20"/>
                <w:szCs w:val="20"/>
              </w:rPr>
              <w:t>Meeting minutes of the meeting of board of directors (or shareholders) of the foreign issuer approving the replacement of depositary.</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4.</w:t>
            </w:r>
            <w:r w:rsidRPr="000803AE" w:rsidDel="00AA6BD0">
              <w:rPr>
                <w:rFonts w:eastAsia="標楷體"/>
                <w:sz w:val="20"/>
                <w:szCs w:val="20"/>
              </w:rPr>
              <w:t xml:space="preserve"> </w:t>
            </w:r>
            <w:r w:rsidRPr="000803AE">
              <w:rPr>
                <w:rFonts w:eastAsia="標楷體"/>
                <w:sz w:val="20"/>
                <w:szCs w:val="20"/>
              </w:rPr>
              <w:t>Depositary agreement entered into between the foreign issuer and the succeeding depositary, together with the comparison table illustrating material differences between such agreement and the original depositary agreement.</w:t>
            </w:r>
          </w:p>
          <w:p w:rsidR="00A43BD2" w:rsidRPr="000803AE" w:rsidRDefault="00A43BD2" w:rsidP="003716D3">
            <w:pPr>
              <w:adjustRightInd w:val="0"/>
              <w:snapToGrid w:val="0"/>
              <w:ind w:left="240" w:hanging="240"/>
              <w:rPr>
                <w:rFonts w:eastAsia="標楷體"/>
                <w:sz w:val="20"/>
                <w:szCs w:val="20"/>
              </w:rPr>
            </w:pPr>
            <w:r w:rsidRPr="000803AE">
              <w:rPr>
                <w:rFonts w:eastAsia="標楷體"/>
                <w:sz w:val="20"/>
                <w:szCs w:val="20"/>
              </w:rPr>
              <w:t>5.</w:t>
            </w:r>
            <w:r w:rsidRPr="000803AE" w:rsidDel="00AA6BD0">
              <w:rPr>
                <w:rFonts w:eastAsia="標楷體"/>
                <w:sz w:val="20"/>
                <w:szCs w:val="20"/>
              </w:rPr>
              <w:t xml:space="preserve"> </w:t>
            </w:r>
            <w:r w:rsidRPr="000803AE">
              <w:rPr>
                <w:rFonts w:eastAsia="標楷體"/>
                <w:sz w:val="20"/>
                <w:szCs w:val="20"/>
              </w:rPr>
              <w:t xml:space="preserve">Documents evidencing the depositary </w:t>
            </w:r>
            <w:r w:rsidR="006E0424" w:rsidRPr="000803AE">
              <w:rPr>
                <w:rFonts w:eastAsia="標楷體"/>
                <w:sz w:val="20"/>
                <w:szCs w:val="20"/>
              </w:rPr>
              <w:t>are</w:t>
            </w:r>
            <w:r w:rsidRPr="000803AE">
              <w:rPr>
                <w:rFonts w:eastAsia="標楷體"/>
                <w:sz w:val="20"/>
                <w:szCs w:val="20"/>
              </w:rPr>
              <w:t xml:space="preserve"> permitted to conduct TDR business.</w:t>
            </w:r>
          </w:p>
          <w:p w:rsidR="00A43BD2" w:rsidRPr="000803AE" w:rsidRDefault="00A43BD2" w:rsidP="003716D3">
            <w:pPr>
              <w:kinsoku w:val="0"/>
              <w:overflowPunct w:val="0"/>
              <w:adjustRightInd w:val="0"/>
              <w:snapToGrid w:val="0"/>
              <w:jc w:val="both"/>
              <w:rPr>
                <w:rFonts w:eastAsia="標楷體"/>
                <w:sz w:val="20"/>
                <w:szCs w:val="20"/>
              </w:rPr>
            </w:pPr>
            <w:r w:rsidRPr="000803AE">
              <w:rPr>
                <w:rFonts w:eastAsia="標楷體"/>
                <w:sz w:val="20"/>
                <w:szCs w:val="20"/>
              </w:rPr>
              <w:t>6. Five copies of the stamped contract for listing.</w:t>
            </w:r>
          </w:p>
          <w:p w:rsidR="00A43BD2" w:rsidRPr="000803AE" w:rsidRDefault="00A43BD2" w:rsidP="003716D3">
            <w:pPr>
              <w:kinsoku w:val="0"/>
              <w:overflowPunct w:val="0"/>
              <w:adjustRightInd w:val="0"/>
              <w:snapToGrid w:val="0"/>
              <w:jc w:val="both"/>
              <w:rPr>
                <w:rFonts w:eastAsia="標楷體"/>
                <w:sz w:val="20"/>
                <w:szCs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Upload material information.</w:t>
            </w: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A43BD2" w:rsidRPr="000803AE" w:rsidRDefault="00A43BD2" w:rsidP="003716D3">
            <w:pPr>
              <w:pStyle w:val="30"/>
              <w:kinsoku w:val="0"/>
              <w:overflowPunct w:val="0"/>
              <w:adjustRightInd w:val="0"/>
              <w:snapToGrid w:val="0"/>
              <w:spacing w:line="240" w:lineRule="auto"/>
              <w:jc w:val="left"/>
              <w:rPr>
                <w:rFonts w:ascii="Times New Roman"/>
                <w:color w:val="auto"/>
                <w:sz w:val="20"/>
              </w:rPr>
            </w:pPr>
          </w:p>
          <w:p w:rsidR="00161FFC" w:rsidRPr="000803AE" w:rsidRDefault="00161FFC" w:rsidP="00FF048F">
            <w:pPr>
              <w:pStyle w:val="30"/>
              <w:numPr>
                <w:ilvl w:val="0"/>
                <w:numId w:val="265"/>
              </w:numPr>
              <w:kinsoku w:val="0"/>
              <w:overflowPunct w:val="0"/>
              <w:adjustRightInd w:val="0"/>
              <w:snapToGrid w:val="0"/>
              <w:spacing w:line="240" w:lineRule="auto"/>
              <w:jc w:val="left"/>
              <w:rPr>
                <w:rFonts w:ascii="Times New Roman"/>
                <w:color w:val="auto"/>
                <w:sz w:val="20"/>
              </w:rPr>
            </w:pPr>
            <w:r w:rsidRPr="000803AE">
              <w:rPr>
                <w:rFonts w:ascii="Times New Roman"/>
                <w:color w:val="auto"/>
                <w:sz w:val="20"/>
              </w:rPr>
              <w:t>The information shall be uploaded to the Market Observation Post System (sii.twse.com.tw/</w:t>
            </w:r>
            <w:r w:rsidRPr="000803AE">
              <w:rPr>
                <w:rFonts w:ascii="Times New Roman" w:hint="eastAsia"/>
                <w:color w:val="auto"/>
                <w:sz w:val="20"/>
              </w:rPr>
              <w:t xml:space="preserve">filing of </w:t>
            </w:r>
            <w:r w:rsidRPr="000803AE">
              <w:rPr>
                <w:rFonts w:ascii="Times New Roman"/>
                <w:color w:val="auto"/>
                <w:sz w:val="20"/>
              </w:rPr>
              <w:t xml:space="preserve">basic information of the company) </w:t>
            </w:r>
          </w:p>
          <w:p w:rsidR="00A43BD2" w:rsidRPr="000803AE" w:rsidRDefault="00161FFC" w:rsidP="00FF048F">
            <w:pPr>
              <w:pStyle w:val="30"/>
              <w:numPr>
                <w:ilvl w:val="0"/>
                <w:numId w:val="264"/>
              </w:numPr>
              <w:kinsoku w:val="0"/>
              <w:overflowPunct w:val="0"/>
              <w:adjustRightInd w:val="0"/>
              <w:snapToGrid w:val="0"/>
              <w:spacing w:line="240" w:lineRule="auto"/>
              <w:ind w:left="319" w:hanging="319"/>
              <w:jc w:val="left"/>
              <w:rPr>
                <w:rFonts w:ascii="Times New Roman"/>
                <w:color w:val="auto"/>
                <w:sz w:val="20"/>
              </w:rPr>
            </w:pPr>
            <w:r w:rsidRPr="000803AE">
              <w:rPr>
                <w:rFonts w:ascii="Times New Roman"/>
                <w:color w:val="auto"/>
                <w:sz w:val="20"/>
              </w:rPr>
              <w:t>The announcement should be published consecutively for a period of 3 months.</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adjustRightInd w:val="0"/>
              <w:snapToGrid w:val="0"/>
              <w:rPr>
                <w:rFonts w:eastAsia="標楷體"/>
                <w:sz w:val="20"/>
                <w:szCs w:val="20"/>
              </w:rPr>
            </w:pPr>
            <w:r w:rsidRPr="000803AE">
              <w:rPr>
                <w:rFonts w:eastAsia="標楷體"/>
                <w:sz w:val="20"/>
                <w:szCs w:val="20"/>
              </w:rPr>
              <w:t>Letter No. Tai-Cheng-Shang-0990013978 dated June 14, 2010.</w:t>
            </w:r>
          </w:p>
        </w:tc>
      </w:tr>
      <w:tr w:rsidR="00A43BD2"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A43BD2" w:rsidRPr="000803AE" w:rsidRDefault="00164196" w:rsidP="003716D3">
            <w:pPr>
              <w:kinsoku w:val="0"/>
              <w:overflowPunct w:val="0"/>
              <w:adjustRightInd w:val="0"/>
              <w:snapToGrid w:val="0"/>
              <w:jc w:val="center"/>
              <w:rPr>
                <w:rFonts w:eastAsia="標楷體"/>
                <w:sz w:val="20"/>
                <w:szCs w:val="20"/>
              </w:rPr>
            </w:pPr>
            <w:r w:rsidRPr="000803AE">
              <w:rPr>
                <w:rFonts w:eastAsia="標楷體"/>
                <w:sz w:val="20"/>
                <w:szCs w:val="20"/>
              </w:rPr>
              <w:t>20</w:t>
            </w:r>
          </w:p>
        </w:tc>
        <w:tc>
          <w:tcPr>
            <w:tcW w:w="2160" w:type="dxa"/>
            <w:tcBorders>
              <w:top w:val="single" w:sz="4" w:space="0" w:color="auto"/>
              <w:left w:val="single" w:sz="4" w:space="0" w:color="auto"/>
              <w:bottom w:val="single" w:sz="4" w:space="0" w:color="auto"/>
              <w:right w:val="single" w:sz="4" w:space="0" w:color="auto"/>
            </w:tcBorders>
            <w:vAlign w:val="center"/>
          </w:tcPr>
          <w:p w:rsidR="00A43BD2" w:rsidRPr="000803AE" w:rsidRDefault="00A43BD2" w:rsidP="003716D3">
            <w:pPr>
              <w:pStyle w:val="a3"/>
              <w:adjustRightInd w:val="0"/>
              <w:snapToGrid w:val="0"/>
              <w:rPr>
                <w:rFonts w:ascii="Times New Roman" w:hAnsi="Times New Roman"/>
                <w:sz w:val="20"/>
                <w:lang w:val="en-US" w:eastAsia="zh-TW"/>
              </w:rPr>
            </w:pPr>
            <w:r w:rsidRPr="000803AE">
              <w:rPr>
                <w:rFonts w:ascii="Times New Roman" w:eastAsia="標楷體" w:hAnsi="Times New Roman"/>
                <w:sz w:val="20"/>
                <w:lang w:val="en-US" w:eastAsia="zh-TW"/>
              </w:rPr>
              <w:t>Documents</w:t>
            </w:r>
            <w:r w:rsidRPr="000803AE">
              <w:rPr>
                <w:rFonts w:ascii="Times New Roman" w:hAnsi="Times New Roman"/>
                <w:sz w:val="20"/>
                <w:lang w:val="en-US" w:eastAsia="zh-TW"/>
              </w:rPr>
              <w:t xml:space="preserve"> and information submitted to the original listing exchange or supervisory authorities.</w:t>
            </w:r>
          </w:p>
        </w:tc>
        <w:tc>
          <w:tcPr>
            <w:tcW w:w="216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rPr>
                <w:rFonts w:ascii="Times New Roman" w:eastAsia="標楷體" w:hAnsi="Times New Roman"/>
                <w:sz w:val="20"/>
                <w:lang w:val="en-US" w:eastAsia="zh-TW"/>
              </w:rPr>
            </w:pPr>
            <w:r w:rsidRPr="000803AE">
              <w:rPr>
                <w:rFonts w:ascii="Times New Roman" w:eastAsia="標楷體" w:hAnsi="Times New Roman"/>
                <w:sz w:val="20"/>
                <w:lang w:val="en-US" w:eastAsia="zh-TW"/>
              </w:rPr>
              <w:t>At the time when submitting to the original listing exchange or supervisory authorities.</w:t>
            </w:r>
          </w:p>
        </w:tc>
        <w:tc>
          <w:tcPr>
            <w:tcW w:w="6300" w:type="dxa"/>
            <w:tcBorders>
              <w:top w:val="single" w:sz="4" w:space="0" w:color="auto"/>
              <w:left w:val="single" w:sz="4" w:space="0" w:color="auto"/>
              <w:bottom w:val="single" w:sz="4" w:space="0" w:color="auto"/>
              <w:right w:val="single" w:sz="4" w:space="0" w:color="auto"/>
            </w:tcBorders>
          </w:tcPr>
          <w:p w:rsidR="00A43BD2" w:rsidRPr="000803AE" w:rsidRDefault="00A43BD2" w:rsidP="003716D3">
            <w:pPr>
              <w:pStyle w:val="a3"/>
              <w:adjustRightInd w:val="0"/>
              <w:snapToGrid w:val="0"/>
              <w:jc w:val="both"/>
              <w:rPr>
                <w:rFonts w:ascii="Times New Roman" w:eastAsia="標楷體" w:hAnsi="Times New Roman"/>
                <w:sz w:val="20"/>
                <w:lang w:val="en-US" w:eastAsia="zh-TW"/>
              </w:rPr>
            </w:pPr>
            <w:r w:rsidRPr="000803AE">
              <w:rPr>
                <w:rFonts w:ascii="Times New Roman" w:hAnsi="Times New Roman"/>
                <w:sz w:val="20"/>
                <w:lang w:val="en-US" w:eastAsia="zh-TW"/>
              </w:rPr>
              <w:t>Documents and information submitted to the original listing exchange or supervisory authorities should be simultaneously submitted to the Taiwan Stock Exchange Corporation.</w:t>
            </w:r>
          </w:p>
        </w:tc>
        <w:tc>
          <w:tcPr>
            <w:tcW w:w="3780" w:type="dxa"/>
            <w:tcBorders>
              <w:top w:val="single" w:sz="4" w:space="0" w:color="auto"/>
              <w:left w:val="single" w:sz="4" w:space="0" w:color="auto"/>
              <w:bottom w:val="single" w:sz="4" w:space="0" w:color="auto"/>
              <w:right w:val="single" w:sz="4" w:space="0" w:color="auto"/>
            </w:tcBorders>
          </w:tcPr>
          <w:p w:rsidR="00A43BD2" w:rsidRPr="000803AE" w:rsidRDefault="00703EC4" w:rsidP="00E32C40">
            <w:pPr>
              <w:pStyle w:val="a3"/>
              <w:adjustRightInd w:val="0"/>
              <w:snapToGrid w:val="0"/>
              <w:rPr>
                <w:rFonts w:ascii="Times New Roman" w:hAnsi="Times New Roman"/>
                <w:sz w:val="20"/>
                <w:lang w:val="en-US" w:eastAsia="zh-TW"/>
              </w:rPr>
            </w:pPr>
            <w:r w:rsidRPr="000803AE">
              <w:rPr>
                <w:rFonts w:ascii="Times New Roman" w:hAnsi="Times New Roman"/>
                <w:sz w:val="20"/>
                <w:lang w:val="en-US" w:eastAsia="zh-TW"/>
              </w:rPr>
              <w:t xml:space="preserve">Paragraph 2, Article </w:t>
            </w:r>
            <w:r w:rsidR="00316B3D" w:rsidRPr="000803AE">
              <w:rPr>
                <w:rFonts w:ascii="Times New Roman" w:hAnsi="Times New Roman" w:hint="eastAsia"/>
                <w:sz w:val="20"/>
                <w:lang w:val="en-US" w:eastAsia="zh-TW"/>
              </w:rPr>
              <w:t>5</w:t>
            </w:r>
            <w:r w:rsidRPr="000803AE">
              <w:rPr>
                <w:rFonts w:ascii="Times New Roman" w:hAnsi="Times New Roman"/>
                <w:sz w:val="20"/>
                <w:lang w:val="en-US" w:eastAsia="zh-TW"/>
              </w:rPr>
              <w:t xml:space="preserve"> of the "</w:t>
            </w:r>
            <w:r w:rsidR="00A43BD2" w:rsidRPr="000803AE">
              <w:rPr>
                <w:rFonts w:ascii="Times New Roman" w:hAnsi="Times New Roman"/>
                <w:sz w:val="20"/>
                <w:lang w:val="en-US" w:eastAsia="zh-TW"/>
              </w:rPr>
              <w:t xml:space="preserve">Procedures for Verification and Disclosure of </w:t>
            </w:r>
            <w:r w:rsidR="00A43BD2" w:rsidRPr="000803AE">
              <w:rPr>
                <w:rFonts w:ascii="Times New Roman" w:eastAsia="標楷體" w:hAnsi="Times New Roman"/>
                <w:sz w:val="20"/>
                <w:lang w:val="en-US" w:eastAsia="zh-TW"/>
              </w:rPr>
              <w:t>Material</w:t>
            </w:r>
            <w:r w:rsidR="00A43BD2" w:rsidRPr="000803AE">
              <w:rPr>
                <w:rFonts w:ascii="Times New Roman" w:hAnsi="Times New Roman"/>
                <w:sz w:val="20"/>
                <w:lang w:val="en-US" w:eastAsia="zh-TW"/>
              </w:rPr>
              <w:t xml:space="preserve"> Information of Companies with Listed Securities</w:t>
            </w:r>
            <w:r w:rsidRPr="000803AE">
              <w:rPr>
                <w:rFonts w:ascii="Times New Roman" w:hAnsi="Times New Roman"/>
                <w:sz w:val="20"/>
                <w:lang w:val="en-US" w:eastAsia="zh-TW"/>
              </w:rPr>
              <w:t>"</w:t>
            </w:r>
            <w:r w:rsidR="00A43BD2" w:rsidRPr="000803AE">
              <w:rPr>
                <w:rFonts w:ascii="Times New Roman" w:hAnsi="Times New Roman"/>
                <w:sz w:val="20"/>
                <w:lang w:val="en-US" w:eastAsia="zh-TW"/>
              </w:rPr>
              <w:t>.</w:t>
            </w:r>
          </w:p>
        </w:tc>
      </w:tr>
      <w:tr w:rsidR="00753AFB" w:rsidRPr="000803AE" w:rsidTr="00677066">
        <w:tc>
          <w:tcPr>
            <w:tcW w:w="72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kinsoku w:val="0"/>
              <w:overflowPunct w:val="0"/>
              <w:adjustRightInd w:val="0"/>
              <w:snapToGrid w:val="0"/>
              <w:jc w:val="center"/>
              <w:rPr>
                <w:rFonts w:eastAsia="標楷體"/>
                <w:sz w:val="20"/>
                <w:szCs w:val="20"/>
              </w:rPr>
            </w:pPr>
            <w:r w:rsidRPr="000803AE">
              <w:rPr>
                <w:rFonts w:eastAsia="標楷體"/>
                <w:sz w:val="20"/>
                <w:szCs w:val="20"/>
              </w:rPr>
              <w:t>21</w:t>
            </w:r>
          </w:p>
        </w:tc>
        <w:tc>
          <w:tcPr>
            <w:tcW w:w="2160" w:type="dxa"/>
            <w:tcBorders>
              <w:top w:val="single" w:sz="4" w:space="0" w:color="auto"/>
              <w:left w:val="single" w:sz="4" w:space="0" w:color="auto"/>
              <w:bottom w:val="single" w:sz="4" w:space="0" w:color="auto"/>
              <w:right w:val="single" w:sz="4" w:space="0" w:color="auto"/>
            </w:tcBorders>
            <w:vAlign w:val="center"/>
          </w:tcPr>
          <w:p w:rsidR="00753AFB" w:rsidRPr="000803AE" w:rsidRDefault="00753AFB" w:rsidP="003716D3">
            <w:pPr>
              <w:pStyle w:val="30"/>
              <w:adjustRightInd w:val="0"/>
              <w:snapToGrid w:val="0"/>
              <w:spacing w:line="240" w:lineRule="auto"/>
              <w:jc w:val="left"/>
              <w:rPr>
                <w:rFonts w:ascii="Times New Roman"/>
                <w:color w:val="auto"/>
                <w:sz w:val="20"/>
              </w:rPr>
            </w:pPr>
            <w:r w:rsidRPr="000803AE">
              <w:rPr>
                <w:rFonts w:ascii="Times New Roman"/>
                <w:color w:val="auto"/>
                <w:sz w:val="20"/>
              </w:rPr>
              <w:t>The funds raising plan and custody method, sources of funds for repaying corporate bonds, and concrete explanations thereof.</w:t>
            </w:r>
          </w:p>
        </w:tc>
        <w:tc>
          <w:tcPr>
            <w:tcW w:w="216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pStyle w:val="a5"/>
              <w:tabs>
                <w:tab w:val="clear" w:pos="4153"/>
                <w:tab w:val="clear" w:pos="8306"/>
              </w:tabs>
              <w:adjustRightInd w:val="0"/>
              <w:rPr>
                <w:rFonts w:eastAsia="標楷體"/>
              </w:rPr>
            </w:pPr>
            <w:r w:rsidRPr="000803AE">
              <w:rPr>
                <w:rFonts w:eastAsia="標楷體"/>
              </w:rPr>
              <w:t>By the 10</w:t>
            </w:r>
            <w:r w:rsidRPr="000803AE">
              <w:rPr>
                <w:rFonts w:eastAsia="標楷體"/>
                <w:vertAlign w:val="superscript"/>
              </w:rPr>
              <w:t>th</w:t>
            </w:r>
            <w:r w:rsidRPr="000803AE">
              <w:rPr>
                <w:rFonts w:eastAsia="標楷體"/>
              </w:rPr>
              <w:t xml:space="preserve"> day of each month during the six-month period prior to the due date of the corporate bonds or </w:t>
            </w:r>
            <w:r w:rsidRPr="000803AE">
              <w:t>redemption</w:t>
            </w:r>
            <w:r w:rsidRPr="000803AE">
              <w:rPr>
                <w:rFonts w:eastAsia="標楷體"/>
              </w:rPr>
              <w:t xml:space="preserve"> date.</w:t>
            </w:r>
          </w:p>
        </w:tc>
        <w:tc>
          <w:tcPr>
            <w:tcW w:w="630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kinsoku w:val="0"/>
              <w:overflowPunct w:val="0"/>
              <w:snapToGrid w:val="0"/>
              <w:ind w:left="-1"/>
              <w:rPr>
                <w:rFonts w:eastAsia="標楷體"/>
                <w:sz w:val="20"/>
                <w:szCs w:val="20"/>
              </w:rPr>
            </w:pPr>
            <w:r w:rsidRPr="000803AE">
              <w:rPr>
                <w:rFonts w:eastAsia="標楷體"/>
                <w:sz w:val="20"/>
                <w:szCs w:val="20"/>
              </w:rPr>
              <w:t xml:space="preserve">The relevant information shall be uploaded to the Market Observation Post System (sii.twse.com.tw/filing of creditworthiness (a issuing company without any bond issuance need not tick this reporting item)/explanations regarding sources of funds for repaying corporate bonds and whether there is any doubts thereof (on a monthly basis during the six-month period prior to the due date of the corporate bonds or </w:t>
            </w:r>
            <w:r w:rsidRPr="000803AE">
              <w:rPr>
                <w:sz w:val="20"/>
                <w:szCs w:val="20"/>
              </w:rPr>
              <w:t>redemption</w:t>
            </w:r>
            <w:r w:rsidRPr="000803AE">
              <w:rPr>
                <w:rFonts w:eastAsia="標楷體"/>
                <w:sz w:val="20"/>
                <w:szCs w:val="20"/>
              </w:rPr>
              <w:t xml:space="preserve"> date, whichever is earlier)).</w:t>
            </w:r>
          </w:p>
        </w:tc>
        <w:tc>
          <w:tcPr>
            <w:tcW w:w="3780" w:type="dxa"/>
            <w:tcBorders>
              <w:top w:val="single" w:sz="4" w:space="0" w:color="auto"/>
              <w:left w:val="single" w:sz="4" w:space="0" w:color="auto"/>
              <w:bottom w:val="single" w:sz="4" w:space="0" w:color="auto"/>
              <w:right w:val="single" w:sz="4" w:space="0" w:color="auto"/>
            </w:tcBorders>
          </w:tcPr>
          <w:p w:rsidR="00753AFB" w:rsidRPr="000803AE" w:rsidRDefault="00753AFB" w:rsidP="003716D3">
            <w:pPr>
              <w:snapToGrid w:val="0"/>
              <w:ind w:left="-1"/>
              <w:rPr>
                <w:rFonts w:eastAsia="標楷體"/>
                <w:sz w:val="20"/>
                <w:szCs w:val="20"/>
              </w:rPr>
            </w:pPr>
            <w:r w:rsidRPr="000803AE">
              <w:rPr>
                <w:rFonts w:eastAsia="標楷體"/>
                <w:sz w:val="20"/>
                <w:szCs w:val="20"/>
              </w:rPr>
              <w:t>Taiwan Stock Exchange Corporation Rules Governing Information Reporting by Companies with Listed Securities and Offshore Fund Institutions with Listed Offshore Exchange-Traded Funds.</w:t>
            </w:r>
          </w:p>
        </w:tc>
      </w:tr>
      <w:tr w:rsidR="008153B8" w:rsidRPr="000803AE" w:rsidTr="007F7C84">
        <w:tc>
          <w:tcPr>
            <w:tcW w:w="720" w:type="dxa"/>
            <w:tcBorders>
              <w:top w:val="single" w:sz="4" w:space="0" w:color="auto"/>
              <w:left w:val="single" w:sz="4" w:space="0" w:color="auto"/>
              <w:bottom w:val="single" w:sz="4" w:space="0" w:color="auto"/>
              <w:right w:val="single" w:sz="4" w:space="0" w:color="auto"/>
            </w:tcBorders>
            <w:vAlign w:val="center"/>
          </w:tcPr>
          <w:p w:rsidR="008153B8" w:rsidRPr="000803AE" w:rsidRDefault="008153B8" w:rsidP="003716D3">
            <w:pPr>
              <w:kinsoku w:val="0"/>
              <w:overflowPunct w:val="0"/>
              <w:adjustRightInd w:val="0"/>
              <w:snapToGrid w:val="0"/>
              <w:jc w:val="center"/>
              <w:rPr>
                <w:rFonts w:eastAsia="標楷體"/>
                <w:sz w:val="20"/>
                <w:szCs w:val="20"/>
              </w:rPr>
            </w:pPr>
            <w:r w:rsidRPr="000803AE">
              <w:rPr>
                <w:rFonts w:eastAsia="標楷體"/>
                <w:sz w:val="20"/>
                <w:szCs w:val="20"/>
              </w:rPr>
              <w:t>22</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7F7C84">
            <w:pPr>
              <w:pStyle w:val="30"/>
              <w:adjustRightInd w:val="0"/>
              <w:snapToGrid w:val="0"/>
              <w:spacing w:line="240" w:lineRule="auto"/>
              <w:jc w:val="left"/>
              <w:rPr>
                <w:rFonts w:ascii="Times New Roman"/>
                <w:color w:val="auto"/>
                <w:sz w:val="20"/>
              </w:rPr>
            </w:pPr>
            <w:r w:rsidRPr="000803AE">
              <w:rPr>
                <w:rFonts w:ascii="Times New Roman" w:eastAsia="細明體"/>
                <w:color w:val="auto"/>
                <w:sz w:val="20"/>
              </w:rPr>
              <w:t>Appointment of the litigious and non-litigious agent in the Republic of China</w:t>
            </w:r>
          </w:p>
        </w:tc>
        <w:tc>
          <w:tcPr>
            <w:tcW w:w="216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pStyle w:val="a5"/>
              <w:tabs>
                <w:tab w:val="clear" w:pos="4153"/>
                <w:tab w:val="clear" w:pos="8306"/>
              </w:tabs>
              <w:adjustRightInd w:val="0"/>
              <w:rPr>
                <w:rFonts w:eastAsia="標楷體"/>
              </w:rPr>
            </w:pPr>
            <w:r w:rsidRPr="000803AE">
              <w:rPr>
                <w:rFonts w:eastAsia="標楷體"/>
                <w:kern w:val="0"/>
              </w:rPr>
              <w:t>At the time of issuance of TDRs and at the time when subsequent changes are made.</w:t>
            </w:r>
          </w:p>
        </w:tc>
        <w:tc>
          <w:tcPr>
            <w:tcW w:w="630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kinsoku w:val="0"/>
              <w:overflowPunct w:val="0"/>
              <w:snapToGrid w:val="0"/>
              <w:ind w:left="200" w:hanging="200"/>
              <w:rPr>
                <w:rFonts w:eastAsia="標楷體"/>
                <w:sz w:val="20"/>
                <w:szCs w:val="20"/>
              </w:rPr>
            </w:pPr>
            <w:r w:rsidRPr="000803AE">
              <w:rPr>
                <w:sz w:val="20"/>
                <w:szCs w:val="20"/>
              </w:rPr>
              <w:t xml:space="preserve">1. At the time of change, the </w:t>
            </w:r>
            <w:r w:rsidRPr="000803AE">
              <w:rPr>
                <w:rFonts w:eastAsia="標楷體"/>
                <w:sz w:val="20"/>
                <w:szCs w:val="20"/>
              </w:rPr>
              <w:t>relevant information shall be uploaded to the Market Observation Post System (sii.twse.com.tw/filing of material information/filing of material information) for public announcement of the material information.</w:t>
            </w:r>
          </w:p>
          <w:p w:rsidR="008153B8" w:rsidRPr="000803AE" w:rsidRDefault="008153B8" w:rsidP="003716D3">
            <w:pPr>
              <w:kinsoku w:val="0"/>
              <w:overflowPunct w:val="0"/>
              <w:snapToGrid w:val="0"/>
              <w:ind w:left="196" w:hanging="197"/>
              <w:rPr>
                <w:rFonts w:eastAsia="標楷體"/>
                <w:sz w:val="20"/>
                <w:szCs w:val="20"/>
              </w:rPr>
            </w:pPr>
            <w:r w:rsidRPr="000803AE">
              <w:rPr>
                <w:rFonts w:eastAsia="標楷體"/>
                <w:sz w:val="20"/>
                <w:szCs w:val="20"/>
              </w:rPr>
              <w:t xml:space="preserve">2. The relevant information shall be uploaded to the Market Observation Post System (sii.twse.com.tw/matters that foreign securities issuers are required to publicly announce and to file/reporting of </w:t>
            </w:r>
            <w:r w:rsidR="00F01057" w:rsidRPr="000803AE">
              <w:rPr>
                <w:rFonts w:eastAsia="標楷體"/>
                <w:sz w:val="20"/>
                <w:szCs w:val="20"/>
              </w:rPr>
              <w:t xml:space="preserve">litigious and non-litigious </w:t>
            </w:r>
            <w:r w:rsidRPr="000803AE">
              <w:rPr>
                <w:rFonts w:eastAsia="標楷體"/>
                <w:sz w:val="20"/>
                <w:szCs w:val="20"/>
              </w:rPr>
              <w:t>agent of primary and secondary listed companies).</w:t>
            </w:r>
          </w:p>
        </w:tc>
        <w:tc>
          <w:tcPr>
            <w:tcW w:w="3780" w:type="dxa"/>
            <w:tcBorders>
              <w:top w:val="single" w:sz="4" w:space="0" w:color="auto"/>
              <w:left w:val="single" w:sz="4" w:space="0" w:color="auto"/>
              <w:bottom w:val="single" w:sz="4" w:space="0" w:color="auto"/>
              <w:right w:val="single" w:sz="4" w:space="0" w:color="auto"/>
            </w:tcBorders>
          </w:tcPr>
          <w:p w:rsidR="008153B8" w:rsidRPr="000803AE" w:rsidRDefault="008153B8" w:rsidP="003716D3">
            <w:pPr>
              <w:snapToGrid w:val="0"/>
              <w:ind w:left="-1"/>
              <w:rPr>
                <w:rFonts w:eastAsia="標楷體"/>
                <w:sz w:val="20"/>
                <w:szCs w:val="20"/>
              </w:rPr>
            </w:pPr>
            <w:r w:rsidRPr="000803AE">
              <w:rPr>
                <w:rFonts w:eastAsia="標楷體"/>
                <w:sz w:val="20"/>
                <w:szCs w:val="20"/>
              </w:rPr>
              <w:t>Article 165-3 of the Securities and Exchange Act</w:t>
            </w:r>
          </w:p>
        </w:tc>
      </w:tr>
      <w:tr w:rsidR="00AB6005"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AB6005" w:rsidRPr="000803AE" w:rsidRDefault="00AB6005" w:rsidP="003716D3">
            <w:pPr>
              <w:kinsoku w:val="0"/>
              <w:overflowPunct w:val="0"/>
              <w:adjustRightInd w:val="0"/>
              <w:snapToGrid w:val="0"/>
              <w:jc w:val="center"/>
              <w:rPr>
                <w:rFonts w:eastAsia="標楷體"/>
                <w:sz w:val="20"/>
                <w:szCs w:val="20"/>
              </w:rPr>
            </w:pPr>
            <w:r w:rsidRPr="000803AE">
              <w:rPr>
                <w:rFonts w:eastAsia="標楷體"/>
                <w:sz w:val="20"/>
                <w:szCs w:val="20"/>
              </w:rPr>
              <w:t>23</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kinsoku w:val="0"/>
              <w:overflowPunct w:val="0"/>
              <w:snapToGrid w:val="0"/>
              <w:rPr>
                <w:rFonts w:eastAsia="細明體"/>
                <w:sz w:val="20"/>
                <w:szCs w:val="20"/>
              </w:rPr>
            </w:pPr>
            <w:r w:rsidRPr="000803AE">
              <w:rPr>
                <w:sz w:val="20"/>
                <w:szCs w:val="20"/>
              </w:rPr>
              <w:t>Filing of change of the location of the office of the securities transfer agent, its responsible person, etc.</w:t>
            </w:r>
          </w:p>
        </w:tc>
        <w:tc>
          <w:tcPr>
            <w:tcW w:w="2160" w:type="dxa"/>
            <w:tcBorders>
              <w:top w:val="single" w:sz="4" w:space="0" w:color="auto"/>
              <w:left w:val="single" w:sz="4" w:space="0" w:color="auto"/>
              <w:bottom w:val="single" w:sz="4" w:space="0" w:color="auto"/>
              <w:right w:val="single" w:sz="4" w:space="0" w:color="auto"/>
            </w:tcBorders>
          </w:tcPr>
          <w:p w:rsidR="00AB6005" w:rsidRPr="000803AE" w:rsidRDefault="00AB6005" w:rsidP="003716D3">
            <w:pPr>
              <w:pStyle w:val="a5"/>
              <w:tabs>
                <w:tab w:val="clear" w:pos="4153"/>
                <w:tab w:val="clear" w:pos="8306"/>
              </w:tabs>
              <w:adjustRightInd w:val="0"/>
              <w:rPr>
                <w:rFonts w:eastAsia="標楷體"/>
                <w:kern w:val="0"/>
              </w:rPr>
            </w:pPr>
            <w:r w:rsidRPr="000803AE">
              <w:rPr>
                <w:rFonts w:eastAsia="標楷體"/>
              </w:rPr>
              <w:t>Within 3 days after the decision has been made.</w:t>
            </w:r>
          </w:p>
        </w:tc>
        <w:tc>
          <w:tcPr>
            <w:tcW w:w="6300" w:type="dxa"/>
            <w:tcBorders>
              <w:top w:val="single" w:sz="4" w:space="0" w:color="auto"/>
              <w:left w:val="single" w:sz="4" w:space="0" w:color="auto"/>
              <w:bottom w:val="single" w:sz="4" w:space="0" w:color="auto"/>
              <w:right w:val="single" w:sz="4" w:space="0" w:color="auto"/>
            </w:tcBorders>
          </w:tcPr>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Letter.</w:t>
            </w:r>
          </w:p>
          <w:p w:rsidR="00AB6005" w:rsidRPr="000803AE" w:rsidRDefault="00AB6005" w:rsidP="003D6AB5">
            <w:pPr>
              <w:numPr>
                <w:ilvl w:val="0"/>
                <w:numId w:val="280"/>
              </w:numPr>
              <w:kinsoku w:val="0"/>
              <w:overflowPunct w:val="0"/>
              <w:snapToGrid w:val="0"/>
              <w:rPr>
                <w:rFonts w:eastAsia="標楷體"/>
                <w:sz w:val="20"/>
                <w:szCs w:val="20"/>
              </w:rPr>
            </w:pPr>
            <w:r w:rsidRPr="000803AE">
              <w:rPr>
                <w:rFonts w:eastAsia="標楷體"/>
                <w:sz w:val="20"/>
                <w:szCs w:val="20"/>
              </w:rPr>
              <w:t>Two copies of the shareholders' affairs service agent agreement.</w:t>
            </w:r>
          </w:p>
          <w:p w:rsidR="00AB6005" w:rsidRPr="000803AE" w:rsidRDefault="00AB6005" w:rsidP="0054515F">
            <w:pPr>
              <w:numPr>
                <w:ilvl w:val="0"/>
                <w:numId w:val="280"/>
              </w:numPr>
              <w:kinsoku w:val="0"/>
              <w:overflowPunct w:val="0"/>
              <w:snapToGrid w:val="0"/>
              <w:rPr>
                <w:sz w:val="20"/>
                <w:szCs w:val="20"/>
              </w:rPr>
            </w:pPr>
            <w:r w:rsidRPr="000803AE">
              <w:rPr>
                <w:rFonts w:eastAsia="標楷體"/>
                <w:sz w:val="20"/>
                <w:szCs w:val="20"/>
              </w:rPr>
              <w:t>The relevant information shall be uploaded to the Market Observation Post System (sii.twse.com.tw/</w:t>
            </w:r>
            <w:r w:rsidR="00161FFC" w:rsidRPr="000803AE">
              <w:rPr>
                <w:rFonts w:eastAsia="標楷體" w:hint="eastAsia"/>
                <w:sz w:val="20"/>
                <w:szCs w:val="20"/>
              </w:rPr>
              <w:t xml:space="preserve">filing of </w:t>
            </w:r>
            <w:r w:rsidRPr="000803AE">
              <w:rPr>
                <w:rFonts w:eastAsia="標楷體"/>
                <w:sz w:val="20"/>
                <w:szCs w:val="20"/>
              </w:rPr>
              <w:t>basic information of the company).</w:t>
            </w:r>
          </w:p>
        </w:tc>
        <w:tc>
          <w:tcPr>
            <w:tcW w:w="3780" w:type="dxa"/>
            <w:tcBorders>
              <w:top w:val="single" w:sz="4" w:space="0" w:color="auto"/>
              <w:left w:val="single" w:sz="4" w:space="0" w:color="auto"/>
              <w:bottom w:val="single" w:sz="4" w:space="0" w:color="auto"/>
              <w:right w:val="single" w:sz="4" w:space="0" w:color="auto"/>
            </w:tcBorders>
          </w:tcPr>
          <w:p w:rsidR="00AB6005" w:rsidRPr="000803AE" w:rsidRDefault="00AB6005" w:rsidP="00F2756B">
            <w:pPr>
              <w:numPr>
                <w:ilvl w:val="0"/>
                <w:numId w:val="434"/>
              </w:numPr>
              <w:snapToGrid w:val="0"/>
              <w:rPr>
                <w:rFonts w:eastAsia="標楷體"/>
                <w:kern w:val="0"/>
                <w:sz w:val="20"/>
                <w:szCs w:val="20"/>
              </w:rPr>
            </w:pPr>
            <w:r w:rsidRPr="000803AE">
              <w:rPr>
                <w:rFonts w:eastAsia="標楷體"/>
                <w:kern w:val="0"/>
                <w:sz w:val="20"/>
                <w:szCs w:val="20"/>
              </w:rPr>
              <w:t>Paragraph 4, Article 44 of the Operating Rules of the Taiwan Stock Exchange Corporation.</w:t>
            </w:r>
          </w:p>
          <w:p w:rsidR="00BD2FCE" w:rsidRPr="000803AE" w:rsidRDefault="00BD2FCE" w:rsidP="00F2756B">
            <w:pPr>
              <w:numPr>
                <w:ilvl w:val="0"/>
                <w:numId w:val="434"/>
              </w:numPr>
              <w:tabs>
                <w:tab w:val="left" w:pos="6840"/>
              </w:tabs>
              <w:snapToGrid w:val="0"/>
              <w:rPr>
                <w:rFonts w:eastAsia="標楷體"/>
                <w:sz w:val="20"/>
                <w:szCs w:val="20"/>
              </w:rPr>
            </w:pPr>
            <w:r w:rsidRPr="000803AE">
              <w:rPr>
                <w:rFonts w:eastAsia="標楷體" w:hint="eastAsia"/>
                <w:kern w:val="0"/>
                <w:sz w:val="20"/>
                <w:szCs w:val="20"/>
              </w:rPr>
              <w:t>Letter No. Tai-Cheng-Shang-1-10718036711 dated July 30, 2018.</w:t>
            </w:r>
          </w:p>
          <w:p w:rsidR="00BD2FCE" w:rsidRPr="000803AE" w:rsidRDefault="00BD2FCE" w:rsidP="003716D3">
            <w:pPr>
              <w:snapToGrid w:val="0"/>
              <w:ind w:left="-1"/>
              <w:rPr>
                <w:rFonts w:eastAsia="標楷體"/>
                <w:sz w:val="20"/>
                <w:szCs w:val="20"/>
              </w:rPr>
            </w:pPr>
          </w:p>
        </w:tc>
      </w:tr>
      <w:tr w:rsidR="00BB2DBF" w:rsidRPr="000803AE" w:rsidTr="00FB486A">
        <w:tc>
          <w:tcPr>
            <w:tcW w:w="720" w:type="dxa"/>
            <w:tcBorders>
              <w:top w:val="single" w:sz="4" w:space="0" w:color="auto"/>
              <w:left w:val="single" w:sz="4" w:space="0" w:color="auto"/>
              <w:bottom w:val="single" w:sz="4" w:space="0" w:color="auto"/>
              <w:right w:val="single" w:sz="4" w:space="0" w:color="auto"/>
            </w:tcBorders>
            <w:vAlign w:val="center"/>
          </w:tcPr>
          <w:p w:rsidR="00BB2DBF" w:rsidRPr="000803AE" w:rsidRDefault="003D6AB5" w:rsidP="003716D3">
            <w:pPr>
              <w:kinsoku w:val="0"/>
              <w:overflowPunct w:val="0"/>
              <w:adjustRightInd w:val="0"/>
              <w:snapToGrid w:val="0"/>
              <w:jc w:val="center"/>
              <w:rPr>
                <w:rFonts w:eastAsia="標楷體"/>
                <w:sz w:val="20"/>
                <w:szCs w:val="20"/>
              </w:rPr>
            </w:pPr>
            <w:r w:rsidRPr="000803AE">
              <w:rPr>
                <w:rFonts w:eastAsia="標楷體" w:hint="eastAsia"/>
                <w:sz w:val="20"/>
                <w:szCs w:val="20"/>
              </w:rPr>
              <w:t>24</w:t>
            </w:r>
          </w:p>
        </w:tc>
        <w:tc>
          <w:tcPr>
            <w:tcW w:w="2160" w:type="dxa"/>
            <w:tcBorders>
              <w:top w:val="single" w:sz="4" w:space="0" w:color="auto"/>
              <w:left w:val="single" w:sz="4" w:space="0" w:color="auto"/>
              <w:bottom w:val="single" w:sz="4" w:space="0" w:color="auto"/>
              <w:right w:val="single" w:sz="4" w:space="0" w:color="auto"/>
            </w:tcBorders>
          </w:tcPr>
          <w:p w:rsidR="00FC1F7D" w:rsidRPr="000803AE" w:rsidRDefault="00B66111" w:rsidP="001F6310">
            <w:pPr>
              <w:kinsoku w:val="0"/>
              <w:overflowPunct w:val="0"/>
              <w:snapToGrid w:val="0"/>
              <w:rPr>
                <w:sz w:val="20"/>
                <w:szCs w:val="20"/>
              </w:rPr>
            </w:pPr>
            <w:r w:rsidRPr="000803AE">
              <w:rPr>
                <w:sz w:val="20"/>
                <w:szCs w:val="20"/>
              </w:rPr>
              <w:t xml:space="preserve">Listing of </w:t>
            </w:r>
            <w:r w:rsidR="000C4E39" w:rsidRPr="000803AE">
              <w:rPr>
                <w:rFonts w:hint="eastAsia"/>
                <w:sz w:val="20"/>
                <w:szCs w:val="20"/>
              </w:rPr>
              <w:t>additional TDRs</w:t>
            </w:r>
            <w:r w:rsidR="003D6AB5" w:rsidRPr="000803AE">
              <w:rPr>
                <w:rFonts w:hint="eastAsia"/>
                <w:sz w:val="20"/>
                <w:szCs w:val="20"/>
              </w:rPr>
              <w:t xml:space="preserve"> (</w:t>
            </w:r>
            <w:r w:rsidR="00625247" w:rsidRPr="000803AE">
              <w:rPr>
                <w:rFonts w:hint="eastAsia"/>
                <w:sz w:val="20"/>
                <w:szCs w:val="20"/>
              </w:rPr>
              <w:t>issued</w:t>
            </w:r>
            <w:r w:rsidR="00DA3463" w:rsidRPr="000803AE">
              <w:rPr>
                <w:rFonts w:hint="eastAsia"/>
                <w:sz w:val="20"/>
                <w:szCs w:val="20"/>
              </w:rPr>
              <w:t xml:space="preserve"> due to</w:t>
            </w:r>
            <w:r w:rsidR="00625247" w:rsidRPr="000803AE">
              <w:rPr>
                <w:rFonts w:hint="eastAsia"/>
                <w:sz w:val="20"/>
                <w:szCs w:val="20"/>
              </w:rPr>
              <w:t xml:space="preserve"> the </w:t>
            </w:r>
            <w:r w:rsidR="005B43D7" w:rsidRPr="000803AE">
              <w:rPr>
                <w:sz w:val="20"/>
                <w:szCs w:val="20"/>
              </w:rPr>
              <w:t>shareholders</w:t>
            </w:r>
            <w:r w:rsidR="00DA3463" w:rsidRPr="000803AE">
              <w:rPr>
                <w:rFonts w:hint="eastAsia"/>
                <w:sz w:val="20"/>
                <w:szCs w:val="20"/>
              </w:rPr>
              <w:t>'</w:t>
            </w:r>
            <w:r w:rsidR="005B43D7" w:rsidRPr="000803AE">
              <w:rPr>
                <w:sz w:val="20"/>
                <w:szCs w:val="20"/>
              </w:rPr>
              <w:t xml:space="preserve"> </w:t>
            </w:r>
            <w:r w:rsidR="00625247" w:rsidRPr="000803AE">
              <w:rPr>
                <w:rFonts w:hint="eastAsia"/>
                <w:sz w:val="20"/>
                <w:szCs w:val="20"/>
              </w:rPr>
              <w:t>preemptive right</w:t>
            </w:r>
            <w:r w:rsidR="008049D4" w:rsidRPr="000803AE">
              <w:rPr>
                <w:sz w:val="20"/>
                <w:szCs w:val="20"/>
              </w:rPr>
              <w:t xml:space="preserve"> </w:t>
            </w:r>
            <w:r w:rsidR="00625247" w:rsidRPr="000803AE">
              <w:rPr>
                <w:rFonts w:hint="eastAsia"/>
                <w:sz w:val="20"/>
                <w:szCs w:val="20"/>
              </w:rPr>
              <w:t xml:space="preserve">in the event of a rights issue or </w:t>
            </w:r>
            <w:r w:rsidR="00625247" w:rsidRPr="000803AE">
              <w:rPr>
                <w:sz w:val="20"/>
                <w:szCs w:val="20"/>
              </w:rPr>
              <w:t>other free distribution of shares</w:t>
            </w:r>
            <w:r w:rsidR="003D6AB5" w:rsidRPr="000803AE">
              <w:rPr>
                <w:rFonts w:hint="eastAsia"/>
                <w:sz w:val="20"/>
                <w:szCs w:val="20"/>
              </w:rPr>
              <w:t>)</w:t>
            </w:r>
            <w:r w:rsidR="00625247" w:rsidRPr="000803AE">
              <w:rPr>
                <w:rFonts w:hint="eastAsia"/>
                <w:sz w:val="20"/>
                <w:szCs w:val="20"/>
              </w:rPr>
              <w:t>.</w:t>
            </w:r>
          </w:p>
        </w:tc>
        <w:tc>
          <w:tcPr>
            <w:tcW w:w="2160" w:type="dxa"/>
            <w:tcBorders>
              <w:top w:val="single" w:sz="4" w:space="0" w:color="auto"/>
              <w:left w:val="single" w:sz="4" w:space="0" w:color="auto"/>
              <w:bottom w:val="single" w:sz="4" w:space="0" w:color="auto"/>
              <w:right w:val="single" w:sz="4" w:space="0" w:color="auto"/>
            </w:tcBorders>
          </w:tcPr>
          <w:p w:rsidR="00BB2DBF" w:rsidRPr="000803AE" w:rsidRDefault="00BB2DBF" w:rsidP="003716D3">
            <w:pPr>
              <w:pStyle w:val="a5"/>
              <w:tabs>
                <w:tab w:val="clear" w:pos="4153"/>
                <w:tab w:val="clear" w:pos="8306"/>
              </w:tabs>
              <w:adjustRightInd w:val="0"/>
              <w:rPr>
                <w:rFonts w:eastAsia="標楷體"/>
              </w:rPr>
            </w:pPr>
            <w:r w:rsidRPr="000803AE">
              <w:rPr>
                <w:rFonts w:eastAsia="標楷體" w:hint="eastAsia"/>
              </w:rPr>
              <w:t>Two business days before listing</w:t>
            </w:r>
          </w:p>
        </w:tc>
        <w:tc>
          <w:tcPr>
            <w:tcW w:w="6300" w:type="dxa"/>
            <w:tcBorders>
              <w:top w:val="single" w:sz="4" w:space="0" w:color="auto"/>
              <w:left w:val="single" w:sz="4" w:space="0" w:color="auto"/>
              <w:bottom w:val="single" w:sz="4" w:space="0" w:color="auto"/>
              <w:right w:val="single" w:sz="4" w:space="0" w:color="auto"/>
            </w:tcBorders>
          </w:tcPr>
          <w:p w:rsidR="00926DA6" w:rsidRPr="000803AE" w:rsidRDefault="00926DA6" w:rsidP="001F6310">
            <w:pPr>
              <w:numPr>
                <w:ilvl w:val="1"/>
                <w:numId w:val="419"/>
              </w:numPr>
              <w:kinsoku w:val="0"/>
              <w:overflowPunct w:val="0"/>
              <w:snapToGrid w:val="0"/>
              <w:ind w:left="319" w:hanging="284"/>
              <w:rPr>
                <w:rFonts w:eastAsia="標楷體"/>
                <w:sz w:val="20"/>
                <w:szCs w:val="20"/>
              </w:rPr>
            </w:pPr>
            <w:r w:rsidRPr="000803AE">
              <w:rPr>
                <w:rFonts w:eastAsia="標楷體" w:hint="eastAsia"/>
                <w:sz w:val="20"/>
                <w:szCs w:val="20"/>
              </w:rPr>
              <w:t>The relevant information and the said attachments shall be uploaded to</w:t>
            </w:r>
            <w:r w:rsidRPr="000803AE">
              <w:rPr>
                <w:rFonts w:eastAsia="標楷體"/>
                <w:sz w:val="20"/>
                <w:szCs w:val="20"/>
              </w:rPr>
              <w:t xml:space="preserve"> the Market Observation Post System (sii.twse.com.tw/number of ordinary shares listed on TWSE/reporting of the increase or decrease in the number of unit of TDR).</w:t>
            </w:r>
          </w:p>
          <w:p w:rsidR="00BB2DBF" w:rsidRPr="000803AE" w:rsidRDefault="00926DA6" w:rsidP="00623422">
            <w:pPr>
              <w:numPr>
                <w:ilvl w:val="0"/>
                <w:numId w:val="419"/>
              </w:numPr>
              <w:kinsoku w:val="0"/>
              <w:overflowPunct w:val="0"/>
              <w:snapToGrid w:val="0"/>
              <w:ind w:left="308" w:hanging="308"/>
              <w:rPr>
                <w:rFonts w:eastAsia="標楷體"/>
                <w:sz w:val="20"/>
                <w:szCs w:val="20"/>
              </w:rPr>
            </w:pPr>
            <w:r w:rsidRPr="000803AE">
              <w:rPr>
                <w:rFonts w:eastAsia="標楷體"/>
                <w:sz w:val="20"/>
                <w:szCs w:val="20"/>
              </w:rPr>
              <w:t>The relevant information shall be uploaded to the Market Observation Post System (sii.twse.com.tw/domestic securities reporting/common shares</w:t>
            </w:r>
            <w:r w:rsidRPr="000803AE">
              <w:rPr>
                <w:rFonts w:eastAsia="標楷體" w:hint="eastAsia"/>
                <w:sz w:val="20"/>
                <w:szCs w:val="20"/>
              </w:rPr>
              <w:t xml:space="preserve">, </w:t>
            </w:r>
            <w:r w:rsidRPr="000803AE">
              <w:rPr>
                <w:rFonts w:eastAsia="標楷體"/>
                <w:sz w:val="20"/>
                <w:szCs w:val="20"/>
              </w:rPr>
              <w:t xml:space="preserve">effective </w:t>
            </w:r>
            <w:r w:rsidRPr="000803AE">
              <w:rPr>
                <w:rFonts w:eastAsia="標楷體" w:hint="eastAsia"/>
                <w:sz w:val="20"/>
                <w:szCs w:val="20"/>
              </w:rPr>
              <w:t>on</w:t>
            </w:r>
            <w:r w:rsidRPr="000803AE">
              <w:rPr>
                <w:rFonts w:eastAsia="標楷體"/>
                <w:sz w:val="20"/>
                <w:szCs w:val="20"/>
              </w:rPr>
              <w:t xml:space="preserve"> the</w:t>
            </w:r>
            <w:r w:rsidRPr="000803AE">
              <w:rPr>
                <w:rFonts w:eastAsia="標楷體" w:hint="eastAsia"/>
                <w:sz w:val="20"/>
                <w:szCs w:val="20"/>
              </w:rPr>
              <w:t xml:space="preserve"> listing</w:t>
            </w:r>
            <w:r w:rsidRPr="000803AE">
              <w:rPr>
                <w:rFonts w:eastAsia="標楷體"/>
                <w:sz w:val="20"/>
                <w:szCs w:val="20"/>
              </w:rPr>
              <w:t xml:space="preserve"> da</w:t>
            </w:r>
            <w:r w:rsidRPr="000803AE">
              <w:rPr>
                <w:rFonts w:eastAsia="標楷體" w:hint="eastAsia"/>
                <w:sz w:val="20"/>
                <w:szCs w:val="20"/>
              </w:rPr>
              <w:t>te</w:t>
            </w:r>
            <w:r w:rsidRPr="000803AE">
              <w:rPr>
                <w:rFonts w:eastAsia="標楷體"/>
                <w:sz w:val="20"/>
                <w:szCs w:val="20"/>
              </w:rPr>
              <w:t>)</w:t>
            </w:r>
            <w:r w:rsidRPr="000803AE">
              <w:rPr>
                <w:rFonts w:eastAsia="標楷體" w:hint="eastAsia"/>
                <w:sz w:val="20"/>
                <w:szCs w:val="20"/>
              </w:rPr>
              <w:t xml:space="preserve">. </w:t>
            </w:r>
            <w:r w:rsidR="00927286" w:rsidRPr="000803AE">
              <w:rPr>
                <w:rFonts w:eastAsia="標楷體" w:hint="eastAsia"/>
                <w:sz w:val="20"/>
              </w:rPr>
              <w:t xml:space="preserve">Or updating the information on the number of shares shown in </w:t>
            </w:r>
            <w:r w:rsidR="00927286" w:rsidRPr="000803AE">
              <w:rPr>
                <w:rFonts w:eastAsia="標楷體"/>
                <w:sz w:val="20"/>
              </w:rPr>
              <w:t>the Market Observation Post System</w:t>
            </w:r>
            <w:r w:rsidR="00927286" w:rsidRPr="000803AE">
              <w:rPr>
                <w:rFonts w:eastAsia="標楷體" w:hint="eastAsia"/>
                <w:sz w:val="20"/>
              </w:rPr>
              <w:t xml:space="preserve"> </w:t>
            </w:r>
            <w:r w:rsidR="00927286" w:rsidRPr="000803AE">
              <w:rPr>
                <w:rFonts w:eastAsia="標楷體"/>
                <w:sz w:val="20"/>
              </w:rPr>
              <w:t>(sii.twse.com.tw/number of ordinary shares/reporting of the increase or decrease in the number of unit of TDR)</w:t>
            </w:r>
            <w:r w:rsidR="00927286" w:rsidRPr="000803AE">
              <w:rPr>
                <w:rFonts w:eastAsia="標楷體" w:hint="eastAsia"/>
                <w:sz w:val="20"/>
              </w:rPr>
              <w:t xml:space="preserve">, </w:t>
            </w:r>
            <w:r w:rsidR="00927286" w:rsidRPr="000803AE">
              <w:rPr>
                <w:rFonts w:eastAsia="標楷體"/>
                <w:sz w:val="20"/>
              </w:rPr>
              <w:t>effective on the listing date</w:t>
            </w:r>
            <w:r w:rsidR="00927286" w:rsidRPr="000803AE">
              <w:rPr>
                <w:rFonts w:eastAsia="標楷體"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B821C3" w:rsidRPr="000803AE" w:rsidRDefault="00D42F24"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hint="eastAsia"/>
                <w:kern w:val="0"/>
                <w:sz w:val="20"/>
                <w:szCs w:val="20"/>
              </w:rPr>
              <w:t xml:space="preserve">Article 28 of the </w:t>
            </w:r>
            <w:r w:rsidR="000D6A0C" w:rsidRPr="000803AE">
              <w:rPr>
                <w:rFonts w:eastAsia="標楷體"/>
                <w:kern w:val="0"/>
                <w:sz w:val="20"/>
                <w:szCs w:val="20"/>
              </w:rPr>
              <w:t>Taiwan Stock Exchange Corporation Rules Governing Review of Securities Listings.</w:t>
            </w:r>
          </w:p>
          <w:p w:rsidR="003954E7" w:rsidRPr="000803AE" w:rsidRDefault="00030642"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kern w:val="0"/>
                <w:sz w:val="20"/>
                <w:szCs w:val="20"/>
              </w:rPr>
              <w:t>Operational Procedures for the Review of Foreign Securities for Listing by the Ta</w:t>
            </w:r>
            <w:r w:rsidR="003954E7" w:rsidRPr="000803AE">
              <w:rPr>
                <w:rFonts w:eastAsia="標楷體"/>
                <w:kern w:val="0"/>
                <w:sz w:val="20"/>
                <w:szCs w:val="20"/>
              </w:rPr>
              <w:t>iwan Stock Exchange Corporation.</w:t>
            </w:r>
          </w:p>
          <w:p w:rsidR="00D730A3" w:rsidRPr="000803AE" w:rsidRDefault="003954E7" w:rsidP="001F6310">
            <w:pPr>
              <w:numPr>
                <w:ilvl w:val="1"/>
                <w:numId w:val="275"/>
              </w:numPr>
              <w:tabs>
                <w:tab w:val="clear" w:pos="360"/>
                <w:tab w:val="num" w:pos="114"/>
              </w:tabs>
              <w:snapToGrid w:val="0"/>
              <w:ind w:left="256" w:hanging="256"/>
              <w:rPr>
                <w:rFonts w:eastAsia="標楷體"/>
                <w:kern w:val="0"/>
                <w:sz w:val="20"/>
                <w:szCs w:val="20"/>
              </w:rPr>
            </w:pPr>
            <w:r w:rsidRPr="000803AE">
              <w:rPr>
                <w:rFonts w:eastAsia="標楷體"/>
                <w:sz w:val="20"/>
                <w:szCs w:val="20"/>
              </w:rPr>
              <w:t>Letter No. Tai-Cheng-</w:t>
            </w:r>
            <w:r w:rsidR="00D730A3" w:rsidRPr="000803AE">
              <w:rPr>
                <w:rFonts w:eastAsia="標楷體"/>
                <w:sz w:val="20"/>
                <w:szCs w:val="20"/>
              </w:rPr>
              <w:t>Sha</w:t>
            </w:r>
            <w:r w:rsidRPr="000803AE">
              <w:rPr>
                <w:rFonts w:eastAsia="標楷體"/>
                <w:sz w:val="20"/>
                <w:szCs w:val="20"/>
              </w:rPr>
              <w:t>ng-2-1051702581</w:t>
            </w:r>
            <w:r w:rsidR="00D730A3" w:rsidRPr="000803AE">
              <w:rPr>
                <w:rFonts w:eastAsia="標楷體"/>
                <w:sz w:val="20"/>
                <w:szCs w:val="20"/>
              </w:rPr>
              <w:t xml:space="preserve"> dated July 1</w:t>
            </w:r>
            <w:r w:rsidRPr="000803AE">
              <w:rPr>
                <w:rFonts w:eastAsia="標楷體"/>
                <w:sz w:val="20"/>
                <w:szCs w:val="20"/>
              </w:rPr>
              <w:t xml:space="preserve">, </w:t>
            </w:r>
            <w:r w:rsidR="00D730A3" w:rsidRPr="000803AE">
              <w:rPr>
                <w:rFonts w:eastAsia="標楷體"/>
                <w:sz w:val="20"/>
                <w:szCs w:val="20"/>
              </w:rPr>
              <w:t>201</w:t>
            </w:r>
            <w:r w:rsidR="00AD18B2" w:rsidRPr="000803AE">
              <w:rPr>
                <w:rFonts w:eastAsia="標楷體"/>
                <w:sz w:val="20"/>
                <w:szCs w:val="20"/>
              </w:rPr>
              <w:t>6</w:t>
            </w:r>
          </w:p>
          <w:p w:rsidR="00BB2DBF" w:rsidRPr="000803AE" w:rsidRDefault="00BB2DBF" w:rsidP="003716D3">
            <w:pPr>
              <w:snapToGrid w:val="0"/>
              <w:ind w:left="-1"/>
              <w:rPr>
                <w:rFonts w:eastAsia="標楷體"/>
                <w:kern w:val="0"/>
                <w:sz w:val="20"/>
                <w:szCs w:val="20"/>
              </w:rPr>
            </w:pPr>
          </w:p>
        </w:tc>
      </w:tr>
    </w:tbl>
    <w:p w:rsidR="005876AE" w:rsidRPr="000803AE" w:rsidRDefault="005876AE" w:rsidP="003716D3">
      <w:pPr>
        <w:snapToGrid w:val="0"/>
        <w:rPr>
          <w:rFonts w:eastAsia="標楷體"/>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93050D" w:rsidRPr="000803AE" w:rsidTr="002A5B60">
        <w:trPr>
          <w:trHeight w:val="397"/>
          <w:tblHeader/>
        </w:trPr>
        <w:tc>
          <w:tcPr>
            <w:tcW w:w="15120" w:type="dxa"/>
            <w:gridSpan w:val="5"/>
            <w:tcBorders>
              <w:top w:val="nil"/>
              <w:left w:val="nil"/>
              <w:bottom w:val="single" w:sz="4" w:space="0" w:color="auto"/>
              <w:right w:val="nil"/>
            </w:tcBorders>
            <w:vAlign w:val="center"/>
          </w:tcPr>
          <w:p w:rsidR="0093050D" w:rsidRPr="000803AE" w:rsidRDefault="005876AE" w:rsidP="002A5B60">
            <w:pPr>
              <w:kinsoku w:val="0"/>
              <w:overflowPunct w:val="0"/>
              <w:adjustRightInd w:val="0"/>
              <w:snapToGrid w:val="0"/>
              <w:jc w:val="center"/>
              <w:rPr>
                <w:rFonts w:eastAsia="標楷體"/>
                <w:b/>
                <w:sz w:val="20"/>
                <w:szCs w:val="20"/>
              </w:rPr>
            </w:pPr>
            <w:r w:rsidRPr="000803AE">
              <w:rPr>
                <w:rFonts w:eastAsia="標楷體"/>
                <w:sz w:val="20"/>
                <w:szCs w:val="20"/>
              </w:rPr>
              <w:br w:type="page"/>
            </w:r>
            <w:r w:rsidR="0093050D" w:rsidRPr="000803AE">
              <w:rPr>
                <w:b/>
                <w:sz w:val="20"/>
                <w:szCs w:val="20"/>
              </w:rPr>
              <w:t>List of Matters Required to Be Handled by Issuers of Listed Securities</w:t>
            </w:r>
          </w:p>
          <w:p w:rsidR="0093050D" w:rsidRPr="000803AE" w:rsidRDefault="0093050D" w:rsidP="002A5B60">
            <w:pPr>
              <w:kinsoku w:val="0"/>
              <w:overflowPunct w:val="0"/>
              <w:adjustRightInd w:val="0"/>
              <w:snapToGrid w:val="0"/>
              <w:jc w:val="center"/>
              <w:rPr>
                <w:rFonts w:eastAsia="標楷體"/>
                <w:b/>
                <w:sz w:val="20"/>
                <w:szCs w:val="20"/>
              </w:rPr>
            </w:pPr>
          </w:p>
          <w:p w:rsidR="0093050D" w:rsidRPr="000803AE" w:rsidRDefault="0093050D"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xml:space="preserve">. </w:t>
            </w:r>
            <w:r w:rsidR="00D007DB" w:rsidRPr="000803AE">
              <w:rPr>
                <w:sz w:val="20"/>
                <w:szCs w:val="20"/>
              </w:rPr>
              <w:t>Exchange Traded Note</w:t>
            </w:r>
            <w:r w:rsidR="00D007DB" w:rsidRPr="000803AE">
              <w:rPr>
                <w:rFonts w:hint="eastAsia"/>
                <w:sz w:val="20"/>
                <w:szCs w:val="20"/>
              </w:rPr>
              <w:t>s</w:t>
            </w:r>
            <w:r w:rsidRPr="000803AE">
              <w:rPr>
                <w:sz w:val="20"/>
                <w:szCs w:val="20"/>
              </w:rPr>
              <w:t xml:space="preserve"> ("</w:t>
            </w:r>
            <w:r w:rsidR="00D007DB" w:rsidRPr="000803AE">
              <w:rPr>
                <w:rFonts w:hint="eastAsia"/>
                <w:sz w:val="20"/>
                <w:szCs w:val="20"/>
              </w:rPr>
              <w:t>ETNs</w:t>
            </w:r>
            <w:r w:rsidRPr="000803AE">
              <w:rPr>
                <w:sz w:val="20"/>
                <w:szCs w:val="20"/>
              </w:rPr>
              <w:t>")</w:t>
            </w:r>
            <w:r w:rsidR="00EF769D" w:rsidRPr="000803AE">
              <w:rPr>
                <w:rFonts w:hint="eastAsia"/>
                <w:sz w:val="20"/>
                <w:szCs w:val="20"/>
              </w:rPr>
              <w:t xml:space="preserve"> Issued by Securities Firms</w:t>
            </w:r>
          </w:p>
          <w:p w:rsidR="0093050D" w:rsidRPr="000803AE" w:rsidRDefault="00482D0B" w:rsidP="00E3786D">
            <w:pPr>
              <w:kinsoku w:val="0"/>
              <w:overflowPunct w:val="0"/>
              <w:adjustRightInd w:val="0"/>
              <w:snapToGrid w:val="0"/>
              <w:ind w:left="227"/>
              <w:jc w:val="both"/>
              <w:rPr>
                <w:sz w:val="20"/>
                <w:szCs w:val="20"/>
              </w:rPr>
            </w:pPr>
            <w:r w:rsidRPr="000803AE">
              <w:rPr>
                <w:rFonts w:eastAsia="標楷體" w:hint="eastAsia"/>
                <w:sz w:val="20"/>
                <w:szCs w:val="20"/>
              </w:rPr>
              <w:t>A</w:t>
            </w:r>
            <w:r w:rsidR="0093050D" w:rsidRPr="000803AE">
              <w:rPr>
                <w:rFonts w:eastAsia="標楷體"/>
                <w:sz w:val="20"/>
                <w:szCs w:val="20"/>
              </w:rPr>
              <w:t>. Regular Matters</w:t>
            </w:r>
            <w:r w:rsidR="0093050D" w:rsidRPr="000803AE">
              <w:rPr>
                <w:rFonts w:eastAsia="標楷體" w:hint="eastAsia"/>
                <w:sz w:val="20"/>
                <w:szCs w:val="20"/>
              </w:rPr>
              <w:t xml:space="preserve">        </w:t>
            </w:r>
            <w:r w:rsidR="0093050D" w:rsidRPr="000803AE">
              <w:rPr>
                <w:sz w:val="20"/>
                <w:szCs w:val="20"/>
              </w:rPr>
              <w:t xml:space="preserve"> </w:t>
            </w:r>
            <w:r w:rsidR="00D007DB" w:rsidRPr="000803AE">
              <w:rPr>
                <w:rFonts w:hint="eastAsia"/>
                <w:sz w:val="20"/>
                <w:szCs w:val="20"/>
              </w:rPr>
              <w:t xml:space="preserve">     </w:t>
            </w:r>
            <w:r w:rsidR="0093050D" w:rsidRPr="000803AE">
              <w:rPr>
                <w:rFonts w:eastAsia="標楷體"/>
                <w:sz w:val="20"/>
                <w:szCs w:val="20"/>
              </w:rPr>
              <w:t>Published by the Domestic Listing Department and Foreign Listing</w:t>
            </w:r>
            <w:r w:rsidR="0093050D" w:rsidRPr="000803AE">
              <w:rPr>
                <w:sz w:val="20"/>
                <w:szCs w:val="20"/>
              </w:rPr>
              <w:t xml:space="preserve"> Department</w:t>
            </w:r>
            <w:r w:rsidR="0093050D" w:rsidRPr="000803AE">
              <w:rPr>
                <w:rFonts w:eastAsia="標楷體"/>
                <w:sz w:val="20"/>
                <w:szCs w:val="20"/>
              </w:rPr>
              <w:t xml:space="preserve"> of the Taiwan Stock Exchange Corporation on</w:t>
            </w:r>
            <w:r w:rsidR="00F52BD1" w:rsidRPr="000803AE">
              <w:rPr>
                <w:rFonts w:eastAsia="標楷體" w:hint="eastAsia"/>
                <w:sz w:val="20"/>
                <w:szCs w:val="20"/>
              </w:rPr>
              <w:t xml:space="preserve"> </w:t>
            </w:r>
            <w:del w:id="139" w:author="Lee and Li" w:date="2024-11-12T16:52:00Z">
              <w:r w:rsidR="00086AD9" w:rsidDel="00E3786D">
                <w:rPr>
                  <w:rFonts w:eastAsia="標楷體"/>
                  <w:sz w:val="20"/>
                  <w:szCs w:val="20"/>
                </w:rPr>
                <w:delText>May</w:delText>
              </w:r>
              <w:r w:rsidR="00615F88" w:rsidDel="00E3786D">
                <w:rPr>
                  <w:rFonts w:eastAsia="標楷體"/>
                  <w:sz w:val="20"/>
                  <w:szCs w:val="20"/>
                </w:rPr>
                <w:delText xml:space="preserve"> </w:delText>
              </w:r>
              <w:r w:rsidR="00086AD9" w:rsidDel="00E3786D">
                <w:rPr>
                  <w:rFonts w:eastAsia="標楷體"/>
                  <w:sz w:val="20"/>
                  <w:szCs w:val="20"/>
                </w:rPr>
                <w:delText>7</w:delText>
              </w:r>
            </w:del>
            <w:ins w:id="140" w:author="Lee and Li" w:date="2024-11-12T16:52:00Z">
              <w:r w:rsidR="00E3786D">
                <w:rPr>
                  <w:rFonts w:eastAsia="標楷體"/>
                  <w:sz w:val="20"/>
                  <w:szCs w:val="20"/>
                </w:rPr>
                <w:t>Novemb</w:t>
              </w:r>
            </w:ins>
            <w:ins w:id="141" w:author="Lee and Li" w:date="2024-11-12T16:53:00Z">
              <w:r w:rsidR="00E3786D">
                <w:rPr>
                  <w:rFonts w:eastAsia="標楷體"/>
                  <w:sz w:val="20"/>
                  <w:szCs w:val="20"/>
                </w:rPr>
                <w:t>er 11</w:t>
              </w:r>
            </w:ins>
            <w:r w:rsidR="007A31B0">
              <w:rPr>
                <w:rFonts w:eastAsia="標楷體"/>
                <w:sz w:val="20"/>
                <w:szCs w:val="20"/>
              </w:rPr>
              <w:t>, 20</w:t>
            </w:r>
            <w:ins w:id="142" w:author="Lee and Li" w:date="2024-11-12T16:53:00Z">
              <w:r w:rsidR="00E3786D">
                <w:rPr>
                  <w:rFonts w:eastAsia="標楷體"/>
                  <w:sz w:val="20"/>
                  <w:szCs w:val="20"/>
                </w:rPr>
                <w:t>24</w:t>
              </w:r>
            </w:ins>
            <w:del w:id="143" w:author="Lee and Li" w:date="2024-11-12T16:53:00Z">
              <w:r w:rsidR="00086AD9" w:rsidDel="00E3786D">
                <w:rPr>
                  <w:rFonts w:eastAsia="標楷體"/>
                  <w:sz w:val="20"/>
                  <w:szCs w:val="20"/>
                </w:rPr>
                <w:delText>19</w:delText>
              </w:r>
            </w:del>
          </w:p>
        </w:tc>
      </w:tr>
      <w:tr w:rsidR="0093050D" w:rsidRPr="000803AE" w:rsidTr="00171ED4">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snapToGrid w:val="0"/>
              <w:jc w:val="center"/>
              <w:rPr>
                <w:rFonts w:eastAsia="標楷體"/>
                <w:sz w:val="20"/>
                <w:szCs w:val="20"/>
              </w:rPr>
            </w:pPr>
            <w:r w:rsidRPr="000803AE">
              <w:rPr>
                <w:sz w:val="20"/>
                <w:szCs w:val="20"/>
              </w:rPr>
              <w:t>Legal Basis</w:t>
            </w:r>
          </w:p>
        </w:tc>
      </w:tr>
      <w:tr w:rsidR="0093050D"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3050D" w:rsidRPr="000803AE" w:rsidRDefault="0093050D"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93050D" w:rsidRPr="000803AE" w:rsidRDefault="00D007D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Listing fees for the ETN.</w:t>
            </w:r>
          </w:p>
        </w:tc>
        <w:tc>
          <w:tcPr>
            <w:tcW w:w="3686"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w:t>
            </w:r>
            <w:r w:rsidRPr="000803AE">
              <w:rPr>
                <w:rFonts w:ascii="Times New Roman"/>
                <w:color w:val="auto"/>
                <w:sz w:val="20"/>
              </w:rPr>
              <w:t>initial</w:t>
            </w:r>
            <w:r w:rsidRPr="000803AE">
              <w:rPr>
                <w:rFonts w:ascii="Times New Roman" w:hint="eastAsia"/>
                <w:color w:val="auto"/>
                <w:sz w:val="20"/>
              </w:rPr>
              <w:t xml:space="preserve"> listing and by the end of every January </w:t>
            </w:r>
            <w:r w:rsidR="002379F4" w:rsidRPr="000803AE">
              <w:rPr>
                <w:rFonts w:ascii="Times New Roman" w:hint="eastAsia"/>
                <w:color w:val="auto"/>
                <w:sz w:val="20"/>
              </w:rPr>
              <w:t>thereafter</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93050D" w:rsidRPr="000803AE" w:rsidRDefault="00EF3D71" w:rsidP="002379F4">
            <w:pPr>
              <w:kinsoku w:val="0"/>
              <w:overflowPunct w:val="0"/>
              <w:snapToGrid w:val="0"/>
              <w:ind w:left="-1"/>
              <w:rPr>
                <w:sz w:val="20"/>
              </w:rPr>
            </w:pPr>
            <w:r w:rsidRPr="000803AE">
              <w:rPr>
                <w:rFonts w:hint="eastAsia"/>
                <w:bCs/>
                <w:sz w:val="20"/>
              </w:rPr>
              <w:t xml:space="preserve">Upon receipt of the list of listing fees, please contact </w:t>
            </w:r>
            <w:r w:rsidR="002379F4" w:rsidRPr="000803AE">
              <w:rPr>
                <w:rFonts w:hint="eastAsia"/>
                <w:bCs/>
                <w:sz w:val="20"/>
              </w:rPr>
              <w:t xml:space="preserve">the </w:t>
            </w:r>
            <w:r w:rsidR="005B79BF" w:rsidRPr="000803AE">
              <w:rPr>
                <w:rFonts w:hint="eastAsia"/>
                <w:bCs/>
                <w:sz w:val="20"/>
              </w:rPr>
              <w:t xml:space="preserve">Finance Department, </w:t>
            </w:r>
            <w:r w:rsidR="005B79BF" w:rsidRPr="000803AE">
              <w:rPr>
                <w:bCs/>
                <w:sz w:val="20"/>
              </w:rPr>
              <w:t xml:space="preserve">Taiwan Stock Exchange </w:t>
            </w:r>
            <w:r w:rsidR="005B79BF" w:rsidRPr="000803AE">
              <w:rPr>
                <w:rFonts w:eastAsia="標楷體"/>
                <w:sz w:val="20"/>
                <w:szCs w:val="20"/>
              </w:rPr>
              <w:t>Corporation</w:t>
            </w:r>
            <w:r w:rsidR="005B79BF" w:rsidRPr="000803AE">
              <w:rPr>
                <w:rFonts w:eastAsia="標楷體" w:hint="eastAsia"/>
                <w:sz w:val="20"/>
                <w:szCs w:val="20"/>
              </w:rPr>
              <w:t xml:space="preserve"> to pay the fees (Tel: </w:t>
            </w:r>
            <w:r w:rsidR="005B79BF" w:rsidRPr="000803AE">
              <w:rPr>
                <w:rFonts w:eastAsia="標楷體"/>
                <w:sz w:val="20"/>
                <w:szCs w:val="20"/>
              </w:rPr>
              <w:t>81013101</w:t>
            </w:r>
            <w:r w:rsidR="005B79BF" w:rsidRPr="000803AE">
              <w:rPr>
                <w:rFonts w:eastAsia="標楷體" w:hint="eastAsia"/>
                <w:sz w:val="20"/>
                <w:szCs w:val="20"/>
              </w:rPr>
              <w:t xml:space="preserve"> </w:t>
            </w:r>
            <w:r w:rsidR="002379F4" w:rsidRPr="000803AE">
              <w:rPr>
                <w:rFonts w:eastAsia="標楷體" w:hint="eastAsia"/>
                <w:sz w:val="20"/>
                <w:szCs w:val="20"/>
              </w:rPr>
              <w:t xml:space="preserve">and transfer your call to the </w:t>
            </w:r>
            <w:r w:rsidR="005B79BF" w:rsidRPr="000803AE">
              <w:rPr>
                <w:rFonts w:eastAsia="標楷體" w:hint="eastAsia"/>
                <w:sz w:val="20"/>
                <w:szCs w:val="20"/>
              </w:rPr>
              <w:t>Finance Department).</w:t>
            </w:r>
          </w:p>
        </w:tc>
        <w:tc>
          <w:tcPr>
            <w:tcW w:w="3780" w:type="dxa"/>
            <w:tcBorders>
              <w:top w:val="single" w:sz="4" w:space="0" w:color="auto"/>
              <w:left w:val="single" w:sz="4" w:space="0" w:color="auto"/>
              <w:bottom w:val="single" w:sz="4" w:space="0" w:color="auto"/>
              <w:right w:val="single" w:sz="4" w:space="0" w:color="auto"/>
            </w:tcBorders>
          </w:tcPr>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 xml:space="preserve">Article 3 of the </w:t>
            </w:r>
            <w:r w:rsidR="005B79BF" w:rsidRPr="000803AE">
              <w:rPr>
                <w:rFonts w:eastAsia="標楷體"/>
                <w:sz w:val="20"/>
                <w:szCs w:val="20"/>
              </w:rPr>
              <w:t>Taiwan Stock Exchange Corporation Exchange Traded Notes Public Listing Contract</w:t>
            </w:r>
            <w:r w:rsidR="005B79BF" w:rsidRPr="000803AE">
              <w:rPr>
                <w:rFonts w:eastAsia="標楷體" w:hint="eastAsia"/>
                <w:sz w:val="20"/>
                <w:szCs w:val="20"/>
              </w:rPr>
              <w:t>.</w:t>
            </w:r>
          </w:p>
          <w:p w:rsidR="0093050D" w:rsidRPr="000803AE" w:rsidRDefault="0093050D" w:rsidP="002A5B60">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005B79BF" w:rsidRPr="000803AE">
              <w:rPr>
                <w:rFonts w:eastAsia="標楷體"/>
                <w:sz w:val="20"/>
                <w:szCs w:val="20"/>
              </w:rPr>
              <w:t>Taiwan Stock Exchange Corporation Rate Table for Securities Listing Fees</w:t>
            </w:r>
            <w:r w:rsidR="005B79BF" w:rsidRPr="000803AE">
              <w:rPr>
                <w:rFonts w:eastAsia="標楷體" w:hint="eastAsia"/>
                <w:sz w:val="20"/>
                <w:szCs w:val="20"/>
              </w:rPr>
              <w:t>.</w:t>
            </w:r>
          </w:p>
        </w:tc>
      </w:tr>
      <w:tr w:rsidR="005B79B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5B79BF" w:rsidRPr="000803AE" w:rsidRDefault="005B79BF"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5B79BF" w:rsidRPr="000803AE" w:rsidRDefault="001724A6" w:rsidP="001724A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available</w:t>
            </w:r>
            <w:r w:rsidR="0096795C" w:rsidRPr="000803AE">
              <w:rPr>
                <w:rFonts w:ascii="Times New Roman" w:hint="eastAsia"/>
                <w:color w:val="auto"/>
                <w:sz w:val="20"/>
              </w:rPr>
              <w:t xml:space="preserve"> indicative value per unit and its underlying index values</w:t>
            </w:r>
            <w:r w:rsidRPr="000803AE">
              <w:rPr>
                <w:rFonts w:ascii="Times New Roman" w:hint="eastAsia"/>
                <w:color w:val="auto"/>
                <w:sz w:val="20"/>
              </w:rPr>
              <w:t xml:space="preserve"> as of the most recent business day</w:t>
            </w:r>
            <w:r w:rsidR="0096795C"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opening on every </w:t>
            </w:r>
            <w:r w:rsidRPr="000803AE">
              <w:rPr>
                <w:rFonts w:ascii="Times New Roman"/>
                <w:color w:val="auto"/>
                <w:sz w:val="20"/>
              </w:rPr>
              <w:t>business</w:t>
            </w:r>
            <w:r w:rsidRPr="000803AE">
              <w:rPr>
                <w:rFonts w:ascii="Times New Roman" w:hint="eastAsia"/>
                <w:color w:val="auto"/>
                <w:sz w:val="20"/>
              </w:rPr>
              <w:t xml:space="preserve"> day.</w:t>
            </w:r>
          </w:p>
        </w:tc>
        <w:tc>
          <w:tcPr>
            <w:tcW w:w="4252"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kinsoku w:val="0"/>
              <w:overflowPunct w:val="0"/>
              <w:snapToGrid w:val="0"/>
              <w:ind w:left="-1"/>
              <w:rPr>
                <w:bCs/>
                <w:sz w:val="20"/>
              </w:rPr>
            </w:pPr>
            <w:r w:rsidRPr="000803AE">
              <w:rPr>
                <w:rFonts w:hint="eastAsia"/>
                <w:bCs/>
                <w:sz w:val="20"/>
              </w:rPr>
              <w:t xml:space="preserve">The data for the </w:t>
            </w:r>
            <w:r w:rsidR="001724A6" w:rsidRPr="000803AE">
              <w:rPr>
                <w:rFonts w:hint="eastAsia"/>
                <w:bCs/>
                <w:sz w:val="20"/>
              </w:rPr>
              <w:t>given</w:t>
            </w:r>
            <w:r w:rsidRPr="000803AE">
              <w:rPr>
                <w:rFonts w:hint="eastAsia"/>
                <w:bCs/>
                <w:sz w:val="20"/>
              </w:rPr>
              <w:t xml:space="preserve"> day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5B79BF" w:rsidRPr="000803AE" w:rsidRDefault="0096795C"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96795C"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96795C" w:rsidRPr="000803AE" w:rsidRDefault="0096795C"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96795C" w:rsidRPr="000803AE" w:rsidRDefault="00725A92" w:rsidP="009679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s intraday indicative value per unit.</w:t>
            </w:r>
          </w:p>
        </w:tc>
        <w:tc>
          <w:tcPr>
            <w:tcW w:w="3686" w:type="dxa"/>
            <w:tcBorders>
              <w:top w:val="single" w:sz="4" w:space="0" w:color="auto"/>
              <w:left w:val="single" w:sz="4" w:space="0" w:color="auto"/>
              <w:bottom w:val="single" w:sz="4" w:space="0" w:color="auto"/>
              <w:right w:val="single" w:sz="4" w:space="0" w:color="auto"/>
            </w:tcBorders>
          </w:tcPr>
          <w:p w:rsidR="0096795C" w:rsidRPr="000803AE" w:rsidRDefault="00725A92" w:rsidP="00CB06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w:t>
            </w:r>
            <w:r w:rsidR="00C11E73" w:rsidRPr="000803AE">
              <w:rPr>
                <w:rFonts w:ascii="Times New Roman" w:hint="eastAsia"/>
                <w:color w:val="auto"/>
                <w:sz w:val="20"/>
              </w:rPr>
              <w:t xml:space="preserve">data on available </w:t>
            </w:r>
            <w:r w:rsidRPr="000803AE">
              <w:rPr>
                <w:rFonts w:ascii="Times New Roman" w:hint="eastAsia"/>
                <w:color w:val="auto"/>
                <w:sz w:val="20"/>
              </w:rPr>
              <w:t>real</w:t>
            </w:r>
            <w:r w:rsidR="00C11E73" w:rsidRPr="000803AE">
              <w:rPr>
                <w:rFonts w:ascii="Times New Roman" w:hint="eastAsia"/>
                <w:color w:val="auto"/>
                <w:sz w:val="20"/>
              </w:rPr>
              <w:t>-</w:t>
            </w:r>
            <w:r w:rsidRPr="000803AE">
              <w:rPr>
                <w:rFonts w:ascii="Times New Roman" w:hint="eastAsia"/>
                <w:color w:val="auto"/>
                <w:sz w:val="20"/>
              </w:rPr>
              <w:t>time index</w:t>
            </w:r>
            <w:r w:rsidR="00C11E73" w:rsidRPr="000803AE">
              <w:rPr>
                <w:rFonts w:ascii="Times New Roman" w:hint="eastAsia"/>
                <w:color w:val="auto"/>
                <w:sz w:val="20"/>
              </w:rPr>
              <w:t>es</w:t>
            </w:r>
            <w:r w:rsidRPr="000803AE">
              <w:rPr>
                <w:rFonts w:ascii="Times New Roman" w:hint="eastAsia"/>
                <w:color w:val="auto"/>
                <w:sz w:val="20"/>
              </w:rPr>
              <w:t xml:space="preserve"> shall be reported to the </w:t>
            </w:r>
            <w:r w:rsidR="00C11E73" w:rsidRPr="000803AE">
              <w:rPr>
                <w:rFonts w:ascii="Times New Roman" w:hint="eastAsia"/>
                <w:color w:val="auto"/>
                <w:sz w:val="20"/>
              </w:rPr>
              <w:t>TWSE website for reporting basic market conditions at least once every 15 seconds.</w:t>
            </w:r>
            <w:r w:rsidR="000A5BE2" w:rsidRPr="000803AE">
              <w:rPr>
                <w:rFonts w:ascii="Times New Roman" w:hint="eastAsia"/>
                <w:color w:val="auto"/>
                <w:sz w:val="20"/>
              </w:rPr>
              <w:t xml:space="preserve"> Where the ETN</w:t>
            </w:r>
            <w:r w:rsidR="000A5BE2" w:rsidRPr="000803AE">
              <w:rPr>
                <w:rFonts w:ascii="Times New Roman"/>
                <w:color w:val="auto"/>
                <w:sz w:val="20"/>
              </w:rPr>
              <w:t>’</w:t>
            </w:r>
            <w:r w:rsidR="000A5BE2" w:rsidRPr="000803AE">
              <w:rPr>
                <w:rFonts w:ascii="Times New Roman" w:hint="eastAsia"/>
                <w:color w:val="auto"/>
                <w:sz w:val="20"/>
              </w:rPr>
              <w:t xml:space="preserve">s underlying indexes contain assets </w:t>
            </w:r>
            <w:r w:rsidR="00CB062C" w:rsidRPr="000803AE">
              <w:rPr>
                <w:rFonts w:ascii="Times New Roman" w:hint="eastAsia"/>
                <w:color w:val="auto"/>
                <w:sz w:val="20"/>
              </w:rPr>
              <w:t xml:space="preserve">such </w:t>
            </w:r>
            <w:r w:rsidR="000A5BE2" w:rsidRPr="000803AE">
              <w:rPr>
                <w:rFonts w:ascii="Times New Roman" w:hint="eastAsia"/>
                <w:color w:val="auto"/>
                <w:sz w:val="20"/>
              </w:rPr>
              <w:t xml:space="preserve">as foreign securities or futures contracts, the available real-time index values shall be reported </w:t>
            </w:r>
            <w:r w:rsidR="0016141F" w:rsidRPr="000803AE">
              <w:rPr>
                <w:rFonts w:ascii="Times New Roman" w:hint="eastAsia"/>
                <w:color w:val="auto"/>
                <w:sz w:val="20"/>
              </w:rPr>
              <w:t>with the same frequency from 8:30 am to 5:00 pm</w:t>
            </w:r>
          </w:p>
        </w:tc>
        <w:tc>
          <w:tcPr>
            <w:tcW w:w="4252" w:type="dxa"/>
            <w:tcBorders>
              <w:top w:val="single" w:sz="4" w:space="0" w:color="auto"/>
              <w:left w:val="single" w:sz="4" w:space="0" w:color="auto"/>
              <w:bottom w:val="single" w:sz="4" w:space="0" w:color="auto"/>
              <w:right w:val="single" w:sz="4" w:space="0" w:color="auto"/>
            </w:tcBorders>
          </w:tcPr>
          <w:p w:rsidR="0096795C" w:rsidRPr="000803AE" w:rsidRDefault="00C11E73" w:rsidP="00C11E73">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96795C" w:rsidRPr="000803AE" w:rsidRDefault="000A5BE2"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16141F" w:rsidRPr="000803AE">
              <w:rPr>
                <w:rFonts w:eastAsia="標楷體" w:hint="eastAsia"/>
                <w:sz w:val="20"/>
                <w:szCs w:val="20"/>
              </w:rPr>
              <w:t>.</w:t>
            </w:r>
          </w:p>
        </w:tc>
      </w:tr>
      <w:tr w:rsidR="000A5BE2"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0A5BE2" w:rsidRPr="000803AE" w:rsidRDefault="000A5BE2"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0A5BE2"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w:t>
            </w:r>
            <w:r w:rsidR="000A5BE2" w:rsidRPr="000803AE">
              <w:rPr>
                <w:rFonts w:ascii="Times New Roman"/>
                <w:color w:val="auto"/>
                <w:sz w:val="20"/>
              </w:rPr>
              <w:t xml:space="preserve">he </w:t>
            </w:r>
            <w:r w:rsidR="000A5BE2" w:rsidRPr="000803AE">
              <w:rPr>
                <w:rFonts w:ascii="Times New Roman" w:hint="eastAsia"/>
                <w:color w:val="auto"/>
                <w:sz w:val="20"/>
              </w:rPr>
              <w:t xml:space="preserve">accumulative </w:t>
            </w:r>
            <w:r w:rsidR="000A5BE2" w:rsidRPr="000803AE">
              <w:rPr>
                <w:rFonts w:ascii="Times New Roman"/>
                <w:color w:val="auto"/>
                <w:sz w:val="20"/>
              </w:rPr>
              <w:t xml:space="preserve">volatility of </w:t>
            </w:r>
            <w:r w:rsidRPr="000803AE">
              <w:rPr>
                <w:rFonts w:ascii="Times New Roman" w:hint="eastAsia"/>
                <w:color w:val="auto"/>
                <w:sz w:val="20"/>
              </w:rPr>
              <w:t>the ETN</w:t>
            </w:r>
            <w:r w:rsidRPr="000803AE">
              <w:rPr>
                <w:rFonts w:ascii="Times New Roman"/>
                <w:color w:val="auto"/>
                <w:sz w:val="20"/>
              </w:rPr>
              <w:t>’</w:t>
            </w:r>
            <w:r w:rsidRPr="000803AE">
              <w:rPr>
                <w:rFonts w:ascii="Times New Roman" w:hint="eastAsia"/>
                <w:color w:val="auto"/>
                <w:sz w:val="20"/>
              </w:rPr>
              <w:t xml:space="preserve">s </w:t>
            </w:r>
            <w:r w:rsidR="000A5BE2" w:rsidRPr="000803AE">
              <w:rPr>
                <w:rFonts w:ascii="Times New Roman" w:hint="eastAsia"/>
                <w:color w:val="auto"/>
                <w:sz w:val="20"/>
              </w:rPr>
              <w:t xml:space="preserve">indicative value per unit and its </w:t>
            </w:r>
            <w:r w:rsidR="0016141F" w:rsidRPr="000803AE">
              <w:rPr>
                <w:rFonts w:ascii="Times New Roman" w:hint="eastAsia"/>
                <w:color w:val="auto"/>
                <w:sz w:val="20"/>
              </w:rPr>
              <w:t xml:space="preserve">underlying </w:t>
            </w:r>
            <w:r w:rsidR="000A5BE2" w:rsidRPr="000803AE">
              <w:rPr>
                <w:rFonts w:ascii="Times New Roman" w:hint="eastAsia"/>
                <w:color w:val="auto"/>
                <w:sz w:val="20"/>
              </w:rPr>
              <w:t xml:space="preserve">indexes </w:t>
            </w:r>
            <w:r w:rsidR="000A5BE2" w:rsidRPr="000803AE">
              <w:rPr>
                <w:rFonts w:ascii="Times New Roman"/>
                <w:color w:val="auto"/>
                <w:sz w:val="20"/>
              </w:rPr>
              <w:t>for 3 months, 6 months, 1 year,</w:t>
            </w:r>
            <w:r w:rsidR="000A5BE2" w:rsidRPr="000803AE">
              <w:rPr>
                <w:rFonts w:ascii="Times New Roman" w:hint="eastAsia"/>
                <w:color w:val="auto"/>
                <w:sz w:val="20"/>
              </w:rPr>
              <w:t xml:space="preserve"> the </w:t>
            </w:r>
            <w:r w:rsidR="000A5BE2" w:rsidRPr="000803AE">
              <w:rPr>
                <w:rFonts w:ascii="Times New Roman"/>
                <w:color w:val="auto"/>
                <w:sz w:val="20"/>
              </w:rPr>
              <w:t>year-to-date period, and the period since the ET</w:t>
            </w:r>
            <w:r w:rsidR="000A5BE2" w:rsidRPr="000803AE">
              <w:rPr>
                <w:rFonts w:ascii="Times New Roman" w:hint="eastAsia"/>
                <w:color w:val="auto"/>
                <w:sz w:val="20"/>
              </w:rPr>
              <w:t>N</w:t>
            </w:r>
            <w:r w:rsidR="000A5BE2" w:rsidRPr="000803AE">
              <w:rPr>
                <w:rFonts w:ascii="Times New Roman"/>
                <w:color w:val="auto"/>
                <w:sz w:val="20"/>
              </w:rPr>
              <w:t xml:space="preserve"> was listed as of the preceding month.</w:t>
            </w:r>
          </w:p>
        </w:tc>
        <w:tc>
          <w:tcPr>
            <w:tcW w:w="3686" w:type="dxa"/>
            <w:tcBorders>
              <w:top w:val="single" w:sz="4" w:space="0" w:color="auto"/>
              <w:left w:val="single" w:sz="4" w:space="0" w:color="auto"/>
              <w:bottom w:val="single" w:sz="4" w:space="0" w:color="auto"/>
              <w:right w:val="single" w:sz="4" w:space="0" w:color="auto"/>
            </w:tcBorders>
          </w:tcPr>
          <w:p w:rsidR="000A5BE2" w:rsidRPr="000803AE" w:rsidRDefault="0016141F"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0A5BE2" w:rsidRPr="000803AE" w:rsidRDefault="0016141F"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0A5BE2"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16141F" w:rsidRPr="000803AE" w:rsidTr="00171ED4">
        <w:tc>
          <w:tcPr>
            <w:tcW w:w="720" w:type="dxa"/>
            <w:tcBorders>
              <w:top w:val="single" w:sz="4" w:space="0" w:color="auto"/>
              <w:left w:val="single" w:sz="4" w:space="0" w:color="auto"/>
              <w:bottom w:val="single" w:sz="4" w:space="0" w:color="auto"/>
              <w:right w:val="single" w:sz="4" w:space="0" w:color="auto"/>
            </w:tcBorders>
            <w:vAlign w:val="center"/>
          </w:tcPr>
          <w:p w:rsidR="0016141F"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16141F" w:rsidRPr="000803AE" w:rsidRDefault="002A5B60"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items for which the funds under the ETN are used and their respective percentages.</w:t>
            </w:r>
          </w:p>
        </w:tc>
        <w:tc>
          <w:tcPr>
            <w:tcW w:w="3686" w:type="dxa"/>
            <w:tcBorders>
              <w:top w:val="single" w:sz="4" w:space="0" w:color="auto"/>
              <w:left w:val="single" w:sz="4" w:space="0" w:color="auto"/>
              <w:bottom w:val="single" w:sz="4" w:space="0" w:color="auto"/>
              <w:right w:val="single" w:sz="4" w:space="0" w:color="auto"/>
            </w:tcBorders>
          </w:tcPr>
          <w:p w:rsidR="0016141F" w:rsidRPr="000803AE" w:rsidRDefault="002A5B60" w:rsidP="0016141F">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10</w:t>
            </w:r>
            <w:r w:rsidRPr="000803AE">
              <w:rPr>
                <w:rFonts w:ascii="Times New Roman" w:hint="eastAsia"/>
                <w:color w:val="auto"/>
                <w:sz w:val="20"/>
                <w:vertAlign w:val="superscript"/>
              </w:rPr>
              <w:t>th</w:t>
            </w:r>
            <w:r w:rsidRPr="000803AE">
              <w:rPr>
                <w:rFonts w:ascii="Times New Roman" w:hint="eastAsia"/>
                <w:color w:val="auto"/>
                <w:sz w:val="20"/>
              </w:rPr>
              <w:t xml:space="preserve"> day of each month.</w:t>
            </w:r>
          </w:p>
        </w:tc>
        <w:tc>
          <w:tcPr>
            <w:tcW w:w="4252" w:type="dxa"/>
            <w:tcBorders>
              <w:top w:val="single" w:sz="4" w:space="0" w:color="auto"/>
              <w:left w:val="single" w:sz="4" w:space="0" w:color="auto"/>
              <w:bottom w:val="single" w:sz="4" w:space="0" w:color="auto"/>
              <w:right w:val="single" w:sz="4" w:space="0" w:color="auto"/>
            </w:tcBorders>
          </w:tcPr>
          <w:p w:rsidR="0016141F" w:rsidRPr="000803AE" w:rsidRDefault="002A5B60" w:rsidP="00C11E73">
            <w:pPr>
              <w:kinsoku w:val="0"/>
              <w:overflowPunct w:val="0"/>
              <w:snapToGrid w:val="0"/>
              <w:ind w:left="-1"/>
              <w:rPr>
                <w:bCs/>
                <w:sz w:val="20"/>
              </w:rPr>
            </w:pPr>
            <w:r w:rsidRPr="000803AE">
              <w:rPr>
                <w:rFonts w:hint="eastAsia"/>
                <w:bCs/>
                <w:sz w:val="20"/>
              </w:rPr>
              <w:t xml:space="preserve">The data for the previous month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16141F" w:rsidRPr="000803AE" w:rsidRDefault="0016141F" w:rsidP="0096795C">
            <w:pPr>
              <w:snapToGrid w:val="0"/>
              <w:ind w:left="-1"/>
              <w:rPr>
                <w:rFonts w:eastAsia="標楷體"/>
                <w:sz w:val="20"/>
                <w:szCs w:val="20"/>
              </w:rPr>
            </w:pPr>
            <w:r w:rsidRPr="000803AE">
              <w:rPr>
                <w:rFonts w:eastAsia="標楷體" w:hint="eastAsia"/>
                <w:sz w:val="20"/>
                <w:szCs w:val="20"/>
              </w:rPr>
              <w:t xml:space="preserve">Paragraph 3, Article 13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CF7861" w:rsidRPr="000803AE" w:rsidRDefault="00CF7861" w:rsidP="003716D3">
      <w:pPr>
        <w:snapToGrid w:val="0"/>
        <w:rPr>
          <w:rFonts w:eastAsia="標楷體"/>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2A5B60" w:rsidRPr="000803AE" w:rsidRDefault="002A5B60" w:rsidP="003716D3">
      <w:pPr>
        <w:snapToGrid w:val="0"/>
        <w:rPr>
          <w:sz w:val="20"/>
          <w:szCs w:val="20"/>
        </w:rPr>
      </w:pPr>
    </w:p>
    <w:tbl>
      <w:tblPr>
        <w:tblW w:w="151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0"/>
        <w:gridCol w:w="2682"/>
        <w:gridCol w:w="3686"/>
        <w:gridCol w:w="4252"/>
        <w:gridCol w:w="3780"/>
      </w:tblGrid>
      <w:tr w:rsidR="002A5B60" w:rsidRPr="004664B3" w:rsidTr="002A5B60">
        <w:trPr>
          <w:trHeight w:val="397"/>
          <w:tblHeader/>
        </w:trPr>
        <w:tc>
          <w:tcPr>
            <w:tcW w:w="15120" w:type="dxa"/>
            <w:gridSpan w:val="5"/>
            <w:tcBorders>
              <w:top w:val="nil"/>
              <w:left w:val="nil"/>
              <w:bottom w:val="single" w:sz="4" w:space="0" w:color="auto"/>
              <w:right w:val="nil"/>
            </w:tcBorders>
            <w:vAlign w:val="center"/>
          </w:tcPr>
          <w:p w:rsidR="002A5B60" w:rsidRPr="000803AE" w:rsidRDefault="002A5B60" w:rsidP="002A5B60">
            <w:pPr>
              <w:kinsoku w:val="0"/>
              <w:overflowPunct w:val="0"/>
              <w:adjustRightInd w:val="0"/>
              <w:snapToGrid w:val="0"/>
              <w:jc w:val="center"/>
              <w:rPr>
                <w:rFonts w:eastAsia="標楷體"/>
                <w:b/>
                <w:sz w:val="20"/>
                <w:szCs w:val="20"/>
              </w:rPr>
            </w:pPr>
            <w:r w:rsidRPr="000803AE">
              <w:rPr>
                <w:b/>
                <w:sz w:val="20"/>
                <w:szCs w:val="20"/>
              </w:rPr>
              <w:t>List of Matters Required to Be Handled by Issuers of Listed Securities</w:t>
            </w:r>
          </w:p>
          <w:p w:rsidR="002A5B60" w:rsidRPr="000803AE" w:rsidRDefault="002A5B60" w:rsidP="002A5B60">
            <w:pPr>
              <w:kinsoku w:val="0"/>
              <w:overflowPunct w:val="0"/>
              <w:adjustRightInd w:val="0"/>
              <w:snapToGrid w:val="0"/>
              <w:jc w:val="center"/>
              <w:rPr>
                <w:rFonts w:eastAsia="標楷體"/>
                <w:b/>
                <w:sz w:val="20"/>
                <w:szCs w:val="20"/>
              </w:rPr>
            </w:pPr>
          </w:p>
          <w:p w:rsidR="002A5B60" w:rsidRPr="000803AE" w:rsidRDefault="002A5B60" w:rsidP="002A5B60">
            <w:pPr>
              <w:kinsoku w:val="0"/>
              <w:overflowPunct w:val="0"/>
              <w:adjustRightInd w:val="0"/>
              <w:snapToGrid w:val="0"/>
              <w:jc w:val="both"/>
              <w:rPr>
                <w:sz w:val="20"/>
                <w:szCs w:val="20"/>
              </w:rPr>
            </w:pPr>
            <w:r w:rsidRPr="000803AE">
              <w:rPr>
                <w:sz w:val="20"/>
                <w:szCs w:val="20"/>
              </w:rPr>
              <w:t>VI</w:t>
            </w:r>
            <w:r w:rsidRPr="000803AE">
              <w:rPr>
                <w:rFonts w:hint="eastAsia"/>
                <w:sz w:val="20"/>
                <w:szCs w:val="20"/>
              </w:rPr>
              <w:t>I</w:t>
            </w:r>
            <w:r w:rsidRPr="000803AE">
              <w:rPr>
                <w:sz w:val="20"/>
                <w:szCs w:val="20"/>
              </w:rPr>
              <w:t>. Exchange Traded Note</w:t>
            </w:r>
            <w:r w:rsidRPr="000803AE">
              <w:rPr>
                <w:rFonts w:hint="eastAsia"/>
                <w:sz w:val="20"/>
                <w:szCs w:val="20"/>
              </w:rPr>
              <w:t>s</w:t>
            </w:r>
            <w:r w:rsidRPr="000803AE">
              <w:rPr>
                <w:sz w:val="20"/>
                <w:szCs w:val="20"/>
              </w:rPr>
              <w:t xml:space="preserve"> ("</w:t>
            </w:r>
            <w:r w:rsidRPr="000803AE">
              <w:rPr>
                <w:rFonts w:hint="eastAsia"/>
                <w:sz w:val="20"/>
                <w:szCs w:val="20"/>
              </w:rPr>
              <w:t>ETNs</w:t>
            </w:r>
            <w:r w:rsidRPr="000803AE">
              <w:rPr>
                <w:sz w:val="20"/>
                <w:szCs w:val="20"/>
              </w:rPr>
              <w:t>")</w:t>
            </w:r>
            <w:r w:rsidR="00760217" w:rsidRPr="000803AE">
              <w:rPr>
                <w:rFonts w:hint="eastAsia"/>
                <w:sz w:val="20"/>
                <w:szCs w:val="20"/>
              </w:rPr>
              <w:t xml:space="preserve"> Issued by Securities Firms</w:t>
            </w:r>
          </w:p>
          <w:p w:rsidR="002A5B60" w:rsidRPr="000803AE" w:rsidRDefault="00482D0B" w:rsidP="004664B3">
            <w:pPr>
              <w:kinsoku w:val="0"/>
              <w:overflowPunct w:val="0"/>
              <w:adjustRightInd w:val="0"/>
              <w:snapToGrid w:val="0"/>
              <w:ind w:left="227"/>
              <w:jc w:val="both"/>
              <w:rPr>
                <w:sz w:val="20"/>
                <w:szCs w:val="20"/>
              </w:rPr>
            </w:pPr>
            <w:r w:rsidRPr="000803AE">
              <w:rPr>
                <w:rFonts w:eastAsia="標楷體" w:hint="eastAsia"/>
                <w:sz w:val="20"/>
                <w:szCs w:val="20"/>
              </w:rPr>
              <w:t>B</w:t>
            </w:r>
            <w:r w:rsidR="002A5B60" w:rsidRPr="000803AE">
              <w:rPr>
                <w:rFonts w:eastAsia="標楷體"/>
                <w:sz w:val="20"/>
                <w:szCs w:val="20"/>
              </w:rPr>
              <w:t xml:space="preserve">. </w:t>
            </w:r>
            <w:r w:rsidRPr="000803AE">
              <w:rPr>
                <w:rFonts w:eastAsia="標楷體" w:hint="eastAsia"/>
                <w:sz w:val="20"/>
                <w:szCs w:val="20"/>
              </w:rPr>
              <w:t>Non-</w:t>
            </w:r>
            <w:r w:rsidR="002A5B60" w:rsidRPr="000803AE">
              <w:rPr>
                <w:rFonts w:eastAsia="標楷體"/>
                <w:sz w:val="20"/>
                <w:szCs w:val="20"/>
              </w:rPr>
              <w:t>Regular Matters</w:t>
            </w:r>
            <w:r w:rsidR="002A5B60" w:rsidRPr="000803AE">
              <w:rPr>
                <w:rFonts w:eastAsia="標楷體" w:hint="eastAsia"/>
                <w:sz w:val="20"/>
                <w:szCs w:val="20"/>
              </w:rPr>
              <w:t xml:space="preserve">        </w:t>
            </w:r>
            <w:r w:rsidR="002A5B60" w:rsidRPr="000803AE">
              <w:rPr>
                <w:sz w:val="20"/>
                <w:szCs w:val="20"/>
              </w:rPr>
              <w:t xml:space="preserve"> </w:t>
            </w:r>
            <w:r w:rsidR="002A5B60" w:rsidRPr="000803AE">
              <w:rPr>
                <w:rFonts w:hint="eastAsia"/>
                <w:sz w:val="20"/>
                <w:szCs w:val="20"/>
              </w:rPr>
              <w:t xml:space="preserve">     </w:t>
            </w:r>
            <w:r w:rsidR="002A5B60" w:rsidRPr="000803AE">
              <w:rPr>
                <w:rFonts w:eastAsia="標楷體"/>
                <w:sz w:val="20"/>
                <w:szCs w:val="20"/>
              </w:rPr>
              <w:t>Published by the Domestic Listing Department and Foreign Listing</w:t>
            </w:r>
            <w:r w:rsidR="002A5B60" w:rsidRPr="000803AE">
              <w:rPr>
                <w:sz w:val="20"/>
                <w:szCs w:val="20"/>
              </w:rPr>
              <w:t xml:space="preserve"> Department</w:t>
            </w:r>
            <w:r w:rsidR="002A5B60" w:rsidRPr="000803AE">
              <w:rPr>
                <w:rFonts w:eastAsia="標楷體"/>
                <w:sz w:val="20"/>
                <w:szCs w:val="20"/>
              </w:rPr>
              <w:t xml:space="preserve"> of the Taiwan Stock Exchange Corporation on</w:t>
            </w:r>
            <w:r w:rsidR="007A31B0">
              <w:rPr>
                <w:rFonts w:eastAsia="標楷體"/>
                <w:sz w:val="20"/>
                <w:szCs w:val="20"/>
              </w:rPr>
              <w:t xml:space="preserve"> </w:t>
            </w:r>
            <w:del w:id="144" w:author="Lee and Li" w:date="2024-11-12T16:53:00Z">
              <w:r w:rsidR="00086AD9" w:rsidDel="004664B3">
                <w:rPr>
                  <w:rFonts w:eastAsia="標楷體"/>
                  <w:sz w:val="20"/>
                  <w:szCs w:val="20"/>
                </w:rPr>
                <w:delText>May</w:delText>
              </w:r>
              <w:r w:rsidR="00615F88" w:rsidDel="004664B3">
                <w:rPr>
                  <w:rFonts w:eastAsia="標楷體"/>
                  <w:sz w:val="20"/>
                  <w:szCs w:val="20"/>
                </w:rPr>
                <w:delText xml:space="preserve"> </w:delText>
              </w:r>
              <w:r w:rsidR="00086AD9" w:rsidDel="004664B3">
                <w:rPr>
                  <w:rFonts w:eastAsia="標楷體"/>
                  <w:sz w:val="20"/>
                  <w:szCs w:val="20"/>
                </w:rPr>
                <w:delText>7</w:delText>
              </w:r>
            </w:del>
            <w:ins w:id="145" w:author="Lee and Li" w:date="2024-11-12T16:53:00Z">
              <w:r w:rsidR="004664B3">
                <w:rPr>
                  <w:rFonts w:eastAsia="標楷體"/>
                  <w:sz w:val="20"/>
                  <w:szCs w:val="20"/>
                </w:rPr>
                <w:t>November 11</w:t>
              </w:r>
            </w:ins>
            <w:r w:rsidR="007A31B0">
              <w:rPr>
                <w:rFonts w:eastAsia="標楷體"/>
                <w:sz w:val="20"/>
                <w:szCs w:val="20"/>
              </w:rPr>
              <w:t>, 20</w:t>
            </w:r>
            <w:ins w:id="146" w:author="Lee and Li" w:date="2024-11-12T16:53:00Z">
              <w:r w:rsidR="004664B3">
                <w:rPr>
                  <w:rFonts w:eastAsia="標楷體"/>
                  <w:sz w:val="20"/>
                  <w:szCs w:val="20"/>
                </w:rPr>
                <w:t>24</w:t>
              </w:r>
            </w:ins>
            <w:del w:id="147" w:author="Lee and Li" w:date="2024-11-12T16:53:00Z">
              <w:r w:rsidR="00086AD9" w:rsidDel="004664B3">
                <w:rPr>
                  <w:rFonts w:eastAsia="標楷體"/>
                  <w:sz w:val="20"/>
                  <w:szCs w:val="20"/>
                </w:rPr>
                <w:delText>19</w:delText>
              </w:r>
            </w:del>
          </w:p>
        </w:tc>
      </w:tr>
      <w:tr w:rsidR="002A5B60" w:rsidRPr="000803AE" w:rsidTr="002A5B60">
        <w:trPr>
          <w:trHeight w:val="397"/>
          <w:tblHeader/>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sz w:val="20"/>
                <w:szCs w:val="20"/>
              </w:rPr>
            </w:pPr>
            <w:r w:rsidRPr="000803AE">
              <w:rPr>
                <w:sz w:val="20"/>
                <w:szCs w:val="20"/>
              </w:rPr>
              <w:t>Item</w:t>
            </w:r>
          </w:p>
        </w:tc>
        <w:tc>
          <w:tcPr>
            <w:tcW w:w="268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Matters to be Reported</w:t>
            </w:r>
          </w:p>
        </w:tc>
        <w:tc>
          <w:tcPr>
            <w:tcW w:w="3686"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Reporting Time</w:t>
            </w:r>
          </w:p>
        </w:tc>
        <w:tc>
          <w:tcPr>
            <w:tcW w:w="4252"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rFonts w:eastAsia="標楷體"/>
                <w:sz w:val="20"/>
                <w:szCs w:val="20"/>
              </w:rPr>
              <w:t>Summary and Documents to be Submitted for Application or Reporting</w:t>
            </w:r>
          </w:p>
        </w:tc>
        <w:tc>
          <w:tcPr>
            <w:tcW w:w="378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snapToGrid w:val="0"/>
              <w:jc w:val="center"/>
              <w:rPr>
                <w:rFonts w:eastAsia="標楷體"/>
                <w:sz w:val="20"/>
                <w:szCs w:val="20"/>
              </w:rPr>
            </w:pPr>
            <w:r w:rsidRPr="000803AE">
              <w:rPr>
                <w:sz w:val="20"/>
                <w:szCs w:val="20"/>
              </w:rPr>
              <w:t>Legal Basis</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sz w:val="20"/>
                <w:szCs w:val="20"/>
              </w:rPr>
              <w:t>1</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Request for listing of an ETN.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the listing and trading of the ETN.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482D0B" w:rsidP="002A5B60">
            <w:pPr>
              <w:kinsoku w:val="0"/>
              <w:overflowPunct w:val="0"/>
              <w:snapToGrid w:val="0"/>
              <w:ind w:left="-1"/>
              <w:rPr>
                <w:sz w:val="20"/>
              </w:rPr>
            </w:pPr>
            <w:r w:rsidRPr="000803AE">
              <w:rPr>
                <w:rFonts w:hint="eastAsia"/>
                <w:bCs/>
                <w:sz w:val="20"/>
              </w:rPr>
              <w:t>Four</w:t>
            </w:r>
            <w:r w:rsidR="00AA7757" w:rsidRPr="000803AE">
              <w:rPr>
                <w:rFonts w:hint="eastAsia"/>
                <w:bCs/>
                <w:sz w:val="20"/>
              </w:rPr>
              <w:t xml:space="preserve"> copies of the</w:t>
            </w:r>
            <w:r w:rsidRPr="000803AE">
              <w:rPr>
                <w:rFonts w:hint="eastAsia"/>
                <w:bCs/>
                <w:sz w:val="20"/>
              </w:rPr>
              <w:t xml:space="preserve"> prospectuses shall be submitted.</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379F4">
            <w:pPr>
              <w:adjustRightInd w:val="0"/>
              <w:snapToGrid w:val="0"/>
              <w:ind w:left="332" w:hangingChars="166" w:hanging="332"/>
              <w:rPr>
                <w:rFonts w:eastAsia="標楷體"/>
                <w:sz w:val="20"/>
                <w:szCs w:val="20"/>
              </w:rPr>
            </w:pP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2</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D43232"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Summary t</w:t>
            </w:r>
            <w:r w:rsidR="00272069" w:rsidRPr="000803AE">
              <w:rPr>
                <w:rFonts w:ascii="Times New Roman" w:hint="eastAsia"/>
                <w:color w:val="auto"/>
                <w:sz w:val="20"/>
              </w:rPr>
              <w:t xml:space="preserve">able for ETN </w:t>
            </w:r>
            <w:r w:rsidR="00AA7757" w:rsidRPr="000803AE">
              <w:rPr>
                <w:rFonts w:ascii="Times New Roman" w:hint="eastAsia"/>
                <w:color w:val="auto"/>
                <w:sz w:val="20"/>
              </w:rPr>
              <w:t>issuance</w:t>
            </w:r>
            <w:r w:rsidR="00272069" w:rsidRPr="000803AE">
              <w:rPr>
                <w:rFonts w:ascii="Times New Roman" w:hint="eastAsia"/>
                <w:color w:val="auto"/>
                <w:sz w:val="20"/>
              </w:rPr>
              <w:t xml:space="preserve"> and </w:t>
            </w:r>
            <w:r w:rsidR="00AA7757" w:rsidRPr="000803AE">
              <w:rPr>
                <w:rFonts w:ascii="Times New Roman" w:hint="eastAsia"/>
                <w:color w:val="auto"/>
                <w:sz w:val="20"/>
              </w:rPr>
              <w:t>greenshoe portion</w:t>
            </w:r>
            <w:r w:rsidR="00272069"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8F782D">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e</w:t>
            </w:r>
            <w:r w:rsidR="00272069" w:rsidRPr="000803AE">
              <w:rPr>
                <w:rFonts w:ascii="Times New Roman" w:hint="eastAsia"/>
                <w:color w:val="auto"/>
                <w:sz w:val="20"/>
              </w:rPr>
              <w:t xml:space="preserve">ffective date of </w:t>
            </w:r>
            <w:r w:rsidR="006B75BD" w:rsidRPr="000803AE">
              <w:rPr>
                <w:rFonts w:ascii="Times New Roman" w:hint="eastAsia"/>
                <w:color w:val="auto"/>
                <w:sz w:val="20"/>
              </w:rPr>
              <w:t>cancellation</w:t>
            </w:r>
            <w:r w:rsidR="00272069" w:rsidRPr="000803AE">
              <w:rPr>
                <w:rFonts w:ascii="Times New Roman" w:hint="eastAsia"/>
                <w:color w:val="auto"/>
                <w:sz w:val="20"/>
              </w:rPr>
              <w:t xml:space="preserve"> or revocation </w:t>
            </w:r>
            <w:r w:rsidR="00D43232" w:rsidRPr="000803AE">
              <w:rPr>
                <w:rFonts w:ascii="Times New Roman" w:hint="eastAsia"/>
                <w:color w:val="auto"/>
                <w:sz w:val="20"/>
              </w:rPr>
              <w:t xml:space="preserve">by the competent authority </w:t>
            </w:r>
            <w:r w:rsidR="00272069" w:rsidRPr="000803AE">
              <w:rPr>
                <w:rFonts w:ascii="Times New Roman" w:hint="eastAsia"/>
                <w:color w:val="auto"/>
                <w:sz w:val="20"/>
              </w:rPr>
              <w:t xml:space="preserve">of </w:t>
            </w:r>
            <w:r w:rsidR="00D43232" w:rsidRPr="000803AE">
              <w:rPr>
                <w:rFonts w:ascii="Times New Roman" w:hint="eastAsia"/>
                <w:color w:val="auto"/>
                <w:sz w:val="20"/>
              </w:rPr>
              <w:t xml:space="preserve">the </w:t>
            </w:r>
            <w:r w:rsidR="006B75BD" w:rsidRPr="000803AE">
              <w:rPr>
                <w:rFonts w:ascii="Times New Roman" w:hint="eastAsia"/>
                <w:color w:val="auto"/>
                <w:sz w:val="20"/>
              </w:rPr>
              <w:t>effective registration</w:t>
            </w:r>
            <w:r w:rsidR="00D43232"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43232" w:rsidP="000B34F7">
            <w:pPr>
              <w:kinsoku w:val="0"/>
              <w:overflowPunct w:val="0"/>
              <w:snapToGrid w:val="0"/>
              <w:ind w:left="-1"/>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000B34F7"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2379F4" w:rsidRPr="000803AE" w:rsidRDefault="002379F4" w:rsidP="002379F4">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 xml:space="preserve">Paragraph 2, </w:t>
            </w:r>
            <w:r w:rsidRPr="000803AE">
              <w:rPr>
                <w:rFonts w:eastAsia="標楷體"/>
                <w:sz w:val="20"/>
                <w:szCs w:val="20"/>
              </w:rPr>
              <w:t xml:space="preserve">Article </w:t>
            </w:r>
            <w:r w:rsidRPr="000803AE">
              <w:rPr>
                <w:rFonts w:eastAsia="標楷體" w:hint="eastAsia"/>
                <w:sz w:val="20"/>
                <w:szCs w:val="20"/>
              </w:rPr>
              <w:t>17</w:t>
            </w:r>
            <w:r w:rsidRPr="000803AE">
              <w:rPr>
                <w:rFonts w:eastAsia="標楷體"/>
                <w:sz w:val="20"/>
                <w:szCs w:val="20"/>
              </w:rPr>
              <w:t xml:space="preserve"> </w:t>
            </w:r>
            <w:r w:rsidRPr="000803AE">
              <w:rPr>
                <w:rFonts w:eastAsia="標楷體" w:hint="eastAsia"/>
                <w:sz w:val="20"/>
                <w:szCs w:val="20"/>
              </w:rPr>
              <w:t xml:space="preserve">of the </w:t>
            </w:r>
            <w:r w:rsidRPr="000803AE">
              <w:rPr>
                <w:rFonts w:eastAsia="標楷體"/>
                <w:sz w:val="20"/>
                <w:szCs w:val="20"/>
              </w:rPr>
              <w:t>Regulations Governing the Issuance of Exchange Traded Notes by Securities Firms</w:t>
            </w:r>
            <w:r w:rsidRPr="000803AE">
              <w:rPr>
                <w:rFonts w:eastAsia="標楷體" w:hint="eastAsia"/>
                <w:sz w:val="20"/>
                <w:szCs w:val="20"/>
              </w:rPr>
              <w:t>.</w:t>
            </w:r>
          </w:p>
          <w:p w:rsidR="002379F4" w:rsidRPr="000803AE" w:rsidRDefault="002379F4" w:rsidP="00171ED4">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379F4" w:rsidP="00171ED4">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3</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For a</w:t>
            </w:r>
            <w:r w:rsidR="00D43232" w:rsidRPr="000803AE">
              <w:rPr>
                <w:rFonts w:ascii="Times New Roman" w:hint="eastAsia"/>
                <w:color w:val="auto"/>
                <w:sz w:val="20"/>
              </w:rPr>
              <w:t xml:space="preserve">pplicants for </w:t>
            </w:r>
            <w:r w:rsidR="00967821" w:rsidRPr="000803AE">
              <w:rPr>
                <w:rFonts w:ascii="Times New Roman" w:hint="eastAsia"/>
                <w:color w:val="auto"/>
                <w:sz w:val="20"/>
              </w:rPr>
              <w:t>primary</w:t>
            </w:r>
            <w:r w:rsidR="00D43232" w:rsidRPr="000803AE">
              <w:rPr>
                <w:rFonts w:ascii="Times New Roman" w:hint="eastAsia"/>
                <w:color w:val="auto"/>
                <w:sz w:val="20"/>
              </w:rPr>
              <w:t xml:space="preserve"> listing</w:t>
            </w:r>
            <w:r w:rsidRPr="000803AE">
              <w:rPr>
                <w:rFonts w:ascii="Times New Roman" w:hint="eastAsia"/>
                <w:color w:val="auto"/>
                <w:sz w:val="20"/>
              </w:rPr>
              <w:t>, they shall report</w:t>
            </w:r>
            <w:r w:rsidR="00D43232" w:rsidRPr="000803AE">
              <w:rPr>
                <w:rFonts w:ascii="Times New Roman" w:hint="eastAsia"/>
                <w:color w:val="auto"/>
                <w:sz w:val="20"/>
              </w:rPr>
              <w:t xml:space="preserve"> the basic data on the ETN and its </w:t>
            </w:r>
            <w:r w:rsidR="00D43232" w:rsidRPr="000803AE">
              <w:rPr>
                <w:rFonts w:ascii="Times New Roman"/>
                <w:color w:val="auto"/>
                <w:sz w:val="20"/>
              </w:rPr>
              <w:t>available</w:t>
            </w:r>
            <w:r w:rsidR="00D43232" w:rsidRPr="000803AE">
              <w:rPr>
                <w:rFonts w:ascii="Times New Roman" w:hint="eastAsia"/>
                <w:color w:val="auto"/>
                <w:sz w:val="20"/>
              </w:rPr>
              <w:t xml:space="preserve"> indicative value per unit, number of the issued units and total issue amount as of the most recent business day prior to the listing</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One day prior to the listing.</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snapToGrid w:val="0"/>
              <w:ind w:left="-1"/>
              <w:rPr>
                <w:rFonts w:eastAsia="標楷體"/>
                <w:sz w:val="20"/>
                <w:szCs w:val="20"/>
              </w:rPr>
            </w:pP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r w:rsidR="002A5B60" w:rsidRPr="000803AE" w:rsidTr="002A5B60">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4</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711661"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Upon the </w:t>
            </w:r>
            <w:r w:rsidRPr="000803AE">
              <w:rPr>
                <w:rFonts w:ascii="Times New Roman"/>
                <w:color w:val="auto"/>
                <w:sz w:val="20"/>
              </w:rPr>
              <w:t>announcement</w:t>
            </w:r>
            <w:r w:rsidRPr="000803AE">
              <w:rPr>
                <w:rFonts w:ascii="Times New Roman" w:hint="eastAsia"/>
                <w:color w:val="auto"/>
                <w:sz w:val="20"/>
              </w:rPr>
              <w:t xml:space="preserve"> on the rights and interests</w:t>
            </w:r>
            <w:r w:rsidR="00967821" w:rsidRPr="000803AE">
              <w:rPr>
                <w:rFonts w:ascii="Times New Roman" w:hint="eastAsia"/>
                <w:color w:val="auto"/>
                <w:sz w:val="20"/>
              </w:rPr>
              <w:t xml:space="preserve"> of holder</w:t>
            </w:r>
            <w:r w:rsidRPr="000803AE">
              <w:rPr>
                <w:rFonts w:ascii="Times New Roman" w:hint="eastAsia"/>
                <w:color w:val="auto"/>
                <w:sz w:val="20"/>
              </w:rPr>
              <w:t xml:space="preserve">, </w:t>
            </w:r>
            <w:r w:rsidRPr="000803AE">
              <w:rPr>
                <w:rFonts w:ascii="Times New Roman"/>
                <w:color w:val="auto"/>
                <w:sz w:val="20"/>
              </w:rPr>
              <w:t>relevant</w:t>
            </w:r>
            <w:r w:rsidRPr="000803AE">
              <w:rPr>
                <w:rFonts w:ascii="Times New Roman" w:hint="eastAsia"/>
                <w:color w:val="auto"/>
                <w:sz w:val="20"/>
              </w:rPr>
              <w:t xml:space="preserve"> matters shall be uploaded to the Internet information filing system designated by </w:t>
            </w:r>
            <w:r w:rsidRPr="000803AE">
              <w:rPr>
                <w:rFonts w:ascii="Times New Roman"/>
                <w:color w:val="auto"/>
                <w:sz w:val="20"/>
              </w:rPr>
              <w:t>Taiwan Stock Exchange Corporation</w:t>
            </w:r>
            <w:r w:rsidRPr="000803AE">
              <w:rPr>
                <w:rFonts w:ascii="Times New Roman" w:hint="eastAsia"/>
                <w:color w:val="auto"/>
                <w:sz w:val="20"/>
              </w:rPr>
              <w:t>.</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711661" w:rsidP="0071166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w:t>
            </w:r>
            <w:r w:rsidRPr="000803AE">
              <w:rPr>
                <w:rFonts w:ascii="Times New Roman"/>
                <w:color w:val="auto"/>
                <w:sz w:val="20"/>
              </w:rPr>
              <w:t>ay</w:t>
            </w:r>
            <w:r w:rsidRPr="000803AE">
              <w:rPr>
                <w:rFonts w:ascii="Times New Roman" w:hint="eastAsia"/>
                <w:color w:val="auto"/>
                <w:sz w:val="20"/>
              </w:rPr>
              <w:t xml:space="preserve"> of </w:t>
            </w:r>
            <w:r w:rsidRPr="000803AE">
              <w:rPr>
                <w:rFonts w:ascii="Times New Roman"/>
                <w:color w:val="auto"/>
                <w:sz w:val="20"/>
              </w:rPr>
              <w:t>the occurrence of the event</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711661" w:rsidP="002A5B60">
            <w:pPr>
              <w:kinsoku w:val="0"/>
              <w:overflowPunct w:val="0"/>
              <w:snapToGrid w:val="0"/>
              <w:ind w:left="-1"/>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711661" w:rsidRPr="000803AE" w:rsidRDefault="00711661" w:rsidP="00711661">
            <w:pPr>
              <w:snapToGrid w:val="0"/>
              <w:rPr>
                <w:rFonts w:eastAsia="標楷體"/>
                <w:kern w:val="0"/>
                <w:sz w:val="20"/>
                <w:szCs w:val="20"/>
              </w:rPr>
            </w:pPr>
            <w:r w:rsidRPr="000803AE">
              <w:rPr>
                <w:rFonts w:eastAsia="標楷體"/>
                <w:kern w:val="0"/>
                <w:sz w:val="20"/>
                <w:szCs w:val="20"/>
              </w:rPr>
              <w:t>Article 4</w:t>
            </w:r>
            <w:r w:rsidRPr="000803AE">
              <w:rPr>
                <w:rFonts w:eastAsia="標楷體" w:hint="eastAsia"/>
                <w:kern w:val="0"/>
                <w:sz w:val="20"/>
                <w:szCs w:val="20"/>
              </w:rPr>
              <w:t>7-6</w:t>
            </w:r>
            <w:r w:rsidRPr="000803AE">
              <w:rPr>
                <w:rFonts w:eastAsia="標楷體"/>
                <w:kern w:val="0"/>
                <w:sz w:val="20"/>
                <w:szCs w:val="20"/>
              </w:rPr>
              <w:t xml:space="preserve"> of the Operating Rules of the Taiwan Stock Exchange Corporation.</w:t>
            </w:r>
          </w:p>
          <w:p w:rsidR="002A5B60" w:rsidRPr="000803AE" w:rsidRDefault="002A5B60" w:rsidP="002A5B60">
            <w:pPr>
              <w:snapToGrid w:val="0"/>
              <w:ind w:left="-1"/>
              <w:rPr>
                <w:rFonts w:eastAsia="標楷體"/>
                <w:sz w:val="20"/>
                <w:szCs w:val="20"/>
              </w:rPr>
            </w:pPr>
          </w:p>
        </w:tc>
      </w:tr>
      <w:tr w:rsidR="002A5B60" w:rsidRPr="000803AE" w:rsidTr="00171ED4">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2A5B60" w:rsidRPr="000803AE" w:rsidRDefault="002A5B60" w:rsidP="002A5B60">
            <w:pPr>
              <w:kinsoku w:val="0"/>
              <w:overflowPunct w:val="0"/>
              <w:adjustRightInd w:val="0"/>
              <w:snapToGrid w:val="0"/>
              <w:jc w:val="center"/>
              <w:rPr>
                <w:rFonts w:eastAsia="標楷體"/>
                <w:sz w:val="20"/>
                <w:szCs w:val="20"/>
              </w:rPr>
            </w:pPr>
            <w:r w:rsidRPr="000803AE">
              <w:rPr>
                <w:rFonts w:eastAsia="標楷體" w:hint="eastAsia"/>
                <w:sz w:val="20"/>
                <w:szCs w:val="20"/>
              </w:rPr>
              <w:t>5</w:t>
            </w:r>
          </w:p>
        </w:tc>
        <w:tc>
          <w:tcPr>
            <w:tcW w:w="2682" w:type="dxa"/>
            <w:tcBorders>
              <w:top w:val="single" w:sz="4" w:space="0" w:color="auto"/>
              <w:left w:val="single" w:sz="4" w:space="0" w:color="auto"/>
              <w:bottom w:val="single" w:sz="4" w:space="0" w:color="auto"/>
              <w:right w:val="single" w:sz="4" w:space="0" w:color="auto"/>
            </w:tcBorders>
          </w:tcPr>
          <w:p w:rsidR="002A5B60" w:rsidRPr="000803AE" w:rsidRDefault="00C73FFC" w:rsidP="00756C41">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There is a book closure </w:t>
            </w:r>
            <w:r w:rsidR="00DA7522" w:rsidRPr="000803AE">
              <w:rPr>
                <w:rFonts w:ascii="Times New Roman" w:hint="eastAsia"/>
                <w:color w:val="auto"/>
                <w:sz w:val="20"/>
              </w:rPr>
              <w:t>with respect to</w:t>
            </w:r>
            <w:r w:rsidRPr="000803AE">
              <w:rPr>
                <w:rFonts w:ascii="Times New Roman" w:hint="eastAsia"/>
                <w:color w:val="auto"/>
                <w:sz w:val="20"/>
              </w:rPr>
              <w:t xml:space="preserve"> the </w:t>
            </w:r>
            <w:r w:rsidR="00967821" w:rsidRPr="000803AE">
              <w:rPr>
                <w:rFonts w:ascii="Times New Roman" w:hint="eastAsia"/>
                <w:color w:val="auto"/>
                <w:sz w:val="20"/>
              </w:rPr>
              <w:t>register of holders</w:t>
            </w:r>
            <w:r w:rsidRPr="000803AE">
              <w:rPr>
                <w:rFonts w:ascii="Times New Roman" w:hint="eastAsia"/>
                <w:color w:val="auto"/>
                <w:sz w:val="20"/>
              </w:rPr>
              <w:t xml:space="preserve"> or the record date for yield distribution, for the purpose of conducting the matters set out in the offering plan.</w:t>
            </w:r>
          </w:p>
        </w:tc>
        <w:tc>
          <w:tcPr>
            <w:tcW w:w="3686" w:type="dxa"/>
            <w:tcBorders>
              <w:top w:val="single" w:sz="4" w:space="0" w:color="auto"/>
              <w:left w:val="single" w:sz="4" w:space="0" w:color="auto"/>
              <w:bottom w:val="single" w:sz="4" w:space="0" w:color="auto"/>
              <w:right w:val="single" w:sz="4" w:space="0" w:color="auto"/>
            </w:tcBorders>
          </w:tcPr>
          <w:p w:rsidR="002A5B60" w:rsidRPr="000803AE" w:rsidRDefault="00C73FFC" w:rsidP="00DA7522">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At least 12 business days </w:t>
            </w:r>
            <w:r w:rsidR="00DA7522" w:rsidRPr="000803AE">
              <w:rPr>
                <w:rFonts w:ascii="Times New Roman" w:hint="eastAsia"/>
                <w:color w:val="auto"/>
                <w:sz w:val="20"/>
              </w:rPr>
              <w:t xml:space="preserve">prior to </w:t>
            </w:r>
            <w:r w:rsidRPr="000803AE">
              <w:rPr>
                <w:rFonts w:ascii="Times New Roman" w:hint="eastAsia"/>
                <w:color w:val="auto"/>
                <w:sz w:val="20"/>
              </w:rPr>
              <w:t xml:space="preserve">the </w:t>
            </w:r>
            <w:r w:rsidR="00DA7522" w:rsidRPr="000803AE">
              <w:rPr>
                <w:rFonts w:ascii="Times New Roman" w:hint="eastAsia"/>
                <w:color w:val="auto"/>
                <w:sz w:val="20"/>
              </w:rPr>
              <w:t xml:space="preserve">book closure with respect to the </w:t>
            </w:r>
            <w:r w:rsidR="00967821" w:rsidRPr="000803AE">
              <w:rPr>
                <w:rFonts w:ascii="Times New Roman" w:hint="eastAsia"/>
                <w:color w:val="auto"/>
                <w:sz w:val="20"/>
              </w:rPr>
              <w:t>register of holders</w:t>
            </w:r>
            <w:r w:rsidR="00DA7522" w:rsidRPr="000803AE">
              <w:rPr>
                <w:rFonts w:ascii="Times New Roman" w:hint="eastAsia"/>
                <w:color w:val="auto"/>
                <w:sz w:val="20"/>
              </w:rPr>
              <w:t xml:space="preserve"> or the record date for yield distribution.</w:t>
            </w:r>
          </w:p>
        </w:tc>
        <w:tc>
          <w:tcPr>
            <w:tcW w:w="4252" w:type="dxa"/>
            <w:tcBorders>
              <w:top w:val="single" w:sz="4" w:space="0" w:color="auto"/>
              <w:left w:val="single" w:sz="4" w:space="0" w:color="auto"/>
              <w:bottom w:val="single" w:sz="4" w:space="0" w:color="auto"/>
              <w:right w:val="single" w:sz="4" w:space="0" w:color="auto"/>
            </w:tcBorders>
          </w:tcPr>
          <w:p w:rsidR="002A5B60" w:rsidRPr="000803AE" w:rsidRDefault="00DA7522" w:rsidP="00171ED4">
            <w:pPr>
              <w:kinsoku w:val="0"/>
              <w:overflowPunct w:val="0"/>
              <w:snapToGrid w:val="0"/>
              <w:rPr>
                <w:bCs/>
                <w:sz w:val="20"/>
              </w:rPr>
            </w:pPr>
            <w:r w:rsidRPr="000803AE">
              <w:rPr>
                <w:rFonts w:eastAsia="標楷體" w:hint="eastAsia"/>
                <w:sz w:val="20"/>
                <w:szCs w:val="20"/>
              </w:rPr>
              <w:t>The relevant information shall be uploaded to the</w:t>
            </w:r>
            <w:r w:rsidRPr="000803AE">
              <w:rPr>
                <w:rFonts w:eastAsia="標楷體"/>
                <w:sz w:val="20"/>
                <w:szCs w:val="20"/>
              </w:rPr>
              <w:t xml:space="preserve"> Market Observation Post System (sii.twse.com.tw/filing of announcements/</w:t>
            </w:r>
            <w:r w:rsidRPr="000803AE">
              <w:rPr>
                <w:rFonts w:eastAsia="標楷體" w:hint="eastAsia"/>
                <w:sz w:val="20"/>
                <w:szCs w:val="20"/>
              </w:rPr>
              <w:t xml:space="preserve">filling of announcement </w:t>
            </w:r>
            <w:r w:rsidRPr="000803AE">
              <w:rPr>
                <w:rFonts w:eastAsia="標楷體"/>
                <w:sz w:val="20"/>
                <w:szCs w:val="20"/>
              </w:rPr>
              <w:t>o</w:t>
            </w:r>
            <w:r w:rsidRPr="000803AE">
              <w:rPr>
                <w:rFonts w:eastAsia="標楷體" w:hint="eastAsia"/>
                <w:sz w:val="20"/>
                <w:szCs w:val="20"/>
              </w:rPr>
              <w:t>f</w:t>
            </w:r>
            <w:r w:rsidRPr="000803AE">
              <w:rPr>
                <w:rFonts w:eastAsia="標楷體"/>
                <w:sz w:val="20"/>
                <w:szCs w:val="20"/>
              </w:rPr>
              <w:t xml:space="preserve"> ex-right </w:t>
            </w:r>
            <w:r w:rsidRPr="000803AE">
              <w:rPr>
                <w:rFonts w:eastAsia="標楷體" w:hint="eastAsia"/>
                <w:sz w:val="20"/>
                <w:szCs w:val="20"/>
              </w:rPr>
              <w:t xml:space="preserve">(or </w:t>
            </w:r>
            <w:r w:rsidRPr="000803AE">
              <w:rPr>
                <w:rFonts w:eastAsia="標楷體"/>
                <w:sz w:val="20"/>
                <w:szCs w:val="20"/>
              </w:rPr>
              <w:t>ex-dividend</w:t>
            </w:r>
            <w:r w:rsidRPr="000803AE">
              <w:rPr>
                <w:rFonts w:eastAsia="標楷體" w:hint="eastAsia"/>
                <w:sz w:val="20"/>
                <w:szCs w:val="20"/>
              </w:rPr>
              <w:t xml:space="preserve">)/ </w:t>
            </w:r>
            <w:r w:rsidRPr="000803AE">
              <w:rPr>
                <w:rFonts w:eastAsia="標楷體"/>
                <w:sz w:val="20"/>
                <w:szCs w:val="20"/>
              </w:rPr>
              <w:t>announcement</w:t>
            </w:r>
            <w:r w:rsidRPr="000803AE">
              <w:rPr>
                <w:rFonts w:eastAsia="標楷體" w:hint="eastAsia"/>
                <w:sz w:val="20"/>
                <w:szCs w:val="20"/>
              </w:rPr>
              <w:t xml:space="preserve"> on the </w:t>
            </w:r>
            <w:r w:rsidRPr="000803AE">
              <w:rPr>
                <w:rFonts w:eastAsia="標楷體"/>
                <w:sz w:val="20"/>
                <w:szCs w:val="20"/>
              </w:rPr>
              <w:t>yield</w:t>
            </w:r>
            <w:r w:rsidRPr="000803AE">
              <w:rPr>
                <w:rFonts w:eastAsia="標楷體" w:hint="eastAsia"/>
                <w:sz w:val="20"/>
                <w:szCs w:val="20"/>
              </w:rPr>
              <w:t xml:space="preserve"> distribution) for the announcement on reasons for book closure, </w:t>
            </w:r>
            <w:r w:rsidR="00427A89" w:rsidRPr="000803AE">
              <w:rPr>
                <w:rFonts w:eastAsia="標楷體" w:hint="eastAsia"/>
                <w:sz w:val="20"/>
                <w:szCs w:val="20"/>
              </w:rPr>
              <w:t xml:space="preserve">the start and end date, the record date </w:t>
            </w:r>
            <w:r w:rsidR="00967821" w:rsidRPr="000803AE">
              <w:rPr>
                <w:rFonts w:eastAsia="標楷體" w:hint="eastAsia"/>
                <w:sz w:val="20"/>
                <w:szCs w:val="20"/>
              </w:rPr>
              <w:t xml:space="preserve">for </w:t>
            </w:r>
            <w:r w:rsidR="00967821" w:rsidRPr="000803AE">
              <w:rPr>
                <w:rFonts w:hint="eastAsia"/>
                <w:sz w:val="20"/>
              </w:rPr>
              <w:t>yield distribution</w:t>
            </w:r>
            <w:r w:rsidR="00967821" w:rsidRPr="000803AE">
              <w:rPr>
                <w:rFonts w:eastAsia="標楷體" w:hint="eastAsia"/>
                <w:sz w:val="20"/>
                <w:szCs w:val="20"/>
              </w:rPr>
              <w:t xml:space="preserve"> </w:t>
            </w:r>
            <w:r w:rsidR="00427A89" w:rsidRPr="000803AE">
              <w:rPr>
                <w:rFonts w:eastAsia="標楷體" w:hint="eastAsia"/>
                <w:sz w:val="20"/>
                <w:szCs w:val="20"/>
              </w:rPr>
              <w:t>and the amount of the distribution</w:t>
            </w:r>
            <w:r w:rsidR="000B34F7" w:rsidRPr="000803AE">
              <w:rPr>
                <w:rFonts w:eastAsia="標楷體" w:hint="eastAsia"/>
                <w:sz w:val="20"/>
                <w:szCs w:val="20"/>
              </w:rPr>
              <w:t>, etc.</w:t>
            </w:r>
          </w:p>
        </w:tc>
        <w:tc>
          <w:tcPr>
            <w:tcW w:w="3780" w:type="dxa"/>
            <w:tcBorders>
              <w:top w:val="single" w:sz="4" w:space="0" w:color="auto"/>
              <w:left w:val="single" w:sz="4" w:space="0" w:color="auto"/>
              <w:bottom w:val="single" w:sz="4" w:space="0" w:color="auto"/>
              <w:right w:val="single" w:sz="4" w:space="0" w:color="auto"/>
            </w:tcBorders>
          </w:tcPr>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00756C41" w:rsidRPr="000803AE">
              <w:rPr>
                <w:rFonts w:eastAsia="標楷體" w:hint="eastAsia"/>
                <w:sz w:val="20"/>
                <w:szCs w:val="20"/>
              </w:rPr>
              <w:t xml:space="preserve">Paragraph 7, </w:t>
            </w:r>
            <w:r w:rsidR="00756C41" w:rsidRPr="000803AE">
              <w:rPr>
                <w:rFonts w:eastAsia="標楷體"/>
                <w:kern w:val="0"/>
                <w:sz w:val="20"/>
                <w:szCs w:val="20"/>
              </w:rPr>
              <w:t>Article 4</w:t>
            </w:r>
            <w:r w:rsidR="00756C41" w:rsidRPr="000803AE">
              <w:rPr>
                <w:rFonts w:eastAsia="標楷體" w:hint="eastAsia"/>
                <w:kern w:val="0"/>
                <w:sz w:val="20"/>
                <w:szCs w:val="20"/>
              </w:rPr>
              <w:t>6</w:t>
            </w:r>
            <w:r w:rsidR="00756C41" w:rsidRPr="000803AE">
              <w:rPr>
                <w:rFonts w:eastAsia="標楷體"/>
                <w:kern w:val="0"/>
                <w:sz w:val="20"/>
                <w:szCs w:val="20"/>
              </w:rPr>
              <w:t xml:space="preserve"> of the Operating Rules of the Taiwan Stock Exchange Corporation</w:t>
            </w:r>
            <w:r w:rsidRPr="000803AE">
              <w:rPr>
                <w:rFonts w:eastAsia="標楷體" w:hint="eastAsia"/>
                <w:sz w:val="20"/>
                <w:szCs w:val="20"/>
              </w:rPr>
              <w:t>.</w:t>
            </w:r>
          </w:p>
          <w:p w:rsidR="000B34F7" w:rsidRPr="000803AE" w:rsidRDefault="000B34F7" w:rsidP="000B34F7">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2A5B60" w:rsidRPr="000803AE" w:rsidRDefault="002A5B60" w:rsidP="00171ED4">
            <w:pPr>
              <w:snapToGrid w:val="0"/>
              <w:rPr>
                <w:rFonts w:eastAsia="標楷體"/>
                <w:sz w:val="20"/>
                <w:szCs w:val="20"/>
              </w:rPr>
            </w:pP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3A6168" w:rsidP="002A5B60">
            <w:pPr>
              <w:kinsoku w:val="0"/>
              <w:overflowPunct w:val="0"/>
              <w:adjustRightInd w:val="0"/>
              <w:snapToGrid w:val="0"/>
              <w:jc w:val="center"/>
              <w:rPr>
                <w:rFonts w:eastAsia="標楷體"/>
                <w:sz w:val="20"/>
                <w:szCs w:val="20"/>
              </w:rPr>
            </w:pPr>
            <w:r w:rsidRPr="000803AE">
              <w:rPr>
                <w:rFonts w:eastAsia="標楷體" w:hint="eastAsia"/>
                <w:sz w:val="20"/>
                <w:szCs w:val="20"/>
              </w:rPr>
              <w:t>6</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w:t>
            </w:r>
            <w:r w:rsidR="00294498" w:rsidRPr="000803AE">
              <w:rPr>
                <w:rFonts w:ascii="Times New Roman" w:hint="eastAsia"/>
                <w:color w:val="auto"/>
                <w:sz w:val="20"/>
              </w:rPr>
              <w:t>anges in the number of units resulting from</w:t>
            </w:r>
            <w:r w:rsidRPr="000803AE">
              <w:rPr>
                <w:rFonts w:ascii="Times New Roman" w:hint="eastAsia"/>
                <w:color w:val="auto"/>
                <w:sz w:val="20"/>
              </w:rPr>
              <w:t xml:space="preserve"> subscription or redemption of the ETN.</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3A6168"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w:t>
            </w:r>
            <w:r w:rsidRPr="000803AE">
              <w:rPr>
                <w:rFonts w:ascii="Times New Roman"/>
                <w:color w:val="auto"/>
                <w:sz w:val="20"/>
              </w:rPr>
              <w:t>business</w:t>
            </w:r>
            <w:r w:rsidRPr="000803AE">
              <w:rPr>
                <w:rFonts w:ascii="Times New Roman" w:hint="eastAsia"/>
                <w:color w:val="auto"/>
                <w:sz w:val="20"/>
              </w:rPr>
              <w:t xml:space="preserve"> day from the day of acceptance of the subscription or redemption after confirmation.</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rFonts w:eastAsia="標楷體"/>
                <w:sz w:val="20"/>
                <w:szCs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171ED4">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7</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25685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Increase in the units in stock for the issuer to make the market.</w:t>
            </w:r>
          </w:p>
        </w:tc>
        <w:tc>
          <w:tcPr>
            <w:tcW w:w="3686"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Prior to 3:30 pm on the immediately preceding business day.</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3A6168"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3A6168" w:rsidRPr="000803AE" w:rsidRDefault="0025685C" w:rsidP="002A5B60">
            <w:pPr>
              <w:kinsoku w:val="0"/>
              <w:overflowPunct w:val="0"/>
              <w:adjustRightInd w:val="0"/>
              <w:snapToGrid w:val="0"/>
              <w:jc w:val="center"/>
              <w:rPr>
                <w:rFonts w:eastAsia="標楷體"/>
                <w:sz w:val="20"/>
                <w:szCs w:val="20"/>
              </w:rPr>
            </w:pPr>
            <w:r w:rsidRPr="000803AE">
              <w:rPr>
                <w:rFonts w:eastAsia="標楷體" w:hint="eastAsia"/>
                <w:sz w:val="20"/>
                <w:szCs w:val="20"/>
              </w:rPr>
              <w:t>8</w:t>
            </w:r>
          </w:p>
        </w:tc>
        <w:tc>
          <w:tcPr>
            <w:tcW w:w="2682" w:type="dxa"/>
            <w:tcBorders>
              <w:top w:val="single" w:sz="4" w:space="0" w:color="auto"/>
              <w:left w:val="single" w:sz="4" w:space="0" w:color="auto"/>
              <w:bottom w:val="single" w:sz="4" w:space="0" w:color="auto"/>
              <w:right w:val="single" w:sz="4" w:space="0" w:color="auto"/>
            </w:tcBorders>
          </w:tcPr>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Changes in the basic data.</w:t>
            </w: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w:t>
            </w:r>
            <w:r w:rsidR="00294498" w:rsidRPr="000803AE">
              <w:rPr>
                <w:rFonts w:ascii="Times New Roman" w:hint="eastAsia"/>
                <w:color w:val="auto"/>
                <w:sz w:val="20"/>
              </w:rPr>
              <w:t>greenshoe portion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Changes due to early redemption (or compulsory </w:t>
            </w:r>
            <w:r w:rsidRPr="000803AE">
              <w:rPr>
                <w:rFonts w:ascii="Times New Roman"/>
                <w:color w:val="auto"/>
                <w:sz w:val="20"/>
              </w:rPr>
              <w:t>redemption</w:t>
            </w:r>
            <w:r w:rsidRPr="000803AE">
              <w:rPr>
                <w:rFonts w:ascii="Times New Roman" w:hint="eastAsia"/>
                <w:color w:val="auto"/>
                <w:sz w:val="20"/>
              </w:rPr>
              <w:t>)</w:t>
            </w:r>
          </w:p>
          <w:p w:rsidR="000C6619" w:rsidRPr="000803AE" w:rsidRDefault="000C6619" w:rsidP="00171ED4">
            <w:pPr>
              <w:pStyle w:val="30"/>
              <w:adjustRightInd w:val="0"/>
              <w:snapToGrid w:val="0"/>
              <w:spacing w:line="240" w:lineRule="auto"/>
              <w:ind w:left="245"/>
              <w:jc w:val="left"/>
              <w:rPr>
                <w:rFonts w:ascii="Times New Roman"/>
                <w:color w:val="auto"/>
                <w:sz w:val="20"/>
              </w:rPr>
            </w:pPr>
          </w:p>
          <w:p w:rsidR="0025685C" w:rsidRPr="000803AE" w:rsidRDefault="0025685C" w:rsidP="00171ED4">
            <w:pPr>
              <w:pStyle w:val="30"/>
              <w:numPr>
                <w:ilvl w:val="1"/>
                <w:numId w:val="419"/>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Changes for other reasons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0C6619" w:rsidP="005E0B2C">
            <w:pPr>
              <w:pStyle w:val="30"/>
              <w:adjustRightInd w:val="0"/>
              <w:snapToGrid w:val="0"/>
              <w:spacing w:line="240" w:lineRule="auto"/>
              <w:jc w:val="left"/>
              <w:rPr>
                <w:rFonts w:ascii="Times New Roman"/>
                <w:color w:val="auto"/>
                <w:sz w:val="20"/>
              </w:rPr>
            </w:pPr>
          </w:p>
          <w:p w:rsidR="003A6168" w:rsidRPr="000803AE" w:rsidRDefault="0025685C"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the trading time </w:t>
            </w:r>
            <w:r w:rsidR="000C6619" w:rsidRPr="000803AE">
              <w:rPr>
                <w:rFonts w:ascii="Times New Roman" w:hint="eastAsia"/>
                <w:color w:val="auto"/>
                <w:sz w:val="20"/>
              </w:rPr>
              <w:t>on the filing effective date</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Prior to 6 pm on the following </w:t>
            </w:r>
            <w:r w:rsidRPr="000803AE">
              <w:rPr>
                <w:rFonts w:ascii="Times New Roman"/>
                <w:color w:val="auto"/>
                <w:sz w:val="20"/>
              </w:rPr>
              <w:t>business</w:t>
            </w:r>
            <w:r w:rsidRPr="000803AE">
              <w:rPr>
                <w:rFonts w:ascii="Times New Roman" w:hint="eastAsia"/>
                <w:color w:val="auto"/>
                <w:sz w:val="20"/>
              </w:rPr>
              <w:t xml:space="preserve"> day from the day of meeting the requirements.</w:t>
            </w: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5E0B2C">
            <w:pPr>
              <w:pStyle w:val="30"/>
              <w:adjustRightInd w:val="0"/>
              <w:snapToGrid w:val="0"/>
              <w:spacing w:line="240" w:lineRule="auto"/>
              <w:jc w:val="left"/>
              <w:rPr>
                <w:rFonts w:ascii="Times New Roman"/>
                <w:color w:val="auto"/>
                <w:sz w:val="20"/>
              </w:rPr>
            </w:pPr>
          </w:p>
          <w:p w:rsidR="000C6619" w:rsidRPr="000803AE" w:rsidRDefault="000C6619" w:rsidP="000C661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Within 2 days of the </w:t>
            </w:r>
            <w:r w:rsidRPr="000803AE">
              <w:rPr>
                <w:rFonts w:ascii="Times New Roman"/>
                <w:color w:val="auto"/>
                <w:sz w:val="20"/>
              </w:rPr>
              <w:t>occurrence</w:t>
            </w:r>
            <w:r w:rsidRPr="000803AE">
              <w:rPr>
                <w:rFonts w:ascii="Times New Roman" w:hint="eastAsia"/>
                <w:color w:val="auto"/>
                <w:sz w:val="20"/>
              </w:rPr>
              <w:t xml:space="preserve"> of the event.</w:t>
            </w:r>
          </w:p>
        </w:tc>
        <w:tc>
          <w:tcPr>
            <w:tcW w:w="4252" w:type="dxa"/>
            <w:tcBorders>
              <w:top w:val="single" w:sz="4" w:space="0" w:color="auto"/>
              <w:left w:val="single" w:sz="4" w:space="0" w:color="auto"/>
              <w:bottom w:val="single" w:sz="4" w:space="0" w:color="auto"/>
              <w:right w:val="single" w:sz="4" w:space="0" w:color="auto"/>
            </w:tcBorders>
          </w:tcPr>
          <w:p w:rsidR="003A6168" w:rsidRPr="000803AE" w:rsidRDefault="003A6168">
            <w:pPr>
              <w:kinsoku w:val="0"/>
              <w:overflowPunct w:val="0"/>
              <w:snapToGrid w:val="0"/>
              <w:rPr>
                <w:bCs/>
                <w:sz w:val="20"/>
              </w:rPr>
            </w:pPr>
            <w:r w:rsidRPr="000803AE">
              <w:rPr>
                <w:rFonts w:hint="eastAsia"/>
                <w:bCs/>
                <w:sz w:val="20"/>
              </w:rPr>
              <w:t xml:space="preserve">The relevant data shall be uploaded to </w:t>
            </w:r>
            <w:r w:rsidRPr="000803AE">
              <w:rPr>
                <w:bCs/>
                <w:sz w:val="20"/>
              </w:rPr>
              <w:t xml:space="preserve">Taiwan Stock Exchange </w:t>
            </w:r>
            <w:r w:rsidRPr="000803AE">
              <w:rPr>
                <w:rFonts w:eastAsia="標楷體"/>
                <w:sz w:val="20"/>
                <w:szCs w:val="20"/>
              </w:rPr>
              <w:t>Corporation</w:t>
            </w:r>
            <w:r w:rsidRPr="000803AE">
              <w:rPr>
                <w:rFonts w:eastAsia="標楷體" w:hint="eastAsia"/>
                <w:sz w:val="20"/>
                <w:szCs w:val="20"/>
              </w:rPr>
              <w:t xml:space="preserve"> through the Internet.</w:t>
            </w:r>
          </w:p>
        </w:tc>
        <w:tc>
          <w:tcPr>
            <w:tcW w:w="3780" w:type="dxa"/>
            <w:tcBorders>
              <w:top w:val="single" w:sz="4" w:space="0" w:color="auto"/>
              <w:left w:val="single" w:sz="4" w:space="0" w:color="auto"/>
              <w:bottom w:val="single" w:sz="4" w:space="0" w:color="auto"/>
              <w:right w:val="single" w:sz="4" w:space="0" w:color="auto"/>
            </w:tcBorders>
          </w:tcPr>
          <w:p w:rsidR="003A6168" w:rsidRPr="000803AE" w:rsidRDefault="003A6168" w:rsidP="003A6168">
            <w:pPr>
              <w:snapToGrid w:val="0"/>
              <w:ind w:left="-1"/>
              <w:rPr>
                <w:rFonts w:eastAsia="標楷體"/>
                <w:sz w:val="20"/>
                <w:szCs w:val="20"/>
              </w:rPr>
            </w:pPr>
            <w:r w:rsidRPr="000803AE">
              <w:rPr>
                <w:rFonts w:eastAsia="標楷體"/>
                <w:sz w:val="20"/>
                <w:szCs w:val="20"/>
              </w:rPr>
              <w:t>Paragraph 14, Article 3 of the Taiwan Stock Exchange Corporation Rules Governing Information Filing by Companies with TWSE Listed Securities and Offshore Fund Institutions with TWSE Listed Offshore Exchange-Traded Funds.</w:t>
            </w:r>
          </w:p>
        </w:tc>
      </w:tr>
      <w:tr w:rsidR="000C6619" w:rsidRPr="000803AE" w:rsidTr="00C73FFC">
        <w:trPr>
          <w:trHeight w:val="815"/>
        </w:trPr>
        <w:tc>
          <w:tcPr>
            <w:tcW w:w="720" w:type="dxa"/>
            <w:tcBorders>
              <w:top w:val="single" w:sz="4" w:space="0" w:color="auto"/>
              <w:left w:val="single" w:sz="4" w:space="0" w:color="auto"/>
              <w:bottom w:val="single" w:sz="4" w:space="0" w:color="auto"/>
              <w:right w:val="single" w:sz="4" w:space="0" w:color="auto"/>
            </w:tcBorders>
            <w:vAlign w:val="center"/>
          </w:tcPr>
          <w:p w:rsidR="000C6619" w:rsidRPr="000803AE" w:rsidRDefault="000C6619" w:rsidP="002A5B60">
            <w:pPr>
              <w:kinsoku w:val="0"/>
              <w:overflowPunct w:val="0"/>
              <w:adjustRightInd w:val="0"/>
              <w:snapToGrid w:val="0"/>
              <w:jc w:val="center"/>
              <w:rPr>
                <w:rFonts w:eastAsia="標楷體"/>
                <w:sz w:val="20"/>
                <w:szCs w:val="20"/>
              </w:rPr>
            </w:pPr>
            <w:r w:rsidRPr="000803AE">
              <w:rPr>
                <w:rFonts w:eastAsia="標楷體" w:hint="eastAsia"/>
                <w:sz w:val="20"/>
                <w:szCs w:val="20"/>
              </w:rPr>
              <w:t>9</w:t>
            </w:r>
          </w:p>
        </w:tc>
        <w:tc>
          <w:tcPr>
            <w:tcW w:w="2682" w:type="dxa"/>
            <w:tcBorders>
              <w:top w:val="single" w:sz="4" w:space="0" w:color="auto"/>
              <w:left w:val="single" w:sz="4" w:space="0" w:color="auto"/>
              <w:bottom w:val="single" w:sz="4" w:space="0" w:color="auto"/>
              <w:right w:val="single" w:sz="4" w:space="0" w:color="auto"/>
            </w:tcBorders>
          </w:tcPr>
          <w:p w:rsidR="000C6619" w:rsidRPr="000803AE" w:rsidRDefault="004C5DE6" w:rsidP="00D71904">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Announcements </w:t>
            </w:r>
            <w:r w:rsidR="00294498" w:rsidRPr="000803AE">
              <w:rPr>
                <w:rFonts w:ascii="Times New Roman" w:hint="eastAsia"/>
                <w:color w:val="auto"/>
                <w:sz w:val="20"/>
              </w:rPr>
              <w:t>required to</w:t>
            </w:r>
            <w:r w:rsidRPr="000803AE">
              <w:rPr>
                <w:rFonts w:ascii="Times New Roman" w:hint="eastAsia"/>
                <w:color w:val="auto"/>
                <w:sz w:val="20"/>
              </w:rPr>
              <w:t xml:space="preserve"> be made under </w:t>
            </w:r>
            <w:r w:rsidRPr="000803AE">
              <w:rPr>
                <w:rFonts w:ascii="Times New Roman"/>
                <w:color w:val="auto"/>
                <w:sz w:val="20"/>
              </w:rPr>
              <w:t xml:space="preserve">Paragraph </w:t>
            </w:r>
            <w:r w:rsidRPr="000803AE">
              <w:rPr>
                <w:rFonts w:ascii="Times New Roman" w:hint="eastAsia"/>
                <w:color w:val="auto"/>
                <w:sz w:val="20"/>
              </w:rPr>
              <w:t>2</w:t>
            </w:r>
            <w:r w:rsidRPr="000803AE">
              <w:rPr>
                <w:rFonts w:ascii="Times New Roman"/>
                <w:color w:val="auto"/>
                <w:sz w:val="20"/>
              </w:rPr>
              <w:t xml:space="preserve"> of Article </w:t>
            </w:r>
            <w:r w:rsidRPr="000803AE">
              <w:rPr>
                <w:rFonts w:ascii="Times New Roman" w:hint="eastAsia"/>
                <w:color w:val="auto"/>
                <w:sz w:val="20"/>
              </w:rPr>
              <w:t xml:space="preserve">7, Article 16 or Paragraphs 2 </w:t>
            </w:r>
            <w:r w:rsidRPr="000803AE">
              <w:rPr>
                <w:rFonts w:ascii="Times New Roman"/>
                <w:color w:val="auto"/>
                <w:sz w:val="20"/>
              </w:rPr>
              <w:t>and</w:t>
            </w:r>
            <w:r w:rsidRPr="000803AE">
              <w:rPr>
                <w:rFonts w:ascii="Times New Roman" w:hint="eastAsia"/>
                <w:color w:val="auto"/>
                <w:sz w:val="20"/>
              </w:rPr>
              <w:t xml:space="preserve"> 3 of Article 17</w:t>
            </w:r>
            <w:r w:rsidRPr="000803AE">
              <w:rPr>
                <w:rFonts w:ascii="Times New Roman"/>
                <w:color w:val="auto"/>
                <w:sz w:val="20"/>
              </w:rPr>
              <w:t xml:space="preserve"> of the Taiwan Stock Exchange Corporation Rules Governing Information Filing by Companies with TWSE Listed Securities and Offshore Fund Institutions with TWSE Listed Offshore Exchange-Traded Funds.</w:t>
            </w:r>
          </w:p>
        </w:tc>
        <w:tc>
          <w:tcPr>
            <w:tcW w:w="3686" w:type="dxa"/>
            <w:tcBorders>
              <w:top w:val="single" w:sz="4" w:space="0" w:color="auto"/>
              <w:left w:val="single" w:sz="4" w:space="0" w:color="auto"/>
              <w:bottom w:val="single" w:sz="4" w:space="0" w:color="auto"/>
              <w:right w:val="single" w:sz="4" w:space="0" w:color="auto"/>
            </w:tcBorders>
          </w:tcPr>
          <w:p w:rsidR="000C6619" w:rsidRPr="000803AE" w:rsidRDefault="004C5DE6"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day of occurrence of the event or prior to the trading time on the following business day from the date of </w:t>
            </w:r>
            <w:r w:rsidR="005F6A22" w:rsidRPr="000803AE">
              <w:rPr>
                <w:rFonts w:ascii="Times New Roman" w:hint="eastAsia"/>
                <w:color w:val="auto"/>
                <w:sz w:val="20"/>
              </w:rPr>
              <w:t xml:space="preserve">the </w:t>
            </w:r>
            <w:r w:rsidRPr="000803AE">
              <w:rPr>
                <w:rFonts w:ascii="Times New Roman" w:hint="eastAsia"/>
                <w:color w:val="auto"/>
                <w:sz w:val="20"/>
              </w:rPr>
              <w:t xml:space="preserve">media </w:t>
            </w:r>
            <w:r w:rsidR="00AD18D9" w:rsidRPr="000803AE">
              <w:rPr>
                <w:rFonts w:ascii="Times New Roman" w:hint="eastAsia"/>
                <w:color w:val="auto"/>
                <w:sz w:val="20"/>
              </w:rPr>
              <w:t>coverage</w:t>
            </w:r>
            <w:r w:rsidRPr="000803AE">
              <w:rPr>
                <w:rFonts w:ascii="Times New Roman" w:hint="eastAsia"/>
                <w:color w:val="auto"/>
                <w:sz w:val="20"/>
              </w:rPr>
              <w:t>.</w:t>
            </w:r>
          </w:p>
        </w:tc>
        <w:tc>
          <w:tcPr>
            <w:tcW w:w="4252" w:type="dxa"/>
            <w:tcBorders>
              <w:top w:val="single" w:sz="4" w:space="0" w:color="auto"/>
              <w:left w:val="single" w:sz="4" w:space="0" w:color="auto"/>
              <w:bottom w:val="single" w:sz="4" w:space="0" w:color="auto"/>
              <w:right w:val="single" w:sz="4" w:space="0" w:color="auto"/>
            </w:tcBorders>
          </w:tcPr>
          <w:p w:rsidR="000C6619" w:rsidRPr="000803AE" w:rsidRDefault="004C5DE6">
            <w:pPr>
              <w:kinsoku w:val="0"/>
              <w:overflowPunct w:val="0"/>
              <w:snapToGrid w:val="0"/>
              <w:rPr>
                <w:bCs/>
                <w:sz w:val="20"/>
              </w:rPr>
            </w:pPr>
            <w:r w:rsidRPr="000803AE">
              <w:rPr>
                <w:rFonts w:eastAsia="標楷體"/>
                <w:sz w:val="20"/>
                <w:szCs w:val="20"/>
              </w:rPr>
              <w:t xml:space="preserve">The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tc>
        <w:tc>
          <w:tcPr>
            <w:tcW w:w="3780"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sz w:val="20"/>
              </w:rPr>
              <w:t xml:space="preserve">Paragraph </w:t>
            </w:r>
            <w:r w:rsidRPr="000803AE">
              <w:rPr>
                <w:rFonts w:hint="eastAsia"/>
                <w:sz w:val="20"/>
              </w:rPr>
              <w:t>2</w:t>
            </w:r>
            <w:r w:rsidRPr="000803AE">
              <w:rPr>
                <w:sz w:val="20"/>
              </w:rPr>
              <w:t xml:space="preserve"> of Article </w:t>
            </w:r>
            <w:r w:rsidRPr="000803AE">
              <w:rPr>
                <w:rFonts w:hint="eastAsia"/>
                <w:sz w:val="20"/>
              </w:rPr>
              <w:t xml:space="preserve">7, Article 16 or Paragraphs 2 </w:t>
            </w:r>
            <w:r w:rsidRPr="000803AE">
              <w:rPr>
                <w:sz w:val="20"/>
              </w:rPr>
              <w:t>and</w:t>
            </w:r>
            <w:r w:rsidRPr="000803AE">
              <w:rPr>
                <w:rFonts w:hint="eastAsia"/>
                <w:sz w:val="20"/>
              </w:rPr>
              <w:t xml:space="preserve"> 3 of Article 17</w:t>
            </w:r>
            <w:r w:rsidRPr="000803AE">
              <w:rPr>
                <w:sz w:val="20"/>
              </w:rPr>
              <w:t xml:space="preserve"> of the Taiwan Stock Exchange Corporation Rules Governing Information Filing by Companies with TWSE Listed Securities and Offshore Fund Institutions with TWSE Listed Offshore Exchange-Traded Funds.</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p w:rsidR="004C5DE6" w:rsidRPr="000803AE" w:rsidRDefault="004C5DE6" w:rsidP="004C5DE6">
            <w:pPr>
              <w:adjustRightInd w:val="0"/>
              <w:snapToGrid w:val="0"/>
              <w:ind w:left="332" w:hangingChars="166" w:hanging="332"/>
              <w:rPr>
                <w:rFonts w:eastAsia="標楷體"/>
                <w:sz w:val="20"/>
                <w:szCs w:val="20"/>
              </w:rPr>
            </w:pPr>
            <w:r w:rsidRPr="000803AE">
              <w:rPr>
                <w:rFonts w:eastAsia="標楷體" w:hint="eastAsia"/>
                <w:sz w:val="20"/>
                <w:szCs w:val="20"/>
              </w:rPr>
              <w:t>3.</w:t>
            </w:r>
            <w:r w:rsidRPr="000803AE">
              <w:rPr>
                <w:rFonts w:eastAsia="標楷體"/>
                <w:sz w:val="20"/>
                <w:szCs w:val="20"/>
              </w:rPr>
              <w:tab/>
            </w:r>
            <w:r w:rsidRPr="000803AE">
              <w:rPr>
                <w:rFonts w:eastAsia="標楷體" w:hint="eastAsia"/>
                <w:sz w:val="20"/>
                <w:szCs w:val="20"/>
              </w:rPr>
              <w:t xml:space="preserve">Article 2 of the </w:t>
            </w:r>
            <w:r w:rsidRPr="000803AE">
              <w:rPr>
                <w:rFonts w:eastAsia="標楷體"/>
                <w:sz w:val="20"/>
                <w:szCs w:val="20"/>
              </w:rPr>
              <w:t>Taiwan Stock Exchange Corporation Procedures for Verification and Disclosure of Material Information of Listed Exchange Traded Notes by Securities Firms</w:t>
            </w:r>
            <w:r w:rsidRPr="000803AE">
              <w:rPr>
                <w:rFonts w:eastAsia="標楷體" w:hint="eastAsia"/>
                <w:sz w:val="20"/>
                <w:szCs w:val="20"/>
              </w:rPr>
              <w:t>.</w:t>
            </w:r>
          </w:p>
          <w:p w:rsidR="000C6619" w:rsidRPr="000803AE" w:rsidRDefault="000C6619" w:rsidP="003A6168">
            <w:pPr>
              <w:snapToGrid w:val="0"/>
              <w:ind w:left="-1"/>
              <w:rPr>
                <w:rFonts w:eastAsia="標楷體"/>
                <w:sz w:val="20"/>
                <w:szCs w:val="20"/>
              </w:rPr>
            </w:pPr>
          </w:p>
        </w:tc>
      </w:tr>
      <w:tr w:rsidR="004C5DE6" w:rsidRPr="000803AE" w:rsidTr="00171ED4">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4C5DE6" w:rsidRPr="000803AE" w:rsidRDefault="004C5DE6" w:rsidP="002A5B60">
            <w:pPr>
              <w:kinsoku w:val="0"/>
              <w:overflowPunct w:val="0"/>
              <w:adjustRightInd w:val="0"/>
              <w:snapToGrid w:val="0"/>
              <w:jc w:val="center"/>
              <w:rPr>
                <w:rFonts w:eastAsia="標楷體"/>
                <w:sz w:val="20"/>
                <w:szCs w:val="20"/>
              </w:rPr>
            </w:pPr>
            <w:r w:rsidRPr="000803AE">
              <w:rPr>
                <w:rFonts w:eastAsia="標楷體" w:hint="eastAsia"/>
                <w:sz w:val="20"/>
                <w:szCs w:val="20"/>
              </w:rPr>
              <w:t>10</w:t>
            </w:r>
          </w:p>
        </w:tc>
        <w:tc>
          <w:tcPr>
            <w:tcW w:w="2682" w:type="dxa"/>
            <w:tcBorders>
              <w:top w:val="single" w:sz="4" w:space="0" w:color="auto"/>
              <w:left w:val="single" w:sz="4" w:space="0" w:color="auto"/>
              <w:bottom w:val="single" w:sz="4" w:space="0" w:color="auto"/>
              <w:right w:val="single" w:sz="4" w:space="0" w:color="auto"/>
            </w:tcBorders>
          </w:tcPr>
          <w:p w:rsidR="004C5DE6" w:rsidRPr="000803AE" w:rsidRDefault="004C5DE6"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Delisting.</w:t>
            </w: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Delisting upon </w:t>
            </w:r>
            <w:r w:rsidR="00F147FF" w:rsidRPr="000803AE">
              <w:rPr>
                <w:rFonts w:ascii="Times New Roman" w:hint="eastAsia"/>
                <w:color w:val="auto"/>
                <w:sz w:val="20"/>
              </w:rPr>
              <w:t>maturity date</w:t>
            </w:r>
            <w:r w:rsidRPr="000803AE">
              <w:rPr>
                <w:rFonts w:ascii="Times New Roman" w:hint="eastAsia"/>
                <w:color w:val="auto"/>
                <w:sz w:val="20"/>
              </w:rPr>
              <w:t>.</w:t>
            </w: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AD18D9" w:rsidRPr="000803AE" w:rsidRDefault="00AD18D9" w:rsidP="00AD18D9">
            <w:pPr>
              <w:pStyle w:val="30"/>
              <w:adjustRightInd w:val="0"/>
              <w:snapToGrid w:val="0"/>
              <w:spacing w:line="240" w:lineRule="auto"/>
              <w:ind w:left="245" w:hanging="245"/>
              <w:jc w:val="left"/>
              <w:rPr>
                <w:rFonts w:ascii="Times New Roman"/>
                <w:color w:val="auto"/>
                <w:sz w:val="20"/>
              </w:rPr>
            </w:pPr>
          </w:p>
          <w:p w:rsidR="004C5DE6" w:rsidRPr="000803AE" w:rsidRDefault="004C5DE6" w:rsidP="00171ED4">
            <w:pPr>
              <w:pStyle w:val="30"/>
              <w:numPr>
                <w:ilvl w:val="0"/>
                <w:numId w:val="450"/>
              </w:numPr>
              <w:adjustRightInd w:val="0"/>
              <w:snapToGrid w:val="0"/>
              <w:spacing w:line="240" w:lineRule="auto"/>
              <w:ind w:left="245" w:hanging="245"/>
              <w:jc w:val="left"/>
              <w:rPr>
                <w:rFonts w:ascii="Times New Roman"/>
                <w:color w:val="auto"/>
                <w:sz w:val="20"/>
              </w:rPr>
            </w:pPr>
            <w:r w:rsidRPr="000803AE">
              <w:rPr>
                <w:rFonts w:ascii="Times New Roman" w:hint="eastAsia"/>
                <w:color w:val="auto"/>
                <w:sz w:val="20"/>
              </w:rPr>
              <w:t xml:space="preserve">Early delisting (including the reasons listed in Article 50-8 of the </w:t>
            </w:r>
            <w:r w:rsidRPr="000803AE">
              <w:rPr>
                <w:rFonts w:ascii="Times New Roman"/>
                <w:color w:val="auto"/>
                <w:sz w:val="20"/>
              </w:rPr>
              <w:t>Operating Rules of the Ta</w:t>
            </w:r>
            <w:r w:rsidR="00AD18D9" w:rsidRPr="000803AE">
              <w:rPr>
                <w:rFonts w:ascii="Times New Roman"/>
                <w:color w:val="auto"/>
                <w:sz w:val="20"/>
              </w:rPr>
              <w:t>iwan Stock Exchange Corporation or compulsory redemption)</w:t>
            </w:r>
            <w:r w:rsidR="005F6A22" w:rsidRPr="000803AE">
              <w:rPr>
                <w:rFonts w:ascii="Times New Roman" w:hint="eastAsia"/>
                <w:color w:val="auto"/>
                <w:sz w:val="20"/>
              </w:rPr>
              <w:t>.</w:t>
            </w: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p w:rsidR="00AD18D9" w:rsidRPr="000803AE" w:rsidRDefault="00AD18D9" w:rsidP="004C5DE6">
            <w:pPr>
              <w:pStyle w:val="30"/>
              <w:adjustRightInd w:val="0"/>
              <w:snapToGrid w:val="0"/>
              <w:spacing w:line="240" w:lineRule="auto"/>
              <w:jc w:val="left"/>
              <w:rPr>
                <w:rFonts w:ascii="Times New Roman"/>
                <w:color w:val="auto"/>
                <w:sz w:val="20"/>
              </w:rPr>
            </w:pPr>
          </w:p>
        </w:tc>
        <w:tc>
          <w:tcPr>
            <w:tcW w:w="3686" w:type="dxa"/>
            <w:tcBorders>
              <w:top w:val="single" w:sz="4" w:space="0" w:color="auto"/>
              <w:left w:val="single" w:sz="4" w:space="0" w:color="auto"/>
              <w:bottom w:val="single" w:sz="4" w:space="0" w:color="auto"/>
              <w:right w:val="single" w:sz="4" w:space="0" w:color="auto"/>
            </w:tcBorders>
          </w:tcPr>
          <w:p w:rsidR="004C5DE6" w:rsidRPr="000803AE" w:rsidRDefault="004C5DE6" w:rsidP="005E0B2C">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A notice should be sent to </w:t>
            </w:r>
            <w:r w:rsidRPr="000803AE">
              <w:rPr>
                <w:rFonts w:ascii="Times New Roman"/>
                <w:color w:val="auto"/>
                <w:sz w:val="20"/>
              </w:rPr>
              <w:t>Taiwan Stock Exchange Corporation</w:t>
            </w:r>
            <w:r w:rsidRPr="000803AE">
              <w:rPr>
                <w:rFonts w:ascii="Times New Roman" w:hint="eastAsia"/>
                <w:color w:val="auto"/>
                <w:sz w:val="20"/>
              </w:rPr>
              <w:t xml:space="preserve"> prior to 30 business days of the </w:t>
            </w:r>
            <w:r w:rsidR="00F147FF" w:rsidRPr="000803AE">
              <w:rPr>
                <w:rFonts w:ascii="Times New Roman" w:hint="eastAsia"/>
                <w:color w:val="auto"/>
                <w:sz w:val="20"/>
              </w:rPr>
              <w:t>maturity date</w:t>
            </w:r>
            <w:r w:rsidRPr="000803AE">
              <w:rPr>
                <w:rFonts w:ascii="Times New Roman" w:hint="eastAsia"/>
                <w:color w:val="auto"/>
                <w:sz w:val="20"/>
              </w:rPr>
              <w:t>.</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media coverage.</w:t>
            </w: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p>
          <w:p w:rsidR="00AD18D9" w:rsidRPr="000803AE" w:rsidRDefault="00AD18D9" w:rsidP="00AD18D9">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 xml:space="preserve">The following business day from the day when the </w:t>
            </w:r>
            <w:r w:rsidRPr="000803AE">
              <w:rPr>
                <w:rFonts w:ascii="Times New Roman"/>
                <w:color w:val="auto"/>
                <w:sz w:val="20"/>
              </w:rPr>
              <w:t>requirement</w:t>
            </w:r>
            <w:r w:rsidRPr="000803AE">
              <w:rPr>
                <w:rFonts w:ascii="Times New Roman" w:hint="eastAsia"/>
                <w:color w:val="auto"/>
                <w:sz w:val="20"/>
              </w:rPr>
              <w:t xml:space="preserve"> is fulfilled.</w:t>
            </w:r>
          </w:p>
        </w:tc>
        <w:tc>
          <w:tcPr>
            <w:tcW w:w="4252" w:type="dxa"/>
            <w:tcBorders>
              <w:top w:val="single" w:sz="4" w:space="0" w:color="auto"/>
              <w:left w:val="single" w:sz="4" w:space="0" w:color="auto"/>
              <w:bottom w:val="single" w:sz="4" w:space="0" w:color="auto"/>
              <w:right w:val="single" w:sz="4" w:space="0" w:color="auto"/>
            </w:tcBorders>
          </w:tcPr>
          <w:p w:rsidR="004C5DE6" w:rsidRPr="000803AE" w:rsidRDefault="004C5DE6">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should be sent to </w:t>
            </w:r>
            <w:r w:rsidRPr="000803AE">
              <w:rPr>
                <w:sz w:val="20"/>
              </w:rPr>
              <w:t>Taiwan Stock Exchange Corporation</w:t>
            </w:r>
            <w:r w:rsidRPr="000803AE">
              <w:rPr>
                <w:rFonts w:hint="eastAsia"/>
                <w:sz w:val="20"/>
              </w:rPr>
              <w:t xml:space="preserve"> and </w:t>
            </w: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eastAsia="標楷體" w:hint="eastAsia"/>
                <w:sz w:val="20"/>
                <w:szCs w:val="20"/>
              </w:rPr>
              <w:t>T</w:t>
            </w:r>
            <w:r w:rsidRPr="000803AE">
              <w:rPr>
                <w:rFonts w:eastAsia="標楷體"/>
                <w:sz w:val="20"/>
                <w:szCs w:val="20"/>
              </w:rPr>
              <w:t xml:space="preserve">he relevant information shall be uploaded to the Market Observation Post System (sii.twse.com.tw/filing of </w:t>
            </w:r>
            <w:r w:rsidRPr="000803AE">
              <w:rPr>
                <w:sz w:val="20"/>
                <w:szCs w:val="20"/>
              </w:rPr>
              <w:t>announcement</w:t>
            </w:r>
            <w:r w:rsidRPr="000803AE">
              <w:rPr>
                <w:rFonts w:hint="eastAsia"/>
                <w:sz w:val="20"/>
                <w:szCs w:val="20"/>
              </w:rPr>
              <w:t>s</w:t>
            </w:r>
            <w:r w:rsidRPr="000803AE">
              <w:rPr>
                <w:rFonts w:eastAsia="標楷體"/>
                <w:sz w:val="20"/>
                <w:szCs w:val="20"/>
              </w:rPr>
              <w:t>/</w:t>
            </w:r>
            <w:r w:rsidRPr="000803AE">
              <w:rPr>
                <w:rFonts w:eastAsia="標楷體" w:hint="eastAsia"/>
                <w:sz w:val="20"/>
                <w:szCs w:val="20"/>
              </w:rPr>
              <w:t xml:space="preserve">matters required to be filed under the </w:t>
            </w:r>
            <w:r w:rsidRPr="000803AE">
              <w:rPr>
                <w:rFonts w:eastAsia="標楷體"/>
                <w:sz w:val="20"/>
                <w:szCs w:val="20"/>
              </w:rPr>
              <w:t xml:space="preserve">Regulations Governing the Issuance of Exchange Traded Notes by Securities Firms) for </w:t>
            </w:r>
            <w:r w:rsidRPr="000803AE">
              <w:rPr>
                <w:rFonts w:eastAsia="標楷體" w:hint="eastAsia"/>
                <w:sz w:val="20"/>
                <w:szCs w:val="20"/>
              </w:rPr>
              <w:t>the</w:t>
            </w:r>
            <w:r w:rsidRPr="000803AE">
              <w:rPr>
                <w:rFonts w:eastAsia="標楷體"/>
                <w:sz w:val="20"/>
                <w:szCs w:val="20"/>
              </w:rPr>
              <w:t xml:space="preserve"> announcement of the material information.</w:t>
            </w:r>
          </w:p>
          <w:p w:rsidR="00AD18D9" w:rsidRPr="000803AE" w:rsidRDefault="00AD18D9" w:rsidP="00AD18D9">
            <w:pPr>
              <w:kinsoku w:val="0"/>
              <w:overflowPunct w:val="0"/>
              <w:snapToGrid w:val="0"/>
              <w:rPr>
                <w:rFonts w:eastAsia="標楷體"/>
                <w:sz w:val="20"/>
                <w:szCs w:val="20"/>
              </w:rPr>
            </w:pPr>
          </w:p>
          <w:p w:rsidR="00AD18D9" w:rsidRPr="000803AE" w:rsidRDefault="00AD18D9" w:rsidP="00AD18D9">
            <w:pPr>
              <w:kinsoku w:val="0"/>
              <w:overflowPunct w:val="0"/>
              <w:snapToGrid w:val="0"/>
              <w:rPr>
                <w:rFonts w:eastAsia="標楷體"/>
                <w:sz w:val="20"/>
                <w:szCs w:val="20"/>
              </w:rPr>
            </w:pPr>
            <w:r w:rsidRPr="000803AE">
              <w:rPr>
                <w:rFonts w:hint="eastAsia"/>
                <w:sz w:val="20"/>
              </w:rPr>
              <w:t xml:space="preserve">A notice of delisting timeline and relevant attachments should be sent to </w:t>
            </w:r>
            <w:r w:rsidRPr="000803AE">
              <w:rPr>
                <w:sz w:val="20"/>
              </w:rPr>
              <w:t>Taiwan Stock Exchange Corporation</w:t>
            </w:r>
            <w:r w:rsidRPr="000803AE">
              <w:rPr>
                <w:rFonts w:hint="eastAsia"/>
                <w:sz w:val="20"/>
              </w:rPr>
              <w:t>.</w:t>
            </w:r>
          </w:p>
        </w:tc>
        <w:tc>
          <w:tcPr>
            <w:tcW w:w="3780" w:type="dxa"/>
            <w:tcBorders>
              <w:top w:val="single" w:sz="4" w:space="0" w:color="auto"/>
              <w:left w:val="single" w:sz="4" w:space="0" w:color="auto"/>
              <w:bottom w:val="single" w:sz="4" w:space="0" w:color="auto"/>
              <w:right w:val="single" w:sz="4" w:space="0" w:color="auto"/>
            </w:tcBorders>
          </w:tcPr>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r>
            <w:r w:rsidRPr="000803AE">
              <w:rPr>
                <w:rFonts w:eastAsia="標楷體" w:hint="eastAsia"/>
                <w:sz w:val="20"/>
                <w:szCs w:val="20"/>
              </w:rPr>
              <w:t>Article 145 of the Securities Exchange Act.</w:t>
            </w:r>
          </w:p>
          <w:p w:rsidR="00AD18D9" w:rsidRPr="000803AE" w:rsidRDefault="00AD18D9" w:rsidP="00AD18D9">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007A4D0A" w:rsidRPr="000803AE">
              <w:rPr>
                <w:rFonts w:eastAsia="標楷體" w:hint="eastAsia"/>
                <w:sz w:val="20"/>
                <w:szCs w:val="20"/>
              </w:rPr>
              <w:t xml:space="preserve">Article 4 of the </w:t>
            </w:r>
            <w:r w:rsidR="007A4D0A" w:rsidRPr="000803AE">
              <w:rPr>
                <w:rFonts w:eastAsia="標楷體"/>
                <w:sz w:val="20"/>
                <w:szCs w:val="20"/>
              </w:rPr>
              <w:t>Taiwan Stock Exchange Corporation Contract for the Listing of Stock</w:t>
            </w:r>
            <w:r w:rsidR="007A4D0A" w:rsidRPr="000803AE">
              <w:rPr>
                <w:rFonts w:eastAsia="標楷體" w:hint="eastAsia"/>
                <w:sz w:val="20"/>
                <w:szCs w:val="20"/>
              </w:rPr>
              <w:t>.</w:t>
            </w:r>
          </w:p>
          <w:p w:rsidR="007A4D0A" w:rsidRPr="000803AE" w:rsidRDefault="007A4D0A" w:rsidP="00AD18D9">
            <w:pPr>
              <w:adjustRightInd w:val="0"/>
              <w:snapToGrid w:val="0"/>
              <w:ind w:left="332" w:hangingChars="166" w:hanging="332"/>
              <w:rPr>
                <w:sz w:val="20"/>
              </w:rPr>
            </w:pPr>
            <w:r w:rsidRPr="000803AE">
              <w:rPr>
                <w:rFonts w:eastAsia="標楷體" w:hint="eastAsia"/>
                <w:sz w:val="20"/>
                <w:szCs w:val="20"/>
              </w:rPr>
              <w:t>3.</w:t>
            </w:r>
            <w:r w:rsidRPr="000803AE">
              <w:rPr>
                <w:rFonts w:eastAsia="標楷體"/>
                <w:sz w:val="20"/>
                <w:szCs w:val="20"/>
              </w:rPr>
              <w:tab/>
            </w:r>
            <w:r w:rsidRPr="000803AE">
              <w:rPr>
                <w:rFonts w:hint="eastAsia"/>
                <w:sz w:val="20"/>
              </w:rPr>
              <w:t xml:space="preserve">Article 50-8, Article 52 and Article 52-1 of the </w:t>
            </w:r>
            <w:r w:rsidRPr="000803AE">
              <w:rPr>
                <w:sz w:val="20"/>
              </w:rPr>
              <w:t>Operating Rules of the Taiwan Stock Exchange Corporation</w:t>
            </w:r>
            <w:r w:rsidRPr="000803AE">
              <w:rPr>
                <w:rFonts w:hint="eastAsia"/>
                <w:sz w:val="20"/>
              </w:rPr>
              <w:t>.</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4.</w:t>
            </w:r>
            <w:r w:rsidRPr="000803AE">
              <w:rPr>
                <w:rFonts w:eastAsia="標楷體"/>
                <w:sz w:val="20"/>
                <w:szCs w:val="20"/>
              </w:rPr>
              <w:tab/>
            </w:r>
            <w:r w:rsidRPr="000803AE">
              <w:rPr>
                <w:rFonts w:eastAsia="標楷體" w:hint="eastAsia"/>
                <w:sz w:val="20"/>
                <w:szCs w:val="20"/>
              </w:rPr>
              <w:t xml:space="preserve">Article 8 of the Operating Procedures for the Review of </w:t>
            </w:r>
            <w:r w:rsidRPr="000803AE">
              <w:rPr>
                <w:rFonts w:eastAsia="標楷體"/>
                <w:sz w:val="20"/>
                <w:szCs w:val="20"/>
              </w:rPr>
              <w:t>Exchange Traded Note</w:t>
            </w:r>
            <w:r w:rsidRPr="000803AE">
              <w:rPr>
                <w:rFonts w:eastAsia="標楷體" w:hint="eastAsia"/>
                <w:sz w:val="20"/>
                <w:szCs w:val="20"/>
              </w:rPr>
              <w:t>s for Listing by the Taiwan S</w:t>
            </w:r>
            <w:r w:rsidRPr="000803AE">
              <w:rPr>
                <w:rFonts w:eastAsia="標楷體"/>
                <w:sz w:val="20"/>
                <w:szCs w:val="20"/>
              </w:rPr>
              <w:t>t</w:t>
            </w:r>
            <w:r w:rsidRPr="000803AE">
              <w:rPr>
                <w:rFonts w:eastAsia="標楷體" w:hint="eastAsia"/>
                <w:sz w:val="20"/>
                <w:szCs w:val="20"/>
              </w:rPr>
              <w:t>ock Exchange Corporation.</w:t>
            </w:r>
          </w:p>
          <w:p w:rsidR="007A4D0A" w:rsidRPr="000803AE" w:rsidRDefault="007A4D0A" w:rsidP="00AD18D9">
            <w:pPr>
              <w:adjustRightInd w:val="0"/>
              <w:snapToGrid w:val="0"/>
              <w:ind w:left="332" w:hangingChars="166" w:hanging="332"/>
              <w:rPr>
                <w:rFonts w:eastAsia="標楷體"/>
                <w:sz w:val="20"/>
                <w:szCs w:val="20"/>
              </w:rPr>
            </w:pPr>
            <w:r w:rsidRPr="000803AE">
              <w:rPr>
                <w:rFonts w:eastAsia="標楷體" w:hint="eastAsia"/>
                <w:sz w:val="20"/>
                <w:szCs w:val="20"/>
              </w:rPr>
              <w:t>5.</w:t>
            </w:r>
            <w:r w:rsidRPr="000803AE">
              <w:rPr>
                <w:rFonts w:eastAsia="標楷體"/>
                <w:sz w:val="20"/>
                <w:szCs w:val="20"/>
              </w:rPr>
              <w:tab/>
            </w:r>
            <w:r w:rsidR="002F1A62" w:rsidRPr="000803AE">
              <w:rPr>
                <w:rFonts w:eastAsia="標楷體" w:hint="eastAsia"/>
                <w:sz w:val="20"/>
                <w:szCs w:val="20"/>
              </w:rPr>
              <w:t xml:space="preserve">Paragraph 3, Article 17 of the </w:t>
            </w:r>
            <w:r w:rsidR="002F1A62" w:rsidRPr="000803AE">
              <w:rPr>
                <w:rFonts w:eastAsia="標楷體"/>
                <w:sz w:val="20"/>
                <w:szCs w:val="20"/>
              </w:rPr>
              <w:t>Regulations Governing the Issuance of Exchange Traded Notes by Securities Firms</w:t>
            </w:r>
            <w:r w:rsidR="002F1A62" w:rsidRPr="000803AE">
              <w:rPr>
                <w:rFonts w:eastAsia="標楷體" w:hint="eastAsia"/>
                <w:sz w:val="20"/>
                <w:szCs w:val="20"/>
              </w:rPr>
              <w:t>.</w:t>
            </w:r>
          </w:p>
          <w:p w:rsidR="00AD18D9" w:rsidRPr="000803AE" w:rsidRDefault="002F1A62" w:rsidP="00AD18D9">
            <w:pPr>
              <w:adjustRightInd w:val="0"/>
              <w:snapToGrid w:val="0"/>
              <w:ind w:left="332" w:hangingChars="166" w:hanging="332"/>
              <w:rPr>
                <w:rFonts w:eastAsia="標楷體"/>
                <w:sz w:val="20"/>
                <w:szCs w:val="20"/>
              </w:rPr>
            </w:pPr>
            <w:r w:rsidRPr="000803AE">
              <w:rPr>
                <w:rFonts w:eastAsia="標楷體" w:hint="eastAsia"/>
                <w:sz w:val="20"/>
                <w:szCs w:val="20"/>
              </w:rPr>
              <w:t>6</w:t>
            </w:r>
            <w:r w:rsidR="00AD18D9" w:rsidRPr="000803AE">
              <w:rPr>
                <w:rFonts w:eastAsia="標楷體"/>
                <w:sz w:val="20"/>
                <w:szCs w:val="20"/>
              </w:rPr>
              <w:t>.</w:t>
            </w:r>
            <w:r w:rsidR="00AD18D9" w:rsidRPr="000803AE">
              <w:rPr>
                <w:rFonts w:eastAsia="標楷體"/>
                <w:sz w:val="20"/>
                <w:szCs w:val="20"/>
              </w:rPr>
              <w:tab/>
            </w:r>
            <w:r w:rsidR="00AD18D9" w:rsidRPr="000803AE">
              <w:rPr>
                <w:rFonts w:eastAsia="標楷體" w:hint="eastAsia"/>
                <w:sz w:val="20"/>
                <w:szCs w:val="20"/>
              </w:rPr>
              <w:t xml:space="preserve">Paragraph 14, Article 3 of the </w:t>
            </w:r>
            <w:r w:rsidR="00AD18D9"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00AD18D9" w:rsidRPr="000803AE">
              <w:rPr>
                <w:rFonts w:eastAsia="標楷體" w:hint="eastAsia"/>
                <w:sz w:val="20"/>
                <w:szCs w:val="20"/>
              </w:rPr>
              <w:t>.</w:t>
            </w:r>
          </w:p>
          <w:p w:rsidR="004C5DE6" w:rsidRPr="000803AE" w:rsidRDefault="002F1A62" w:rsidP="002F1A62">
            <w:pPr>
              <w:adjustRightInd w:val="0"/>
              <w:snapToGrid w:val="0"/>
              <w:ind w:left="332" w:hangingChars="166" w:hanging="332"/>
              <w:rPr>
                <w:rFonts w:eastAsia="標楷體"/>
                <w:sz w:val="20"/>
                <w:szCs w:val="20"/>
              </w:rPr>
            </w:pPr>
            <w:r w:rsidRPr="000803AE">
              <w:rPr>
                <w:rFonts w:eastAsia="標楷體" w:hint="eastAsia"/>
                <w:sz w:val="20"/>
                <w:szCs w:val="20"/>
              </w:rPr>
              <w:t>7</w:t>
            </w:r>
            <w:r w:rsidR="00AD18D9" w:rsidRPr="000803AE">
              <w:rPr>
                <w:rFonts w:eastAsia="標楷體" w:hint="eastAsia"/>
                <w:sz w:val="20"/>
                <w:szCs w:val="20"/>
              </w:rPr>
              <w:t>.</w:t>
            </w:r>
            <w:r w:rsidR="00AD18D9" w:rsidRPr="000803AE">
              <w:rPr>
                <w:rFonts w:eastAsia="標楷體"/>
                <w:sz w:val="20"/>
                <w:szCs w:val="20"/>
              </w:rPr>
              <w:tab/>
            </w:r>
            <w:r w:rsidR="00AD18D9" w:rsidRPr="000803AE">
              <w:rPr>
                <w:rFonts w:eastAsia="標楷體" w:hint="eastAsia"/>
                <w:sz w:val="20"/>
                <w:szCs w:val="20"/>
              </w:rPr>
              <w:t xml:space="preserve">Article 2 of the </w:t>
            </w:r>
            <w:r w:rsidR="00AD18D9" w:rsidRPr="000803AE">
              <w:rPr>
                <w:rFonts w:eastAsia="標楷體"/>
                <w:sz w:val="20"/>
                <w:szCs w:val="20"/>
              </w:rPr>
              <w:t>Taiwan Stock Exchange Corporation Procedures for Verification and Disclosure of Material Information of Listed Exchange Traded Notes by Securities Firms</w:t>
            </w:r>
            <w:r w:rsidR="00AD18D9" w:rsidRPr="000803AE">
              <w:rPr>
                <w:rFonts w:eastAsia="標楷體" w:hint="eastAsia"/>
                <w:sz w:val="20"/>
                <w:szCs w:val="20"/>
              </w:rPr>
              <w:t>.</w:t>
            </w:r>
          </w:p>
        </w:tc>
      </w:tr>
      <w:tr w:rsidR="002F1A62" w:rsidRPr="000803AE" w:rsidTr="004C5DE6">
        <w:trPr>
          <w:trHeight w:val="2454"/>
        </w:trPr>
        <w:tc>
          <w:tcPr>
            <w:tcW w:w="720" w:type="dxa"/>
            <w:tcBorders>
              <w:top w:val="single" w:sz="4" w:space="0" w:color="auto"/>
              <w:left w:val="single" w:sz="4" w:space="0" w:color="auto"/>
              <w:bottom w:val="single" w:sz="4" w:space="0" w:color="auto"/>
              <w:right w:val="single" w:sz="4" w:space="0" w:color="auto"/>
            </w:tcBorders>
            <w:vAlign w:val="center"/>
          </w:tcPr>
          <w:p w:rsidR="002F1A62" w:rsidRPr="000803AE" w:rsidRDefault="002F1A62" w:rsidP="002A5B60">
            <w:pPr>
              <w:kinsoku w:val="0"/>
              <w:overflowPunct w:val="0"/>
              <w:adjustRightInd w:val="0"/>
              <w:snapToGrid w:val="0"/>
              <w:jc w:val="center"/>
              <w:rPr>
                <w:rFonts w:eastAsia="標楷體"/>
                <w:sz w:val="20"/>
                <w:szCs w:val="20"/>
              </w:rPr>
            </w:pPr>
            <w:r w:rsidRPr="000803AE">
              <w:rPr>
                <w:rFonts w:eastAsia="標楷體"/>
                <w:sz w:val="20"/>
                <w:szCs w:val="20"/>
              </w:rPr>
              <w:t>11</w:t>
            </w:r>
          </w:p>
        </w:tc>
        <w:tc>
          <w:tcPr>
            <w:tcW w:w="2682" w:type="dxa"/>
            <w:tcBorders>
              <w:top w:val="single" w:sz="4" w:space="0" w:color="auto"/>
              <w:left w:val="single" w:sz="4" w:space="0" w:color="auto"/>
              <w:bottom w:val="single" w:sz="4" w:space="0" w:color="auto"/>
              <w:right w:val="single" w:sz="4" w:space="0" w:color="auto"/>
            </w:tcBorders>
          </w:tcPr>
          <w:p w:rsidR="002F1A62" w:rsidRPr="000803AE" w:rsidRDefault="005F6A22" w:rsidP="004C5DE6">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M</w:t>
            </w:r>
            <w:r w:rsidRPr="000803AE">
              <w:rPr>
                <w:rFonts w:ascii="Times New Roman"/>
                <w:color w:val="auto"/>
                <w:sz w:val="20"/>
              </w:rPr>
              <w:t xml:space="preserve">aterial information to </w:t>
            </w:r>
            <w:r w:rsidRPr="000803AE">
              <w:rPr>
                <w:rFonts w:ascii="Times New Roman" w:hint="eastAsia"/>
                <w:color w:val="auto"/>
                <w:sz w:val="20"/>
              </w:rPr>
              <w:t xml:space="preserve">be uploaded to </w:t>
            </w:r>
            <w:r w:rsidRPr="000803AE">
              <w:rPr>
                <w:rFonts w:ascii="Times New Roman"/>
                <w:color w:val="auto"/>
                <w:sz w:val="20"/>
              </w:rPr>
              <w:t>the Internet information reporting system designated by the Taiwan Stock Exchange Corporation.</w:t>
            </w:r>
          </w:p>
        </w:tc>
        <w:tc>
          <w:tcPr>
            <w:tcW w:w="3686" w:type="dxa"/>
            <w:tcBorders>
              <w:top w:val="single" w:sz="4" w:space="0" w:color="auto"/>
              <w:left w:val="single" w:sz="4" w:space="0" w:color="auto"/>
              <w:bottom w:val="single" w:sz="4" w:space="0" w:color="auto"/>
              <w:right w:val="single" w:sz="4" w:space="0" w:color="auto"/>
            </w:tcBorders>
          </w:tcPr>
          <w:p w:rsidR="002F1A62" w:rsidRPr="000803AE" w:rsidRDefault="005F6A22" w:rsidP="005E0B2C">
            <w:pPr>
              <w:pStyle w:val="30"/>
              <w:adjustRightInd w:val="0"/>
              <w:snapToGrid w:val="0"/>
              <w:spacing w:line="240" w:lineRule="auto"/>
              <w:jc w:val="left"/>
              <w:rPr>
                <w:rFonts w:ascii="Times New Roman"/>
                <w:color w:val="auto"/>
                <w:sz w:val="20"/>
              </w:rPr>
            </w:pPr>
            <w:r w:rsidRPr="000803AE">
              <w:rPr>
                <w:rFonts w:ascii="Times New Roman" w:hint="eastAsia"/>
                <w:color w:val="auto"/>
                <w:sz w:val="20"/>
              </w:rPr>
              <w:t>The day of occurrence of the event or prior to the trading time on the following business day from the date of the media coverage.</w:t>
            </w:r>
          </w:p>
        </w:tc>
        <w:tc>
          <w:tcPr>
            <w:tcW w:w="4252" w:type="dxa"/>
            <w:tcBorders>
              <w:top w:val="single" w:sz="4" w:space="0" w:color="auto"/>
              <w:left w:val="single" w:sz="4" w:space="0" w:color="auto"/>
              <w:bottom w:val="single" w:sz="4" w:space="0" w:color="auto"/>
              <w:right w:val="single" w:sz="4" w:space="0" w:color="auto"/>
            </w:tcBorders>
          </w:tcPr>
          <w:p w:rsidR="002F1A62" w:rsidRPr="000803AE" w:rsidRDefault="005F6A22">
            <w:pPr>
              <w:kinsoku w:val="0"/>
              <w:overflowPunct w:val="0"/>
              <w:snapToGrid w:val="0"/>
              <w:rPr>
                <w:rFonts w:eastAsia="標楷體"/>
                <w:sz w:val="20"/>
                <w:szCs w:val="20"/>
              </w:rPr>
            </w:pPr>
            <w:r w:rsidRPr="000803AE">
              <w:rPr>
                <w:rFonts w:eastAsia="標楷體" w:hint="eastAsia"/>
                <w:sz w:val="20"/>
                <w:szCs w:val="20"/>
              </w:rPr>
              <w:t xml:space="preserve">The relevant data shall be uploaded to the </w:t>
            </w:r>
            <w:r w:rsidRPr="000803AE">
              <w:rPr>
                <w:sz w:val="20"/>
              </w:rPr>
              <w:t>information reporting system designated by the Taiwan Stock Exchange Corporation</w:t>
            </w:r>
            <w:r w:rsidRPr="000803AE">
              <w:rPr>
                <w:rFonts w:hint="eastAsia"/>
                <w:sz w:val="20"/>
              </w:rPr>
              <w:t xml:space="preserve"> for the announcement of material information.</w:t>
            </w:r>
          </w:p>
        </w:tc>
        <w:tc>
          <w:tcPr>
            <w:tcW w:w="3780" w:type="dxa"/>
            <w:tcBorders>
              <w:top w:val="single" w:sz="4" w:space="0" w:color="auto"/>
              <w:left w:val="single" w:sz="4" w:space="0" w:color="auto"/>
              <w:bottom w:val="single" w:sz="4" w:space="0" w:color="auto"/>
              <w:right w:val="single" w:sz="4" w:space="0" w:color="auto"/>
            </w:tcBorders>
          </w:tcPr>
          <w:p w:rsidR="005F6A22" w:rsidRPr="000803AE" w:rsidRDefault="005F6A22" w:rsidP="005F6A22">
            <w:pPr>
              <w:adjustRightInd w:val="0"/>
              <w:snapToGrid w:val="0"/>
              <w:ind w:left="332" w:hangingChars="166" w:hanging="332"/>
              <w:rPr>
                <w:rFonts w:eastAsia="標楷體"/>
                <w:sz w:val="20"/>
                <w:szCs w:val="20"/>
              </w:rPr>
            </w:pPr>
            <w:r w:rsidRPr="000803AE">
              <w:rPr>
                <w:rFonts w:eastAsia="標楷體"/>
                <w:sz w:val="20"/>
                <w:szCs w:val="20"/>
              </w:rPr>
              <w:t>1.</w:t>
            </w:r>
            <w:r w:rsidRPr="000803AE">
              <w:rPr>
                <w:rFonts w:eastAsia="標楷體"/>
                <w:sz w:val="20"/>
                <w:szCs w:val="20"/>
              </w:rPr>
              <w:tab/>
              <w:t>Taiwan Stock Exchange Corporation Procedures for Verification and Disclosure of Material Information of Listed Exchange Traded Notes by Securities Firms</w:t>
            </w:r>
            <w:r w:rsidRPr="000803AE">
              <w:rPr>
                <w:rFonts w:eastAsia="標楷體" w:hint="eastAsia"/>
                <w:sz w:val="20"/>
                <w:szCs w:val="20"/>
              </w:rPr>
              <w:t>.</w:t>
            </w:r>
          </w:p>
          <w:p w:rsidR="002F1A62" w:rsidRPr="000803AE" w:rsidRDefault="005F6A22" w:rsidP="005F6A22">
            <w:pPr>
              <w:adjustRightInd w:val="0"/>
              <w:snapToGrid w:val="0"/>
              <w:ind w:left="332" w:hangingChars="166" w:hanging="332"/>
              <w:rPr>
                <w:rFonts w:eastAsia="標楷體"/>
                <w:sz w:val="20"/>
                <w:szCs w:val="20"/>
              </w:rPr>
            </w:pPr>
            <w:r w:rsidRPr="000803AE">
              <w:rPr>
                <w:rFonts w:eastAsia="標楷體" w:hint="eastAsia"/>
                <w:sz w:val="20"/>
                <w:szCs w:val="20"/>
              </w:rPr>
              <w:t>2.</w:t>
            </w:r>
            <w:r w:rsidRPr="000803AE">
              <w:rPr>
                <w:rFonts w:eastAsia="標楷體"/>
                <w:sz w:val="20"/>
                <w:szCs w:val="20"/>
              </w:rPr>
              <w:tab/>
            </w:r>
            <w:r w:rsidRPr="000803AE">
              <w:rPr>
                <w:rFonts w:eastAsia="標楷體" w:hint="eastAsia"/>
                <w:sz w:val="20"/>
                <w:szCs w:val="20"/>
              </w:rPr>
              <w:t xml:space="preserve">Paragraph 14, Article 3 of the </w:t>
            </w:r>
            <w:r w:rsidRPr="000803AE">
              <w:rPr>
                <w:rFonts w:eastAsia="標楷體"/>
                <w:sz w:val="20"/>
                <w:szCs w:val="20"/>
              </w:rPr>
              <w:t>Taiwan Stock Exchange Corporation Rules Governing Information Filing by Companies with TWSE Listed Securities and Offshore Fund Institutions with TWSE Listed Offshore Exchange-Traded Funds</w:t>
            </w:r>
            <w:r w:rsidRPr="000803AE">
              <w:rPr>
                <w:rFonts w:eastAsia="標楷體" w:hint="eastAsia"/>
                <w:sz w:val="20"/>
                <w:szCs w:val="20"/>
              </w:rPr>
              <w:t>.</w:t>
            </w:r>
          </w:p>
        </w:tc>
      </w:tr>
    </w:tbl>
    <w:p w:rsidR="002A5B60" w:rsidRPr="000803AE" w:rsidRDefault="002A5B60" w:rsidP="003716D3">
      <w:pPr>
        <w:snapToGrid w:val="0"/>
        <w:rPr>
          <w:sz w:val="20"/>
          <w:szCs w:val="20"/>
        </w:rPr>
      </w:pPr>
    </w:p>
    <w:p w:rsidR="00D86D5A" w:rsidRPr="000803AE" w:rsidRDefault="00D86D5A" w:rsidP="003716D3">
      <w:pPr>
        <w:snapToGrid w:val="0"/>
        <w:rPr>
          <w:sz w:val="20"/>
          <w:szCs w:val="20"/>
        </w:rPr>
      </w:pPr>
    </w:p>
    <w:p w:rsidR="00D86D5A" w:rsidRPr="000803AE" w:rsidRDefault="00D86D5A" w:rsidP="003716D3">
      <w:pPr>
        <w:snapToGrid w:val="0"/>
        <w:rPr>
          <w:sz w:val="20"/>
          <w:szCs w:val="20"/>
        </w:rPr>
      </w:pPr>
    </w:p>
    <w:p w:rsidR="00CF7861" w:rsidRPr="009E3F9E" w:rsidRDefault="00CF7861" w:rsidP="003716D3">
      <w:pPr>
        <w:snapToGrid w:val="0"/>
        <w:rPr>
          <w:rFonts w:eastAsia="標楷體"/>
          <w:sz w:val="20"/>
          <w:szCs w:val="20"/>
        </w:rPr>
      </w:pPr>
      <w:r w:rsidRPr="000803AE">
        <w:rPr>
          <w:sz w:val="20"/>
          <w:szCs w:val="20"/>
        </w:rPr>
        <w:t>The English translation of this document is provided by Lee and Li, Attorneys-at-Law. In the event of any discrepancies between the Chinese version and the English version, the Chinese manual should prevail.</w:t>
      </w:r>
    </w:p>
    <w:sectPr w:rsidR="00CF7861" w:rsidRPr="009E3F9E" w:rsidSect="00234980">
      <w:pgSz w:w="16838" w:h="11906" w:orient="landscape"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601" w:rsidRDefault="00BE2601">
      <w:r>
        <w:separator/>
      </w:r>
    </w:p>
  </w:endnote>
  <w:endnote w:type="continuationSeparator" w:id="0">
    <w:p w:rsidR="00BE2601" w:rsidRDefault="00BE2601">
      <w:r>
        <w:continuationSeparator/>
      </w:r>
    </w:p>
  </w:endnote>
  <w:endnote w:type="continuationNotice" w:id="1">
    <w:p w:rsidR="00BE2601" w:rsidRDefault="00BE2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5B9" w:rsidRDefault="001115B9">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115B9" w:rsidRDefault="001115B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5B9" w:rsidRDefault="001115B9" w:rsidP="00234980">
    <w:pPr>
      <w:pStyle w:val="a5"/>
      <w:jc w:val="center"/>
    </w:pPr>
    <w:r>
      <w:rPr>
        <w:rStyle w:val="a9"/>
        <w:rFonts w:hint="eastAsia"/>
      </w:rPr>
      <w:t xml:space="preserve">- </w:t>
    </w:r>
    <w:r>
      <w:rPr>
        <w:rStyle w:val="a9"/>
      </w:rPr>
      <w:fldChar w:fldCharType="begin"/>
    </w:r>
    <w:r>
      <w:rPr>
        <w:rStyle w:val="a9"/>
      </w:rPr>
      <w:instrText xml:space="preserve">PAGE  </w:instrText>
    </w:r>
    <w:r>
      <w:rPr>
        <w:rStyle w:val="a9"/>
      </w:rPr>
      <w:fldChar w:fldCharType="separate"/>
    </w:r>
    <w:r w:rsidR="005F688A">
      <w:rPr>
        <w:rStyle w:val="a9"/>
        <w:noProof/>
      </w:rPr>
      <w:t>163</w:t>
    </w:r>
    <w:r>
      <w:rPr>
        <w:rStyle w:val="a9"/>
      </w:rPr>
      <w:fldChar w:fldCharType="end"/>
    </w: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601" w:rsidRDefault="00BE2601">
      <w:r>
        <w:separator/>
      </w:r>
    </w:p>
  </w:footnote>
  <w:footnote w:type="continuationSeparator" w:id="0">
    <w:p w:rsidR="00BE2601" w:rsidRDefault="00BE2601">
      <w:r>
        <w:continuationSeparator/>
      </w:r>
    </w:p>
  </w:footnote>
  <w:footnote w:type="continuationNotice" w:id="1">
    <w:p w:rsidR="00BE2601" w:rsidRDefault="00BE260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F1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0597973"/>
    <w:multiLevelType w:val="hybridMultilevel"/>
    <w:tmpl w:val="141CC0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09C7DDD"/>
    <w:multiLevelType w:val="hybridMultilevel"/>
    <w:tmpl w:val="BE08EE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0BB374F"/>
    <w:multiLevelType w:val="hybridMultilevel"/>
    <w:tmpl w:val="3D6CB8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1152DFC"/>
    <w:multiLevelType w:val="hybridMultilevel"/>
    <w:tmpl w:val="C756A1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2225A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022F00AE"/>
    <w:multiLevelType w:val="hybridMultilevel"/>
    <w:tmpl w:val="7FBCE5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02A34B46"/>
    <w:multiLevelType w:val="hybridMultilevel"/>
    <w:tmpl w:val="9864AF02"/>
    <w:lvl w:ilvl="0" w:tplc="7E18EE66">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2CB64D2"/>
    <w:multiLevelType w:val="hybridMultilevel"/>
    <w:tmpl w:val="2466DEB6"/>
    <w:lvl w:ilvl="0" w:tplc="4DDA1272">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32A0743"/>
    <w:multiLevelType w:val="hybridMultilevel"/>
    <w:tmpl w:val="678E35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03697A1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038F2CAE"/>
    <w:multiLevelType w:val="hybridMultilevel"/>
    <w:tmpl w:val="A2C627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03D36D4D"/>
    <w:multiLevelType w:val="hybridMultilevel"/>
    <w:tmpl w:val="04EE7C9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04421339"/>
    <w:multiLevelType w:val="hybridMultilevel"/>
    <w:tmpl w:val="52BEBFD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048C0D2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04AF4AE8"/>
    <w:multiLevelType w:val="hybridMultilevel"/>
    <w:tmpl w:val="C9BCBB84"/>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05122612"/>
    <w:multiLevelType w:val="hybridMultilevel"/>
    <w:tmpl w:val="6D7A3C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059B3845"/>
    <w:multiLevelType w:val="hybridMultilevel"/>
    <w:tmpl w:val="BF301DA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05A074CF"/>
    <w:multiLevelType w:val="hybridMultilevel"/>
    <w:tmpl w:val="D7CE7CAE"/>
    <w:lvl w:ilvl="0" w:tplc="0A8E546C">
      <w:start w:val="5"/>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065760B0"/>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07004946"/>
    <w:multiLevelType w:val="hybridMultilevel"/>
    <w:tmpl w:val="6AAE2A6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07016801"/>
    <w:multiLevelType w:val="hybridMultilevel"/>
    <w:tmpl w:val="C3869A02"/>
    <w:lvl w:ilvl="0" w:tplc="EACE7FC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070871D8"/>
    <w:multiLevelType w:val="hybridMultilevel"/>
    <w:tmpl w:val="39DAF342"/>
    <w:lvl w:ilvl="0" w:tplc="E0C80B2C">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07196A98"/>
    <w:multiLevelType w:val="hybridMultilevel"/>
    <w:tmpl w:val="21F8730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07307952"/>
    <w:multiLevelType w:val="hybridMultilevel"/>
    <w:tmpl w:val="0E2E4C2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0738122B"/>
    <w:multiLevelType w:val="hybridMultilevel"/>
    <w:tmpl w:val="5CCA1874"/>
    <w:lvl w:ilvl="0" w:tplc="6820F2E8">
      <w:start w:val="1"/>
      <w:numFmt w:val="decimal"/>
      <w:lvlText w:val="%1."/>
      <w:lvlJc w:val="left"/>
      <w:pPr>
        <w:tabs>
          <w:tab w:val="num" w:pos="360"/>
        </w:tabs>
        <w:ind w:left="360" w:hanging="360"/>
      </w:pPr>
      <w:rPr>
        <w:rFonts w:hint="default"/>
        <w:color w:val="auto"/>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077B3BF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07950162"/>
    <w:multiLevelType w:val="hybridMultilevel"/>
    <w:tmpl w:val="6706E4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07C3722A"/>
    <w:multiLevelType w:val="hybridMultilevel"/>
    <w:tmpl w:val="6C5A30A0"/>
    <w:lvl w:ilvl="0" w:tplc="44086600">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08684175"/>
    <w:multiLevelType w:val="hybridMultilevel"/>
    <w:tmpl w:val="E3D86E9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087D5A8A"/>
    <w:multiLevelType w:val="hybridMultilevel"/>
    <w:tmpl w:val="69F43C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08B52916"/>
    <w:multiLevelType w:val="hybridMultilevel"/>
    <w:tmpl w:val="0624E9A2"/>
    <w:lvl w:ilvl="0" w:tplc="682E038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08D86AA3"/>
    <w:multiLevelType w:val="hybridMultilevel"/>
    <w:tmpl w:val="5E72A87C"/>
    <w:lvl w:ilvl="0" w:tplc="7FA69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08FE2D6B"/>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15:restartNumberingAfterBreak="0">
    <w:nsid w:val="092D45FB"/>
    <w:multiLevelType w:val="hybridMultilevel"/>
    <w:tmpl w:val="4D6446A0"/>
    <w:lvl w:ilvl="0" w:tplc="FFFFFFFF">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15:restartNumberingAfterBreak="0">
    <w:nsid w:val="097755A6"/>
    <w:multiLevelType w:val="hybridMultilevel"/>
    <w:tmpl w:val="1BECB224"/>
    <w:lvl w:ilvl="0" w:tplc="8AFC6D68">
      <w:start w:val="1"/>
      <w:numFmt w:val="decimal"/>
      <w:lvlText w:val="%1."/>
      <w:lvlJc w:val="left"/>
      <w:pPr>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09FF3855"/>
    <w:multiLevelType w:val="hybridMultilevel"/>
    <w:tmpl w:val="D5D850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0A0E6F3D"/>
    <w:multiLevelType w:val="hybridMultilevel"/>
    <w:tmpl w:val="A264787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15:restartNumberingAfterBreak="0">
    <w:nsid w:val="0A103C7D"/>
    <w:multiLevelType w:val="hybridMultilevel"/>
    <w:tmpl w:val="80EE98D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0A4E7820"/>
    <w:multiLevelType w:val="hybridMultilevel"/>
    <w:tmpl w:val="EFD0BD14"/>
    <w:lvl w:ilvl="0" w:tplc="26389BD2">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0A81227B"/>
    <w:multiLevelType w:val="hybridMultilevel"/>
    <w:tmpl w:val="B8F64F5C"/>
    <w:lvl w:ilvl="0" w:tplc="CB8C3AA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 w15:restartNumberingAfterBreak="0">
    <w:nsid w:val="0AA2109F"/>
    <w:multiLevelType w:val="hybridMultilevel"/>
    <w:tmpl w:val="9E387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15:restartNumberingAfterBreak="0">
    <w:nsid w:val="0B3D5D12"/>
    <w:multiLevelType w:val="hybridMultilevel"/>
    <w:tmpl w:val="805A76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0B4E6895"/>
    <w:multiLevelType w:val="hybridMultilevel"/>
    <w:tmpl w:val="BFFCE08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 w15:restartNumberingAfterBreak="0">
    <w:nsid w:val="0BB02013"/>
    <w:multiLevelType w:val="hybridMultilevel"/>
    <w:tmpl w:val="066CDC94"/>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 w15:restartNumberingAfterBreak="0">
    <w:nsid w:val="0BBB3288"/>
    <w:multiLevelType w:val="hybridMultilevel"/>
    <w:tmpl w:val="7F82138A"/>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0BCA637B"/>
    <w:multiLevelType w:val="hybridMultilevel"/>
    <w:tmpl w:val="C5528CB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15:restartNumberingAfterBreak="0">
    <w:nsid w:val="0BDA67A1"/>
    <w:multiLevelType w:val="hybridMultilevel"/>
    <w:tmpl w:val="78503100"/>
    <w:lvl w:ilvl="0" w:tplc="E684F80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0BF4339F"/>
    <w:multiLevelType w:val="hybridMultilevel"/>
    <w:tmpl w:val="71C6575A"/>
    <w:lvl w:ilvl="0" w:tplc="8F90F1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0C5D75E9"/>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0CA828FD"/>
    <w:multiLevelType w:val="hybridMultilevel"/>
    <w:tmpl w:val="A63E0E60"/>
    <w:lvl w:ilvl="0" w:tplc="0409000F">
      <w:start w:val="1"/>
      <w:numFmt w:val="decimal"/>
      <w:lvlText w:val="%1."/>
      <w:lvlJc w:val="left"/>
      <w:pPr>
        <w:tabs>
          <w:tab w:val="num" w:pos="514"/>
        </w:tabs>
        <w:ind w:left="514" w:hanging="480"/>
      </w:pPr>
    </w:lvl>
    <w:lvl w:ilvl="1" w:tplc="04090019">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51" w15:restartNumberingAfterBreak="0">
    <w:nsid w:val="0D145862"/>
    <w:multiLevelType w:val="hybridMultilevel"/>
    <w:tmpl w:val="C3867F8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2" w15:restartNumberingAfterBreak="0">
    <w:nsid w:val="0D970242"/>
    <w:multiLevelType w:val="hybridMultilevel"/>
    <w:tmpl w:val="BD16A5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15:restartNumberingAfterBreak="0">
    <w:nsid w:val="0DF76831"/>
    <w:multiLevelType w:val="hybridMultilevel"/>
    <w:tmpl w:val="8B326498"/>
    <w:lvl w:ilvl="0" w:tplc="96409FF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4" w15:restartNumberingAfterBreak="0">
    <w:nsid w:val="0E0D47A0"/>
    <w:multiLevelType w:val="hybridMultilevel"/>
    <w:tmpl w:val="874870E2"/>
    <w:lvl w:ilvl="0" w:tplc="210AE4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0E4A6885"/>
    <w:multiLevelType w:val="hybridMultilevel"/>
    <w:tmpl w:val="09C6673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6" w15:restartNumberingAfterBreak="0">
    <w:nsid w:val="0E742355"/>
    <w:multiLevelType w:val="hybridMultilevel"/>
    <w:tmpl w:val="D9E238E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7" w15:restartNumberingAfterBreak="0">
    <w:nsid w:val="0FBF54BD"/>
    <w:multiLevelType w:val="hybridMultilevel"/>
    <w:tmpl w:val="90FEE7C2"/>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10344683"/>
    <w:multiLevelType w:val="hybridMultilevel"/>
    <w:tmpl w:val="BBD0947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9" w15:restartNumberingAfterBreak="0">
    <w:nsid w:val="106F30D4"/>
    <w:multiLevelType w:val="hybridMultilevel"/>
    <w:tmpl w:val="ED92BF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0" w15:restartNumberingAfterBreak="0">
    <w:nsid w:val="10D56D07"/>
    <w:multiLevelType w:val="hybridMultilevel"/>
    <w:tmpl w:val="669AAC36"/>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1" w15:restartNumberingAfterBreak="0">
    <w:nsid w:val="10DD1B27"/>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2" w15:restartNumberingAfterBreak="0">
    <w:nsid w:val="10EB397D"/>
    <w:multiLevelType w:val="hybridMultilevel"/>
    <w:tmpl w:val="741A8D5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3" w15:restartNumberingAfterBreak="0">
    <w:nsid w:val="10EB4B2D"/>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1117347"/>
    <w:multiLevelType w:val="hybridMultilevel"/>
    <w:tmpl w:val="CA769D8E"/>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5" w15:restartNumberingAfterBreak="0">
    <w:nsid w:val="115231AA"/>
    <w:multiLevelType w:val="hybridMultilevel"/>
    <w:tmpl w:val="B8285BBE"/>
    <w:lvl w:ilvl="0" w:tplc="2102C9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6" w15:restartNumberingAfterBreak="0">
    <w:nsid w:val="11576EFE"/>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7" w15:restartNumberingAfterBreak="0">
    <w:nsid w:val="115D4114"/>
    <w:multiLevelType w:val="hybridMultilevel"/>
    <w:tmpl w:val="D9FE97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8" w15:restartNumberingAfterBreak="0">
    <w:nsid w:val="11BB6077"/>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9" w15:restartNumberingAfterBreak="0">
    <w:nsid w:val="11CA1A0B"/>
    <w:multiLevelType w:val="hybridMultilevel"/>
    <w:tmpl w:val="A22058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0" w15:restartNumberingAfterBreak="0">
    <w:nsid w:val="11CB4BAA"/>
    <w:multiLevelType w:val="hybridMultilevel"/>
    <w:tmpl w:val="817AAD7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1" w15:restartNumberingAfterBreak="0">
    <w:nsid w:val="121A176F"/>
    <w:multiLevelType w:val="hybridMultilevel"/>
    <w:tmpl w:val="5474653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2" w15:restartNumberingAfterBreak="0">
    <w:nsid w:val="12713EE2"/>
    <w:multiLevelType w:val="hybridMultilevel"/>
    <w:tmpl w:val="30CA039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3" w15:restartNumberingAfterBreak="0">
    <w:nsid w:val="127A0164"/>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4" w15:restartNumberingAfterBreak="0">
    <w:nsid w:val="12D8202F"/>
    <w:multiLevelType w:val="hybridMultilevel"/>
    <w:tmpl w:val="A4D64B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5" w15:restartNumberingAfterBreak="0">
    <w:nsid w:val="1333323C"/>
    <w:multiLevelType w:val="hybridMultilevel"/>
    <w:tmpl w:val="E528B9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6" w15:restartNumberingAfterBreak="0">
    <w:nsid w:val="133B7A21"/>
    <w:multiLevelType w:val="hybridMultilevel"/>
    <w:tmpl w:val="2F10095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7" w15:restartNumberingAfterBreak="0">
    <w:nsid w:val="13B65DD7"/>
    <w:multiLevelType w:val="hybridMultilevel"/>
    <w:tmpl w:val="2D9C2506"/>
    <w:lvl w:ilvl="0" w:tplc="13C616E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13BE1AE3"/>
    <w:multiLevelType w:val="hybridMultilevel"/>
    <w:tmpl w:val="E7B6F15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9" w15:restartNumberingAfterBreak="0">
    <w:nsid w:val="13E31EDD"/>
    <w:multiLevelType w:val="hybridMultilevel"/>
    <w:tmpl w:val="6E0055D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0" w15:restartNumberingAfterBreak="0">
    <w:nsid w:val="13EB56F6"/>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14A0694D"/>
    <w:multiLevelType w:val="hybridMultilevel"/>
    <w:tmpl w:val="174AE1A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2" w15:restartNumberingAfterBreak="0">
    <w:nsid w:val="14A94BB7"/>
    <w:multiLevelType w:val="hybridMultilevel"/>
    <w:tmpl w:val="6316C9C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3" w15:restartNumberingAfterBreak="0">
    <w:nsid w:val="14BE6B82"/>
    <w:multiLevelType w:val="hybridMultilevel"/>
    <w:tmpl w:val="2CD0766C"/>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84" w15:restartNumberingAfterBreak="0">
    <w:nsid w:val="14E377CB"/>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14FA69F5"/>
    <w:multiLevelType w:val="hybridMultilevel"/>
    <w:tmpl w:val="4906E46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6" w15:restartNumberingAfterBreak="0">
    <w:nsid w:val="152E3174"/>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7" w15:restartNumberingAfterBreak="0">
    <w:nsid w:val="155A5D49"/>
    <w:multiLevelType w:val="hybridMultilevel"/>
    <w:tmpl w:val="FD46238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8" w15:restartNumberingAfterBreak="0">
    <w:nsid w:val="15D70091"/>
    <w:multiLevelType w:val="hybridMultilevel"/>
    <w:tmpl w:val="CC94C36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9" w15:restartNumberingAfterBreak="0">
    <w:nsid w:val="15F3393D"/>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0" w15:restartNumberingAfterBreak="0">
    <w:nsid w:val="1615586B"/>
    <w:multiLevelType w:val="hybridMultilevel"/>
    <w:tmpl w:val="B9EC0902"/>
    <w:lvl w:ilvl="0" w:tplc="EEF8421E">
      <w:start w:val="1"/>
      <w:numFmt w:val="decimal"/>
      <w:lvlText w:val="%1."/>
      <w:lvlJc w:val="left"/>
      <w:pPr>
        <w:tabs>
          <w:tab w:val="num" w:pos="360"/>
        </w:tabs>
        <w:ind w:left="360" w:hanging="360"/>
      </w:pPr>
      <w:rPr>
        <w:rFonts w:ascii="Times New Roman" w:hAnsi="Times New Roman"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16463DC0"/>
    <w:multiLevelType w:val="hybridMultilevel"/>
    <w:tmpl w:val="7BA6F2C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2" w15:restartNumberingAfterBreak="0">
    <w:nsid w:val="16741B06"/>
    <w:multiLevelType w:val="hybridMultilevel"/>
    <w:tmpl w:val="B02E669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3" w15:restartNumberingAfterBreak="0">
    <w:nsid w:val="16B5622B"/>
    <w:multiLevelType w:val="hybridMultilevel"/>
    <w:tmpl w:val="92E879C4"/>
    <w:lvl w:ilvl="0" w:tplc="09FAFD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1770558F"/>
    <w:multiLevelType w:val="hybridMultilevel"/>
    <w:tmpl w:val="97DA12DE"/>
    <w:lvl w:ilvl="0" w:tplc="4760C2B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5" w15:restartNumberingAfterBreak="0">
    <w:nsid w:val="17C23448"/>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6" w15:restartNumberingAfterBreak="0">
    <w:nsid w:val="17EB4F24"/>
    <w:multiLevelType w:val="hybridMultilevel"/>
    <w:tmpl w:val="B8B8116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7" w15:restartNumberingAfterBreak="0">
    <w:nsid w:val="17EF6D8D"/>
    <w:multiLevelType w:val="hybridMultilevel"/>
    <w:tmpl w:val="6F127D76"/>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8" w15:restartNumberingAfterBreak="0">
    <w:nsid w:val="183E2BDD"/>
    <w:multiLevelType w:val="hybridMultilevel"/>
    <w:tmpl w:val="D5E2F8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9" w15:restartNumberingAfterBreak="0">
    <w:nsid w:val="18D56837"/>
    <w:multiLevelType w:val="hybridMultilevel"/>
    <w:tmpl w:val="AEC8DD3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0" w15:restartNumberingAfterBreak="0">
    <w:nsid w:val="1A363D90"/>
    <w:multiLevelType w:val="hybridMultilevel"/>
    <w:tmpl w:val="01346A3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1" w15:restartNumberingAfterBreak="0">
    <w:nsid w:val="1ADC16BF"/>
    <w:multiLevelType w:val="hybridMultilevel"/>
    <w:tmpl w:val="A40CF13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2" w15:restartNumberingAfterBreak="0">
    <w:nsid w:val="1ADD4DD2"/>
    <w:multiLevelType w:val="hybridMultilevel"/>
    <w:tmpl w:val="5622D134"/>
    <w:lvl w:ilvl="0" w:tplc="60667E42">
      <w:start w:val="1"/>
      <w:numFmt w:val="decimal"/>
      <w:lvlText w:val="%1."/>
      <w:lvlJc w:val="left"/>
      <w:pPr>
        <w:tabs>
          <w:tab w:val="num" w:pos="360"/>
        </w:tabs>
        <w:ind w:left="360" w:hanging="360"/>
      </w:pPr>
      <w:rPr>
        <w:rFonts w:hint="default"/>
        <w:sz w:val="20"/>
        <w:szCs w:val="20"/>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3" w15:restartNumberingAfterBreak="0">
    <w:nsid w:val="1BCC271D"/>
    <w:multiLevelType w:val="hybridMultilevel"/>
    <w:tmpl w:val="6468415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4" w15:restartNumberingAfterBreak="0">
    <w:nsid w:val="1BCE5DC6"/>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5" w15:restartNumberingAfterBreak="0">
    <w:nsid w:val="1C7153E6"/>
    <w:multiLevelType w:val="hybridMultilevel"/>
    <w:tmpl w:val="B80C225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6" w15:restartNumberingAfterBreak="0">
    <w:nsid w:val="1CA103AE"/>
    <w:multiLevelType w:val="hybridMultilevel"/>
    <w:tmpl w:val="4C7A5BE4"/>
    <w:lvl w:ilvl="0" w:tplc="15D4EF3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7" w15:restartNumberingAfterBreak="0">
    <w:nsid w:val="1D447E8F"/>
    <w:multiLevelType w:val="hybridMultilevel"/>
    <w:tmpl w:val="C2B0616E"/>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8" w15:restartNumberingAfterBreak="0">
    <w:nsid w:val="1DA90600"/>
    <w:multiLevelType w:val="hybridMultilevel"/>
    <w:tmpl w:val="A802C914"/>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9" w15:restartNumberingAfterBreak="0">
    <w:nsid w:val="1DB0306E"/>
    <w:multiLevelType w:val="hybridMultilevel"/>
    <w:tmpl w:val="BCDCFD9E"/>
    <w:lvl w:ilvl="0" w:tplc="74B253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0" w15:restartNumberingAfterBreak="0">
    <w:nsid w:val="1DBB4B84"/>
    <w:multiLevelType w:val="hybridMultilevel"/>
    <w:tmpl w:val="1212A70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1E167405"/>
    <w:multiLevelType w:val="hybridMultilevel"/>
    <w:tmpl w:val="5CF47EA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2" w15:restartNumberingAfterBreak="0">
    <w:nsid w:val="1E172292"/>
    <w:multiLevelType w:val="hybridMultilevel"/>
    <w:tmpl w:val="E68ABF86"/>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3" w15:restartNumberingAfterBreak="0">
    <w:nsid w:val="1E35020B"/>
    <w:multiLevelType w:val="hybridMultilevel"/>
    <w:tmpl w:val="53C637DE"/>
    <w:lvl w:ilvl="0" w:tplc="865ABE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4" w15:restartNumberingAfterBreak="0">
    <w:nsid w:val="1E5B38C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5" w15:restartNumberingAfterBreak="0">
    <w:nsid w:val="1E8924EB"/>
    <w:multiLevelType w:val="hybridMultilevel"/>
    <w:tmpl w:val="F5CE6ADE"/>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6" w15:restartNumberingAfterBreak="0">
    <w:nsid w:val="1EA3100C"/>
    <w:multiLevelType w:val="hybridMultilevel"/>
    <w:tmpl w:val="89A6099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7" w15:restartNumberingAfterBreak="0">
    <w:nsid w:val="1ED03C83"/>
    <w:multiLevelType w:val="hybridMultilevel"/>
    <w:tmpl w:val="5D3C445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8" w15:restartNumberingAfterBreak="0">
    <w:nsid w:val="1EE74369"/>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9" w15:restartNumberingAfterBreak="0">
    <w:nsid w:val="1F0117F4"/>
    <w:multiLevelType w:val="hybridMultilevel"/>
    <w:tmpl w:val="D8F4AF9C"/>
    <w:lvl w:ilvl="0" w:tplc="26389BD2">
      <w:start w:val="1"/>
      <w:numFmt w:val="decimal"/>
      <w:lvlText w:val="%1."/>
      <w:lvlJc w:val="left"/>
      <w:pPr>
        <w:tabs>
          <w:tab w:val="num" w:pos="360"/>
        </w:tabs>
        <w:ind w:left="360" w:hanging="360"/>
      </w:pPr>
      <w:rPr>
        <w:rFonts w:hint="default"/>
      </w:rPr>
    </w:lvl>
    <w:lvl w:ilvl="1" w:tplc="C79E8D5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0" w15:restartNumberingAfterBreak="0">
    <w:nsid w:val="1F220E45"/>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1" w15:restartNumberingAfterBreak="0">
    <w:nsid w:val="1F9F4A06"/>
    <w:multiLevelType w:val="hybridMultilevel"/>
    <w:tmpl w:val="136EDF0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2" w15:restartNumberingAfterBreak="0">
    <w:nsid w:val="20411C34"/>
    <w:multiLevelType w:val="hybridMultilevel"/>
    <w:tmpl w:val="59CE921C"/>
    <w:lvl w:ilvl="0" w:tplc="7D0228AA">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23" w15:restartNumberingAfterBreak="0">
    <w:nsid w:val="20440606"/>
    <w:multiLevelType w:val="hybridMultilevel"/>
    <w:tmpl w:val="65BEB67A"/>
    <w:lvl w:ilvl="0" w:tplc="E954CE2C">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4" w15:restartNumberingAfterBreak="0">
    <w:nsid w:val="20674AB2"/>
    <w:multiLevelType w:val="hybridMultilevel"/>
    <w:tmpl w:val="EF5E8FC2"/>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5" w15:restartNumberingAfterBreak="0">
    <w:nsid w:val="20B571F9"/>
    <w:multiLevelType w:val="hybridMultilevel"/>
    <w:tmpl w:val="613A8A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6" w15:restartNumberingAfterBreak="0">
    <w:nsid w:val="20BB4D63"/>
    <w:multiLevelType w:val="hybridMultilevel"/>
    <w:tmpl w:val="136A1E7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7" w15:restartNumberingAfterBreak="0">
    <w:nsid w:val="21142255"/>
    <w:multiLevelType w:val="hybridMultilevel"/>
    <w:tmpl w:val="A79814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8" w15:restartNumberingAfterBreak="0">
    <w:nsid w:val="21520AD6"/>
    <w:multiLevelType w:val="hybridMultilevel"/>
    <w:tmpl w:val="AD648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9" w15:restartNumberingAfterBreak="0">
    <w:nsid w:val="21CB2ACA"/>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0" w15:restartNumberingAfterBreak="0">
    <w:nsid w:val="224975EF"/>
    <w:multiLevelType w:val="hybridMultilevel"/>
    <w:tmpl w:val="65B0A88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1" w15:restartNumberingAfterBreak="0">
    <w:nsid w:val="22635FAA"/>
    <w:multiLevelType w:val="hybridMultilevel"/>
    <w:tmpl w:val="6DF25BD2"/>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2" w15:restartNumberingAfterBreak="0">
    <w:nsid w:val="226B1592"/>
    <w:multiLevelType w:val="hybridMultilevel"/>
    <w:tmpl w:val="7AAA51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3" w15:restartNumberingAfterBreak="0">
    <w:nsid w:val="22C93339"/>
    <w:multiLevelType w:val="hybridMultilevel"/>
    <w:tmpl w:val="46F6AF6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4" w15:restartNumberingAfterBreak="0">
    <w:nsid w:val="23470C48"/>
    <w:multiLevelType w:val="hybridMultilevel"/>
    <w:tmpl w:val="B484A6BE"/>
    <w:lvl w:ilvl="0" w:tplc="7D36EDA6">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5" w15:restartNumberingAfterBreak="0">
    <w:nsid w:val="23E70504"/>
    <w:multiLevelType w:val="hybridMultilevel"/>
    <w:tmpl w:val="F15AB1A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245C1EF1"/>
    <w:multiLevelType w:val="hybridMultilevel"/>
    <w:tmpl w:val="692633D0"/>
    <w:lvl w:ilvl="0" w:tplc="30128C6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7" w15:restartNumberingAfterBreak="0">
    <w:nsid w:val="247026C7"/>
    <w:multiLevelType w:val="hybridMultilevel"/>
    <w:tmpl w:val="AE326B2E"/>
    <w:lvl w:ilvl="0" w:tplc="C19C361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8" w15:restartNumberingAfterBreak="0">
    <w:nsid w:val="24BE3FD1"/>
    <w:multiLevelType w:val="hybridMultilevel"/>
    <w:tmpl w:val="393038D4"/>
    <w:lvl w:ilvl="0" w:tplc="FAD41D38">
      <w:start w:val="1"/>
      <w:numFmt w:val="decimal"/>
      <w:lvlText w:val="%1."/>
      <w:lvlJc w:val="left"/>
      <w:pPr>
        <w:tabs>
          <w:tab w:val="num" w:pos="360"/>
        </w:tabs>
        <w:ind w:left="360" w:hanging="360"/>
      </w:pPr>
      <w:rPr>
        <w:rFonts w:eastAsia="新細明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9" w15:restartNumberingAfterBreak="0">
    <w:nsid w:val="25317E63"/>
    <w:multiLevelType w:val="hybridMultilevel"/>
    <w:tmpl w:val="ECF62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0" w15:restartNumberingAfterBreak="0">
    <w:nsid w:val="25A01CB2"/>
    <w:multiLevelType w:val="hybridMultilevel"/>
    <w:tmpl w:val="4DE00CC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1" w15:restartNumberingAfterBreak="0">
    <w:nsid w:val="260130B3"/>
    <w:multiLevelType w:val="hybridMultilevel"/>
    <w:tmpl w:val="DA660F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2" w15:restartNumberingAfterBreak="0">
    <w:nsid w:val="26106313"/>
    <w:multiLevelType w:val="hybridMultilevel"/>
    <w:tmpl w:val="57606F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262D3386"/>
    <w:multiLevelType w:val="hybridMultilevel"/>
    <w:tmpl w:val="8F2AC9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4" w15:restartNumberingAfterBreak="0">
    <w:nsid w:val="267F06E8"/>
    <w:multiLevelType w:val="hybridMultilevel"/>
    <w:tmpl w:val="955A1180"/>
    <w:lvl w:ilvl="0" w:tplc="CB82EED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5" w15:restartNumberingAfterBreak="0">
    <w:nsid w:val="26954D17"/>
    <w:multiLevelType w:val="hybridMultilevel"/>
    <w:tmpl w:val="7696E5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6" w15:restartNumberingAfterBreak="0">
    <w:nsid w:val="26A94ABB"/>
    <w:multiLevelType w:val="hybridMultilevel"/>
    <w:tmpl w:val="65C25C2C"/>
    <w:lvl w:ilvl="0" w:tplc="70C4A11E">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147" w15:restartNumberingAfterBreak="0">
    <w:nsid w:val="26B35C80"/>
    <w:multiLevelType w:val="hybridMultilevel"/>
    <w:tmpl w:val="ED3E2D3C"/>
    <w:lvl w:ilvl="0" w:tplc="A016FB22">
      <w:start w:val="1"/>
      <w:numFmt w:val="decimal"/>
      <w:lvlText w:val="%1."/>
      <w:lvlJc w:val="left"/>
      <w:pPr>
        <w:tabs>
          <w:tab w:val="num" w:pos="359"/>
        </w:tabs>
        <w:ind w:left="359" w:hanging="360"/>
      </w:pPr>
      <w:rPr>
        <w:rFonts w:ascii="Times New Roman" w:eastAsia="新細明體" w:hAnsi="Times New Roman" w:cs="Times New Roman Bold" w:hint="default"/>
        <w:b w:val="0"/>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8" w15:restartNumberingAfterBreak="0">
    <w:nsid w:val="26E25F25"/>
    <w:multiLevelType w:val="hybridMultilevel"/>
    <w:tmpl w:val="9D86985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9" w15:restartNumberingAfterBreak="0">
    <w:nsid w:val="27A223A3"/>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0" w15:restartNumberingAfterBreak="0">
    <w:nsid w:val="27E1144A"/>
    <w:multiLevelType w:val="hybridMultilevel"/>
    <w:tmpl w:val="38D6DB2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1" w15:restartNumberingAfterBreak="0">
    <w:nsid w:val="280B59B0"/>
    <w:multiLevelType w:val="hybridMultilevel"/>
    <w:tmpl w:val="DAF6CF3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2" w15:restartNumberingAfterBreak="0">
    <w:nsid w:val="281D0875"/>
    <w:multiLevelType w:val="hybridMultilevel"/>
    <w:tmpl w:val="1D722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3" w15:restartNumberingAfterBreak="0">
    <w:nsid w:val="2884795E"/>
    <w:multiLevelType w:val="hybridMultilevel"/>
    <w:tmpl w:val="406AB6D2"/>
    <w:lvl w:ilvl="0" w:tplc="685400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4" w15:restartNumberingAfterBreak="0">
    <w:nsid w:val="289E6C9B"/>
    <w:multiLevelType w:val="hybridMultilevel"/>
    <w:tmpl w:val="1AACAD3C"/>
    <w:lvl w:ilvl="0" w:tplc="F920C6E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5" w15:restartNumberingAfterBreak="0">
    <w:nsid w:val="28AC0025"/>
    <w:multiLevelType w:val="hybridMultilevel"/>
    <w:tmpl w:val="66C65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6" w15:restartNumberingAfterBreak="0">
    <w:nsid w:val="28EC2CA2"/>
    <w:multiLevelType w:val="hybridMultilevel"/>
    <w:tmpl w:val="214CE5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7" w15:restartNumberingAfterBreak="0">
    <w:nsid w:val="297F1DEE"/>
    <w:multiLevelType w:val="hybridMultilevel"/>
    <w:tmpl w:val="F91A0DCC"/>
    <w:lvl w:ilvl="0" w:tplc="F38E2290">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8" w15:restartNumberingAfterBreak="0">
    <w:nsid w:val="299B593E"/>
    <w:multiLevelType w:val="hybridMultilevel"/>
    <w:tmpl w:val="B67AD9BC"/>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29D20910"/>
    <w:multiLevelType w:val="hybridMultilevel"/>
    <w:tmpl w:val="1E8ADA9E"/>
    <w:lvl w:ilvl="0" w:tplc="65084CC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0" w15:restartNumberingAfterBreak="0">
    <w:nsid w:val="29FF657E"/>
    <w:multiLevelType w:val="hybridMultilevel"/>
    <w:tmpl w:val="61709C3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1" w15:restartNumberingAfterBreak="0">
    <w:nsid w:val="2A1C33B6"/>
    <w:multiLevelType w:val="hybridMultilevel"/>
    <w:tmpl w:val="D714DA6A"/>
    <w:lvl w:ilvl="0" w:tplc="3AB6D4A6">
      <w:start w:val="1"/>
      <w:numFmt w:val="decimal"/>
      <w:lvlText w:val="%1."/>
      <w:lvlJc w:val="left"/>
      <w:pPr>
        <w:tabs>
          <w:tab w:val="num" w:pos="360"/>
        </w:tabs>
        <w:ind w:left="360" w:hanging="360"/>
      </w:pPr>
      <w:rPr>
        <w:rFonts w:hint="default"/>
      </w:rPr>
    </w:lvl>
    <w:lvl w:ilvl="1" w:tplc="D5384116">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2" w15:restartNumberingAfterBreak="0">
    <w:nsid w:val="2A7F7D4C"/>
    <w:multiLevelType w:val="hybridMultilevel"/>
    <w:tmpl w:val="38F0B6A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3" w15:restartNumberingAfterBreak="0">
    <w:nsid w:val="2AA35EAB"/>
    <w:multiLevelType w:val="hybridMultilevel"/>
    <w:tmpl w:val="2080477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4" w15:restartNumberingAfterBreak="0">
    <w:nsid w:val="2AD01C97"/>
    <w:multiLevelType w:val="hybridMultilevel"/>
    <w:tmpl w:val="0CEC3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AD72A28"/>
    <w:multiLevelType w:val="hybridMultilevel"/>
    <w:tmpl w:val="ED2A1C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6" w15:restartNumberingAfterBreak="0">
    <w:nsid w:val="2B24386A"/>
    <w:multiLevelType w:val="hybridMultilevel"/>
    <w:tmpl w:val="00668E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7" w15:restartNumberingAfterBreak="0">
    <w:nsid w:val="2B8C5CA3"/>
    <w:multiLevelType w:val="hybridMultilevel"/>
    <w:tmpl w:val="319A6196"/>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2B924491"/>
    <w:multiLevelType w:val="hybridMultilevel"/>
    <w:tmpl w:val="5F0A88D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9" w15:restartNumberingAfterBreak="0">
    <w:nsid w:val="2BA33816"/>
    <w:multiLevelType w:val="hybridMultilevel"/>
    <w:tmpl w:val="B1126BB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0" w15:restartNumberingAfterBreak="0">
    <w:nsid w:val="2BDE106C"/>
    <w:multiLevelType w:val="hybridMultilevel"/>
    <w:tmpl w:val="6FD83EE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1" w15:restartNumberingAfterBreak="0">
    <w:nsid w:val="2C184A17"/>
    <w:multiLevelType w:val="hybridMultilevel"/>
    <w:tmpl w:val="453EE25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2" w15:restartNumberingAfterBreak="0">
    <w:nsid w:val="2C3D544C"/>
    <w:multiLevelType w:val="hybridMultilevel"/>
    <w:tmpl w:val="5CF809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3" w15:restartNumberingAfterBreak="0">
    <w:nsid w:val="2CAD3286"/>
    <w:multiLevelType w:val="hybridMultilevel"/>
    <w:tmpl w:val="67F826B6"/>
    <w:lvl w:ilvl="0" w:tplc="0D2E1B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4" w15:restartNumberingAfterBreak="0">
    <w:nsid w:val="2CE17116"/>
    <w:multiLevelType w:val="hybridMultilevel"/>
    <w:tmpl w:val="3AE4C080"/>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5" w15:restartNumberingAfterBreak="0">
    <w:nsid w:val="2D234714"/>
    <w:multiLevelType w:val="hybridMultilevel"/>
    <w:tmpl w:val="18BA1E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6" w15:restartNumberingAfterBreak="0">
    <w:nsid w:val="2D251758"/>
    <w:multiLevelType w:val="hybridMultilevel"/>
    <w:tmpl w:val="BA10AC02"/>
    <w:lvl w:ilvl="0" w:tplc="3FA02D92">
      <w:start w:val="1"/>
      <w:numFmt w:val="decimal"/>
      <w:lvlText w:val="%1."/>
      <w:lvlJc w:val="left"/>
      <w:pPr>
        <w:ind w:left="360" w:hanging="360"/>
      </w:pPr>
      <w:rPr>
        <w:rFonts w:eastAsia="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7" w15:restartNumberingAfterBreak="0">
    <w:nsid w:val="2D9A2496"/>
    <w:multiLevelType w:val="hybridMultilevel"/>
    <w:tmpl w:val="767250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8" w15:restartNumberingAfterBreak="0">
    <w:nsid w:val="2DD86CB3"/>
    <w:multiLevelType w:val="hybridMultilevel"/>
    <w:tmpl w:val="A874FDE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2E0112B8"/>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80" w15:restartNumberingAfterBreak="0">
    <w:nsid w:val="2E147E4B"/>
    <w:multiLevelType w:val="hybridMultilevel"/>
    <w:tmpl w:val="C7FCC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1" w15:restartNumberingAfterBreak="0">
    <w:nsid w:val="2E80146F"/>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2" w15:restartNumberingAfterBreak="0">
    <w:nsid w:val="2F050673"/>
    <w:multiLevelType w:val="hybridMultilevel"/>
    <w:tmpl w:val="73726F06"/>
    <w:lvl w:ilvl="0" w:tplc="C75E09F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15:restartNumberingAfterBreak="0">
    <w:nsid w:val="2F1616A6"/>
    <w:multiLevelType w:val="hybridMultilevel"/>
    <w:tmpl w:val="4030ED0E"/>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4" w15:restartNumberingAfterBreak="0">
    <w:nsid w:val="2F503A09"/>
    <w:multiLevelType w:val="hybridMultilevel"/>
    <w:tmpl w:val="6C94DB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5" w15:restartNumberingAfterBreak="0">
    <w:nsid w:val="2F660C64"/>
    <w:multiLevelType w:val="hybridMultilevel"/>
    <w:tmpl w:val="6380980C"/>
    <w:lvl w:ilvl="0" w:tplc="E5407A3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6" w15:restartNumberingAfterBreak="0">
    <w:nsid w:val="2F9C4320"/>
    <w:multiLevelType w:val="hybridMultilevel"/>
    <w:tmpl w:val="BB30B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30126E30"/>
    <w:multiLevelType w:val="hybridMultilevel"/>
    <w:tmpl w:val="7834C03E"/>
    <w:lvl w:ilvl="0" w:tplc="0A8E54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8" w15:restartNumberingAfterBreak="0">
    <w:nsid w:val="308A4EA6"/>
    <w:multiLevelType w:val="hybridMultilevel"/>
    <w:tmpl w:val="1958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08C276D"/>
    <w:multiLevelType w:val="hybridMultilevel"/>
    <w:tmpl w:val="550AD27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0" w15:restartNumberingAfterBreak="0">
    <w:nsid w:val="313F04E0"/>
    <w:multiLevelType w:val="hybridMultilevel"/>
    <w:tmpl w:val="53EAC40E"/>
    <w:lvl w:ilvl="0" w:tplc="AC1EA3F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1" w15:restartNumberingAfterBreak="0">
    <w:nsid w:val="31636623"/>
    <w:multiLevelType w:val="hybridMultilevel"/>
    <w:tmpl w:val="17FC81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2" w15:restartNumberingAfterBreak="0">
    <w:nsid w:val="318F69CE"/>
    <w:multiLevelType w:val="hybridMultilevel"/>
    <w:tmpl w:val="AC3C0E12"/>
    <w:lvl w:ilvl="0" w:tplc="794031D4">
      <w:start w:val="1"/>
      <w:numFmt w:val="decimal"/>
      <w:lvlText w:val="%1."/>
      <w:lvlJc w:val="left"/>
      <w:pPr>
        <w:ind w:left="480" w:hanging="480"/>
      </w:pPr>
      <w:rPr>
        <w:rFonts w:hint="eastAsia"/>
      </w:rPr>
    </w:lvl>
    <w:lvl w:ilvl="1" w:tplc="794031D4">
      <w:start w:val="1"/>
      <w:numFmt w:val="decimal"/>
      <w:lvlText w:val="%2."/>
      <w:lvlJc w:val="left"/>
      <w:pPr>
        <w:ind w:left="48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3" w15:restartNumberingAfterBreak="0">
    <w:nsid w:val="319023B9"/>
    <w:multiLevelType w:val="hybridMultilevel"/>
    <w:tmpl w:val="6CCC70F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4" w15:restartNumberingAfterBreak="0">
    <w:nsid w:val="31A07949"/>
    <w:multiLevelType w:val="hybridMultilevel"/>
    <w:tmpl w:val="49C681E8"/>
    <w:lvl w:ilvl="0" w:tplc="5E9263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5" w15:restartNumberingAfterBreak="0">
    <w:nsid w:val="32371C77"/>
    <w:multiLevelType w:val="hybridMultilevel"/>
    <w:tmpl w:val="0F40788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6" w15:restartNumberingAfterBreak="0">
    <w:nsid w:val="327F7111"/>
    <w:multiLevelType w:val="hybridMultilevel"/>
    <w:tmpl w:val="DDA23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7" w15:restartNumberingAfterBreak="0">
    <w:nsid w:val="33382D04"/>
    <w:multiLevelType w:val="hybridMultilevel"/>
    <w:tmpl w:val="3E0474F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8" w15:restartNumberingAfterBreak="0">
    <w:nsid w:val="33770DF5"/>
    <w:multiLevelType w:val="hybridMultilevel"/>
    <w:tmpl w:val="1F14B288"/>
    <w:lvl w:ilvl="0" w:tplc="FFFFFFFF">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9" w15:restartNumberingAfterBreak="0">
    <w:nsid w:val="33D6684D"/>
    <w:multiLevelType w:val="hybridMultilevel"/>
    <w:tmpl w:val="FEA25922"/>
    <w:lvl w:ilvl="0" w:tplc="679C3CE8">
      <w:start w:val="1"/>
      <w:numFmt w:val="decimal"/>
      <w:lvlText w:val="%1."/>
      <w:lvlJc w:val="left"/>
      <w:pPr>
        <w:tabs>
          <w:tab w:val="num" w:pos="360"/>
        </w:tabs>
        <w:ind w:left="360"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0" w15:restartNumberingAfterBreak="0">
    <w:nsid w:val="33E344E6"/>
    <w:multiLevelType w:val="hybridMultilevel"/>
    <w:tmpl w:val="F5BE0DB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1" w15:restartNumberingAfterBreak="0">
    <w:nsid w:val="3416652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2" w15:restartNumberingAfterBreak="0">
    <w:nsid w:val="34184B1E"/>
    <w:multiLevelType w:val="hybridMultilevel"/>
    <w:tmpl w:val="9620CAAC"/>
    <w:lvl w:ilvl="0" w:tplc="7BA8688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3" w15:restartNumberingAfterBreak="0">
    <w:nsid w:val="342E1183"/>
    <w:multiLevelType w:val="hybridMultilevel"/>
    <w:tmpl w:val="1BF005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4" w15:restartNumberingAfterBreak="0">
    <w:nsid w:val="3452597F"/>
    <w:multiLevelType w:val="hybridMultilevel"/>
    <w:tmpl w:val="5240F8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5" w15:restartNumberingAfterBreak="0">
    <w:nsid w:val="34B1196E"/>
    <w:multiLevelType w:val="hybridMultilevel"/>
    <w:tmpl w:val="995246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6" w15:restartNumberingAfterBreak="0">
    <w:nsid w:val="350B29A9"/>
    <w:multiLevelType w:val="hybridMultilevel"/>
    <w:tmpl w:val="059A31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7" w15:restartNumberingAfterBreak="0">
    <w:nsid w:val="35483D7C"/>
    <w:multiLevelType w:val="hybridMultilevel"/>
    <w:tmpl w:val="F7F6483C"/>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8" w15:restartNumberingAfterBreak="0">
    <w:nsid w:val="35635AC0"/>
    <w:multiLevelType w:val="hybridMultilevel"/>
    <w:tmpl w:val="9A8EC07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9" w15:restartNumberingAfterBreak="0">
    <w:nsid w:val="35AC4FA2"/>
    <w:multiLevelType w:val="hybridMultilevel"/>
    <w:tmpl w:val="970044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0" w15:restartNumberingAfterBreak="0">
    <w:nsid w:val="35C16FB8"/>
    <w:multiLevelType w:val="hybridMultilevel"/>
    <w:tmpl w:val="69401A64"/>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1" w15:restartNumberingAfterBreak="0">
    <w:nsid w:val="35CC113C"/>
    <w:multiLevelType w:val="hybridMultilevel"/>
    <w:tmpl w:val="E0103F44"/>
    <w:lvl w:ilvl="0" w:tplc="81CE4BA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2" w15:restartNumberingAfterBreak="0">
    <w:nsid w:val="35DF6995"/>
    <w:multiLevelType w:val="hybridMultilevel"/>
    <w:tmpl w:val="0CE88E5A"/>
    <w:lvl w:ilvl="0" w:tplc="9A82D2D4">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3" w15:restartNumberingAfterBreak="0">
    <w:nsid w:val="35E70F9A"/>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4" w15:restartNumberingAfterBreak="0">
    <w:nsid w:val="36162BA6"/>
    <w:multiLevelType w:val="hybridMultilevel"/>
    <w:tmpl w:val="0BD2B550"/>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1003"/>
        </w:tabs>
        <w:ind w:left="1003" w:hanging="480"/>
      </w:pPr>
    </w:lvl>
    <w:lvl w:ilvl="2" w:tplc="0409001B" w:tentative="1">
      <w:start w:val="1"/>
      <w:numFmt w:val="lowerRoman"/>
      <w:lvlText w:val="%3."/>
      <w:lvlJc w:val="right"/>
      <w:pPr>
        <w:tabs>
          <w:tab w:val="num" w:pos="1483"/>
        </w:tabs>
        <w:ind w:left="1483" w:hanging="480"/>
      </w:pPr>
    </w:lvl>
    <w:lvl w:ilvl="3" w:tplc="0409000F" w:tentative="1">
      <w:start w:val="1"/>
      <w:numFmt w:val="decimal"/>
      <w:lvlText w:val="%4."/>
      <w:lvlJc w:val="left"/>
      <w:pPr>
        <w:tabs>
          <w:tab w:val="num" w:pos="1963"/>
        </w:tabs>
        <w:ind w:left="1963" w:hanging="480"/>
      </w:pPr>
    </w:lvl>
    <w:lvl w:ilvl="4" w:tplc="04090019" w:tentative="1">
      <w:start w:val="1"/>
      <w:numFmt w:val="ideographTraditional"/>
      <w:lvlText w:val="%5、"/>
      <w:lvlJc w:val="left"/>
      <w:pPr>
        <w:tabs>
          <w:tab w:val="num" w:pos="2443"/>
        </w:tabs>
        <w:ind w:left="2443" w:hanging="480"/>
      </w:pPr>
    </w:lvl>
    <w:lvl w:ilvl="5" w:tplc="0409001B" w:tentative="1">
      <w:start w:val="1"/>
      <w:numFmt w:val="lowerRoman"/>
      <w:lvlText w:val="%6."/>
      <w:lvlJc w:val="right"/>
      <w:pPr>
        <w:tabs>
          <w:tab w:val="num" w:pos="2923"/>
        </w:tabs>
        <w:ind w:left="2923" w:hanging="480"/>
      </w:pPr>
    </w:lvl>
    <w:lvl w:ilvl="6" w:tplc="0409000F" w:tentative="1">
      <w:start w:val="1"/>
      <w:numFmt w:val="decimal"/>
      <w:lvlText w:val="%7."/>
      <w:lvlJc w:val="left"/>
      <w:pPr>
        <w:tabs>
          <w:tab w:val="num" w:pos="3403"/>
        </w:tabs>
        <w:ind w:left="3403" w:hanging="480"/>
      </w:pPr>
    </w:lvl>
    <w:lvl w:ilvl="7" w:tplc="04090019" w:tentative="1">
      <w:start w:val="1"/>
      <w:numFmt w:val="ideographTraditional"/>
      <w:lvlText w:val="%8、"/>
      <w:lvlJc w:val="left"/>
      <w:pPr>
        <w:tabs>
          <w:tab w:val="num" w:pos="3883"/>
        </w:tabs>
        <w:ind w:left="3883" w:hanging="480"/>
      </w:pPr>
    </w:lvl>
    <w:lvl w:ilvl="8" w:tplc="0409001B" w:tentative="1">
      <w:start w:val="1"/>
      <w:numFmt w:val="lowerRoman"/>
      <w:lvlText w:val="%9."/>
      <w:lvlJc w:val="right"/>
      <w:pPr>
        <w:tabs>
          <w:tab w:val="num" w:pos="4363"/>
        </w:tabs>
        <w:ind w:left="4363" w:hanging="480"/>
      </w:pPr>
    </w:lvl>
  </w:abstractNum>
  <w:abstractNum w:abstractNumId="215" w15:restartNumberingAfterBreak="0">
    <w:nsid w:val="364D5F12"/>
    <w:multiLevelType w:val="hybridMultilevel"/>
    <w:tmpl w:val="FA5AD81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6" w15:restartNumberingAfterBreak="0">
    <w:nsid w:val="36726276"/>
    <w:multiLevelType w:val="hybridMultilevel"/>
    <w:tmpl w:val="391EB2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7" w15:restartNumberingAfterBreak="0">
    <w:nsid w:val="36981CDC"/>
    <w:multiLevelType w:val="hybridMultilevel"/>
    <w:tmpl w:val="D618FBAE"/>
    <w:lvl w:ilvl="0" w:tplc="087E3B7C">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8" w15:restartNumberingAfterBreak="0">
    <w:nsid w:val="389971E1"/>
    <w:multiLevelType w:val="hybridMultilevel"/>
    <w:tmpl w:val="1C984FC2"/>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9" w15:restartNumberingAfterBreak="0">
    <w:nsid w:val="38E317E9"/>
    <w:multiLevelType w:val="hybridMultilevel"/>
    <w:tmpl w:val="5AD6220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220" w15:restartNumberingAfterBreak="0">
    <w:nsid w:val="390E0D30"/>
    <w:multiLevelType w:val="hybridMultilevel"/>
    <w:tmpl w:val="5A166C28"/>
    <w:lvl w:ilvl="0" w:tplc="CF404DE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1" w15:restartNumberingAfterBreak="0">
    <w:nsid w:val="391D51D0"/>
    <w:multiLevelType w:val="hybridMultilevel"/>
    <w:tmpl w:val="ADBA28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2" w15:restartNumberingAfterBreak="0">
    <w:nsid w:val="39245F75"/>
    <w:multiLevelType w:val="hybridMultilevel"/>
    <w:tmpl w:val="797E6F9E"/>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3" w15:restartNumberingAfterBreak="0">
    <w:nsid w:val="392C148F"/>
    <w:multiLevelType w:val="hybridMultilevel"/>
    <w:tmpl w:val="4F52961A"/>
    <w:lvl w:ilvl="0" w:tplc="DF34859E">
      <w:start w:val="1"/>
      <w:numFmt w:val="decimal"/>
      <w:lvlText w:val="%1."/>
      <w:lvlJc w:val="left"/>
      <w:pPr>
        <w:ind w:left="360" w:hanging="360"/>
      </w:pPr>
      <w:rPr>
        <w:rFonts w:hAnsi="Times New Roman" w:hint="default"/>
        <w:sz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4" w15:restartNumberingAfterBreak="0">
    <w:nsid w:val="3949755A"/>
    <w:multiLevelType w:val="hybridMultilevel"/>
    <w:tmpl w:val="3746C9B0"/>
    <w:lvl w:ilvl="0" w:tplc="099C072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5" w15:restartNumberingAfterBreak="0">
    <w:nsid w:val="3A09299B"/>
    <w:multiLevelType w:val="hybridMultilevel"/>
    <w:tmpl w:val="BC1878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6" w15:restartNumberingAfterBreak="0">
    <w:nsid w:val="3A5A4A8F"/>
    <w:multiLevelType w:val="hybridMultilevel"/>
    <w:tmpl w:val="21F643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7" w15:restartNumberingAfterBreak="0">
    <w:nsid w:val="3A6565D3"/>
    <w:multiLevelType w:val="hybridMultilevel"/>
    <w:tmpl w:val="5624329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8" w15:restartNumberingAfterBreak="0">
    <w:nsid w:val="3B1711E2"/>
    <w:multiLevelType w:val="hybridMultilevel"/>
    <w:tmpl w:val="7E78321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9" w15:restartNumberingAfterBreak="0">
    <w:nsid w:val="3B492644"/>
    <w:multiLevelType w:val="hybridMultilevel"/>
    <w:tmpl w:val="704C84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0" w15:restartNumberingAfterBreak="0">
    <w:nsid w:val="3B5F7584"/>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1" w15:restartNumberingAfterBreak="0">
    <w:nsid w:val="3BBB347A"/>
    <w:multiLevelType w:val="hybridMultilevel"/>
    <w:tmpl w:val="A5BC93FC"/>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2" w15:restartNumberingAfterBreak="0">
    <w:nsid w:val="3C0969D1"/>
    <w:multiLevelType w:val="hybridMultilevel"/>
    <w:tmpl w:val="92EE49E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3" w15:restartNumberingAfterBreak="0">
    <w:nsid w:val="3C3F06C0"/>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4" w15:restartNumberingAfterBreak="0">
    <w:nsid w:val="3CDE4CEF"/>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5" w15:restartNumberingAfterBreak="0">
    <w:nsid w:val="3CE01474"/>
    <w:multiLevelType w:val="hybridMultilevel"/>
    <w:tmpl w:val="92CC0A0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6" w15:restartNumberingAfterBreak="0">
    <w:nsid w:val="3EAB74BB"/>
    <w:multiLevelType w:val="hybridMultilevel"/>
    <w:tmpl w:val="1BBA050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7" w15:restartNumberingAfterBreak="0">
    <w:nsid w:val="3ED4126A"/>
    <w:multiLevelType w:val="hybridMultilevel"/>
    <w:tmpl w:val="3C5631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8" w15:restartNumberingAfterBreak="0">
    <w:nsid w:val="3EE33A6D"/>
    <w:multiLevelType w:val="hybridMultilevel"/>
    <w:tmpl w:val="6EE24C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9" w15:restartNumberingAfterBreak="0">
    <w:nsid w:val="3F0E2E7F"/>
    <w:multiLevelType w:val="hybridMultilevel"/>
    <w:tmpl w:val="E9D8B924"/>
    <w:lvl w:ilvl="0" w:tplc="8340AAEE">
      <w:start w:val="1"/>
      <w:numFmt w:val="decimal"/>
      <w:lvlText w:val="%1."/>
      <w:lvlJc w:val="left"/>
      <w:pPr>
        <w:tabs>
          <w:tab w:val="num" w:pos="403"/>
        </w:tabs>
        <w:ind w:left="403"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0" w15:restartNumberingAfterBreak="0">
    <w:nsid w:val="3FDC0DB7"/>
    <w:multiLevelType w:val="hybridMultilevel"/>
    <w:tmpl w:val="1152BD62"/>
    <w:lvl w:ilvl="0" w:tplc="EE0606E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1" w15:restartNumberingAfterBreak="0">
    <w:nsid w:val="40A71867"/>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2" w15:restartNumberingAfterBreak="0">
    <w:nsid w:val="40C33A3E"/>
    <w:multiLevelType w:val="hybridMultilevel"/>
    <w:tmpl w:val="2FD44E3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3" w15:restartNumberingAfterBreak="0">
    <w:nsid w:val="410F1334"/>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4" w15:restartNumberingAfterBreak="0">
    <w:nsid w:val="41EE19D6"/>
    <w:multiLevelType w:val="hybridMultilevel"/>
    <w:tmpl w:val="313E9630"/>
    <w:lvl w:ilvl="0" w:tplc="15E0A0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5" w15:restartNumberingAfterBreak="0">
    <w:nsid w:val="42766FCD"/>
    <w:multiLevelType w:val="hybridMultilevel"/>
    <w:tmpl w:val="A9023B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6" w15:restartNumberingAfterBreak="0">
    <w:nsid w:val="4294647E"/>
    <w:multiLevelType w:val="hybridMultilevel"/>
    <w:tmpl w:val="EBE8B09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7" w15:restartNumberingAfterBreak="0">
    <w:nsid w:val="42B14F11"/>
    <w:multiLevelType w:val="hybridMultilevel"/>
    <w:tmpl w:val="147E6F1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8" w15:restartNumberingAfterBreak="0">
    <w:nsid w:val="42E6454B"/>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9" w15:restartNumberingAfterBreak="0">
    <w:nsid w:val="43721DC0"/>
    <w:multiLevelType w:val="hybridMultilevel"/>
    <w:tmpl w:val="63702828"/>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0" w15:restartNumberingAfterBreak="0">
    <w:nsid w:val="437B0B20"/>
    <w:multiLevelType w:val="hybridMultilevel"/>
    <w:tmpl w:val="1A1E676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1" w15:restartNumberingAfterBreak="0">
    <w:nsid w:val="439851DC"/>
    <w:multiLevelType w:val="hybridMultilevel"/>
    <w:tmpl w:val="3A7AA5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2" w15:restartNumberingAfterBreak="0">
    <w:nsid w:val="43E97777"/>
    <w:multiLevelType w:val="hybridMultilevel"/>
    <w:tmpl w:val="AA5AC9B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3" w15:restartNumberingAfterBreak="0">
    <w:nsid w:val="44082CB0"/>
    <w:multiLevelType w:val="hybridMultilevel"/>
    <w:tmpl w:val="4A9EF4C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4" w15:restartNumberingAfterBreak="0">
    <w:nsid w:val="440F41FF"/>
    <w:multiLevelType w:val="hybridMultilevel"/>
    <w:tmpl w:val="FFB200B4"/>
    <w:lvl w:ilvl="0" w:tplc="679420B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5" w15:restartNumberingAfterBreak="0">
    <w:nsid w:val="44CB61C5"/>
    <w:multiLevelType w:val="hybridMultilevel"/>
    <w:tmpl w:val="0D84C12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6" w15:restartNumberingAfterBreak="0">
    <w:nsid w:val="44DB3953"/>
    <w:multiLevelType w:val="hybridMultilevel"/>
    <w:tmpl w:val="341C6D60"/>
    <w:lvl w:ilvl="0" w:tplc="547A434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7" w15:restartNumberingAfterBreak="0">
    <w:nsid w:val="455B04D4"/>
    <w:multiLevelType w:val="hybridMultilevel"/>
    <w:tmpl w:val="ED7C554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8" w15:restartNumberingAfterBreak="0">
    <w:nsid w:val="456B6AE0"/>
    <w:multiLevelType w:val="hybridMultilevel"/>
    <w:tmpl w:val="E70EB1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9" w15:restartNumberingAfterBreak="0">
    <w:nsid w:val="459E0211"/>
    <w:multiLevelType w:val="hybridMultilevel"/>
    <w:tmpl w:val="A8485C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0" w15:restartNumberingAfterBreak="0">
    <w:nsid w:val="464632A3"/>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1" w15:restartNumberingAfterBreak="0">
    <w:nsid w:val="466E358E"/>
    <w:multiLevelType w:val="hybridMultilevel"/>
    <w:tmpl w:val="778EE566"/>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2" w15:restartNumberingAfterBreak="0">
    <w:nsid w:val="468350A5"/>
    <w:multiLevelType w:val="hybridMultilevel"/>
    <w:tmpl w:val="0FCE9B7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3" w15:restartNumberingAfterBreak="0">
    <w:nsid w:val="46CB2D20"/>
    <w:multiLevelType w:val="hybridMultilevel"/>
    <w:tmpl w:val="D51E8F4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4" w15:restartNumberingAfterBreak="0">
    <w:nsid w:val="46CF2B46"/>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5" w15:restartNumberingAfterBreak="0">
    <w:nsid w:val="473E5F81"/>
    <w:multiLevelType w:val="hybridMultilevel"/>
    <w:tmpl w:val="4378CDA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6" w15:restartNumberingAfterBreak="0">
    <w:nsid w:val="475F46F9"/>
    <w:multiLevelType w:val="hybridMultilevel"/>
    <w:tmpl w:val="14C8C23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7" w15:restartNumberingAfterBreak="0">
    <w:nsid w:val="478743CD"/>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8" w15:restartNumberingAfterBreak="0">
    <w:nsid w:val="4789044E"/>
    <w:multiLevelType w:val="hybridMultilevel"/>
    <w:tmpl w:val="B6E2A6EC"/>
    <w:lvl w:ilvl="0" w:tplc="A36E270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9" w15:restartNumberingAfterBreak="0">
    <w:nsid w:val="47B102B5"/>
    <w:multiLevelType w:val="hybridMultilevel"/>
    <w:tmpl w:val="042C4D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0" w15:restartNumberingAfterBreak="0">
    <w:nsid w:val="482155D6"/>
    <w:multiLevelType w:val="hybridMultilevel"/>
    <w:tmpl w:val="3DF2F6C2"/>
    <w:lvl w:ilvl="0" w:tplc="21FC3B26">
      <w:start w:val="1"/>
      <w:numFmt w:val="decimal"/>
      <w:lvlText w:val="%1."/>
      <w:lvlJc w:val="left"/>
      <w:pPr>
        <w:tabs>
          <w:tab w:val="num" w:pos="359"/>
        </w:tabs>
        <w:ind w:left="359" w:hanging="360"/>
      </w:pPr>
      <w:rPr>
        <w:rFonts w:ascii="Times New Roman" w:eastAsia="Times New Roman Bold" w:hAnsi="Times New Roman" w:cs="Times New Roman" w:hint="default"/>
        <w:b w:val="0"/>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271" w15:restartNumberingAfterBreak="0">
    <w:nsid w:val="484E208C"/>
    <w:multiLevelType w:val="hybridMultilevel"/>
    <w:tmpl w:val="A8D45A14"/>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2" w15:restartNumberingAfterBreak="0">
    <w:nsid w:val="485478D1"/>
    <w:multiLevelType w:val="hybridMultilevel"/>
    <w:tmpl w:val="9E629D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3" w15:restartNumberingAfterBreak="0">
    <w:nsid w:val="487F0164"/>
    <w:multiLevelType w:val="hybridMultilevel"/>
    <w:tmpl w:val="4530B8C2"/>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4" w15:restartNumberingAfterBreak="0">
    <w:nsid w:val="488A251B"/>
    <w:multiLevelType w:val="hybridMultilevel"/>
    <w:tmpl w:val="D27C7FF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5" w15:restartNumberingAfterBreak="0">
    <w:nsid w:val="489130B5"/>
    <w:multiLevelType w:val="hybridMultilevel"/>
    <w:tmpl w:val="89F4DC7C"/>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6" w15:restartNumberingAfterBreak="0">
    <w:nsid w:val="48AE7888"/>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7" w15:restartNumberingAfterBreak="0">
    <w:nsid w:val="49126B99"/>
    <w:multiLevelType w:val="hybridMultilevel"/>
    <w:tmpl w:val="562AF95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8" w15:restartNumberingAfterBreak="0">
    <w:nsid w:val="493F2830"/>
    <w:multiLevelType w:val="hybridMultilevel"/>
    <w:tmpl w:val="1744EDBC"/>
    <w:lvl w:ilvl="0" w:tplc="07DA9528">
      <w:start w:val="1"/>
      <w:numFmt w:val="decimal"/>
      <w:lvlText w:val="(%1)"/>
      <w:lvlJc w:val="left"/>
      <w:pPr>
        <w:ind w:left="720" w:hanging="360"/>
      </w:pPr>
      <w:rPr>
        <w:rFonts w:hint="default"/>
      </w:rPr>
    </w:lvl>
    <w:lvl w:ilvl="1" w:tplc="DA1C00BC">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9" w15:restartNumberingAfterBreak="0">
    <w:nsid w:val="496E3862"/>
    <w:multiLevelType w:val="hybridMultilevel"/>
    <w:tmpl w:val="D22C85D0"/>
    <w:lvl w:ilvl="0" w:tplc="C2025100">
      <w:start w:val="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0" w15:restartNumberingAfterBreak="0">
    <w:nsid w:val="49823925"/>
    <w:multiLevelType w:val="hybridMultilevel"/>
    <w:tmpl w:val="0804D0D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1" w15:restartNumberingAfterBreak="0">
    <w:nsid w:val="49852C05"/>
    <w:multiLevelType w:val="hybridMultilevel"/>
    <w:tmpl w:val="63483C50"/>
    <w:lvl w:ilvl="0" w:tplc="1346B772">
      <w:start w:val="1"/>
      <w:numFmt w:val="decimal"/>
      <w:lvlText w:val="%1."/>
      <w:lvlJc w:val="left"/>
      <w:pPr>
        <w:tabs>
          <w:tab w:val="num" w:pos="360"/>
        </w:tabs>
        <w:ind w:left="360" w:hanging="360"/>
      </w:pPr>
      <w:rPr>
        <w:rFonts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2" w15:restartNumberingAfterBreak="0">
    <w:nsid w:val="49882B93"/>
    <w:multiLevelType w:val="hybridMultilevel"/>
    <w:tmpl w:val="B7F4BD7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3" w15:restartNumberingAfterBreak="0">
    <w:nsid w:val="4A293DE0"/>
    <w:multiLevelType w:val="hybridMultilevel"/>
    <w:tmpl w:val="D1CAAB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4" w15:restartNumberingAfterBreak="0">
    <w:nsid w:val="4B234EE1"/>
    <w:multiLevelType w:val="hybridMultilevel"/>
    <w:tmpl w:val="EED8744A"/>
    <w:lvl w:ilvl="0" w:tplc="43C2B7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5" w15:restartNumberingAfterBreak="0">
    <w:nsid w:val="4BE60593"/>
    <w:multiLevelType w:val="hybridMultilevel"/>
    <w:tmpl w:val="22E6375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6" w15:restartNumberingAfterBreak="0">
    <w:nsid w:val="4C6202C9"/>
    <w:multiLevelType w:val="hybridMultilevel"/>
    <w:tmpl w:val="9B685268"/>
    <w:lvl w:ilvl="0" w:tplc="3AB6D4A6">
      <w:start w:val="1"/>
      <w:numFmt w:val="decimal"/>
      <w:lvlText w:val="%1."/>
      <w:lvlJc w:val="left"/>
      <w:pPr>
        <w:tabs>
          <w:tab w:val="num" w:pos="360"/>
        </w:tabs>
        <w:ind w:left="360" w:hanging="360"/>
      </w:pPr>
      <w:rPr>
        <w:rFonts w:hint="default"/>
      </w:rPr>
    </w:lvl>
    <w:lvl w:ilvl="1" w:tplc="DF9CF628">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7" w15:restartNumberingAfterBreak="0">
    <w:nsid w:val="4C701CB7"/>
    <w:multiLevelType w:val="hybridMultilevel"/>
    <w:tmpl w:val="C4A43CEE"/>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8" w15:restartNumberingAfterBreak="0">
    <w:nsid w:val="4CA35767"/>
    <w:multiLevelType w:val="hybridMultilevel"/>
    <w:tmpl w:val="F1F6F20E"/>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9" w15:restartNumberingAfterBreak="0">
    <w:nsid w:val="4D270D31"/>
    <w:multiLevelType w:val="hybridMultilevel"/>
    <w:tmpl w:val="EC4261C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0" w15:restartNumberingAfterBreak="0">
    <w:nsid w:val="4D741FD4"/>
    <w:multiLevelType w:val="hybridMultilevel"/>
    <w:tmpl w:val="72BC33F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1" w15:restartNumberingAfterBreak="0">
    <w:nsid w:val="4E8C221E"/>
    <w:multiLevelType w:val="hybridMultilevel"/>
    <w:tmpl w:val="193A0EAC"/>
    <w:lvl w:ilvl="0" w:tplc="0409000F">
      <w:start w:val="1"/>
      <w:numFmt w:val="decimal"/>
      <w:lvlText w:val="%1."/>
      <w:lvlJc w:val="left"/>
      <w:pPr>
        <w:tabs>
          <w:tab w:val="num" w:pos="514"/>
        </w:tabs>
        <w:ind w:left="514" w:hanging="480"/>
      </w:pPr>
    </w:lvl>
    <w:lvl w:ilvl="1" w:tplc="04090019" w:tentative="1">
      <w:start w:val="1"/>
      <w:numFmt w:val="ideographTraditional"/>
      <w:lvlText w:val="%2、"/>
      <w:lvlJc w:val="left"/>
      <w:pPr>
        <w:tabs>
          <w:tab w:val="num" w:pos="994"/>
        </w:tabs>
        <w:ind w:left="994" w:hanging="480"/>
      </w:p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292" w15:restartNumberingAfterBreak="0">
    <w:nsid w:val="4EDF0465"/>
    <w:multiLevelType w:val="hybridMultilevel"/>
    <w:tmpl w:val="9276212C"/>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3" w15:restartNumberingAfterBreak="0">
    <w:nsid w:val="4F0E0E65"/>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4" w15:restartNumberingAfterBreak="0">
    <w:nsid w:val="4F5835A3"/>
    <w:multiLevelType w:val="hybridMultilevel"/>
    <w:tmpl w:val="CD00F81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5" w15:restartNumberingAfterBreak="0">
    <w:nsid w:val="4F7454C9"/>
    <w:multiLevelType w:val="hybridMultilevel"/>
    <w:tmpl w:val="ED766C6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6" w15:restartNumberingAfterBreak="0">
    <w:nsid w:val="4FF53439"/>
    <w:multiLevelType w:val="hybridMultilevel"/>
    <w:tmpl w:val="5DB8DBF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7" w15:restartNumberingAfterBreak="0">
    <w:nsid w:val="5006458E"/>
    <w:multiLevelType w:val="hybridMultilevel"/>
    <w:tmpl w:val="DE7E17B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8" w15:restartNumberingAfterBreak="0">
    <w:nsid w:val="503F368B"/>
    <w:multiLevelType w:val="hybridMultilevel"/>
    <w:tmpl w:val="3EB2B9E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9" w15:restartNumberingAfterBreak="0">
    <w:nsid w:val="50B16752"/>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0" w15:restartNumberingAfterBreak="0">
    <w:nsid w:val="50C02571"/>
    <w:multiLevelType w:val="hybridMultilevel"/>
    <w:tmpl w:val="D3AC235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1" w15:restartNumberingAfterBreak="0">
    <w:nsid w:val="513B05D3"/>
    <w:multiLevelType w:val="hybridMultilevel"/>
    <w:tmpl w:val="C356503C"/>
    <w:lvl w:ilvl="0" w:tplc="A2AE825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2" w15:restartNumberingAfterBreak="0">
    <w:nsid w:val="51F74736"/>
    <w:multiLevelType w:val="hybridMultilevel"/>
    <w:tmpl w:val="B5E4743C"/>
    <w:lvl w:ilvl="0" w:tplc="52D4E2B0">
      <w:start w:val="1"/>
      <w:numFmt w:val="decimal"/>
      <w:lvlText w:val="%1."/>
      <w:lvlJc w:val="left"/>
      <w:pPr>
        <w:ind w:left="405" w:hanging="405"/>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3" w15:restartNumberingAfterBreak="0">
    <w:nsid w:val="525E231B"/>
    <w:multiLevelType w:val="hybridMultilevel"/>
    <w:tmpl w:val="FEF0D678"/>
    <w:lvl w:ilvl="0" w:tplc="F5C676B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4" w15:restartNumberingAfterBreak="0">
    <w:nsid w:val="526A6EFA"/>
    <w:multiLevelType w:val="hybridMultilevel"/>
    <w:tmpl w:val="E58CE4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5" w15:restartNumberingAfterBreak="0">
    <w:nsid w:val="527C232A"/>
    <w:multiLevelType w:val="hybridMultilevel"/>
    <w:tmpl w:val="32F0AD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6" w15:restartNumberingAfterBreak="0">
    <w:nsid w:val="529E3AC2"/>
    <w:multiLevelType w:val="hybridMultilevel"/>
    <w:tmpl w:val="AA5C0BC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7" w15:restartNumberingAfterBreak="0">
    <w:nsid w:val="52D875F9"/>
    <w:multiLevelType w:val="hybridMultilevel"/>
    <w:tmpl w:val="56BE3756"/>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8" w15:restartNumberingAfterBreak="0">
    <w:nsid w:val="53180DCC"/>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09" w15:restartNumberingAfterBreak="0">
    <w:nsid w:val="53244FE9"/>
    <w:multiLevelType w:val="hybridMultilevel"/>
    <w:tmpl w:val="D5DE65BA"/>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0" w15:restartNumberingAfterBreak="0">
    <w:nsid w:val="534F4CB0"/>
    <w:multiLevelType w:val="hybridMultilevel"/>
    <w:tmpl w:val="FD02BEAA"/>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1" w15:restartNumberingAfterBreak="0">
    <w:nsid w:val="547D79BA"/>
    <w:multiLevelType w:val="hybridMultilevel"/>
    <w:tmpl w:val="A4365174"/>
    <w:lvl w:ilvl="0" w:tplc="34D0744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12" w15:restartNumberingAfterBreak="0">
    <w:nsid w:val="54A04CF4"/>
    <w:multiLevelType w:val="hybridMultilevel"/>
    <w:tmpl w:val="5718854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3" w15:restartNumberingAfterBreak="0">
    <w:nsid w:val="54CC53F3"/>
    <w:multiLevelType w:val="hybridMultilevel"/>
    <w:tmpl w:val="E8104F0C"/>
    <w:lvl w:ilvl="0" w:tplc="C6F2A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4" w15:restartNumberingAfterBreak="0">
    <w:nsid w:val="54EC31EE"/>
    <w:multiLevelType w:val="hybridMultilevel"/>
    <w:tmpl w:val="D0AE5962"/>
    <w:lvl w:ilvl="0" w:tplc="6B90149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5" w15:restartNumberingAfterBreak="0">
    <w:nsid w:val="551F60D9"/>
    <w:multiLevelType w:val="hybridMultilevel"/>
    <w:tmpl w:val="65FCE424"/>
    <w:lvl w:ilvl="0" w:tplc="794031D4">
      <w:start w:val="1"/>
      <w:numFmt w:val="decimal"/>
      <w:lvlText w:val="%1."/>
      <w:lvlJc w:val="left"/>
      <w:pPr>
        <w:ind w:left="480" w:hanging="48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554E5E2A"/>
    <w:multiLevelType w:val="hybridMultilevel"/>
    <w:tmpl w:val="7380920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7" w15:restartNumberingAfterBreak="0">
    <w:nsid w:val="556D0B74"/>
    <w:multiLevelType w:val="hybridMultilevel"/>
    <w:tmpl w:val="25383798"/>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8" w15:restartNumberingAfterBreak="0">
    <w:nsid w:val="55915F16"/>
    <w:multiLevelType w:val="hybridMultilevel"/>
    <w:tmpl w:val="1226A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9" w15:restartNumberingAfterBreak="0">
    <w:nsid w:val="56861E5F"/>
    <w:multiLevelType w:val="hybridMultilevel"/>
    <w:tmpl w:val="5498A290"/>
    <w:lvl w:ilvl="0" w:tplc="EA8A5D2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0" w15:restartNumberingAfterBreak="0">
    <w:nsid w:val="56CC2B39"/>
    <w:multiLevelType w:val="hybridMultilevel"/>
    <w:tmpl w:val="DFDA4BA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1" w15:restartNumberingAfterBreak="0">
    <w:nsid w:val="56E844D0"/>
    <w:multiLevelType w:val="hybridMultilevel"/>
    <w:tmpl w:val="6F2A40B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2" w15:restartNumberingAfterBreak="0">
    <w:nsid w:val="571B700E"/>
    <w:multiLevelType w:val="hybridMultilevel"/>
    <w:tmpl w:val="A3929702"/>
    <w:lvl w:ilvl="0" w:tplc="C2F2658A">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3" w15:restartNumberingAfterBreak="0">
    <w:nsid w:val="57441AD5"/>
    <w:multiLevelType w:val="hybridMultilevel"/>
    <w:tmpl w:val="309E8516"/>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4" w15:restartNumberingAfterBreak="0">
    <w:nsid w:val="57644FF7"/>
    <w:multiLevelType w:val="hybridMultilevel"/>
    <w:tmpl w:val="ECC61C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5" w15:restartNumberingAfterBreak="0">
    <w:nsid w:val="579B289B"/>
    <w:multiLevelType w:val="hybridMultilevel"/>
    <w:tmpl w:val="15A607E0"/>
    <w:lvl w:ilvl="0" w:tplc="262CC276">
      <w:start w:val="1"/>
      <w:numFmt w:val="decimal"/>
      <w:lvlText w:val="(%1)"/>
      <w:lvlJc w:val="left"/>
      <w:pPr>
        <w:ind w:left="555" w:hanging="360"/>
      </w:pPr>
      <w:rPr>
        <w:rFonts w:hint="default"/>
      </w:rPr>
    </w:lvl>
    <w:lvl w:ilvl="1" w:tplc="A2BA5276">
      <w:start w:val="1"/>
      <w:numFmt w:val="decimal"/>
      <w:lvlText w:val="%2."/>
      <w:lvlJc w:val="left"/>
      <w:pPr>
        <w:ind w:left="360" w:hanging="360"/>
      </w:pPr>
      <w:rPr>
        <w:rFonts w:hint="default"/>
      </w:rPr>
    </w:lvl>
    <w:lvl w:ilvl="2" w:tplc="0409001B" w:tentative="1">
      <w:start w:val="1"/>
      <w:numFmt w:val="lowerRoman"/>
      <w:lvlText w:val="%3."/>
      <w:lvlJc w:val="right"/>
      <w:pPr>
        <w:ind w:left="1635" w:hanging="480"/>
      </w:pPr>
    </w:lvl>
    <w:lvl w:ilvl="3" w:tplc="0409000F" w:tentative="1">
      <w:start w:val="1"/>
      <w:numFmt w:val="decimal"/>
      <w:lvlText w:val="%4."/>
      <w:lvlJc w:val="left"/>
      <w:pPr>
        <w:ind w:left="2115" w:hanging="480"/>
      </w:pPr>
    </w:lvl>
    <w:lvl w:ilvl="4" w:tplc="04090019" w:tentative="1">
      <w:start w:val="1"/>
      <w:numFmt w:val="ideographTraditional"/>
      <w:lvlText w:val="%5、"/>
      <w:lvlJc w:val="left"/>
      <w:pPr>
        <w:ind w:left="2595" w:hanging="480"/>
      </w:pPr>
    </w:lvl>
    <w:lvl w:ilvl="5" w:tplc="0409001B" w:tentative="1">
      <w:start w:val="1"/>
      <w:numFmt w:val="lowerRoman"/>
      <w:lvlText w:val="%6."/>
      <w:lvlJc w:val="right"/>
      <w:pPr>
        <w:ind w:left="3075" w:hanging="480"/>
      </w:pPr>
    </w:lvl>
    <w:lvl w:ilvl="6" w:tplc="0409000F" w:tentative="1">
      <w:start w:val="1"/>
      <w:numFmt w:val="decimal"/>
      <w:lvlText w:val="%7."/>
      <w:lvlJc w:val="left"/>
      <w:pPr>
        <w:ind w:left="3555" w:hanging="480"/>
      </w:pPr>
    </w:lvl>
    <w:lvl w:ilvl="7" w:tplc="04090019" w:tentative="1">
      <w:start w:val="1"/>
      <w:numFmt w:val="ideographTraditional"/>
      <w:lvlText w:val="%8、"/>
      <w:lvlJc w:val="left"/>
      <w:pPr>
        <w:ind w:left="4035" w:hanging="480"/>
      </w:pPr>
    </w:lvl>
    <w:lvl w:ilvl="8" w:tplc="0409001B" w:tentative="1">
      <w:start w:val="1"/>
      <w:numFmt w:val="lowerRoman"/>
      <w:lvlText w:val="%9."/>
      <w:lvlJc w:val="right"/>
      <w:pPr>
        <w:ind w:left="4515" w:hanging="480"/>
      </w:pPr>
    </w:lvl>
  </w:abstractNum>
  <w:abstractNum w:abstractNumId="326" w15:restartNumberingAfterBreak="0">
    <w:nsid w:val="57AA5405"/>
    <w:multiLevelType w:val="hybridMultilevel"/>
    <w:tmpl w:val="35AED244"/>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7" w15:restartNumberingAfterBreak="0">
    <w:nsid w:val="57AB7AB9"/>
    <w:multiLevelType w:val="hybridMultilevel"/>
    <w:tmpl w:val="C1882EAA"/>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8" w15:restartNumberingAfterBreak="0">
    <w:nsid w:val="58015E3E"/>
    <w:multiLevelType w:val="hybridMultilevel"/>
    <w:tmpl w:val="EC5ADF8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9" w15:restartNumberingAfterBreak="0">
    <w:nsid w:val="58876CA9"/>
    <w:multiLevelType w:val="hybridMultilevel"/>
    <w:tmpl w:val="0C5A2A58"/>
    <w:lvl w:ilvl="0" w:tplc="04DE21CC">
      <w:start w:val="1"/>
      <w:numFmt w:val="decimal"/>
      <w:lvlText w:val="%1."/>
      <w:lvlJc w:val="left"/>
      <w:pPr>
        <w:ind w:left="360" w:hanging="360"/>
      </w:pPr>
      <w:rPr>
        <w:rFonts w:eastAsia="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0" w15:restartNumberingAfterBreak="0">
    <w:nsid w:val="59777EF9"/>
    <w:multiLevelType w:val="hybridMultilevel"/>
    <w:tmpl w:val="C78612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1" w15:restartNumberingAfterBreak="0">
    <w:nsid w:val="59C5253A"/>
    <w:multiLevelType w:val="hybridMultilevel"/>
    <w:tmpl w:val="745662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2" w15:restartNumberingAfterBreak="0">
    <w:nsid w:val="59EC7F2B"/>
    <w:multiLevelType w:val="hybridMultilevel"/>
    <w:tmpl w:val="73BA4236"/>
    <w:lvl w:ilvl="0" w:tplc="8A0A1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59EE3BC1"/>
    <w:multiLevelType w:val="hybridMultilevel"/>
    <w:tmpl w:val="57F011CA"/>
    <w:lvl w:ilvl="0" w:tplc="8F427E42">
      <w:start w:val="1"/>
      <w:numFmt w:val="decimal"/>
      <w:lvlText w:val="%1."/>
      <w:lvlJc w:val="left"/>
      <w:pPr>
        <w:ind w:left="360" w:hanging="360"/>
      </w:pPr>
      <w:rPr>
        <w:rFonts w:ascii="Times New Roman" w:eastAsia="Times New Roman" w:hAnsi="Times New Roman" w:cs="Times New Roman"/>
      </w:rPr>
    </w:lvl>
    <w:lvl w:ilvl="1" w:tplc="0409000F">
      <w:start w:val="1"/>
      <w:numFmt w:val="decim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34" w15:restartNumberingAfterBreak="0">
    <w:nsid w:val="5A4E2AC0"/>
    <w:multiLevelType w:val="hybridMultilevel"/>
    <w:tmpl w:val="FBA8FE7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5" w15:restartNumberingAfterBreak="0">
    <w:nsid w:val="5A5820F2"/>
    <w:multiLevelType w:val="hybridMultilevel"/>
    <w:tmpl w:val="A00EB6BE"/>
    <w:lvl w:ilvl="0" w:tplc="55FC3C24">
      <w:start w:val="1"/>
      <w:numFmt w:val="upperLetter"/>
      <w:lvlText w:val="%1."/>
      <w:lvlJc w:val="left"/>
      <w:pPr>
        <w:tabs>
          <w:tab w:val="num" w:pos="564"/>
        </w:tabs>
        <w:ind w:left="564" w:hanging="360"/>
      </w:pPr>
      <w:rPr>
        <w:rFonts w:hint="default"/>
      </w:rPr>
    </w:lvl>
    <w:lvl w:ilvl="1" w:tplc="04090019" w:tentative="1">
      <w:start w:val="1"/>
      <w:numFmt w:val="ideographTraditional"/>
      <w:lvlText w:val="%2、"/>
      <w:lvlJc w:val="left"/>
      <w:pPr>
        <w:tabs>
          <w:tab w:val="num" w:pos="1164"/>
        </w:tabs>
        <w:ind w:left="1164" w:hanging="480"/>
      </w:pPr>
    </w:lvl>
    <w:lvl w:ilvl="2" w:tplc="0409001B" w:tentative="1">
      <w:start w:val="1"/>
      <w:numFmt w:val="lowerRoman"/>
      <w:lvlText w:val="%3."/>
      <w:lvlJc w:val="right"/>
      <w:pPr>
        <w:tabs>
          <w:tab w:val="num" w:pos="1644"/>
        </w:tabs>
        <w:ind w:left="1644" w:hanging="480"/>
      </w:pPr>
    </w:lvl>
    <w:lvl w:ilvl="3" w:tplc="0409000F" w:tentative="1">
      <w:start w:val="1"/>
      <w:numFmt w:val="decimal"/>
      <w:lvlText w:val="%4."/>
      <w:lvlJc w:val="left"/>
      <w:pPr>
        <w:tabs>
          <w:tab w:val="num" w:pos="2124"/>
        </w:tabs>
        <w:ind w:left="2124" w:hanging="480"/>
      </w:pPr>
    </w:lvl>
    <w:lvl w:ilvl="4" w:tplc="04090019" w:tentative="1">
      <w:start w:val="1"/>
      <w:numFmt w:val="ideographTraditional"/>
      <w:lvlText w:val="%5、"/>
      <w:lvlJc w:val="left"/>
      <w:pPr>
        <w:tabs>
          <w:tab w:val="num" w:pos="2604"/>
        </w:tabs>
        <w:ind w:left="2604" w:hanging="480"/>
      </w:pPr>
    </w:lvl>
    <w:lvl w:ilvl="5" w:tplc="0409001B" w:tentative="1">
      <w:start w:val="1"/>
      <w:numFmt w:val="lowerRoman"/>
      <w:lvlText w:val="%6."/>
      <w:lvlJc w:val="right"/>
      <w:pPr>
        <w:tabs>
          <w:tab w:val="num" w:pos="3084"/>
        </w:tabs>
        <w:ind w:left="3084" w:hanging="480"/>
      </w:pPr>
    </w:lvl>
    <w:lvl w:ilvl="6" w:tplc="0409000F" w:tentative="1">
      <w:start w:val="1"/>
      <w:numFmt w:val="decimal"/>
      <w:lvlText w:val="%7."/>
      <w:lvlJc w:val="left"/>
      <w:pPr>
        <w:tabs>
          <w:tab w:val="num" w:pos="3564"/>
        </w:tabs>
        <w:ind w:left="3564" w:hanging="480"/>
      </w:pPr>
    </w:lvl>
    <w:lvl w:ilvl="7" w:tplc="04090019" w:tentative="1">
      <w:start w:val="1"/>
      <w:numFmt w:val="ideographTraditional"/>
      <w:lvlText w:val="%8、"/>
      <w:lvlJc w:val="left"/>
      <w:pPr>
        <w:tabs>
          <w:tab w:val="num" w:pos="4044"/>
        </w:tabs>
        <w:ind w:left="4044" w:hanging="480"/>
      </w:pPr>
    </w:lvl>
    <w:lvl w:ilvl="8" w:tplc="0409001B" w:tentative="1">
      <w:start w:val="1"/>
      <w:numFmt w:val="lowerRoman"/>
      <w:lvlText w:val="%9."/>
      <w:lvlJc w:val="right"/>
      <w:pPr>
        <w:tabs>
          <w:tab w:val="num" w:pos="4524"/>
        </w:tabs>
        <w:ind w:left="4524" w:hanging="480"/>
      </w:pPr>
    </w:lvl>
  </w:abstractNum>
  <w:abstractNum w:abstractNumId="336" w15:restartNumberingAfterBreak="0">
    <w:nsid w:val="5A650E3E"/>
    <w:multiLevelType w:val="hybridMultilevel"/>
    <w:tmpl w:val="F56E16EE"/>
    <w:lvl w:ilvl="0" w:tplc="EFF87BF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7" w15:restartNumberingAfterBreak="0">
    <w:nsid w:val="5A664882"/>
    <w:multiLevelType w:val="hybridMultilevel"/>
    <w:tmpl w:val="C5CE2616"/>
    <w:lvl w:ilvl="0" w:tplc="F636372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8" w15:restartNumberingAfterBreak="0">
    <w:nsid w:val="5AC75F1B"/>
    <w:multiLevelType w:val="hybridMultilevel"/>
    <w:tmpl w:val="709CB27E"/>
    <w:lvl w:ilvl="0" w:tplc="A056A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9" w15:restartNumberingAfterBreak="0">
    <w:nsid w:val="5AD0347E"/>
    <w:multiLevelType w:val="hybridMultilevel"/>
    <w:tmpl w:val="13F2A28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0" w15:restartNumberingAfterBreak="0">
    <w:nsid w:val="5B5052B3"/>
    <w:multiLevelType w:val="hybridMultilevel"/>
    <w:tmpl w:val="EB64EC5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1" w15:restartNumberingAfterBreak="0">
    <w:nsid w:val="5B714B68"/>
    <w:multiLevelType w:val="hybridMultilevel"/>
    <w:tmpl w:val="BB7E661E"/>
    <w:lvl w:ilvl="0" w:tplc="D1D42B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2" w15:restartNumberingAfterBreak="0">
    <w:nsid w:val="5BB27FDF"/>
    <w:multiLevelType w:val="hybridMultilevel"/>
    <w:tmpl w:val="384E895E"/>
    <w:lvl w:ilvl="0" w:tplc="A452559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3" w15:restartNumberingAfterBreak="0">
    <w:nsid w:val="5CCE2070"/>
    <w:multiLevelType w:val="hybridMultilevel"/>
    <w:tmpl w:val="B54A8BC0"/>
    <w:lvl w:ilvl="0" w:tplc="DF9CF6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4" w15:restartNumberingAfterBreak="0">
    <w:nsid w:val="5D3868DF"/>
    <w:multiLevelType w:val="hybridMultilevel"/>
    <w:tmpl w:val="0762A29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5" w15:restartNumberingAfterBreak="0">
    <w:nsid w:val="5D8C04E0"/>
    <w:multiLevelType w:val="hybridMultilevel"/>
    <w:tmpl w:val="C0F63D8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6" w15:restartNumberingAfterBreak="0">
    <w:nsid w:val="5E053260"/>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47" w15:restartNumberingAfterBreak="0">
    <w:nsid w:val="5E4A148F"/>
    <w:multiLevelType w:val="hybridMultilevel"/>
    <w:tmpl w:val="C99019DE"/>
    <w:lvl w:ilvl="0" w:tplc="FFA0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8" w15:restartNumberingAfterBreak="0">
    <w:nsid w:val="5E900DD3"/>
    <w:multiLevelType w:val="hybridMultilevel"/>
    <w:tmpl w:val="1FE29B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9" w15:restartNumberingAfterBreak="0">
    <w:nsid w:val="5EBC2C25"/>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0" w15:restartNumberingAfterBreak="0">
    <w:nsid w:val="5F4D470B"/>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1" w15:restartNumberingAfterBreak="0">
    <w:nsid w:val="5F545F1B"/>
    <w:multiLevelType w:val="hybridMultilevel"/>
    <w:tmpl w:val="B33EC12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2" w15:restartNumberingAfterBreak="0">
    <w:nsid w:val="5FC319CB"/>
    <w:multiLevelType w:val="hybridMultilevel"/>
    <w:tmpl w:val="9FA4FADC"/>
    <w:lvl w:ilvl="0" w:tplc="E46CAA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3" w15:restartNumberingAfterBreak="0">
    <w:nsid w:val="5FE650C9"/>
    <w:multiLevelType w:val="hybridMultilevel"/>
    <w:tmpl w:val="7F0EC4B4"/>
    <w:lvl w:ilvl="0" w:tplc="D3283C8C">
      <w:start w:val="1"/>
      <w:numFmt w:val="decimal"/>
      <w:lvlText w:val="%1."/>
      <w:lvlJc w:val="left"/>
      <w:pPr>
        <w:tabs>
          <w:tab w:val="num" w:pos="360"/>
        </w:tabs>
        <w:ind w:left="360" w:hanging="360"/>
      </w:pPr>
      <w:rPr>
        <w:rFonts w:ascii="Times New Roman" w:eastAsia="Times New Roman" w:hAnsi="Times New Roman" w:cs="Times New Roman"/>
      </w:rPr>
    </w:lvl>
    <w:lvl w:ilvl="1" w:tplc="FFFFFFFF">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54" w15:restartNumberingAfterBreak="0">
    <w:nsid w:val="60776D40"/>
    <w:multiLevelType w:val="hybridMultilevel"/>
    <w:tmpl w:val="E3EC712A"/>
    <w:lvl w:ilvl="0" w:tplc="F7BA1FC2">
      <w:start w:val="1"/>
      <w:numFmt w:val="decimal"/>
      <w:lvlText w:val="%1."/>
      <w:lvlJc w:val="left"/>
      <w:pPr>
        <w:tabs>
          <w:tab w:val="num" w:pos="359"/>
        </w:tabs>
        <w:ind w:left="359" w:hanging="360"/>
      </w:pPr>
      <w:rPr>
        <w:rFonts w:ascii="Times New Roman" w:eastAsia="Cambria Math" w:hAnsi="Times New Roman" w:cs="Times New Roman"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55" w15:restartNumberingAfterBreak="0">
    <w:nsid w:val="610E111F"/>
    <w:multiLevelType w:val="hybridMultilevel"/>
    <w:tmpl w:val="0846DF8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6" w15:restartNumberingAfterBreak="0">
    <w:nsid w:val="614C66D1"/>
    <w:multiLevelType w:val="hybridMultilevel"/>
    <w:tmpl w:val="5DC49FF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7" w15:restartNumberingAfterBreak="0">
    <w:nsid w:val="616E777E"/>
    <w:multiLevelType w:val="hybridMultilevel"/>
    <w:tmpl w:val="396E7894"/>
    <w:lvl w:ilvl="0" w:tplc="FD649B18">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8" w15:restartNumberingAfterBreak="0">
    <w:nsid w:val="62466258"/>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9" w15:restartNumberingAfterBreak="0">
    <w:nsid w:val="626D293F"/>
    <w:multiLevelType w:val="hybridMultilevel"/>
    <w:tmpl w:val="152A5AF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0" w15:restartNumberingAfterBreak="0">
    <w:nsid w:val="62924C1C"/>
    <w:multiLevelType w:val="hybridMultilevel"/>
    <w:tmpl w:val="28581DAA"/>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61" w15:restartNumberingAfterBreak="0">
    <w:nsid w:val="629A7E79"/>
    <w:multiLevelType w:val="hybridMultilevel"/>
    <w:tmpl w:val="772A215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2" w15:restartNumberingAfterBreak="0">
    <w:nsid w:val="62C43B70"/>
    <w:multiLevelType w:val="hybridMultilevel"/>
    <w:tmpl w:val="4C1AEFFA"/>
    <w:lvl w:ilvl="0" w:tplc="CD76DAF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3" w15:restartNumberingAfterBreak="0">
    <w:nsid w:val="62DE1FA0"/>
    <w:multiLevelType w:val="hybridMultilevel"/>
    <w:tmpl w:val="0B18F4C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4" w15:restartNumberingAfterBreak="0">
    <w:nsid w:val="63DF3F5C"/>
    <w:multiLevelType w:val="hybridMultilevel"/>
    <w:tmpl w:val="D3166B4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5" w15:restartNumberingAfterBreak="0">
    <w:nsid w:val="641303D8"/>
    <w:multiLevelType w:val="hybridMultilevel"/>
    <w:tmpl w:val="3EB4E44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6" w15:restartNumberingAfterBreak="0">
    <w:nsid w:val="641829B9"/>
    <w:multiLevelType w:val="hybridMultilevel"/>
    <w:tmpl w:val="14D8E146"/>
    <w:lvl w:ilvl="0" w:tplc="C0AAF074">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7" w15:restartNumberingAfterBreak="0">
    <w:nsid w:val="64236A34"/>
    <w:multiLevelType w:val="hybridMultilevel"/>
    <w:tmpl w:val="26841D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8" w15:restartNumberingAfterBreak="0">
    <w:nsid w:val="64B24083"/>
    <w:multiLevelType w:val="hybridMultilevel"/>
    <w:tmpl w:val="6A5A9058"/>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9" w15:restartNumberingAfterBreak="0">
    <w:nsid w:val="653572B0"/>
    <w:multiLevelType w:val="hybridMultilevel"/>
    <w:tmpl w:val="309C21C8"/>
    <w:lvl w:ilvl="0" w:tplc="A2BA5276">
      <w:start w:val="1"/>
      <w:numFmt w:val="decimal"/>
      <w:lvlText w:val="%1."/>
      <w:lvlJc w:val="left"/>
      <w:pPr>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0" w15:restartNumberingAfterBreak="0">
    <w:nsid w:val="65412FF0"/>
    <w:multiLevelType w:val="hybridMultilevel"/>
    <w:tmpl w:val="7A16FC28"/>
    <w:lvl w:ilvl="0" w:tplc="1DDA7C7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1" w15:restartNumberingAfterBreak="0">
    <w:nsid w:val="656656B6"/>
    <w:multiLevelType w:val="hybridMultilevel"/>
    <w:tmpl w:val="BA8E6DD2"/>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2" w15:restartNumberingAfterBreak="0">
    <w:nsid w:val="65675DEA"/>
    <w:multiLevelType w:val="hybridMultilevel"/>
    <w:tmpl w:val="3F82E9E0"/>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3" w15:restartNumberingAfterBreak="0">
    <w:nsid w:val="65E373A3"/>
    <w:multiLevelType w:val="hybridMultilevel"/>
    <w:tmpl w:val="ED6E1AA8"/>
    <w:lvl w:ilvl="0" w:tplc="DD882BFC">
      <w:start w:val="1"/>
      <w:numFmt w:val="decimal"/>
      <w:lvlText w:val="%1."/>
      <w:lvlJc w:val="left"/>
      <w:pPr>
        <w:tabs>
          <w:tab w:val="num" w:pos="360"/>
        </w:tabs>
        <w:ind w:left="360" w:hanging="360"/>
      </w:pPr>
      <w:rPr>
        <w:rFonts w:ascii="Times New Roman" w:eastAsia="Times New Roman" w:hAnsi="Times New Roman" w:cs="Times New Roman"/>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4" w15:restartNumberingAfterBreak="0">
    <w:nsid w:val="65FA7A14"/>
    <w:multiLevelType w:val="hybridMultilevel"/>
    <w:tmpl w:val="54D0252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5" w15:restartNumberingAfterBreak="0">
    <w:nsid w:val="66870B04"/>
    <w:multiLevelType w:val="hybridMultilevel"/>
    <w:tmpl w:val="7EFADCE2"/>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6" w15:restartNumberingAfterBreak="0">
    <w:nsid w:val="66DD76BA"/>
    <w:multiLevelType w:val="hybridMultilevel"/>
    <w:tmpl w:val="E76EEF28"/>
    <w:lvl w:ilvl="0" w:tplc="6980E04C">
      <w:start w:val="1"/>
      <w:numFmt w:val="decimal"/>
      <w:lvlText w:val="%1."/>
      <w:lvlJc w:val="left"/>
      <w:pPr>
        <w:ind w:left="360" w:hanging="360"/>
      </w:pPr>
      <w:rPr>
        <w:rFonts w:ascii="Times New Roman" w:eastAsia="Times New Roman" w:hAnsi="Times New Roman" w:cs="Times New Roman"/>
      </w:rPr>
    </w:lvl>
    <w:lvl w:ilvl="1" w:tplc="04090019">
      <w:start w:val="1"/>
      <w:numFmt w:val="ideographTraditional"/>
      <w:lvlText w:val="%2、"/>
      <w:lvlJc w:val="left"/>
      <w:pPr>
        <w:tabs>
          <w:tab w:val="num" w:pos="285"/>
        </w:tabs>
        <w:ind w:left="285" w:hanging="480"/>
      </w:pPr>
    </w:lvl>
    <w:lvl w:ilvl="2" w:tplc="99F611F0">
      <w:start w:val="1"/>
      <w:numFmt w:val="decimal"/>
      <w:lvlText w:val="%3."/>
      <w:lvlJc w:val="left"/>
      <w:pPr>
        <w:ind w:left="360" w:hanging="360"/>
      </w:pPr>
      <w:rPr>
        <w:rFonts w:hint="default"/>
      </w:rPr>
    </w:lvl>
    <w:lvl w:ilvl="3" w:tplc="5FE2003C">
      <w:start w:val="1"/>
      <w:numFmt w:val="decimal"/>
      <w:lvlText w:val="(%4)"/>
      <w:lvlJc w:val="left"/>
      <w:pPr>
        <w:ind w:left="1125" w:hanging="360"/>
      </w:pPr>
      <w:rPr>
        <w:rFonts w:hint="default"/>
      </w:r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377" w15:restartNumberingAfterBreak="0">
    <w:nsid w:val="670D3138"/>
    <w:multiLevelType w:val="hybridMultilevel"/>
    <w:tmpl w:val="007CE9AA"/>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8" w15:restartNumberingAfterBreak="0">
    <w:nsid w:val="678111BF"/>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9" w15:restartNumberingAfterBreak="0">
    <w:nsid w:val="67835FF0"/>
    <w:multiLevelType w:val="hybridMultilevel"/>
    <w:tmpl w:val="90987EE4"/>
    <w:lvl w:ilvl="0" w:tplc="EA68240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0" w15:restartNumberingAfterBreak="0">
    <w:nsid w:val="67C3655B"/>
    <w:multiLevelType w:val="hybridMultilevel"/>
    <w:tmpl w:val="B4CEDF3A"/>
    <w:lvl w:ilvl="0" w:tplc="9AE4BE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1" w15:restartNumberingAfterBreak="0">
    <w:nsid w:val="680B408B"/>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2" w15:restartNumberingAfterBreak="0">
    <w:nsid w:val="68444CC2"/>
    <w:multiLevelType w:val="hybridMultilevel"/>
    <w:tmpl w:val="4BE2B448"/>
    <w:lvl w:ilvl="0" w:tplc="6980E0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3" w15:restartNumberingAfterBreak="0">
    <w:nsid w:val="68A723AE"/>
    <w:multiLevelType w:val="hybridMultilevel"/>
    <w:tmpl w:val="0B4EEC1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4" w15:restartNumberingAfterBreak="0">
    <w:nsid w:val="68C5157D"/>
    <w:multiLevelType w:val="hybridMultilevel"/>
    <w:tmpl w:val="922C26C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5" w15:restartNumberingAfterBreak="0">
    <w:nsid w:val="68D205FA"/>
    <w:multiLevelType w:val="hybridMultilevel"/>
    <w:tmpl w:val="46E4F6A8"/>
    <w:lvl w:ilvl="0" w:tplc="FF2CC7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6" w15:restartNumberingAfterBreak="0">
    <w:nsid w:val="68DB7A37"/>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387" w15:restartNumberingAfterBreak="0">
    <w:nsid w:val="690C4955"/>
    <w:multiLevelType w:val="hybridMultilevel"/>
    <w:tmpl w:val="1654D6D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8" w15:restartNumberingAfterBreak="0">
    <w:nsid w:val="6967514C"/>
    <w:multiLevelType w:val="hybridMultilevel"/>
    <w:tmpl w:val="C54EDE80"/>
    <w:lvl w:ilvl="0" w:tplc="6088DF0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9" w15:restartNumberingAfterBreak="0">
    <w:nsid w:val="697B7126"/>
    <w:multiLevelType w:val="hybridMultilevel"/>
    <w:tmpl w:val="16AADEE8"/>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0" w15:restartNumberingAfterBreak="0">
    <w:nsid w:val="69D27970"/>
    <w:multiLevelType w:val="hybridMultilevel"/>
    <w:tmpl w:val="F55EC61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1" w15:restartNumberingAfterBreak="0">
    <w:nsid w:val="6A0D44E0"/>
    <w:multiLevelType w:val="hybridMultilevel"/>
    <w:tmpl w:val="FBAA6D8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2" w15:restartNumberingAfterBreak="0">
    <w:nsid w:val="6AC979E3"/>
    <w:multiLevelType w:val="hybridMultilevel"/>
    <w:tmpl w:val="7DFC986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3" w15:restartNumberingAfterBreak="0">
    <w:nsid w:val="6AEF14E7"/>
    <w:multiLevelType w:val="hybridMultilevel"/>
    <w:tmpl w:val="C760513E"/>
    <w:lvl w:ilvl="0" w:tplc="22E8618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4" w15:restartNumberingAfterBreak="0">
    <w:nsid w:val="6AF80401"/>
    <w:multiLevelType w:val="hybridMultilevel"/>
    <w:tmpl w:val="AE101C3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5" w15:restartNumberingAfterBreak="0">
    <w:nsid w:val="6B044783"/>
    <w:multiLevelType w:val="hybridMultilevel"/>
    <w:tmpl w:val="1C80C7DA"/>
    <w:lvl w:ilvl="0" w:tplc="7990168C">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6" w15:restartNumberingAfterBreak="0">
    <w:nsid w:val="6B4F172F"/>
    <w:multiLevelType w:val="hybridMultilevel"/>
    <w:tmpl w:val="40E60350"/>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7" w15:restartNumberingAfterBreak="0">
    <w:nsid w:val="6B864EC9"/>
    <w:multiLevelType w:val="hybridMultilevel"/>
    <w:tmpl w:val="8FD69924"/>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8" w15:restartNumberingAfterBreak="0">
    <w:nsid w:val="6B9F711E"/>
    <w:multiLevelType w:val="hybridMultilevel"/>
    <w:tmpl w:val="1DB28D4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9" w15:restartNumberingAfterBreak="0">
    <w:nsid w:val="6BB840C7"/>
    <w:multiLevelType w:val="hybridMultilevel"/>
    <w:tmpl w:val="8BCA4E0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0" w15:restartNumberingAfterBreak="0">
    <w:nsid w:val="6C373A96"/>
    <w:multiLevelType w:val="hybridMultilevel"/>
    <w:tmpl w:val="93AE17F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1" w15:restartNumberingAfterBreak="0">
    <w:nsid w:val="6C722433"/>
    <w:multiLevelType w:val="hybridMultilevel"/>
    <w:tmpl w:val="0678635A"/>
    <w:lvl w:ilvl="0" w:tplc="622484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2" w15:restartNumberingAfterBreak="0">
    <w:nsid w:val="6C7C14E6"/>
    <w:multiLevelType w:val="hybridMultilevel"/>
    <w:tmpl w:val="AD88CA74"/>
    <w:lvl w:ilvl="0" w:tplc="74204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3" w15:restartNumberingAfterBreak="0">
    <w:nsid w:val="6C885CE3"/>
    <w:multiLevelType w:val="hybridMultilevel"/>
    <w:tmpl w:val="83AAA998"/>
    <w:lvl w:ilvl="0" w:tplc="8F32D7F8">
      <w:start w:val="1"/>
      <w:numFmt w:val="decimal"/>
      <w:lvlText w:val="%1."/>
      <w:lvlJc w:val="left"/>
      <w:pPr>
        <w:tabs>
          <w:tab w:val="num" w:pos="480"/>
        </w:tabs>
        <w:ind w:left="480" w:hanging="48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4" w15:restartNumberingAfterBreak="0">
    <w:nsid w:val="6CBB1FEF"/>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5" w15:restartNumberingAfterBreak="0">
    <w:nsid w:val="6CBE1661"/>
    <w:multiLevelType w:val="hybridMultilevel"/>
    <w:tmpl w:val="4800AF1A"/>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6" w15:restartNumberingAfterBreak="0">
    <w:nsid w:val="6CDB5B6E"/>
    <w:multiLevelType w:val="hybridMultilevel"/>
    <w:tmpl w:val="716CDEB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7" w15:restartNumberingAfterBreak="0">
    <w:nsid w:val="6D91135E"/>
    <w:multiLevelType w:val="hybridMultilevel"/>
    <w:tmpl w:val="66A060F0"/>
    <w:lvl w:ilvl="0" w:tplc="AE2C658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8" w15:restartNumberingAfterBreak="0">
    <w:nsid w:val="6DBE5CD5"/>
    <w:multiLevelType w:val="hybridMultilevel"/>
    <w:tmpl w:val="7884D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6DD30A4B"/>
    <w:multiLevelType w:val="hybridMultilevel"/>
    <w:tmpl w:val="FB1ACC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0" w15:restartNumberingAfterBreak="0">
    <w:nsid w:val="6DF51D56"/>
    <w:multiLevelType w:val="hybridMultilevel"/>
    <w:tmpl w:val="33E89F1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1" w15:restartNumberingAfterBreak="0">
    <w:nsid w:val="6E075008"/>
    <w:multiLevelType w:val="hybridMultilevel"/>
    <w:tmpl w:val="5928B1CE"/>
    <w:lvl w:ilvl="0" w:tplc="CA803ED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2" w15:restartNumberingAfterBreak="0">
    <w:nsid w:val="6E3B2046"/>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3" w15:restartNumberingAfterBreak="0">
    <w:nsid w:val="6E3C4DFF"/>
    <w:multiLevelType w:val="hybridMultilevel"/>
    <w:tmpl w:val="F4DC509C"/>
    <w:lvl w:ilvl="0" w:tplc="DA1C00B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4" w15:restartNumberingAfterBreak="0">
    <w:nsid w:val="6E626421"/>
    <w:multiLevelType w:val="hybridMultilevel"/>
    <w:tmpl w:val="E0C691AE"/>
    <w:lvl w:ilvl="0" w:tplc="629C8F4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5" w15:restartNumberingAfterBreak="0">
    <w:nsid w:val="6E8405D1"/>
    <w:multiLevelType w:val="hybridMultilevel"/>
    <w:tmpl w:val="F1E47780"/>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6" w15:restartNumberingAfterBreak="0">
    <w:nsid w:val="6F6E17C3"/>
    <w:multiLevelType w:val="hybridMultilevel"/>
    <w:tmpl w:val="FB188A36"/>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7" w15:restartNumberingAfterBreak="0">
    <w:nsid w:val="70703CF6"/>
    <w:multiLevelType w:val="hybridMultilevel"/>
    <w:tmpl w:val="B9382DE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8" w15:restartNumberingAfterBreak="0">
    <w:nsid w:val="70802F9E"/>
    <w:multiLevelType w:val="hybridMultilevel"/>
    <w:tmpl w:val="35625358"/>
    <w:lvl w:ilvl="0" w:tplc="CC989D6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19" w15:restartNumberingAfterBreak="0">
    <w:nsid w:val="70843FA3"/>
    <w:multiLevelType w:val="hybridMultilevel"/>
    <w:tmpl w:val="4B5C8436"/>
    <w:lvl w:ilvl="0" w:tplc="C79E8D5E">
      <w:start w:val="1"/>
      <w:numFmt w:val="decimal"/>
      <w:lvlText w:val="(%1)"/>
      <w:lvlJc w:val="left"/>
      <w:pPr>
        <w:tabs>
          <w:tab w:val="num" w:pos="754"/>
        </w:tabs>
        <w:ind w:left="754" w:hanging="720"/>
      </w:pPr>
      <w:rPr>
        <w:rFonts w:hint="default"/>
      </w:rPr>
    </w:lvl>
    <w:lvl w:ilvl="1" w:tplc="ABA6B046">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474"/>
        </w:tabs>
        <w:ind w:left="1474" w:hanging="480"/>
      </w:pPr>
    </w:lvl>
    <w:lvl w:ilvl="3" w:tplc="0409000F" w:tentative="1">
      <w:start w:val="1"/>
      <w:numFmt w:val="decimal"/>
      <w:lvlText w:val="%4."/>
      <w:lvlJc w:val="left"/>
      <w:pPr>
        <w:tabs>
          <w:tab w:val="num" w:pos="1954"/>
        </w:tabs>
        <w:ind w:left="1954" w:hanging="480"/>
      </w:pPr>
    </w:lvl>
    <w:lvl w:ilvl="4" w:tplc="04090019" w:tentative="1">
      <w:start w:val="1"/>
      <w:numFmt w:val="ideographTraditional"/>
      <w:lvlText w:val="%5、"/>
      <w:lvlJc w:val="left"/>
      <w:pPr>
        <w:tabs>
          <w:tab w:val="num" w:pos="2434"/>
        </w:tabs>
        <w:ind w:left="2434" w:hanging="480"/>
      </w:pPr>
    </w:lvl>
    <w:lvl w:ilvl="5" w:tplc="0409001B" w:tentative="1">
      <w:start w:val="1"/>
      <w:numFmt w:val="lowerRoman"/>
      <w:lvlText w:val="%6."/>
      <w:lvlJc w:val="right"/>
      <w:pPr>
        <w:tabs>
          <w:tab w:val="num" w:pos="2914"/>
        </w:tabs>
        <w:ind w:left="2914" w:hanging="480"/>
      </w:pPr>
    </w:lvl>
    <w:lvl w:ilvl="6" w:tplc="0409000F" w:tentative="1">
      <w:start w:val="1"/>
      <w:numFmt w:val="decimal"/>
      <w:lvlText w:val="%7."/>
      <w:lvlJc w:val="left"/>
      <w:pPr>
        <w:tabs>
          <w:tab w:val="num" w:pos="3394"/>
        </w:tabs>
        <w:ind w:left="3394" w:hanging="480"/>
      </w:pPr>
    </w:lvl>
    <w:lvl w:ilvl="7" w:tplc="04090019" w:tentative="1">
      <w:start w:val="1"/>
      <w:numFmt w:val="ideographTraditional"/>
      <w:lvlText w:val="%8、"/>
      <w:lvlJc w:val="left"/>
      <w:pPr>
        <w:tabs>
          <w:tab w:val="num" w:pos="3874"/>
        </w:tabs>
        <w:ind w:left="3874" w:hanging="480"/>
      </w:pPr>
    </w:lvl>
    <w:lvl w:ilvl="8" w:tplc="0409001B" w:tentative="1">
      <w:start w:val="1"/>
      <w:numFmt w:val="lowerRoman"/>
      <w:lvlText w:val="%9."/>
      <w:lvlJc w:val="right"/>
      <w:pPr>
        <w:tabs>
          <w:tab w:val="num" w:pos="4354"/>
        </w:tabs>
        <w:ind w:left="4354" w:hanging="480"/>
      </w:pPr>
    </w:lvl>
  </w:abstractNum>
  <w:abstractNum w:abstractNumId="420" w15:restartNumberingAfterBreak="0">
    <w:nsid w:val="708E5966"/>
    <w:multiLevelType w:val="hybridMultilevel"/>
    <w:tmpl w:val="BA96BBC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1" w15:restartNumberingAfterBreak="0">
    <w:nsid w:val="70B93228"/>
    <w:multiLevelType w:val="hybridMultilevel"/>
    <w:tmpl w:val="ED30F37A"/>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2" w15:restartNumberingAfterBreak="0">
    <w:nsid w:val="70E55B5B"/>
    <w:multiLevelType w:val="hybridMultilevel"/>
    <w:tmpl w:val="92FC662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3" w15:restartNumberingAfterBreak="0">
    <w:nsid w:val="70F35DB3"/>
    <w:multiLevelType w:val="hybridMultilevel"/>
    <w:tmpl w:val="DE68FC0C"/>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4" w15:restartNumberingAfterBreak="0">
    <w:nsid w:val="71132B13"/>
    <w:multiLevelType w:val="hybridMultilevel"/>
    <w:tmpl w:val="71788BDA"/>
    <w:lvl w:ilvl="0" w:tplc="7AB4EAE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5" w15:restartNumberingAfterBreak="0">
    <w:nsid w:val="71272559"/>
    <w:multiLevelType w:val="hybridMultilevel"/>
    <w:tmpl w:val="1FFE9AAA"/>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6" w15:restartNumberingAfterBreak="0">
    <w:nsid w:val="71867C7D"/>
    <w:multiLevelType w:val="hybridMultilevel"/>
    <w:tmpl w:val="25AEE98A"/>
    <w:lvl w:ilvl="0" w:tplc="37C603A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7" w15:restartNumberingAfterBreak="0">
    <w:nsid w:val="71B87732"/>
    <w:multiLevelType w:val="hybridMultilevel"/>
    <w:tmpl w:val="F6641DC6"/>
    <w:lvl w:ilvl="0" w:tplc="AE2C658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8" w15:restartNumberingAfterBreak="0">
    <w:nsid w:val="71BA3587"/>
    <w:multiLevelType w:val="hybridMultilevel"/>
    <w:tmpl w:val="A692B6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9" w15:restartNumberingAfterBreak="0">
    <w:nsid w:val="7220150A"/>
    <w:multiLevelType w:val="hybridMultilevel"/>
    <w:tmpl w:val="772E84D6"/>
    <w:lvl w:ilvl="0" w:tplc="2BC0F1D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0" w15:restartNumberingAfterBreak="0">
    <w:nsid w:val="729514EC"/>
    <w:multiLevelType w:val="hybridMultilevel"/>
    <w:tmpl w:val="523C572A"/>
    <w:lvl w:ilvl="0" w:tplc="3A9AB8D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1" w15:restartNumberingAfterBreak="0">
    <w:nsid w:val="731A7109"/>
    <w:multiLevelType w:val="hybridMultilevel"/>
    <w:tmpl w:val="8F7E7AE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2" w15:restartNumberingAfterBreak="0">
    <w:nsid w:val="73B236F9"/>
    <w:multiLevelType w:val="hybridMultilevel"/>
    <w:tmpl w:val="568A49B0"/>
    <w:lvl w:ilvl="0" w:tplc="342CD1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3" w15:restartNumberingAfterBreak="0">
    <w:nsid w:val="73C7675C"/>
    <w:multiLevelType w:val="hybridMultilevel"/>
    <w:tmpl w:val="ECAAB7E6"/>
    <w:lvl w:ilvl="0" w:tplc="6DB6579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4" w15:restartNumberingAfterBreak="0">
    <w:nsid w:val="73EA3B85"/>
    <w:multiLevelType w:val="hybridMultilevel"/>
    <w:tmpl w:val="FEA0C44E"/>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5" w15:restartNumberingAfterBreak="0">
    <w:nsid w:val="747467F6"/>
    <w:multiLevelType w:val="hybridMultilevel"/>
    <w:tmpl w:val="2572F646"/>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6" w15:restartNumberingAfterBreak="0">
    <w:nsid w:val="74890324"/>
    <w:multiLevelType w:val="hybridMultilevel"/>
    <w:tmpl w:val="73CE0A4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7" w15:restartNumberingAfterBreak="0">
    <w:nsid w:val="74A646A5"/>
    <w:multiLevelType w:val="hybridMultilevel"/>
    <w:tmpl w:val="F3C698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8" w15:restartNumberingAfterBreak="0">
    <w:nsid w:val="7507637D"/>
    <w:multiLevelType w:val="hybridMultilevel"/>
    <w:tmpl w:val="D72653A0"/>
    <w:lvl w:ilvl="0" w:tplc="FDBA4FBA">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75657CED"/>
    <w:multiLevelType w:val="hybridMultilevel"/>
    <w:tmpl w:val="7B6A3512"/>
    <w:lvl w:ilvl="0" w:tplc="B85292C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0" w15:restartNumberingAfterBreak="0">
    <w:nsid w:val="75755B36"/>
    <w:multiLevelType w:val="hybridMultilevel"/>
    <w:tmpl w:val="41A245F4"/>
    <w:lvl w:ilvl="0" w:tplc="497EFAC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1" w15:restartNumberingAfterBreak="0">
    <w:nsid w:val="766418E2"/>
    <w:multiLevelType w:val="hybridMultilevel"/>
    <w:tmpl w:val="B518070A"/>
    <w:lvl w:ilvl="0" w:tplc="99F611F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2" w15:restartNumberingAfterBreak="0">
    <w:nsid w:val="766A0AA0"/>
    <w:multiLevelType w:val="hybridMultilevel"/>
    <w:tmpl w:val="ADA2A0B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3" w15:restartNumberingAfterBreak="0">
    <w:nsid w:val="76863A91"/>
    <w:multiLevelType w:val="hybridMultilevel"/>
    <w:tmpl w:val="2F56647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4" w15:restartNumberingAfterBreak="0">
    <w:nsid w:val="76B55D8B"/>
    <w:multiLevelType w:val="hybridMultilevel"/>
    <w:tmpl w:val="8472693E"/>
    <w:lvl w:ilvl="0" w:tplc="50D698E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5" w15:restartNumberingAfterBreak="0">
    <w:nsid w:val="76BF55EC"/>
    <w:multiLevelType w:val="hybridMultilevel"/>
    <w:tmpl w:val="15385400"/>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6" w15:restartNumberingAfterBreak="0">
    <w:nsid w:val="76DA4E9F"/>
    <w:multiLevelType w:val="hybridMultilevel"/>
    <w:tmpl w:val="3086D858"/>
    <w:lvl w:ilvl="0" w:tplc="F3A820F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7" w15:restartNumberingAfterBreak="0">
    <w:nsid w:val="77624182"/>
    <w:multiLevelType w:val="hybridMultilevel"/>
    <w:tmpl w:val="806886D0"/>
    <w:lvl w:ilvl="0" w:tplc="37C603AA">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8" w15:restartNumberingAfterBreak="0">
    <w:nsid w:val="77710833"/>
    <w:multiLevelType w:val="hybridMultilevel"/>
    <w:tmpl w:val="5AB65806"/>
    <w:lvl w:ilvl="0" w:tplc="706667E6">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49" w15:restartNumberingAfterBreak="0">
    <w:nsid w:val="77E026B3"/>
    <w:multiLevelType w:val="hybridMultilevel"/>
    <w:tmpl w:val="B49C3A86"/>
    <w:lvl w:ilvl="0" w:tplc="8A0A1D8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77E1331A"/>
    <w:multiLevelType w:val="hybridMultilevel"/>
    <w:tmpl w:val="1B584D42"/>
    <w:lvl w:ilvl="0" w:tplc="36DE5BF8">
      <w:start w:val="1"/>
      <w:numFmt w:val="decimal"/>
      <w:lvlText w:val="%1."/>
      <w:lvlJc w:val="left"/>
      <w:pPr>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285"/>
        </w:tabs>
        <w:ind w:left="285" w:hanging="480"/>
      </w:pPr>
    </w:lvl>
    <w:lvl w:ilvl="2" w:tplc="0409001B" w:tentative="1">
      <w:start w:val="1"/>
      <w:numFmt w:val="lowerRoman"/>
      <w:lvlText w:val="%3."/>
      <w:lvlJc w:val="right"/>
      <w:pPr>
        <w:tabs>
          <w:tab w:val="num" w:pos="765"/>
        </w:tabs>
        <w:ind w:left="765" w:hanging="480"/>
      </w:p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51" w15:restartNumberingAfterBreak="0">
    <w:nsid w:val="788B3E7C"/>
    <w:multiLevelType w:val="hybridMultilevel"/>
    <w:tmpl w:val="AF305D7E"/>
    <w:lvl w:ilvl="0" w:tplc="5D5AB35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2" w15:restartNumberingAfterBreak="0">
    <w:nsid w:val="78DA075C"/>
    <w:multiLevelType w:val="hybridMultilevel"/>
    <w:tmpl w:val="00C0084A"/>
    <w:lvl w:ilvl="0" w:tplc="4C3297B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3" w15:restartNumberingAfterBreak="0">
    <w:nsid w:val="7946405C"/>
    <w:multiLevelType w:val="hybridMultilevel"/>
    <w:tmpl w:val="E1C84FC6"/>
    <w:lvl w:ilvl="0" w:tplc="81A654F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4" w15:restartNumberingAfterBreak="0">
    <w:nsid w:val="79A043D0"/>
    <w:multiLevelType w:val="hybridMultilevel"/>
    <w:tmpl w:val="B922F66A"/>
    <w:lvl w:ilvl="0" w:tplc="DA1C00BC">
      <w:start w:val="1"/>
      <w:numFmt w:val="decimal"/>
      <w:lvlText w:val="%1."/>
      <w:lvlJc w:val="left"/>
      <w:pPr>
        <w:tabs>
          <w:tab w:val="num" w:pos="359"/>
        </w:tabs>
        <w:ind w:left="359" w:hanging="360"/>
      </w:pPr>
      <w:rPr>
        <w:rFonts w:hint="default"/>
      </w:rPr>
    </w:lvl>
    <w:lvl w:ilvl="1" w:tplc="04090019" w:tentative="1">
      <w:start w:val="1"/>
      <w:numFmt w:val="ideographTraditional"/>
      <w:lvlText w:val="%2、"/>
      <w:lvlJc w:val="left"/>
      <w:pPr>
        <w:tabs>
          <w:tab w:val="num" w:pos="959"/>
        </w:tabs>
        <w:ind w:left="959" w:hanging="480"/>
      </w:pPr>
    </w:lvl>
    <w:lvl w:ilvl="2" w:tplc="0409001B" w:tentative="1">
      <w:start w:val="1"/>
      <w:numFmt w:val="lowerRoman"/>
      <w:lvlText w:val="%3."/>
      <w:lvlJc w:val="right"/>
      <w:pPr>
        <w:tabs>
          <w:tab w:val="num" w:pos="1439"/>
        </w:tabs>
        <w:ind w:left="1439" w:hanging="480"/>
      </w:pPr>
    </w:lvl>
    <w:lvl w:ilvl="3" w:tplc="0409000F" w:tentative="1">
      <w:start w:val="1"/>
      <w:numFmt w:val="decimal"/>
      <w:lvlText w:val="%4."/>
      <w:lvlJc w:val="left"/>
      <w:pPr>
        <w:tabs>
          <w:tab w:val="num" w:pos="1919"/>
        </w:tabs>
        <w:ind w:left="1919" w:hanging="480"/>
      </w:pPr>
    </w:lvl>
    <w:lvl w:ilvl="4" w:tplc="04090019" w:tentative="1">
      <w:start w:val="1"/>
      <w:numFmt w:val="ideographTraditional"/>
      <w:lvlText w:val="%5、"/>
      <w:lvlJc w:val="left"/>
      <w:pPr>
        <w:tabs>
          <w:tab w:val="num" w:pos="2399"/>
        </w:tabs>
        <w:ind w:left="2399" w:hanging="480"/>
      </w:pPr>
    </w:lvl>
    <w:lvl w:ilvl="5" w:tplc="0409001B" w:tentative="1">
      <w:start w:val="1"/>
      <w:numFmt w:val="lowerRoman"/>
      <w:lvlText w:val="%6."/>
      <w:lvlJc w:val="right"/>
      <w:pPr>
        <w:tabs>
          <w:tab w:val="num" w:pos="2879"/>
        </w:tabs>
        <w:ind w:left="2879" w:hanging="480"/>
      </w:pPr>
    </w:lvl>
    <w:lvl w:ilvl="6" w:tplc="0409000F" w:tentative="1">
      <w:start w:val="1"/>
      <w:numFmt w:val="decimal"/>
      <w:lvlText w:val="%7."/>
      <w:lvlJc w:val="left"/>
      <w:pPr>
        <w:tabs>
          <w:tab w:val="num" w:pos="3359"/>
        </w:tabs>
        <w:ind w:left="3359" w:hanging="480"/>
      </w:pPr>
    </w:lvl>
    <w:lvl w:ilvl="7" w:tplc="04090019" w:tentative="1">
      <w:start w:val="1"/>
      <w:numFmt w:val="ideographTraditional"/>
      <w:lvlText w:val="%8、"/>
      <w:lvlJc w:val="left"/>
      <w:pPr>
        <w:tabs>
          <w:tab w:val="num" w:pos="3839"/>
        </w:tabs>
        <w:ind w:left="3839" w:hanging="480"/>
      </w:pPr>
    </w:lvl>
    <w:lvl w:ilvl="8" w:tplc="0409001B" w:tentative="1">
      <w:start w:val="1"/>
      <w:numFmt w:val="lowerRoman"/>
      <w:lvlText w:val="%9."/>
      <w:lvlJc w:val="right"/>
      <w:pPr>
        <w:tabs>
          <w:tab w:val="num" w:pos="4319"/>
        </w:tabs>
        <w:ind w:left="4319" w:hanging="480"/>
      </w:pPr>
    </w:lvl>
  </w:abstractNum>
  <w:abstractNum w:abstractNumId="455" w15:restartNumberingAfterBreak="0">
    <w:nsid w:val="79E10C22"/>
    <w:multiLevelType w:val="hybridMultilevel"/>
    <w:tmpl w:val="623067D0"/>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6" w15:restartNumberingAfterBreak="0">
    <w:nsid w:val="7A20665C"/>
    <w:multiLevelType w:val="hybridMultilevel"/>
    <w:tmpl w:val="4E80FBA8"/>
    <w:lvl w:ilvl="0" w:tplc="D444D4D8">
      <w:start w:val="1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7" w15:restartNumberingAfterBreak="0">
    <w:nsid w:val="7A5C6502"/>
    <w:multiLevelType w:val="hybridMultilevel"/>
    <w:tmpl w:val="F9E0C32C"/>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58" w15:restartNumberingAfterBreak="0">
    <w:nsid w:val="7B703FDB"/>
    <w:multiLevelType w:val="hybridMultilevel"/>
    <w:tmpl w:val="EBC690C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9" w15:restartNumberingAfterBreak="0">
    <w:nsid w:val="7B77494B"/>
    <w:multiLevelType w:val="hybridMultilevel"/>
    <w:tmpl w:val="F8348B12"/>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0" w15:restartNumberingAfterBreak="0">
    <w:nsid w:val="7B8273C7"/>
    <w:multiLevelType w:val="hybridMultilevel"/>
    <w:tmpl w:val="716C9936"/>
    <w:lvl w:ilvl="0" w:tplc="1F28A30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1" w15:restartNumberingAfterBreak="0">
    <w:nsid w:val="7B914566"/>
    <w:multiLevelType w:val="hybridMultilevel"/>
    <w:tmpl w:val="3618AC4E"/>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2" w15:restartNumberingAfterBreak="0">
    <w:nsid w:val="7B926830"/>
    <w:multiLevelType w:val="hybridMultilevel"/>
    <w:tmpl w:val="BCDAA56C"/>
    <w:lvl w:ilvl="0" w:tplc="861A36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3" w15:restartNumberingAfterBreak="0">
    <w:nsid w:val="7C300010"/>
    <w:multiLevelType w:val="hybridMultilevel"/>
    <w:tmpl w:val="7B2A6868"/>
    <w:lvl w:ilvl="0" w:tplc="218C4266">
      <w:start w:val="1"/>
      <w:numFmt w:val="decimal"/>
      <w:lvlText w:val="%1."/>
      <w:lvlJc w:val="left"/>
      <w:pPr>
        <w:tabs>
          <w:tab w:val="num" w:pos="360"/>
        </w:tabs>
        <w:ind w:left="360" w:hanging="360"/>
      </w:pPr>
      <w:rPr>
        <w:rFonts w:hint="default"/>
      </w:r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4" w15:restartNumberingAfterBreak="0">
    <w:nsid w:val="7C9660F8"/>
    <w:multiLevelType w:val="hybridMultilevel"/>
    <w:tmpl w:val="7024A53A"/>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5" w15:restartNumberingAfterBreak="0">
    <w:nsid w:val="7CC0166B"/>
    <w:multiLevelType w:val="hybridMultilevel"/>
    <w:tmpl w:val="141A8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7CFA6891"/>
    <w:multiLevelType w:val="hybridMultilevel"/>
    <w:tmpl w:val="B9F6B4A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7" w15:restartNumberingAfterBreak="0">
    <w:nsid w:val="7D2A7748"/>
    <w:multiLevelType w:val="hybridMultilevel"/>
    <w:tmpl w:val="28B4EBEE"/>
    <w:lvl w:ilvl="0" w:tplc="1EBA2BE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8" w15:restartNumberingAfterBreak="0">
    <w:nsid w:val="7D6B4C9C"/>
    <w:multiLevelType w:val="hybridMultilevel"/>
    <w:tmpl w:val="7CE626A0"/>
    <w:lvl w:ilvl="0" w:tplc="FF866F92">
      <w:start w:val="1"/>
      <w:numFmt w:val="decimal"/>
      <w:lvlText w:val="%1."/>
      <w:lvlJc w:val="left"/>
      <w:pPr>
        <w:tabs>
          <w:tab w:val="num" w:pos="360"/>
        </w:tabs>
        <w:ind w:left="360" w:hanging="360"/>
      </w:pPr>
      <w:rPr>
        <w:rFonts w:ascii="Times New Roman" w:eastAsia="標楷體"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9" w15:restartNumberingAfterBreak="0">
    <w:nsid w:val="7DC07F49"/>
    <w:multiLevelType w:val="hybridMultilevel"/>
    <w:tmpl w:val="630ACD32"/>
    <w:lvl w:ilvl="0" w:tplc="693EE6F2">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0" w15:restartNumberingAfterBreak="0">
    <w:nsid w:val="7DD47A8C"/>
    <w:multiLevelType w:val="hybridMultilevel"/>
    <w:tmpl w:val="28EE760E"/>
    <w:lvl w:ilvl="0" w:tplc="3B1C0BE0">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1" w15:restartNumberingAfterBreak="0">
    <w:nsid w:val="7E27019C"/>
    <w:multiLevelType w:val="hybridMultilevel"/>
    <w:tmpl w:val="C726B798"/>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2" w15:restartNumberingAfterBreak="0">
    <w:nsid w:val="7E3871DD"/>
    <w:multiLevelType w:val="hybridMultilevel"/>
    <w:tmpl w:val="E0D4A688"/>
    <w:lvl w:ilvl="0" w:tplc="B61AB12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3" w15:restartNumberingAfterBreak="0">
    <w:nsid w:val="7E5F538F"/>
    <w:multiLevelType w:val="hybridMultilevel"/>
    <w:tmpl w:val="98626D3C"/>
    <w:lvl w:ilvl="0" w:tplc="91001EB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4" w15:restartNumberingAfterBreak="0">
    <w:nsid w:val="7E6C3BE0"/>
    <w:multiLevelType w:val="hybridMultilevel"/>
    <w:tmpl w:val="A670BDA6"/>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75" w15:restartNumberingAfterBreak="0">
    <w:nsid w:val="7F0A6E9A"/>
    <w:multiLevelType w:val="hybridMultilevel"/>
    <w:tmpl w:val="6C2C2ECE"/>
    <w:lvl w:ilvl="0" w:tplc="EFCE4AE4">
      <w:start w:val="1"/>
      <w:numFmt w:val="decimal"/>
      <w:lvlText w:val="%1."/>
      <w:lvlJc w:val="left"/>
      <w:pPr>
        <w:tabs>
          <w:tab w:val="num" w:pos="360"/>
        </w:tabs>
        <w:ind w:left="360" w:hanging="360"/>
      </w:pPr>
      <w:rPr>
        <w:rFonts w:eastAsia="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6" w15:restartNumberingAfterBreak="0">
    <w:nsid w:val="7F455AD0"/>
    <w:multiLevelType w:val="hybridMultilevel"/>
    <w:tmpl w:val="8DD82EBA"/>
    <w:lvl w:ilvl="0" w:tplc="8C9A7DE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7" w15:restartNumberingAfterBreak="0">
    <w:nsid w:val="7F4B2FBD"/>
    <w:multiLevelType w:val="hybridMultilevel"/>
    <w:tmpl w:val="51CA22B0"/>
    <w:lvl w:ilvl="0" w:tplc="22DC95CA">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8" w15:restartNumberingAfterBreak="0">
    <w:nsid w:val="7F7453A7"/>
    <w:multiLevelType w:val="hybridMultilevel"/>
    <w:tmpl w:val="05D8836A"/>
    <w:lvl w:ilvl="0" w:tplc="0246B67E">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9" w15:restartNumberingAfterBreak="0">
    <w:nsid w:val="7F78616D"/>
    <w:multiLevelType w:val="hybridMultilevel"/>
    <w:tmpl w:val="E1201A24"/>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0" w15:restartNumberingAfterBreak="0">
    <w:nsid w:val="7FB17A12"/>
    <w:multiLevelType w:val="hybridMultilevel"/>
    <w:tmpl w:val="8EFE523A"/>
    <w:lvl w:ilvl="0" w:tplc="4A66B5BA">
      <w:start w:val="1"/>
      <w:numFmt w:val="decimal"/>
      <w:lvlText w:val="%1."/>
      <w:lvlJc w:val="left"/>
      <w:pPr>
        <w:ind w:left="360" w:hanging="360"/>
      </w:pPr>
      <w:rPr>
        <w:rFonts w:ascii="Times New Roman" w:eastAsia="Times New Roman" w:hAnsi="Times New Roman" w:cs="Times New Roman"/>
      </w:rPr>
    </w:lvl>
    <w:lvl w:ilvl="1" w:tplc="61AEC68A">
      <w:start w:val="1"/>
      <w:numFmt w:val="decimal"/>
      <w:lvlText w:val="%2."/>
      <w:lvlJc w:val="left"/>
      <w:pPr>
        <w:tabs>
          <w:tab w:val="num" w:pos="165"/>
        </w:tabs>
        <w:ind w:left="165" w:hanging="360"/>
      </w:pPr>
      <w:rPr>
        <w:rFonts w:hint="default"/>
      </w:rPr>
    </w:lvl>
    <w:lvl w:ilvl="2" w:tplc="0D061E50">
      <w:start w:val="1"/>
      <w:numFmt w:val="decimal"/>
      <w:lvlText w:val="%3."/>
      <w:lvlJc w:val="left"/>
      <w:pPr>
        <w:tabs>
          <w:tab w:val="num" w:pos="645"/>
        </w:tabs>
        <w:ind w:left="645" w:hanging="360"/>
      </w:pPr>
      <w:rPr>
        <w:rFonts w:hint="default"/>
      </w:rPr>
    </w:lvl>
    <w:lvl w:ilvl="3" w:tplc="0409000F" w:tentative="1">
      <w:start w:val="1"/>
      <w:numFmt w:val="decimal"/>
      <w:lvlText w:val="%4."/>
      <w:lvlJc w:val="left"/>
      <w:pPr>
        <w:tabs>
          <w:tab w:val="num" w:pos="1245"/>
        </w:tabs>
        <w:ind w:left="1245" w:hanging="480"/>
      </w:pPr>
    </w:lvl>
    <w:lvl w:ilvl="4" w:tplc="04090019" w:tentative="1">
      <w:start w:val="1"/>
      <w:numFmt w:val="ideographTraditional"/>
      <w:lvlText w:val="%5、"/>
      <w:lvlJc w:val="left"/>
      <w:pPr>
        <w:tabs>
          <w:tab w:val="num" w:pos="1725"/>
        </w:tabs>
        <w:ind w:left="1725" w:hanging="480"/>
      </w:pPr>
    </w:lvl>
    <w:lvl w:ilvl="5" w:tplc="0409001B" w:tentative="1">
      <w:start w:val="1"/>
      <w:numFmt w:val="lowerRoman"/>
      <w:lvlText w:val="%6."/>
      <w:lvlJc w:val="right"/>
      <w:pPr>
        <w:tabs>
          <w:tab w:val="num" w:pos="2205"/>
        </w:tabs>
        <w:ind w:left="2205" w:hanging="480"/>
      </w:pPr>
    </w:lvl>
    <w:lvl w:ilvl="6" w:tplc="0409000F" w:tentative="1">
      <w:start w:val="1"/>
      <w:numFmt w:val="decimal"/>
      <w:lvlText w:val="%7."/>
      <w:lvlJc w:val="left"/>
      <w:pPr>
        <w:tabs>
          <w:tab w:val="num" w:pos="2685"/>
        </w:tabs>
        <w:ind w:left="2685" w:hanging="480"/>
      </w:pPr>
    </w:lvl>
    <w:lvl w:ilvl="7" w:tplc="04090019" w:tentative="1">
      <w:start w:val="1"/>
      <w:numFmt w:val="ideographTraditional"/>
      <w:lvlText w:val="%8、"/>
      <w:lvlJc w:val="left"/>
      <w:pPr>
        <w:tabs>
          <w:tab w:val="num" w:pos="3165"/>
        </w:tabs>
        <w:ind w:left="3165" w:hanging="480"/>
      </w:pPr>
    </w:lvl>
    <w:lvl w:ilvl="8" w:tplc="0409001B" w:tentative="1">
      <w:start w:val="1"/>
      <w:numFmt w:val="lowerRoman"/>
      <w:lvlText w:val="%9."/>
      <w:lvlJc w:val="right"/>
      <w:pPr>
        <w:tabs>
          <w:tab w:val="num" w:pos="3645"/>
        </w:tabs>
        <w:ind w:left="3645" w:hanging="480"/>
      </w:pPr>
    </w:lvl>
  </w:abstractNum>
  <w:abstractNum w:abstractNumId="481" w15:restartNumberingAfterBreak="0">
    <w:nsid w:val="7FD157C0"/>
    <w:multiLevelType w:val="hybridMultilevel"/>
    <w:tmpl w:val="EBCEFDD8"/>
    <w:lvl w:ilvl="0" w:tplc="D444D4D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2" w15:restartNumberingAfterBreak="0">
    <w:nsid w:val="7FD90788"/>
    <w:multiLevelType w:val="hybridMultilevel"/>
    <w:tmpl w:val="179AEA2E"/>
    <w:lvl w:ilvl="0" w:tplc="3AB6D4A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3" w15:restartNumberingAfterBreak="0">
    <w:nsid w:val="7FF52797"/>
    <w:multiLevelType w:val="hybridMultilevel"/>
    <w:tmpl w:val="029468A4"/>
    <w:lvl w:ilvl="0" w:tplc="218C426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4" w15:restartNumberingAfterBreak="0">
    <w:nsid w:val="7FF95465"/>
    <w:multiLevelType w:val="hybridMultilevel"/>
    <w:tmpl w:val="F8D0E970"/>
    <w:lvl w:ilvl="0" w:tplc="199AAD7E">
      <w:start w:val="1"/>
      <w:numFmt w:val="decimal"/>
      <w:lvlText w:val="%1."/>
      <w:lvlJc w:val="left"/>
      <w:pPr>
        <w:tabs>
          <w:tab w:val="num" w:pos="360"/>
        </w:tabs>
        <w:ind w:left="360" w:hanging="36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40"/>
  </w:num>
  <w:num w:numId="2">
    <w:abstractNumId w:val="211"/>
  </w:num>
  <w:num w:numId="3">
    <w:abstractNumId w:val="56"/>
  </w:num>
  <w:num w:numId="4">
    <w:abstractNumId w:val="225"/>
  </w:num>
  <w:num w:numId="5">
    <w:abstractNumId w:val="466"/>
  </w:num>
  <w:num w:numId="6">
    <w:abstractNumId w:val="245"/>
  </w:num>
  <w:num w:numId="7">
    <w:abstractNumId w:val="143"/>
  </w:num>
  <w:num w:numId="8">
    <w:abstractNumId w:val="163"/>
  </w:num>
  <w:num w:numId="9">
    <w:abstractNumId w:val="331"/>
  </w:num>
  <w:num w:numId="10">
    <w:abstractNumId w:val="205"/>
  </w:num>
  <w:num w:numId="11">
    <w:abstractNumId w:val="101"/>
  </w:num>
  <w:num w:numId="12">
    <w:abstractNumId w:val="62"/>
  </w:num>
  <w:num w:numId="13">
    <w:abstractNumId w:val="232"/>
  </w:num>
  <w:num w:numId="14">
    <w:abstractNumId w:val="266"/>
  </w:num>
  <w:num w:numId="15">
    <w:abstractNumId w:val="209"/>
  </w:num>
  <w:num w:numId="16">
    <w:abstractNumId w:val="155"/>
  </w:num>
  <w:num w:numId="17">
    <w:abstractNumId w:val="193"/>
  </w:num>
  <w:num w:numId="18">
    <w:abstractNumId w:val="191"/>
  </w:num>
  <w:num w:numId="19">
    <w:abstractNumId w:val="351"/>
  </w:num>
  <w:num w:numId="20">
    <w:abstractNumId w:val="436"/>
  </w:num>
  <w:num w:numId="21">
    <w:abstractNumId w:val="162"/>
  </w:num>
  <w:num w:numId="22">
    <w:abstractNumId w:val="287"/>
  </w:num>
  <w:num w:numId="23">
    <w:abstractNumId w:val="252"/>
  </w:num>
  <w:num w:numId="24">
    <w:abstractNumId w:val="75"/>
  </w:num>
  <w:num w:numId="25">
    <w:abstractNumId w:val="6"/>
  </w:num>
  <w:num w:numId="26">
    <w:abstractNumId w:val="471"/>
  </w:num>
  <w:num w:numId="27">
    <w:abstractNumId w:val="177"/>
  </w:num>
  <w:num w:numId="28">
    <w:abstractNumId w:val="98"/>
  </w:num>
  <w:num w:numId="29">
    <w:abstractNumId w:val="397"/>
  </w:num>
  <w:num w:numId="30">
    <w:abstractNumId w:val="139"/>
  </w:num>
  <w:num w:numId="31">
    <w:abstractNumId w:val="344"/>
  </w:num>
  <w:num w:numId="32">
    <w:abstractNumId w:val="423"/>
  </w:num>
  <w:num w:numId="33">
    <w:abstractNumId w:val="51"/>
  </w:num>
  <w:num w:numId="34">
    <w:abstractNumId w:val="226"/>
  </w:num>
  <w:num w:numId="35">
    <w:abstractNumId w:val="81"/>
  </w:num>
  <w:num w:numId="36">
    <w:abstractNumId w:val="204"/>
  </w:num>
  <w:num w:numId="37">
    <w:abstractNumId w:val="280"/>
  </w:num>
  <w:num w:numId="38">
    <w:abstractNumId w:val="272"/>
  </w:num>
  <w:num w:numId="39">
    <w:abstractNumId w:val="13"/>
  </w:num>
  <w:num w:numId="40">
    <w:abstractNumId w:val="206"/>
  </w:num>
  <w:num w:numId="41">
    <w:abstractNumId w:val="399"/>
  </w:num>
  <w:num w:numId="42">
    <w:abstractNumId w:val="11"/>
  </w:num>
  <w:num w:numId="43">
    <w:abstractNumId w:val="324"/>
  </w:num>
  <w:num w:numId="44">
    <w:abstractNumId w:val="394"/>
  </w:num>
  <w:num w:numId="45">
    <w:abstractNumId w:val="420"/>
  </w:num>
  <w:num w:numId="46">
    <w:abstractNumId w:val="306"/>
  </w:num>
  <w:num w:numId="47">
    <w:abstractNumId w:val="166"/>
  </w:num>
  <w:num w:numId="48">
    <w:abstractNumId w:val="85"/>
  </w:num>
  <w:num w:numId="49">
    <w:abstractNumId w:val="27"/>
  </w:num>
  <w:num w:numId="50">
    <w:abstractNumId w:val="374"/>
  </w:num>
  <w:num w:numId="51">
    <w:abstractNumId w:val="253"/>
  </w:num>
  <w:num w:numId="52">
    <w:abstractNumId w:val="121"/>
  </w:num>
  <w:num w:numId="53">
    <w:abstractNumId w:val="285"/>
  </w:num>
  <w:num w:numId="54">
    <w:abstractNumId w:val="482"/>
  </w:num>
  <w:num w:numId="55">
    <w:abstractNumId w:val="74"/>
  </w:num>
  <w:num w:numId="56">
    <w:abstractNumId w:val="317"/>
  </w:num>
  <w:num w:numId="57">
    <w:abstractNumId w:val="479"/>
  </w:num>
  <w:num w:numId="58">
    <w:abstractNumId w:val="59"/>
  </w:num>
  <w:num w:numId="59">
    <w:abstractNumId w:val="200"/>
  </w:num>
  <w:num w:numId="60">
    <w:abstractNumId w:val="435"/>
  </w:num>
  <w:num w:numId="61">
    <w:abstractNumId w:val="247"/>
  </w:num>
  <w:num w:numId="62">
    <w:abstractNumId w:val="318"/>
  </w:num>
  <w:num w:numId="63">
    <w:abstractNumId w:val="340"/>
  </w:num>
  <w:num w:numId="64">
    <w:abstractNumId w:val="215"/>
  </w:num>
  <w:num w:numId="65">
    <w:abstractNumId w:val="387"/>
  </w:num>
  <w:num w:numId="66">
    <w:abstractNumId w:val="295"/>
  </w:num>
  <w:num w:numId="67">
    <w:abstractNumId w:val="279"/>
  </w:num>
  <w:num w:numId="68">
    <w:abstractNumId w:val="361"/>
  </w:num>
  <w:num w:numId="69">
    <w:abstractNumId w:val="127"/>
  </w:num>
  <w:num w:numId="70">
    <w:abstractNumId w:val="323"/>
  </w:num>
  <w:num w:numId="71">
    <w:abstractNumId w:val="457"/>
  </w:num>
  <w:num w:numId="72">
    <w:abstractNumId w:val="296"/>
  </w:num>
  <w:num w:numId="73">
    <w:abstractNumId w:val="30"/>
  </w:num>
  <w:num w:numId="74">
    <w:abstractNumId w:val="79"/>
  </w:num>
  <w:num w:numId="75">
    <w:abstractNumId w:val="150"/>
  </w:num>
  <w:num w:numId="76">
    <w:abstractNumId w:val="246"/>
  </w:num>
  <w:num w:numId="77">
    <w:abstractNumId w:val="392"/>
  </w:num>
  <w:num w:numId="78">
    <w:abstractNumId w:val="151"/>
  </w:num>
  <w:num w:numId="79">
    <w:abstractNumId w:val="348"/>
  </w:num>
  <w:num w:numId="80">
    <w:abstractNumId w:val="237"/>
  </w:num>
  <w:num w:numId="81">
    <w:abstractNumId w:val="180"/>
  </w:num>
  <w:num w:numId="82">
    <w:abstractNumId w:val="250"/>
  </w:num>
  <w:num w:numId="83">
    <w:abstractNumId w:val="20"/>
  </w:num>
  <w:num w:numId="84">
    <w:abstractNumId w:val="197"/>
  </w:num>
  <w:num w:numId="85">
    <w:abstractNumId w:val="130"/>
  </w:num>
  <w:num w:numId="86">
    <w:abstractNumId w:val="377"/>
  </w:num>
  <w:num w:numId="87">
    <w:abstractNumId w:val="208"/>
  </w:num>
  <w:num w:numId="88">
    <w:abstractNumId w:val="297"/>
  </w:num>
  <w:num w:numId="89">
    <w:abstractNumId w:val="152"/>
  </w:num>
  <w:num w:numId="90">
    <w:abstractNumId w:val="286"/>
  </w:num>
  <w:num w:numId="91">
    <w:abstractNumId w:val="179"/>
  </w:num>
  <w:num w:numId="92">
    <w:abstractNumId w:val="362"/>
  </w:num>
  <w:num w:numId="93">
    <w:abstractNumId w:val="325"/>
  </w:num>
  <w:num w:numId="94">
    <w:abstractNumId w:val="213"/>
  </w:num>
  <w:num w:numId="95">
    <w:abstractNumId w:val="231"/>
  </w:num>
  <w:num w:numId="96">
    <w:abstractNumId w:val="83"/>
  </w:num>
  <w:num w:numId="97">
    <w:abstractNumId w:val="90"/>
  </w:num>
  <w:num w:numId="98">
    <w:abstractNumId w:val="278"/>
  </w:num>
  <w:num w:numId="99">
    <w:abstractNumId w:val="447"/>
  </w:num>
  <w:num w:numId="100">
    <w:abstractNumId w:val="426"/>
  </w:num>
  <w:num w:numId="101">
    <w:abstractNumId w:val="123"/>
  </w:num>
  <w:num w:numId="102">
    <w:abstractNumId w:val="473"/>
  </w:num>
  <w:num w:numId="103">
    <w:abstractNumId w:val="159"/>
  </w:num>
  <w:num w:numId="104">
    <w:abstractNumId w:val="450"/>
  </w:num>
  <w:num w:numId="105">
    <w:abstractNumId w:val="333"/>
  </w:num>
  <w:num w:numId="106">
    <w:abstractNumId w:val="311"/>
  </w:num>
  <w:num w:numId="107">
    <w:abstractNumId w:val="452"/>
  </w:num>
  <w:num w:numId="108">
    <w:abstractNumId w:val="335"/>
  </w:num>
  <w:num w:numId="109">
    <w:abstractNumId w:val="7"/>
  </w:num>
  <w:num w:numId="110">
    <w:abstractNumId w:val="97"/>
  </w:num>
  <w:num w:numId="111">
    <w:abstractNumId w:val="478"/>
  </w:num>
  <w:num w:numId="112">
    <w:abstractNumId w:val="322"/>
  </w:num>
  <w:num w:numId="113">
    <w:abstractNumId w:val="388"/>
  </w:num>
  <w:num w:numId="114">
    <w:abstractNumId w:val="34"/>
  </w:num>
  <w:num w:numId="115">
    <w:abstractNumId w:val="373"/>
  </w:num>
  <w:num w:numId="116">
    <w:abstractNumId w:val="198"/>
  </w:num>
  <w:num w:numId="117">
    <w:abstractNumId w:val="427"/>
  </w:num>
  <w:num w:numId="118">
    <w:abstractNumId w:val="411"/>
  </w:num>
  <w:num w:numId="119">
    <w:abstractNumId w:val="271"/>
  </w:num>
  <w:num w:numId="120">
    <w:abstractNumId w:val="183"/>
  </w:num>
  <w:num w:numId="121">
    <w:abstractNumId w:val="418"/>
  </w:num>
  <w:num w:numId="122">
    <w:abstractNumId w:val="218"/>
  </w:num>
  <w:num w:numId="123">
    <w:abstractNumId w:val="480"/>
  </w:num>
  <w:num w:numId="124">
    <w:abstractNumId w:val="360"/>
  </w:num>
  <w:num w:numId="125">
    <w:abstractNumId w:val="144"/>
  </w:num>
  <w:num w:numId="126">
    <w:abstractNumId w:val="314"/>
  </w:num>
  <w:num w:numId="127">
    <w:abstractNumId w:val="370"/>
  </w:num>
  <w:num w:numId="128">
    <w:abstractNumId w:val="448"/>
  </w:num>
  <w:num w:numId="129">
    <w:abstractNumId w:val="430"/>
  </w:num>
  <w:num w:numId="130">
    <w:abstractNumId w:val="65"/>
  </w:num>
  <w:num w:numId="131">
    <w:abstractNumId w:val="181"/>
  </w:num>
  <w:num w:numId="132">
    <w:abstractNumId w:val="249"/>
  </w:num>
  <w:num w:numId="133">
    <w:abstractNumId w:val="94"/>
  </w:num>
  <w:num w:numId="134">
    <w:abstractNumId w:val="477"/>
  </w:num>
  <w:num w:numId="135">
    <w:abstractNumId w:val="484"/>
  </w:num>
  <w:num w:numId="136">
    <w:abstractNumId w:val="244"/>
  </w:num>
  <w:num w:numId="137">
    <w:abstractNumId w:val="21"/>
  </w:num>
  <w:num w:numId="138">
    <w:abstractNumId w:val="319"/>
  </w:num>
  <w:num w:numId="139">
    <w:abstractNumId w:val="102"/>
  </w:num>
  <w:num w:numId="140">
    <w:abstractNumId w:val="366"/>
  </w:num>
  <w:num w:numId="141">
    <w:abstractNumId w:val="483"/>
  </w:num>
  <w:num w:numId="142">
    <w:abstractNumId w:val="290"/>
  </w:num>
  <w:num w:numId="143">
    <w:abstractNumId w:val="19"/>
  </w:num>
  <w:num w:numId="144">
    <w:abstractNumId w:val="410"/>
  </w:num>
  <w:num w:numId="145">
    <w:abstractNumId w:val="189"/>
  </w:num>
  <w:num w:numId="146">
    <w:abstractNumId w:val="126"/>
  </w:num>
  <w:num w:numId="147">
    <w:abstractNumId w:val="61"/>
  </w:num>
  <w:num w:numId="148">
    <w:abstractNumId w:val="276"/>
  </w:num>
  <w:num w:numId="149">
    <w:abstractNumId w:val="169"/>
  </w:num>
  <w:num w:numId="150">
    <w:abstractNumId w:val="2"/>
  </w:num>
  <w:num w:numId="151">
    <w:abstractNumId w:val="363"/>
  </w:num>
  <w:num w:numId="152">
    <w:abstractNumId w:val="3"/>
  </w:num>
  <w:num w:numId="153">
    <w:abstractNumId w:val="227"/>
  </w:num>
  <w:num w:numId="154">
    <w:abstractNumId w:val="368"/>
  </w:num>
  <w:num w:numId="155">
    <w:abstractNumId w:val="461"/>
  </w:num>
  <w:num w:numId="156">
    <w:abstractNumId w:val="24"/>
  </w:num>
  <w:num w:numId="157">
    <w:abstractNumId w:val="88"/>
  </w:num>
  <w:num w:numId="158">
    <w:abstractNumId w:val="112"/>
  </w:num>
  <w:num w:numId="159">
    <w:abstractNumId w:val="17"/>
  </w:num>
  <w:num w:numId="160">
    <w:abstractNumId w:val="292"/>
  </w:num>
  <w:num w:numId="161">
    <w:abstractNumId w:val="76"/>
  </w:num>
  <w:num w:numId="162">
    <w:abstractNumId w:val="301"/>
  </w:num>
  <w:num w:numId="163">
    <w:abstractNumId w:val="336"/>
  </w:num>
  <w:num w:numId="164">
    <w:abstractNumId w:val="25"/>
  </w:num>
  <w:num w:numId="165">
    <w:abstractNumId w:val="222"/>
  </w:num>
  <w:num w:numId="166">
    <w:abstractNumId w:val="224"/>
  </w:num>
  <w:num w:numId="167">
    <w:abstractNumId w:val="40"/>
  </w:num>
  <w:num w:numId="168">
    <w:abstractNumId w:val="136"/>
  </w:num>
  <w:num w:numId="169">
    <w:abstractNumId w:val="157"/>
  </w:num>
  <w:num w:numId="170">
    <w:abstractNumId w:val="60"/>
  </w:num>
  <w:num w:numId="171">
    <w:abstractNumId w:val="214"/>
  </w:num>
  <w:num w:numId="172">
    <w:abstractNumId w:val="328"/>
  </w:num>
  <w:num w:numId="173">
    <w:abstractNumId w:val="321"/>
  </w:num>
  <w:num w:numId="174">
    <w:abstractNumId w:val="464"/>
  </w:num>
  <w:num w:numId="175">
    <w:abstractNumId w:val="160"/>
  </w:num>
  <w:num w:numId="176">
    <w:abstractNumId w:val="92"/>
  </w:num>
  <w:num w:numId="177">
    <w:abstractNumId w:val="469"/>
  </w:num>
  <w:num w:numId="178">
    <w:abstractNumId w:val="334"/>
  </w:num>
  <w:num w:numId="179">
    <w:abstractNumId w:val="481"/>
  </w:num>
  <w:num w:numId="180">
    <w:abstractNumId w:val="417"/>
  </w:num>
  <w:num w:numId="181">
    <w:abstractNumId w:val="434"/>
  </w:num>
  <w:num w:numId="182">
    <w:abstractNumId w:val="71"/>
  </w:num>
  <w:num w:numId="183">
    <w:abstractNumId w:val="415"/>
  </w:num>
  <w:num w:numId="184">
    <w:abstractNumId w:val="422"/>
  </w:num>
  <w:num w:numId="185">
    <w:abstractNumId w:val="298"/>
  </w:num>
  <w:num w:numId="186">
    <w:abstractNumId w:val="343"/>
  </w:num>
  <w:num w:numId="187">
    <w:abstractNumId w:val="309"/>
  </w:num>
  <w:num w:numId="188">
    <w:abstractNumId w:val="15"/>
  </w:num>
  <w:num w:numId="189">
    <w:abstractNumId w:val="78"/>
  </w:num>
  <w:num w:numId="190">
    <w:abstractNumId w:val="64"/>
  </w:num>
  <w:num w:numId="191">
    <w:abstractNumId w:val="124"/>
  </w:num>
  <w:num w:numId="192">
    <w:abstractNumId w:val="228"/>
  </w:num>
  <w:num w:numId="193">
    <w:abstractNumId w:val="275"/>
  </w:num>
  <w:num w:numId="194">
    <w:abstractNumId w:val="29"/>
  </w:num>
  <w:num w:numId="195">
    <w:abstractNumId w:val="117"/>
  </w:num>
  <w:num w:numId="196">
    <w:abstractNumId w:val="413"/>
  </w:num>
  <w:num w:numId="197">
    <w:abstractNumId w:val="326"/>
  </w:num>
  <w:num w:numId="198">
    <w:abstractNumId w:val="195"/>
  </w:num>
  <w:num w:numId="199">
    <w:abstractNumId w:val="203"/>
  </w:num>
  <w:num w:numId="200">
    <w:abstractNumId w:val="359"/>
  </w:num>
  <w:num w:numId="201">
    <w:abstractNumId w:val="267"/>
  </w:num>
  <w:num w:numId="202">
    <w:abstractNumId w:val="196"/>
  </w:num>
  <w:num w:numId="203">
    <w:abstractNumId w:val="172"/>
  </w:num>
  <w:num w:numId="204">
    <w:abstractNumId w:val="1"/>
  </w:num>
  <w:num w:numId="205">
    <w:abstractNumId w:val="156"/>
  </w:num>
  <w:num w:numId="206">
    <w:abstractNumId w:val="145"/>
  </w:num>
  <w:num w:numId="207">
    <w:abstractNumId w:val="383"/>
  </w:num>
  <w:num w:numId="208">
    <w:abstractNumId w:val="265"/>
  </w:num>
  <w:num w:numId="209">
    <w:abstractNumId w:val="41"/>
  </w:num>
  <w:num w:numId="210">
    <w:abstractNumId w:val="161"/>
  </w:num>
  <w:num w:numId="211">
    <w:abstractNumId w:val="96"/>
  </w:num>
  <w:num w:numId="212">
    <w:abstractNumId w:val="91"/>
  </w:num>
  <w:num w:numId="213">
    <w:abstractNumId w:val="400"/>
  </w:num>
  <w:num w:numId="214">
    <w:abstractNumId w:val="443"/>
  </w:num>
  <w:num w:numId="215">
    <w:abstractNumId w:val="238"/>
  </w:num>
  <w:num w:numId="216">
    <w:abstractNumId w:val="349"/>
  </w:num>
  <w:num w:numId="217">
    <w:abstractNumId w:val="175"/>
  </w:num>
  <w:num w:numId="218">
    <w:abstractNumId w:val="459"/>
  </w:num>
  <w:num w:numId="219">
    <w:abstractNumId w:val="378"/>
  </w:num>
  <w:num w:numId="220">
    <w:abstractNumId w:val="67"/>
  </w:num>
  <w:num w:numId="221">
    <w:abstractNumId w:val="365"/>
  </w:num>
  <w:num w:numId="222">
    <w:abstractNumId w:val="116"/>
  </w:num>
  <w:num w:numId="223">
    <w:abstractNumId w:val="330"/>
  </w:num>
  <w:num w:numId="224">
    <w:abstractNumId w:val="391"/>
  </w:num>
  <w:num w:numId="225">
    <w:abstractNumId w:val="339"/>
  </w:num>
  <w:num w:numId="226">
    <w:abstractNumId w:val="251"/>
  </w:num>
  <w:num w:numId="227">
    <w:abstractNumId w:val="277"/>
  </w:num>
  <w:num w:numId="228">
    <w:abstractNumId w:val="103"/>
  </w:num>
  <w:num w:numId="229">
    <w:abstractNumId w:val="431"/>
  </w:num>
  <w:num w:numId="230">
    <w:abstractNumId w:val="269"/>
  </w:num>
  <w:num w:numId="231">
    <w:abstractNumId w:val="356"/>
  </w:num>
  <w:num w:numId="232">
    <w:abstractNumId w:val="221"/>
  </w:num>
  <w:num w:numId="233">
    <w:abstractNumId w:val="9"/>
  </w:num>
  <w:num w:numId="234">
    <w:abstractNumId w:val="129"/>
  </w:num>
  <w:num w:numId="235">
    <w:abstractNumId w:val="260"/>
  </w:num>
  <w:num w:numId="236">
    <w:abstractNumId w:val="367"/>
  </w:num>
  <w:num w:numId="237">
    <w:abstractNumId w:val="133"/>
  </w:num>
  <w:num w:numId="238">
    <w:abstractNumId w:val="263"/>
  </w:num>
  <w:num w:numId="239">
    <w:abstractNumId w:val="165"/>
  </w:num>
  <w:num w:numId="240">
    <w:abstractNumId w:val="52"/>
  </w:num>
  <w:num w:numId="241">
    <w:abstractNumId w:val="235"/>
  </w:num>
  <w:num w:numId="242">
    <w:abstractNumId w:val="184"/>
  </w:num>
  <w:num w:numId="243">
    <w:abstractNumId w:val="199"/>
  </w:num>
  <w:num w:numId="244">
    <w:abstractNumId w:val="22"/>
  </w:num>
  <w:num w:numId="245">
    <w:abstractNumId w:val="316"/>
  </w:num>
  <w:num w:numId="246">
    <w:abstractNumId w:val="421"/>
  </w:num>
  <w:num w:numId="247">
    <w:abstractNumId w:val="141"/>
  </w:num>
  <w:num w:numId="248">
    <w:abstractNumId w:val="16"/>
  </w:num>
  <w:num w:numId="249">
    <w:abstractNumId w:val="437"/>
  </w:num>
  <w:num w:numId="250">
    <w:abstractNumId w:val="37"/>
  </w:num>
  <w:num w:numId="251">
    <w:abstractNumId w:val="455"/>
  </w:num>
  <w:num w:numId="252">
    <w:abstractNumId w:val="100"/>
  </w:num>
  <w:num w:numId="253">
    <w:abstractNumId w:val="72"/>
  </w:num>
  <w:num w:numId="254">
    <w:abstractNumId w:val="118"/>
  </w:num>
  <w:num w:numId="255">
    <w:abstractNumId w:val="42"/>
  </w:num>
  <w:num w:numId="256">
    <w:abstractNumId w:val="111"/>
  </w:num>
  <w:num w:numId="257">
    <w:abstractNumId w:val="168"/>
  </w:num>
  <w:num w:numId="258">
    <w:abstractNumId w:val="223"/>
  </w:num>
  <w:num w:numId="259">
    <w:abstractNumId w:val="33"/>
  </w:num>
  <w:num w:numId="260">
    <w:abstractNumId w:val="396"/>
  </w:num>
  <w:num w:numId="261">
    <w:abstractNumId w:val="131"/>
  </w:num>
  <w:num w:numId="262">
    <w:abstractNumId w:val="398"/>
  </w:num>
  <w:num w:numId="263">
    <w:abstractNumId w:val="467"/>
  </w:num>
  <w:num w:numId="264">
    <w:abstractNumId w:val="380"/>
  </w:num>
  <w:num w:numId="265">
    <w:abstractNumId w:val="281"/>
  </w:num>
  <w:num w:numId="266">
    <w:abstractNumId w:val="119"/>
  </w:num>
  <w:num w:numId="267">
    <w:abstractNumId w:val="35"/>
  </w:num>
  <w:num w:numId="268">
    <w:abstractNumId w:val="39"/>
  </w:num>
  <w:num w:numId="269">
    <w:abstractNumId w:val="12"/>
  </w:num>
  <w:num w:numId="270">
    <w:abstractNumId w:val="354"/>
  </w:num>
  <w:num w:numId="271">
    <w:abstractNumId w:val="146"/>
  </w:num>
  <w:num w:numId="272">
    <w:abstractNumId w:val="257"/>
  </w:num>
  <w:num w:numId="273">
    <w:abstractNumId w:val="291"/>
  </w:num>
  <w:num w:numId="274">
    <w:abstractNumId w:val="50"/>
  </w:num>
  <w:num w:numId="275">
    <w:abstractNumId w:val="419"/>
  </w:num>
  <w:num w:numId="276">
    <w:abstractNumId w:val="270"/>
  </w:num>
  <w:num w:numId="277">
    <w:abstractNumId w:val="147"/>
  </w:num>
  <w:num w:numId="278">
    <w:abstractNumId w:val="210"/>
  </w:num>
  <w:num w:numId="279">
    <w:abstractNumId w:val="299"/>
  </w:num>
  <w:num w:numId="280">
    <w:abstractNumId w:val="468"/>
  </w:num>
  <w:num w:numId="281">
    <w:abstractNumId w:val="402"/>
  </w:num>
  <w:num w:numId="282">
    <w:abstractNumId w:val="403"/>
  </w:num>
  <w:num w:numId="283">
    <w:abstractNumId w:val="425"/>
  </w:num>
  <w:num w:numId="284">
    <w:abstractNumId w:val="462"/>
  </w:num>
  <w:num w:numId="285">
    <w:abstractNumId w:val="429"/>
  </w:num>
  <w:num w:numId="286">
    <w:abstractNumId w:val="460"/>
  </w:num>
  <w:num w:numId="287">
    <w:abstractNumId w:val="472"/>
  </w:num>
  <w:num w:numId="288">
    <w:abstractNumId w:val="240"/>
  </w:num>
  <w:num w:numId="289">
    <w:abstractNumId w:val="432"/>
  </w:num>
  <w:num w:numId="290">
    <w:abstractNumId w:val="53"/>
  </w:num>
  <w:num w:numId="291">
    <w:abstractNumId w:val="31"/>
  </w:num>
  <w:num w:numId="292">
    <w:abstractNumId w:val="393"/>
  </w:num>
  <w:num w:numId="293">
    <w:abstractNumId w:val="113"/>
  </w:num>
  <w:num w:numId="294">
    <w:abstractNumId w:val="414"/>
  </w:num>
  <w:num w:numId="295">
    <w:abstractNumId w:val="137"/>
  </w:num>
  <w:num w:numId="296">
    <w:abstractNumId w:val="440"/>
  </w:num>
  <w:num w:numId="297">
    <w:abstractNumId w:val="475"/>
  </w:num>
  <w:num w:numId="298">
    <w:abstractNumId w:val="132"/>
  </w:num>
  <w:num w:numId="299">
    <w:abstractNumId w:val="4"/>
  </w:num>
  <w:num w:numId="300">
    <w:abstractNumId w:val="43"/>
  </w:num>
  <w:num w:numId="301">
    <w:abstractNumId w:val="305"/>
  </w:num>
  <w:num w:numId="302">
    <w:abstractNumId w:val="220"/>
  </w:num>
  <w:num w:numId="303">
    <w:abstractNumId w:val="82"/>
  </w:num>
  <w:num w:numId="304">
    <w:abstractNumId w:val="300"/>
  </w:num>
  <w:num w:numId="305">
    <w:abstractNumId w:val="46"/>
  </w:num>
  <w:num w:numId="306">
    <w:abstractNumId w:val="128"/>
  </w:num>
  <w:num w:numId="307">
    <w:abstractNumId w:val="70"/>
  </w:num>
  <w:num w:numId="308">
    <w:abstractNumId w:val="125"/>
  </w:num>
  <w:num w:numId="309">
    <w:abstractNumId w:val="258"/>
  </w:num>
  <w:num w:numId="310">
    <w:abstractNumId w:val="229"/>
  </w:num>
  <w:num w:numId="311">
    <w:abstractNumId w:val="115"/>
  </w:num>
  <w:num w:numId="312">
    <w:abstractNumId w:val="174"/>
  </w:num>
  <w:num w:numId="313">
    <w:abstractNumId w:val="36"/>
  </w:num>
  <w:num w:numId="314">
    <w:abstractNumId w:val="405"/>
  </w:num>
  <w:num w:numId="315">
    <w:abstractNumId w:val="58"/>
  </w:num>
  <w:num w:numId="316">
    <w:abstractNumId w:val="38"/>
  </w:num>
  <w:num w:numId="317">
    <w:abstractNumId w:val="55"/>
  </w:num>
  <w:num w:numId="318">
    <w:abstractNumId w:val="320"/>
  </w:num>
  <w:num w:numId="319">
    <w:abstractNumId w:val="389"/>
  </w:num>
  <w:num w:numId="320">
    <w:abstractNumId w:val="87"/>
  </w:num>
  <w:num w:numId="321">
    <w:abstractNumId w:val="171"/>
  </w:num>
  <w:num w:numId="322">
    <w:abstractNumId w:val="255"/>
  </w:num>
  <w:num w:numId="323">
    <w:abstractNumId w:val="261"/>
  </w:num>
  <w:num w:numId="324">
    <w:abstractNumId w:val="386"/>
  </w:num>
  <w:num w:numId="325">
    <w:abstractNumId w:val="106"/>
  </w:num>
  <w:num w:numId="326">
    <w:abstractNumId w:val="47"/>
  </w:num>
  <w:num w:numId="327">
    <w:abstractNumId w:val="153"/>
  </w:num>
  <w:num w:numId="328">
    <w:abstractNumId w:val="89"/>
  </w:num>
  <w:num w:numId="329">
    <w:abstractNumId w:val="303"/>
  </w:num>
  <w:num w:numId="330">
    <w:abstractNumId w:val="190"/>
  </w:num>
  <w:num w:numId="331">
    <w:abstractNumId w:val="44"/>
  </w:num>
  <w:num w:numId="332">
    <w:abstractNumId w:val="256"/>
  </w:num>
  <w:num w:numId="333">
    <w:abstractNumId w:val="28"/>
  </w:num>
  <w:num w:numId="334">
    <w:abstractNumId w:val="451"/>
  </w:num>
  <w:num w:numId="335">
    <w:abstractNumId w:val="433"/>
  </w:num>
  <w:num w:numId="336">
    <w:abstractNumId w:val="45"/>
  </w:num>
  <w:num w:numId="337">
    <w:abstractNumId w:val="138"/>
  </w:num>
  <w:num w:numId="338">
    <w:abstractNumId w:val="369"/>
  </w:num>
  <w:num w:numId="339">
    <w:abstractNumId w:val="372"/>
  </w:num>
  <w:num w:numId="340">
    <w:abstractNumId w:val="310"/>
  </w:num>
  <w:num w:numId="341">
    <w:abstractNumId w:val="170"/>
  </w:num>
  <w:num w:numId="342">
    <w:abstractNumId w:val="407"/>
  </w:num>
  <w:num w:numId="343">
    <w:abstractNumId w:val="108"/>
  </w:num>
  <w:num w:numId="344">
    <w:abstractNumId w:val="268"/>
  </w:num>
  <w:num w:numId="345">
    <w:abstractNumId w:val="239"/>
  </w:num>
  <w:num w:numId="346">
    <w:abstractNumId w:val="122"/>
  </w:num>
  <w:num w:numId="347">
    <w:abstractNumId w:val="254"/>
  </w:num>
  <w:num w:numId="348">
    <w:abstractNumId w:val="284"/>
  </w:num>
  <w:num w:numId="349">
    <w:abstractNumId w:val="352"/>
  </w:num>
  <w:num w:numId="350">
    <w:abstractNumId w:val="313"/>
  </w:num>
  <w:num w:numId="351">
    <w:abstractNumId w:val="338"/>
  </w:num>
  <w:num w:numId="352">
    <w:abstractNumId w:val="54"/>
  </w:num>
  <w:num w:numId="353">
    <w:abstractNumId w:val="48"/>
  </w:num>
  <w:num w:numId="354">
    <w:abstractNumId w:val="453"/>
  </w:num>
  <w:num w:numId="355">
    <w:abstractNumId w:val="173"/>
  </w:num>
  <w:num w:numId="356">
    <w:abstractNumId w:val="109"/>
  </w:num>
  <w:num w:numId="357">
    <w:abstractNumId w:val="77"/>
  </w:num>
  <w:num w:numId="358">
    <w:abstractNumId w:val="202"/>
  </w:num>
  <w:num w:numId="359">
    <w:abstractNumId w:val="185"/>
  </w:num>
  <w:num w:numId="360">
    <w:abstractNumId w:val="342"/>
  </w:num>
  <w:num w:numId="361">
    <w:abstractNumId w:val="154"/>
  </w:num>
  <w:num w:numId="362">
    <w:abstractNumId w:val="395"/>
  </w:num>
  <w:num w:numId="363">
    <w:abstractNumId w:val="456"/>
  </w:num>
  <w:num w:numId="364">
    <w:abstractNumId w:val="424"/>
  </w:num>
  <w:num w:numId="365">
    <w:abstractNumId w:val="69"/>
  </w:num>
  <w:num w:numId="366">
    <w:abstractNumId w:val="142"/>
  </w:num>
  <w:num w:numId="367">
    <w:abstractNumId w:val="458"/>
  </w:num>
  <w:num w:numId="368">
    <w:abstractNumId w:val="312"/>
  </w:num>
  <w:num w:numId="369">
    <w:abstractNumId w:val="216"/>
  </w:num>
  <w:num w:numId="370">
    <w:abstractNumId w:val="259"/>
  </w:num>
  <w:num w:numId="371">
    <w:abstractNumId w:val="110"/>
  </w:num>
  <w:num w:numId="372">
    <w:abstractNumId w:val="135"/>
  </w:num>
  <w:num w:numId="373">
    <w:abstractNumId w:val="262"/>
  </w:num>
  <w:num w:numId="374">
    <w:abstractNumId w:val="274"/>
  </w:num>
  <w:num w:numId="375">
    <w:abstractNumId w:val="289"/>
  </w:num>
  <w:num w:numId="376">
    <w:abstractNumId w:val="178"/>
  </w:num>
  <w:num w:numId="377">
    <w:abstractNumId w:val="304"/>
  </w:num>
  <w:num w:numId="378">
    <w:abstractNumId w:val="409"/>
  </w:num>
  <w:num w:numId="379">
    <w:abstractNumId w:val="446"/>
  </w:num>
  <w:num w:numId="380">
    <w:abstractNumId w:val="327"/>
  </w:num>
  <w:num w:numId="381">
    <w:abstractNumId w:val="107"/>
  </w:num>
  <w:num w:numId="382">
    <w:abstractNumId w:val="273"/>
  </w:num>
  <w:num w:numId="383">
    <w:abstractNumId w:val="158"/>
  </w:num>
  <w:num w:numId="384">
    <w:abstractNumId w:val="201"/>
  </w:num>
  <w:num w:numId="385">
    <w:abstractNumId w:val="375"/>
  </w:num>
  <w:num w:numId="386">
    <w:abstractNumId w:val="288"/>
  </w:num>
  <w:num w:numId="387">
    <w:abstractNumId w:val="148"/>
  </w:num>
  <w:num w:numId="388">
    <w:abstractNumId w:val="207"/>
  </w:num>
  <w:num w:numId="389">
    <w:abstractNumId w:val="371"/>
  </w:num>
  <w:num w:numId="390">
    <w:abstractNumId w:val="95"/>
  </w:num>
  <w:num w:numId="391">
    <w:abstractNumId w:val="293"/>
  </w:num>
  <w:num w:numId="392">
    <w:abstractNumId w:val="346"/>
  </w:num>
  <w:num w:numId="393">
    <w:abstractNumId w:val="234"/>
  </w:num>
  <w:num w:numId="394">
    <w:abstractNumId w:val="0"/>
  </w:num>
  <w:num w:numId="395">
    <w:abstractNumId w:val="241"/>
  </w:num>
  <w:num w:numId="396">
    <w:abstractNumId w:val="401"/>
  </w:num>
  <w:num w:numId="397">
    <w:abstractNumId w:val="217"/>
  </w:num>
  <w:num w:numId="398">
    <w:abstractNumId w:val="176"/>
  </w:num>
  <w:num w:numId="399">
    <w:abstractNumId w:val="476"/>
  </w:num>
  <w:num w:numId="400">
    <w:abstractNumId w:val="308"/>
  </w:num>
  <w:num w:numId="401">
    <w:abstractNumId w:val="353"/>
  </w:num>
  <w:num w:numId="402">
    <w:abstractNumId w:val="329"/>
  </w:num>
  <w:num w:numId="403">
    <w:abstractNumId w:val="84"/>
  </w:num>
  <w:num w:numId="404">
    <w:abstractNumId w:val="23"/>
  </w:num>
  <w:num w:numId="405">
    <w:abstractNumId w:val="194"/>
  </w:num>
  <w:num w:numId="406">
    <w:abstractNumId w:val="376"/>
  </w:num>
  <w:num w:numId="407">
    <w:abstractNumId w:val="382"/>
  </w:num>
  <w:num w:numId="408">
    <w:abstractNumId w:val="307"/>
  </w:num>
  <w:num w:numId="409">
    <w:abstractNumId w:val="114"/>
  </w:num>
  <w:num w:numId="410">
    <w:abstractNumId w:val="32"/>
  </w:num>
  <w:num w:numId="411">
    <w:abstractNumId w:val="282"/>
  </w:num>
  <w:num w:numId="412">
    <w:abstractNumId w:val="134"/>
  </w:num>
  <w:num w:numId="413">
    <w:abstractNumId w:val="8"/>
  </w:num>
  <w:num w:numId="414">
    <w:abstractNumId w:val="385"/>
  </w:num>
  <w:num w:numId="415">
    <w:abstractNumId w:val="93"/>
  </w:num>
  <w:num w:numId="416">
    <w:abstractNumId w:val="18"/>
  </w:num>
  <w:num w:numId="417">
    <w:abstractNumId w:val="57"/>
  </w:num>
  <w:num w:numId="418">
    <w:abstractNumId w:val="187"/>
  </w:num>
  <w:num w:numId="419">
    <w:abstractNumId w:val="192"/>
  </w:num>
  <w:num w:numId="420">
    <w:abstractNumId w:val="167"/>
  </w:num>
  <w:num w:numId="421">
    <w:abstractNumId w:val="441"/>
  </w:num>
  <w:num w:numId="422">
    <w:abstractNumId w:val="347"/>
  </w:num>
  <w:num w:numId="423">
    <w:abstractNumId w:val="470"/>
  </w:num>
  <w:num w:numId="424">
    <w:abstractNumId w:val="379"/>
  </w:num>
  <w:num w:numId="425">
    <w:abstractNumId w:val="68"/>
  </w:num>
  <w:num w:numId="426">
    <w:abstractNumId w:val="444"/>
  </w:num>
  <w:num w:numId="427">
    <w:abstractNumId w:val="341"/>
  </w:num>
  <w:num w:numId="428">
    <w:abstractNumId w:val="242"/>
  </w:num>
  <w:num w:numId="429">
    <w:abstractNumId w:val="283"/>
  </w:num>
  <w:num w:numId="430">
    <w:abstractNumId w:val="188"/>
  </w:num>
  <w:num w:numId="431">
    <w:abstractNumId w:val="474"/>
  </w:num>
  <w:num w:numId="432">
    <w:abstractNumId w:val="438"/>
  </w:num>
  <w:num w:numId="433">
    <w:abstractNumId w:val="463"/>
  </w:num>
  <w:num w:numId="434">
    <w:abstractNumId w:val="26"/>
  </w:num>
  <w:num w:numId="435">
    <w:abstractNumId w:val="5"/>
  </w:num>
  <w:num w:numId="436">
    <w:abstractNumId w:val="264"/>
  </w:num>
  <w:num w:numId="437">
    <w:abstractNumId w:val="357"/>
  </w:num>
  <w:num w:numId="438">
    <w:abstractNumId w:val="358"/>
  </w:num>
  <w:num w:numId="439">
    <w:abstractNumId w:val="164"/>
  </w:num>
  <w:num w:numId="440">
    <w:abstractNumId w:val="182"/>
  </w:num>
  <w:num w:numId="441">
    <w:abstractNumId w:val="186"/>
  </w:num>
  <w:num w:numId="442">
    <w:abstractNumId w:val="332"/>
  </w:num>
  <w:num w:numId="443">
    <w:abstractNumId w:val="449"/>
  </w:num>
  <w:num w:numId="444">
    <w:abstractNumId w:val="408"/>
  </w:num>
  <w:num w:numId="445">
    <w:abstractNumId w:val="63"/>
  </w:num>
  <w:num w:numId="446">
    <w:abstractNumId w:val="337"/>
  </w:num>
  <w:num w:numId="447">
    <w:abstractNumId w:val="416"/>
  </w:num>
  <w:num w:numId="448">
    <w:abstractNumId w:val="350"/>
  </w:num>
  <w:num w:numId="449">
    <w:abstractNumId w:val="315"/>
  </w:num>
  <w:num w:numId="450">
    <w:abstractNumId w:val="465"/>
  </w:num>
  <w:num w:numId="451">
    <w:abstractNumId w:val="86"/>
  </w:num>
  <w:num w:numId="452">
    <w:abstractNumId w:val="381"/>
  </w:num>
  <w:num w:numId="453">
    <w:abstractNumId w:val="390"/>
  </w:num>
  <w:num w:numId="454">
    <w:abstractNumId w:val="406"/>
  </w:num>
  <w:num w:numId="455">
    <w:abstractNumId w:val="384"/>
  </w:num>
  <w:num w:numId="456">
    <w:abstractNumId w:val="233"/>
  </w:num>
  <w:num w:numId="457">
    <w:abstractNumId w:val="49"/>
  </w:num>
  <w:num w:numId="458">
    <w:abstractNumId w:val="404"/>
  </w:num>
  <w:num w:numId="459">
    <w:abstractNumId w:val="149"/>
  </w:num>
  <w:num w:numId="460">
    <w:abstractNumId w:val="445"/>
  </w:num>
  <w:num w:numId="461">
    <w:abstractNumId w:val="219"/>
  </w:num>
  <w:num w:numId="462">
    <w:abstractNumId w:val="230"/>
  </w:num>
  <w:num w:numId="463">
    <w:abstractNumId w:val="248"/>
  </w:num>
  <w:num w:numId="464">
    <w:abstractNumId w:val="412"/>
  </w:num>
  <w:num w:numId="465">
    <w:abstractNumId w:val="355"/>
  </w:num>
  <w:num w:numId="466">
    <w:abstractNumId w:val="236"/>
  </w:num>
  <w:num w:numId="467">
    <w:abstractNumId w:val="364"/>
  </w:num>
  <w:num w:numId="468">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428"/>
  </w:num>
  <w:num w:numId="470">
    <w:abstractNumId w:val="73"/>
  </w:num>
  <w:num w:numId="471">
    <w:abstractNumId w:val="66"/>
  </w:num>
  <w:num w:numId="472">
    <w:abstractNumId w:val="345"/>
  </w:num>
  <w:num w:numId="473">
    <w:abstractNumId w:val="442"/>
  </w:num>
  <w:num w:numId="474">
    <w:abstractNumId w:val="80"/>
  </w:num>
  <w:num w:numId="475">
    <w:abstractNumId w:val="120"/>
  </w:num>
  <w:num w:numId="476">
    <w:abstractNumId w:val="104"/>
  </w:num>
  <w:num w:numId="477">
    <w:abstractNumId w:val="243"/>
  </w:num>
  <w:num w:numId="478">
    <w:abstractNumId w:val="294"/>
  </w:num>
  <w:num w:numId="479">
    <w:abstractNumId w:val="14"/>
  </w:num>
  <w:num w:numId="480">
    <w:abstractNumId w:val="302"/>
  </w:num>
  <w:num w:numId="481">
    <w:abstractNumId w:val="99"/>
  </w:num>
  <w:num w:numId="482">
    <w:abstractNumId w:val="105"/>
  </w:num>
  <w:num w:numId="483">
    <w:abstractNumId w:val="212"/>
  </w:num>
  <w:num w:numId="484">
    <w:abstractNumId w:val="439"/>
  </w:num>
  <w:num w:numId="485">
    <w:abstractNumId w:val="10"/>
  </w:num>
  <w:num w:numId="486">
    <w:abstractNumId w:val="454"/>
  </w:num>
  <w:numIdMacAtCleanup w:val="48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e and Li">
    <w15:presenceInfo w15:providerId="None" w15:userId="Lee and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2"/>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764"/>
    <w:rsid w:val="0000007C"/>
    <w:rsid w:val="00000542"/>
    <w:rsid w:val="000005AC"/>
    <w:rsid w:val="00000DB6"/>
    <w:rsid w:val="00000FF1"/>
    <w:rsid w:val="0000210E"/>
    <w:rsid w:val="00002A4E"/>
    <w:rsid w:val="00003262"/>
    <w:rsid w:val="00003451"/>
    <w:rsid w:val="000036FD"/>
    <w:rsid w:val="00003A54"/>
    <w:rsid w:val="00003B85"/>
    <w:rsid w:val="00003D10"/>
    <w:rsid w:val="000040D6"/>
    <w:rsid w:val="000041F9"/>
    <w:rsid w:val="00004997"/>
    <w:rsid w:val="00005233"/>
    <w:rsid w:val="000053ED"/>
    <w:rsid w:val="00005AC5"/>
    <w:rsid w:val="0000684D"/>
    <w:rsid w:val="00006A2F"/>
    <w:rsid w:val="00006E22"/>
    <w:rsid w:val="0000750E"/>
    <w:rsid w:val="000078A9"/>
    <w:rsid w:val="000079C7"/>
    <w:rsid w:val="00007D2C"/>
    <w:rsid w:val="00007F30"/>
    <w:rsid w:val="00010A25"/>
    <w:rsid w:val="00011025"/>
    <w:rsid w:val="00011071"/>
    <w:rsid w:val="00011831"/>
    <w:rsid w:val="00011EFB"/>
    <w:rsid w:val="000125CA"/>
    <w:rsid w:val="0001374C"/>
    <w:rsid w:val="000138B2"/>
    <w:rsid w:val="00013991"/>
    <w:rsid w:val="00013EEA"/>
    <w:rsid w:val="00014326"/>
    <w:rsid w:val="000167B2"/>
    <w:rsid w:val="00016820"/>
    <w:rsid w:val="00016C4F"/>
    <w:rsid w:val="00017030"/>
    <w:rsid w:val="00017465"/>
    <w:rsid w:val="00017B14"/>
    <w:rsid w:val="00017C93"/>
    <w:rsid w:val="00017FA2"/>
    <w:rsid w:val="0002012F"/>
    <w:rsid w:val="000203BF"/>
    <w:rsid w:val="0002093B"/>
    <w:rsid w:val="000209BC"/>
    <w:rsid w:val="000211AE"/>
    <w:rsid w:val="00021709"/>
    <w:rsid w:val="00021757"/>
    <w:rsid w:val="000219B3"/>
    <w:rsid w:val="00021BCE"/>
    <w:rsid w:val="00021D56"/>
    <w:rsid w:val="00021D5E"/>
    <w:rsid w:val="00021ECB"/>
    <w:rsid w:val="00021F26"/>
    <w:rsid w:val="0002250D"/>
    <w:rsid w:val="0002261D"/>
    <w:rsid w:val="00022831"/>
    <w:rsid w:val="00023150"/>
    <w:rsid w:val="00023375"/>
    <w:rsid w:val="0002423B"/>
    <w:rsid w:val="000242A0"/>
    <w:rsid w:val="000248F3"/>
    <w:rsid w:val="000251BE"/>
    <w:rsid w:val="000259B9"/>
    <w:rsid w:val="00025C39"/>
    <w:rsid w:val="000269AC"/>
    <w:rsid w:val="000276ED"/>
    <w:rsid w:val="00027708"/>
    <w:rsid w:val="0002797F"/>
    <w:rsid w:val="00027D91"/>
    <w:rsid w:val="00030630"/>
    <w:rsid w:val="00030642"/>
    <w:rsid w:val="00030A33"/>
    <w:rsid w:val="00030BF6"/>
    <w:rsid w:val="00030D82"/>
    <w:rsid w:val="00030F9D"/>
    <w:rsid w:val="00031C4A"/>
    <w:rsid w:val="00031C4F"/>
    <w:rsid w:val="00031F7D"/>
    <w:rsid w:val="0003211D"/>
    <w:rsid w:val="00032688"/>
    <w:rsid w:val="00032B11"/>
    <w:rsid w:val="00032DA1"/>
    <w:rsid w:val="00032F7A"/>
    <w:rsid w:val="000330BD"/>
    <w:rsid w:val="00033C27"/>
    <w:rsid w:val="00033E26"/>
    <w:rsid w:val="000346CB"/>
    <w:rsid w:val="000348CD"/>
    <w:rsid w:val="00035965"/>
    <w:rsid w:val="00036EBC"/>
    <w:rsid w:val="00037A35"/>
    <w:rsid w:val="00037E6F"/>
    <w:rsid w:val="00037FCB"/>
    <w:rsid w:val="0004024D"/>
    <w:rsid w:val="000402D4"/>
    <w:rsid w:val="00040408"/>
    <w:rsid w:val="000404C2"/>
    <w:rsid w:val="00040949"/>
    <w:rsid w:val="00040A51"/>
    <w:rsid w:val="00040D97"/>
    <w:rsid w:val="0004143E"/>
    <w:rsid w:val="000414DC"/>
    <w:rsid w:val="00041D0D"/>
    <w:rsid w:val="00041D23"/>
    <w:rsid w:val="00042293"/>
    <w:rsid w:val="000423AD"/>
    <w:rsid w:val="000428FA"/>
    <w:rsid w:val="00044A0C"/>
    <w:rsid w:val="0004529D"/>
    <w:rsid w:val="000454E5"/>
    <w:rsid w:val="00045895"/>
    <w:rsid w:val="00046598"/>
    <w:rsid w:val="000466EC"/>
    <w:rsid w:val="00046B1C"/>
    <w:rsid w:val="00047A3D"/>
    <w:rsid w:val="00047BCF"/>
    <w:rsid w:val="00050320"/>
    <w:rsid w:val="00050364"/>
    <w:rsid w:val="00050511"/>
    <w:rsid w:val="000516A1"/>
    <w:rsid w:val="00051CCE"/>
    <w:rsid w:val="00052849"/>
    <w:rsid w:val="000533E1"/>
    <w:rsid w:val="00053420"/>
    <w:rsid w:val="00054379"/>
    <w:rsid w:val="00054C3A"/>
    <w:rsid w:val="00054E2C"/>
    <w:rsid w:val="0005567C"/>
    <w:rsid w:val="000556AB"/>
    <w:rsid w:val="00055A7D"/>
    <w:rsid w:val="000563B5"/>
    <w:rsid w:val="0005661A"/>
    <w:rsid w:val="00056657"/>
    <w:rsid w:val="000573EB"/>
    <w:rsid w:val="00057A71"/>
    <w:rsid w:val="00057E36"/>
    <w:rsid w:val="00057EB4"/>
    <w:rsid w:val="00057F60"/>
    <w:rsid w:val="00060118"/>
    <w:rsid w:val="0006027B"/>
    <w:rsid w:val="00060299"/>
    <w:rsid w:val="000603F4"/>
    <w:rsid w:val="0006095D"/>
    <w:rsid w:val="00060AF2"/>
    <w:rsid w:val="00060FA1"/>
    <w:rsid w:val="000614B5"/>
    <w:rsid w:val="0006155B"/>
    <w:rsid w:val="000615E4"/>
    <w:rsid w:val="000618BF"/>
    <w:rsid w:val="00061E59"/>
    <w:rsid w:val="00062160"/>
    <w:rsid w:val="0006391E"/>
    <w:rsid w:val="00064302"/>
    <w:rsid w:val="00064395"/>
    <w:rsid w:val="0006449D"/>
    <w:rsid w:val="000647BF"/>
    <w:rsid w:val="00064ECE"/>
    <w:rsid w:val="0006517F"/>
    <w:rsid w:val="000652C5"/>
    <w:rsid w:val="00065877"/>
    <w:rsid w:val="00065F8F"/>
    <w:rsid w:val="00066032"/>
    <w:rsid w:val="00066135"/>
    <w:rsid w:val="00066145"/>
    <w:rsid w:val="0006663B"/>
    <w:rsid w:val="0006674B"/>
    <w:rsid w:val="000668E6"/>
    <w:rsid w:val="000678CA"/>
    <w:rsid w:val="000679A1"/>
    <w:rsid w:val="00067D4E"/>
    <w:rsid w:val="00070143"/>
    <w:rsid w:val="00070602"/>
    <w:rsid w:val="000706C6"/>
    <w:rsid w:val="000707BD"/>
    <w:rsid w:val="00070819"/>
    <w:rsid w:val="000719FE"/>
    <w:rsid w:val="000720FC"/>
    <w:rsid w:val="00072314"/>
    <w:rsid w:val="00072379"/>
    <w:rsid w:val="000726E8"/>
    <w:rsid w:val="000727A9"/>
    <w:rsid w:val="00072BAE"/>
    <w:rsid w:val="00073E92"/>
    <w:rsid w:val="000742B6"/>
    <w:rsid w:val="0007461E"/>
    <w:rsid w:val="0007498B"/>
    <w:rsid w:val="00074D1C"/>
    <w:rsid w:val="00074FD2"/>
    <w:rsid w:val="00075C4D"/>
    <w:rsid w:val="00075FC2"/>
    <w:rsid w:val="00076110"/>
    <w:rsid w:val="00076DDD"/>
    <w:rsid w:val="00077D71"/>
    <w:rsid w:val="000803AE"/>
    <w:rsid w:val="0008059C"/>
    <w:rsid w:val="00080DB9"/>
    <w:rsid w:val="00080F11"/>
    <w:rsid w:val="00082583"/>
    <w:rsid w:val="000829AF"/>
    <w:rsid w:val="000830EE"/>
    <w:rsid w:val="00083154"/>
    <w:rsid w:val="000834E2"/>
    <w:rsid w:val="00083AA6"/>
    <w:rsid w:val="00083C55"/>
    <w:rsid w:val="00084342"/>
    <w:rsid w:val="000849D2"/>
    <w:rsid w:val="00084B96"/>
    <w:rsid w:val="00084DAF"/>
    <w:rsid w:val="000857B6"/>
    <w:rsid w:val="00085D3D"/>
    <w:rsid w:val="00085E59"/>
    <w:rsid w:val="00086AD9"/>
    <w:rsid w:val="00086E88"/>
    <w:rsid w:val="00087352"/>
    <w:rsid w:val="00087421"/>
    <w:rsid w:val="0009009B"/>
    <w:rsid w:val="00090716"/>
    <w:rsid w:val="0009109D"/>
    <w:rsid w:val="00091234"/>
    <w:rsid w:val="00091646"/>
    <w:rsid w:val="00091F28"/>
    <w:rsid w:val="00092118"/>
    <w:rsid w:val="0009228D"/>
    <w:rsid w:val="0009255A"/>
    <w:rsid w:val="0009295F"/>
    <w:rsid w:val="00093238"/>
    <w:rsid w:val="00093247"/>
    <w:rsid w:val="0009337F"/>
    <w:rsid w:val="000937B0"/>
    <w:rsid w:val="0009395E"/>
    <w:rsid w:val="00093B25"/>
    <w:rsid w:val="00093C8D"/>
    <w:rsid w:val="00093F93"/>
    <w:rsid w:val="00094717"/>
    <w:rsid w:val="00094AED"/>
    <w:rsid w:val="00094ED2"/>
    <w:rsid w:val="00095069"/>
    <w:rsid w:val="0009608B"/>
    <w:rsid w:val="000965D4"/>
    <w:rsid w:val="000968D7"/>
    <w:rsid w:val="00096D87"/>
    <w:rsid w:val="00096E0B"/>
    <w:rsid w:val="000979E4"/>
    <w:rsid w:val="000A0655"/>
    <w:rsid w:val="000A0C7F"/>
    <w:rsid w:val="000A164B"/>
    <w:rsid w:val="000A20DC"/>
    <w:rsid w:val="000A224B"/>
    <w:rsid w:val="000A2B57"/>
    <w:rsid w:val="000A2EBD"/>
    <w:rsid w:val="000A3175"/>
    <w:rsid w:val="000A32DB"/>
    <w:rsid w:val="000A37E1"/>
    <w:rsid w:val="000A4A14"/>
    <w:rsid w:val="000A4AAA"/>
    <w:rsid w:val="000A4B24"/>
    <w:rsid w:val="000A4BF3"/>
    <w:rsid w:val="000A4E19"/>
    <w:rsid w:val="000A4E7F"/>
    <w:rsid w:val="000A53AE"/>
    <w:rsid w:val="000A5BE2"/>
    <w:rsid w:val="000A5CE6"/>
    <w:rsid w:val="000A5EEC"/>
    <w:rsid w:val="000A6908"/>
    <w:rsid w:val="000A6AC9"/>
    <w:rsid w:val="000A6E2E"/>
    <w:rsid w:val="000A6F1A"/>
    <w:rsid w:val="000A7DB0"/>
    <w:rsid w:val="000B0445"/>
    <w:rsid w:val="000B0561"/>
    <w:rsid w:val="000B0A0D"/>
    <w:rsid w:val="000B1821"/>
    <w:rsid w:val="000B1BBE"/>
    <w:rsid w:val="000B1F79"/>
    <w:rsid w:val="000B22F5"/>
    <w:rsid w:val="000B2AB1"/>
    <w:rsid w:val="000B2E9A"/>
    <w:rsid w:val="000B34F7"/>
    <w:rsid w:val="000B35F5"/>
    <w:rsid w:val="000B41E3"/>
    <w:rsid w:val="000B426C"/>
    <w:rsid w:val="000B4513"/>
    <w:rsid w:val="000B50AD"/>
    <w:rsid w:val="000B56A6"/>
    <w:rsid w:val="000B5E71"/>
    <w:rsid w:val="000B6575"/>
    <w:rsid w:val="000B6646"/>
    <w:rsid w:val="000B6960"/>
    <w:rsid w:val="000B6CFD"/>
    <w:rsid w:val="000B6D45"/>
    <w:rsid w:val="000B72A5"/>
    <w:rsid w:val="000B7386"/>
    <w:rsid w:val="000B78C1"/>
    <w:rsid w:val="000B7C21"/>
    <w:rsid w:val="000B7D15"/>
    <w:rsid w:val="000C0028"/>
    <w:rsid w:val="000C0882"/>
    <w:rsid w:val="000C0912"/>
    <w:rsid w:val="000C129C"/>
    <w:rsid w:val="000C15F0"/>
    <w:rsid w:val="000C17CD"/>
    <w:rsid w:val="000C1828"/>
    <w:rsid w:val="000C2205"/>
    <w:rsid w:val="000C2450"/>
    <w:rsid w:val="000C347D"/>
    <w:rsid w:val="000C3B12"/>
    <w:rsid w:val="000C3BF2"/>
    <w:rsid w:val="000C45CF"/>
    <w:rsid w:val="000C4B2B"/>
    <w:rsid w:val="000C4BA9"/>
    <w:rsid w:val="000C4BCC"/>
    <w:rsid w:val="000C4E39"/>
    <w:rsid w:val="000C5093"/>
    <w:rsid w:val="000C52E5"/>
    <w:rsid w:val="000C53ED"/>
    <w:rsid w:val="000C5480"/>
    <w:rsid w:val="000C5863"/>
    <w:rsid w:val="000C651F"/>
    <w:rsid w:val="000C6619"/>
    <w:rsid w:val="000C6748"/>
    <w:rsid w:val="000C6D43"/>
    <w:rsid w:val="000C6D88"/>
    <w:rsid w:val="000C6E52"/>
    <w:rsid w:val="000C7190"/>
    <w:rsid w:val="000C7208"/>
    <w:rsid w:val="000C779F"/>
    <w:rsid w:val="000C7C64"/>
    <w:rsid w:val="000C7FF4"/>
    <w:rsid w:val="000D0273"/>
    <w:rsid w:val="000D097C"/>
    <w:rsid w:val="000D0FCD"/>
    <w:rsid w:val="000D2967"/>
    <w:rsid w:val="000D2CE1"/>
    <w:rsid w:val="000D363A"/>
    <w:rsid w:val="000D427D"/>
    <w:rsid w:val="000D434F"/>
    <w:rsid w:val="000D5266"/>
    <w:rsid w:val="000D528A"/>
    <w:rsid w:val="000D5697"/>
    <w:rsid w:val="000D570A"/>
    <w:rsid w:val="000D5F27"/>
    <w:rsid w:val="000D5F74"/>
    <w:rsid w:val="000D61FC"/>
    <w:rsid w:val="000D6A0C"/>
    <w:rsid w:val="000D6E13"/>
    <w:rsid w:val="000D6FD4"/>
    <w:rsid w:val="000D7631"/>
    <w:rsid w:val="000E0241"/>
    <w:rsid w:val="000E0697"/>
    <w:rsid w:val="000E0A0F"/>
    <w:rsid w:val="000E0A33"/>
    <w:rsid w:val="000E1055"/>
    <w:rsid w:val="000E17F4"/>
    <w:rsid w:val="000E1B49"/>
    <w:rsid w:val="000E1D0A"/>
    <w:rsid w:val="000E1D18"/>
    <w:rsid w:val="000E295D"/>
    <w:rsid w:val="000E3769"/>
    <w:rsid w:val="000E3C1E"/>
    <w:rsid w:val="000E3FE8"/>
    <w:rsid w:val="000E4359"/>
    <w:rsid w:val="000E4B02"/>
    <w:rsid w:val="000E54AF"/>
    <w:rsid w:val="000E54D4"/>
    <w:rsid w:val="000E5A0A"/>
    <w:rsid w:val="000E6158"/>
    <w:rsid w:val="000E623D"/>
    <w:rsid w:val="000E6686"/>
    <w:rsid w:val="000E6775"/>
    <w:rsid w:val="000E682E"/>
    <w:rsid w:val="000E6C34"/>
    <w:rsid w:val="000E6E73"/>
    <w:rsid w:val="000E7AAB"/>
    <w:rsid w:val="000F0316"/>
    <w:rsid w:val="000F03A7"/>
    <w:rsid w:val="000F0811"/>
    <w:rsid w:val="000F0BAE"/>
    <w:rsid w:val="000F0EF1"/>
    <w:rsid w:val="000F1006"/>
    <w:rsid w:val="000F18B0"/>
    <w:rsid w:val="000F1ACF"/>
    <w:rsid w:val="000F1E8C"/>
    <w:rsid w:val="000F238A"/>
    <w:rsid w:val="000F2DF0"/>
    <w:rsid w:val="000F348B"/>
    <w:rsid w:val="000F3EBF"/>
    <w:rsid w:val="000F51EA"/>
    <w:rsid w:val="000F5D99"/>
    <w:rsid w:val="000F66A5"/>
    <w:rsid w:val="000F6B7F"/>
    <w:rsid w:val="000F6E62"/>
    <w:rsid w:val="0010067F"/>
    <w:rsid w:val="001006AA"/>
    <w:rsid w:val="00101593"/>
    <w:rsid w:val="001015D0"/>
    <w:rsid w:val="00102122"/>
    <w:rsid w:val="00102569"/>
    <w:rsid w:val="00102849"/>
    <w:rsid w:val="00103526"/>
    <w:rsid w:val="001036F0"/>
    <w:rsid w:val="00103840"/>
    <w:rsid w:val="0010385A"/>
    <w:rsid w:val="00103A85"/>
    <w:rsid w:val="00103DF4"/>
    <w:rsid w:val="001048F4"/>
    <w:rsid w:val="00104B90"/>
    <w:rsid w:val="00104DB6"/>
    <w:rsid w:val="00104DC4"/>
    <w:rsid w:val="001052B8"/>
    <w:rsid w:val="00105450"/>
    <w:rsid w:val="00105715"/>
    <w:rsid w:val="00105B5D"/>
    <w:rsid w:val="00106EA5"/>
    <w:rsid w:val="00107377"/>
    <w:rsid w:val="00107502"/>
    <w:rsid w:val="00107D15"/>
    <w:rsid w:val="00110315"/>
    <w:rsid w:val="00110400"/>
    <w:rsid w:val="00110D25"/>
    <w:rsid w:val="00110E4F"/>
    <w:rsid w:val="00111452"/>
    <w:rsid w:val="001115B9"/>
    <w:rsid w:val="001116F8"/>
    <w:rsid w:val="00111CFF"/>
    <w:rsid w:val="001125AB"/>
    <w:rsid w:val="001129A0"/>
    <w:rsid w:val="00113629"/>
    <w:rsid w:val="00113CC0"/>
    <w:rsid w:val="00113EE6"/>
    <w:rsid w:val="00114194"/>
    <w:rsid w:val="0011459E"/>
    <w:rsid w:val="0011507C"/>
    <w:rsid w:val="0011594C"/>
    <w:rsid w:val="00115ADE"/>
    <w:rsid w:val="00115CB0"/>
    <w:rsid w:val="00115CE0"/>
    <w:rsid w:val="00115F53"/>
    <w:rsid w:val="001167D4"/>
    <w:rsid w:val="00116B5A"/>
    <w:rsid w:val="0011702A"/>
    <w:rsid w:val="001174B9"/>
    <w:rsid w:val="00117E4D"/>
    <w:rsid w:val="001208EA"/>
    <w:rsid w:val="00120AE5"/>
    <w:rsid w:val="00120F98"/>
    <w:rsid w:val="001212BF"/>
    <w:rsid w:val="00121318"/>
    <w:rsid w:val="00121FB3"/>
    <w:rsid w:val="00122916"/>
    <w:rsid w:val="001244EE"/>
    <w:rsid w:val="00124EA0"/>
    <w:rsid w:val="0012502F"/>
    <w:rsid w:val="00125402"/>
    <w:rsid w:val="00125FD8"/>
    <w:rsid w:val="00126859"/>
    <w:rsid w:val="00126BBB"/>
    <w:rsid w:val="00126C7F"/>
    <w:rsid w:val="0012720F"/>
    <w:rsid w:val="001278F5"/>
    <w:rsid w:val="00127CA5"/>
    <w:rsid w:val="00127D07"/>
    <w:rsid w:val="0013037D"/>
    <w:rsid w:val="001310DE"/>
    <w:rsid w:val="001318D9"/>
    <w:rsid w:val="00131A1B"/>
    <w:rsid w:val="00131BC5"/>
    <w:rsid w:val="00131F25"/>
    <w:rsid w:val="00131FCA"/>
    <w:rsid w:val="00132369"/>
    <w:rsid w:val="00132571"/>
    <w:rsid w:val="00132A0C"/>
    <w:rsid w:val="0013301C"/>
    <w:rsid w:val="0013347D"/>
    <w:rsid w:val="00133F27"/>
    <w:rsid w:val="0013422F"/>
    <w:rsid w:val="00135273"/>
    <w:rsid w:val="001358B1"/>
    <w:rsid w:val="0013597F"/>
    <w:rsid w:val="00135BB6"/>
    <w:rsid w:val="001367A1"/>
    <w:rsid w:val="001369CB"/>
    <w:rsid w:val="0013778F"/>
    <w:rsid w:val="00137FAB"/>
    <w:rsid w:val="0014036B"/>
    <w:rsid w:val="00140684"/>
    <w:rsid w:val="00140942"/>
    <w:rsid w:val="00140FAC"/>
    <w:rsid w:val="0014136D"/>
    <w:rsid w:val="00141CA5"/>
    <w:rsid w:val="00141FAD"/>
    <w:rsid w:val="001421A3"/>
    <w:rsid w:val="001423DA"/>
    <w:rsid w:val="00142F00"/>
    <w:rsid w:val="001431E7"/>
    <w:rsid w:val="00143A7F"/>
    <w:rsid w:val="00143E2B"/>
    <w:rsid w:val="001445A1"/>
    <w:rsid w:val="001446E2"/>
    <w:rsid w:val="00144877"/>
    <w:rsid w:val="00144F17"/>
    <w:rsid w:val="00145138"/>
    <w:rsid w:val="00145E12"/>
    <w:rsid w:val="001462FF"/>
    <w:rsid w:val="001467AB"/>
    <w:rsid w:val="00147976"/>
    <w:rsid w:val="00147DF8"/>
    <w:rsid w:val="00150336"/>
    <w:rsid w:val="00150691"/>
    <w:rsid w:val="001507AC"/>
    <w:rsid w:val="00150ADF"/>
    <w:rsid w:val="00150F7E"/>
    <w:rsid w:val="001515DA"/>
    <w:rsid w:val="00151D23"/>
    <w:rsid w:val="00151D4E"/>
    <w:rsid w:val="001522A2"/>
    <w:rsid w:val="001528A1"/>
    <w:rsid w:val="00152999"/>
    <w:rsid w:val="00152B4A"/>
    <w:rsid w:val="00153925"/>
    <w:rsid w:val="00154152"/>
    <w:rsid w:val="00154B62"/>
    <w:rsid w:val="001559B8"/>
    <w:rsid w:val="00155EB0"/>
    <w:rsid w:val="00155FB3"/>
    <w:rsid w:val="00156834"/>
    <w:rsid w:val="0015686C"/>
    <w:rsid w:val="001568AB"/>
    <w:rsid w:val="00156B1F"/>
    <w:rsid w:val="00156B7F"/>
    <w:rsid w:val="001570D5"/>
    <w:rsid w:val="001574D5"/>
    <w:rsid w:val="001578F4"/>
    <w:rsid w:val="00161083"/>
    <w:rsid w:val="00161406"/>
    <w:rsid w:val="0016141F"/>
    <w:rsid w:val="00161643"/>
    <w:rsid w:val="001619D3"/>
    <w:rsid w:val="00161FFC"/>
    <w:rsid w:val="001623C5"/>
    <w:rsid w:val="001623F0"/>
    <w:rsid w:val="001625EF"/>
    <w:rsid w:val="00162A81"/>
    <w:rsid w:val="00163B2D"/>
    <w:rsid w:val="00164031"/>
    <w:rsid w:val="001640DF"/>
    <w:rsid w:val="00164196"/>
    <w:rsid w:val="00164219"/>
    <w:rsid w:val="00164EDF"/>
    <w:rsid w:val="00165066"/>
    <w:rsid w:val="00165D27"/>
    <w:rsid w:val="0016609F"/>
    <w:rsid w:val="00166BBC"/>
    <w:rsid w:val="00167180"/>
    <w:rsid w:val="0016772A"/>
    <w:rsid w:val="0017005D"/>
    <w:rsid w:val="001704C2"/>
    <w:rsid w:val="00170EEC"/>
    <w:rsid w:val="001711F9"/>
    <w:rsid w:val="0017130B"/>
    <w:rsid w:val="001713CB"/>
    <w:rsid w:val="00171419"/>
    <w:rsid w:val="001718E8"/>
    <w:rsid w:val="00171967"/>
    <w:rsid w:val="00171ED4"/>
    <w:rsid w:val="001724A6"/>
    <w:rsid w:val="001728D2"/>
    <w:rsid w:val="0017313C"/>
    <w:rsid w:val="00173385"/>
    <w:rsid w:val="00173478"/>
    <w:rsid w:val="00173D89"/>
    <w:rsid w:val="00173E6E"/>
    <w:rsid w:val="001742BF"/>
    <w:rsid w:val="00175232"/>
    <w:rsid w:val="00175601"/>
    <w:rsid w:val="00175EA1"/>
    <w:rsid w:val="00175FAD"/>
    <w:rsid w:val="00176119"/>
    <w:rsid w:val="0017619F"/>
    <w:rsid w:val="001765C5"/>
    <w:rsid w:val="0017683E"/>
    <w:rsid w:val="00176DC6"/>
    <w:rsid w:val="00176E7A"/>
    <w:rsid w:val="001771F0"/>
    <w:rsid w:val="00177B1A"/>
    <w:rsid w:val="00177EA2"/>
    <w:rsid w:val="00177EFA"/>
    <w:rsid w:val="001801E7"/>
    <w:rsid w:val="0018093D"/>
    <w:rsid w:val="00180CD3"/>
    <w:rsid w:val="00180D1B"/>
    <w:rsid w:val="00180E73"/>
    <w:rsid w:val="001812E8"/>
    <w:rsid w:val="001821D2"/>
    <w:rsid w:val="00182478"/>
    <w:rsid w:val="001833C0"/>
    <w:rsid w:val="00183FB8"/>
    <w:rsid w:val="001841FA"/>
    <w:rsid w:val="0018451E"/>
    <w:rsid w:val="00184C01"/>
    <w:rsid w:val="00184C96"/>
    <w:rsid w:val="001851CA"/>
    <w:rsid w:val="00185D0C"/>
    <w:rsid w:val="00186D29"/>
    <w:rsid w:val="00186DE5"/>
    <w:rsid w:val="00187178"/>
    <w:rsid w:val="001874DA"/>
    <w:rsid w:val="00187EA9"/>
    <w:rsid w:val="00190199"/>
    <w:rsid w:val="00190AAE"/>
    <w:rsid w:val="00190B07"/>
    <w:rsid w:val="00190CE2"/>
    <w:rsid w:val="001915B3"/>
    <w:rsid w:val="001916FB"/>
    <w:rsid w:val="00191B39"/>
    <w:rsid w:val="00191BDE"/>
    <w:rsid w:val="001924D0"/>
    <w:rsid w:val="0019256E"/>
    <w:rsid w:val="00192F61"/>
    <w:rsid w:val="0019305E"/>
    <w:rsid w:val="001931DC"/>
    <w:rsid w:val="001936DB"/>
    <w:rsid w:val="0019388D"/>
    <w:rsid w:val="00193E80"/>
    <w:rsid w:val="001943A0"/>
    <w:rsid w:val="00194402"/>
    <w:rsid w:val="00194558"/>
    <w:rsid w:val="00194AB0"/>
    <w:rsid w:val="001952FF"/>
    <w:rsid w:val="001953B2"/>
    <w:rsid w:val="00195D7A"/>
    <w:rsid w:val="001960B5"/>
    <w:rsid w:val="00196A31"/>
    <w:rsid w:val="00197186"/>
    <w:rsid w:val="00197956"/>
    <w:rsid w:val="0019795D"/>
    <w:rsid w:val="001A0076"/>
    <w:rsid w:val="001A04C7"/>
    <w:rsid w:val="001A1016"/>
    <w:rsid w:val="001A1019"/>
    <w:rsid w:val="001A1401"/>
    <w:rsid w:val="001A1E1B"/>
    <w:rsid w:val="001A2036"/>
    <w:rsid w:val="001A22B9"/>
    <w:rsid w:val="001A281A"/>
    <w:rsid w:val="001A2BC2"/>
    <w:rsid w:val="001A2F50"/>
    <w:rsid w:val="001A30CC"/>
    <w:rsid w:val="001A3562"/>
    <w:rsid w:val="001A455F"/>
    <w:rsid w:val="001A47FF"/>
    <w:rsid w:val="001A4D2B"/>
    <w:rsid w:val="001A4E6A"/>
    <w:rsid w:val="001A5002"/>
    <w:rsid w:val="001A55DC"/>
    <w:rsid w:val="001A62C3"/>
    <w:rsid w:val="001A6990"/>
    <w:rsid w:val="001A6DBE"/>
    <w:rsid w:val="001A6F77"/>
    <w:rsid w:val="001A6FFE"/>
    <w:rsid w:val="001A747E"/>
    <w:rsid w:val="001A7993"/>
    <w:rsid w:val="001B0224"/>
    <w:rsid w:val="001B02FD"/>
    <w:rsid w:val="001B06CC"/>
    <w:rsid w:val="001B1263"/>
    <w:rsid w:val="001B1606"/>
    <w:rsid w:val="001B1678"/>
    <w:rsid w:val="001B20D6"/>
    <w:rsid w:val="001B25B3"/>
    <w:rsid w:val="001B274E"/>
    <w:rsid w:val="001B2794"/>
    <w:rsid w:val="001B293F"/>
    <w:rsid w:val="001B2CC4"/>
    <w:rsid w:val="001B2F46"/>
    <w:rsid w:val="001B2FF4"/>
    <w:rsid w:val="001B363B"/>
    <w:rsid w:val="001B38F9"/>
    <w:rsid w:val="001B447A"/>
    <w:rsid w:val="001B4D85"/>
    <w:rsid w:val="001B5002"/>
    <w:rsid w:val="001B5156"/>
    <w:rsid w:val="001B53D0"/>
    <w:rsid w:val="001B5C93"/>
    <w:rsid w:val="001B6073"/>
    <w:rsid w:val="001B7CE2"/>
    <w:rsid w:val="001B7D0A"/>
    <w:rsid w:val="001B7DF3"/>
    <w:rsid w:val="001B7E87"/>
    <w:rsid w:val="001B7FF0"/>
    <w:rsid w:val="001C04DB"/>
    <w:rsid w:val="001C146A"/>
    <w:rsid w:val="001C17BF"/>
    <w:rsid w:val="001C1A92"/>
    <w:rsid w:val="001C295F"/>
    <w:rsid w:val="001C30D5"/>
    <w:rsid w:val="001C39F7"/>
    <w:rsid w:val="001C3C42"/>
    <w:rsid w:val="001C3E0E"/>
    <w:rsid w:val="001C3FD0"/>
    <w:rsid w:val="001C40B2"/>
    <w:rsid w:val="001C459F"/>
    <w:rsid w:val="001C465E"/>
    <w:rsid w:val="001C4ABE"/>
    <w:rsid w:val="001C4ADB"/>
    <w:rsid w:val="001C5183"/>
    <w:rsid w:val="001C5AD7"/>
    <w:rsid w:val="001C5C2B"/>
    <w:rsid w:val="001C60AC"/>
    <w:rsid w:val="001C7A3B"/>
    <w:rsid w:val="001D0751"/>
    <w:rsid w:val="001D0A6B"/>
    <w:rsid w:val="001D1730"/>
    <w:rsid w:val="001D29C3"/>
    <w:rsid w:val="001D3CE6"/>
    <w:rsid w:val="001D3DF4"/>
    <w:rsid w:val="001D4061"/>
    <w:rsid w:val="001D42C3"/>
    <w:rsid w:val="001D448F"/>
    <w:rsid w:val="001D4549"/>
    <w:rsid w:val="001D4C79"/>
    <w:rsid w:val="001D56C0"/>
    <w:rsid w:val="001D57A0"/>
    <w:rsid w:val="001D5BC5"/>
    <w:rsid w:val="001D5EFF"/>
    <w:rsid w:val="001D62E8"/>
    <w:rsid w:val="001D62F2"/>
    <w:rsid w:val="001D6F2A"/>
    <w:rsid w:val="001D726D"/>
    <w:rsid w:val="001D7872"/>
    <w:rsid w:val="001D7C09"/>
    <w:rsid w:val="001D7EA1"/>
    <w:rsid w:val="001E00BD"/>
    <w:rsid w:val="001E0336"/>
    <w:rsid w:val="001E0526"/>
    <w:rsid w:val="001E0628"/>
    <w:rsid w:val="001E085B"/>
    <w:rsid w:val="001E12BB"/>
    <w:rsid w:val="001E1E7F"/>
    <w:rsid w:val="001E2793"/>
    <w:rsid w:val="001E44C2"/>
    <w:rsid w:val="001E48C3"/>
    <w:rsid w:val="001E4AB5"/>
    <w:rsid w:val="001E50DE"/>
    <w:rsid w:val="001E57D5"/>
    <w:rsid w:val="001E58E9"/>
    <w:rsid w:val="001E599F"/>
    <w:rsid w:val="001E66AC"/>
    <w:rsid w:val="001E6A78"/>
    <w:rsid w:val="001E6C36"/>
    <w:rsid w:val="001F020C"/>
    <w:rsid w:val="001F0425"/>
    <w:rsid w:val="001F04F0"/>
    <w:rsid w:val="001F07B6"/>
    <w:rsid w:val="001F1A3A"/>
    <w:rsid w:val="001F1F1B"/>
    <w:rsid w:val="001F2AA4"/>
    <w:rsid w:val="001F2E7F"/>
    <w:rsid w:val="001F36AE"/>
    <w:rsid w:val="001F36FA"/>
    <w:rsid w:val="001F4379"/>
    <w:rsid w:val="001F452A"/>
    <w:rsid w:val="001F465A"/>
    <w:rsid w:val="001F4A70"/>
    <w:rsid w:val="001F518B"/>
    <w:rsid w:val="001F62FA"/>
    <w:rsid w:val="001F6310"/>
    <w:rsid w:val="001F651B"/>
    <w:rsid w:val="001F674C"/>
    <w:rsid w:val="001F6902"/>
    <w:rsid w:val="001F6C10"/>
    <w:rsid w:val="001F6D64"/>
    <w:rsid w:val="001F6EF2"/>
    <w:rsid w:val="001F70E3"/>
    <w:rsid w:val="001F7C01"/>
    <w:rsid w:val="001F7FC2"/>
    <w:rsid w:val="00200081"/>
    <w:rsid w:val="00200C74"/>
    <w:rsid w:val="00201081"/>
    <w:rsid w:val="00201AF0"/>
    <w:rsid w:val="00201B7A"/>
    <w:rsid w:val="002023C4"/>
    <w:rsid w:val="00202F92"/>
    <w:rsid w:val="0020351A"/>
    <w:rsid w:val="00203628"/>
    <w:rsid w:val="0020398E"/>
    <w:rsid w:val="00203B39"/>
    <w:rsid w:val="00203BC7"/>
    <w:rsid w:val="00204367"/>
    <w:rsid w:val="002044CB"/>
    <w:rsid w:val="00204620"/>
    <w:rsid w:val="00204E94"/>
    <w:rsid w:val="002053EA"/>
    <w:rsid w:val="002059F4"/>
    <w:rsid w:val="00206765"/>
    <w:rsid w:val="002067C6"/>
    <w:rsid w:val="00206946"/>
    <w:rsid w:val="00206CD5"/>
    <w:rsid w:val="00206E92"/>
    <w:rsid w:val="002072DE"/>
    <w:rsid w:val="00207333"/>
    <w:rsid w:val="00207578"/>
    <w:rsid w:val="00207752"/>
    <w:rsid w:val="0020785D"/>
    <w:rsid w:val="00207984"/>
    <w:rsid w:val="0021087A"/>
    <w:rsid w:val="00210D91"/>
    <w:rsid w:val="00210E8F"/>
    <w:rsid w:val="0021184D"/>
    <w:rsid w:val="00211D1B"/>
    <w:rsid w:val="00212929"/>
    <w:rsid w:val="00213088"/>
    <w:rsid w:val="0021309F"/>
    <w:rsid w:val="002135FD"/>
    <w:rsid w:val="00213AF6"/>
    <w:rsid w:val="00213D86"/>
    <w:rsid w:val="00213EFE"/>
    <w:rsid w:val="002151BC"/>
    <w:rsid w:val="00215468"/>
    <w:rsid w:val="002154C9"/>
    <w:rsid w:val="00215A37"/>
    <w:rsid w:val="00215F68"/>
    <w:rsid w:val="002162F9"/>
    <w:rsid w:val="002168A2"/>
    <w:rsid w:val="00216B97"/>
    <w:rsid w:val="002176B9"/>
    <w:rsid w:val="00217A13"/>
    <w:rsid w:val="00217BA8"/>
    <w:rsid w:val="0022017A"/>
    <w:rsid w:val="002201B1"/>
    <w:rsid w:val="002201EE"/>
    <w:rsid w:val="00220204"/>
    <w:rsid w:val="00220273"/>
    <w:rsid w:val="002217A8"/>
    <w:rsid w:val="002224DA"/>
    <w:rsid w:val="00222712"/>
    <w:rsid w:val="002230A4"/>
    <w:rsid w:val="002231C5"/>
    <w:rsid w:val="0022333F"/>
    <w:rsid w:val="0022367B"/>
    <w:rsid w:val="00223BF4"/>
    <w:rsid w:val="002247C0"/>
    <w:rsid w:val="0022480A"/>
    <w:rsid w:val="0022506C"/>
    <w:rsid w:val="00225072"/>
    <w:rsid w:val="00225BDD"/>
    <w:rsid w:val="00226A01"/>
    <w:rsid w:val="00226CE9"/>
    <w:rsid w:val="00226E49"/>
    <w:rsid w:val="0022776A"/>
    <w:rsid w:val="00230893"/>
    <w:rsid w:val="00230D9B"/>
    <w:rsid w:val="00230E7B"/>
    <w:rsid w:val="002311E6"/>
    <w:rsid w:val="0023123B"/>
    <w:rsid w:val="002317B7"/>
    <w:rsid w:val="002318F1"/>
    <w:rsid w:val="00231C3C"/>
    <w:rsid w:val="0023248D"/>
    <w:rsid w:val="00232996"/>
    <w:rsid w:val="00232D17"/>
    <w:rsid w:val="00233648"/>
    <w:rsid w:val="0023396C"/>
    <w:rsid w:val="0023410D"/>
    <w:rsid w:val="00234980"/>
    <w:rsid w:val="002349AD"/>
    <w:rsid w:val="00234BA3"/>
    <w:rsid w:val="002350A3"/>
    <w:rsid w:val="00235451"/>
    <w:rsid w:val="0023575A"/>
    <w:rsid w:val="00235FC6"/>
    <w:rsid w:val="00236511"/>
    <w:rsid w:val="002372EE"/>
    <w:rsid w:val="002379F4"/>
    <w:rsid w:val="00237F66"/>
    <w:rsid w:val="00240690"/>
    <w:rsid w:val="002410E7"/>
    <w:rsid w:val="002413A9"/>
    <w:rsid w:val="002413B2"/>
    <w:rsid w:val="0024162C"/>
    <w:rsid w:val="00241C72"/>
    <w:rsid w:val="00241D7E"/>
    <w:rsid w:val="00241DC3"/>
    <w:rsid w:val="00242D06"/>
    <w:rsid w:val="00242E5E"/>
    <w:rsid w:val="002430CD"/>
    <w:rsid w:val="002439E3"/>
    <w:rsid w:val="00243C49"/>
    <w:rsid w:val="00244608"/>
    <w:rsid w:val="0024486F"/>
    <w:rsid w:val="0024497A"/>
    <w:rsid w:val="00244B27"/>
    <w:rsid w:val="00244B47"/>
    <w:rsid w:val="00244DBD"/>
    <w:rsid w:val="00245366"/>
    <w:rsid w:val="002453B0"/>
    <w:rsid w:val="0024580D"/>
    <w:rsid w:val="00245812"/>
    <w:rsid w:val="00245953"/>
    <w:rsid w:val="00245E26"/>
    <w:rsid w:val="00245F91"/>
    <w:rsid w:val="0024665D"/>
    <w:rsid w:val="002466B5"/>
    <w:rsid w:val="00246E28"/>
    <w:rsid w:val="00247475"/>
    <w:rsid w:val="00247697"/>
    <w:rsid w:val="00247783"/>
    <w:rsid w:val="00247936"/>
    <w:rsid w:val="0024798D"/>
    <w:rsid w:val="002500C6"/>
    <w:rsid w:val="002509B0"/>
    <w:rsid w:val="00250DA4"/>
    <w:rsid w:val="0025199D"/>
    <w:rsid w:val="0025217B"/>
    <w:rsid w:val="002523EE"/>
    <w:rsid w:val="0025252A"/>
    <w:rsid w:val="00252C70"/>
    <w:rsid w:val="00252F05"/>
    <w:rsid w:val="00253547"/>
    <w:rsid w:val="00253955"/>
    <w:rsid w:val="00253D3A"/>
    <w:rsid w:val="00253F5D"/>
    <w:rsid w:val="002544CE"/>
    <w:rsid w:val="00254654"/>
    <w:rsid w:val="00254B43"/>
    <w:rsid w:val="00254D48"/>
    <w:rsid w:val="00254E8A"/>
    <w:rsid w:val="002558F0"/>
    <w:rsid w:val="002563AC"/>
    <w:rsid w:val="002563F7"/>
    <w:rsid w:val="00256771"/>
    <w:rsid w:val="0025685C"/>
    <w:rsid w:val="00256CCF"/>
    <w:rsid w:val="002572F2"/>
    <w:rsid w:val="00257751"/>
    <w:rsid w:val="0025784B"/>
    <w:rsid w:val="00260062"/>
    <w:rsid w:val="00260159"/>
    <w:rsid w:val="0026023B"/>
    <w:rsid w:val="00260FB8"/>
    <w:rsid w:val="00261946"/>
    <w:rsid w:val="00261F51"/>
    <w:rsid w:val="00262B2C"/>
    <w:rsid w:val="00262E91"/>
    <w:rsid w:val="00262FB4"/>
    <w:rsid w:val="002636AF"/>
    <w:rsid w:val="002636B8"/>
    <w:rsid w:val="00263749"/>
    <w:rsid w:val="0026391A"/>
    <w:rsid w:val="00263C30"/>
    <w:rsid w:val="00264A26"/>
    <w:rsid w:val="00264AAE"/>
    <w:rsid w:val="00264BA3"/>
    <w:rsid w:val="00264C00"/>
    <w:rsid w:val="00265022"/>
    <w:rsid w:val="00265677"/>
    <w:rsid w:val="00265C40"/>
    <w:rsid w:val="00265D76"/>
    <w:rsid w:val="00266203"/>
    <w:rsid w:val="00266407"/>
    <w:rsid w:val="00266EA2"/>
    <w:rsid w:val="00266FED"/>
    <w:rsid w:val="00267F8F"/>
    <w:rsid w:val="002701C2"/>
    <w:rsid w:val="00270D4C"/>
    <w:rsid w:val="00270E3A"/>
    <w:rsid w:val="0027117B"/>
    <w:rsid w:val="0027125B"/>
    <w:rsid w:val="00271D16"/>
    <w:rsid w:val="00272069"/>
    <w:rsid w:val="002724AA"/>
    <w:rsid w:val="0027273B"/>
    <w:rsid w:val="00272E5B"/>
    <w:rsid w:val="00272F63"/>
    <w:rsid w:val="002731FB"/>
    <w:rsid w:val="002737FF"/>
    <w:rsid w:val="00273817"/>
    <w:rsid w:val="00274523"/>
    <w:rsid w:val="002747F6"/>
    <w:rsid w:val="00274C0A"/>
    <w:rsid w:val="00274FC7"/>
    <w:rsid w:val="002750BB"/>
    <w:rsid w:val="00275187"/>
    <w:rsid w:val="00275D5F"/>
    <w:rsid w:val="0027624D"/>
    <w:rsid w:val="00276691"/>
    <w:rsid w:val="00276FB8"/>
    <w:rsid w:val="002770F7"/>
    <w:rsid w:val="002778E3"/>
    <w:rsid w:val="00280445"/>
    <w:rsid w:val="002807A8"/>
    <w:rsid w:val="00281805"/>
    <w:rsid w:val="00282630"/>
    <w:rsid w:val="0028269C"/>
    <w:rsid w:val="00282B28"/>
    <w:rsid w:val="00283846"/>
    <w:rsid w:val="002844A4"/>
    <w:rsid w:val="0028474B"/>
    <w:rsid w:val="002852E5"/>
    <w:rsid w:val="002852ED"/>
    <w:rsid w:val="00286481"/>
    <w:rsid w:val="002864CD"/>
    <w:rsid w:val="00286ED4"/>
    <w:rsid w:val="00287EB7"/>
    <w:rsid w:val="00287FF1"/>
    <w:rsid w:val="002916CD"/>
    <w:rsid w:val="00291D86"/>
    <w:rsid w:val="00292442"/>
    <w:rsid w:val="00292ACD"/>
    <w:rsid w:val="00292B39"/>
    <w:rsid w:val="00292E74"/>
    <w:rsid w:val="0029317C"/>
    <w:rsid w:val="002935D2"/>
    <w:rsid w:val="002936B6"/>
    <w:rsid w:val="00293CE6"/>
    <w:rsid w:val="00293EE2"/>
    <w:rsid w:val="00294498"/>
    <w:rsid w:val="00294ADA"/>
    <w:rsid w:val="00295278"/>
    <w:rsid w:val="00295787"/>
    <w:rsid w:val="00296152"/>
    <w:rsid w:val="0029704F"/>
    <w:rsid w:val="00297739"/>
    <w:rsid w:val="00297761"/>
    <w:rsid w:val="00297B5A"/>
    <w:rsid w:val="00297C7A"/>
    <w:rsid w:val="002A090C"/>
    <w:rsid w:val="002A0948"/>
    <w:rsid w:val="002A0C2A"/>
    <w:rsid w:val="002A0E71"/>
    <w:rsid w:val="002A1051"/>
    <w:rsid w:val="002A1448"/>
    <w:rsid w:val="002A157C"/>
    <w:rsid w:val="002A1854"/>
    <w:rsid w:val="002A2123"/>
    <w:rsid w:val="002A21EF"/>
    <w:rsid w:val="002A22A6"/>
    <w:rsid w:val="002A25ED"/>
    <w:rsid w:val="002A2876"/>
    <w:rsid w:val="002A2F9A"/>
    <w:rsid w:val="002A3AFB"/>
    <w:rsid w:val="002A4505"/>
    <w:rsid w:val="002A4700"/>
    <w:rsid w:val="002A49D7"/>
    <w:rsid w:val="002A53E2"/>
    <w:rsid w:val="002A5680"/>
    <w:rsid w:val="002A5A0D"/>
    <w:rsid w:val="002A5B19"/>
    <w:rsid w:val="002A5B60"/>
    <w:rsid w:val="002A5E0B"/>
    <w:rsid w:val="002A6545"/>
    <w:rsid w:val="002A65B3"/>
    <w:rsid w:val="002A6A78"/>
    <w:rsid w:val="002A6B84"/>
    <w:rsid w:val="002A6BF9"/>
    <w:rsid w:val="002A6E95"/>
    <w:rsid w:val="002A74F4"/>
    <w:rsid w:val="002A7633"/>
    <w:rsid w:val="002A79FC"/>
    <w:rsid w:val="002A7D4E"/>
    <w:rsid w:val="002B017C"/>
    <w:rsid w:val="002B08B3"/>
    <w:rsid w:val="002B091D"/>
    <w:rsid w:val="002B0B5D"/>
    <w:rsid w:val="002B0BE6"/>
    <w:rsid w:val="002B0CFB"/>
    <w:rsid w:val="002B1876"/>
    <w:rsid w:val="002B1D4E"/>
    <w:rsid w:val="002B1EA3"/>
    <w:rsid w:val="002B27B0"/>
    <w:rsid w:val="002B2879"/>
    <w:rsid w:val="002B2B5A"/>
    <w:rsid w:val="002B2C6A"/>
    <w:rsid w:val="002B3764"/>
    <w:rsid w:val="002B3FBC"/>
    <w:rsid w:val="002B443E"/>
    <w:rsid w:val="002B523C"/>
    <w:rsid w:val="002B5921"/>
    <w:rsid w:val="002B6334"/>
    <w:rsid w:val="002B6D6E"/>
    <w:rsid w:val="002B6E49"/>
    <w:rsid w:val="002B74E5"/>
    <w:rsid w:val="002B7509"/>
    <w:rsid w:val="002C0189"/>
    <w:rsid w:val="002C0328"/>
    <w:rsid w:val="002C050F"/>
    <w:rsid w:val="002C0D18"/>
    <w:rsid w:val="002C0DED"/>
    <w:rsid w:val="002C1029"/>
    <w:rsid w:val="002C1437"/>
    <w:rsid w:val="002C1476"/>
    <w:rsid w:val="002C154B"/>
    <w:rsid w:val="002C1851"/>
    <w:rsid w:val="002C1C19"/>
    <w:rsid w:val="002C1C9D"/>
    <w:rsid w:val="002C234A"/>
    <w:rsid w:val="002C2489"/>
    <w:rsid w:val="002C289E"/>
    <w:rsid w:val="002C291B"/>
    <w:rsid w:val="002C2BFE"/>
    <w:rsid w:val="002C3850"/>
    <w:rsid w:val="002C4221"/>
    <w:rsid w:val="002C4C93"/>
    <w:rsid w:val="002C5673"/>
    <w:rsid w:val="002C60A5"/>
    <w:rsid w:val="002C624B"/>
    <w:rsid w:val="002C6429"/>
    <w:rsid w:val="002C6B53"/>
    <w:rsid w:val="002C7877"/>
    <w:rsid w:val="002D016C"/>
    <w:rsid w:val="002D05EB"/>
    <w:rsid w:val="002D06A8"/>
    <w:rsid w:val="002D07F6"/>
    <w:rsid w:val="002D0974"/>
    <w:rsid w:val="002D10BB"/>
    <w:rsid w:val="002D1184"/>
    <w:rsid w:val="002D155F"/>
    <w:rsid w:val="002D162E"/>
    <w:rsid w:val="002D1E2B"/>
    <w:rsid w:val="002D2117"/>
    <w:rsid w:val="002D2341"/>
    <w:rsid w:val="002D2417"/>
    <w:rsid w:val="002D24B3"/>
    <w:rsid w:val="002D261C"/>
    <w:rsid w:val="002D3147"/>
    <w:rsid w:val="002D3FCE"/>
    <w:rsid w:val="002D43C0"/>
    <w:rsid w:val="002D442E"/>
    <w:rsid w:val="002D447A"/>
    <w:rsid w:val="002D4BAB"/>
    <w:rsid w:val="002D4E2A"/>
    <w:rsid w:val="002D4E55"/>
    <w:rsid w:val="002D5134"/>
    <w:rsid w:val="002D5287"/>
    <w:rsid w:val="002D5CAC"/>
    <w:rsid w:val="002D618C"/>
    <w:rsid w:val="002D644B"/>
    <w:rsid w:val="002D6515"/>
    <w:rsid w:val="002D6784"/>
    <w:rsid w:val="002D6F5C"/>
    <w:rsid w:val="002E0452"/>
    <w:rsid w:val="002E0B31"/>
    <w:rsid w:val="002E0EC6"/>
    <w:rsid w:val="002E10EA"/>
    <w:rsid w:val="002E119F"/>
    <w:rsid w:val="002E17D6"/>
    <w:rsid w:val="002E1ACF"/>
    <w:rsid w:val="002E1AD1"/>
    <w:rsid w:val="002E1EB1"/>
    <w:rsid w:val="002E31F0"/>
    <w:rsid w:val="002E3ECB"/>
    <w:rsid w:val="002E4102"/>
    <w:rsid w:val="002E4248"/>
    <w:rsid w:val="002E546A"/>
    <w:rsid w:val="002E5613"/>
    <w:rsid w:val="002E58D8"/>
    <w:rsid w:val="002E5E93"/>
    <w:rsid w:val="002E61BD"/>
    <w:rsid w:val="002E627A"/>
    <w:rsid w:val="002E66C1"/>
    <w:rsid w:val="002E6751"/>
    <w:rsid w:val="002E6CEF"/>
    <w:rsid w:val="002E7FA4"/>
    <w:rsid w:val="002F027E"/>
    <w:rsid w:val="002F0376"/>
    <w:rsid w:val="002F05D9"/>
    <w:rsid w:val="002F13AC"/>
    <w:rsid w:val="002F15E0"/>
    <w:rsid w:val="002F192B"/>
    <w:rsid w:val="002F19B1"/>
    <w:rsid w:val="002F1A62"/>
    <w:rsid w:val="002F1A7B"/>
    <w:rsid w:val="002F1BD5"/>
    <w:rsid w:val="002F1C25"/>
    <w:rsid w:val="002F201A"/>
    <w:rsid w:val="002F204E"/>
    <w:rsid w:val="002F21DC"/>
    <w:rsid w:val="002F2423"/>
    <w:rsid w:val="002F2638"/>
    <w:rsid w:val="002F31E7"/>
    <w:rsid w:val="002F3864"/>
    <w:rsid w:val="002F3907"/>
    <w:rsid w:val="002F3B7E"/>
    <w:rsid w:val="002F3CAB"/>
    <w:rsid w:val="002F3EEC"/>
    <w:rsid w:val="002F513A"/>
    <w:rsid w:val="002F5225"/>
    <w:rsid w:val="002F585C"/>
    <w:rsid w:val="002F61AC"/>
    <w:rsid w:val="002F63CC"/>
    <w:rsid w:val="002F6603"/>
    <w:rsid w:val="002F7030"/>
    <w:rsid w:val="002F70B4"/>
    <w:rsid w:val="002F774A"/>
    <w:rsid w:val="002F7879"/>
    <w:rsid w:val="00300255"/>
    <w:rsid w:val="003002C1"/>
    <w:rsid w:val="00300A34"/>
    <w:rsid w:val="00300B73"/>
    <w:rsid w:val="003011D2"/>
    <w:rsid w:val="00301379"/>
    <w:rsid w:val="00301ECA"/>
    <w:rsid w:val="003020C8"/>
    <w:rsid w:val="003027E9"/>
    <w:rsid w:val="0030287F"/>
    <w:rsid w:val="0030394F"/>
    <w:rsid w:val="003042EE"/>
    <w:rsid w:val="00304F67"/>
    <w:rsid w:val="00305ABF"/>
    <w:rsid w:val="00306569"/>
    <w:rsid w:val="0030718A"/>
    <w:rsid w:val="00307CED"/>
    <w:rsid w:val="00310670"/>
    <w:rsid w:val="0031072F"/>
    <w:rsid w:val="00310CEC"/>
    <w:rsid w:val="003112F4"/>
    <w:rsid w:val="00311AF0"/>
    <w:rsid w:val="00311BC9"/>
    <w:rsid w:val="00312B07"/>
    <w:rsid w:val="00312D0B"/>
    <w:rsid w:val="00312D41"/>
    <w:rsid w:val="003133A9"/>
    <w:rsid w:val="003135F0"/>
    <w:rsid w:val="00313CFE"/>
    <w:rsid w:val="00313E2C"/>
    <w:rsid w:val="00313F36"/>
    <w:rsid w:val="00314586"/>
    <w:rsid w:val="0031524B"/>
    <w:rsid w:val="00315998"/>
    <w:rsid w:val="00315D67"/>
    <w:rsid w:val="00315E7E"/>
    <w:rsid w:val="003167B2"/>
    <w:rsid w:val="00316B3D"/>
    <w:rsid w:val="003172A8"/>
    <w:rsid w:val="0031756B"/>
    <w:rsid w:val="003177F1"/>
    <w:rsid w:val="00317ABB"/>
    <w:rsid w:val="00317B18"/>
    <w:rsid w:val="00320496"/>
    <w:rsid w:val="0032079F"/>
    <w:rsid w:val="00320E96"/>
    <w:rsid w:val="003210E7"/>
    <w:rsid w:val="003212FB"/>
    <w:rsid w:val="0032159E"/>
    <w:rsid w:val="00321905"/>
    <w:rsid w:val="00321B3B"/>
    <w:rsid w:val="00322369"/>
    <w:rsid w:val="003226E8"/>
    <w:rsid w:val="00322A7F"/>
    <w:rsid w:val="00322C77"/>
    <w:rsid w:val="00323ABD"/>
    <w:rsid w:val="00323AE5"/>
    <w:rsid w:val="00324256"/>
    <w:rsid w:val="003242AD"/>
    <w:rsid w:val="003246B7"/>
    <w:rsid w:val="00324F26"/>
    <w:rsid w:val="00325978"/>
    <w:rsid w:val="00325B66"/>
    <w:rsid w:val="003261D5"/>
    <w:rsid w:val="00326AF3"/>
    <w:rsid w:val="00326C00"/>
    <w:rsid w:val="00326DCA"/>
    <w:rsid w:val="00326E91"/>
    <w:rsid w:val="0032750A"/>
    <w:rsid w:val="00330368"/>
    <w:rsid w:val="003305EE"/>
    <w:rsid w:val="0033082B"/>
    <w:rsid w:val="00330A73"/>
    <w:rsid w:val="00330ECF"/>
    <w:rsid w:val="0033107E"/>
    <w:rsid w:val="00331106"/>
    <w:rsid w:val="00331B7E"/>
    <w:rsid w:val="00331D56"/>
    <w:rsid w:val="00332067"/>
    <w:rsid w:val="00332093"/>
    <w:rsid w:val="003326AA"/>
    <w:rsid w:val="00332C6E"/>
    <w:rsid w:val="00332F8B"/>
    <w:rsid w:val="003336CC"/>
    <w:rsid w:val="00333C82"/>
    <w:rsid w:val="00333F56"/>
    <w:rsid w:val="0033444E"/>
    <w:rsid w:val="00334613"/>
    <w:rsid w:val="003349E1"/>
    <w:rsid w:val="00334DEA"/>
    <w:rsid w:val="00334EA4"/>
    <w:rsid w:val="003350AF"/>
    <w:rsid w:val="0033517D"/>
    <w:rsid w:val="003359DF"/>
    <w:rsid w:val="003360A5"/>
    <w:rsid w:val="00336527"/>
    <w:rsid w:val="003366AE"/>
    <w:rsid w:val="0033744A"/>
    <w:rsid w:val="00337B3E"/>
    <w:rsid w:val="00337C97"/>
    <w:rsid w:val="00340014"/>
    <w:rsid w:val="003430C5"/>
    <w:rsid w:val="003431B5"/>
    <w:rsid w:val="00343493"/>
    <w:rsid w:val="00343F22"/>
    <w:rsid w:val="00344BFE"/>
    <w:rsid w:val="003450EC"/>
    <w:rsid w:val="0034516A"/>
    <w:rsid w:val="00345261"/>
    <w:rsid w:val="0034528D"/>
    <w:rsid w:val="00346209"/>
    <w:rsid w:val="0034635A"/>
    <w:rsid w:val="00346569"/>
    <w:rsid w:val="003466FB"/>
    <w:rsid w:val="00346CB5"/>
    <w:rsid w:val="003475E4"/>
    <w:rsid w:val="003508E1"/>
    <w:rsid w:val="00351346"/>
    <w:rsid w:val="00351508"/>
    <w:rsid w:val="00351BE9"/>
    <w:rsid w:val="00352D04"/>
    <w:rsid w:val="00352DAB"/>
    <w:rsid w:val="003556E3"/>
    <w:rsid w:val="003558B9"/>
    <w:rsid w:val="00355AEE"/>
    <w:rsid w:val="0035603B"/>
    <w:rsid w:val="0035657D"/>
    <w:rsid w:val="00356B4D"/>
    <w:rsid w:val="00356EB4"/>
    <w:rsid w:val="003573E8"/>
    <w:rsid w:val="003577BA"/>
    <w:rsid w:val="00357871"/>
    <w:rsid w:val="00357969"/>
    <w:rsid w:val="00357D07"/>
    <w:rsid w:val="003604CA"/>
    <w:rsid w:val="0036075E"/>
    <w:rsid w:val="00360B24"/>
    <w:rsid w:val="00360C02"/>
    <w:rsid w:val="00360EED"/>
    <w:rsid w:val="00360FF5"/>
    <w:rsid w:val="00361095"/>
    <w:rsid w:val="00361152"/>
    <w:rsid w:val="0036164D"/>
    <w:rsid w:val="00361BBB"/>
    <w:rsid w:val="00361F87"/>
    <w:rsid w:val="0036268F"/>
    <w:rsid w:val="00362971"/>
    <w:rsid w:val="003630F3"/>
    <w:rsid w:val="00363168"/>
    <w:rsid w:val="003637B1"/>
    <w:rsid w:val="00363F2C"/>
    <w:rsid w:val="00364D67"/>
    <w:rsid w:val="0036566E"/>
    <w:rsid w:val="0036606E"/>
    <w:rsid w:val="0036611B"/>
    <w:rsid w:val="00366ABB"/>
    <w:rsid w:val="00366B7A"/>
    <w:rsid w:val="00366B7F"/>
    <w:rsid w:val="00366DF1"/>
    <w:rsid w:val="00367219"/>
    <w:rsid w:val="00367528"/>
    <w:rsid w:val="0036796F"/>
    <w:rsid w:val="00367B5D"/>
    <w:rsid w:val="00367CD6"/>
    <w:rsid w:val="00367F99"/>
    <w:rsid w:val="00367FEE"/>
    <w:rsid w:val="0037016C"/>
    <w:rsid w:val="00370DFE"/>
    <w:rsid w:val="003716D3"/>
    <w:rsid w:val="00371750"/>
    <w:rsid w:val="00372C9F"/>
    <w:rsid w:val="0037364A"/>
    <w:rsid w:val="00373E69"/>
    <w:rsid w:val="003745CE"/>
    <w:rsid w:val="00374968"/>
    <w:rsid w:val="00375139"/>
    <w:rsid w:val="003751C8"/>
    <w:rsid w:val="003759EE"/>
    <w:rsid w:val="00375AF8"/>
    <w:rsid w:val="00375B24"/>
    <w:rsid w:val="00376593"/>
    <w:rsid w:val="00376715"/>
    <w:rsid w:val="00376DFF"/>
    <w:rsid w:val="00376F6E"/>
    <w:rsid w:val="0038026F"/>
    <w:rsid w:val="00380BF1"/>
    <w:rsid w:val="003818E5"/>
    <w:rsid w:val="00381951"/>
    <w:rsid w:val="00381A6F"/>
    <w:rsid w:val="00381BB1"/>
    <w:rsid w:val="00381D75"/>
    <w:rsid w:val="003821CD"/>
    <w:rsid w:val="00382DF2"/>
    <w:rsid w:val="00383144"/>
    <w:rsid w:val="00383FB4"/>
    <w:rsid w:val="00384721"/>
    <w:rsid w:val="00384887"/>
    <w:rsid w:val="00384AF6"/>
    <w:rsid w:val="0038501E"/>
    <w:rsid w:val="003850D1"/>
    <w:rsid w:val="0038532E"/>
    <w:rsid w:val="003853F7"/>
    <w:rsid w:val="00385666"/>
    <w:rsid w:val="00385D99"/>
    <w:rsid w:val="00385DB8"/>
    <w:rsid w:val="00385E66"/>
    <w:rsid w:val="00386F29"/>
    <w:rsid w:val="0038731D"/>
    <w:rsid w:val="00387EDE"/>
    <w:rsid w:val="00387F7F"/>
    <w:rsid w:val="003900E4"/>
    <w:rsid w:val="003907EF"/>
    <w:rsid w:val="003908BC"/>
    <w:rsid w:val="00391175"/>
    <w:rsid w:val="0039177D"/>
    <w:rsid w:val="00391B7D"/>
    <w:rsid w:val="00391E12"/>
    <w:rsid w:val="0039247A"/>
    <w:rsid w:val="00392739"/>
    <w:rsid w:val="003933CC"/>
    <w:rsid w:val="00393405"/>
    <w:rsid w:val="00393722"/>
    <w:rsid w:val="0039378B"/>
    <w:rsid w:val="00393A9E"/>
    <w:rsid w:val="00393CAA"/>
    <w:rsid w:val="00393E8F"/>
    <w:rsid w:val="003941AE"/>
    <w:rsid w:val="0039472B"/>
    <w:rsid w:val="003950A6"/>
    <w:rsid w:val="003954E7"/>
    <w:rsid w:val="0039579E"/>
    <w:rsid w:val="0039584E"/>
    <w:rsid w:val="00395931"/>
    <w:rsid w:val="00395E20"/>
    <w:rsid w:val="00395E2A"/>
    <w:rsid w:val="003960E2"/>
    <w:rsid w:val="0039697B"/>
    <w:rsid w:val="003972DC"/>
    <w:rsid w:val="00397392"/>
    <w:rsid w:val="003A0EB4"/>
    <w:rsid w:val="003A18DD"/>
    <w:rsid w:val="003A1B4D"/>
    <w:rsid w:val="003A1B6B"/>
    <w:rsid w:val="003A1E8D"/>
    <w:rsid w:val="003A2AB7"/>
    <w:rsid w:val="003A2C61"/>
    <w:rsid w:val="003A3052"/>
    <w:rsid w:val="003A31A5"/>
    <w:rsid w:val="003A328C"/>
    <w:rsid w:val="003A376B"/>
    <w:rsid w:val="003A3C01"/>
    <w:rsid w:val="003A3E57"/>
    <w:rsid w:val="003A3FD6"/>
    <w:rsid w:val="003A40C4"/>
    <w:rsid w:val="003A41CE"/>
    <w:rsid w:val="003A448F"/>
    <w:rsid w:val="003A4693"/>
    <w:rsid w:val="003A4A17"/>
    <w:rsid w:val="003A56BE"/>
    <w:rsid w:val="003A5A50"/>
    <w:rsid w:val="003A5C68"/>
    <w:rsid w:val="003A5E23"/>
    <w:rsid w:val="003A6168"/>
    <w:rsid w:val="003A63EB"/>
    <w:rsid w:val="003A63FC"/>
    <w:rsid w:val="003A6682"/>
    <w:rsid w:val="003A679A"/>
    <w:rsid w:val="003A6FFF"/>
    <w:rsid w:val="003A77D7"/>
    <w:rsid w:val="003B0078"/>
    <w:rsid w:val="003B0DE4"/>
    <w:rsid w:val="003B19C3"/>
    <w:rsid w:val="003B2305"/>
    <w:rsid w:val="003B236D"/>
    <w:rsid w:val="003B23B1"/>
    <w:rsid w:val="003B28A6"/>
    <w:rsid w:val="003B3337"/>
    <w:rsid w:val="003B3B3E"/>
    <w:rsid w:val="003B3E4B"/>
    <w:rsid w:val="003B451C"/>
    <w:rsid w:val="003B5AAB"/>
    <w:rsid w:val="003B5B8C"/>
    <w:rsid w:val="003B6610"/>
    <w:rsid w:val="003B7819"/>
    <w:rsid w:val="003B7870"/>
    <w:rsid w:val="003B7926"/>
    <w:rsid w:val="003B798E"/>
    <w:rsid w:val="003B7DD3"/>
    <w:rsid w:val="003C05B8"/>
    <w:rsid w:val="003C07C6"/>
    <w:rsid w:val="003C09E7"/>
    <w:rsid w:val="003C13DA"/>
    <w:rsid w:val="003C158E"/>
    <w:rsid w:val="003C1A48"/>
    <w:rsid w:val="003C2055"/>
    <w:rsid w:val="003C2193"/>
    <w:rsid w:val="003C239E"/>
    <w:rsid w:val="003C257D"/>
    <w:rsid w:val="003C264A"/>
    <w:rsid w:val="003C2867"/>
    <w:rsid w:val="003C2986"/>
    <w:rsid w:val="003C2EDD"/>
    <w:rsid w:val="003C41B2"/>
    <w:rsid w:val="003C50C8"/>
    <w:rsid w:val="003C51F5"/>
    <w:rsid w:val="003C5860"/>
    <w:rsid w:val="003C5EB1"/>
    <w:rsid w:val="003C6603"/>
    <w:rsid w:val="003C6B51"/>
    <w:rsid w:val="003C6E57"/>
    <w:rsid w:val="003C7473"/>
    <w:rsid w:val="003C7707"/>
    <w:rsid w:val="003C7A3A"/>
    <w:rsid w:val="003C7E34"/>
    <w:rsid w:val="003C7F5A"/>
    <w:rsid w:val="003D0223"/>
    <w:rsid w:val="003D0347"/>
    <w:rsid w:val="003D06B7"/>
    <w:rsid w:val="003D0AFD"/>
    <w:rsid w:val="003D1D6E"/>
    <w:rsid w:val="003D200B"/>
    <w:rsid w:val="003D21E1"/>
    <w:rsid w:val="003D238E"/>
    <w:rsid w:val="003D3431"/>
    <w:rsid w:val="003D345A"/>
    <w:rsid w:val="003D3800"/>
    <w:rsid w:val="003D43D3"/>
    <w:rsid w:val="003D45A6"/>
    <w:rsid w:val="003D479C"/>
    <w:rsid w:val="003D4867"/>
    <w:rsid w:val="003D487C"/>
    <w:rsid w:val="003D4CE6"/>
    <w:rsid w:val="003D4E15"/>
    <w:rsid w:val="003D5A66"/>
    <w:rsid w:val="003D5AD4"/>
    <w:rsid w:val="003D603B"/>
    <w:rsid w:val="003D6AB5"/>
    <w:rsid w:val="003D6B22"/>
    <w:rsid w:val="003D6ECD"/>
    <w:rsid w:val="003D7001"/>
    <w:rsid w:val="003D707C"/>
    <w:rsid w:val="003D746B"/>
    <w:rsid w:val="003D7710"/>
    <w:rsid w:val="003E0197"/>
    <w:rsid w:val="003E0263"/>
    <w:rsid w:val="003E030D"/>
    <w:rsid w:val="003E0691"/>
    <w:rsid w:val="003E076B"/>
    <w:rsid w:val="003E0C28"/>
    <w:rsid w:val="003E15E7"/>
    <w:rsid w:val="003E1731"/>
    <w:rsid w:val="003E19C5"/>
    <w:rsid w:val="003E1A17"/>
    <w:rsid w:val="003E1CAD"/>
    <w:rsid w:val="003E21D3"/>
    <w:rsid w:val="003E27DA"/>
    <w:rsid w:val="003E2AB7"/>
    <w:rsid w:val="003E3207"/>
    <w:rsid w:val="003E40DD"/>
    <w:rsid w:val="003E45B2"/>
    <w:rsid w:val="003E5437"/>
    <w:rsid w:val="003E5831"/>
    <w:rsid w:val="003E6116"/>
    <w:rsid w:val="003E65DF"/>
    <w:rsid w:val="003E6635"/>
    <w:rsid w:val="003E6C96"/>
    <w:rsid w:val="003E6EFB"/>
    <w:rsid w:val="003E750B"/>
    <w:rsid w:val="003E78BE"/>
    <w:rsid w:val="003F095E"/>
    <w:rsid w:val="003F0AFA"/>
    <w:rsid w:val="003F0ECF"/>
    <w:rsid w:val="003F1612"/>
    <w:rsid w:val="003F1BF7"/>
    <w:rsid w:val="003F25F3"/>
    <w:rsid w:val="003F2ADD"/>
    <w:rsid w:val="003F2BAA"/>
    <w:rsid w:val="003F33D2"/>
    <w:rsid w:val="003F3415"/>
    <w:rsid w:val="003F3F6B"/>
    <w:rsid w:val="003F4322"/>
    <w:rsid w:val="003F4E30"/>
    <w:rsid w:val="003F6319"/>
    <w:rsid w:val="003F6B81"/>
    <w:rsid w:val="003F6DCA"/>
    <w:rsid w:val="003F717D"/>
    <w:rsid w:val="003F74D9"/>
    <w:rsid w:val="003F7560"/>
    <w:rsid w:val="003F77BC"/>
    <w:rsid w:val="003F78FD"/>
    <w:rsid w:val="003F7BAE"/>
    <w:rsid w:val="003F7D84"/>
    <w:rsid w:val="004000AF"/>
    <w:rsid w:val="00400B34"/>
    <w:rsid w:val="00400B37"/>
    <w:rsid w:val="00401536"/>
    <w:rsid w:val="00401885"/>
    <w:rsid w:val="00402211"/>
    <w:rsid w:val="0040227A"/>
    <w:rsid w:val="0040229A"/>
    <w:rsid w:val="00402CC6"/>
    <w:rsid w:val="00402D43"/>
    <w:rsid w:val="00402E59"/>
    <w:rsid w:val="00403195"/>
    <w:rsid w:val="00403B82"/>
    <w:rsid w:val="004044B5"/>
    <w:rsid w:val="00404636"/>
    <w:rsid w:val="00404910"/>
    <w:rsid w:val="0040491A"/>
    <w:rsid w:val="00404AC5"/>
    <w:rsid w:val="00404B31"/>
    <w:rsid w:val="00404B47"/>
    <w:rsid w:val="00404F94"/>
    <w:rsid w:val="00405264"/>
    <w:rsid w:val="004055BE"/>
    <w:rsid w:val="004056E4"/>
    <w:rsid w:val="00405FD6"/>
    <w:rsid w:val="004060EF"/>
    <w:rsid w:val="00406446"/>
    <w:rsid w:val="00406CAF"/>
    <w:rsid w:val="00407085"/>
    <w:rsid w:val="00407AFD"/>
    <w:rsid w:val="00410C42"/>
    <w:rsid w:val="00410C9F"/>
    <w:rsid w:val="004116B0"/>
    <w:rsid w:val="00411992"/>
    <w:rsid w:val="00411A46"/>
    <w:rsid w:val="00411EDB"/>
    <w:rsid w:val="004122AF"/>
    <w:rsid w:val="00412653"/>
    <w:rsid w:val="00412785"/>
    <w:rsid w:val="00412AD2"/>
    <w:rsid w:val="00412FC4"/>
    <w:rsid w:val="00413142"/>
    <w:rsid w:val="00413587"/>
    <w:rsid w:val="0041406C"/>
    <w:rsid w:val="00414E57"/>
    <w:rsid w:val="00414EC4"/>
    <w:rsid w:val="004150E7"/>
    <w:rsid w:val="004150FE"/>
    <w:rsid w:val="00415DB6"/>
    <w:rsid w:val="00415E40"/>
    <w:rsid w:val="004164FF"/>
    <w:rsid w:val="0041795B"/>
    <w:rsid w:val="004212DF"/>
    <w:rsid w:val="00421906"/>
    <w:rsid w:val="0042293D"/>
    <w:rsid w:val="00422C03"/>
    <w:rsid w:val="00423085"/>
    <w:rsid w:val="004234AE"/>
    <w:rsid w:val="004242D5"/>
    <w:rsid w:val="00424A6D"/>
    <w:rsid w:val="00425402"/>
    <w:rsid w:val="0042590D"/>
    <w:rsid w:val="00426452"/>
    <w:rsid w:val="004265C0"/>
    <w:rsid w:val="00427086"/>
    <w:rsid w:val="004272AC"/>
    <w:rsid w:val="0042774A"/>
    <w:rsid w:val="00427A3B"/>
    <w:rsid w:val="00427A89"/>
    <w:rsid w:val="00427FCB"/>
    <w:rsid w:val="00430508"/>
    <w:rsid w:val="004311F7"/>
    <w:rsid w:val="00431A2D"/>
    <w:rsid w:val="00431A6B"/>
    <w:rsid w:val="004323EB"/>
    <w:rsid w:val="00432799"/>
    <w:rsid w:val="0043292E"/>
    <w:rsid w:val="00432F26"/>
    <w:rsid w:val="004339B9"/>
    <w:rsid w:val="00433CBB"/>
    <w:rsid w:val="00433E89"/>
    <w:rsid w:val="004340BE"/>
    <w:rsid w:val="00435094"/>
    <w:rsid w:val="00436421"/>
    <w:rsid w:val="00436AC9"/>
    <w:rsid w:val="00436EE4"/>
    <w:rsid w:val="00437640"/>
    <w:rsid w:val="00437783"/>
    <w:rsid w:val="0043799D"/>
    <w:rsid w:val="004400C3"/>
    <w:rsid w:val="004407CC"/>
    <w:rsid w:val="00441440"/>
    <w:rsid w:val="004417B8"/>
    <w:rsid w:val="00441CA1"/>
    <w:rsid w:val="00441E30"/>
    <w:rsid w:val="0044290C"/>
    <w:rsid w:val="00442EFE"/>
    <w:rsid w:val="00443270"/>
    <w:rsid w:val="0044355A"/>
    <w:rsid w:val="00444005"/>
    <w:rsid w:val="004448A1"/>
    <w:rsid w:val="00444994"/>
    <w:rsid w:val="00444CCF"/>
    <w:rsid w:val="00445BF0"/>
    <w:rsid w:val="00445EAF"/>
    <w:rsid w:val="00446196"/>
    <w:rsid w:val="004462ED"/>
    <w:rsid w:val="004466DC"/>
    <w:rsid w:val="00447724"/>
    <w:rsid w:val="00450179"/>
    <w:rsid w:val="0045017F"/>
    <w:rsid w:val="004501A5"/>
    <w:rsid w:val="0045035B"/>
    <w:rsid w:val="0045050C"/>
    <w:rsid w:val="0045092F"/>
    <w:rsid w:val="00450AF3"/>
    <w:rsid w:val="00450CE6"/>
    <w:rsid w:val="0045105B"/>
    <w:rsid w:val="004511BD"/>
    <w:rsid w:val="004522C3"/>
    <w:rsid w:val="00452338"/>
    <w:rsid w:val="0045240F"/>
    <w:rsid w:val="00452877"/>
    <w:rsid w:val="00452CE9"/>
    <w:rsid w:val="0045429D"/>
    <w:rsid w:val="0045472E"/>
    <w:rsid w:val="00454903"/>
    <w:rsid w:val="004550D3"/>
    <w:rsid w:val="00455A0A"/>
    <w:rsid w:val="00455C6A"/>
    <w:rsid w:val="0045638A"/>
    <w:rsid w:val="00456D2A"/>
    <w:rsid w:val="004573FB"/>
    <w:rsid w:val="0045772D"/>
    <w:rsid w:val="00457A8D"/>
    <w:rsid w:val="00457AF0"/>
    <w:rsid w:val="00457B6C"/>
    <w:rsid w:val="00457E08"/>
    <w:rsid w:val="00460ACC"/>
    <w:rsid w:val="00460BAC"/>
    <w:rsid w:val="00460DA2"/>
    <w:rsid w:val="00461365"/>
    <w:rsid w:val="004616FB"/>
    <w:rsid w:val="00461779"/>
    <w:rsid w:val="0046225F"/>
    <w:rsid w:val="00462695"/>
    <w:rsid w:val="0046324F"/>
    <w:rsid w:val="0046471F"/>
    <w:rsid w:val="00464886"/>
    <w:rsid w:val="00464A06"/>
    <w:rsid w:val="00465023"/>
    <w:rsid w:val="00465288"/>
    <w:rsid w:val="00465352"/>
    <w:rsid w:val="00465408"/>
    <w:rsid w:val="00465506"/>
    <w:rsid w:val="00466219"/>
    <w:rsid w:val="004664B3"/>
    <w:rsid w:val="004667FF"/>
    <w:rsid w:val="00467951"/>
    <w:rsid w:val="00467A80"/>
    <w:rsid w:val="00467D63"/>
    <w:rsid w:val="00470162"/>
    <w:rsid w:val="004708DE"/>
    <w:rsid w:val="00470AC0"/>
    <w:rsid w:val="00470CC5"/>
    <w:rsid w:val="00470DDF"/>
    <w:rsid w:val="00471AA1"/>
    <w:rsid w:val="00472067"/>
    <w:rsid w:val="00472602"/>
    <w:rsid w:val="00472A03"/>
    <w:rsid w:val="00472E83"/>
    <w:rsid w:val="0047319D"/>
    <w:rsid w:val="00473453"/>
    <w:rsid w:val="0047352F"/>
    <w:rsid w:val="00473784"/>
    <w:rsid w:val="00473DCD"/>
    <w:rsid w:val="0047463E"/>
    <w:rsid w:val="00475448"/>
    <w:rsid w:val="00475AE8"/>
    <w:rsid w:val="00475F96"/>
    <w:rsid w:val="0047600B"/>
    <w:rsid w:val="004760BC"/>
    <w:rsid w:val="00476229"/>
    <w:rsid w:val="00477614"/>
    <w:rsid w:val="004803D2"/>
    <w:rsid w:val="00480566"/>
    <w:rsid w:val="0048063A"/>
    <w:rsid w:val="004811A9"/>
    <w:rsid w:val="00482356"/>
    <w:rsid w:val="004829E7"/>
    <w:rsid w:val="00482D0B"/>
    <w:rsid w:val="00483088"/>
    <w:rsid w:val="004830E8"/>
    <w:rsid w:val="0048316C"/>
    <w:rsid w:val="004832AF"/>
    <w:rsid w:val="00483356"/>
    <w:rsid w:val="00483990"/>
    <w:rsid w:val="00483AF3"/>
    <w:rsid w:val="00483EB0"/>
    <w:rsid w:val="004844D8"/>
    <w:rsid w:val="004845E0"/>
    <w:rsid w:val="00484767"/>
    <w:rsid w:val="004848B0"/>
    <w:rsid w:val="00484AC9"/>
    <w:rsid w:val="00484C6B"/>
    <w:rsid w:val="00484CBC"/>
    <w:rsid w:val="00484F08"/>
    <w:rsid w:val="0048517B"/>
    <w:rsid w:val="00485270"/>
    <w:rsid w:val="00485373"/>
    <w:rsid w:val="004856FB"/>
    <w:rsid w:val="00485A5C"/>
    <w:rsid w:val="00485AF3"/>
    <w:rsid w:val="00486944"/>
    <w:rsid w:val="00486A1D"/>
    <w:rsid w:val="00487585"/>
    <w:rsid w:val="00487AD6"/>
    <w:rsid w:val="00487BD7"/>
    <w:rsid w:val="00487E7A"/>
    <w:rsid w:val="004903F0"/>
    <w:rsid w:val="00490519"/>
    <w:rsid w:val="00490586"/>
    <w:rsid w:val="00490F28"/>
    <w:rsid w:val="004911B6"/>
    <w:rsid w:val="004914E8"/>
    <w:rsid w:val="00491A66"/>
    <w:rsid w:val="00491EEA"/>
    <w:rsid w:val="00493303"/>
    <w:rsid w:val="00493CCA"/>
    <w:rsid w:val="00494C54"/>
    <w:rsid w:val="0049509F"/>
    <w:rsid w:val="0049596C"/>
    <w:rsid w:val="00495976"/>
    <w:rsid w:val="00496557"/>
    <w:rsid w:val="00496A39"/>
    <w:rsid w:val="004976C2"/>
    <w:rsid w:val="004978F4"/>
    <w:rsid w:val="004A0F4C"/>
    <w:rsid w:val="004A1127"/>
    <w:rsid w:val="004A131B"/>
    <w:rsid w:val="004A15A3"/>
    <w:rsid w:val="004A1B20"/>
    <w:rsid w:val="004A21B8"/>
    <w:rsid w:val="004A2D05"/>
    <w:rsid w:val="004A319A"/>
    <w:rsid w:val="004A350D"/>
    <w:rsid w:val="004A3574"/>
    <w:rsid w:val="004A3A72"/>
    <w:rsid w:val="004A4743"/>
    <w:rsid w:val="004A5078"/>
    <w:rsid w:val="004A5305"/>
    <w:rsid w:val="004A5B86"/>
    <w:rsid w:val="004A719C"/>
    <w:rsid w:val="004A72C2"/>
    <w:rsid w:val="004A734A"/>
    <w:rsid w:val="004A75A5"/>
    <w:rsid w:val="004A7B4C"/>
    <w:rsid w:val="004A7DFB"/>
    <w:rsid w:val="004B00A2"/>
    <w:rsid w:val="004B04DC"/>
    <w:rsid w:val="004B04E3"/>
    <w:rsid w:val="004B0588"/>
    <w:rsid w:val="004B071C"/>
    <w:rsid w:val="004B076F"/>
    <w:rsid w:val="004B0D3F"/>
    <w:rsid w:val="004B0EF9"/>
    <w:rsid w:val="004B1019"/>
    <w:rsid w:val="004B11C0"/>
    <w:rsid w:val="004B1726"/>
    <w:rsid w:val="004B17A0"/>
    <w:rsid w:val="004B1876"/>
    <w:rsid w:val="004B1953"/>
    <w:rsid w:val="004B1E78"/>
    <w:rsid w:val="004B24AF"/>
    <w:rsid w:val="004B2F2D"/>
    <w:rsid w:val="004B3843"/>
    <w:rsid w:val="004B38C6"/>
    <w:rsid w:val="004B3B55"/>
    <w:rsid w:val="004B4001"/>
    <w:rsid w:val="004B43F6"/>
    <w:rsid w:val="004B45C1"/>
    <w:rsid w:val="004B46D2"/>
    <w:rsid w:val="004B4783"/>
    <w:rsid w:val="004B47B3"/>
    <w:rsid w:val="004B4950"/>
    <w:rsid w:val="004B499B"/>
    <w:rsid w:val="004B4B55"/>
    <w:rsid w:val="004B538C"/>
    <w:rsid w:val="004B5A33"/>
    <w:rsid w:val="004B62E4"/>
    <w:rsid w:val="004B633E"/>
    <w:rsid w:val="004B6429"/>
    <w:rsid w:val="004B73D9"/>
    <w:rsid w:val="004B7876"/>
    <w:rsid w:val="004B7999"/>
    <w:rsid w:val="004C0072"/>
    <w:rsid w:val="004C0C33"/>
    <w:rsid w:val="004C1941"/>
    <w:rsid w:val="004C1AA4"/>
    <w:rsid w:val="004C1B88"/>
    <w:rsid w:val="004C23A3"/>
    <w:rsid w:val="004C25E2"/>
    <w:rsid w:val="004C2B1C"/>
    <w:rsid w:val="004C343E"/>
    <w:rsid w:val="004C3B0B"/>
    <w:rsid w:val="004C3E19"/>
    <w:rsid w:val="004C3EEB"/>
    <w:rsid w:val="004C439A"/>
    <w:rsid w:val="004C4502"/>
    <w:rsid w:val="004C5277"/>
    <w:rsid w:val="004C53E7"/>
    <w:rsid w:val="004C5DE6"/>
    <w:rsid w:val="004C5EE7"/>
    <w:rsid w:val="004C61A7"/>
    <w:rsid w:val="004C68F8"/>
    <w:rsid w:val="004C72E8"/>
    <w:rsid w:val="004C7526"/>
    <w:rsid w:val="004C7627"/>
    <w:rsid w:val="004C7AF4"/>
    <w:rsid w:val="004C7DE0"/>
    <w:rsid w:val="004D05A8"/>
    <w:rsid w:val="004D065B"/>
    <w:rsid w:val="004D0E7C"/>
    <w:rsid w:val="004D18B6"/>
    <w:rsid w:val="004D2182"/>
    <w:rsid w:val="004D2763"/>
    <w:rsid w:val="004D28E9"/>
    <w:rsid w:val="004D2DEF"/>
    <w:rsid w:val="004D32A7"/>
    <w:rsid w:val="004D3996"/>
    <w:rsid w:val="004D3CC6"/>
    <w:rsid w:val="004D4174"/>
    <w:rsid w:val="004D4733"/>
    <w:rsid w:val="004D4A05"/>
    <w:rsid w:val="004D4AF9"/>
    <w:rsid w:val="004D52B8"/>
    <w:rsid w:val="004D532B"/>
    <w:rsid w:val="004D60E2"/>
    <w:rsid w:val="004D79E7"/>
    <w:rsid w:val="004D7ADB"/>
    <w:rsid w:val="004D7DC3"/>
    <w:rsid w:val="004D7E5E"/>
    <w:rsid w:val="004E05A2"/>
    <w:rsid w:val="004E0E0E"/>
    <w:rsid w:val="004E0EBA"/>
    <w:rsid w:val="004E11E0"/>
    <w:rsid w:val="004E12DB"/>
    <w:rsid w:val="004E1829"/>
    <w:rsid w:val="004E259B"/>
    <w:rsid w:val="004E2E1D"/>
    <w:rsid w:val="004E2FD4"/>
    <w:rsid w:val="004E38AD"/>
    <w:rsid w:val="004E39AE"/>
    <w:rsid w:val="004E3C95"/>
    <w:rsid w:val="004E4042"/>
    <w:rsid w:val="004E4263"/>
    <w:rsid w:val="004E4491"/>
    <w:rsid w:val="004E4577"/>
    <w:rsid w:val="004E45FA"/>
    <w:rsid w:val="004E580A"/>
    <w:rsid w:val="004E5A52"/>
    <w:rsid w:val="004E5DD1"/>
    <w:rsid w:val="004E6B55"/>
    <w:rsid w:val="004E6B78"/>
    <w:rsid w:val="004E6C19"/>
    <w:rsid w:val="004E6E00"/>
    <w:rsid w:val="004E7D66"/>
    <w:rsid w:val="004E7EAD"/>
    <w:rsid w:val="004E7F1D"/>
    <w:rsid w:val="004F02C3"/>
    <w:rsid w:val="004F0B95"/>
    <w:rsid w:val="004F106B"/>
    <w:rsid w:val="004F1DEF"/>
    <w:rsid w:val="004F1E30"/>
    <w:rsid w:val="004F1F2B"/>
    <w:rsid w:val="004F1F69"/>
    <w:rsid w:val="004F1FEF"/>
    <w:rsid w:val="004F22BB"/>
    <w:rsid w:val="004F26A9"/>
    <w:rsid w:val="004F2B16"/>
    <w:rsid w:val="004F31A4"/>
    <w:rsid w:val="004F32D8"/>
    <w:rsid w:val="004F3B38"/>
    <w:rsid w:val="004F4210"/>
    <w:rsid w:val="004F4530"/>
    <w:rsid w:val="004F564D"/>
    <w:rsid w:val="004F5706"/>
    <w:rsid w:val="004F5F45"/>
    <w:rsid w:val="004F6372"/>
    <w:rsid w:val="004F66D2"/>
    <w:rsid w:val="004F688D"/>
    <w:rsid w:val="004F6F70"/>
    <w:rsid w:val="004F7275"/>
    <w:rsid w:val="004F73C4"/>
    <w:rsid w:val="004F7747"/>
    <w:rsid w:val="004F7A84"/>
    <w:rsid w:val="005001E2"/>
    <w:rsid w:val="00500333"/>
    <w:rsid w:val="00500342"/>
    <w:rsid w:val="0050036D"/>
    <w:rsid w:val="0050078C"/>
    <w:rsid w:val="00500F12"/>
    <w:rsid w:val="00501A20"/>
    <w:rsid w:val="00501F19"/>
    <w:rsid w:val="005021F8"/>
    <w:rsid w:val="00502411"/>
    <w:rsid w:val="00503072"/>
    <w:rsid w:val="00503778"/>
    <w:rsid w:val="00503A7B"/>
    <w:rsid w:val="00504126"/>
    <w:rsid w:val="005049C0"/>
    <w:rsid w:val="00504CB3"/>
    <w:rsid w:val="00505E37"/>
    <w:rsid w:val="00506544"/>
    <w:rsid w:val="00506B4A"/>
    <w:rsid w:val="00507136"/>
    <w:rsid w:val="00507539"/>
    <w:rsid w:val="005078A9"/>
    <w:rsid w:val="0051057C"/>
    <w:rsid w:val="00510BAF"/>
    <w:rsid w:val="0051161B"/>
    <w:rsid w:val="005116AE"/>
    <w:rsid w:val="0051197D"/>
    <w:rsid w:val="0051224C"/>
    <w:rsid w:val="005122B0"/>
    <w:rsid w:val="005123F4"/>
    <w:rsid w:val="005127A2"/>
    <w:rsid w:val="005130A5"/>
    <w:rsid w:val="005137C0"/>
    <w:rsid w:val="00514251"/>
    <w:rsid w:val="00514BFC"/>
    <w:rsid w:val="00514F2C"/>
    <w:rsid w:val="00514F68"/>
    <w:rsid w:val="0051547E"/>
    <w:rsid w:val="0051563E"/>
    <w:rsid w:val="0051568E"/>
    <w:rsid w:val="005159B4"/>
    <w:rsid w:val="00515CE6"/>
    <w:rsid w:val="005172AF"/>
    <w:rsid w:val="0051799B"/>
    <w:rsid w:val="00517C23"/>
    <w:rsid w:val="005209E5"/>
    <w:rsid w:val="00520B2F"/>
    <w:rsid w:val="00520CB1"/>
    <w:rsid w:val="005211C3"/>
    <w:rsid w:val="005216BB"/>
    <w:rsid w:val="00521B86"/>
    <w:rsid w:val="00521D45"/>
    <w:rsid w:val="00521D92"/>
    <w:rsid w:val="00521EF3"/>
    <w:rsid w:val="00522234"/>
    <w:rsid w:val="0052323F"/>
    <w:rsid w:val="005232ED"/>
    <w:rsid w:val="005233A9"/>
    <w:rsid w:val="00523441"/>
    <w:rsid w:val="0052350A"/>
    <w:rsid w:val="005239F1"/>
    <w:rsid w:val="00524E9D"/>
    <w:rsid w:val="00525248"/>
    <w:rsid w:val="00525268"/>
    <w:rsid w:val="0052575D"/>
    <w:rsid w:val="00525791"/>
    <w:rsid w:val="00525A00"/>
    <w:rsid w:val="00525D50"/>
    <w:rsid w:val="005261B0"/>
    <w:rsid w:val="005261CC"/>
    <w:rsid w:val="005263D8"/>
    <w:rsid w:val="00526ABE"/>
    <w:rsid w:val="005272C8"/>
    <w:rsid w:val="00527A86"/>
    <w:rsid w:val="00527C8E"/>
    <w:rsid w:val="0053007A"/>
    <w:rsid w:val="0053017C"/>
    <w:rsid w:val="00531BE4"/>
    <w:rsid w:val="00531C3A"/>
    <w:rsid w:val="00531FDD"/>
    <w:rsid w:val="00532102"/>
    <w:rsid w:val="00532315"/>
    <w:rsid w:val="005333C6"/>
    <w:rsid w:val="005339EA"/>
    <w:rsid w:val="00533BFB"/>
    <w:rsid w:val="00533FF0"/>
    <w:rsid w:val="005342FA"/>
    <w:rsid w:val="00535248"/>
    <w:rsid w:val="005352B5"/>
    <w:rsid w:val="0053582F"/>
    <w:rsid w:val="0053584E"/>
    <w:rsid w:val="00536173"/>
    <w:rsid w:val="0053640E"/>
    <w:rsid w:val="005366A1"/>
    <w:rsid w:val="00536703"/>
    <w:rsid w:val="00536877"/>
    <w:rsid w:val="00536BDA"/>
    <w:rsid w:val="00537161"/>
    <w:rsid w:val="00537327"/>
    <w:rsid w:val="00537C53"/>
    <w:rsid w:val="00537E46"/>
    <w:rsid w:val="00540007"/>
    <w:rsid w:val="0054050A"/>
    <w:rsid w:val="0054051C"/>
    <w:rsid w:val="00540766"/>
    <w:rsid w:val="00541145"/>
    <w:rsid w:val="00541191"/>
    <w:rsid w:val="0054119B"/>
    <w:rsid w:val="00542175"/>
    <w:rsid w:val="00542702"/>
    <w:rsid w:val="005428A4"/>
    <w:rsid w:val="00542C65"/>
    <w:rsid w:val="00542D2F"/>
    <w:rsid w:val="00542E6E"/>
    <w:rsid w:val="0054352D"/>
    <w:rsid w:val="00544C93"/>
    <w:rsid w:val="0054515F"/>
    <w:rsid w:val="00545360"/>
    <w:rsid w:val="0054547B"/>
    <w:rsid w:val="005455D6"/>
    <w:rsid w:val="00545A46"/>
    <w:rsid w:val="00545EAD"/>
    <w:rsid w:val="0054602E"/>
    <w:rsid w:val="0054615F"/>
    <w:rsid w:val="00547520"/>
    <w:rsid w:val="00547CB9"/>
    <w:rsid w:val="00547F2D"/>
    <w:rsid w:val="00547F78"/>
    <w:rsid w:val="005509CF"/>
    <w:rsid w:val="00550A87"/>
    <w:rsid w:val="005513D0"/>
    <w:rsid w:val="00551487"/>
    <w:rsid w:val="00551866"/>
    <w:rsid w:val="00551AE1"/>
    <w:rsid w:val="00552047"/>
    <w:rsid w:val="0055423B"/>
    <w:rsid w:val="00555E83"/>
    <w:rsid w:val="00556423"/>
    <w:rsid w:val="00556706"/>
    <w:rsid w:val="00556BE8"/>
    <w:rsid w:val="00556C69"/>
    <w:rsid w:val="00556EFF"/>
    <w:rsid w:val="005573C4"/>
    <w:rsid w:val="0055747F"/>
    <w:rsid w:val="00557D00"/>
    <w:rsid w:val="005601F8"/>
    <w:rsid w:val="0056029A"/>
    <w:rsid w:val="00560721"/>
    <w:rsid w:val="00560F05"/>
    <w:rsid w:val="00560FCE"/>
    <w:rsid w:val="005611E5"/>
    <w:rsid w:val="00561646"/>
    <w:rsid w:val="005616EB"/>
    <w:rsid w:val="00561B0C"/>
    <w:rsid w:val="00561B8B"/>
    <w:rsid w:val="00561C84"/>
    <w:rsid w:val="00562CB6"/>
    <w:rsid w:val="00562E7E"/>
    <w:rsid w:val="0056375A"/>
    <w:rsid w:val="00563B83"/>
    <w:rsid w:val="00563C8E"/>
    <w:rsid w:val="00563FAD"/>
    <w:rsid w:val="0056424C"/>
    <w:rsid w:val="005642BC"/>
    <w:rsid w:val="005643A2"/>
    <w:rsid w:val="00564630"/>
    <w:rsid w:val="005657D7"/>
    <w:rsid w:val="00565B4F"/>
    <w:rsid w:val="00565EEF"/>
    <w:rsid w:val="0056651D"/>
    <w:rsid w:val="005665D4"/>
    <w:rsid w:val="00566A29"/>
    <w:rsid w:val="00566B6B"/>
    <w:rsid w:val="0056720D"/>
    <w:rsid w:val="00567336"/>
    <w:rsid w:val="0056760D"/>
    <w:rsid w:val="00567FC0"/>
    <w:rsid w:val="0057045B"/>
    <w:rsid w:val="005706D8"/>
    <w:rsid w:val="00570AD9"/>
    <w:rsid w:val="005710FE"/>
    <w:rsid w:val="005714C3"/>
    <w:rsid w:val="0057159C"/>
    <w:rsid w:val="00571B10"/>
    <w:rsid w:val="00572851"/>
    <w:rsid w:val="00572ABE"/>
    <w:rsid w:val="00572CF5"/>
    <w:rsid w:val="00573290"/>
    <w:rsid w:val="005734D5"/>
    <w:rsid w:val="00573584"/>
    <w:rsid w:val="005739B4"/>
    <w:rsid w:val="00573D99"/>
    <w:rsid w:val="005740BA"/>
    <w:rsid w:val="00574A13"/>
    <w:rsid w:val="0057644F"/>
    <w:rsid w:val="005767F1"/>
    <w:rsid w:val="00577332"/>
    <w:rsid w:val="00577604"/>
    <w:rsid w:val="005779A2"/>
    <w:rsid w:val="00577DEB"/>
    <w:rsid w:val="00580174"/>
    <w:rsid w:val="0058037F"/>
    <w:rsid w:val="005809BD"/>
    <w:rsid w:val="00580B88"/>
    <w:rsid w:val="00580EA9"/>
    <w:rsid w:val="005810F5"/>
    <w:rsid w:val="005819A7"/>
    <w:rsid w:val="00581B41"/>
    <w:rsid w:val="005828C4"/>
    <w:rsid w:val="00582A1A"/>
    <w:rsid w:val="00583080"/>
    <w:rsid w:val="005830F0"/>
    <w:rsid w:val="005838D8"/>
    <w:rsid w:val="00583A47"/>
    <w:rsid w:val="00583DFA"/>
    <w:rsid w:val="005844A8"/>
    <w:rsid w:val="005845D7"/>
    <w:rsid w:val="00584DCA"/>
    <w:rsid w:val="0058602B"/>
    <w:rsid w:val="00586074"/>
    <w:rsid w:val="00586125"/>
    <w:rsid w:val="005862A9"/>
    <w:rsid w:val="005863C8"/>
    <w:rsid w:val="00586802"/>
    <w:rsid w:val="00586978"/>
    <w:rsid w:val="00586FC9"/>
    <w:rsid w:val="00587392"/>
    <w:rsid w:val="005876AE"/>
    <w:rsid w:val="0059003F"/>
    <w:rsid w:val="00590217"/>
    <w:rsid w:val="0059026D"/>
    <w:rsid w:val="00590B72"/>
    <w:rsid w:val="00590D30"/>
    <w:rsid w:val="0059120B"/>
    <w:rsid w:val="00591728"/>
    <w:rsid w:val="00591736"/>
    <w:rsid w:val="005928C3"/>
    <w:rsid w:val="005932D8"/>
    <w:rsid w:val="00593315"/>
    <w:rsid w:val="00593481"/>
    <w:rsid w:val="00593624"/>
    <w:rsid w:val="005939FD"/>
    <w:rsid w:val="00593EED"/>
    <w:rsid w:val="00594148"/>
    <w:rsid w:val="0059425A"/>
    <w:rsid w:val="00594366"/>
    <w:rsid w:val="00594989"/>
    <w:rsid w:val="00596BE8"/>
    <w:rsid w:val="00596C6E"/>
    <w:rsid w:val="00596E07"/>
    <w:rsid w:val="00596E22"/>
    <w:rsid w:val="00596EC3"/>
    <w:rsid w:val="0059714A"/>
    <w:rsid w:val="00597374"/>
    <w:rsid w:val="00597BBB"/>
    <w:rsid w:val="005A01AA"/>
    <w:rsid w:val="005A0211"/>
    <w:rsid w:val="005A02EC"/>
    <w:rsid w:val="005A037A"/>
    <w:rsid w:val="005A03A3"/>
    <w:rsid w:val="005A0611"/>
    <w:rsid w:val="005A0EA0"/>
    <w:rsid w:val="005A10A0"/>
    <w:rsid w:val="005A1C62"/>
    <w:rsid w:val="005A2011"/>
    <w:rsid w:val="005A2656"/>
    <w:rsid w:val="005A2A8B"/>
    <w:rsid w:val="005A2DB6"/>
    <w:rsid w:val="005A3093"/>
    <w:rsid w:val="005A3107"/>
    <w:rsid w:val="005A3235"/>
    <w:rsid w:val="005A377F"/>
    <w:rsid w:val="005A419C"/>
    <w:rsid w:val="005A4225"/>
    <w:rsid w:val="005A4282"/>
    <w:rsid w:val="005A51EE"/>
    <w:rsid w:val="005A52C9"/>
    <w:rsid w:val="005A564C"/>
    <w:rsid w:val="005A59B8"/>
    <w:rsid w:val="005A5AC2"/>
    <w:rsid w:val="005A5F65"/>
    <w:rsid w:val="005A6349"/>
    <w:rsid w:val="005A65AE"/>
    <w:rsid w:val="005A6881"/>
    <w:rsid w:val="005A6AE0"/>
    <w:rsid w:val="005A755C"/>
    <w:rsid w:val="005A79CB"/>
    <w:rsid w:val="005B0BE2"/>
    <w:rsid w:val="005B1164"/>
    <w:rsid w:val="005B13F3"/>
    <w:rsid w:val="005B163A"/>
    <w:rsid w:val="005B1BD3"/>
    <w:rsid w:val="005B283A"/>
    <w:rsid w:val="005B2AF9"/>
    <w:rsid w:val="005B2F24"/>
    <w:rsid w:val="005B38B9"/>
    <w:rsid w:val="005B43D7"/>
    <w:rsid w:val="005B442B"/>
    <w:rsid w:val="005B4F92"/>
    <w:rsid w:val="005B5051"/>
    <w:rsid w:val="005B51F1"/>
    <w:rsid w:val="005B5A42"/>
    <w:rsid w:val="005B5F04"/>
    <w:rsid w:val="005B60DC"/>
    <w:rsid w:val="005B615E"/>
    <w:rsid w:val="005B61F9"/>
    <w:rsid w:val="005B67ED"/>
    <w:rsid w:val="005B69EE"/>
    <w:rsid w:val="005B6A70"/>
    <w:rsid w:val="005B6DF8"/>
    <w:rsid w:val="005B7271"/>
    <w:rsid w:val="005B7446"/>
    <w:rsid w:val="005B7973"/>
    <w:rsid w:val="005B79BF"/>
    <w:rsid w:val="005B7A36"/>
    <w:rsid w:val="005B7AF5"/>
    <w:rsid w:val="005B7F24"/>
    <w:rsid w:val="005C17F2"/>
    <w:rsid w:val="005C1E67"/>
    <w:rsid w:val="005C236C"/>
    <w:rsid w:val="005C2C9A"/>
    <w:rsid w:val="005C353B"/>
    <w:rsid w:val="005C3570"/>
    <w:rsid w:val="005C39FE"/>
    <w:rsid w:val="005C3EBE"/>
    <w:rsid w:val="005C47A7"/>
    <w:rsid w:val="005C49B7"/>
    <w:rsid w:val="005C525D"/>
    <w:rsid w:val="005C59BB"/>
    <w:rsid w:val="005C68FF"/>
    <w:rsid w:val="005C6BE8"/>
    <w:rsid w:val="005C7068"/>
    <w:rsid w:val="005C746C"/>
    <w:rsid w:val="005C7A3B"/>
    <w:rsid w:val="005C7B96"/>
    <w:rsid w:val="005D08B7"/>
    <w:rsid w:val="005D0A05"/>
    <w:rsid w:val="005D0E09"/>
    <w:rsid w:val="005D0E33"/>
    <w:rsid w:val="005D1071"/>
    <w:rsid w:val="005D12D9"/>
    <w:rsid w:val="005D14B6"/>
    <w:rsid w:val="005D17B8"/>
    <w:rsid w:val="005D1C91"/>
    <w:rsid w:val="005D1C96"/>
    <w:rsid w:val="005D2050"/>
    <w:rsid w:val="005D205C"/>
    <w:rsid w:val="005D23F2"/>
    <w:rsid w:val="005D2507"/>
    <w:rsid w:val="005D2606"/>
    <w:rsid w:val="005D2DC0"/>
    <w:rsid w:val="005D2E3C"/>
    <w:rsid w:val="005D2E56"/>
    <w:rsid w:val="005D303E"/>
    <w:rsid w:val="005D3190"/>
    <w:rsid w:val="005D3256"/>
    <w:rsid w:val="005D34FA"/>
    <w:rsid w:val="005D3C9C"/>
    <w:rsid w:val="005D3DFD"/>
    <w:rsid w:val="005D4996"/>
    <w:rsid w:val="005D4BD5"/>
    <w:rsid w:val="005D4EF3"/>
    <w:rsid w:val="005D507D"/>
    <w:rsid w:val="005D5553"/>
    <w:rsid w:val="005D5A97"/>
    <w:rsid w:val="005D5D05"/>
    <w:rsid w:val="005D657B"/>
    <w:rsid w:val="005D7420"/>
    <w:rsid w:val="005D769B"/>
    <w:rsid w:val="005D7701"/>
    <w:rsid w:val="005D7A9A"/>
    <w:rsid w:val="005D7F00"/>
    <w:rsid w:val="005E0130"/>
    <w:rsid w:val="005E01BC"/>
    <w:rsid w:val="005E037B"/>
    <w:rsid w:val="005E05A5"/>
    <w:rsid w:val="005E07CD"/>
    <w:rsid w:val="005E08B7"/>
    <w:rsid w:val="005E092A"/>
    <w:rsid w:val="005E0B2C"/>
    <w:rsid w:val="005E0BD3"/>
    <w:rsid w:val="005E139A"/>
    <w:rsid w:val="005E1474"/>
    <w:rsid w:val="005E14DA"/>
    <w:rsid w:val="005E1B46"/>
    <w:rsid w:val="005E32CC"/>
    <w:rsid w:val="005E338F"/>
    <w:rsid w:val="005E38E3"/>
    <w:rsid w:val="005E3C6F"/>
    <w:rsid w:val="005E3F8F"/>
    <w:rsid w:val="005E42DA"/>
    <w:rsid w:val="005E48D1"/>
    <w:rsid w:val="005E49FC"/>
    <w:rsid w:val="005E4F65"/>
    <w:rsid w:val="005E52CA"/>
    <w:rsid w:val="005E56B5"/>
    <w:rsid w:val="005E59B3"/>
    <w:rsid w:val="005E59EA"/>
    <w:rsid w:val="005E5EBA"/>
    <w:rsid w:val="005E6959"/>
    <w:rsid w:val="005E6D9C"/>
    <w:rsid w:val="005E71DE"/>
    <w:rsid w:val="005E726B"/>
    <w:rsid w:val="005F0053"/>
    <w:rsid w:val="005F0110"/>
    <w:rsid w:val="005F04AD"/>
    <w:rsid w:val="005F0569"/>
    <w:rsid w:val="005F0A53"/>
    <w:rsid w:val="005F0C48"/>
    <w:rsid w:val="005F0E3F"/>
    <w:rsid w:val="005F1600"/>
    <w:rsid w:val="005F309F"/>
    <w:rsid w:val="005F324C"/>
    <w:rsid w:val="005F3529"/>
    <w:rsid w:val="005F3BC5"/>
    <w:rsid w:val="005F3F23"/>
    <w:rsid w:val="005F3FDD"/>
    <w:rsid w:val="005F40A0"/>
    <w:rsid w:val="005F46E3"/>
    <w:rsid w:val="005F4EBE"/>
    <w:rsid w:val="005F52F7"/>
    <w:rsid w:val="005F597D"/>
    <w:rsid w:val="005F59E2"/>
    <w:rsid w:val="005F6131"/>
    <w:rsid w:val="005F6347"/>
    <w:rsid w:val="005F665F"/>
    <w:rsid w:val="005F688A"/>
    <w:rsid w:val="005F6927"/>
    <w:rsid w:val="005F6A22"/>
    <w:rsid w:val="005F7934"/>
    <w:rsid w:val="005F7EB7"/>
    <w:rsid w:val="00601972"/>
    <w:rsid w:val="00601D0C"/>
    <w:rsid w:val="00601DAC"/>
    <w:rsid w:val="00601EA3"/>
    <w:rsid w:val="00601FA1"/>
    <w:rsid w:val="00602108"/>
    <w:rsid w:val="00602334"/>
    <w:rsid w:val="00602EC6"/>
    <w:rsid w:val="006034E5"/>
    <w:rsid w:val="0060352A"/>
    <w:rsid w:val="006037A4"/>
    <w:rsid w:val="00603A9F"/>
    <w:rsid w:val="00603AEF"/>
    <w:rsid w:val="006042F7"/>
    <w:rsid w:val="0060482B"/>
    <w:rsid w:val="00604CFD"/>
    <w:rsid w:val="006050C1"/>
    <w:rsid w:val="006055E6"/>
    <w:rsid w:val="00605C08"/>
    <w:rsid w:val="00606429"/>
    <w:rsid w:val="00606DC2"/>
    <w:rsid w:val="006070A5"/>
    <w:rsid w:val="00607485"/>
    <w:rsid w:val="00610BD6"/>
    <w:rsid w:val="00610EDC"/>
    <w:rsid w:val="006117D5"/>
    <w:rsid w:val="00611859"/>
    <w:rsid w:val="00611E0D"/>
    <w:rsid w:val="0061204F"/>
    <w:rsid w:val="0061238F"/>
    <w:rsid w:val="00612564"/>
    <w:rsid w:val="00612F29"/>
    <w:rsid w:val="0061357C"/>
    <w:rsid w:val="00614414"/>
    <w:rsid w:val="00614774"/>
    <w:rsid w:val="00614897"/>
    <w:rsid w:val="00614C69"/>
    <w:rsid w:val="00615766"/>
    <w:rsid w:val="00615AD2"/>
    <w:rsid w:val="00615D69"/>
    <w:rsid w:val="00615F88"/>
    <w:rsid w:val="006164D9"/>
    <w:rsid w:val="006170BE"/>
    <w:rsid w:val="00617A1B"/>
    <w:rsid w:val="00617B16"/>
    <w:rsid w:val="00617C21"/>
    <w:rsid w:val="00620EB4"/>
    <w:rsid w:val="006214F3"/>
    <w:rsid w:val="006217ED"/>
    <w:rsid w:val="00621B0F"/>
    <w:rsid w:val="00622450"/>
    <w:rsid w:val="00622977"/>
    <w:rsid w:val="00622CD7"/>
    <w:rsid w:val="00622D66"/>
    <w:rsid w:val="006232F3"/>
    <w:rsid w:val="0062341C"/>
    <w:rsid w:val="00623422"/>
    <w:rsid w:val="00624238"/>
    <w:rsid w:val="006244F2"/>
    <w:rsid w:val="00624726"/>
    <w:rsid w:val="00625247"/>
    <w:rsid w:val="00625399"/>
    <w:rsid w:val="00625804"/>
    <w:rsid w:val="00626AA4"/>
    <w:rsid w:val="0062716E"/>
    <w:rsid w:val="006273BA"/>
    <w:rsid w:val="0062752D"/>
    <w:rsid w:val="00627582"/>
    <w:rsid w:val="00627AFB"/>
    <w:rsid w:val="00627D7C"/>
    <w:rsid w:val="00627D8E"/>
    <w:rsid w:val="00627E61"/>
    <w:rsid w:val="00630B1A"/>
    <w:rsid w:val="00630E95"/>
    <w:rsid w:val="00632460"/>
    <w:rsid w:val="006328DC"/>
    <w:rsid w:val="0063310C"/>
    <w:rsid w:val="00633964"/>
    <w:rsid w:val="00633F11"/>
    <w:rsid w:val="00634AFF"/>
    <w:rsid w:val="00635170"/>
    <w:rsid w:val="00635257"/>
    <w:rsid w:val="0063537E"/>
    <w:rsid w:val="00635B4C"/>
    <w:rsid w:val="00636878"/>
    <w:rsid w:val="00636D56"/>
    <w:rsid w:val="00636E44"/>
    <w:rsid w:val="00636FD0"/>
    <w:rsid w:val="00636FEE"/>
    <w:rsid w:val="0063749F"/>
    <w:rsid w:val="00640626"/>
    <w:rsid w:val="00640755"/>
    <w:rsid w:val="00641901"/>
    <w:rsid w:val="00641D24"/>
    <w:rsid w:val="00641EB8"/>
    <w:rsid w:val="00641F7C"/>
    <w:rsid w:val="00642899"/>
    <w:rsid w:val="00642D34"/>
    <w:rsid w:val="00643404"/>
    <w:rsid w:val="006438F8"/>
    <w:rsid w:val="00643A37"/>
    <w:rsid w:val="00644589"/>
    <w:rsid w:val="006448A0"/>
    <w:rsid w:val="00644BB1"/>
    <w:rsid w:val="00644F92"/>
    <w:rsid w:val="00645CE0"/>
    <w:rsid w:val="00646AE6"/>
    <w:rsid w:val="006504CF"/>
    <w:rsid w:val="00650A8A"/>
    <w:rsid w:val="00650BE0"/>
    <w:rsid w:val="00651246"/>
    <w:rsid w:val="00651554"/>
    <w:rsid w:val="0065181B"/>
    <w:rsid w:val="00651E66"/>
    <w:rsid w:val="00652DEE"/>
    <w:rsid w:val="00653383"/>
    <w:rsid w:val="0065347D"/>
    <w:rsid w:val="00653546"/>
    <w:rsid w:val="00653754"/>
    <w:rsid w:val="006538A7"/>
    <w:rsid w:val="006544B0"/>
    <w:rsid w:val="00654C9E"/>
    <w:rsid w:val="00654CE5"/>
    <w:rsid w:val="0065520E"/>
    <w:rsid w:val="00655597"/>
    <w:rsid w:val="006555C8"/>
    <w:rsid w:val="00655B57"/>
    <w:rsid w:val="00656A86"/>
    <w:rsid w:val="00656BA9"/>
    <w:rsid w:val="00657043"/>
    <w:rsid w:val="006574CC"/>
    <w:rsid w:val="00657DF9"/>
    <w:rsid w:val="00660298"/>
    <w:rsid w:val="006603E5"/>
    <w:rsid w:val="006608CD"/>
    <w:rsid w:val="0066175E"/>
    <w:rsid w:val="0066182C"/>
    <w:rsid w:val="0066182F"/>
    <w:rsid w:val="00661AC8"/>
    <w:rsid w:val="0066249D"/>
    <w:rsid w:val="0066263E"/>
    <w:rsid w:val="00663427"/>
    <w:rsid w:val="00663587"/>
    <w:rsid w:val="006635EC"/>
    <w:rsid w:val="006641B8"/>
    <w:rsid w:val="006645B9"/>
    <w:rsid w:val="006645C8"/>
    <w:rsid w:val="00664E73"/>
    <w:rsid w:val="00665097"/>
    <w:rsid w:val="006653F4"/>
    <w:rsid w:val="0066585C"/>
    <w:rsid w:val="0066596E"/>
    <w:rsid w:val="00665B21"/>
    <w:rsid w:val="00665B88"/>
    <w:rsid w:val="00665C28"/>
    <w:rsid w:val="006664BC"/>
    <w:rsid w:val="006668B9"/>
    <w:rsid w:val="00666BB9"/>
    <w:rsid w:val="00666EB2"/>
    <w:rsid w:val="00666EED"/>
    <w:rsid w:val="006671E0"/>
    <w:rsid w:val="0066758B"/>
    <w:rsid w:val="0066784F"/>
    <w:rsid w:val="006678C3"/>
    <w:rsid w:val="00667FBA"/>
    <w:rsid w:val="00670542"/>
    <w:rsid w:val="00670802"/>
    <w:rsid w:val="00670994"/>
    <w:rsid w:val="00670A3F"/>
    <w:rsid w:val="00670C48"/>
    <w:rsid w:val="0067135F"/>
    <w:rsid w:val="006719CA"/>
    <w:rsid w:val="00671BA5"/>
    <w:rsid w:val="00672038"/>
    <w:rsid w:val="0067258E"/>
    <w:rsid w:val="0067280B"/>
    <w:rsid w:val="00672D3D"/>
    <w:rsid w:val="0067341C"/>
    <w:rsid w:val="006737EC"/>
    <w:rsid w:val="00674676"/>
    <w:rsid w:val="006750D0"/>
    <w:rsid w:val="006752CF"/>
    <w:rsid w:val="006755D8"/>
    <w:rsid w:val="006756C4"/>
    <w:rsid w:val="00675F31"/>
    <w:rsid w:val="006768C8"/>
    <w:rsid w:val="00677066"/>
    <w:rsid w:val="0067741F"/>
    <w:rsid w:val="00677838"/>
    <w:rsid w:val="00680433"/>
    <w:rsid w:val="00680B59"/>
    <w:rsid w:val="00680E5C"/>
    <w:rsid w:val="006813DD"/>
    <w:rsid w:val="0068173E"/>
    <w:rsid w:val="00681A41"/>
    <w:rsid w:val="00682078"/>
    <w:rsid w:val="0068219F"/>
    <w:rsid w:val="00682DAD"/>
    <w:rsid w:val="00683192"/>
    <w:rsid w:val="0068556F"/>
    <w:rsid w:val="0068568B"/>
    <w:rsid w:val="00685717"/>
    <w:rsid w:val="00686AC7"/>
    <w:rsid w:val="00686B1B"/>
    <w:rsid w:val="00687D50"/>
    <w:rsid w:val="0069114F"/>
    <w:rsid w:val="006919BC"/>
    <w:rsid w:val="00691E20"/>
    <w:rsid w:val="00691F22"/>
    <w:rsid w:val="0069238F"/>
    <w:rsid w:val="00693401"/>
    <w:rsid w:val="00693B18"/>
    <w:rsid w:val="00694C48"/>
    <w:rsid w:val="00694F45"/>
    <w:rsid w:val="006959EC"/>
    <w:rsid w:val="00695A38"/>
    <w:rsid w:val="00695B7E"/>
    <w:rsid w:val="00695B8A"/>
    <w:rsid w:val="00695E5F"/>
    <w:rsid w:val="0069607A"/>
    <w:rsid w:val="006968E3"/>
    <w:rsid w:val="00696AF7"/>
    <w:rsid w:val="00696BE5"/>
    <w:rsid w:val="00696C41"/>
    <w:rsid w:val="0069702E"/>
    <w:rsid w:val="0069729F"/>
    <w:rsid w:val="006978A6"/>
    <w:rsid w:val="006A082D"/>
    <w:rsid w:val="006A12C5"/>
    <w:rsid w:val="006A12F5"/>
    <w:rsid w:val="006A15C2"/>
    <w:rsid w:val="006A19D1"/>
    <w:rsid w:val="006A1A85"/>
    <w:rsid w:val="006A1F12"/>
    <w:rsid w:val="006A2448"/>
    <w:rsid w:val="006A2795"/>
    <w:rsid w:val="006A2931"/>
    <w:rsid w:val="006A2B18"/>
    <w:rsid w:val="006A2F15"/>
    <w:rsid w:val="006A3159"/>
    <w:rsid w:val="006A38FF"/>
    <w:rsid w:val="006A425D"/>
    <w:rsid w:val="006A43E8"/>
    <w:rsid w:val="006A4635"/>
    <w:rsid w:val="006A4A56"/>
    <w:rsid w:val="006A4B7F"/>
    <w:rsid w:val="006A4E19"/>
    <w:rsid w:val="006A4E1D"/>
    <w:rsid w:val="006A4E74"/>
    <w:rsid w:val="006A529F"/>
    <w:rsid w:val="006A550C"/>
    <w:rsid w:val="006A5515"/>
    <w:rsid w:val="006A5DB6"/>
    <w:rsid w:val="006A5DC2"/>
    <w:rsid w:val="006A5FC3"/>
    <w:rsid w:val="006A615B"/>
    <w:rsid w:val="006A6499"/>
    <w:rsid w:val="006A6A70"/>
    <w:rsid w:val="006A72B6"/>
    <w:rsid w:val="006A7314"/>
    <w:rsid w:val="006A7C0E"/>
    <w:rsid w:val="006A7EA4"/>
    <w:rsid w:val="006A7FD1"/>
    <w:rsid w:val="006B00E9"/>
    <w:rsid w:val="006B020C"/>
    <w:rsid w:val="006B05EF"/>
    <w:rsid w:val="006B151E"/>
    <w:rsid w:val="006B1812"/>
    <w:rsid w:val="006B3BC5"/>
    <w:rsid w:val="006B3DA4"/>
    <w:rsid w:val="006B3E42"/>
    <w:rsid w:val="006B405F"/>
    <w:rsid w:val="006B4E4E"/>
    <w:rsid w:val="006B4F22"/>
    <w:rsid w:val="006B4FB9"/>
    <w:rsid w:val="006B5234"/>
    <w:rsid w:val="006B5355"/>
    <w:rsid w:val="006B5583"/>
    <w:rsid w:val="006B59FE"/>
    <w:rsid w:val="006B5FB9"/>
    <w:rsid w:val="006B65BF"/>
    <w:rsid w:val="006B69FC"/>
    <w:rsid w:val="006B6EBE"/>
    <w:rsid w:val="006B75BD"/>
    <w:rsid w:val="006B7F1D"/>
    <w:rsid w:val="006C116F"/>
    <w:rsid w:val="006C1211"/>
    <w:rsid w:val="006C1D98"/>
    <w:rsid w:val="006C1E87"/>
    <w:rsid w:val="006C28A1"/>
    <w:rsid w:val="006C301C"/>
    <w:rsid w:val="006C31F6"/>
    <w:rsid w:val="006C3824"/>
    <w:rsid w:val="006C42E3"/>
    <w:rsid w:val="006C49A4"/>
    <w:rsid w:val="006C4CA6"/>
    <w:rsid w:val="006C4EC3"/>
    <w:rsid w:val="006C60EA"/>
    <w:rsid w:val="006C61B5"/>
    <w:rsid w:val="006C674F"/>
    <w:rsid w:val="006C6D78"/>
    <w:rsid w:val="006C6F30"/>
    <w:rsid w:val="006C79EE"/>
    <w:rsid w:val="006C7C8F"/>
    <w:rsid w:val="006D050D"/>
    <w:rsid w:val="006D0A2F"/>
    <w:rsid w:val="006D12B0"/>
    <w:rsid w:val="006D1F7E"/>
    <w:rsid w:val="006D26D5"/>
    <w:rsid w:val="006D28E6"/>
    <w:rsid w:val="006D39B7"/>
    <w:rsid w:val="006D3F87"/>
    <w:rsid w:val="006D3FC9"/>
    <w:rsid w:val="006D43E8"/>
    <w:rsid w:val="006D470C"/>
    <w:rsid w:val="006D56EE"/>
    <w:rsid w:val="006D5F18"/>
    <w:rsid w:val="006D667A"/>
    <w:rsid w:val="006D66E9"/>
    <w:rsid w:val="006D6769"/>
    <w:rsid w:val="006D6AF0"/>
    <w:rsid w:val="006D6E8D"/>
    <w:rsid w:val="006D7068"/>
    <w:rsid w:val="006D72ED"/>
    <w:rsid w:val="006D7892"/>
    <w:rsid w:val="006E0424"/>
    <w:rsid w:val="006E0569"/>
    <w:rsid w:val="006E0896"/>
    <w:rsid w:val="006E0EA7"/>
    <w:rsid w:val="006E23FB"/>
    <w:rsid w:val="006E25E7"/>
    <w:rsid w:val="006E2785"/>
    <w:rsid w:val="006E342C"/>
    <w:rsid w:val="006E3BB0"/>
    <w:rsid w:val="006E4077"/>
    <w:rsid w:val="006E40D8"/>
    <w:rsid w:val="006E4876"/>
    <w:rsid w:val="006E4AA6"/>
    <w:rsid w:val="006E4D29"/>
    <w:rsid w:val="006E4EF9"/>
    <w:rsid w:val="006E55CA"/>
    <w:rsid w:val="006E5811"/>
    <w:rsid w:val="006E5A3D"/>
    <w:rsid w:val="006E6491"/>
    <w:rsid w:val="006E6695"/>
    <w:rsid w:val="006E67D0"/>
    <w:rsid w:val="006F0558"/>
    <w:rsid w:val="006F0E43"/>
    <w:rsid w:val="006F1F2A"/>
    <w:rsid w:val="006F2126"/>
    <w:rsid w:val="006F36AB"/>
    <w:rsid w:val="006F399C"/>
    <w:rsid w:val="006F3AED"/>
    <w:rsid w:val="006F3E20"/>
    <w:rsid w:val="006F5677"/>
    <w:rsid w:val="006F5B8E"/>
    <w:rsid w:val="006F5B90"/>
    <w:rsid w:val="006F5F7D"/>
    <w:rsid w:val="006F661E"/>
    <w:rsid w:val="006F6804"/>
    <w:rsid w:val="006F6943"/>
    <w:rsid w:val="006F6F13"/>
    <w:rsid w:val="006F7347"/>
    <w:rsid w:val="00700167"/>
    <w:rsid w:val="0070017A"/>
    <w:rsid w:val="0070053E"/>
    <w:rsid w:val="00700951"/>
    <w:rsid w:val="00700BBB"/>
    <w:rsid w:val="0070186E"/>
    <w:rsid w:val="007021A3"/>
    <w:rsid w:val="0070254E"/>
    <w:rsid w:val="00702AB4"/>
    <w:rsid w:val="00702EF7"/>
    <w:rsid w:val="00702F18"/>
    <w:rsid w:val="00703063"/>
    <w:rsid w:val="0070318C"/>
    <w:rsid w:val="007033B0"/>
    <w:rsid w:val="007035B2"/>
    <w:rsid w:val="00703EC4"/>
    <w:rsid w:val="007047FF"/>
    <w:rsid w:val="00704BD2"/>
    <w:rsid w:val="00704C66"/>
    <w:rsid w:val="00704D8B"/>
    <w:rsid w:val="0070500D"/>
    <w:rsid w:val="007053BA"/>
    <w:rsid w:val="00705CB6"/>
    <w:rsid w:val="007062D3"/>
    <w:rsid w:val="00706DD8"/>
    <w:rsid w:val="0070700D"/>
    <w:rsid w:val="00710511"/>
    <w:rsid w:val="00710721"/>
    <w:rsid w:val="0071103B"/>
    <w:rsid w:val="00711164"/>
    <w:rsid w:val="00711661"/>
    <w:rsid w:val="007118B8"/>
    <w:rsid w:val="00712437"/>
    <w:rsid w:val="00712BE2"/>
    <w:rsid w:val="00712CE0"/>
    <w:rsid w:val="007135E5"/>
    <w:rsid w:val="00713D99"/>
    <w:rsid w:val="00713ED2"/>
    <w:rsid w:val="007144AE"/>
    <w:rsid w:val="00714588"/>
    <w:rsid w:val="007145CB"/>
    <w:rsid w:val="0071489A"/>
    <w:rsid w:val="00714936"/>
    <w:rsid w:val="007162B7"/>
    <w:rsid w:val="007163C4"/>
    <w:rsid w:val="007163EC"/>
    <w:rsid w:val="00716CBA"/>
    <w:rsid w:val="00717267"/>
    <w:rsid w:val="00717326"/>
    <w:rsid w:val="0071735D"/>
    <w:rsid w:val="0071756F"/>
    <w:rsid w:val="007200F3"/>
    <w:rsid w:val="007209A9"/>
    <w:rsid w:val="00720C15"/>
    <w:rsid w:val="00720C75"/>
    <w:rsid w:val="00720FA6"/>
    <w:rsid w:val="00721120"/>
    <w:rsid w:val="007214F0"/>
    <w:rsid w:val="00721D8F"/>
    <w:rsid w:val="0072226D"/>
    <w:rsid w:val="00722290"/>
    <w:rsid w:val="00722B3F"/>
    <w:rsid w:val="00722D5A"/>
    <w:rsid w:val="00722E09"/>
    <w:rsid w:val="00722EE9"/>
    <w:rsid w:val="00723576"/>
    <w:rsid w:val="0072442F"/>
    <w:rsid w:val="00724512"/>
    <w:rsid w:val="007245F5"/>
    <w:rsid w:val="00724F42"/>
    <w:rsid w:val="00724FD9"/>
    <w:rsid w:val="007256B4"/>
    <w:rsid w:val="00725736"/>
    <w:rsid w:val="00725A92"/>
    <w:rsid w:val="00725B6C"/>
    <w:rsid w:val="00725FEA"/>
    <w:rsid w:val="007261B1"/>
    <w:rsid w:val="00726F32"/>
    <w:rsid w:val="007277B7"/>
    <w:rsid w:val="00730EF4"/>
    <w:rsid w:val="0073108B"/>
    <w:rsid w:val="0073128B"/>
    <w:rsid w:val="007314FA"/>
    <w:rsid w:val="007318DB"/>
    <w:rsid w:val="0073195D"/>
    <w:rsid w:val="00731A17"/>
    <w:rsid w:val="007321C0"/>
    <w:rsid w:val="00732948"/>
    <w:rsid w:val="00732FE4"/>
    <w:rsid w:val="007335AB"/>
    <w:rsid w:val="00733A1C"/>
    <w:rsid w:val="00733C02"/>
    <w:rsid w:val="00733FB2"/>
    <w:rsid w:val="00734120"/>
    <w:rsid w:val="00734F1E"/>
    <w:rsid w:val="00735119"/>
    <w:rsid w:val="0073546A"/>
    <w:rsid w:val="0073589A"/>
    <w:rsid w:val="0073622D"/>
    <w:rsid w:val="0073634D"/>
    <w:rsid w:val="007363F8"/>
    <w:rsid w:val="00736490"/>
    <w:rsid w:val="00736693"/>
    <w:rsid w:val="0073692B"/>
    <w:rsid w:val="00736FA4"/>
    <w:rsid w:val="007370F0"/>
    <w:rsid w:val="00737736"/>
    <w:rsid w:val="00737DD4"/>
    <w:rsid w:val="0074010B"/>
    <w:rsid w:val="00740592"/>
    <w:rsid w:val="00740BC2"/>
    <w:rsid w:val="00741121"/>
    <w:rsid w:val="00741589"/>
    <w:rsid w:val="00742129"/>
    <w:rsid w:val="00742ABD"/>
    <w:rsid w:val="007432E5"/>
    <w:rsid w:val="00743474"/>
    <w:rsid w:val="0074369F"/>
    <w:rsid w:val="00743812"/>
    <w:rsid w:val="0074385D"/>
    <w:rsid w:val="0074387E"/>
    <w:rsid w:val="00744235"/>
    <w:rsid w:val="007456E3"/>
    <w:rsid w:val="00745722"/>
    <w:rsid w:val="00745C1E"/>
    <w:rsid w:val="00746B15"/>
    <w:rsid w:val="00746D3C"/>
    <w:rsid w:val="00746EF5"/>
    <w:rsid w:val="00747239"/>
    <w:rsid w:val="007477E1"/>
    <w:rsid w:val="00747C8A"/>
    <w:rsid w:val="00750859"/>
    <w:rsid w:val="00751386"/>
    <w:rsid w:val="0075179C"/>
    <w:rsid w:val="007520F6"/>
    <w:rsid w:val="00752671"/>
    <w:rsid w:val="007526B9"/>
    <w:rsid w:val="00752A07"/>
    <w:rsid w:val="00752AFA"/>
    <w:rsid w:val="00752F08"/>
    <w:rsid w:val="007532CA"/>
    <w:rsid w:val="0075380E"/>
    <w:rsid w:val="00753AFB"/>
    <w:rsid w:val="0075565E"/>
    <w:rsid w:val="0075568B"/>
    <w:rsid w:val="00755821"/>
    <w:rsid w:val="007559BA"/>
    <w:rsid w:val="00755F9D"/>
    <w:rsid w:val="00756019"/>
    <w:rsid w:val="0075608C"/>
    <w:rsid w:val="00756535"/>
    <w:rsid w:val="00756C41"/>
    <w:rsid w:val="00757034"/>
    <w:rsid w:val="00760217"/>
    <w:rsid w:val="007612F2"/>
    <w:rsid w:val="00761335"/>
    <w:rsid w:val="0076176F"/>
    <w:rsid w:val="00763009"/>
    <w:rsid w:val="00763407"/>
    <w:rsid w:val="00763460"/>
    <w:rsid w:val="00763CB2"/>
    <w:rsid w:val="00763CD9"/>
    <w:rsid w:val="00763D70"/>
    <w:rsid w:val="007650A3"/>
    <w:rsid w:val="0076573E"/>
    <w:rsid w:val="0076582F"/>
    <w:rsid w:val="00765B22"/>
    <w:rsid w:val="00765C79"/>
    <w:rsid w:val="00765D38"/>
    <w:rsid w:val="0076628F"/>
    <w:rsid w:val="00766543"/>
    <w:rsid w:val="00766A0C"/>
    <w:rsid w:val="00766AFA"/>
    <w:rsid w:val="00766B06"/>
    <w:rsid w:val="00766FCD"/>
    <w:rsid w:val="007672CF"/>
    <w:rsid w:val="00767B8F"/>
    <w:rsid w:val="00770CB8"/>
    <w:rsid w:val="007711FC"/>
    <w:rsid w:val="007714A3"/>
    <w:rsid w:val="00772CB5"/>
    <w:rsid w:val="00772E01"/>
    <w:rsid w:val="00774166"/>
    <w:rsid w:val="00774A3B"/>
    <w:rsid w:val="00774BE4"/>
    <w:rsid w:val="007751EA"/>
    <w:rsid w:val="00775B1B"/>
    <w:rsid w:val="007762E9"/>
    <w:rsid w:val="00776F04"/>
    <w:rsid w:val="00777033"/>
    <w:rsid w:val="00777821"/>
    <w:rsid w:val="00777C65"/>
    <w:rsid w:val="00777EAF"/>
    <w:rsid w:val="00780A47"/>
    <w:rsid w:val="00780BAA"/>
    <w:rsid w:val="00780FC2"/>
    <w:rsid w:val="0078151A"/>
    <w:rsid w:val="00781A9B"/>
    <w:rsid w:val="0078229D"/>
    <w:rsid w:val="00782C0C"/>
    <w:rsid w:val="00783417"/>
    <w:rsid w:val="0078347E"/>
    <w:rsid w:val="00783610"/>
    <w:rsid w:val="00783665"/>
    <w:rsid w:val="007836CD"/>
    <w:rsid w:val="00783807"/>
    <w:rsid w:val="007840CF"/>
    <w:rsid w:val="00784B75"/>
    <w:rsid w:val="007857F3"/>
    <w:rsid w:val="00785F2E"/>
    <w:rsid w:val="0078638D"/>
    <w:rsid w:val="00786991"/>
    <w:rsid w:val="00786FD5"/>
    <w:rsid w:val="00787093"/>
    <w:rsid w:val="007877AF"/>
    <w:rsid w:val="00787A5B"/>
    <w:rsid w:val="00787FDC"/>
    <w:rsid w:val="007900E0"/>
    <w:rsid w:val="007901FF"/>
    <w:rsid w:val="00790343"/>
    <w:rsid w:val="00790D42"/>
    <w:rsid w:val="007913C3"/>
    <w:rsid w:val="007917E3"/>
    <w:rsid w:val="007923F0"/>
    <w:rsid w:val="007925F4"/>
    <w:rsid w:val="007929E9"/>
    <w:rsid w:val="00793C40"/>
    <w:rsid w:val="00794196"/>
    <w:rsid w:val="0079425E"/>
    <w:rsid w:val="0079475C"/>
    <w:rsid w:val="00794804"/>
    <w:rsid w:val="007948B2"/>
    <w:rsid w:val="00794A36"/>
    <w:rsid w:val="00794D52"/>
    <w:rsid w:val="007952D6"/>
    <w:rsid w:val="00795B19"/>
    <w:rsid w:val="00795FC0"/>
    <w:rsid w:val="00796926"/>
    <w:rsid w:val="007969BD"/>
    <w:rsid w:val="00796CA1"/>
    <w:rsid w:val="0079702C"/>
    <w:rsid w:val="007970D8"/>
    <w:rsid w:val="007974BD"/>
    <w:rsid w:val="00797521"/>
    <w:rsid w:val="00797B9A"/>
    <w:rsid w:val="007A0746"/>
    <w:rsid w:val="007A100E"/>
    <w:rsid w:val="007A12D8"/>
    <w:rsid w:val="007A177A"/>
    <w:rsid w:val="007A18D6"/>
    <w:rsid w:val="007A199D"/>
    <w:rsid w:val="007A2298"/>
    <w:rsid w:val="007A23E0"/>
    <w:rsid w:val="007A2704"/>
    <w:rsid w:val="007A2706"/>
    <w:rsid w:val="007A304A"/>
    <w:rsid w:val="007A30CD"/>
    <w:rsid w:val="007A31B0"/>
    <w:rsid w:val="007A341A"/>
    <w:rsid w:val="007A41F0"/>
    <w:rsid w:val="007A46B6"/>
    <w:rsid w:val="007A4D0A"/>
    <w:rsid w:val="007A5EE2"/>
    <w:rsid w:val="007A5EE4"/>
    <w:rsid w:val="007A67A9"/>
    <w:rsid w:val="007A6E69"/>
    <w:rsid w:val="007A6F6C"/>
    <w:rsid w:val="007A76DA"/>
    <w:rsid w:val="007A7F24"/>
    <w:rsid w:val="007B00DF"/>
    <w:rsid w:val="007B04BD"/>
    <w:rsid w:val="007B080C"/>
    <w:rsid w:val="007B0855"/>
    <w:rsid w:val="007B09A9"/>
    <w:rsid w:val="007B0BB6"/>
    <w:rsid w:val="007B10AF"/>
    <w:rsid w:val="007B12BE"/>
    <w:rsid w:val="007B1369"/>
    <w:rsid w:val="007B234A"/>
    <w:rsid w:val="007B25ED"/>
    <w:rsid w:val="007B25F9"/>
    <w:rsid w:val="007B2AE6"/>
    <w:rsid w:val="007B32A5"/>
    <w:rsid w:val="007B35E4"/>
    <w:rsid w:val="007B3972"/>
    <w:rsid w:val="007B3FB8"/>
    <w:rsid w:val="007B478F"/>
    <w:rsid w:val="007B510C"/>
    <w:rsid w:val="007B561F"/>
    <w:rsid w:val="007B5A45"/>
    <w:rsid w:val="007B5B78"/>
    <w:rsid w:val="007B5FB3"/>
    <w:rsid w:val="007B67E6"/>
    <w:rsid w:val="007B6BFC"/>
    <w:rsid w:val="007B70D6"/>
    <w:rsid w:val="007B74E9"/>
    <w:rsid w:val="007B75BA"/>
    <w:rsid w:val="007B7AA5"/>
    <w:rsid w:val="007B7B97"/>
    <w:rsid w:val="007B7D08"/>
    <w:rsid w:val="007C0414"/>
    <w:rsid w:val="007C0574"/>
    <w:rsid w:val="007C05D5"/>
    <w:rsid w:val="007C0C8A"/>
    <w:rsid w:val="007C0CC7"/>
    <w:rsid w:val="007C0F1F"/>
    <w:rsid w:val="007C1054"/>
    <w:rsid w:val="007C1108"/>
    <w:rsid w:val="007C111E"/>
    <w:rsid w:val="007C1164"/>
    <w:rsid w:val="007C167E"/>
    <w:rsid w:val="007C1EB4"/>
    <w:rsid w:val="007C1F1E"/>
    <w:rsid w:val="007C20B4"/>
    <w:rsid w:val="007C2431"/>
    <w:rsid w:val="007C2922"/>
    <w:rsid w:val="007C37F7"/>
    <w:rsid w:val="007C435F"/>
    <w:rsid w:val="007C45F0"/>
    <w:rsid w:val="007C4AEF"/>
    <w:rsid w:val="007C4EDA"/>
    <w:rsid w:val="007C56D3"/>
    <w:rsid w:val="007C5B94"/>
    <w:rsid w:val="007C5D33"/>
    <w:rsid w:val="007C62DD"/>
    <w:rsid w:val="007C6600"/>
    <w:rsid w:val="007C673F"/>
    <w:rsid w:val="007C739A"/>
    <w:rsid w:val="007C7703"/>
    <w:rsid w:val="007C774E"/>
    <w:rsid w:val="007D0202"/>
    <w:rsid w:val="007D0768"/>
    <w:rsid w:val="007D17F0"/>
    <w:rsid w:val="007D1AFF"/>
    <w:rsid w:val="007D1D0F"/>
    <w:rsid w:val="007D20B9"/>
    <w:rsid w:val="007D233A"/>
    <w:rsid w:val="007D254B"/>
    <w:rsid w:val="007D2E9A"/>
    <w:rsid w:val="007D3F15"/>
    <w:rsid w:val="007D441E"/>
    <w:rsid w:val="007D4B86"/>
    <w:rsid w:val="007D4F0B"/>
    <w:rsid w:val="007D5C3D"/>
    <w:rsid w:val="007E16B6"/>
    <w:rsid w:val="007E1CFA"/>
    <w:rsid w:val="007E281E"/>
    <w:rsid w:val="007E28C5"/>
    <w:rsid w:val="007E2C5E"/>
    <w:rsid w:val="007E2DB0"/>
    <w:rsid w:val="007E3210"/>
    <w:rsid w:val="007E36BD"/>
    <w:rsid w:val="007E3C5A"/>
    <w:rsid w:val="007E4686"/>
    <w:rsid w:val="007E4698"/>
    <w:rsid w:val="007E488C"/>
    <w:rsid w:val="007E48C8"/>
    <w:rsid w:val="007E4919"/>
    <w:rsid w:val="007E4F58"/>
    <w:rsid w:val="007E563F"/>
    <w:rsid w:val="007E593C"/>
    <w:rsid w:val="007E5E9C"/>
    <w:rsid w:val="007E60B1"/>
    <w:rsid w:val="007E6340"/>
    <w:rsid w:val="007E7222"/>
    <w:rsid w:val="007E7C05"/>
    <w:rsid w:val="007E7CC1"/>
    <w:rsid w:val="007F05FF"/>
    <w:rsid w:val="007F0F24"/>
    <w:rsid w:val="007F1891"/>
    <w:rsid w:val="007F1C98"/>
    <w:rsid w:val="007F2138"/>
    <w:rsid w:val="007F2233"/>
    <w:rsid w:val="007F2869"/>
    <w:rsid w:val="007F3308"/>
    <w:rsid w:val="007F463F"/>
    <w:rsid w:val="007F4C2D"/>
    <w:rsid w:val="007F4E81"/>
    <w:rsid w:val="007F58D5"/>
    <w:rsid w:val="007F5B95"/>
    <w:rsid w:val="007F6272"/>
    <w:rsid w:val="007F6628"/>
    <w:rsid w:val="007F688A"/>
    <w:rsid w:val="007F6D42"/>
    <w:rsid w:val="007F7004"/>
    <w:rsid w:val="007F7C84"/>
    <w:rsid w:val="00800D3C"/>
    <w:rsid w:val="00800E06"/>
    <w:rsid w:val="008016CC"/>
    <w:rsid w:val="00801F4A"/>
    <w:rsid w:val="00801FE7"/>
    <w:rsid w:val="00802D4D"/>
    <w:rsid w:val="00802D58"/>
    <w:rsid w:val="0080351E"/>
    <w:rsid w:val="00804096"/>
    <w:rsid w:val="008047BF"/>
    <w:rsid w:val="008049D4"/>
    <w:rsid w:val="00805151"/>
    <w:rsid w:val="008056BA"/>
    <w:rsid w:val="00806DFB"/>
    <w:rsid w:val="00807869"/>
    <w:rsid w:val="0080795D"/>
    <w:rsid w:val="00807EA7"/>
    <w:rsid w:val="008106B1"/>
    <w:rsid w:val="0081125F"/>
    <w:rsid w:val="0081185F"/>
    <w:rsid w:val="00811AFA"/>
    <w:rsid w:val="008121DC"/>
    <w:rsid w:val="0081239D"/>
    <w:rsid w:val="00812705"/>
    <w:rsid w:val="00812DC6"/>
    <w:rsid w:val="00813396"/>
    <w:rsid w:val="008136AF"/>
    <w:rsid w:val="00813790"/>
    <w:rsid w:val="00813829"/>
    <w:rsid w:val="00813ADD"/>
    <w:rsid w:val="00813E54"/>
    <w:rsid w:val="0081424D"/>
    <w:rsid w:val="00814620"/>
    <w:rsid w:val="008147BE"/>
    <w:rsid w:val="00814DB0"/>
    <w:rsid w:val="0081524A"/>
    <w:rsid w:val="008153B8"/>
    <w:rsid w:val="008165CE"/>
    <w:rsid w:val="00816ADF"/>
    <w:rsid w:val="00816F05"/>
    <w:rsid w:val="00817648"/>
    <w:rsid w:val="008176E9"/>
    <w:rsid w:val="008179D5"/>
    <w:rsid w:val="00817E73"/>
    <w:rsid w:val="00817E90"/>
    <w:rsid w:val="00821496"/>
    <w:rsid w:val="008219B5"/>
    <w:rsid w:val="00822035"/>
    <w:rsid w:val="008222BE"/>
    <w:rsid w:val="0082239A"/>
    <w:rsid w:val="00822483"/>
    <w:rsid w:val="00822761"/>
    <w:rsid w:val="00823055"/>
    <w:rsid w:val="00823D9F"/>
    <w:rsid w:val="00824273"/>
    <w:rsid w:val="00824698"/>
    <w:rsid w:val="00824E06"/>
    <w:rsid w:val="00824FEE"/>
    <w:rsid w:val="00825FD4"/>
    <w:rsid w:val="008263C9"/>
    <w:rsid w:val="00826575"/>
    <w:rsid w:val="00826A3C"/>
    <w:rsid w:val="00826FC9"/>
    <w:rsid w:val="008271E0"/>
    <w:rsid w:val="008277F7"/>
    <w:rsid w:val="00830B9E"/>
    <w:rsid w:val="008312EB"/>
    <w:rsid w:val="00831989"/>
    <w:rsid w:val="00831FCB"/>
    <w:rsid w:val="00832510"/>
    <w:rsid w:val="008325E1"/>
    <w:rsid w:val="0083263C"/>
    <w:rsid w:val="0083269A"/>
    <w:rsid w:val="008327BB"/>
    <w:rsid w:val="008330F2"/>
    <w:rsid w:val="008331CD"/>
    <w:rsid w:val="00833224"/>
    <w:rsid w:val="00834013"/>
    <w:rsid w:val="00834E3E"/>
    <w:rsid w:val="00834FCF"/>
    <w:rsid w:val="00835D06"/>
    <w:rsid w:val="008368AD"/>
    <w:rsid w:val="00837438"/>
    <w:rsid w:val="00837829"/>
    <w:rsid w:val="00837D88"/>
    <w:rsid w:val="00840085"/>
    <w:rsid w:val="00840342"/>
    <w:rsid w:val="0084120E"/>
    <w:rsid w:val="00841530"/>
    <w:rsid w:val="00842A41"/>
    <w:rsid w:val="00842BDD"/>
    <w:rsid w:val="00842E4B"/>
    <w:rsid w:val="00843397"/>
    <w:rsid w:val="00843671"/>
    <w:rsid w:val="008438EF"/>
    <w:rsid w:val="008444BA"/>
    <w:rsid w:val="00844591"/>
    <w:rsid w:val="00844754"/>
    <w:rsid w:val="00844ADE"/>
    <w:rsid w:val="00844DC6"/>
    <w:rsid w:val="00844EE3"/>
    <w:rsid w:val="0084579C"/>
    <w:rsid w:val="00846159"/>
    <w:rsid w:val="00846A09"/>
    <w:rsid w:val="008471EB"/>
    <w:rsid w:val="0084782E"/>
    <w:rsid w:val="008478F6"/>
    <w:rsid w:val="008479AE"/>
    <w:rsid w:val="00847AD7"/>
    <w:rsid w:val="00847B69"/>
    <w:rsid w:val="00847C48"/>
    <w:rsid w:val="00847D82"/>
    <w:rsid w:val="00850051"/>
    <w:rsid w:val="00850165"/>
    <w:rsid w:val="0085156B"/>
    <w:rsid w:val="008519E4"/>
    <w:rsid w:val="00851DD3"/>
    <w:rsid w:val="00852BDA"/>
    <w:rsid w:val="00852E8F"/>
    <w:rsid w:val="008536DB"/>
    <w:rsid w:val="00853734"/>
    <w:rsid w:val="008538BF"/>
    <w:rsid w:val="00854012"/>
    <w:rsid w:val="00854309"/>
    <w:rsid w:val="00854901"/>
    <w:rsid w:val="008557DE"/>
    <w:rsid w:val="008559C0"/>
    <w:rsid w:val="00855A77"/>
    <w:rsid w:val="008562B9"/>
    <w:rsid w:val="008565F8"/>
    <w:rsid w:val="00856686"/>
    <w:rsid w:val="008568E8"/>
    <w:rsid w:val="00856B85"/>
    <w:rsid w:val="00857756"/>
    <w:rsid w:val="0085783E"/>
    <w:rsid w:val="00857A09"/>
    <w:rsid w:val="00857AE9"/>
    <w:rsid w:val="00857C39"/>
    <w:rsid w:val="00857DB2"/>
    <w:rsid w:val="0086016D"/>
    <w:rsid w:val="0086079D"/>
    <w:rsid w:val="00860BE8"/>
    <w:rsid w:val="00860C77"/>
    <w:rsid w:val="00860FE2"/>
    <w:rsid w:val="00861378"/>
    <w:rsid w:val="00861B0F"/>
    <w:rsid w:val="00861EE0"/>
    <w:rsid w:val="00863213"/>
    <w:rsid w:val="008636CE"/>
    <w:rsid w:val="00863903"/>
    <w:rsid w:val="0086404A"/>
    <w:rsid w:val="0086445E"/>
    <w:rsid w:val="00864B21"/>
    <w:rsid w:val="00865587"/>
    <w:rsid w:val="0086561C"/>
    <w:rsid w:val="008657C0"/>
    <w:rsid w:val="00866299"/>
    <w:rsid w:val="0086741B"/>
    <w:rsid w:val="0086773C"/>
    <w:rsid w:val="00867775"/>
    <w:rsid w:val="00867B37"/>
    <w:rsid w:val="00870277"/>
    <w:rsid w:val="0087037C"/>
    <w:rsid w:val="008707B2"/>
    <w:rsid w:val="00871200"/>
    <w:rsid w:val="008719B3"/>
    <w:rsid w:val="00871BEA"/>
    <w:rsid w:val="00871C7A"/>
    <w:rsid w:val="00871CD8"/>
    <w:rsid w:val="00871F56"/>
    <w:rsid w:val="00872014"/>
    <w:rsid w:val="00872104"/>
    <w:rsid w:val="00872157"/>
    <w:rsid w:val="008721C5"/>
    <w:rsid w:val="008723BD"/>
    <w:rsid w:val="0087278E"/>
    <w:rsid w:val="00872953"/>
    <w:rsid w:val="00873367"/>
    <w:rsid w:val="00873D62"/>
    <w:rsid w:val="00873F4B"/>
    <w:rsid w:val="00874EA9"/>
    <w:rsid w:val="00874EBF"/>
    <w:rsid w:val="008753D4"/>
    <w:rsid w:val="00875917"/>
    <w:rsid w:val="00875A65"/>
    <w:rsid w:val="00875B6D"/>
    <w:rsid w:val="0087625B"/>
    <w:rsid w:val="0087647D"/>
    <w:rsid w:val="00876C72"/>
    <w:rsid w:val="00876E66"/>
    <w:rsid w:val="00877100"/>
    <w:rsid w:val="008771E3"/>
    <w:rsid w:val="00877962"/>
    <w:rsid w:val="00877C7C"/>
    <w:rsid w:val="00877CF9"/>
    <w:rsid w:val="00880153"/>
    <w:rsid w:val="008804DD"/>
    <w:rsid w:val="00880AC3"/>
    <w:rsid w:val="00881001"/>
    <w:rsid w:val="008815D1"/>
    <w:rsid w:val="00881790"/>
    <w:rsid w:val="00881915"/>
    <w:rsid w:val="00881D43"/>
    <w:rsid w:val="00881D60"/>
    <w:rsid w:val="0088241D"/>
    <w:rsid w:val="00882915"/>
    <w:rsid w:val="00882E1D"/>
    <w:rsid w:val="00882E9C"/>
    <w:rsid w:val="00883D71"/>
    <w:rsid w:val="008840EC"/>
    <w:rsid w:val="00884535"/>
    <w:rsid w:val="00884625"/>
    <w:rsid w:val="00884818"/>
    <w:rsid w:val="00884939"/>
    <w:rsid w:val="00884B3A"/>
    <w:rsid w:val="00884CE0"/>
    <w:rsid w:val="00884D6F"/>
    <w:rsid w:val="00885267"/>
    <w:rsid w:val="00885709"/>
    <w:rsid w:val="0088584B"/>
    <w:rsid w:val="00885D66"/>
    <w:rsid w:val="00886492"/>
    <w:rsid w:val="00886998"/>
    <w:rsid w:val="00886C2E"/>
    <w:rsid w:val="00886D3D"/>
    <w:rsid w:val="00886F2C"/>
    <w:rsid w:val="0088719D"/>
    <w:rsid w:val="0088739E"/>
    <w:rsid w:val="008873DB"/>
    <w:rsid w:val="008873EB"/>
    <w:rsid w:val="008879D0"/>
    <w:rsid w:val="00887C2B"/>
    <w:rsid w:val="008900E6"/>
    <w:rsid w:val="00890651"/>
    <w:rsid w:val="00890E45"/>
    <w:rsid w:val="00890E78"/>
    <w:rsid w:val="00891CF9"/>
    <w:rsid w:val="00892323"/>
    <w:rsid w:val="00892356"/>
    <w:rsid w:val="00892E13"/>
    <w:rsid w:val="00893DAA"/>
    <w:rsid w:val="008946FA"/>
    <w:rsid w:val="00894771"/>
    <w:rsid w:val="00895287"/>
    <w:rsid w:val="008955FA"/>
    <w:rsid w:val="00895BF0"/>
    <w:rsid w:val="00896CD7"/>
    <w:rsid w:val="00896ED4"/>
    <w:rsid w:val="00897A6E"/>
    <w:rsid w:val="00897AE6"/>
    <w:rsid w:val="008A0B51"/>
    <w:rsid w:val="008A0CB0"/>
    <w:rsid w:val="008A121C"/>
    <w:rsid w:val="008A1BDC"/>
    <w:rsid w:val="008A1C40"/>
    <w:rsid w:val="008A2550"/>
    <w:rsid w:val="008A2571"/>
    <w:rsid w:val="008A258F"/>
    <w:rsid w:val="008A25BE"/>
    <w:rsid w:val="008A28C5"/>
    <w:rsid w:val="008A2B26"/>
    <w:rsid w:val="008A2BB4"/>
    <w:rsid w:val="008A2BF8"/>
    <w:rsid w:val="008A32A8"/>
    <w:rsid w:val="008A365F"/>
    <w:rsid w:val="008A3746"/>
    <w:rsid w:val="008A3CE1"/>
    <w:rsid w:val="008A3E92"/>
    <w:rsid w:val="008A4551"/>
    <w:rsid w:val="008A511E"/>
    <w:rsid w:val="008A56FD"/>
    <w:rsid w:val="008A5CBC"/>
    <w:rsid w:val="008A6031"/>
    <w:rsid w:val="008A6481"/>
    <w:rsid w:val="008A64B5"/>
    <w:rsid w:val="008A6B90"/>
    <w:rsid w:val="008A7A15"/>
    <w:rsid w:val="008A7E66"/>
    <w:rsid w:val="008A7F40"/>
    <w:rsid w:val="008B01DB"/>
    <w:rsid w:val="008B0949"/>
    <w:rsid w:val="008B15C9"/>
    <w:rsid w:val="008B1BBA"/>
    <w:rsid w:val="008B1CEF"/>
    <w:rsid w:val="008B2B03"/>
    <w:rsid w:val="008B374B"/>
    <w:rsid w:val="008B393A"/>
    <w:rsid w:val="008B3966"/>
    <w:rsid w:val="008B3E55"/>
    <w:rsid w:val="008B4671"/>
    <w:rsid w:val="008B4E21"/>
    <w:rsid w:val="008B4EB9"/>
    <w:rsid w:val="008B5B9A"/>
    <w:rsid w:val="008B5CEB"/>
    <w:rsid w:val="008B5D0E"/>
    <w:rsid w:val="008B600E"/>
    <w:rsid w:val="008B6086"/>
    <w:rsid w:val="008B6C9C"/>
    <w:rsid w:val="008B6D8F"/>
    <w:rsid w:val="008B7E07"/>
    <w:rsid w:val="008B7E4F"/>
    <w:rsid w:val="008C0000"/>
    <w:rsid w:val="008C0EB2"/>
    <w:rsid w:val="008C0F67"/>
    <w:rsid w:val="008C1038"/>
    <w:rsid w:val="008C11C1"/>
    <w:rsid w:val="008C16E7"/>
    <w:rsid w:val="008C173E"/>
    <w:rsid w:val="008C1868"/>
    <w:rsid w:val="008C268E"/>
    <w:rsid w:val="008C26DF"/>
    <w:rsid w:val="008C26EF"/>
    <w:rsid w:val="008C33B9"/>
    <w:rsid w:val="008C3BED"/>
    <w:rsid w:val="008C420E"/>
    <w:rsid w:val="008C464F"/>
    <w:rsid w:val="008C4C73"/>
    <w:rsid w:val="008C5017"/>
    <w:rsid w:val="008C51E4"/>
    <w:rsid w:val="008C5748"/>
    <w:rsid w:val="008C5911"/>
    <w:rsid w:val="008C5A5E"/>
    <w:rsid w:val="008C72E3"/>
    <w:rsid w:val="008C75C9"/>
    <w:rsid w:val="008C79BA"/>
    <w:rsid w:val="008C7FE5"/>
    <w:rsid w:val="008D0615"/>
    <w:rsid w:val="008D0A75"/>
    <w:rsid w:val="008D1271"/>
    <w:rsid w:val="008D135D"/>
    <w:rsid w:val="008D1819"/>
    <w:rsid w:val="008D1824"/>
    <w:rsid w:val="008D1E58"/>
    <w:rsid w:val="008D20D5"/>
    <w:rsid w:val="008D240A"/>
    <w:rsid w:val="008D2A16"/>
    <w:rsid w:val="008D3263"/>
    <w:rsid w:val="008D3288"/>
    <w:rsid w:val="008D32BB"/>
    <w:rsid w:val="008D3FB6"/>
    <w:rsid w:val="008D40D5"/>
    <w:rsid w:val="008D4538"/>
    <w:rsid w:val="008D4611"/>
    <w:rsid w:val="008D493B"/>
    <w:rsid w:val="008D52F3"/>
    <w:rsid w:val="008D56B9"/>
    <w:rsid w:val="008D67BD"/>
    <w:rsid w:val="008D6873"/>
    <w:rsid w:val="008D69BC"/>
    <w:rsid w:val="008D6C14"/>
    <w:rsid w:val="008D706A"/>
    <w:rsid w:val="008D7F8D"/>
    <w:rsid w:val="008E16FF"/>
    <w:rsid w:val="008E19F9"/>
    <w:rsid w:val="008E201C"/>
    <w:rsid w:val="008E2078"/>
    <w:rsid w:val="008E2526"/>
    <w:rsid w:val="008E2A8C"/>
    <w:rsid w:val="008E3E22"/>
    <w:rsid w:val="008E429D"/>
    <w:rsid w:val="008E4583"/>
    <w:rsid w:val="008E47B7"/>
    <w:rsid w:val="008E47BD"/>
    <w:rsid w:val="008E4929"/>
    <w:rsid w:val="008E4FBE"/>
    <w:rsid w:val="008E6055"/>
    <w:rsid w:val="008E654F"/>
    <w:rsid w:val="008E6D31"/>
    <w:rsid w:val="008E6DD9"/>
    <w:rsid w:val="008E6FB1"/>
    <w:rsid w:val="008E715A"/>
    <w:rsid w:val="008E72A0"/>
    <w:rsid w:val="008E744F"/>
    <w:rsid w:val="008E7832"/>
    <w:rsid w:val="008E7B74"/>
    <w:rsid w:val="008E7C01"/>
    <w:rsid w:val="008E7ECA"/>
    <w:rsid w:val="008F0603"/>
    <w:rsid w:val="008F07A8"/>
    <w:rsid w:val="008F07BE"/>
    <w:rsid w:val="008F0F91"/>
    <w:rsid w:val="008F12D9"/>
    <w:rsid w:val="008F1566"/>
    <w:rsid w:val="008F17AF"/>
    <w:rsid w:val="008F2190"/>
    <w:rsid w:val="008F2241"/>
    <w:rsid w:val="008F32E7"/>
    <w:rsid w:val="008F368F"/>
    <w:rsid w:val="008F37B0"/>
    <w:rsid w:val="008F390D"/>
    <w:rsid w:val="008F3B58"/>
    <w:rsid w:val="008F3C3A"/>
    <w:rsid w:val="008F4306"/>
    <w:rsid w:val="008F45A0"/>
    <w:rsid w:val="008F4F23"/>
    <w:rsid w:val="008F5104"/>
    <w:rsid w:val="008F556C"/>
    <w:rsid w:val="008F5884"/>
    <w:rsid w:val="008F6252"/>
    <w:rsid w:val="008F6F41"/>
    <w:rsid w:val="008F6FEB"/>
    <w:rsid w:val="008F7111"/>
    <w:rsid w:val="008F7319"/>
    <w:rsid w:val="008F781B"/>
    <w:rsid w:val="008F782D"/>
    <w:rsid w:val="008F792E"/>
    <w:rsid w:val="008F7C02"/>
    <w:rsid w:val="009000D3"/>
    <w:rsid w:val="009007D3"/>
    <w:rsid w:val="00901428"/>
    <w:rsid w:val="009014F9"/>
    <w:rsid w:val="00902B93"/>
    <w:rsid w:val="00902EBD"/>
    <w:rsid w:val="0090325A"/>
    <w:rsid w:val="009037ED"/>
    <w:rsid w:val="00903BDC"/>
    <w:rsid w:val="00903DEB"/>
    <w:rsid w:val="00903EEC"/>
    <w:rsid w:val="009041AD"/>
    <w:rsid w:val="009047E9"/>
    <w:rsid w:val="009049D2"/>
    <w:rsid w:val="00905C1B"/>
    <w:rsid w:val="00905C53"/>
    <w:rsid w:val="00906137"/>
    <w:rsid w:val="00906772"/>
    <w:rsid w:val="00906804"/>
    <w:rsid w:val="009069F6"/>
    <w:rsid w:val="009077B2"/>
    <w:rsid w:val="00907CD9"/>
    <w:rsid w:val="00907CDA"/>
    <w:rsid w:val="00910121"/>
    <w:rsid w:val="009103A5"/>
    <w:rsid w:val="00910403"/>
    <w:rsid w:val="0091063E"/>
    <w:rsid w:val="00910D8F"/>
    <w:rsid w:val="00911BCC"/>
    <w:rsid w:val="00911ED6"/>
    <w:rsid w:val="0091240D"/>
    <w:rsid w:val="0091326A"/>
    <w:rsid w:val="00913787"/>
    <w:rsid w:val="00913846"/>
    <w:rsid w:val="00913FD8"/>
    <w:rsid w:val="009145FC"/>
    <w:rsid w:val="009148E2"/>
    <w:rsid w:val="00914B53"/>
    <w:rsid w:val="009158C9"/>
    <w:rsid w:val="00915A22"/>
    <w:rsid w:val="00915C49"/>
    <w:rsid w:val="00915ED7"/>
    <w:rsid w:val="0091626B"/>
    <w:rsid w:val="00916E26"/>
    <w:rsid w:val="00917C8D"/>
    <w:rsid w:val="009200C0"/>
    <w:rsid w:val="009207E1"/>
    <w:rsid w:val="00920CD3"/>
    <w:rsid w:val="00920D4D"/>
    <w:rsid w:val="0092112F"/>
    <w:rsid w:val="00921488"/>
    <w:rsid w:val="00922893"/>
    <w:rsid w:val="00924813"/>
    <w:rsid w:val="009258AA"/>
    <w:rsid w:val="00925C8A"/>
    <w:rsid w:val="00925FF5"/>
    <w:rsid w:val="00926CDA"/>
    <w:rsid w:val="00926DA6"/>
    <w:rsid w:val="00926F7A"/>
    <w:rsid w:val="0092720B"/>
    <w:rsid w:val="00927286"/>
    <w:rsid w:val="0092739D"/>
    <w:rsid w:val="009275AE"/>
    <w:rsid w:val="009275FE"/>
    <w:rsid w:val="0092776C"/>
    <w:rsid w:val="009300FC"/>
    <w:rsid w:val="00930455"/>
    <w:rsid w:val="0093050D"/>
    <w:rsid w:val="0093064F"/>
    <w:rsid w:val="00930C63"/>
    <w:rsid w:val="00930F0A"/>
    <w:rsid w:val="0093111D"/>
    <w:rsid w:val="0093128C"/>
    <w:rsid w:val="009312D9"/>
    <w:rsid w:val="00931527"/>
    <w:rsid w:val="00931AC3"/>
    <w:rsid w:val="00931EF4"/>
    <w:rsid w:val="0093257A"/>
    <w:rsid w:val="0093272E"/>
    <w:rsid w:val="00932D9D"/>
    <w:rsid w:val="00933694"/>
    <w:rsid w:val="00933BB2"/>
    <w:rsid w:val="00934006"/>
    <w:rsid w:val="009340B8"/>
    <w:rsid w:val="009341A4"/>
    <w:rsid w:val="009341C8"/>
    <w:rsid w:val="0093491F"/>
    <w:rsid w:val="00934ABA"/>
    <w:rsid w:val="00935116"/>
    <w:rsid w:val="0093533B"/>
    <w:rsid w:val="009362C9"/>
    <w:rsid w:val="009362DB"/>
    <w:rsid w:val="009363D9"/>
    <w:rsid w:val="00936A05"/>
    <w:rsid w:val="00936CDD"/>
    <w:rsid w:val="009377CD"/>
    <w:rsid w:val="009377FD"/>
    <w:rsid w:val="00937EE4"/>
    <w:rsid w:val="00940B40"/>
    <w:rsid w:val="00941366"/>
    <w:rsid w:val="009421AF"/>
    <w:rsid w:val="00942639"/>
    <w:rsid w:val="00942965"/>
    <w:rsid w:val="00942AE1"/>
    <w:rsid w:val="00942B3A"/>
    <w:rsid w:val="00942F13"/>
    <w:rsid w:val="009431B6"/>
    <w:rsid w:val="00943466"/>
    <w:rsid w:val="00943E88"/>
    <w:rsid w:val="009446D9"/>
    <w:rsid w:val="00944E60"/>
    <w:rsid w:val="009450DF"/>
    <w:rsid w:val="00945B3C"/>
    <w:rsid w:val="00945C5C"/>
    <w:rsid w:val="00945CA6"/>
    <w:rsid w:val="00946F57"/>
    <w:rsid w:val="00947B9A"/>
    <w:rsid w:val="009501E2"/>
    <w:rsid w:val="009509C8"/>
    <w:rsid w:val="00950A1D"/>
    <w:rsid w:val="00951315"/>
    <w:rsid w:val="009513CB"/>
    <w:rsid w:val="00951A51"/>
    <w:rsid w:val="00951BEC"/>
    <w:rsid w:val="00952906"/>
    <w:rsid w:val="00952F1C"/>
    <w:rsid w:val="00953282"/>
    <w:rsid w:val="00953585"/>
    <w:rsid w:val="00953B9C"/>
    <w:rsid w:val="00953D2F"/>
    <w:rsid w:val="00953F76"/>
    <w:rsid w:val="00954448"/>
    <w:rsid w:val="009547A7"/>
    <w:rsid w:val="00954938"/>
    <w:rsid w:val="00954CA8"/>
    <w:rsid w:val="00954E6C"/>
    <w:rsid w:val="009551ED"/>
    <w:rsid w:val="00955847"/>
    <w:rsid w:val="00955A3D"/>
    <w:rsid w:val="00956204"/>
    <w:rsid w:val="0095646B"/>
    <w:rsid w:val="00956690"/>
    <w:rsid w:val="00956D4D"/>
    <w:rsid w:val="00957246"/>
    <w:rsid w:val="00957B24"/>
    <w:rsid w:val="00960072"/>
    <w:rsid w:val="00960277"/>
    <w:rsid w:val="00960789"/>
    <w:rsid w:val="00960FDF"/>
    <w:rsid w:val="00961602"/>
    <w:rsid w:val="00961688"/>
    <w:rsid w:val="00961B46"/>
    <w:rsid w:val="00961C25"/>
    <w:rsid w:val="009622F7"/>
    <w:rsid w:val="00962716"/>
    <w:rsid w:val="00962F0D"/>
    <w:rsid w:val="009633AF"/>
    <w:rsid w:val="0096356D"/>
    <w:rsid w:val="00963665"/>
    <w:rsid w:val="00963877"/>
    <w:rsid w:val="00963BA6"/>
    <w:rsid w:val="00963BDE"/>
    <w:rsid w:val="00963CA8"/>
    <w:rsid w:val="009640AC"/>
    <w:rsid w:val="009650D0"/>
    <w:rsid w:val="00965AB0"/>
    <w:rsid w:val="00965D2F"/>
    <w:rsid w:val="00965FE9"/>
    <w:rsid w:val="009660B1"/>
    <w:rsid w:val="00966508"/>
    <w:rsid w:val="00967821"/>
    <w:rsid w:val="0096795C"/>
    <w:rsid w:val="00967B06"/>
    <w:rsid w:val="009701CB"/>
    <w:rsid w:val="00970C63"/>
    <w:rsid w:val="0097108E"/>
    <w:rsid w:val="00971A4C"/>
    <w:rsid w:val="0097274F"/>
    <w:rsid w:val="00972D8C"/>
    <w:rsid w:val="00972E58"/>
    <w:rsid w:val="0097311E"/>
    <w:rsid w:val="00973EB3"/>
    <w:rsid w:val="0097401A"/>
    <w:rsid w:val="009746E9"/>
    <w:rsid w:val="0097596D"/>
    <w:rsid w:val="009759E2"/>
    <w:rsid w:val="0097665F"/>
    <w:rsid w:val="00976CA1"/>
    <w:rsid w:val="00977A81"/>
    <w:rsid w:val="00977CEB"/>
    <w:rsid w:val="00980DEF"/>
    <w:rsid w:val="00981579"/>
    <w:rsid w:val="009818B2"/>
    <w:rsid w:val="00981B09"/>
    <w:rsid w:val="0098211F"/>
    <w:rsid w:val="00983958"/>
    <w:rsid w:val="00983D12"/>
    <w:rsid w:val="00984138"/>
    <w:rsid w:val="00984616"/>
    <w:rsid w:val="00984769"/>
    <w:rsid w:val="00984DBD"/>
    <w:rsid w:val="00985972"/>
    <w:rsid w:val="00985C90"/>
    <w:rsid w:val="00985DB9"/>
    <w:rsid w:val="00986477"/>
    <w:rsid w:val="00986A40"/>
    <w:rsid w:val="00986E4E"/>
    <w:rsid w:val="009871C5"/>
    <w:rsid w:val="009875D2"/>
    <w:rsid w:val="00987AEA"/>
    <w:rsid w:val="009900FD"/>
    <w:rsid w:val="009904A1"/>
    <w:rsid w:val="00990A26"/>
    <w:rsid w:val="009911F4"/>
    <w:rsid w:val="00991EB5"/>
    <w:rsid w:val="0099221D"/>
    <w:rsid w:val="00992BDD"/>
    <w:rsid w:val="00993AB5"/>
    <w:rsid w:val="00994499"/>
    <w:rsid w:val="00994A38"/>
    <w:rsid w:val="00995202"/>
    <w:rsid w:val="00995BAC"/>
    <w:rsid w:val="00996946"/>
    <w:rsid w:val="009971B8"/>
    <w:rsid w:val="009975A3"/>
    <w:rsid w:val="00997C49"/>
    <w:rsid w:val="00997F17"/>
    <w:rsid w:val="009A0453"/>
    <w:rsid w:val="009A0930"/>
    <w:rsid w:val="009A09B1"/>
    <w:rsid w:val="009A173B"/>
    <w:rsid w:val="009A1CE3"/>
    <w:rsid w:val="009A20F2"/>
    <w:rsid w:val="009A25A8"/>
    <w:rsid w:val="009A267E"/>
    <w:rsid w:val="009A2DFA"/>
    <w:rsid w:val="009A2FCA"/>
    <w:rsid w:val="009A38FD"/>
    <w:rsid w:val="009A3964"/>
    <w:rsid w:val="009A4598"/>
    <w:rsid w:val="009A548C"/>
    <w:rsid w:val="009A56EB"/>
    <w:rsid w:val="009A578D"/>
    <w:rsid w:val="009A5A36"/>
    <w:rsid w:val="009A609E"/>
    <w:rsid w:val="009A625B"/>
    <w:rsid w:val="009A6758"/>
    <w:rsid w:val="009A68C0"/>
    <w:rsid w:val="009A68EF"/>
    <w:rsid w:val="009A6C43"/>
    <w:rsid w:val="009A6EC1"/>
    <w:rsid w:val="009A749A"/>
    <w:rsid w:val="009A788B"/>
    <w:rsid w:val="009A7C20"/>
    <w:rsid w:val="009B01B1"/>
    <w:rsid w:val="009B079E"/>
    <w:rsid w:val="009B0B07"/>
    <w:rsid w:val="009B1230"/>
    <w:rsid w:val="009B13F0"/>
    <w:rsid w:val="009B18BB"/>
    <w:rsid w:val="009B19FA"/>
    <w:rsid w:val="009B217E"/>
    <w:rsid w:val="009B2CE0"/>
    <w:rsid w:val="009B35D4"/>
    <w:rsid w:val="009B37F9"/>
    <w:rsid w:val="009B382C"/>
    <w:rsid w:val="009B47FD"/>
    <w:rsid w:val="009B4BB0"/>
    <w:rsid w:val="009B4C4F"/>
    <w:rsid w:val="009B5288"/>
    <w:rsid w:val="009B5308"/>
    <w:rsid w:val="009B575A"/>
    <w:rsid w:val="009B5C5A"/>
    <w:rsid w:val="009B5D91"/>
    <w:rsid w:val="009B79C6"/>
    <w:rsid w:val="009C0475"/>
    <w:rsid w:val="009C056E"/>
    <w:rsid w:val="009C0573"/>
    <w:rsid w:val="009C132B"/>
    <w:rsid w:val="009C1481"/>
    <w:rsid w:val="009C230F"/>
    <w:rsid w:val="009C26D3"/>
    <w:rsid w:val="009C2BD3"/>
    <w:rsid w:val="009C2BFB"/>
    <w:rsid w:val="009C2C04"/>
    <w:rsid w:val="009C38E2"/>
    <w:rsid w:val="009C4362"/>
    <w:rsid w:val="009C4CCE"/>
    <w:rsid w:val="009C4D31"/>
    <w:rsid w:val="009C6D45"/>
    <w:rsid w:val="009C76F4"/>
    <w:rsid w:val="009C7E07"/>
    <w:rsid w:val="009D02EA"/>
    <w:rsid w:val="009D0C76"/>
    <w:rsid w:val="009D0E65"/>
    <w:rsid w:val="009D2724"/>
    <w:rsid w:val="009D295A"/>
    <w:rsid w:val="009D2CC5"/>
    <w:rsid w:val="009D2D75"/>
    <w:rsid w:val="009D30A1"/>
    <w:rsid w:val="009D30B6"/>
    <w:rsid w:val="009D3852"/>
    <w:rsid w:val="009D476F"/>
    <w:rsid w:val="009D56CA"/>
    <w:rsid w:val="009D5CA0"/>
    <w:rsid w:val="009D5D34"/>
    <w:rsid w:val="009D5D74"/>
    <w:rsid w:val="009D5E58"/>
    <w:rsid w:val="009D5F83"/>
    <w:rsid w:val="009D62AD"/>
    <w:rsid w:val="009D63CE"/>
    <w:rsid w:val="009D641B"/>
    <w:rsid w:val="009D651C"/>
    <w:rsid w:val="009D67F0"/>
    <w:rsid w:val="009D6920"/>
    <w:rsid w:val="009D693B"/>
    <w:rsid w:val="009D69F7"/>
    <w:rsid w:val="009D6F5F"/>
    <w:rsid w:val="009D7D3D"/>
    <w:rsid w:val="009E094B"/>
    <w:rsid w:val="009E0A2D"/>
    <w:rsid w:val="009E0C4B"/>
    <w:rsid w:val="009E1ADF"/>
    <w:rsid w:val="009E21A8"/>
    <w:rsid w:val="009E24AB"/>
    <w:rsid w:val="009E32FA"/>
    <w:rsid w:val="009E347A"/>
    <w:rsid w:val="009E39A6"/>
    <w:rsid w:val="009E3E1E"/>
    <w:rsid w:val="009E3F9E"/>
    <w:rsid w:val="009E4211"/>
    <w:rsid w:val="009E4888"/>
    <w:rsid w:val="009E4C53"/>
    <w:rsid w:val="009E4E3D"/>
    <w:rsid w:val="009E51DE"/>
    <w:rsid w:val="009E5B00"/>
    <w:rsid w:val="009E614D"/>
    <w:rsid w:val="009E624B"/>
    <w:rsid w:val="009E69C8"/>
    <w:rsid w:val="009E6E8E"/>
    <w:rsid w:val="009E70D8"/>
    <w:rsid w:val="009E74E8"/>
    <w:rsid w:val="009E7AD2"/>
    <w:rsid w:val="009F23B7"/>
    <w:rsid w:val="009F241D"/>
    <w:rsid w:val="009F3253"/>
    <w:rsid w:val="009F37E1"/>
    <w:rsid w:val="009F3AD5"/>
    <w:rsid w:val="009F467A"/>
    <w:rsid w:val="009F4CFA"/>
    <w:rsid w:val="009F52B0"/>
    <w:rsid w:val="009F5498"/>
    <w:rsid w:val="009F5C5F"/>
    <w:rsid w:val="009F5DD0"/>
    <w:rsid w:val="009F6203"/>
    <w:rsid w:val="009F63CD"/>
    <w:rsid w:val="009F6654"/>
    <w:rsid w:val="009F6D7C"/>
    <w:rsid w:val="009F6FFC"/>
    <w:rsid w:val="009F7268"/>
    <w:rsid w:val="009F73D6"/>
    <w:rsid w:val="009F7B7C"/>
    <w:rsid w:val="00A0080A"/>
    <w:rsid w:val="00A0092D"/>
    <w:rsid w:val="00A010CD"/>
    <w:rsid w:val="00A0124C"/>
    <w:rsid w:val="00A0168E"/>
    <w:rsid w:val="00A019F6"/>
    <w:rsid w:val="00A01B27"/>
    <w:rsid w:val="00A01B7F"/>
    <w:rsid w:val="00A01D5B"/>
    <w:rsid w:val="00A01F46"/>
    <w:rsid w:val="00A021A5"/>
    <w:rsid w:val="00A022C3"/>
    <w:rsid w:val="00A02D44"/>
    <w:rsid w:val="00A02DFD"/>
    <w:rsid w:val="00A02F51"/>
    <w:rsid w:val="00A03028"/>
    <w:rsid w:val="00A036BA"/>
    <w:rsid w:val="00A03726"/>
    <w:rsid w:val="00A038E1"/>
    <w:rsid w:val="00A03CA1"/>
    <w:rsid w:val="00A03ECB"/>
    <w:rsid w:val="00A04512"/>
    <w:rsid w:val="00A04773"/>
    <w:rsid w:val="00A04EBA"/>
    <w:rsid w:val="00A051AB"/>
    <w:rsid w:val="00A059C6"/>
    <w:rsid w:val="00A05DE9"/>
    <w:rsid w:val="00A06259"/>
    <w:rsid w:val="00A079D4"/>
    <w:rsid w:val="00A10164"/>
    <w:rsid w:val="00A1114E"/>
    <w:rsid w:val="00A11185"/>
    <w:rsid w:val="00A117AC"/>
    <w:rsid w:val="00A11803"/>
    <w:rsid w:val="00A12381"/>
    <w:rsid w:val="00A12A18"/>
    <w:rsid w:val="00A12BDE"/>
    <w:rsid w:val="00A133E1"/>
    <w:rsid w:val="00A13A60"/>
    <w:rsid w:val="00A1401A"/>
    <w:rsid w:val="00A142F8"/>
    <w:rsid w:val="00A150B5"/>
    <w:rsid w:val="00A152E7"/>
    <w:rsid w:val="00A15BD4"/>
    <w:rsid w:val="00A15D4B"/>
    <w:rsid w:val="00A15EAC"/>
    <w:rsid w:val="00A1611E"/>
    <w:rsid w:val="00A164D8"/>
    <w:rsid w:val="00A16C54"/>
    <w:rsid w:val="00A174FA"/>
    <w:rsid w:val="00A179E2"/>
    <w:rsid w:val="00A17EAE"/>
    <w:rsid w:val="00A17FDF"/>
    <w:rsid w:val="00A20263"/>
    <w:rsid w:val="00A204FD"/>
    <w:rsid w:val="00A2129F"/>
    <w:rsid w:val="00A21401"/>
    <w:rsid w:val="00A2163E"/>
    <w:rsid w:val="00A224EC"/>
    <w:rsid w:val="00A226A8"/>
    <w:rsid w:val="00A228D6"/>
    <w:rsid w:val="00A22B06"/>
    <w:rsid w:val="00A22FB3"/>
    <w:rsid w:val="00A23077"/>
    <w:rsid w:val="00A23450"/>
    <w:rsid w:val="00A23555"/>
    <w:rsid w:val="00A237F7"/>
    <w:rsid w:val="00A238C1"/>
    <w:rsid w:val="00A24273"/>
    <w:rsid w:val="00A24586"/>
    <w:rsid w:val="00A261FB"/>
    <w:rsid w:val="00A26B74"/>
    <w:rsid w:val="00A26B94"/>
    <w:rsid w:val="00A27121"/>
    <w:rsid w:val="00A27306"/>
    <w:rsid w:val="00A276AF"/>
    <w:rsid w:val="00A27A3F"/>
    <w:rsid w:val="00A27B88"/>
    <w:rsid w:val="00A27BFD"/>
    <w:rsid w:val="00A305C3"/>
    <w:rsid w:val="00A305CD"/>
    <w:rsid w:val="00A30A76"/>
    <w:rsid w:val="00A31028"/>
    <w:rsid w:val="00A31977"/>
    <w:rsid w:val="00A319AC"/>
    <w:rsid w:val="00A329E0"/>
    <w:rsid w:val="00A32F79"/>
    <w:rsid w:val="00A332FA"/>
    <w:rsid w:val="00A33329"/>
    <w:rsid w:val="00A33588"/>
    <w:rsid w:val="00A3371A"/>
    <w:rsid w:val="00A33B34"/>
    <w:rsid w:val="00A33FFB"/>
    <w:rsid w:val="00A343A2"/>
    <w:rsid w:val="00A34E54"/>
    <w:rsid w:val="00A35388"/>
    <w:rsid w:val="00A35422"/>
    <w:rsid w:val="00A354D6"/>
    <w:rsid w:val="00A357B1"/>
    <w:rsid w:val="00A358B6"/>
    <w:rsid w:val="00A359C5"/>
    <w:rsid w:val="00A36071"/>
    <w:rsid w:val="00A36072"/>
    <w:rsid w:val="00A360C3"/>
    <w:rsid w:val="00A3612C"/>
    <w:rsid w:val="00A3627B"/>
    <w:rsid w:val="00A36A7D"/>
    <w:rsid w:val="00A37171"/>
    <w:rsid w:val="00A37249"/>
    <w:rsid w:val="00A37785"/>
    <w:rsid w:val="00A37CCF"/>
    <w:rsid w:val="00A401F2"/>
    <w:rsid w:val="00A406A3"/>
    <w:rsid w:val="00A41128"/>
    <w:rsid w:val="00A4195C"/>
    <w:rsid w:val="00A42282"/>
    <w:rsid w:val="00A42594"/>
    <w:rsid w:val="00A42D5A"/>
    <w:rsid w:val="00A42E45"/>
    <w:rsid w:val="00A43584"/>
    <w:rsid w:val="00A43BD2"/>
    <w:rsid w:val="00A43C9E"/>
    <w:rsid w:val="00A43D46"/>
    <w:rsid w:val="00A43D65"/>
    <w:rsid w:val="00A43DD7"/>
    <w:rsid w:val="00A43E9A"/>
    <w:rsid w:val="00A43F2C"/>
    <w:rsid w:val="00A43F76"/>
    <w:rsid w:val="00A44AB4"/>
    <w:rsid w:val="00A4543B"/>
    <w:rsid w:val="00A454AD"/>
    <w:rsid w:val="00A4553E"/>
    <w:rsid w:val="00A459CF"/>
    <w:rsid w:val="00A461CB"/>
    <w:rsid w:val="00A4635E"/>
    <w:rsid w:val="00A46483"/>
    <w:rsid w:val="00A4680D"/>
    <w:rsid w:val="00A46B9D"/>
    <w:rsid w:val="00A46BB2"/>
    <w:rsid w:val="00A46F80"/>
    <w:rsid w:val="00A47143"/>
    <w:rsid w:val="00A479A0"/>
    <w:rsid w:val="00A47CAD"/>
    <w:rsid w:val="00A47E29"/>
    <w:rsid w:val="00A50940"/>
    <w:rsid w:val="00A50986"/>
    <w:rsid w:val="00A5127B"/>
    <w:rsid w:val="00A515CF"/>
    <w:rsid w:val="00A517A3"/>
    <w:rsid w:val="00A51DE8"/>
    <w:rsid w:val="00A51F1C"/>
    <w:rsid w:val="00A525C5"/>
    <w:rsid w:val="00A529DF"/>
    <w:rsid w:val="00A52A40"/>
    <w:rsid w:val="00A52C6A"/>
    <w:rsid w:val="00A52E89"/>
    <w:rsid w:val="00A53A49"/>
    <w:rsid w:val="00A53D1A"/>
    <w:rsid w:val="00A53E76"/>
    <w:rsid w:val="00A5406C"/>
    <w:rsid w:val="00A54465"/>
    <w:rsid w:val="00A54B66"/>
    <w:rsid w:val="00A556EE"/>
    <w:rsid w:val="00A55E08"/>
    <w:rsid w:val="00A566A1"/>
    <w:rsid w:val="00A56892"/>
    <w:rsid w:val="00A56A48"/>
    <w:rsid w:val="00A56E53"/>
    <w:rsid w:val="00A56F39"/>
    <w:rsid w:val="00A57C0F"/>
    <w:rsid w:val="00A6019D"/>
    <w:rsid w:val="00A606C6"/>
    <w:rsid w:val="00A61384"/>
    <w:rsid w:val="00A61386"/>
    <w:rsid w:val="00A615AF"/>
    <w:rsid w:val="00A61899"/>
    <w:rsid w:val="00A61C0D"/>
    <w:rsid w:val="00A61CAE"/>
    <w:rsid w:val="00A62A2A"/>
    <w:rsid w:val="00A6319C"/>
    <w:rsid w:val="00A6377B"/>
    <w:rsid w:val="00A63ABF"/>
    <w:rsid w:val="00A63CDD"/>
    <w:rsid w:val="00A63ED0"/>
    <w:rsid w:val="00A64648"/>
    <w:rsid w:val="00A65057"/>
    <w:rsid w:val="00A6529E"/>
    <w:rsid w:val="00A65989"/>
    <w:rsid w:val="00A65B02"/>
    <w:rsid w:val="00A65FFE"/>
    <w:rsid w:val="00A66174"/>
    <w:rsid w:val="00A6651A"/>
    <w:rsid w:val="00A668D4"/>
    <w:rsid w:val="00A67494"/>
    <w:rsid w:val="00A70000"/>
    <w:rsid w:val="00A70652"/>
    <w:rsid w:val="00A707F3"/>
    <w:rsid w:val="00A70BEC"/>
    <w:rsid w:val="00A70EC6"/>
    <w:rsid w:val="00A7198C"/>
    <w:rsid w:val="00A71CA6"/>
    <w:rsid w:val="00A71E53"/>
    <w:rsid w:val="00A7258A"/>
    <w:rsid w:val="00A72BDB"/>
    <w:rsid w:val="00A7317C"/>
    <w:rsid w:val="00A737A2"/>
    <w:rsid w:val="00A73921"/>
    <w:rsid w:val="00A73B86"/>
    <w:rsid w:val="00A754FF"/>
    <w:rsid w:val="00A755C5"/>
    <w:rsid w:val="00A76032"/>
    <w:rsid w:val="00A76AA5"/>
    <w:rsid w:val="00A7713C"/>
    <w:rsid w:val="00A773EA"/>
    <w:rsid w:val="00A774A9"/>
    <w:rsid w:val="00A774F9"/>
    <w:rsid w:val="00A77C40"/>
    <w:rsid w:val="00A803E5"/>
    <w:rsid w:val="00A8081D"/>
    <w:rsid w:val="00A81079"/>
    <w:rsid w:val="00A819D8"/>
    <w:rsid w:val="00A81A9C"/>
    <w:rsid w:val="00A81B92"/>
    <w:rsid w:val="00A81E36"/>
    <w:rsid w:val="00A83378"/>
    <w:rsid w:val="00A8371A"/>
    <w:rsid w:val="00A83881"/>
    <w:rsid w:val="00A83E97"/>
    <w:rsid w:val="00A84399"/>
    <w:rsid w:val="00A84D70"/>
    <w:rsid w:val="00A8510D"/>
    <w:rsid w:val="00A852E4"/>
    <w:rsid w:val="00A8560A"/>
    <w:rsid w:val="00A85678"/>
    <w:rsid w:val="00A8612D"/>
    <w:rsid w:val="00A86402"/>
    <w:rsid w:val="00A869FF"/>
    <w:rsid w:val="00A86D6B"/>
    <w:rsid w:val="00A86EE3"/>
    <w:rsid w:val="00A8719A"/>
    <w:rsid w:val="00A8793F"/>
    <w:rsid w:val="00A87C19"/>
    <w:rsid w:val="00A91281"/>
    <w:rsid w:val="00A912B4"/>
    <w:rsid w:val="00A91347"/>
    <w:rsid w:val="00A91A6A"/>
    <w:rsid w:val="00A91E6D"/>
    <w:rsid w:val="00A92293"/>
    <w:rsid w:val="00A92C2D"/>
    <w:rsid w:val="00A92F64"/>
    <w:rsid w:val="00A92FC2"/>
    <w:rsid w:val="00A93831"/>
    <w:rsid w:val="00A9404A"/>
    <w:rsid w:val="00A940E7"/>
    <w:rsid w:val="00A948C3"/>
    <w:rsid w:val="00A94ADD"/>
    <w:rsid w:val="00A94C5D"/>
    <w:rsid w:val="00A950C7"/>
    <w:rsid w:val="00A959C0"/>
    <w:rsid w:val="00A95A5F"/>
    <w:rsid w:val="00A95CFA"/>
    <w:rsid w:val="00A95ED7"/>
    <w:rsid w:val="00A96026"/>
    <w:rsid w:val="00A96286"/>
    <w:rsid w:val="00A96472"/>
    <w:rsid w:val="00A966D7"/>
    <w:rsid w:val="00A96D6C"/>
    <w:rsid w:val="00A974D4"/>
    <w:rsid w:val="00A9752A"/>
    <w:rsid w:val="00A9752E"/>
    <w:rsid w:val="00A97941"/>
    <w:rsid w:val="00A97E6B"/>
    <w:rsid w:val="00A97E8A"/>
    <w:rsid w:val="00AA0AB3"/>
    <w:rsid w:val="00AA0BD6"/>
    <w:rsid w:val="00AA1FDD"/>
    <w:rsid w:val="00AA275B"/>
    <w:rsid w:val="00AA2A3A"/>
    <w:rsid w:val="00AA2D10"/>
    <w:rsid w:val="00AA314F"/>
    <w:rsid w:val="00AA37A8"/>
    <w:rsid w:val="00AA3A66"/>
    <w:rsid w:val="00AA41D6"/>
    <w:rsid w:val="00AA49A6"/>
    <w:rsid w:val="00AA4E62"/>
    <w:rsid w:val="00AA600F"/>
    <w:rsid w:val="00AA636E"/>
    <w:rsid w:val="00AA690C"/>
    <w:rsid w:val="00AA6C49"/>
    <w:rsid w:val="00AA6CFA"/>
    <w:rsid w:val="00AA7757"/>
    <w:rsid w:val="00AB00F0"/>
    <w:rsid w:val="00AB0364"/>
    <w:rsid w:val="00AB0CB6"/>
    <w:rsid w:val="00AB0F75"/>
    <w:rsid w:val="00AB10DD"/>
    <w:rsid w:val="00AB13D7"/>
    <w:rsid w:val="00AB1D85"/>
    <w:rsid w:val="00AB1E8D"/>
    <w:rsid w:val="00AB2698"/>
    <w:rsid w:val="00AB324A"/>
    <w:rsid w:val="00AB3583"/>
    <w:rsid w:val="00AB4DEC"/>
    <w:rsid w:val="00AB4E11"/>
    <w:rsid w:val="00AB5108"/>
    <w:rsid w:val="00AB5510"/>
    <w:rsid w:val="00AB5655"/>
    <w:rsid w:val="00AB58BC"/>
    <w:rsid w:val="00AB5C48"/>
    <w:rsid w:val="00AB5FAB"/>
    <w:rsid w:val="00AB6005"/>
    <w:rsid w:val="00AB6112"/>
    <w:rsid w:val="00AB63E3"/>
    <w:rsid w:val="00AB656C"/>
    <w:rsid w:val="00AB6F22"/>
    <w:rsid w:val="00AB76D1"/>
    <w:rsid w:val="00AB7FAF"/>
    <w:rsid w:val="00AC01B6"/>
    <w:rsid w:val="00AC0AA6"/>
    <w:rsid w:val="00AC0FEE"/>
    <w:rsid w:val="00AC2031"/>
    <w:rsid w:val="00AC20D4"/>
    <w:rsid w:val="00AC214C"/>
    <w:rsid w:val="00AC2275"/>
    <w:rsid w:val="00AC2AAF"/>
    <w:rsid w:val="00AC2E64"/>
    <w:rsid w:val="00AC2F82"/>
    <w:rsid w:val="00AC321D"/>
    <w:rsid w:val="00AC34AE"/>
    <w:rsid w:val="00AC352B"/>
    <w:rsid w:val="00AC3588"/>
    <w:rsid w:val="00AC3B1D"/>
    <w:rsid w:val="00AC4381"/>
    <w:rsid w:val="00AC48B4"/>
    <w:rsid w:val="00AC4C13"/>
    <w:rsid w:val="00AC4D56"/>
    <w:rsid w:val="00AC4FBE"/>
    <w:rsid w:val="00AC5515"/>
    <w:rsid w:val="00AC5E7D"/>
    <w:rsid w:val="00AC600A"/>
    <w:rsid w:val="00AC6363"/>
    <w:rsid w:val="00AC6809"/>
    <w:rsid w:val="00AC6B08"/>
    <w:rsid w:val="00AC7BD0"/>
    <w:rsid w:val="00AC7C02"/>
    <w:rsid w:val="00AD049D"/>
    <w:rsid w:val="00AD092E"/>
    <w:rsid w:val="00AD094A"/>
    <w:rsid w:val="00AD0FB7"/>
    <w:rsid w:val="00AD1128"/>
    <w:rsid w:val="00AD12D4"/>
    <w:rsid w:val="00AD17B6"/>
    <w:rsid w:val="00AD18B2"/>
    <w:rsid w:val="00AD18D9"/>
    <w:rsid w:val="00AD24FF"/>
    <w:rsid w:val="00AD2594"/>
    <w:rsid w:val="00AD2889"/>
    <w:rsid w:val="00AD2A14"/>
    <w:rsid w:val="00AD2AC9"/>
    <w:rsid w:val="00AD31B7"/>
    <w:rsid w:val="00AD3CB3"/>
    <w:rsid w:val="00AD3FBD"/>
    <w:rsid w:val="00AD4520"/>
    <w:rsid w:val="00AD4CF0"/>
    <w:rsid w:val="00AD4E44"/>
    <w:rsid w:val="00AD65AA"/>
    <w:rsid w:val="00AD6670"/>
    <w:rsid w:val="00AD7007"/>
    <w:rsid w:val="00AE06C8"/>
    <w:rsid w:val="00AE0861"/>
    <w:rsid w:val="00AE0DB3"/>
    <w:rsid w:val="00AE243B"/>
    <w:rsid w:val="00AE262B"/>
    <w:rsid w:val="00AE3480"/>
    <w:rsid w:val="00AE3497"/>
    <w:rsid w:val="00AE3508"/>
    <w:rsid w:val="00AE3672"/>
    <w:rsid w:val="00AE3EEB"/>
    <w:rsid w:val="00AE44F8"/>
    <w:rsid w:val="00AE4A91"/>
    <w:rsid w:val="00AE4ACF"/>
    <w:rsid w:val="00AE5480"/>
    <w:rsid w:val="00AE5D46"/>
    <w:rsid w:val="00AE60CC"/>
    <w:rsid w:val="00AE6153"/>
    <w:rsid w:val="00AE6242"/>
    <w:rsid w:val="00AE6E81"/>
    <w:rsid w:val="00AE7135"/>
    <w:rsid w:val="00AE7A75"/>
    <w:rsid w:val="00AE7E19"/>
    <w:rsid w:val="00AE7F3E"/>
    <w:rsid w:val="00AF12CE"/>
    <w:rsid w:val="00AF185A"/>
    <w:rsid w:val="00AF1966"/>
    <w:rsid w:val="00AF1BAE"/>
    <w:rsid w:val="00AF1FA4"/>
    <w:rsid w:val="00AF1FE8"/>
    <w:rsid w:val="00AF2282"/>
    <w:rsid w:val="00AF2A05"/>
    <w:rsid w:val="00AF2A3D"/>
    <w:rsid w:val="00AF330C"/>
    <w:rsid w:val="00AF3609"/>
    <w:rsid w:val="00AF37FA"/>
    <w:rsid w:val="00AF3E02"/>
    <w:rsid w:val="00AF426E"/>
    <w:rsid w:val="00AF42FB"/>
    <w:rsid w:val="00AF4349"/>
    <w:rsid w:val="00AF448C"/>
    <w:rsid w:val="00AF4C47"/>
    <w:rsid w:val="00AF5043"/>
    <w:rsid w:val="00AF697E"/>
    <w:rsid w:val="00AF714E"/>
    <w:rsid w:val="00AF73B0"/>
    <w:rsid w:val="00AF7AB5"/>
    <w:rsid w:val="00B0042B"/>
    <w:rsid w:val="00B006F5"/>
    <w:rsid w:val="00B0089B"/>
    <w:rsid w:val="00B01169"/>
    <w:rsid w:val="00B0167A"/>
    <w:rsid w:val="00B01B33"/>
    <w:rsid w:val="00B01D90"/>
    <w:rsid w:val="00B01D94"/>
    <w:rsid w:val="00B0248F"/>
    <w:rsid w:val="00B02600"/>
    <w:rsid w:val="00B028F3"/>
    <w:rsid w:val="00B02ABD"/>
    <w:rsid w:val="00B0303F"/>
    <w:rsid w:val="00B033FA"/>
    <w:rsid w:val="00B03A22"/>
    <w:rsid w:val="00B0428F"/>
    <w:rsid w:val="00B049B2"/>
    <w:rsid w:val="00B04F85"/>
    <w:rsid w:val="00B059BD"/>
    <w:rsid w:val="00B05FDD"/>
    <w:rsid w:val="00B05FE6"/>
    <w:rsid w:val="00B060C9"/>
    <w:rsid w:val="00B06A1F"/>
    <w:rsid w:val="00B071AE"/>
    <w:rsid w:val="00B072C6"/>
    <w:rsid w:val="00B0769D"/>
    <w:rsid w:val="00B079B6"/>
    <w:rsid w:val="00B07CDC"/>
    <w:rsid w:val="00B10409"/>
    <w:rsid w:val="00B10594"/>
    <w:rsid w:val="00B10ECD"/>
    <w:rsid w:val="00B10F75"/>
    <w:rsid w:val="00B112F7"/>
    <w:rsid w:val="00B115A0"/>
    <w:rsid w:val="00B12A1B"/>
    <w:rsid w:val="00B138C5"/>
    <w:rsid w:val="00B146F2"/>
    <w:rsid w:val="00B14924"/>
    <w:rsid w:val="00B14C57"/>
    <w:rsid w:val="00B151F8"/>
    <w:rsid w:val="00B15393"/>
    <w:rsid w:val="00B155E2"/>
    <w:rsid w:val="00B164FD"/>
    <w:rsid w:val="00B1657B"/>
    <w:rsid w:val="00B17F13"/>
    <w:rsid w:val="00B17FA8"/>
    <w:rsid w:val="00B206F1"/>
    <w:rsid w:val="00B218EF"/>
    <w:rsid w:val="00B21BB5"/>
    <w:rsid w:val="00B2237C"/>
    <w:rsid w:val="00B229D8"/>
    <w:rsid w:val="00B22BCD"/>
    <w:rsid w:val="00B22C33"/>
    <w:rsid w:val="00B2385F"/>
    <w:rsid w:val="00B238F9"/>
    <w:rsid w:val="00B23AA5"/>
    <w:rsid w:val="00B240B1"/>
    <w:rsid w:val="00B24158"/>
    <w:rsid w:val="00B25548"/>
    <w:rsid w:val="00B25773"/>
    <w:rsid w:val="00B25861"/>
    <w:rsid w:val="00B25D07"/>
    <w:rsid w:val="00B25DA4"/>
    <w:rsid w:val="00B26848"/>
    <w:rsid w:val="00B26960"/>
    <w:rsid w:val="00B26B0C"/>
    <w:rsid w:val="00B26BA3"/>
    <w:rsid w:val="00B2764B"/>
    <w:rsid w:val="00B27FA2"/>
    <w:rsid w:val="00B3078B"/>
    <w:rsid w:val="00B317D1"/>
    <w:rsid w:val="00B32517"/>
    <w:rsid w:val="00B32719"/>
    <w:rsid w:val="00B3290A"/>
    <w:rsid w:val="00B32AD0"/>
    <w:rsid w:val="00B33029"/>
    <w:rsid w:val="00B331E6"/>
    <w:rsid w:val="00B3320D"/>
    <w:rsid w:val="00B333DF"/>
    <w:rsid w:val="00B33960"/>
    <w:rsid w:val="00B339B8"/>
    <w:rsid w:val="00B33BC7"/>
    <w:rsid w:val="00B33FD0"/>
    <w:rsid w:val="00B352AF"/>
    <w:rsid w:val="00B36278"/>
    <w:rsid w:val="00B365D1"/>
    <w:rsid w:val="00B36CA1"/>
    <w:rsid w:val="00B375C8"/>
    <w:rsid w:val="00B375CD"/>
    <w:rsid w:val="00B37906"/>
    <w:rsid w:val="00B37ADA"/>
    <w:rsid w:val="00B37C32"/>
    <w:rsid w:val="00B37F5F"/>
    <w:rsid w:val="00B404A0"/>
    <w:rsid w:val="00B405D9"/>
    <w:rsid w:val="00B4089E"/>
    <w:rsid w:val="00B40900"/>
    <w:rsid w:val="00B40AAE"/>
    <w:rsid w:val="00B40BEF"/>
    <w:rsid w:val="00B40C7F"/>
    <w:rsid w:val="00B4134F"/>
    <w:rsid w:val="00B41772"/>
    <w:rsid w:val="00B4352B"/>
    <w:rsid w:val="00B436CA"/>
    <w:rsid w:val="00B447D5"/>
    <w:rsid w:val="00B45620"/>
    <w:rsid w:val="00B4580D"/>
    <w:rsid w:val="00B45A6B"/>
    <w:rsid w:val="00B45F2C"/>
    <w:rsid w:val="00B46A97"/>
    <w:rsid w:val="00B4767D"/>
    <w:rsid w:val="00B47999"/>
    <w:rsid w:val="00B50432"/>
    <w:rsid w:val="00B50587"/>
    <w:rsid w:val="00B50796"/>
    <w:rsid w:val="00B50D1B"/>
    <w:rsid w:val="00B50E96"/>
    <w:rsid w:val="00B515C3"/>
    <w:rsid w:val="00B51E02"/>
    <w:rsid w:val="00B52108"/>
    <w:rsid w:val="00B52472"/>
    <w:rsid w:val="00B52596"/>
    <w:rsid w:val="00B52737"/>
    <w:rsid w:val="00B5289E"/>
    <w:rsid w:val="00B529A3"/>
    <w:rsid w:val="00B53298"/>
    <w:rsid w:val="00B53382"/>
    <w:rsid w:val="00B5399F"/>
    <w:rsid w:val="00B53CC0"/>
    <w:rsid w:val="00B53E1E"/>
    <w:rsid w:val="00B5451D"/>
    <w:rsid w:val="00B54E98"/>
    <w:rsid w:val="00B55A69"/>
    <w:rsid w:val="00B55ACE"/>
    <w:rsid w:val="00B55D3F"/>
    <w:rsid w:val="00B5607C"/>
    <w:rsid w:val="00B57BEB"/>
    <w:rsid w:val="00B57C32"/>
    <w:rsid w:val="00B609A5"/>
    <w:rsid w:val="00B60BEE"/>
    <w:rsid w:val="00B60BF3"/>
    <w:rsid w:val="00B610A3"/>
    <w:rsid w:val="00B61125"/>
    <w:rsid w:val="00B612EF"/>
    <w:rsid w:val="00B61323"/>
    <w:rsid w:val="00B6214C"/>
    <w:rsid w:val="00B62177"/>
    <w:rsid w:val="00B627D9"/>
    <w:rsid w:val="00B62A61"/>
    <w:rsid w:val="00B62D36"/>
    <w:rsid w:val="00B63F8D"/>
    <w:rsid w:val="00B6403A"/>
    <w:rsid w:val="00B64AAE"/>
    <w:rsid w:val="00B64D36"/>
    <w:rsid w:val="00B650D8"/>
    <w:rsid w:val="00B65120"/>
    <w:rsid w:val="00B6548B"/>
    <w:rsid w:val="00B65F3B"/>
    <w:rsid w:val="00B660D1"/>
    <w:rsid w:val="00B66111"/>
    <w:rsid w:val="00B66113"/>
    <w:rsid w:val="00B66193"/>
    <w:rsid w:val="00B677E0"/>
    <w:rsid w:val="00B70571"/>
    <w:rsid w:val="00B70628"/>
    <w:rsid w:val="00B706FF"/>
    <w:rsid w:val="00B70941"/>
    <w:rsid w:val="00B71605"/>
    <w:rsid w:val="00B72020"/>
    <w:rsid w:val="00B72430"/>
    <w:rsid w:val="00B724F7"/>
    <w:rsid w:val="00B72BB2"/>
    <w:rsid w:val="00B738EB"/>
    <w:rsid w:val="00B73A4F"/>
    <w:rsid w:val="00B7454B"/>
    <w:rsid w:val="00B7479D"/>
    <w:rsid w:val="00B754E6"/>
    <w:rsid w:val="00B75A54"/>
    <w:rsid w:val="00B760F4"/>
    <w:rsid w:val="00B7685E"/>
    <w:rsid w:val="00B768C2"/>
    <w:rsid w:val="00B77E82"/>
    <w:rsid w:val="00B77FE3"/>
    <w:rsid w:val="00B8036A"/>
    <w:rsid w:val="00B80866"/>
    <w:rsid w:val="00B80DFA"/>
    <w:rsid w:val="00B81CF4"/>
    <w:rsid w:val="00B821C3"/>
    <w:rsid w:val="00B82646"/>
    <w:rsid w:val="00B829B4"/>
    <w:rsid w:val="00B83726"/>
    <w:rsid w:val="00B84637"/>
    <w:rsid w:val="00B84694"/>
    <w:rsid w:val="00B846A9"/>
    <w:rsid w:val="00B84EBF"/>
    <w:rsid w:val="00B8501D"/>
    <w:rsid w:val="00B859B8"/>
    <w:rsid w:val="00B85CD4"/>
    <w:rsid w:val="00B87034"/>
    <w:rsid w:val="00B8760E"/>
    <w:rsid w:val="00B876BF"/>
    <w:rsid w:val="00B87E73"/>
    <w:rsid w:val="00B90726"/>
    <w:rsid w:val="00B91325"/>
    <w:rsid w:val="00B916F6"/>
    <w:rsid w:val="00B91857"/>
    <w:rsid w:val="00B918C3"/>
    <w:rsid w:val="00B91D73"/>
    <w:rsid w:val="00B91FA0"/>
    <w:rsid w:val="00B92651"/>
    <w:rsid w:val="00B928C4"/>
    <w:rsid w:val="00B928E3"/>
    <w:rsid w:val="00B92A64"/>
    <w:rsid w:val="00B92FCB"/>
    <w:rsid w:val="00B93409"/>
    <w:rsid w:val="00B936D1"/>
    <w:rsid w:val="00B93E69"/>
    <w:rsid w:val="00B9452E"/>
    <w:rsid w:val="00B9529B"/>
    <w:rsid w:val="00B95802"/>
    <w:rsid w:val="00B96112"/>
    <w:rsid w:val="00B9645B"/>
    <w:rsid w:val="00B96A08"/>
    <w:rsid w:val="00B96B6B"/>
    <w:rsid w:val="00B970EE"/>
    <w:rsid w:val="00B9731A"/>
    <w:rsid w:val="00B97664"/>
    <w:rsid w:val="00B97800"/>
    <w:rsid w:val="00B97A32"/>
    <w:rsid w:val="00BA0542"/>
    <w:rsid w:val="00BA0673"/>
    <w:rsid w:val="00BA0950"/>
    <w:rsid w:val="00BA0BA0"/>
    <w:rsid w:val="00BA1C50"/>
    <w:rsid w:val="00BA1CB4"/>
    <w:rsid w:val="00BA1E53"/>
    <w:rsid w:val="00BA25AD"/>
    <w:rsid w:val="00BA2C79"/>
    <w:rsid w:val="00BA3103"/>
    <w:rsid w:val="00BA310E"/>
    <w:rsid w:val="00BA3510"/>
    <w:rsid w:val="00BA3F17"/>
    <w:rsid w:val="00BA41C7"/>
    <w:rsid w:val="00BA4AA5"/>
    <w:rsid w:val="00BA5F3F"/>
    <w:rsid w:val="00BA5F42"/>
    <w:rsid w:val="00BA6328"/>
    <w:rsid w:val="00BA6E35"/>
    <w:rsid w:val="00BA7302"/>
    <w:rsid w:val="00BA79A4"/>
    <w:rsid w:val="00BA7FA5"/>
    <w:rsid w:val="00BB06F4"/>
    <w:rsid w:val="00BB0B33"/>
    <w:rsid w:val="00BB0DB1"/>
    <w:rsid w:val="00BB1148"/>
    <w:rsid w:val="00BB2331"/>
    <w:rsid w:val="00BB23BE"/>
    <w:rsid w:val="00BB23DF"/>
    <w:rsid w:val="00BB2A11"/>
    <w:rsid w:val="00BB2DBF"/>
    <w:rsid w:val="00BB319F"/>
    <w:rsid w:val="00BB3445"/>
    <w:rsid w:val="00BB3601"/>
    <w:rsid w:val="00BB3649"/>
    <w:rsid w:val="00BB37A7"/>
    <w:rsid w:val="00BB4275"/>
    <w:rsid w:val="00BB429C"/>
    <w:rsid w:val="00BB488E"/>
    <w:rsid w:val="00BB4F0F"/>
    <w:rsid w:val="00BB5D72"/>
    <w:rsid w:val="00BB610C"/>
    <w:rsid w:val="00BB61EC"/>
    <w:rsid w:val="00BB723D"/>
    <w:rsid w:val="00BB7406"/>
    <w:rsid w:val="00BB7617"/>
    <w:rsid w:val="00BB7B25"/>
    <w:rsid w:val="00BC009B"/>
    <w:rsid w:val="00BC0CF7"/>
    <w:rsid w:val="00BC173F"/>
    <w:rsid w:val="00BC1B64"/>
    <w:rsid w:val="00BC1DC1"/>
    <w:rsid w:val="00BC1EE7"/>
    <w:rsid w:val="00BC2E5C"/>
    <w:rsid w:val="00BC38AA"/>
    <w:rsid w:val="00BC3A9B"/>
    <w:rsid w:val="00BC4354"/>
    <w:rsid w:val="00BC43FB"/>
    <w:rsid w:val="00BC4506"/>
    <w:rsid w:val="00BC464B"/>
    <w:rsid w:val="00BC4951"/>
    <w:rsid w:val="00BC4E5E"/>
    <w:rsid w:val="00BC5048"/>
    <w:rsid w:val="00BC55E4"/>
    <w:rsid w:val="00BC57F2"/>
    <w:rsid w:val="00BC5BDC"/>
    <w:rsid w:val="00BC6813"/>
    <w:rsid w:val="00BC68D7"/>
    <w:rsid w:val="00BC7859"/>
    <w:rsid w:val="00BC78DA"/>
    <w:rsid w:val="00BC7BD6"/>
    <w:rsid w:val="00BD0270"/>
    <w:rsid w:val="00BD0EFE"/>
    <w:rsid w:val="00BD16A2"/>
    <w:rsid w:val="00BD1FF7"/>
    <w:rsid w:val="00BD2815"/>
    <w:rsid w:val="00BD2FCE"/>
    <w:rsid w:val="00BD3979"/>
    <w:rsid w:val="00BD3F58"/>
    <w:rsid w:val="00BD49B4"/>
    <w:rsid w:val="00BD4CFB"/>
    <w:rsid w:val="00BD4E98"/>
    <w:rsid w:val="00BD4EE6"/>
    <w:rsid w:val="00BD568B"/>
    <w:rsid w:val="00BD6B9A"/>
    <w:rsid w:val="00BD75C5"/>
    <w:rsid w:val="00BD7705"/>
    <w:rsid w:val="00BD7FAA"/>
    <w:rsid w:val="00BE034E"/>
    <w:rsid w:val="00BE062E"/>
    <w:rsid w:val="00BE091C"/>
    <w:rsid w:val="00BE1115"/>
    <w:rsid w:val="00BE1DC6"/>
    <w:rsid w:val="00BE2554"/>
    <w:rsid w:val="00BE2601"/>
    <w:rsid w:val="00BE287E"/>
    <w:rsid w:val="00BE28F8"/>
    <w:rsid w:val="00BE2E06"/>
    <w:rsid w:val="00BE3445"/>
    <w:rsid w:val="00BE47B6"/>
    <w:rsid w:val="00BE48D2"/>
    <w:rsid w:val="00BE4B36"/>
    <w:rsid w:val="00BE5440"/>
    <w:rsid w:val="00BE580F"/>
    <w:rsid w:val="00BE5AC3"/>
    <w:rsid w:val="00BE5C70"/>
    <w:rsid w:val="00BE701A"/>
    <w:rsid w:val="00BE78AE"/>
    <w:rsid w:val="00BE7EE9"/>
    <w:rsid w:val="00BE7F66"/>
    <w:rsid w:val="00BE7FE6"/>
    <w:rsid w:val="00BF085B"/>
    <w:rsid w:val="00BF0AAD"/>
    <w:rsid w:val="00BF1009"/>
    <w:rsid w:val="00BF1ADA"/>
    <w:rsid w:val="00BF1EE4"/>
    <w:rsid w:val="00BF216E"/>
    <w:rsid w:val="00BF249E"/>
    <w:rsid w:val="00BF2A50"/>
    <w:rsid w:val="00BF45B7"/>
    <w:rsid w:val="00BF4B03"/>
    <w:rsid w:val="00BF4F28"/>
    <w:rsid w:val="00BF5A74"/>
    <w:rsid w:val="00BF5B30"/>
    <w:rsid w:val="00BF65A3"/>
    <w:rsid w:val="00BF6ED7"/>
    <w:rsid w:val="00BF7FD5"/>
    <w:rsid w:val="00C00239"/>
    <w:rsid w:val="00C002E1"/>
    <w:rsid w:val="00C00572"/>
    <w:rsid w:val="00C00933"/>
    <w:rsid w:val="00C00D45"/>
    <w:rsid w:val="00C00D85"/>
    <w:rsid w:val="00C0148E"/>
    <w:rsid w:val="00C01A4A"/>
    <w:rsid w:val="00C020C4"/>
    <w:rsid w:val="00C02571"/>
    <w:rsid w:val="00C02997"/>
    <w:rsid w:val="00C029BE"/>
    <w:rsid w:val="00C02C12"/>
    <w:rsid w:val="00C02E44"/>
    <w:rsid w:val="00C032B7"/>
    <w:rsid w:val="00C04294"/>
    <w:rsid w:val="00C04A53"/>
    <w:rsid w:val="00C04A56"/>
    <w:rsid w:val="00C0570A"/>
    <w:rsid w:val="00C05882"/>
    <w:rsid w:val="00C0630E"/>
    <w:rsid w:val="00C0665A"/>
    <w:rsid w:val="00C06D56"/>
    <w:rsid w:val="00C071A1"/>
    <w:rsid w:val="00C072C9"/>
    <w:rsid w:val="00C07510"/>
    <w:rsid w:val="00C07BC2"/>
    <w:rsid w:val="00C07D85"/>
    <w:rsid w:val="00C10781"/>
    <w:rsid w:val="00C114DE"/>
    <w:rsid w:val="00C116D6"/>
    <w:rsid w:val="00C11997"/>
    <w:rsid w:val="00C119A2"/>
    <w:rsid w:val="00C11E73"/>
    <w:rsid w:val="00C12A65"/>
    <w:rsid w:val="00C12D1C"/>
    <w:rsid w:val="00C12DC8"/>
    <w:rsid w:val="00C130D5"/>
    <w:rsid w:val="00C134CE"/>
    <w:rsid w:val="00C137D7"/>
    <w:rsid w:val="00C14516"/>
    <w:rsid w:val="00C14525"/>
    <w:rsid w:val="00C14A51"/>
    <w:rsid w:val="00C1546C"/>
    <w:rsid w:val="00C15645"/>
    <w:rsid w:val="00C156C8"/>
    <w:rsid w:val="00C1579A"/>
    <w:rsid w:val="00C157B1"/>
    <w:rsid w:val="00C15E00"/>
    <w:rsid w:val="00C15F94"/>
    <w:rsid w:val="00C164DE"/>
    <w:rsid w:val="00C16695"/>
    <w:rsid w:val="00C1685F"/>
    <w:rsid w:val="00C16BD5"/>
    <w:rsid w:val="00C17015"/>
    <w:rsid w:val="00C171BD"/>
    <w:rsid w:val="00C17360"/>
    <w:rsid w:val="00C174EC"/>
    <w:rsid w:val="00C17536"/>
    <w:rsid w:val="00C17F70"/>
    <w:rsid w:val="00C2044A"/>
    <w:rsid w:val="00C214A9"/>
    <w:rsid w:val="00C2184C"/>
    <w:rsid w:val="00C2188F"/>
    <w:rsid w:val="00C21BCA"/>
    <w:rsid w:val="00C21F96"/>
    <w:rsid w:val="00C22B19"/>
    <w:rsid w:val="00C232C5"/>
    <w:rsid w:val="00C232F2"/>
    <w:rsid w:val="00C23322"/>
    <w:rsid w:val="00C2380D"/>
    <w:rsid w:val="00C23DCF"/>
    <w:rsid w:val="00C23FE1"/>
    <w:rsid w:val="00C24E11"/>
    <w:rsid w:val="00C2538D"/>
    <w:rsid w:val="00C2562B"/>
    <w:rsid w:val="00C25709"/>
    <w:rsid w:val="00C26A6B"/>
    <w:rsid w:val="00C270D6"/>
    <w:rsid w:val="00C27265"/>
    <w:rsid w:val="00C2750A"/>
    <w:rsid w:val="00C275EF"/>
    <w:rsid w:val="00C27866"/>
    <w:rsid w:val="00C27A18"/>
    <w:rsid w:val="00C27A41"/>
    <w:rsid w:val="00C30008"/>
    <w:rsid w:val="00C30442"/>
    <w:rsid w:val="00C305C9"/>
    <w:rsid w:val="00C30C2B"/>
    <w:rsid w:val="00C31F7E"/>
    <w:rsid w:val="00C322E5"/>
    <w:rsid w:val="00C32357"/>
    <w:rsid w:val="00C3380C"/>
    <w:rsid w:val="00C3394C"/>
    <w:rsid w:val="00C33AB7"/>
    <w:rsid w:val="00C33C6B"/>
    <w:rsid w:val="00C3404E"/>
    <w:rsid w:val="00C3480C"/>
    <w:rsid w:val="00C35F83"/>
    <w:rsid w:val="00C3641E"/>
    <w:rsid w:val="00C36CBF"/>
    <w:rsid w:val="00C370D2"/>
    <w:rsid w:val="00C37141"/>
    <w:rsid w:val="00C37334"/>
    <w:rsid w:val="00C3761F"/>
    <w:rsid w:val="00C37B2D"/>
    <w:rsid w:val="00C37CD9"/>
    <w:rsid w:val="00C37DC1"/>
    <w:rsid w:val="00C40B1E"/>
    <w:rsid w:val="00C40BB8"/>
    <w:rsid w:val="00C4109E"/>
    <w:rsid w:val="00C41181"/>
    <w:rsid w:val="00C41228"/>
    <w:rsid w:val="00C41478"/>
    <w:rsid w:val="00C419A3"/>
    <w:rsid w:val="00C420B1"/>
    <w:rsid w:val="00C421A5"/>
    <w:rsid w:val="00C42989"/>
    <w:rsid w:val="00C42C8A"/>
    <w:rsid w:val="00C435DA"/>
    <w:rsid w:val="00C43AF0"/>
    <w:rsid w:val="00C448FD"/>
    <w:rsid w:val="00C44943"/>
    <w:rsid w:val="00C44AAD"/>
    <w:rsid w:val="00C450C3"/>
    <w:rsid w:val="00C45CF4"/>
    <w:rsid w:val="00C4603D"/>
    <w:rsid w:val="00C463C9"/>
    <w:rsid w:val="00C46730"/>
    <w:rsid w:val="00C46B44"/>
    <w:rsid w:val="00C47D0F"/>
    <w:rsid w:val="00C5059F"/>
    <w:rsid w:val="00C50923"/>
    <w:rsid w:val="00C50BB7"/>
    <w:rsid w:val="00C514B2"/>
    <w:rsid w:val="00C514E3"/>
    <w:rsid w:val="00C51A87"/>
    <w:rsid w:val="00C523C8"/>
    <w:rsid w:val="00C52521"/>
    <w:rsid w:val="00C52B6E"/>
    <w:rsid w:val="00C52D2E"/>
    <w:rsid w:val="00C52D53"/>
    <w:rsid w:val="00C53125"/>
    <w:rsid w:val="00C5353D"/>
    <w:rsid w:val="00C53AF6"/>
    <w:rsid w:val="00C53B0B"/>
    <w:rsid w:val="00C54207"/>
    <w:rsid w:val="00C54440"/>
    <w:rsid w:val="00C54D4D"/>
    <w:rsid w:val="00C54EA8"/>
    <w:rsid w:val="00C550E8"/>
    <w:rsid w:val="00C554DC"/>
    <w:rsid w:val="00C55CFD"/>
    <w:rsid w:val="00C56482"/>
    <w:rsid w:val="00C5654C"/>
    <w:rsid w:val="00C5697B"/>
    <w:rsid w:val="00C572F5"/>
    <w:rsid w:val="00C57452"/>
    <w:rsid w:val="00C57840"/>
    <w:rsid w:val="00C57AB2"/>
    <w:rsid w:val="00C57D45"/>
    <w:rsid w:val="00C57D5A"/>
    <w:rsid w:val="00C600D4"/>
    <w:rsid w:val="00C61189"/>
    <w:rsid w:val="00C611FC"/>
    <w:rsid w:val="00C61252"/>
    <w:rsid w:val="00C61C1F"/>
    <w:rsid w:val="00C62458"/>
    <w:rsid w:val="00C6293B"/>
    <w:rsid w:val="00C63BE6"/>
    <w:rsid w:val="00C63F9E"/>
    <w:rsid w:val="00C64266"/>
    <w:rsid w:val="00C64A2D"/>
    <w:rsid w:val="00C64CE7"/>
    <w:rsid w:val="00C64E73"/>
    <w:rsid w:val="00C64F53"/>
    <w:rsid w:val="00C64F8D"/>
    <w:rsid w:val="00C64FB9"/>
    <w:rsid w:val="00C6527E"/>
    <w:rsid w:val="00C659E9"/>
    <w:rsid w:val="00C65FB1"/>
    <w:rsid w:val="00C67300"/>
    <w:rsid w:val="00C67597"/>
    <w:rsid w:val="00C72EAD"/>
    <w:rsid w:val="00C73159"/>
    <w:rsid w:val="00C73A6D"/>
    <w:rsid w:val="00C73FFC"/>
    <w:rsid w:val="00C74652"/>
    <w:rsid w:val="00C75FB0"/>
    <w:rsid w:val="00C763E3"/>
    <w:rsid w:val="00C765A9"/>
    <w:rsid w:val="00C76699"/>
    <w:rsid w:val="00C769DB"/>
    <w:rsid w:val="00C76B66"/>
    <w:rsid w:val="00C774D9"/>
    <w:rsid w:val="00C775D2"/>
    <w:rsid w:val="00C77952"/>
    <w:rsid w:val="00C806AF"/>
    <w:rsid w:val="00C80A95"/>
    <w:rsid w:val="00C80C5C"/>
    <w:rsid w:val="00C81EC4"/>
    <w:rsid w:val="00C81FC3"/>
    <w:rsid w:val="00C82BAC"/>
    <w:rsid w:val="00C82DB5"/>
    <w:rsid w:val="00C83047"/>
    <w:rsid w:val="00C83AA3"/>
    <w:rsid w:val="00C84085"/>
    <w:rsid w:val="00C849C8"/>
    <w:rsid w:val="00C85032"/>
    <w:rsid w:val="00C858CC"/>
    <w:rsid w:val="00C85B4F"/>
    <w:rsid w:val="00C85B68"/>
    <w:rsid w:val="00C85B74"/>
    <w:rsid w:val="00C85EA9"/>
    <w:rsid w:val="00C8621C"/>
    <w:rsid w:val="00C863CA"/>
    <w:rsid w:val="00C86450"/>
    <w:rsid w:val="00C86561"/>
    <w:rsid w:val="00C86783"/>
    <w:rsid w:val="00C868D7"/>
    <w:rsid w:val="00C86AF2"/>
    <w:rsid w:val="00C871DA"/>
    <w:rsid w:val="00C87D77"/>
    <w:rsid w:val="00C90BB6"/>
    <w:rsid w:val="00C90BD2"/>
    <w:rsid w:val="00C90BE1"/>
    <w:rsid w:val="00C916F6"/>
    <w:rsid w:val="00C91BC9"/>
    <w:rsid w:val="00C922E7"/>
    <w:rsid w:val="00C92365"/>
    <w:rsid w:val="00C92B17"/>
    <w:rsid w:val="00C9322E"/>
    <w:rsid w:val="00C93852"/>
    <w:rsid w:val="00C944AB"/>
    <w:rsid w:val="00C95847"/>
    <w:rsid w:val="00C95896"/>
    <w:rsid w:val="00C95BD5"/>
    <w:rsid w:val="00C960A5"/>
    <w:rsid w:val="00C9613F"/>
    <w:rsid w:val="00C96196"/>
    <w:rsid w:val="00C9642F"/>
    <w:rsid w:val="00C96497"/>
    <w:rsid w:val="00C96BA5"/>
    <w:rsid w:val="00C96BF4"/>
    <w:rsid w:val="00C96EDF"/>
    <w:rsid w:val="00C97260"/>
    <w:rsid w:val="00C973CD"/>
    <w:rsid w:val="00C97914"/>
    <w:rsid w:val="00C97AD0"/>
    <w:rsid w:val="00C97CF1"/>
    <w:rsid w:val="00CA1E51"/>
    <w:rsid w:val="00CA23F8"/>
    <w:rsid w:val="00CA350A"/>
    <w:rsid w:val="00CA3A32"/>
    <w:rsid w:val="00CA415B"/>
    <w:rsid w:val="00CA4185"/>
    <w:rsid w:val="00CA450B"/>
    <w:rsid w:val="00CA47AC"/>
    <w:rsid w:val="00CA48D6"/>
    <w:rsid w:val="00CA5092"/>
    <w:rsid w:val="00CA663E"/>
    <w:rsid w:val="00CA66E7"/>
    <w:rsid w:val="00CA6B07"/>
    <w:rsid w:val="00CA6D89"/>
    <w:rsid w:val="00CA7C99"/>
    <w:rsid w:val="00CA7F6A"/>
    <w:rsid w:val="00CB0038"/>
    <w:rsid w:val="00CB01EA"/>
    <w:rsid w:val="00CB03B6"/>
    <w:rsid w:val="00CB03C4"/>
    <w:rsid w:val="00CB062C"/>
    <w:rsid w:val="00CB0668"/>
    <w:rsid w:val="00CB0E27"/>
    <w:rsid w:val="00CB0F97"/>
    <w:rsid w:val="00CB17EE"/>
    <w:rsid w:val="00CB204A"/>
    <w:rsid w:val="00CB20DE"/>
    <w:rsid w:val="00CB25F2"/>
    <w:rsid w:val="00CB2C2E"/>
    <w:rsid w:val="00CB2FEA"/>
    <w:rsid w:val="00CB3045"/>
    <w:rsid w:val="00CB323C"/>
    <w:rsid w:val="00CB38AC"/>
    <w:rsid w:val="00CB392D"/>
    <w:rsid w:val="00CB3C5A"/>
    <w:rsid w:val="00CB4A62"/>
    <w:rsid w:val="00CB55DF"/>
    <w:rsid w:val="00CB671F"/>
    <w:rsid w:val="00CB67E7"/>
    <w:rsid w:val="00CB6F1C"/>
    <w:rsid w:val="00CB6F2F"/>
    <w:rsid w:val="00CB7B0B"/>
    <w:rsid w:val="00CC0596"/>
    <w:rsid w:val="00CC0622"/>
    <w:rsid w:val="00CC0928"/>
    <w:rsid w:val="00CC0BB0"/>
    <w:rsid w:val="00CC0F94"/>
    <w:rsid w:val="00CC1754"/>
    <w:rsid w:val="00CC1D5F"/>
    <w:rsid w:val="00CC1E21"/>
    <w:rsid w:val="00CC1F73"/>
    <w:rsid w:val="00CC2282"/>
    <w:rsid w:val="00CC235D"/>
    <w:rsid w:val="00CC283D"/>
    <w:rsid w:val="00CC2E93"/>
    <w:rsid w:val="00CC3799"/>
    <w:rsid w:val="00CC40D8"/>
    <w:rsid w:val="00CC40F0"/>
    <w:rsid w:val="00CC44F0"/>
    <w:rsid w:val="00CC4A65"/>
    <w:rsid w:val="00CC4AED"/>
    <w:rsid w:val="00CC4CF9"/>
    <w:rsid w:val="00CC4E9C"/>
    <w:rsid w:val="00CC5A0E"/>
    <w:rsid w:val="00CC5BA3"/>
    <w:rsid w:val="00CC5D11"/>
    <w:rsid w:val="00CC5D75"/>
    <w:rsid w:val="00CC5DCA"/>
    <w:rsid w:val="00CC5E20"/>
    <w:rsid w:val="00CC630D"/>
    <w:rsid w:val="00CC638F"/>
    <w:rsid w:val="00CC671D"/>
    <w:rsid w:val="00CC70A4"/>
    <w:rsid w:val="00CC71E8"/>
    <w:rsid w:val="00CC7451"/>
    <w:rsid w:val="00CC7AA8"/>
    <w:rsid w:val="00CC7D64"/>
    <w:rsid w:val="00CC7D66"/>
    <w:rsid w:val="00CD0198"/>
    <w:rsid w:val="00CD046B"/>
    <w:rsid w:val="00CD0C72"/>
    <w:rsid w:val="00CD0FE0"/>
    <w:rsid w:val="00CD1BB3"/>
    <w:rsid w:val="00CD1C4D"/>
    <w:rsid w:val="00CD1EB5"/>
    <w:rsid w:val="00CD2074"/>
    <w:rsid w:val="00CD29F0"/>
    <w:rsid w:val="00CD2B37"/>
    <w:rsid w:val="00CD2B44"/>
    <w:rsid w:val="00CD2C32"/>
    <w:rsid w:val="00CD2D10"/>
    <w:rsid w:val="00CD3039"/>
    <w:rsid w:val="00CD3961"/>
    <w:rsid w:val="00CD3AFF"/>
    <w:rsid w:val="00CD471C"/>
    <w:rsid w:val="00CD478B"/>
    <w:rsid w:val="00CD4CC1"/>
    <w:rsid w:val="00CD5396"/>
    <w:rsid w:val="00CD589A"/>
    <w:rsid w:val="00CD5B8E"/>
    <w:rsid w:val="00CD6387"/>
    <w:rsid w:val="00CD6DB4"/>
    <w:rsid w:val="00CD6FA7"/>
    <w:rsid w:val="00CD7124"/>
    <w:rsid w:val="00CD713C"/>
    <w:rsid w:val="00CD74B2"/>
    <w:rsid w:val="00CD78C5"/>
    <w:rsid w:val="00CD7942"/>
    <w:rsid w:val="00CD7A7E"/>
    <w:rsid w:val="00CD7D2A"/>
    <w:rsid w:val="00CE042F"/>
    <w:rsid w:val="00CE060A"/>
    <w:rsid w:val="00CE0B5D"/>
    <w:rsid w:val="00CE0C5D"/>
    <w:rsid w:val="00CE0F81"/>
    <w:rsid w:val="00CE0FA9"/>
    <w:rsid w:val="00CE125F"/>
    <w:rsid w:val="00CE23E1"/>
    <w:rsid w:val="00CE24A6"/>
    <w:rsid w:val="00CE2C6F"/>
    <w:rsid w:val="00CE346A"/>
    <w:rsid w:val="00CE3692"/>
    <w:rsid w:val="00CE40FA"/>
    <w:rsid w:val="00CE42E5"/>
    <w:rsid w:val="00CE4D6E"/>
    <w:rsid w:val="00CE5294"/>
    <w:rsid w:val="00CE543A"/>
    <w:rsid w:val="00CE5606"/>
    <w:rsid w:val="00CE5DFF"/>
    <w:rsid w:val="00CE631E"/>
    <w:rsid w:val="00CE64DE"/>
    <w:rsid w:val="00CE67EA"/>
    <w:rsid w:val="00CE68D2"/>
    <w:rsid w:val="00CE6A7D"/>
    <w:rsid w:val="00CE6D7E"/>
    <w:rsid w:val="00CE70D8"/>
    <w:rsid w:val="00CE73A1"/>
    <w:rsid w:val="00CE7466"/>
    <w:rsid w:val="00CE7763"/>
    <w:rsid w:val="00CE77A1"/>
    <w:rsid w:val="00CE7D0E"/>
    <w:rsid w:val="00CF0569"/>
    <w:rsid w:val="00CF0638"/>
    <w:rsid w:val="00CF07C9"/>
    <w:rsid w:val="00CF13BA"/>
    <w:rsid w:val="00CF151A"/>
    <w:rsid w:val="00CF1E24"/>
    <w:rsid w:val="00CF238B"/>
    <w:rsid w:val="00CF31E6"/>
    <w:rsid w:val="00CF3C5F"/>
    <w:rsid w:val="00CF4AD8"/>
    <w:rsid w:val="00CF5071"/>
    <w:rsid w:val="00CF50B9"/>
    <w:rsid w:val="00CF51FD"/>
    <w:rsid w:val="00CF5BAA"/>
    <w:rsid w:val="00CF6333"/>
    <w:rsid w:val="00CF68FB"/>
    <w:rsid w:val="00CF6F28"/>
    <w:rsid w:val="00CF7861"/>
    <w:rsid w:val="00CF79B8"/>
    <w:rsid w:val="00CF79EA"/>
    <w:rsid w:val="00CF7B66"/>
    <w:rsid w:val="00D00199"/>
    <w:rsid w:val="00D00391"/>
    <w:rsid w:val="00D007DB"/>
    <w:rsid w:val="00D0094F"/>
    <w:rsid w:val="00D00A96"/>
    <w:rsid w:val="00D00C70"/>
    <w:rsid w:val="00D00CB0"/>
    <w:rsid w:val="00D0112A"/>
    <w:rsid w:val="00D01347"/>
    <w:rsid w:val="00D014A9"/>
    <w:rsid w:val="00D024F1"/>
    <w:rsid w:val="00D02CB6"/>
    <w:rsid w:val="00D0324F"/>
    <w:rsid w:val="00D037BB"/>
    <w:rsid w:val="00D03996"/>
    <w:rsid w:val="00D03C61"/>
    <w:rsid w:val="00D03C9F"/>
    <w:rsid w:val="00D03E5A"/>
    <w:rsid w:val="00D0404F"/>
    <w:rsid w:val="00D042D1"/>
    <w:rsid w:val="00D04767"/>
    <w:rsid w:val="00D047BF"/>
    <w:rsid w:val="00D04CDB"/>
    <w:rsid w:val="00D04D8D"/>
    <w:rsid w:val="00D05122"/>
    <w:rsid w:val="00D057A8"/>
    <w:rsid w:val="00D05D93"/>
    <w:rsid w:val="00D06269"/>
    <w:rsid w:val="00D06893"/>
    <w:rsid w:val="00D06921"/>
    <w:rsid w:val="00D076A3"/>
    <w:rsid w:val="00D0777C"/>
    <w:rsid w:val="00D07FF1"/>
    <w:rsid w:val="00D10478"/>
    <w:rsid w:val="00D104D0"/>
    <w:rsid w:val="00D1096D"/>
    <w:rsid w:val="00D10D4E"/>
    <w:rsid w:val="00D10FA4"/>
    <w:rsid w:val="00D117E0"/>
    <w:rsid w:val="00D11839"/>
    <w:rsid w:val="00D1194F"/>
    <w:rsid w:val="00D11D5A"/>
    <w:rsid w:val="00D13971"/>
    <w:rsid w:val="00D13A9F"/>
    <w:rsid w:val="00D13FEB"/>
    <w:rsid w:val="00D14411"/>
    <w:rsid w:val="00D144EB"/>
    <w:rsid w:val="00D156BC"/>
    <w:rsid w:val="00D16262"/>
    <w:rsid w:val="00D163BA"/>
    <w:rsid w:val="00D16CBD"/>
    <w:rsid w:val="00D17563"/>
    <w:rsid w:val="00D175BF"/>
    <w:rsid w:val="00D175D2"/>
    <w:rsid w:val="00D17D94"/>
    <w:rsid w:val="00D17FB0"/>
    <w:rsid w:val="00D20096"/>
    <w:rsid w:val="00D202A7"/>
    <w:rsid w:val="00D20CAE"/>
    <w:rsid w:val="00D20EEF"/>
    <w:rsid w:val="00D2138C"/>
    <w:rsid w:val="00D2163F"/>
    <w:rsid w:val="00D21945"/>
    <w:rsid w:val="00D21A72"/>
    <w:rsid w:val="00D21C83"/>
    <w:rsid w:val="00D21DFB"/>
    <w:rsid w:val="00D22811"/>
    <w:rsid w:val="00D22AC7"/>
    <w:rsid w:val="00D22E9E"/>
    <w:rsid w:val="00D23033"/>
    <w:rsid w:val="00D236B8"/>
    <w:rsid w:val="00D237F9"/>
    <w:rsid w:val="00D238C3"/>
    <w:rsid w:val="00D2393F"/>
    <w:rsid w:val="00D23B8C"/>
    <w:rsid w:val="00D23C3D"/>
    <w:rsid w:val="00D23CD1"/>
    <w:rsid w:val="00D24C32"/>
    <w:rsid w:val="00D24FAE"/>
    <w:rsid w:val="00D25A2C"/>
    <w:rsid w:val="00D26368"/>
    <w:rsid w:val="00D26577"/>
    <w:rsid w:val="00D26FDA"/>
    <w:rsid w:val="00D305E6"/>
    <w:rsid w:val="00D306ED"/>
    <w:rsid w:val="00D3082F"/>
    <w:rsid w:val="00D32962"/>
    <w:rsid w:val="00D32C48"/>
    <w:rsid w:val="00D3329F"/>
    <w:rsid w:val="00D33D56"/>
    <w:rsid w:val="00D33FF5"/>
    <w:rsid w:val="00D34CFC"/>
    <w:rsid w:val="00D35390"/>
    <w:rsid w:val="00D35503"/>
    <w:rsid w:val="00D35605"/>
    <w:rsid w:val="00D35E25"/>
    <w:rsid w:val="00D3600E"/>
    <w:rsid w:val="00D3675C"/>
    <w:rsid w:val="00D37255"/>
    <w:rsid w:val="00D37CF9"/>
    <w:rsid w:val="00D37D78"/>
    <w:rsid w:val="00D405A6"/>
    <w:rsid w:val="00D4097E"/>
    <w:rsid w:val="00D42259"/>
    <w:rsid w:val="00D422A0"/>
    <w:rsid w:val="00D42ADA"/>
    <w:rsid w:val="00D42EC5"/>
    <w:rsid w:val="00D42F24"/>
    <w:rsid w:val="00D43070"/>
    <w:rsid w:val="00D43232"/>
    <w:rsid w:val="00D43467"/>
    <w:rsid w:val="00D44057"/>
    <w:rsid w:val="00D44ABF"/>
    <w:rsid w:val="00D44BBC"/>
    <w:rsid w:val="00D44E3F"/>
    <w:rsid w:val="00D44F43"/>
    <w:rsid w:val="00D45180"/>
    <w:rsid w:val="00D453A1"/>
    <w:rsid w:val="00D454A7"/>
    <w:rsid w:val="00D4580D"/>
    <w:rsid w:val="00D45D14"/>
    <w:rsid w:val="00D46F81"/>
    <w:rsid w:val="00D4734F"/>
    <w:rsid w:val="00D47A1F"/>
    <w:rsid w:val="00D47A7D"/>
    <w:rsid w:val="00D47FAC"/>
    <w:rsid w:val="00D50AEB"/>
    <w:rsid w:val="00D5211F"/>
    <w:rsid w:val="00D52F7B"/>
    <w:rsid w:val="00D53E7E"/>
    <w:rsid w:val="00D54317"/>
    <w:rsid w:val="00D5481D"/>
    <w:rsid w:val="00D54A10"/>
    <w:rsid w:val="00D54A58"/>
    <w:rsid w:val="00D54C12"/>
    <w:rsid w:val="00D5532D"/>
    <w:rsid w:val="00D564D8"/>
    <w:rsid w:val="00D569D0"/>
    <w:rsid w:val="00D56BA5"/>
    <w:rsid w:val="00D56CE7"/>
    <w:rsid w:val="00D56D83"/>
    <w:rsid w:val="00D5773F"/>
    <w:rsid w:val="00D57C43"/>
    <w:rsid w:val="00D57D3F"/>
    <w:rsid w:val="00D60506"/>
    <w:rsid w:val="00D607A8"/>
    <w:rsid w:val="00D612DE"/>
    <w:rsid w:val="00D613CD"/>
    <w:rsid w:val="00D61407"/>
    <w:rsid w:val="00D617BB"/>
    <w:rsid w:val="00D61A45"/>
    <w:rsid w:val="00D61F08"/>
    <w:rsid w:val="00D62024"/>
    <w:rsid w:val="00D62224"/>
    <w:rsid w:val="00D62355"/>
    <w:rsid w:val="00D6296B"/>
    <w:rsid w:val="00D6354D"/>
    <w:rsid w:val="00D639C0"/>
    <w:rsid w:val="00D63E76"/>
    <w:rsid w:val="00D643AB"/>
    <w:rsid w:val="00D64427"/>
    <w:rsid w:val="00D64457"/>
    <w:rsid w:val="00D64888"/>
    <w:rsid w:val="00D64A47"/>
    <w:rsid w:val="00D64DD6"/>
    <w:rsid w:val="00D65B28"/>
    <w:rsid w:val="00D6614A"/>
    <w:rsid w:val="00D66E74"/>
    <w:rsid w:val="00D671A9"/>
    <w:rsid w:val="00D67EBD"/>
    <w:rsid w:val="00D702E6"/>
    <w:rsid w:val="00D70C41"/>
    <w:rsid w:val="00D71185"/>
    <w:rsid w:val="00D71904"/>
    <w:rsid w:val="00D730A3"/>
    <w:rsid w:val="00D730C6"/>
    <w:rsid w:val="00D73275"/>
    <w:rsid w:val="00D73390"/>
    <w:rsid w:val="00D73EDC"/>
    <w:rsid w:val="00D7407F"/>
    <w:rsid w:val="00D74726"/>
    <w:rsid w:val="00D7491C"/>
    <w:rsid w:val="00D75419"/>
    <w:rsid w:val="00D7546D"/>
    <w:rsid w:val="00D759AB"/>
    <w:rsid w:val="00D75BA1"/>
    <w:rsid w:val="00D75D43"/>
    <w:rsid w:val="00D76BED"/>
    <w:rsid w:val="00D77706"/>
    <w:rsid w:val="00D803EC"/>
    <w:rsid w:val="00D80A16"/>
    <w:rsid w:val="00D80A1F"/>
    <w:rsid w:val="00D811C2"/>
    <w:rsid w:val="00D8163B"/>
    <w:rsid w:val="00D81A8C"/>
    <w:rsid w:val="00D82390"/>
    <w:rsid w:val="00D825D5"/>
    <w:rsid w:val="00D84389"/>
    <w:rsid w:val="00D84CB7"/>
    <w:rsid w:val="00D8521B"/>
    <w:rsid w:val="00D856D7"/>
    <w:rsid w:val="00D859CB"/>
    <w:rsid w:val="00D85FDB"/>
    <w:rsid w:val="00D86D5A"/>
    <w:rsid w:val="00D86FA7"/>
    <w:rsid w:val="00D873A5"/>
    <w:rsid w:val="00D87545"/>
    <w:rsid w:val="00D91477"/>
    <w:rsid w:val="00D915D6"/>
    <w:rsid w:val="00D91788"/>
    <w:rsid w:val="00D91C6F"/>
    <w:rsid w:val="00D91CD3"/>
    <w:rsid w:val="00D91DBE"/>
    <w:rsid w:val="00D920FB"/>
    <w:rsid w:val="00D92117"/>
    <w:rsid w:val="00D92498"/>
    <w:rsid w:val="00D9340D"/>
    <w:rsid w:val="00D93B95"/>
    <w:rsid w:val="00D93C0B"/>
    <w:rsid w:val="00D93C52"/>
    <w:rsid w:val="00D93DAA"/>
    <w:rsid w:val="00D94273"/>
    <w:rsid w:val="00D94821"/>
    <w:rsid w:val="00D94B53"/>
    <w:rsid w:val="00D950E8"/>
    <w:rsid w:val="00D95366"/>
    <w:rsid w:val="00D95BAA"/>
    <w:rsid w:val="00D9688B"/>
    <w:rsid w:val="00D9729E"/>
    <w:rsid w:val="00D97AA9"/>
    <w:rsid w:val="00D97C3C"/>
    <w:rsid w:val="00DA1035"/>
    <w:rsid w:val="00DA159F"/>
    <w:rsid w:val="00DA163C"/>
    <w:rsid w:val="00DA16A5"/>
    <w:rsid w:val="00DA17C5"/>
    <w:rsid w:val="00DA1853"/>
    <w:rsid w:val="00DA1A9B"/>
    <w:rsid w:val="00DA1CEF"/>
    <w:rsid w:val="00DA227C"/>
    <w:rsid w:val="00DA2CD9"/>
    <w:rsid w:val="00DA3010"/>
    <w:rsid w:val="00DA3296"/>
    <w:rsid w:val="00DA3463"/>
    <w:rsid w:val="00DA3AA2"/>
    <w:rsid w:val="00DA3B8E"/>
    <w:rsid w:val="00DA4859"/>
    <w:rsid w:val="00DA5696"/>
    <w:rsid w:val="00DA57AB"/>
    <w:rsid w:val="00DA589D"/>
    <w:rsid w:val="00DA5D5E"/>
    <w:rsid w:val="00DA5EEF"/>
    <w:rsid w:val="00DA6125"/>
    <w:rsid w:val="00DA6DA2"/>
    <w:rsid w:val="00DA7522"/>
    <w:rsid w:val="00DA7881"/>
    <w:rsid w:val="00DA7F0D"/>
    <w:rsid w:val="00DB0008"/>
    <w:rsid w:val="00DB028F"/>
    <w:rsid w:val="00DB0CB1"/>
    <w:rsid w:val="00DB0D53"/>
    <w:rsid w:val="00DB0E1C"/>
    <w:rsid w:val="00DB229B"/>
    <w:rsid w:val="00DB25FE"/>
    <w:rsid w:val="00DB2A18"/>
    <w:rsid w:val="00DB2F0C"/>
    <w:rsid w:val="00DB3205"/>
    <w:rsid w:val="00DB37B8"/>
    <w:rsid w:val="00DB37BA"/>
    <w:rsid w:val="00DB3C8E"/>
    <w:rsid w:val="00DB3E96"/>
    <w:rsid w:val="00DB4236"/>
    <w:rsid w:val="00DB5547"/>
    <w:rsid w:val="00DB6842"/>
    <w:rsid w:val="00DB6917"/>
    <w:rsid w:val="00DB766D"/>
    <w:rsid w:val="00DB7A22"/>
    <w:rsid w:val="00DB7B1F"/>
    <w:rsid w:val="00DB7F9E"/>
    <w:rsid w:val="00DC0156"/>
    <w:rsid w:val="00DC037D"/>
    <w:rsid w:val="00DC07E2"/>
    <w:rsid w:val="00DC0928"/>
    <w:rsid w:val="00DC0BF2"/>
    <w:rsid w:val="00DC1352"/>
    <w:rsid w:val="00DC1A5B"/>
    <w:rsid w:val="00DC21B4"/>
    <w:rsid w:val="00DC2887"/>
    <w:rsid w:val="00DC31BE"/>
    <w:rsid w:val="00DC3FB6"/>
    <w:rsid w:val="00DC4A93"/>
    <w:rsid w:val="00DC4E30"/>
    <w:rsid w:val="00DC5335"/>
    <w:rsid w:val="00DC56C8"/>
    <w:rsid w:val="00DC64A3"/>
    <w:rsid w:val="00DC6778"/>
    <w:rsid w:val="00DC6F49"/>
    <w:rsid w:val="00DC6F68"/>
    <w:rsid w:val="00DC731C"/>
    <w:rsid w:val="00DC7B35"/>
    <w:rsid w:val="00DC7C16"/>
    <w:rsid w:val="00DC7E79"/>
    <w:rsid w:val="00DC7EFB"/>
    <w:rsid w:val="00DD0515"/>
    <w:rsid w:val="00DD0BC2"/>
    <w:rsid w:val="00DD0D4D"/>
    <w:rsid w:val="00DD17E4"/>
    <w:rsid w:val="00DD1DEF"/>
    <w:rsid w:val="00DD1E9A"/>
    <w:rsid w:val="00DD2159"/>
    <w:rsid w:val="00DD2906"/>
    <w:rsid w:val="00DD2A70"/>
    <w:rsid w:val="00DD3346"/>
    <w:rsid w:val="00DD426A"/>
    <w:rsid w:val="00DD495B"/>
    <w:rsid w:val="00DD4CE3"/>
    <w:rsid w:val="00DD5EC5"/>
    <w:rsid w:val="00DD6A88"/>
    <w:rsid w:val="00DD73FD"/>
    <w:rsid w:val="00DD7955"/>
    <w:rsid w:val="00DD7B35"/>
    <w:rsid w:val="00DD7FE7"/>
    <w:rsid w:val="00DE0940"/>
    <w:rsid w:val="00DE0CF4"/>
    <w:rsid w:val="00DE11B5"/>
    <w:rsid w:val="00DE15D5"/>
    <w:rsid w:val="00DE1ADA"/>
    <w:rsid w:val="00DE25F1"/>
    <w:rsid w:val="00DE2DD3"/>
    <w:rsid w:val="00DE34FA"/>
    <w:rsid w:val="00DE378F"/>
    <w:rsid w:val="00DE38F3"/>
    <w:rsid w:val="00DE3E4E"/>
    <w:rsid w:val="00DE4007"/>
    <w:rsid w:val="00DE401C"/>
    <w:rsid w:val="00DE4072"/>
    <w:rsid w:val="00DE416A"/>
    <w:rsid w:val="00DE476F"/>
    <w:rsid w:val="00DE4C10"/>
    <w:rsid w:val="00DE4CC2"/>
    <w:rsid w:val="00DE4CE9"/>
    <w:rsid w:val="00DE4D04"/>
    <w:rsid w:val="00DE4D10"/>
    <w:rsid w:val="00DE50AB"/>
    <w:rsid w:val="00DE5157"/>
    <w:rsid w:val="00DE528E"/>
    <w:rsid w:val="00DE5FB6"/>
    <w:rsid w:val="00DE5FE4"/>
    <w:rsid w:val="00DE6029"/>
    <w:rsid w:val="00DE644E"/>
    <w:rsid w:val="00DE686E"/>
    <w:rsid w:val="00DE73EE"/>
    <w:rsid w:val="00DE7850"/>
    <w:rsid w:val="00DE7B5A"/>
    <w:rsid w:val="00DE7BE2"/>
    <w:rsid w:val="00DF0BD5"/>
    <w:rsid w:val="00DF0C81"/>
    <w:rsid w:val="00DF0D5D"/>
    <w:rsid w:val="00DF0DBE"/>
    <w:rsid w:val="00DF12C1"/>
    <w:rsid w:val="00DF1BC6"/>
    <w:rsid w:val="00DF1BDA"/>
    <w:rsid w:val="00DF2328"/>
    <w:rsid w:val="00DF2533"/>
    <w:rsid w:val="00DF2E1F"/>
    <w:rsid w:val="00DF378D"/>
    <w:rsid w:val="00DF3C8D"/>
    <w:rsid w:val="00DF42DD"/>
    <w:rsid w:val="00DF4479"/>
    <w:rsid w:val="00DF4A41"/>
    <w:rsid w:val="00DF4D32"/>
    <w:rsid w:val="00DF505B"/>
    <w:rsid w:val="00DF535D"/>
    <w:rsid w:val="00DF53CA"/>
    <w:rsid w:val="00DF56F1"/>
    <w:rsid w:val="00DF5A61"/>
    <w:rsid w:val="00DF61C9"/>
    <w:rsid w:val="00DF7252"/>
    <w:rsid w:val="00DF7261"/>
    <w:rsid w:val="00DF7606"/>
    <w:rsid w:val="00E00FCC"/>
    <w:rsid w:val="00E01111"/>
    <w:rsid w:val="00E01239"/>
    <w:rsid w:val="00E018E0"/>
    <w:rsid w:val="00E01E12"/>
    <w:rsid w:val="00E025C9"/>
    <w:rsid w:val="00E02A2D"/>
    <w:rsid w:val="00E02B63"/>
    <w:rsid w:val="00E037FF"/>
    <w:rsid w:val="00E03B4C"/>
    <w:rsid w:val="00E03E3B"/>
    <w:rsid w:val="00E04A4E"/>
    <w:rsid w:val="00E05221"/>
    <w:rsid w:val="00E05512"/>
    <w:rsid w:val="00E056C5"/>
    <w:rsid w:val="00E05CBD"/>
    <w:rsid w:val="00E05D7D"/>
    <w:rsid w:val="00E05EE8"/>
    <w:rsid w:val="00E061A9"/>
    <w:rsid w:val="00E0655A"/>
    <w:rsid w:val="00E0661F"/>
    <w:rsid w:val="00E06C4B"/>
    <w:rsid w:val="00E06E6A"/>
    <w:rsid w:val="00E07CFA"/>
    <w:rsid w:val="00E102FB"/>
    <w:rsid w:val="00E10574"/>
    <w:rsid w:val="00E1098F"/>
    <w:rsid w:val="00E116E1"/>
    <w:rsid w:val="00E11919"/>
    <w:rsid w:val="00E12357"/>
    <w:rsid w:val="00E12CAB"/>
    <w:rsid w:val="00E12CF0"/>
    <w:rsid w:val="00E13603"/>
    <w:rsid w:val="00E13971"/>
    <w:rsid w:val="00E13A39"/>
    <w:rsid w:val="00E1407A"/>
    <w:rsid w:val="00E1417F"/>
    <w:rsid w:val="00E14CCC"/>
    <w:rsid w:val="00E15204"/>
    <w:rsid w:val="00E152CA"/>
    <w:rsid w:val="00E15426"/>
    <w:rsid w:val="00E15529"/>
    <w:rsid w:val="00E1556F"/>
    <w:rsid w:val="00E156CC"/>
    <w:rsid w:val="00E15785"/>
    <w:rsid w:val="00E15D93"/>
    <w:rsid w:val="00E15ED5"/>
    <w:rsid w:val="00E163F8"/>
    <w:rsid w:val="00E164AF"/>
    <w:rsid w:val="00E1679C"/>
    <w:rsid w:val="00E1735D"/>
    <w:rsid w:val="00E17AC5"/>
    <w:rsid w:val="00E17BCC"/>
    <w:rsid w:val="00E17ED9"/>
    <w:rsid w:val="00E200D8"/>
    <w:rsid w:val="00E20173"/>
    <w:rsid w:val="00E20288"/>
    <w:rsid w:val="00E215DD"/>
    <w:rsid w:val="00E21888"/>
    <w:rsid w:val="00E22656"/>
    <w:rsid w:val="00E22A6E"/>
    <w:rsid w:val="00E22D5E"/>
    <w:rsid w:val="00E22E2D"/>
    <w:rsid w:val="00E23286"/>
    <w:rsid w:val="00E23FC6"/>
    <w:rsid w:val="00E2417F"/>
    <w:rsid w:val="00E243A4"/>
    <w:rsid w:val="00E246F9"/>
    <w:rsid w:val="00E2494A"/>
    <w:rsid w:val="00E24A6B"/>
    <w:rsid w:val="00E24BDE"/>
    <w:rsid w:val="00E24EE5"/>
    <w:rsid w:val="00E24F87"/>
    <w:rsid w:val="00E253E3"/>
    <w:rsid w:val="00E25498"/>
    <w:rsid w:val="00E25C18"/>
    <w:rsid w:val="00E25E43"/>
    <w:rsid w:val="00E25FA8"/>
    <w:rsid w:val="00E263F6"/>
    <w:rsid w:val="00E2664F"/>
    <w:rsid w:val="00E26960"/>
    <w:rsid w:val="00E26ABA"/>
    <w:rsid w:val="00E26DC1"/>
    <w:rsid w:val="00E27609"/>
    <w:rsid w:val="00E300F9"/>
    <w:rsid w:val="00E30799"/>
    <w:rsid w:val="00E30EF3"/>
    <w:rsid w:val="00E30F75"/>
    <w:rsid w:val="00E31940"/>
    <w:rsid w:val="00E31B0C"/>
    <w:rsid w:val="00E323A5"/>
    <w:rsid w:val="00E32C40"/>
    <w:rsid w:val="00E32DB2"/>
    <w:rsid w:val="00E3317F"/>
    <w:rsid w:val="00E33262"/>
    <w:rsid w:val="00E339F8"/>
    <w:rsid w:val="00E33AE3"/>
    <w:rsid w:val="00E33C73"/>
    <w:rsid w:val="00E34155"/>
    <w:rsid w:val="00E3423A"/>
    <w:rsid w:val="00E34331"/>
    <w:rsid w:val="00E34635"/>
    <w:rsid w:val="00E34AEC"/>
    <w:rsid w:val="00E34CA2"/>
    <w:rsid w:val="00E35486"/>
    <w:rsid w:val="00E35585"/>
    <w:rsid w:val="00E356F0"/>
    <w:rsid w:val="00E35DE4"/>
    <w:rsid w:val="00E3608F"/>
    <w:rsid w:val="00E365A3"/>
    <w:rsid w:val="00E36712"/>
    <w:rsid w:val="00E36B7C"/>
    <w:rsid w:val="00E36BA3"/>
    <w:rsid w:val="00E36F6E"/>
    <w:rsid w:val="00E3723A"/>
    <w:rsid w:val="00E37242"/>
    <w:rsid w:val="00E372AD"/>
    <w:rsid w:val="00E37341"/>
    <w:rsid w:val="00E3786D"/>
    <w:rsid w:val="00E378AD"/>
    <w:rsid w:val="00E37A4C"/>
    <w:rsid w:val="00E37C82"/>
    <w:rsid w:val="00E37FCC"/>
    <w:rsid w:val="00E4050A"/>
    <w:rsid w:val="00E4053E"/>
    <w:rsid w:val="00E40E79"/>
    <w:rsid w:val="00E415CE"/>
    <w:rsid w:val="00E41F80"/>
    <w:rsid w:val="00E420D3"/>
    <w:rsid w:val="00E42211"/>
    <w:rsid w:val="00E4236E"/>
    <w:rsid w:val="00E4262E"/>
    <w:rsid w:val="00E4324A"/>
    <w:rsid w:val="00E4347A"/>
    <w:rsid w:val="00E4383B"/>
    <w:rsid w:val="00E43B19"/>
    <w:rsid w:val="00E43B50"/>
    <w:rsid w:val="00E43FB7"/>
    <w:rsid w:val="00E44355"/>
    <w:rsid w:val="00E4497C"/>
    <w:rsid w:val="00E4540C"/>
    <w:rsid w:val="00E45655"/>
    <w:rsid w:val="00E457C7"/>
    <w:rsid w:val="00E458D2"/>
    <w:rsid w:val="00E4597A"/>
    <w:rsid w:val="00E45E52"/>
    <w:rsid w:val="00E4628D"/>
    <w:rsid w:val="00E4693F"/>
    <w:rsid w:val="00E469DA"/>
    <w:rsid w:val="00E46A56"/>
    <w:rsid w:val="00E46BCE"/>
    <w:rsid w:val="00E471CA"/>
    <w:rsid w:val="00E47C89"/>
    <w:rsid w:val="00E5052C"/>
    <w:rsid w:val="00E50816"/>
    <w:rsid w:val="00E509BC"/>
    <w:rsid w:val="00E50C21"/>
    <w:rsid w:val="00E517C4"/>
    <w:rsid w:val="00E5193F"/>
    <w:rsid w:val="00E51C0F"/>
    <w:rsid w:val="00E5256E"/>
    <w:rsid w:val="00E526AE"/>
    <w:rsid w:val="00E53310"/>
    <w:rsid w:val="00E535B3"/>
    <w:rsid w:val="00E53904"/>
    <w:rsid w:val="00E53FDE"/>
    <w:rsid w:val="00E544B7"/>
    <w:rsid w:val="00E54843"/>
    <w:rsid w:val="00E54888"/>
    <w:rsid w:val="00E54E88"/>
    <w:rsid w:val="00E54FBD"/>
    <w:rsid w:val="00E5578D"/>
    <w:rsid w:val="00E55E6D"/>
    <w:rsid w:val="00E569D8"/>
    <w:rsid w:val="00E56B2A"/>
    <w:rsid w:val="00E57F47"/>
    <w:rsid w:val="00E603D8"/>
    <w:rsid w:val="00E60855"/>
    <w:rsid w:val="00E61069"/>
    <w:rsid w:val="00E61084"/>
    <w:rsid w:val="00E61098"/>
    <w:rsid w:val="00E613C2"/>
    <w:rsid w:val="00E61718"/>
    <w:rsid w:val="00E619FB"/>
    <w:rsid w:val="00E61CE8"/>
    <w:rsid w:val="00E62C70"/>
    <w:rsid w:val="00E639CE"/>
    <w:rsid w:val="00E63A65"/>
    <w:rsid w:val="00E63AEC"/>
    <w:rsid w:val="00E649A7"/>
    <w:rsid w:val="00E64DF1"/>
    <w:rsid w:val="00E64E7F"/>
    <w:rsid w:val="00E64EAF"/>
    <w:rsid w:val="00E65115"/>
    <w:rsid w:val="00E65644"/>
    <w:rsid w:val="00E657E8"/>
    <w:rsid w:val="00E65CA5"/>
    <w:rsid w:val="00E65F96"/>
    <w:rsid w:val="00E66192"/>
    <w:rsid w:val="00E66965"/>
    <w:rsid w:val="00E66C90"/>
    <w:rsid w:val="00E6744C"/>
    <w:rsid w:val="00E675A5"/>
    <w:rsid w:val="00E70326"/>
    <w:rsid w:val="00E70786"/>
    <w:rsid w:val="00E709EF"/>
    <w:rsid w:val="00E70E28"/>
    <w:rsid w:val="00E71010"/>
    <w:rsid w:val="00E7104B"/>
    <w:rsid w:val="00E71139"/>
    <w:rsid w:val="00E712DB"/>
    <w:rsid w:val="00E7163D"/>
    <w:rsid w:val="00E72453"/>
    <w:rsid w:val="00E724C6"/>
    <w:rsid w:val="00E72584"/>
    <w:rsid w:val="00E72FB3"/>
    <w:rsid w:val="00E737D3"/>
    <w:rsid w:val="00E746A4"/>
    <w:rsid w:val="00E74C09"/>
    <w:rsid w:val="00E74E37"/>
    <w:rsid w:val="00E74FC5"/>
    <w:rsid w:val="00E750AC"/>
    <w:rsid w:val="00E753E8"/>
    <w:rsid w:val="00E75DCD"/>
    <w:rsid w:val="00E75E59"/>
    <w:rsid w:val="00E76237"/>
    <w:rsid w:val="00E76677"/>
    <w:rsid w:val="00E76683"/>
    <w:rsid w:val="00E77705"/>
    <w:rsid w:val="00E77F1D"/>
    <w:rsid w:val="00E80447"/>
    <w:rsid w:val="00E80983"/>
    <w:rsid w:val="00E80A58"/>
    <w:rsid w:val="00E8100C"/>
    <w:rsid w:val="00E814FF"/>
    <w:rsid w:val="00E81E36"/>
    <w:rsid w:val="00E8230B"/>
    <w:rsid w:val="00E82A44"/>
    <w:rsid w:val="00E82B9E"/>
    <w:rsid w:val="00E834BD"/>
    <w:rsid w:val="00E834F4"/>
    <w:rsid w:val="00E835AA"/>
    <w:rsid w:val="00E83911"/>
    <w:rsid w:val="00E84C5E"/>
    <w:rsid w:val="00E856C4"/>
    <w:rsid w:val="00E856F3"/>
    <w:rsid w:val="00E859FC"/>
    <w:rsid w:val="00E85D1B"/>
    <w:rsid w:val="00E86791"/>
    <w:rsid w:val="00E8686E"/>
    <w:rsid w:val="00E86DC1"/>
    <w:rsid w:val="00E86F35"/>
    <w:rsid w:val="00E8735F"/>
    <w:rsid w:val="00E877AD"/>
    <w:rsid w:val="00E87975"/>
    <w:rsid w:val="00E879E9"/>
    <w:rsid w:val="00E879FB"/>
    <w:rsid w:val="00E87BCF"/>
    <w:rsid w:val="00E912F0"/>
    <w:rsid w:val="00E9231F"/>
    <w:rsid w:val="00E929E8"/>
    <w:rsid w:val="00E92AF7"/>
    <w:rsid w:val="00E9306D"/>
    <w:rsid w:val="00E93A91"/>
    <w:rsid w:val="00E93B11"/>
    <w:rsid w:val="00E9411A"/>
    <w:rsid w:val="00E94616"/>
    <w:rsid w:val="00E94925"/>
    <w:rsid w:val="00E94CD4"/>
    <w:rsid w:val="00E957B3"/>
    <w:rsid w:val="00E95CB3"/>
    <w:rsid w:val="00E9611B"/>
    <w:rsid w:val="00E963A9"/>
    <w:rsid w:val="00E96C3F"/>
    <w:rsid w:val="00E973D2"/>
    <w:rsid w:val="00E97496"/>
    <w:rsid w:val="00E97DE2"/>
    <w:rsid w:val="00EA016B"/>
    <w:rsid w:val="00EA031B"/>
    <w:rsid w:val="00EA0D8C"/>
    <w:rsid w:val="00EA1048"/>
    <w:rsid w:val="00EA2844"/>
    <w:rsid w:val="00EA32D4"/>
    <w:rsid w:val="00EA354D"/>
    <w:rsid w:val="00EA37BD"/>
    <w:rsid w:val="00EA3EFA"/>
    <w:rsid w:val="00EA40A6"/>
    <w:rsid w:val="00EA4120"/>
    <w:rsid w:val="00EA432E"/>
    <w:rsid w:val="00EA4833"/>
    <w:rsid w:val="00EA5122"/>
    <w:rsid w:val="00EA525F"/>
    <w:rsid w:val="00EA54EE"/>
    <w:rsid w:val="00EA6298"/>
    <w:rsid w:val="00EA67F9"/>
    <w:rsid w:val="00EB032D"/>
    <w:rsid w:val="00EB113B"/>
    <w:rsid w:val="00EB1736"/>
    <w:rsid w:val="00EB1746"/>
    <w:rsid w:val="00EB2095"/>
    <w:rsid w:val="00EB258B"/>
    <w:rsid w:val="00EB262E"/>
    <w:rsid w:val="00EB2BA6"/>
    <w:rsid w:val="00EB2E8B"/>
    <w:rsid w:val="00EB3539"/>
    <w:rsid w:val="00EB3796"/>
    <w:rsid w:val="00EB3E20"/>
    <w:rsid w:val="00EB406B"/>
    <w:rsid w:val="00EB411C"/>
    <w:rsid w:val="00EB4483"/>
    <w:rsid w:val="00EB4EE2"/>
    <w:rsid w:val="00EB5367"/>
    <w:rsid w:val="00EB6167"/>
    <w:rsid w:val="00EB6AD4"/>
    <w:rsid w:val="00EB6F5C"/>
    <w:rsid w:val="00EB7313"/>
    <w:rsid w:val="00EB74D6"/>
    <w:rsid w:val="00EB770E"/>
    <w:rsid w:val="00EC019D"/>
    <w:rsid w:val="00EC02B8"/>
    <w:rsid w:val="00EC0D14"/>
    <w:rsid w:val="00EC18AF"/>
    <w:rsid w:val="00EC1AA2"/>
    <w:rsid w:val="00EC1BB7"/>
    <w:rsid w:val="00EC1DEC"/>
    <w:rsid w:val="00EC1F24"/>
    <w:rsid w:val="00EC28F2"/>
    <w:rsid w:val="00EC2A3C"/>
    <w:rsid w:val="00EC2B2D"/>
    <w:rsid w:val="00EC2E15"/>
    <w:rsid w:val="00EC3261"/>
    <w:rsid w:val="00EC3DA9"/>
    <w:rsid w:val="00EC4079"/>
    <w:rsid w:val="00EC42A7"/>
    <w:rsid w:val="00EC4C81"/>
    <w:rsid w:val="00EC55E3"/>
    <w:rsid w:val="00EC58DA"/>
    <w:rsid w:val="00EC5E00"/>
    <w:rsid w:val="00EC5EEB"/>
    <w:rsid w:val="00EC616E"/>
    <w:rsid w:val="00EC694C"/>
    <w:rsid w:val="00EC71B5"/>
    <w:rsid w:val="00EC79BC"/>
    <w:rsid w:val="00EC7C59"/>
    <w:rsid w:val="00ED0634"/>
    <w:rsid w:val="00ED0869"/>
    <w:rsid w:val="00ED0A60"/>
    <w:rsid w:val="00ED0A99"/>
    <w:rsid w:val="00ED0D11"/>
    <w:rsid w:val="00ED102C"/>
    <w:rsid w:val="00ED12EE"/>
    <w:rsid w:val="00ED1478"/>
    <w:rsid w:val="00ED18DE"/>
    <w:rsid w:val="00ED1911"/>
    <w:rsid w:val="00ED1D87"/>
    <w:rsid w:val="00ED1E8E"/>
    <w:rsid w:val="00ED2172"/>
    <w:rsid w:val="00ED21CE"/>
    <w:rsid w:val="00ED2408"/>
    <w:rsid w:val="00ED2490"/>
    <w:rsid w:val="00ED26D6"/>
    <w:rsid w:val="00ED2D49"/>
    <w:rsid w:val="00ED2EE7"/>
    <w:rsid w:val="00ED397F"/>
    <w:rsid w:val="00ED3E06"/>
    <w:rsid w:val="00ED47E2"/>
    <w:rsid w:val="00ED4E48"/>
    <w:rsid w:val="00ED5D2F"/>
    <w:rsid w:val="00ED60DE"/>
    <w:rsid w:val="00ED614D"/>
    <w:rsid w:val="00ED62ED"/>
    <w:rsid w:val="00ED6B11"/>
    <w:rsid w:val="00ED7334"/>
    <w:rsid w:val="00ED7832"/>
    <w:rsid w:val="00ED7D27"/>
    <w:rsid w:val="00EE01A6"/>
    <w:rsid w:val="00EE06C6"/>
    <w:rsid w:val="00EE1185"/>
    <w:rsid w:val="00EE11C0"/>
    <w:rsid w:val="00EE1572"/>
    <w:rsid w:val="00EE1675"/>
    <w:rsid w:val="00EE1963"/>
    <w:rsid w:val="00EE1F08"/>
    <w:rsid w:val="00EE2040"/>
    <w:rsid w:val="00EE21FF"/>
    <w:rsid w:val="00EE23E3"/>
    <w:rsid w:val="00EE2A94"/>
    <w:rsid w:val="00EE311E"/>
    <w:rsid w:val="00EE32A4"/>
    <w:rsid w:val="00EE3ABA"/>
    <w:rsid w:val="00EE3F58"/>
    <w:rsid w:val="00EE4AAB"/>
    <w:rsid w:val="00EE4CEE"/>
    <w:rsid w:val="00EE53F6"/>
    <w:rsid w:val="00EE562D"/>
    <w:rsid w:val="00EE6148"/>
    <w:rsid w:val="00EE61D5"/>
    <w:rsid w:val="00EE6471"/>
    <w:rsid w:val="00EE6B0C"/>
    <w:rsid w:val="00EE6EB9"/>
    <w:rsid w:val="00EE727B"/>
    <w:rsid w:val="00EE7C2E"/>
    <w:rsid w:val="00EF02C0"/>
    <w:rsid w:val="00EF058D"/>
    <w:rsid w:val="00EF0921"/>
    <w:rsid w:val="00EF09BE"/>
    <w:rsid w:val="00EF11B8"/>
    <w:rsid w:val="00EF1E7D"/>
    <w:rsid w:val="00EF204B"/>
    <w:rsid w:val="00EF20CD"/>
    <w:rsid w:val="00EF24B7"/>
    <w:rsid w:val="00EF24C1"/>
    <w:rsid w:val="00EF260C"/>
    <w:rsid w:val="00EF271A"/>
    <w:rsid w:val="00EF2774"/>
    <w:rsid w:val="00EF27AB"/>
    <w:rsid w:val="00EF2B08"/>
    <w:rsid w:val="00EF2BF1"/>
    <w:rsid w:val="00EF3BF3"/>
    <w:rsid w:val="00EF3D71"/>
    <w:rsid w:val="00EF4178"/>
    <w:rsid w:val="00EF41A5"/>
    <w:rsid w:val="00EF43AB"/>
    <w:rsid w:val="00EF47C9"/>
    <w:rsid w:val="00EF49B9"/>
    <w:rsid w:val="00EF5818"/>
    <w:rsid w:val="00EF5EA1"/>
    <w:rsid w:val="00EF619B"/>
    <w:rsid w:val="00EF657E"/>
    <w:rsid w:val="00EF6AD4"/>
    <w:rsid w:val="00EF769D"/>
    <w:rsid w:val="00EF7AB7"/>
    <w:rsid w:val="00F000F0"/>
    <w:rsid w:val="00F0065C"/>
    <w:rsid w:val="00F00995"/>
    <w:rsid w:val="00F01057"/>
    <w:rsid w:val="00F01423"/>
    <w:rsid w:val="00F017D4"/>
    <w:rsid w:val="00F01A72"/>
    <w:rsid w:val="00F023F1"/>
    <w:rsid w:val="00F026D7"/>
    <w:rsid w:val="00F026F5"/>
    <w:rsid w:val="00F02BB9"/>
    <w:rsid w:val="00F02BD2"/>
    <w:rsid w:val="00F03266"/>
    <w:rsid w:val="00F03519"/>
    <w:rsid w:val="00F0366C"/>
    <w:rsid w:val="00F05009"/>
    <w:rsid w:val="00F0589C"/>
    <w:rsid w:val="00F05B72"/>
    <w:rsid w:val="00F05C5C"/>
    <w:rsid w:val="00F05D85"/>
    <w:rsid w:val="00F06020"/>
    <w:rsid w:val="00F060D9"/>
    <w:rsid w:val="00F06618"/>
    <w:rsid w:val="00F07348"/>
    <w:rsid w:val="00F07A35"/>
    <w:rsid w:val="00F10948"/>
    <w:rsid w:val="00F11C8F"/>
    <w:rsid w:val="00F122FA"/>
    <w:rsid w:val="00F12B9B"/>
    <w:rsid w:val="00F134BA"/>
    <w:rsid w:val="00F14094"/>
    <w:rsid w:val="00F14446"/>
    <w:rsid w:val="00F147B3"/>
    <w:rsid w:val="00F147FF"/>
    <w:rsid w:val="00F149A8"/>
    <w:rsid w:val="00F14EEC"/>
    <w:rsid w:val="00F15660"/>
    <w:rsid w:val="00F15D9B"/>
    <w:rsid w:val="00F16A7C"/>
    <w:rsid w:val="00F170DC"/>
    <w:rsid w:val="00F17120"/>
    <w:rsid w:val="00F17BF3"/>
    <w:rsid w:val="00F20153"/>
    <w:rsid w:val="00F20608"/>
    <w:rsid w:val="00F20DD3"/>
    <w:rsid w:val="00F21583"/>
    <w:rsid w:val="00F22AA1"/>
    <w:rsid w:val="00F22B0F"/>
    <w:rsid w:val="00F22B5F"/>
    <w:rsid w:val="00F23233"/>
    <w:rsid w:val="00F23708"/>
    <w:rsid w:val="00F24EDD"/>
    <w:rsid w:val="00F24FE3"/>
    <w:rsid w:val="00F250E3"/>
    <w:rsid w:val="00F2514E"/>
    <w:rsid w:val="00F25A8A"/>
    <w:rsid w:val="00F25CFE"/>
    <w:rsid w:val="00F26AEE"/>
    <w:rsid w:val="00F26DE6"/>
    <w:rsid w:val="00F27062"/>
    <w:rsid w:val="00F272EC"/>
    <w:rsid w:val="00F2756B"/>
    <w:rsid w:val="00F27FB6"/>
    <w:rsid w:val="00F300C6"/>
    <w:rsid w:val="00F31134"/>
    <w:rsid w:val="00F31458"/>
    <w:rsid w:val="00F31748"/>
    <w:rsid w:val="00F31A78"/>
    <w:rsid w:val="00F320F9"/>
    <w:rsid w:val="00F327A8"/>
    <w:rsid w:val="00F32986"/>
    <w:rsid w:val="00F32CFB"/>
    <w:rsid w:val="00F337D7"/>
    <w:rsid w:val="00F340C8"/>
    <w:rsid w:val="00F347DA"/>
    <w:rsid w:val="00F347DC"/>
    <w:rsid w:val="00F34D0C"/>
    <w:rsid w:val="00F35207"/>
    <w:rsid w:val="00F35355"/>
    <w:rsid w:val="00F355D4"/>
    <w:rsid w:val="00F3587D"/>
    <w:rsid w:val="00F35ED9"/>
    <w:rsid w:val="00F36720"/>
    <w:rsid w:val="00F3722B"/>
    <w:rsid w:val="00F37277"/>
    <w:rsid w:val="00F37884"/>
    <w:rsid w:val="00F4003A"/>
    <w:rsid w:val="00F40B0B"/>
    <w:rsid w:val="00F40BD1"/>
    <w:rsid w:val="00F42C20"/>
    <w:rsid w:val="00F432B7"/>
    <w:rsid w:val="00F43486"/>
    <w:rsid w:val="00F43813"/>
    <w:rsid w:val="00F439D6"/>
    <w:rsid w:val="00F43D09"/>
    <w:rsid w:val="00F445F1"/>
    <w:rsid w:val="00F4474A"/>
    <w:rsid w:val="00F447A1"/>
    <w:rsid w:val="00F44BC1"/>
    <w:rsid w:val="00F45172"/>
    <w:rsid w:val="00F45FF1"/>
    <w:rsid w:val="00F466FF"/>
    <w:rsid w:val="00F46C25"/>
    <w:rsid w:val="00F47061"/>
    <w:rsid w:val="00F47D5F"/>
    <w:rsid w:val="00F47F69"/>
    <w:rsid w:val="00F500A0"/>
    <w:rsid w:val="00F50DF4"/>
    <w:rsid w:val="00F51EC7"/>
    <w:rsid w:val="00F51F1C"/>
    <w:rsid w:val="00F520B1"/>
    <w:rsid w:val="00F52BD1"/>
    <w:rsid w:val="00F53329"/>
    <w:rsid w:val="00F5486A"/>
    <w:rsid w:val="00F54EB8"/>
    <w:rsid w:val="00F5558A"/>
    <w:rsid w:val="00F5611D"/>
    <w:rsid w:val="00F5622A"/>
    <w:rsid w:val="00F571A3"/>
    <w:rsid w:val="00F572F6"/>
    <w:rsid w:val="00F57BC2"/>
    <w:rsid w:val="00F57F0E"/>
    <w:rsid w:val="00F604AA"/>
    <w:rsid w:val="00F61390"/>
    <w:rsid w:val="00F61407"/>
    <w:rsid w:val="00F617AE"/>
    <w:rsid w:val="00F61DEA"/>
    <w:rsid w:val="00F62073"/>
    <w:rsid w:val="00F620B1"/>
    <w:rsid w:val="00F62379"/>
    <w:rsid w:val="00F62778"/>
    <w:rsid w:val="00F62D26"/>
    <w:rsid w:val="00F640EF"/>
    <w:rsid w:val="00F64D4C"/>
    <w:rsid w:val="00F65252"/>
    <w:rsid w:val="00F65379"/>
    <w:rsid w:val="00F655AA"/>
    <w:rsid w:val="00F6666E"/>
    <w:rsid w:val="00F66DE6"/>
    <w:rsid w:val="00F66FB3"/>
    <w:rsid w:val="00F67277"/>
    <w:rsid w:val="00F67356"/>
    <w:rsid w:val="00F67502"/>
    <w:rsid w:val="00F67AC6"/>
    <w:rsid w:val="00F67EB8"/>
    <w:rsid w:val="00F70067"/>
    <w:rsid w:val="00F70497"/>
    <w:rsid w:val="00F70872"/>
    <w:rsid w:val="00F70D19"/>
    <w:rsid w:val="00F7178E"/>
    <w:rsid w:val="00F71878"/>
    <w:rsid w:val="00F719D7"/>
    <w:rsid w:val="00F71D3E"/>
    <w:rsid w:val="00F71FB5"/>
    <w:rsid w:val="00F7281D"/>
    <w:rsid w:val="00F72A5A"/>
    <w:rsid w:val="00F73148"/>
    <w:rsid w:val="00F73C0A"/>
    <w:rsid w:val="00F73D9A"/>
    <w:rsid w:val="00F73DF6"/>
    <w:rsid w:val="00F7441E"/>
    <w:rsid w:val="00F74457"/>
    <w:rsid w:val="00F747D2"/>
    <w:rsid w:val="00F74846"/>
    <w:rsid w:val="00F7492C"/>
    <w:rsid w:val="00F7534C"/>
    <w:rsid w:val="00F75407"/>
    <w:rsid w:val="00F757A9"/>
    <w:rsid w:val="00F757DA"/>
    <w:rsid w:val="00F76166"/>
    <w:rsid w:val="00F77072"/>
    <w:rsid w:val="00F772C5"/>
    <w:rsid w:val="00F7751B"/>
    <w:rsid w:val="00F775F0"/>
    <w:rsid w:val="00F779E6"/>
    <w:rsid w:val="00F77B4B"/>
    <w:rsid w:val="00F77DDD"/>
    <w:rsid w:val="00F80198"/>
    <w:rsid w:val="00F80D19"/>
    <w:rsid w:val="00F825A5"/>
    <w:rsid w:val="00F82740"/>
    <w:rsid w:val="00F8274F"/>
    <w:rsid w:val="00F83B53"/>
    <w:rsid w:val="00F83D8A"/>
    <w:rsid w:val="00F8470C"/>
    <w:rsid w:val="00F848D1"/>
    <w:rsid w:val="00F8492F"/>
    <w:rsid w:val="00F84C11"/>
    <w:rsid w:val="00F851DB"/>
    <w:rsid w:val="00F854E5"/>
    <w:rsid w:val="00F858D1"/>
    <w:rsid w:val="00F86248"/>
    <w:rsid w:val="00F86703"/>
    <w:rsid w:val="00F868C6"/>
    <w:rsid w:val="00F868F9"/>
    <w:rsid w:val="00F86947"/>
    <w:rsid w:val="00F86C69"/>
    <w:rsid w:val="00F872CB"/>
    <w:rsid w:val="00F87830"/>
    <w:rsid w:val="00F9096A"/>
    <w:rsid w:val="00F90F22"/>
    <w:rsid w:val="00F91AA0"/>
    <w:rsid w:val="00F92958"/>
    <w:rsid w:val="00F92A29"/>
    <w:rsid w:val="00F930D7"/>
    <w:rsid w:val="00F93F74"/>
    <w:rsid w:val="00F94195"/>
    <w:rsid w:val="00F941ED"/>
    <w:rsid w:val="00F947B2"/>
    <w:rsid w:val="00F94B85"/>
    <w:rsid w:val="00F95118"/>
    <w:rsid w:val="00F95E9D"/>
    <w:rsid w:val="00F963B6"/>
    <w:rsid w:val="00F96F9C"/>
    <w:rsid w:val="00F97322"/>
    <w:rsid w:val="00FA061D"/>
    <w:rsid w:val="00FA10C7"/>
    <w:rsid w:val="00FA2775"/>
    <w:rsid w:val="00FA2FD9"/>
    <w:rsid w:val="00FA3108"/>
    <w:rsid w:val="00FA3286"/>
    <w:rsid w:val="00FA36C9"/>
    <w:rsid w:val="00FA3AC1"/>
    <w:rsid w:val="00FA408B"/>
    <w:rsid w:val="00FA4374"/>
    <w:rsid w:val="00FA4673"/>
    <w:rsid w:val="00FA49CC"/>
    <w:rsid w:val="00FA4D4C"/>
    <w:rsid w:val="00FA4EC8"/>
    <w:rsid w:val="00FA4F46"/>
    <w:rsid w:val="00FA59FF"/>
    <w:rsid w:val="00FA61FC"/>
    <w:rsid w:val="00FA69CC"/>
    <w:rsid w:val="00FA6B59"/>
    <w:rsid w:val="00FA6F00"/>
    <w:rsid w:val="00FA734B"/>
    <w:rsid w:val="00FA7B41"/>
    <w:rsid w:val="00FB02BF"/>
    <w:rsid w:val="00FB08CF"/>
    <w:rsid w:val="00FB0B64"/>
    <w:rsid w:val="00FB14A4"/>
    <w:rsid w:val="00FB16FF"/>
    <w:rsid w:val="00FB18C8"/>
    <w:rsid w:val="00FB1BA6"/>
    <w:rsid w:val="00FB20D7"/>
    <w:rsid w:val="00FB244E"/>
    <w:rsid w:val="00FB2F5D"/>
    <w:rsid w:val="00FB3FFA"/>
    <w:rsid w:val="00FB486A"/>
    <w:rsid w:val="00FB49E8"/>
    <w:rsid w:val="00FB4B6C"/>
    <w:rsid w:val="00FB5F2C"/>
    <w:rsid w:val="00FB61A7"/>
    <w:rsid w:val="00FB6C50"/>
    <w:rsid w:val="00FB6F46"/>
    <w:rsid w:val="00FB774D"/>
    <w:rsid w:val="00FB7D42"/>
    <w:rsid w:val="00FB7D45"/>
    <w:rsid w:val="00FB7EBF"/>
    <w:rsid w:val="00FC07AA"/>
    <w:rsid w:val="00FC0836"/>
    <w:rsid w:val="00FC093A"/>
    <w:rsid w:val="00FC10D9"/>
    <w:rsid w:val="00FC1785"/>
    <w:rsid w:val="00FC17FE"/>
    <w:rsid w:val="00FC1CE1"/>
    <w:rsid w:val="00FC1F7D"/>
    <w:rsid w:val="00FC3702"/>
    <w:rsid w:val="00FC395F"/>
    <w:rsid w:val="00FC399A"/>
    <w:rsid w:val="00FC4A3D"/>
    <w:rsid w:val="00FC4D06"/>
    <w:rsid w:val="00FC4F15"/>
    <w:rsid w:val="00FC5400"/>
    <w:rsid w:val="00FC5443"/>
    <w:rsid w:val="00FC54B2"/>
    <w:rsid w:val="00FC5691"/>
    <w:rsid w:val="00FC57DF"/>
    <w:rsid w:val="00FC5D19"/>
    <w:rsid w:val="00FC64E2"/>
    <w:rsid w:val="00FC6CEC"/>
    <w:rsid w:val="00FC77D3"/>
    <w:rsid w:val="00FC7855"/>
    <w:rsid w:val="00FC7A4B"/>
    <w:rsid w:val="00FC7CF2"/>
    <w:rsid w:val="00FC7ECA"/>
    <w:rsid w:val="00FD0777"/>
    <w:rsid w:val="00FD0815"/>
    <w:rsid w:val="00FD0920"/>
    <w:rsid w:val="00FD0AB5"/>
    <w:rsid w:val="00FD0CD0"/>
    <w:rsid w:val="00FD0DC6"/>
    <w:rsid w:val="00FD1049"/>
    <w:rsid w:val="00FD104C"/>
    <w:rsid w:val="00FD2FD5"/>
    <w:rsid w:val="00FD300A"/>
    <w:rsid w:val="00FD42A7"/>
    <w:rsid w:val="00FD42E9"/>
    <w:rsid w:val="00FD439C"/>
    <w:rsid w:val="00FD4A93"/>
    <w:rsid w:val="00FD503C"/>
    <w:rsid w:val="00FD59B9"/>
    <w:rsid w:val="00FD5F5F"/>
    <w:rsid w:val="00FD662C"/>
    <w:rsid w:val="00FD6873"/>
    <w:rsid w:val="00FD6C27"/>
    <w:rsid w:val="00FD6CC7"/>
    <w:rsid w:val="00FD73EF"/>
    <w:rsid w:val="00FD74B4"/>
    <w:rsid w:val="00FD75E5"/>
    <w:rsid w:val="00FD7EB0"/>
    <w:rsid w:val="00FE1268"/>
    <w:rsid w:val="00FE13D9"/>
    <w:rsid w:val="00FE1C66"/>
    <w:rsid w:val="00FE261A"/>
    <w:rsid w:val="00FE2672"/>
    <w:rsid w:val="00FE28B9"/>
    <w:rsid w:val="00FE29D1"/>
    <w:rsid w:val="00FE2B8F"/>
    <w:rsid w:val="00FE2BF2"/>
    <w:rsid w:val="00FE4B82"/>
    <w:rsid w:val="00FE4FFC"/>
    <w:rsid w:val="00FE51F9"/>
    <w:rsid w:val="00FE539C"/>
    <w:rsid w:val="00FE561D"/>
    <w:rsid w:val="00FF02B5"/>
    <w:rsid w:val="00FF048F"/>
    <w:rsid w:val="00FF051F"/>
    <w:rsid w:val="00FF0DEA"/>
    <w:rsid w:val="00FF136F"/>
    <w:rsid w:val="00FF34CA"/>
    <w:rsid w:val="00FF384D"/>
    <w:rsid w:val="00FF3EFE"/>
    <w:rsid w:val="00FF4085"/>
    <w:rsid w:val="00FF432C"/>
    <w:rsid w:val="00FF44CB"/>
    <w:rsid w:val="00FF4718"/>
    <w:rsid w:val="00FF487C"/>
    <w:rsid w:val="00FF4FE6"/>
    <w:rsid w:val="00FF518B"/>
    <w:rsid w:val="00FF522B"/>
    <w:rsid w:val="00FF5465"/>
    <w:rsid w:val="00FF5732"/>
    <w:rsid w:val="00FF605C"/>
    <w:rsid w:val="00FF6745"/>
    <w:rsid w:val="00FF6A6F"/>
    <w:rsid w:val="00FF6E08"/>
    <w:rsid w:val="00FF76C9"/>
    <w:rsid w:val="00FF77C3"/>
    <w:rsid w:val="00FF78FB"/>
    <w:rsid w:val="00FF7D6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A1C8C8"/>
  <w15:docId w15:val="{3A372974-46BC-4E5A-A08F-8D94175F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47F"/>
    <w:pPr>
      <w:widowControl w:val="0"/>
    </w:pPr>
    <w:rPr>
      <w:kern w:val="2"/>
      <w:sz w:val="24"/>
      <w:szCs w:val="24"/>
    </w:rPr>
  </w:style>
  <w:style w:type="paragraph" w:styleId="1">
    <w:name w:val="heading 1"/>
    <w:basedOn w:val="a"/>
    <w:next w:val="a"/>
    <w:qFormat/>
    <w:rsid w:val="00306569"/>
    <w:pPr>
      <w:keepNext/>
      <w:snapToGrid w:val="0"/>
      <w:spacing w:before="60" w:after="60" w:line="360" w:lineRule="atLeast"/>
      <w:outlineLvl w:val="0"/>
    </w:pPr>
    <w:rPr>
      <w:rFonts w:ascii="Arial" w:eastAsia="標楷體" w:hAnsi="Arial"/>
      <w:b/>
      <w:bCs/>
      <w:color w:val="000000"/>
      <w:kern w:val="0"/>
      <w:sz w:val="36"/>
      <w:szCs w:val="52"/>
    </w:rPr>
  </w:style>
  <w:style w:type="paragraph" w:styleId="2">
    <w:name w:val="heading 2"/>
    <w:basedOn w:val="a"/>
    <w:next w:val="a"/>
    <w:qFormat/>
    <w:rsid w:val="00306569"/>
    <w:pPr>
      <w:keepNext/>
      <w:snapToGrid w:val="0"/>
      <w:spacing w:before="60" w:after="60" w:line="360" w:lineRule="atLeast"/>
      <w:jc w:val="both"/>
      <w:outlineLvl w:val="1"/>
    </w:pPr>
    <w:rPr>
      <w:rFonts w:ascii="Arial" w:eastAsia="標楷體" w:hAnsi="Arial"/>
      <w:b/>
      <w:bCs/>
      <w:color w:val="000000"/>
      <w:kern w:val="0"/>
      <w:sz w:val="32"/>
      <w:szCs w:val="48"/>
    </w:rPr>
  </w:style>
  <w:style w:type="paragraph" w:styleId="3">
    <w:name w:val="heading 3"/>
    <w:basedOn w:val="a"/>
    <w:next w:val="a"/>
    <w:qFormat/>
    <w:rsid w:val="00306569"/>
    <w:pPr>
      <w:keepNext/>
      <w:snapToGrid w:val="0"/>
      <w:spacing w:before="60" w:after="60" w:line="360" w:lineRule="atLeast"/>
      <w:outlineLvl w:val="2"/>
    </w:pPr>
    <w:rPr>
      <w:rFonts w:ascii="Arial" w:eastAsia="標楷體" w:hAnsi="Arial"/>
      <w:b/>
      <w:bCs/>
      <w:color w:val="000000"/>
      <w:kern w:val="0"/>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1A455F"/>
    <w:rPr>
      <w:rFonts w:ascii="細明體" w:eastAsia="細明體" w:hAnsi="Courier New"/>
      <w:szCs w:val="20"/>
      <w:lang w:val="x-none" w:eastAsia="x-none"/>
    </w:rPr>
  </w:style>
  <w:style w:type="paragraph" w:styleId="a5">
    <w:name w:val="footer"/>
    <w:basedOn w:val="a"/>
    <w:rsid w:val="001A455F"/>
    <w:pPr>
      <w:tabs>
        <w:tab w:val="center" w:pos="4153"/>
        <w:tab w:val="right" w:pos="8306"/>
      </w:tabs>
      <w:snapToGrid w:val="0"/>
    </w:pPr>
    <w:rPr>
      <w:sz w:val="20"/>
      <w:szCs w:val="20"/>
    </w:rPr>
  </w:style>
  <w:style w:type="paragraph" w:styleId="a6">
    <w:name w:val="Body Text Indent"/>
    <w:basedOn w:val="a"/>
    <w:rsid w:val="001A455F"/>
    <w:pPr>
      <w:ind w:left="332" w:hanging="332"/>
      <w:jc w:val="both"/>
    </w:pPr>
    <w:rPr>
      <w:rFonts w:eastAsia="標楷體"/>
      <w:sz w:val="20"/>
      <w:szCs w:val="20"/>
    </w:rPr>
  </w:style>
  <w:style w:type="paragraph" w:styleId="20">
    <w:name w:val="Body Text 2"/>
    <w:basedOn w:val="a"/>
    <w:link w:val="21"/>
    <w:rsid w:val="001A455F"/>
    <w:pPr>
      <w:kinsoku w:val="0"/>
      <w:overflowPunct w:val="0"/>
      <w:jc w:val="both"/>
    </w:pPr>
    <w:rPr>
      <w:rFonts w:ascii="標楷體" w:eastAsia="標楷體"/>
      <w:sz w:val="20"/>
      <w:szCs w:val="20"/>
      <w:lang w:val="x-none" w:eastAsia="x-none"/>
    </w:rPr>
  </w:style>
  <w:style w:type="paragraph" w:styleId="HTML">
    <w:name w:val="HTML Preformatted"/>
    <w:basedOn w:val="a"/>
    <w:link w:val="HTML0"/>
    <w:uiPriority w:val="99"/>
    <w:rsid w:val="001A4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Courier New"/>
      <w:color w:val="333333"/>
      <w:kern w:val="0"/>
    </w:rPr>
  </w:style>
  <w:style w:type="paragraph" w:styleId="22">
    <w:name w:val="Body Text Indent 2"/>
    <w:basedOn w:val="a"/>
    <w:rsid w:val="001A455F"/>
    <w:pPr>
      <w:kinsoku w:val="0"/>
      <w:wordWrap w:val="0"/>
      <w:overflowPunct w:val="0"/>
      <w:ind w:left="200" w:hangingChars="100" w:hanging="200"/>
      <w:jc w:val="both"/>
    </w:pPr>
    <w:rPr>
      <w:rFonts w:eastAsia="標楷體"/>
      <w:sz w:val="20"/>
      <w:szCs w:val="20"/>
    </w:rPr>
  </w:style>
  <w:style w:type="paragraph" w:styleId="a7">
    <w:name w:val="Body Text"/>
    <w:basedOn w:val="a"/>
    <w:link w:val="a8"/>
    <w:uiPriority w:val="99"/>
    <w:rsid w:val="001A455F"/>
    <w:pPr>
      <w:kinsoku w:val="0"/>
      <w:wordWrap w:val="0"/>
      <w:overflowPunct w:val="0"/>
      <w:spacing w:line="300" w:lineRule="exact"/>
    </w:pPr>
    <w:rPr>
      <w:rFonts w:eastAsia="標楷體"/>
      <w:sz w:val="20"/>
      <w:szCs w:val="20"/>
      <w:lang w:val="x-none" w:eastAsia="x-none"/>
    </w:rPr>
  </w:style>
  <w:style w:type="paragraph" w:styleId="30">
    <w:name w:val="Body Text 3"/>
    <w:basedOn w:val="a"/>
    <w:rsid w:val="001A455F"/>
    <w:pPr>
      <w:spacing w:line="340" w:lineRule="exact"/>
      <w:jc w:val="both"/>
    </w:pPr>
    <w:rPr>
      <w:rFonts w:ascii="標楷體" w:eastAsia="標楷體"/>
      <w:color w:val="FF0000"/>
      <w:szCs w:val="20"/>
    </w:rPr>
  </w:style>
  <w:style w:type="character" w:styleId="a9">
    <w:name w:val="page number"/>
    <w:basedOn w:val="a0"/>
    <w:rsid w:val="001A455F"/>
  </w:style>
  <w:style w:type="character" w:styleId="aa">
    <w:name w:val="Hyperlink"/>
    <w:rsid w:val="001A455F"/>
    <w:rPr>
      <w:color w:val="0000FF"/>
      <w:u w:val="single"/>
    </w:rPr>
  </w:style>
  <w:style w:type="paragraph" w:styleId="ab">
    <w:name w:val="header"/>
    <w:basedOn w:val="a"/>
    <w:rsid w:val="001A455F"/>
    <w:pPr>
      <w:tabs>
        <w:tab w:val="center" w:pos="4153"/>
        <w:tab w:val="right" w:pos="8306"/>
      </w:tabs>
      <w:snapToGrid w:val="0"/>
    </w:pPr>
    <w:rPr>
      <w:sz w:val="20"/>
      <w:szCs w:val="20"/>
    </w:rPr>
  </w:style>
  <w:style w:type="paragraph" w:styleId="ac">
    <w:name w:val="Balloon Text"/>
    <w:basedOn w:val="a"/>
    <w:link w:val="ad"/>
    <w:uiPriority w:val="99"/>
    <w:semiHidden/>
    <w:rsid w:val="00045895"/>
    <w:rPr>
      <w:rFonts w:ascii="Arial" w:hAnsi="Arial"/>
      <w:sz w:val="18"/>
      <w:szCs w:val="18"/>
      <w:lang w:val="x-none" w:eastAsia="x-none"/>
    </w:rPr>
  </w:style>
  <w:style w:type="character" w:styleId="ae">
    <w:name w:val="Strong"/>
    <w:qFormat/>
    <w:rsid w:val="00E9231F"/>
    <w:rPr>
      <w:b/>
      <w:bCs/>
    </w:rPr>
  </w:style>
  <w:style w:type="character" w:customStyle="1" w:styleId="a8">
    <w:name w:val="本文 字元"/>
    <w:link w:val="a7"/>
    <w:uiPriority w:val="99"/>
    <w:locked/>
    <w:rsid w:val="00583DFA"/>
    <w:rPr>
      <w:rFonts w:eastAsia="標楷體"/>
      <w:kern w:val="2"/>
    </w:rPr>
  </w:style>
  <w:style w:type="character" w:customStyle="1" w:styleId="ad">
    <w:name w:val="註解方塊文字 字元"/>
    <w:link w:val="ac"/>
    <w:uiPriority w:val="99"/>
    <w:semiHidden/>
    <w:rsid w:val="00583DFA"/>
    <w:rPr>
      <w:rFonts w:ascii="Arial" w:hAnsi="Arial"/>
      <w:kern w:val="2"/>
      <w:sz w:val="18"/>
      <w:szCs w:val="18"/>
    </w:rPr>
  </w:style>
  <w:style w:type="table" w:styleId="af">
    <w:name w:val="Table Grid"/>
    <w:basedOn w:val="a1"/>
    <w:rsid w:val="00F64D4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34"/>
    <w:qFormat/>
    <w:rsid w:val="00475F96"/>
    <w:pPr>
      <w:ind w:left="720"/>
      <w:contextualSpacing/>
    </w:pPr>
  </w:style>
  <w:style w:type="character" w:customStyle="1" w:styleId="keyword">
    <w:name w:val="keyword"/>
    <w:basedOn w:val="a0"/>
    <w:rsid w:val="00C97AD0"/>
  </w:style>
  <w:style w:type="character" w:customStyle="1" w:styleId="a4">
    <w:name w:val="純文字 字元"/>
    <w:link w:val="a3"/>
    <w:uiPriority w:val="99"/>
    <w:rsid w:val="00A6019D"/>
    <w:rPr>
      <w:rFonts w:ascii="細明體" w:eastAsia="細明體" w:hAnsi="Courier New"/>
      <w:kern w:val="2"/>
      <w:sz w:val="24"/>
    </w:rPr>
  </w:style>
  <w:style w:type="paragraph" w:customStyle="1" w:styleId="interpret1">
    <w:name w:val="interpret1"/>
    <w:basedOn w:val="a"/>
    <w:rsid w:val="004B2F2D"/>
    <w:pPr>
      <w:widowControl/>
      <w:spacing w:before="100" w:beforeAutospacing="1" w:after="100" w:afterAutospacing="1"/>
    </w:pPr>
    <w:rPr>
      <w:rFonts w:ascii="新細明體" w:hAnsi="新細明體" w:cs="新細明體"/>
      <w:color w:val="000000"/>
      <w:kern w:val="0"/>
      <w:sz w:val="28"/>
      <w:szCs w:val="28"/>
    </w:rPr>
  </w:style>
  <w:style w:type="character" w:customStyle="1" w:styleId="wbtrmn1">
    <w:name w:val="wbtr_mn1"/>
    <w:rsid w:val="009C26D3"/>
    <w:rPr>
      <w:rFonts w:ascii="Arial" w:hAnsi="Arial" w:cs="Arial" w:hint="default"/>
      <w:vanish w:val="0"/>
      <w:webHidden w:val="0"/>
      <w:sz w:val="24"/>
      <w:szCs w:val="24"/>
      <w:specVanish w:val="0"/>
    </w:rPr>
  </w:style>
  <w:style w:type="character" w:styleId="af1">
    <w:name w:val="FollowedHyperlink"/>
    <w:rsid w:val="000647BF"/>
    <w:rPr>
      <w:color w:val="800080"/>
      <w:u w:val="single"/>
    </w:rPr>
  </w:style>
  <w:style w:type="paragraph" w:styleId="31">
    <w:name w:val="Body Text Indent 3"/>
    <w:basedOn w:val="a"/>
    <w:rsid w:val="001851CA"/>
    <w:pPr>
      <w:spacing w:after="120"/>
      <w:ind w:left="480"/>
    </w:pPr>
    <w:rPr>
      <w:sz w:val="16"/>
      <w:szCs w:val="16"/>
    </w:rPr>
  </w:style>
  <w:style w:type="paragraph" w:styleId="af2">
    <w:name w:val="Salutation"/>
    <w:basedOn w:val="a"/>
    <w:next w:val="a"/>
    <w:rsid w:val="00CD3961"/>
    <w:rPr>
      <w:rFonts w:eastAsia="標楷體"/>
      <w:sz w:val="20"/>
      <w:szCs w:val="20"/>
    </w:rPr>
  </w:style>
  <w:style w:type="paragraph" w:styleId="af3">
    <w:name w:val="Closing"/>
    <w:basedOn w:val="a"/>
    <w:rsid w:val="00CD3961"/>
    <w:pPr>
      <w:ind w:left="4320"/>
    </w:pPr>
    <w:rPr>
      <w:rFonts w:eastAsia="標楷體"/>
      <w:sz w:val="20"/>
      <w:szCs w:val="20"/>
    </w:rPr>
  </w:style>
  <w:style w:type="paragraph" w:styleId="af4">
    <w:name w:val="Revision"/>
    <w:hidden/>
    <w:uiPriority w:val="99"/>
    <w:semiHidden/>
    <w:rsid w:val="00030F9D"/>
    <w:rPr>
      <w:kern w:val="2"/>
      <w:sz w:val="24"/>
      <w:szCs w:val="24"/>
    </w:rPr>
  </w:style>
  <w:style w:type="character" w:customStyle="1" w:styleId="st">
    <w:name w:val="st"/>
    <w:rsid w:val="000B1821"/>
  </w:style>
  <w:style w:type="character" w:styleId="af5">
    <w:name w:val="annotation reference"/>
    <w:rsid w:val="007C2922"/>
    <w:rPr>
      <w:sz w:val="18"/>
      <w:szCs w:val="18"/>
    </w:rPr>
  </w:style>
  <w:style w:type="paragraph" w:styleId="af6">
    <w:name w:val="annotation text"/>
    <w:basedOn w:val="a"/>
    <w:link w:val="af7"/>
    <w:rsid w:val="007C2922"/>
    <w:rPr>
      <w:lang w:val="x-none" w:eastAsia="x-none"/>
    </w:rPr>
  </w:style>
  <w:style w:type="character" w:customStyle="1" w:styleId="af7">
    <w:name w:val="註解文字 字元"/>
    <w:link w:val="af6"/>
    <w:rsid w:val="007C2922"/>
    <w:rPr>
      <w:kern w:val="2"/>
      <w:sz w:val="24"/>
      <w:szCs w:val="24"/>
    </w:rPr>
  </w:style>
  <w:style w:type="paragraph" w:styleId="af8">
    <w:name w:val="annotation subject"/>
    <w:basedOn w:val="af6"/>
    <w:next w:val="af6"/>
    <w:link w:val="af9"/>
    <w:rsid w:val="007C2922"/>
    <w:rPr>
      <w:b/>
      <w:bCs/>
    </w:rPr>
  </w:style>
  <w:style w:type="character" w:customStyle="1" w:styleId="af9">
    <w:name w:val="註解主旨 字元"/>
    <w:link w:val="af8"/>
    <w:rsid w:val="007C2922"/>
    <w:rPr>
      <w:b/>
      <w:bCs/>
      <w:kern w:val="2"/>
      <w:sz w:val="24"/>
      <w:szCs w:val="24"/>
    </w:rPr>
  </w:style>
  <w:style w:type="character" w:customStyle="1" w:styleId="21">
    <w:name w:val="本文 2 字元"/>
    <w:link w:val="20"/>
    <w:rsid w:val="00C156C8"/>
    <w:rPr>
      <w:rFonts w:ascii="標楷體" w:eastAsia="標楷體"/>
      <w:kern w:val="2"/>
    </w:rPr>
  </w:style>
  <w:style w:type="character" w:customStyle="1" w:styleId="HTML0">
    <w:name w:val="HTML 預設格式 字元"/>
    <w:basedOn w:val="a0"/>
    <w:link w:val="HTML"/>
    <w:uiPriority w:val="99"/>
    <w:rsid w:val="009B1230"/>
    <w:rPr>
      <w:rFonts w:ascii="細明體" w:eastAsia="細明體" w:hAnsi="細明體" w:cs="Courier New"/>
      <w:color w:val="33333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7908">
      <w:bodyDiv w:val="1"/>
      <w:marLeft w:val="0"/>
      <w:marRight w:val="0"/>
      <w:marTop w:val="0"/>
      <w:marBottom w:val="0"/>
      <w:divBdr>
        <w:top w:val="none" w:sz="0" w:space="0" w:color="auto"/>
        <w:left w:val="none" w:sz="0" w:space="0" w:color="auto"/>
        <w:bottom w:val="none" w:sz="0" w:space="0" w:color="auto"/>
        <w:right w:val="none" w:sz="0" w:space="0" w:color="auto"/>
      </w:divBdr>
    </w:div>
    <w:div w:id="36130790">
      <w:bodyDiv w:val="1"/>
      <w:marLeft w:val="0"/>
      <w:marRight w:val="0"/>
      <w:marTop w:val="0"/>
      <w:marBottom w:val="0"/>
      <w:divBdr>
        <w:top w:val="none" w:sz="0" w:space="0" w:color="auto"/>
        <w:left w:val="none" w:sz="0" w:space="0" w:color="auto"/>
        <w:bottom w:val="none" w:sz="0" w:space="0" w:color="auto"/>
        <w:right w:val="none" w:sz="0" w:space="0" w:color="auto"/>
      </w:divBdr>
    </w:div>
    <w:div w:id="114374423">
      <w:bodyDiv w:val="1"/>
      <w:marLeft w:val="0"/>
      <w:marRight w:val="0"/>
      <w:marTop w:val="0"/>
      <w:marBottom w:val="0"/>
      <w:divBdr>
        <w:top w:val="none" w:sz="0" w:space="0" w:color="auto"/>
        <w:left w:val="none" w:sz="0" w:space="0" w:color="auto"/>
        <w:bottom w:val="none" w:sz="0" w:space="0" w:color="auto"/>
        <w:right w:val="none" w:sz="0" w:space="0" w:color="auto"/>
      </w:divBdr>
    </w:div>
    <w:div w:id="114912269">
      <w:bodyDiv w:val="1"/>
      <w:marLeft w:val="0"/>
      <w:marRight w:val="0"/>
      <w:marTop w:val="0"/>
      <w:marBottom w:val="0"/>
      <w:divBdr>
        <w:top w:val="none" w:sz="0" w:space="0" w:color="auto"/>
        <w:left w:val="none" w:sz="0" w:space="0" w:color="auto"/>
        <w:bottom w:val="none" w:sz="0" w:space="0" w:color="auto"/>
        <w:right w:val="none" w:sz="0" w:space="0" w:color="auto"/>
      </w:divBdr>
    </w:div>
    <w:div w:id="261767369">
      <w:bodyDiv w:val="1"/>
      <w:marLeft w:val="0"/>
      <w:marRight w:val="0"/>
      <w:marTop w:val="0"/>
      <w:marBottom w:val="0"/>
      <w:divBdr>
        <w:top w:val="none" w:sz="0" w:space="0" w:color="auto"/>
        <w:left w:val="none" w:sz="0" w:space="0" w:color="auto"/>
        <w:bottom w:val="none" w:sz="0" w:space="0" w:color="auto"/>
        <w:right w:val="none" w:sz="0" w:space="0" w:color="auto"/>
      </w:divBdr>
    </w:div>
    <w:div w:id="384186989">
      <w:bodyDiv w:val="1"/>
      <w:marLeft w:val="0"/>
      <w:marRight w:val="0"/>
      <w:marTop w:val="0"/>
      <w:marBottom w:val="0"/>
      <w:divBdr>
        <w:top w:val="none" w:sz="0" w:space="0" w:color="auto"/>
        <w:left w:val="none" w:sz="0" w:space="0" w:color="auto"/>
        <w:bottom w:val="none" w:sz="0" w:space="0" w:color="auto"/>
        <w:right w:val="none" w:sz="0" w:space="0" w:color="auto"/>
      </w:divBdr>
    </w:div>
    <w:div w:id="497960394">
      <w:bodyDiv w:val="1"/>
      <w:marLeft w:val="0"/>
      <w:marRight w:val="0"/>
      <w:marTop w:val="0"/>
      <w:marBottom w:val="0"/>
      <w:divBdr>
        <w:top w:val="none" w:sz="0" w:space="0" w:color="auto"/>
        <w:left w:val="none" w:sz="0" w:space="0" w:color="auto"/>
        <w:bottom w:val="none" w:sz="0" w:space="0" w:color="auto"/>
        <w:right w:val="none" w:sz="0" w:space="0" w:color="auto"/>
      </w:divBdr>
      <w:divsChild>
        <w:div w:id="610625821">
          <w:marLeft w:val="0"/>
          <w:marRight w:val="0"/>
          <w:marTop w:val="0"/>
          <w:marBottom w:val="0"/>
          <w:divBdr>
            <w:top w:val="none" w:sz="0" w:space="0" w:color="auto"/>
            <w:left w:val="single" w:sz="2" w:space="0" w:color="6F767A"/>
            <w:bottom w:val="none" w:sz="0" w:space="0" w:color="auto"/>
            <w:right w:val="single" w:sz="2" w:space="0" w:color="6F767A"/>
          </w:divBdr>
          <w:divsChild>
            <w:div w:id="2014718569">
              <w:marLeft w:val="0"/>
              <w:marRight w:val="0"/>
              <w:marTop w:val="0"/>
              <w:marBottom w:val="0"/>
              <w:divBdr>
                <w:top w:val="single" w:sz="2" w:space="0" w:color="95A4AE"/>
                <w:left w:val="none" w:sz="0" w:space="0" w:color="auto"/>
                <w:bottom w:val="single" w:sz="2" w:space="0" w:color="878D90"/>
                <w:right w:val="none" w:sz="0" w:space="0" w:color="auto"/>
              </w:divBdr>
              <w:divsChild>
                <w:div w:id="1676570762">
                  <w:marLeft w:val="0"/>
                  <w:marRight w:val="-2400"/>
                  <w:marTop w:val="0"/>
                  <w:marBottom w:val="0"/>
                  <w:divBdr>
                    <w:top w:val="none" w:sz="0" w:space="0" w:color="auto"/>
                    <w:left w:val="none" w:sz="0" w:space="0" w:color="auto"/>
                    <w:bottom w:val="none" w:sz="0" w:space="0" w:color="auto"/>
                    <w:right w:val="none" w:sz="0" w:space="0" w:color="auto"/>
                  </w:divBdr>
                  <w:divsChild>
                    <w:div w:id="1782873546">
                      <w:marLeft w:val="0"/>
                      <w:marRight w:val="2400"/>
                      <w:marTop w:val="0"/>
                      <w:marBottom w:val="0"/>
                      <w:divBdr>
                        <w:top w:val="none" w:sz="0" w:space="0" w:color="auto"/>
                        <w:left w:val="none" w:sz="0" w:space="0" w:color="auto"/>
                        <w:bottom w:val="none" w:sz="0" w:space="0" w:color="auto"/>
                        <w:right w:val="none" w:sz="0" w:space="0" w:color="auto"/>
                      </w:divBdr>
                      <w:divsChild>
                        <w:div w:id="1360080899">
                          <w:marLeft w:val="0"/>
                          <w:marRight w:val="0"/>
                          <w:marTop w:val="0"/>
                          <w:marBottom w:val="0"/>
                          <w:divBdr>
                            <w:top w:val="none" w:sz="0" w:space="0" w:color="auto"/>
                            <w:left w:val="none" w:sz="0" w:space="0" w:color="auto"/>
                            <w:bottom w:val="none" w:sz="0" w:space="0" w:color="auto"/>
                            <w:right w:val="single" w:sz="2" w:space="0" w:color="D0D0D0"/>
                          </w:divBdr>
                          <w:divsChild>
                            <w:div w:id="1093359067">
                              <w:marLeft w:val="0"/>
                              <w:marRight w:val="0"/>
                              <w:marTop w:val="0"/>
                              <w:marBottom w:val="0"/>
                              <w:divBdr>
                                <w:top w:val="none" w:sz="0" w:space="0" w:color="auto"/>
                                <w:left w:val="none" w:sz="0" w:space="0" w:color="auto"/>
                                <w:bottom w:val="none" w:sz="0" w:space="0" w:color="auto"/>
                                <w:right w:val="none" w:sz="0" w:space="0" w:color="auto"/>
                              </w:divBdr>
                              <w:divsChild>
                                <w:div w:id="82460638">
                                  <w:marLeft w:val="0"/>
                                  <w:marRight w:val="0"/>
                                  <w:marTop w:val="0"/>
                                  <w:marBottom w:val="0"/>
                                  <w:divBdr>
                                    <w:top w:val="single" w:sz="2" w:space="0" w:color="C2C9D2"/>
                                    <w:left w:val="single" w:sz="2" w:space="0" w:color="C2C9D2"/>
                                    <w:bottom w:val="single" w:sz="2" w:space="0" w:color="C2C9D2"/>
                                    <w:right w:val="single" w:sz="2" w:space="0" w:color="C2C9D2"/>
                                  </w:divBdr>
                                  <w:divsChild>
                                    <w:div w:id="460458041">
                                      <w:marLeft w:val="0"/>
                                      <w:marRight w:val="0"/>
                                      <w:marTop w:val="0"/>
                                      <w:marBottom w:val="0"/>
                                      <w:divBdr>
                                        <w:top w:val="none" w:sz="0" w:space="0" w:color="auto"/>
                                        <w:left w:val="none" w:sz="0" w:space="0" w:color="auto"/>
                                        <w:bottom w:val="none" w:sz="0" w:space="0" w:color="auto"/>
                                        <w:right w:val="none" w:sz="0" w:space="0" w:color="auto"/>
                                      </w:divBdr>
                                      <w:divsChild>
                                        <w:div w:id="234559433">
                                          <w:marLeft w:val="904"/>
                                          <w:marRight w:val="0"/>
                                          <w:marTop w:val="0"/>
                                          <w:marBottom w:val="0"/>
                                          <w:divBdr>
                                            <w:top w:val="none" w:sz="0" w:space="0" w:color="auto"/>
                                            <w:left w:val="none" w:sz="0" w:space="0" w:color="auto"/>
                                            <w:bottom w:val="none" w:sz="0" w:space="0" w:color="auto"/>
                                            <w:right w:val="none" w:sz="0" w:space="0" w:color="auto"/>
                                          </w:divBdr>
                                          <w:divsChild>
                                            <w:div w:id="19507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855842">
      <w:bodyDiv w:val="1"/>
      <w:marLeft w:val="0"/>
      <w:marRight w:val="0"/>
      <w:marTop w:val="0"/>
      <w:marBottom w:val="0"/>
      <w:divBdr>
        <w:top w:val="none" w:sz="0" w:space="0" w:color="auto"/>
        <w:left w:val="none" w:sz="0" w:space="0" w:color="auto"/>
        <w:bottom w:val="none" w:sz="0" w:space="0" w:color="auto"/>
        <w:right w:val="none" w:sz="0" w:space="0" w:color="auto"/>
      </w:divBdr>
    </w:div>
    <w:div w:id="588388458">
      <w:bodyDiv w:val="1"/>
      <w:marLeft w:val="0"/>
      <w:marRight w:val="0"/>
      <w:marTop w:val="0"/>
      <w:marBottom w:val="0"/>
      <w:divBdr>
        <w:top w:val="none" w:sz="0" w:space="0" w:color="auto"/>
        <w:left w:val="none" w:sz="0" w:space="0" w:color="auto"/>
        <w:bottom w:val="none" w:sz="0" w:space="0" w:color="auto"/>
        <w:right w:val="none" w:sz="0" w:space="0" w:color="auto"/>
      </w:divBdr>
    </w:div>
    <w:div w:id="632520637">
      <w:bodyDiv w:val="1"/>
      <w:marLeft w:val="0"/>
      <w:marRight w:val="0"/>
      <w:marTop w:val="0"/>
      <w:marBottom w:val="0"/>
      <w:divBdr>
        <w:top w:val="none" w:sz="0" w:space="0" w:color="auto"/>
        <w:left w:val="none" w:sz="0" w:space="0" w:color="auto"/>
        <w:bottom w:val="none" w:sz="0" w:space="0" w:color="auto"/>
        <w:right w:val="none" w:sz="0" w:space="0" w:color="auto"/>
      </w:divBdr>
      <w:divsChild>
        <w:div w:id="788008738">
          <w:marLeft w:val="0"/>
          <w:marRight w:val="0"/>
          <w:marTop w:val="0"/>
          <w:marBottom w:val="0"/>
          <w:divBdr>
            <w:top w:val="none" w:sz="0" w:space="0" w:color="auto"/>
            <w:left w:val="none" w:sz="0" w:space="0" w:color="auto"/>
            <w:bottom w:val="none" w:sz="0" w:space="0" w:color="auto"/>
            <w:right w:val="none" w:sz="0" w:space="0" w:color="auto"/>
          </w:divBdr>
          <w:divsChild>
            <w:div w:id="759832469">
              <w:marLeft w:val="0"/>
              <w:marRight w:val="0"/>
              <w:marTop w:val="0"/>
              <w:marBottom w:val="0"/>
              <w:divBdr>
                <w:top w:val="none" w:sz="0" w:space="0" w:color="auto"/>
                <w:left w:val="none" w:sz="0" w:space="0" w:color="auto"/>
                <w:bottom w:val="none" w:sz="0" w:space="0" w:color="auto"/>
                <w:right w:val="none" w:sz="0" w:space="0" w:color="auto"/>
              </w:divBdr>
              <w:divsChild>
                <w:div w:id="251939146">
                  <w:marLeft w:val="0"/>
                  <w:marRight w:val="0"/>
                  <w:marTop w:val="0"/>
                  <w:marBottom w:val="0"/>
                  <w:divBdr>
                    <w:top w:val="none" w:sz="0" w:space="0" w:color="auto"/>
                    <w:left w:val="none" w:sz="0" w:space="0" w:color="auto"/>
                    <w:bottom w:val="none" w:sz="0" w:space="0" w:color="auto"/>
                    <w:right w:val="none" w:sz="0" w:space="0" w:color="auto"/>
                  </w:divBdr>
                  <w:divsChild>
                    <w:div w:id="463542134">
                      <w:marLeft w:val="0"/>
                      <w:marRight w:val="0"/>
                      <w:marTop w:val="0"/>
                      <w:marBottom w:val="0"/>
                      <w:divBdr>
                        <w:top w:val="none" w:sz="0" w:space="0" w:color="auto"/>
                        <w:left w:val="none" w:sz="0" w:space="0" w:color="auto"/>
                        <w:bottom w:val="none" w:sz="0" w:space="0" w:color="auto"/>
                        <w:right w:val="none" w:sz="0" w:space="0" w:color="auto"/>
                      </w:divBdr>
                      <w:divsChild>
                        <w:div w:id="2140683853">
                          <w:marLeft w:val="0"/>
                          <w:marRight w:val="0"/>
                          <w:marTop w:val="0"/>
                          <w:marBottom w:val="0"/>
                          <w:divBdr>
                            <w:top w:val="none" w:sz="0" w:space="0" w:color="auto"/>
                            <w:left w:val="none" w:sz="0" w:space="0" w:color="auto"/>
                            <w:bottom w:val="none" w:sz="0" w:space="0" w:color="auto"/>
                            <w:right w:val="none" w:sz="0" w:space="0" w:color="auto"/>
                          </w:divBdr>
                          <w:divsChild>
                            <w:div w:id="214314521">
                              <w:marLeft w:val="0"/>
                              <w:marRight w:val="0"/>
                              <w:marTop w:val="0"/>
                              <w:marBottom w:val="0"/>
                              <w:divBdr>
                                <w:top w:val="none" w:sz="0" w:space="0" w:color="auto"/>
                                <w:left w:val="none" w:sz="0" w:space="0" w:color="auto"/>
                                <w:bottom w:val="none" w:sz="0" w:space="0" w:color="auto"/>
                                <w:right w:val="none" w:sz="0" w:space="0" w:color="auto"/>
                              </w:divBdr>
                              <w:divsChild>
                                <w:div w:id="874582721">
                                  <w:marLeft w:val="0"/>
                                  <w:marRight w:val="0"/>
                                  <w:marTop w:val="0"/>
                                  <w:marBottom w:val="0"/>
                                  <w:divBdr>
                                    <w:top w:val="none" w:sz="0" w:space="0" w:color="auto"/>
                                    <w:left w:val="none" w:sz="0" w:space="0" w:color="auto"/>
                                    <w:bottom w:val="none" w:sz="0" w:space="0" w:color="auto"/>
                                    <w:right w:val="none" w:sz="0" w:space="0" w:color="auto"/>
                                  </w:divBdr>
                                  <w:divsChild>
                                    <w:div w:id="799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28206">
      <w:bodyDiv w:val="1"/>
      <w:marLeft w:val="0"/>
      <w:marRight w:val="0"/>
      <w:marTop w:val="0"/>
      <w:marBottom w:val="0"/>
      <w:divBdr>
        <w:top w:val="none" w:sz="0" w:space="0" w:color="auto"/>
        <w:left w:val="none" w:sz="0" w:space="0" w:color="auto"/>
        <w:bottom w:val="none" w:sz="0" w:space="0" w:color="auto"/>
        <w:right w:val="none" w:sz="0" w:space="0" w:color="auto"/>
      </w:divBdr>
      <w:divsChild>
        <w:div w:id="1917128306">
          <w:marLeft w:val="0"/>
          <w:marRight w:val="0"/>
          <w:marTop w:val="0"/>
          <w:marBottom w:val="0"/>
          <w:divBdr>
            <w:top w:val="none" w:sz="0" w:space="0" w:color="auto"/>
            <w:left w:val="single" w:sz="2" w:space="0" w:color="6F767A"/>
            <w:bottom w:val="none" w:sz="0" w:space="0" w:color="auto"/>
            <w:right w:val="single" w:sz="2" w:space="0" w:color="6F767A"/>
          </w:divBdr>
          <w:divsChild>
            <w:div w:id="2056080559">
              <w:marLeft w:val="0"/>
              <w:marRight w:val="0"/>
              <w:marTop w:val="0"/>
              <w:marBottom w:val="0"/>
              <w:divBdr>
                <w:top w:val="single" w:sz="2" w:space="0" w:color="95A4AE"/>
                <w:left w:val="none" w:sz="0" w:space="0" w:color="auto"/>
                <w:bottom w:val="single" w:sz="2" w:space="0" w:color="878D90"/>
                <w:right w:val="none" w:sz="0" w:space="0" w:color="auto"/>
              </w:divBdr>
              <w:divsChild>
                <w:div w:id="250705891">
                  <w:marLeft w:val="0"/>
                  <w:marRight w:val="-2400"/>
                  <w:marTop w:val="0"/>
                  <w:marBottom w:val="0"/>
                  <w:divBdr>
                    <w:top w:val="none" w:sz="0" w:space="0" w:color="auto"/>
                    <w:left w:val="none" w:sz="0" w:space="0" w:color="auto"/>
                    <w:bottom w:val="none" w:sz="0" w:space="0" w:color="auto"/>
                    <w:right w:val="none" w:sz="0" w:space="0" w:color="auto"/>
                  </w:divBdr>
                  <w:divsChild>
                    <w:div w:id="1660845098">
                      <w:marLeft w:val="0"/>
                      <w:marRight w:val="2400"/>
                      <w:marTop w:val="0"/>
                      <w:marBottom w:val="0"/>
                      <w:divBdr>
                        <w:top w:val="none" w:sz="0" w:space="0" w:color="auto"/>
                        <w:left w:val="none" w:sz="0" w:space="0" w:color="auto"/>
                        <w:bottom w:val="none" w:sz="0" w:space="0" w:color="auto"/>
                        <w:right w:val="none" w:sz="0" w:space="0" w:color="auto"/>
                      </w:divBdr>
                      <w:divsChild>
                        <w:div w:id="1242136134">
                          <w:marLeft w:val="0"/>
                          <w:marRight w:val="0"/>
                          <w:marTop w:val="0"/>
                          <w:marBottom w:val="0"/>
                          <w:divBdr>
                            <w:top w:val="none" w:sz="0" w:space="0" w:color="auto"/>
                            <w:left w:val="none" w:sz="0" w:space="0" w:color="auto"/>
                            <w:bottom w:val="none" w:sz="0" w:space="0" w:color="auto"/>
                            <w:right w:val="single" w:sz="2" w:space="0" w:color="D0D0D0"/>
                          </w:divBdr>
                          <w:divsChild>
                            <w:div w:id="1188327620">
                              <w:marLeft w:val="0"/>
                              <w:marRight w:val="0"/>
                              <w:marTop w:val="0"/>
                              <w:marBottom w:val="0"/>
                              <w:divBdr>
                                <w:top w:val="none" w:sz="0" w:space="0" w:color="auto"/>
                                <w:left w:val="none" w:sz="0" w:space="0" w:color="auto"/>
                                <w:bottom w:val="none" w:sz="0" w:space="0" w:color="auto"/>
                                <w:right w:val="none" w:sz="0" w:space="0" w:color="auto"/>
                              </w:divBdr>
                              <w:divsChild>
                                <w:div w:id="1561331100">
                                  <w:marLeft w:val="0"/>
                                  <w:marRight w:val="0"/>
                                  <w:marTop w:val="0"/>
                                  <w:marBottom w:val="0"/>
                                  <w:divBdr>
                                    <w:top w:val="single" w:sz="2" w:space="0" w:color="C2C9D2"/>
                                    <w:left w:val="single" w:sz="2" w:space="0" w:color="C2C9D2"/>
                                    <w:bottom w:val="single" w:sz="2" w:space="0" w:color="C2C9D2"/>
                                    <w:right w:val="single" w:sz="2" w:space="0" w:color="C2C9D2"/>
                                  </w:divBdr>
                                  <w:divsChild>
                                    <w:div w:id="590241204">
                                      <w:marLeft w:val="0"/>
                                      <w:marRight w:val="0"/>
                                      <w:marTop w:val="0"/>
                                      <w:marBottom w:val="0"/>
                                      <w:divBdr>
                                        <w:top w:val="none" w:sz="0" w:space="0" w:color="auto"/>
                                        <w:left w:val="none" w:sz="0" w:space="0" w:color="auto"/>
                                        <w:bottom w:val="none" w:sz="0" w:space="0" w:color="auto"/>
                                        <w:right w:val="none" w:sz="0" w:space="0" w:color="auto"/>
                                      </w:divBdr>
                                      <w:divsChild>
                                        <w:div w:id="1943951771">
                                          <w:marLeft w:val="904"/>
                                          <w:marRight w:val="0"/>
                                          <w:marTop w:val="0"/>
                                          <w:marBottom w:val="0"/>
                                          <w:divBdr>
                                            <w:top w:val="none" w:sz="0" w:space="0" w:color="auto"/>
                                            <w:left w:val="none" w:sz="0" w:space="0" w:color="auto"/>
                                            <w:bottom w:val="none" w:sz="0" w:space="0" w:color="auto"/>
                                            <w:right w:val="none" w:sz="0" w:space="0" w:color="auto"/>
                                          </w:divBdr>
                                          <w:divsChild>
                                            <w:div w:id="3142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0058717">
      <w:bodyDiv w:val="1"/>
      <w:marLeft w:val="0"/>
      <w:marRight w:val="0"/>
      <w:marTop w:val="0"/>
      <w:marBottom w:val="0"/>
      <w:divBdr>
        <w:top w:val="none" w:sz="0" w:space="0" w:color="auto"/>
        <w:left w:val="none" w:sz="0" w:space="0" w:color="auto"/>
        <w:bottom w:val="none" w:sz="0" w:space="0" w:color="auto"/>
        <w:right w:val="none" w:sz="0" w:space="0" w:color="auto"/>
      </w:divBdr>
    </w:div>
    <w:div w:id="757798223">
      <w:bodyDiv w:val="1"/>
      <w:marLeft w:val="0"/>
      <w:marRight w:val="0"/>
      <w:marTop w:val="0"/>
      <w:marBottom w:val="0"/>
      <w:divBdr>
        <w:top w:val="none" w:sz="0" w:space="0" w:color="auto"/>
        <w:left w:val="none" w:sz="0" w:space="0" w:color="auto"/>
        <w:bottom w:val="none" w:sz="0" w:space="0" w:color="auto"/>
        <w:right w:val="none" w:sz="0" w:space="0" w:color="auto"/>
      </w:divBdr>
    </w:div>
    <w:div w:id="936058562">
      <w:bodyDiv w:val="1"/>
      <w:marLeft w:val="0"/>
      <w:marRight w:val="0"/>
      <w:marTop w:val="0"/>
      <w:marBottom w:val="0"/>
      <w:divBdr>
        <w:top w:val="none" w:sz="0" w:space="0" w:color="auto"/>
        <w:left w:val="none" w:sz="0" w:space="0" w:color="auto"/>
        <w:bottom w:val="none" w:sz="0" w:space="0" w:color="auto"/>
        <w:right w:val="none" w:sz="0" w:space="0" w:color="auto"/>
      </w:divBdr>
    </w:div>
    <w:div w:id="985666877">
      <w:bodyDiv w:val="1"/>
      <w:marLeft w:val="0"/>
      <w:marRight w:val="0"/>
      <w:marTop w:val="0"/>
      <w:marBottom w:val="0"/>
      <w:divBdr>
        <w:top w:val="none" w:sz="0" w:space="0" w:color="auto"/>
        <w:left w:val="none" w:sz="0" w:space="0" w:color="auto"/>
        <w:bottom w:val="none" w:sz="0" w:space="0" w:color="auto"/>
        <w:right w:val="none" w:sz="0" w:space="0" w:color="auto"/>
      </w:divBdr>
    </w:div>
    <w:div w:id="996153734">
      <w:bodyDiv w:val="1"/>
      <w:marLeft w:val="0"/>
      <w:marRight w:val="0"/>
      <w:marTop w:val="0"/>
      <w:marBottom w:val="0"/>
      <w:divBdr>
        <w:top w:val="none" w:sz="0" w:space="0" w:color="auto"/>
        <w:left w:val="none" w:sz="0" w:space="0" w:color="auto"/>
        <w:bottom w:val="none" w:sz="0" w:space="0" w:color="auto"/>
        <w:right w:val="none" w:sz="0" w:space="0" w:color="auto"/>
      </w:divBdr>
      <w:divsChild>
        <w:div w:id="1230651398">
          <w:marLeft w:val="0"/>
          <w:marRight w:val="0"/>
          <w:marTop w:val="0"/>
          <w:marBottom w:val="0"/>
          <w:divBdr>
            <w:top w:val="none" w:sz="0" w:space="0" w:color="auto"/>
            <w:left w:val="none" w:sz="0" w:space="0" w:color="auto"/>
            <w:bottom w:val="none" w:sz="0" w:space="0" w:color="auto"/>
            <w:right w:val="none" w:sz="0" w:space="0" w:color="auto"/>
          </w:divBdr>
          <w:divsChild>
            <w:div w:id="896014026">
              <w:marLeft w:val="0"/>
              <w:marRight w:val="0"/>
              <w:marTop w:val="0"/>
              <w:marBottom w:val="0"/>
              <w:divBdr>
                <w:top w:val="none" w:sz="0" w:space="0" w:color="auto"/>
                <w:left w:val="none" w:sz="0" w:space="0" w:color="auto"/>
                <w:bottom w:val="none" w:sz="0" w:space="0" w:color="auto"/>
                <w:right w:val="none" w:sz="0" w:space="0" w:color="auto"/>
              </w:divBdr>
              <w:divsChild>
                <w:div w:id="844396647">
                  <w:marLeft w:val="0"/>
                  <w:marRight w:val="0"/>
                  <w:marTop w:val="0"/>
                  <w:marBottom w:val="0"/>
                  <w:divBdr>
                    <w:top w:val="none" w:sz="0" w:space="0" w:color="auto"/>
                    <w:left w:val="none" w:sz="0" w:space="0" w:color="auto"/>
                    <w:bottom w:val="none" w:sz="0" w:space="0" w:color="auto"/>
                    <w:right w:val="none" w:sz="0" w:space="0" w:color="auto"/>
                  </w:divBdr>
                  <w:divsChild>
                    <w:div w:id="418016468">
                      <w:marLeft w:val="0"/>
                      <w:marRight w:val="0"/>
                      <w:marTop w:val="0"/>
                      <w:marBottom w:val="0"/>
                      <w:divBdr>
                        <w:top w:val="none" w:sz="0" w:space="0" w:color="auto"/>
                        <w:left w:val="none" w:sz="0" w:space="0" w:color="auto"/>
                        <w:bottom w:val="none" w:sz="0" w:space="0" w:color="auto"/>
                        <w:right w:val="none" w:sz="0" w:space="0" w:color="auto"/>
                      </w:divBdr>
                      <w:divsChild>
                        <w:div w:id="1658924219">
                          <w:marLeft w:val="5"/>
                          <w:marRight w:val="5"/>
                          <w:marTop w:val="0"/>
                          <w:marBottom w:val="0"/>
                          <w:divBdr>
                            <w:top w:val="none" w:sz="0" w:space="0" w:color="auto"/>
                            <w:left w:val="none" w:sz="0" w:space="0" w:color="auto"/>
                            <w:bottom w:val="none" w:sz="0" w:space="0" w:color="auto"/>
                            <w:right w:val="none" w:sz="0" w:space="0" w:color="auto"/>
                          </w:divBdr>
                          <w:divsChild>
                            <w:div w:id="597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8727">
      <w:bodyDiv w:val="1"/>
      <w:marLeft w:val="0"/>
      <w:marRight w:val="0"/>
      <w:marTop w:val="0"/>
      <w:marBottom w:val="0"/>
      <w:divBdr>
        <w:top w:val="none" w:sz="0" w:space="0" w:color="auto"/>
        <w:left w:val="none" w:sz="0" w:space="0" w:color="auto"/>
        <w:bottom w:val="none" w:sz="0" w:space="0" w:color="auto"/>
        <w:right w:val="none" w:sz="0" w:space="0" w:color="auto"/>
      </w:divBdr>
    </w:div>
    <w:div w:id="1031148374">
      <w:bodyDiv w:val="1"/>
      <w:marLeft w:val="0"/>
      <w:marRight w:val="0"/>
      <w:marTop w:val="0"/>
      <w:marBottom w:val="0"/>
      <w:divBdr>
        <w:top w:val="none" w:sz="0" w:space="0" w:color="auto"/>
        <w:left w:val="none" w:sz="0" w:space="0" w:color="auto"/>
        <w:bottom w:val="none" w:sz="0" w:space="0" w:color="auto"/>
        <w:right w:val="none" w:sz="0" w:space="0" w:color="auto"/>
      </w:divBdr>
      <w:divsChild>
        <w:div w:id="796804025">
          <w:marLeft w:val="0"/>
          <w:marRight w:val="0"/>
          <w:marTop w:val="0"/>
          <w:marBottom w:val="0"/>
          <w:divBdr>
            <w:top w:val="none" w:sz="0" w:space="0" w:color="auto"/>
            <w:left w:val="single" w:sz="4" w:space="0" w:color="6F767A"/>
            <w:bottom w:val="none" w:sz="0" w:space="0" w:color="auto"/>
            <w:right w:val="single" w:sz="4" w:space="0" w:color="6F767A"/>
          </w:divBdr>
          <w:divsChild>
            <w:div w:id="1903368131">
              <w:marLeft w:val="0"/>
              <w:marRight w:val="0"/>
              <w:marTop w:val="0"/>
              <w:marBottom w:val="0"/>
              <w:divBdr>
                <w:top w:val="single" w:sz="4" w:space="0" w:color="95A4AE"/>
                <w:left w:val="none" w:sz="0" w:space="0" w:color="auto"/>
                <w:bottom w:val="single" w:sz="4" w:space="0" w:color="878D90"/>
                <w:right w:val="none" w:sz="0" w:space="0" w:color="auto"/>
              </w:divBdr>
              <w:divsChild>
                <w:div w:id="511188787">
                  <w:marLeft w:val="0"/>
                  <w:marRight w:val="-3600"/>
                  <w:marTop w:val="0"/>
                  <w:marBottom w:val="0"/>
                  <w:divBdr>
                    <w:top w:val="none" w:sz="0" w:space="0" w:color="auto"/>
                    <w:left w:val="none" w:sz="0" w:space="0" w:color="auto"/>
                    <w:bottom w:val="none" w:sz="0" w:space="0" w:color="auto"/>
                    <w:right w:val="none" w:sz="0" w:space="0" w:color="auto"/>
                  </w:divBdr>
                  <w:divsChild>
                    <w:div w:id="605623084">
                      <w:marLeft w:val="0"/>
                      <w:marRight w:val="3600"/>
                      <w:marTop w:val="0"/>
                      <w:marBottom w:val="0"/>
                      <w:divBdr>
                        <w:top w:val="none" w:sz="0" w:space="0" w:color="auto"/>
                        <w:left w:val="none" w:sz="0" w:space="0" w:color="auto"/>
                        <w:bottom w:val="none" w:sz="0" w:space="0" w:color="auto"/>
                        <w:right w:val="none" w:sz="0" w:space="0" w:color="auto"/>
                      </w:divBdr>
                      <w:divsChild>
                        <w:div w:id="1239050542">
                          <w:marLeft w:val="0"/>
                          <w:marRight w:val="0"/>
                          <w:marTop w:val="0"/>
                          <w:marBottom w:val="0"/>
                          <w:divBdr>
                            <w:top w:val="none" w:sz="0" w:space="0" w:color="auto"/>
                            <w:left w:val="none" w:sz="0" w:space="0" w:color="auto"/>
                            <w:bottom w:val="none" w:sz="0" w:space="0" w:color="auto"/>
                            <w:right w:val="single" w:sz="4" w:space="0" w:color="D0D0D0"/>
                          </w:divBdr>
                          <w:divsChild>
                            <w:div w:id="344284492">
                              <w:marLeft w:val="0"/>
                              <w:marRight w:val="0"/>
                              <w:marTop w:val="0"/>
                              <w:marBottom w:val="0"/>
                              <w:divBdr>
                                <w:top w:val="none" w:sz="0" w:space="0" w:color="auto"/>
                                <w:left w:val="none" w:sz="0" w:space="0" w:color="auto"/>
                                <w:bottom w:val="none" w:sz="0" w:space="0" w:color="auto"/>
                                <w:right w:val="none" w:sz="0" w:space="0" w:color="auto"/>
                              </w:divBdr>
                              <w:divsChild>
                                <w:div w:id="1926718451">
                                  <w:marLeft w:val="0"/>
                                  <w:marRight w:val="0"/>
                                  <w:marTop w:val="0"/>
                                  <w:marBottom w:val="0"/>
                                  <w:divBdr>
                                    <w:top w:val="none" w:sz="0" w:space="0" w:color="auto"/>
                                    <w:left w:val="none" w:sz="0" w:space="0" w:color="auto"/>
                                    <w:bottom w:val="none" w:sz="0" w:space="0" w:color="auto"/>
                                    <w:right w:val="none" w:sz="0" w:space="0" w:color="auto"/>
                                  </w:divBdr>
                                  <w:divsChild>
                                    <w:div w:id="477305410">
                                      <w:marLeft w:val="0"/>
                                      <w:marRight w:val="1908"/>
                                      <w:marTop w:val="0"/>
                                      <w:marBottom w:val="0"/>
                                      <w:divBdr>
                                        <w:top w:val="none" w:sz="0" w:space="0" w:color="auto"/>
                                        <w:left w:val="none" w:sz="0" w:space="0" w:color="auto"/>
                                        <w:bottom w:val="none" w:sz="0" w:space="0" w:color="auto"/>
                                        <w:right w:val="none" w:sz="0" w:space="0" w:color="auto"/>
                                      </w:divBdr>
                                      <w:divsChild>
                                        <w:div w:id="1642268987">
                                          <w:marLeft w:val="0"/>
                                          <w:marRight w:val="0"/>
                                          <w:marTop w:val="0"/>
                                          <w:marBottom w:val="180"/>
                                          <w:divBdr>
                                            <w:top w:val="single" w:sz="12" w:space="5" w:color="F4F2F3"/>
                                            <w:left w:val="single" w:sz="12" w:space="5" w:color="F4F2F3"/>
                                            <w:bottom w:val="single" w:sz="12" w:space="5" w:color="F4F2F3"/>
                                            <w:right w:val="single" w:sz="12" w:space="5" w:color="F4F2F3"/>
                                          </w:divBdr>
                                        </w:div>
                                      </w:divsChild>
                                    </w:div>
                                  </w:divsChild>
                                </w:div>
                              </w:divsChild>
                            </w:div>
                          </w:divsChild>
                        </w:div>
                      </w:divsChild>
                    </w:div>
                  </w:divsChild>
                </w:div>
              </w:divsChild>
            </w:div>
          </w:divsChild>
        </w:div>
      </w:divsChild>
    </w:div>
    <w:div w:id="1069965896">
      <w:bodyDiv w:val="1"/>
      <w:marLeft w:val="0"/>
      <w:marRight w:val="0"/>
      <w:marTop w:val="0"/>
      <w:marBottom w:val="0"/>
      <w:divBdr>
        <w:top w:val="none" w:sz="0" w:space="0" w:color="auto"/>
        <w:left w:val="none" w:sz="0" w:space="0" w:color="auto"/>
        <w:bottom w:val="none" w:sz="0" w:space="0" w:color="auto"/>
        <w:right w:val="none" w:sz="0" w:space="0" w:color="auto"/>
      </w:divBdr>
    </w:div>
    <w:div w:id="1080564894">
      <w:bodyDiv w:val="1"/>
      <w:marLeft w:val="0"/>
      <w:marRight w:val="0"/>
      <w:marTop w:val="0"/>
      <w:marBottom w:val="0"/>
      <w:divBdr>
        <w:top w:val="none" w:sz="0" w:space="0" w:color="auto"/>
        <w:left w:val="none" w:sz="0" w:space="0" w:color="auto"/>
        <w:bottom w:val="none" w:sz="0" w:space="0" w:color="auto"/>
        <w:right w:val="none" w:sz="0" w:space="0" w:color="auto"/>
      </w:divBdr>
    </w:div>
    <w:div w:id="1208177139">
      <w:bodyDiv w:val="1"/>
      <w:marLeft w:val="0"/>
      <w:marRight w:val="0"/>
      <w:marTop w:val="0"/>
      <w:marBottom w:val="0"/>
      <w:divBdr>
        <w:top w:val="none" w:sz="0" w:space="0" w:color="auto"/>
        <w:left w:val="none" w:sz="0" w:space="0" w:color="auto"/>
        <w:bottom w:val="none" w:sz="0" w:space="0" w:color="auto"/>
        <w:right w:val="none" w:sz="0" w:space="0" w:color="auto"/>
      </w:divBdr>
    </w:div>
    <w:div w:id="1226719215">
      <w:bodyDiv w:val="1"/>
      <w:marLeft w:val="0"/>
      <w:marRight w:val="0"/>
      <w:marTop w:val="0"/>
      <w:marBottom w:val="0"/>
      <w:divBdr>
        <w:top w:val="none" w:sz="0" w:space="0" w:color="auto"/>
        <w:left w:val="none" w:sz="0" w:space="0" w:color="auto"/>
        <w:bottom w:val="none" w:sz="0" w:space="0" w:color="auto"/>
        <w:right w:val="none" w:sz="0" w:space="0" w:color="auto"/>
      </w:divBdr>
    </w:div>
    <w:div w:id="1239823597">
      <w:bodyDiv w:val="1"/>
      <w:marLeft w:val="0"/>
      <w:marRight w:val="0"/>
      <w:marTop w:val="0"/>
      <w:marBottom w:val="0"/>
      <w:divBdr>
        <w:top w:val="none" w:sz="0" w:space="0" w:color="auto"/>
        <w:left w:val="none" w:sz="0" w:space="0" w:color="auto"/>
        <w:bottom w:val="none" w:sz="0" w:space="0" w:color="auto"/>
        <w:right w:val="none" w:sz="0" w:space="0" w:color="auto"/>
      </w:divBdr>
      <w:divsChild>
        <w:div w:id="403768532">
          <w:marLeft w:val="0"/>
          <w:marRight w:val="0"/>
          <w:marTop w:val="150"/>
          <w:marBottom w:val="0"/>
          <w:divBdr>
            <w:top w:val="none" w:sz="0" w:space="0" w:color="auto"/>
            <w:left w:val="none" w:sz="0" w:space="0" w:color="auto"/>
            <w:bottom w:val="none" w:sz="0" w:space="0" w:color="auto"/>
            <w:right w:val="none" w:sz="0" w:space="0" w:color="auto"/>
          </w:divBdr>
          <w:divsChild>
            <w:div w:id="1279527564">
              <w:marLeft w:val="0"/>
              <w:marRight w:val="0"/>
              <w:marTop w:val="0"/>
              <w:marBottom w:val="0"/>
              <w:divBdr>
                <w:top w:val="none" w:sz="0" w:space="0" w:color="auto"/>
                <w:left w:val="none" w:sz="0" w:space="0" w:color="auto"/>
                <w:bottom w:val="none" w:sz="0" w:space="0" w:color="auto"/>
                <w:right w:val="none" w:sz="0" w:space="0" w:color="auto"/>
              </w:divBdr>
              <w:divsChild>
                <w:div w:id="1120421751">
                  <w:marLeft w:val="0"/>
                  <w:marRight w:val="0"/>
                  <w:marTop w:val="0"/>
                  <w:marBottom w:val="0"/>
                  <w:divBdr>
                    <w:top w:val="none" w:sz="0" w:space="0" w:color="auto"/>
                    <w:left w:val="none" w:sz="0" w:space="0" w:color="auto"/>
                    <w:bottom w:val="none" w:sz="0" w:space="0" w:color="auto"/>
                    <w:right w:val="none" w:sz="0" w:space="0" w:color="auto"/>
                  </w:divBdr>
                  <w:divsChild>
                    <w:div w:id="1520586649">
                      <w:marLeft w:val="0"/>
                      <w:marRight w:val="0"/>
                      <w:marTop w:val="0"/>
                      <w:marBottom w:val="0"/>
                      <w:divBdr>
                        <w:top w:val="none" w:sz="0" w:space="0" w:color="auto"/>
                        <w:left w:val="none" w:sz="0" w:space="0" w:color="auto"/>
                        <w:bottom w:val="none" w:sz="0" w:space="0" w:color="auto"/>
                        <w:right w:val="none" w:sz="0" w:space="0" w:color="auto"/>
                      </w:divBdr>
                      <w:divsChild>
                        <w:div w:id="1353729028">
                          <w:marLeft w:val="0"/>
                          <w:marRight w:val="0"/>
                          <w:marTop w:val="0"/>
                          <w:marBottom w:val="150"/>
                          <w:divBdr>
                            <w:top w:val="none" w:sz="0" w:space="0" w:color="auto"/>
                            <w:left w:val="none" w:sz="0" w:space="0" w:color="auto"/>
                            <w:bottom w:val="none" w:sz="0" w:space="0" w:color="auto"/>
                            <w:right w:val="none" w:sz="0" w:space="0" w:color="auto"/>
                          </w:divBdr>
                          <w:divsChild>
                            <w:div w:id="963077916">
                              <w:marLeft w:val="0"/>
                              <w:marRight w:val="0"/>
                              <w:marTop w:val="0"/>
                              <w:marBottom w:val="0"/>
                              <w:divBdr>
                                <w:top w:val="none" w:sz="0" w:space="0" w:color="auto"/>
                                <w:left w:val="none" w:sz="0" w:space="0" w:color="auto"/>
                                <w:bottom w:val="none" w:sz="0" w:space="0" w:color="auto"/>
                                <w:right w:val="none" w:sz="0" w:space="0" w:color="auto"/>
                              </w:divBdr>
                              <w:divsChild>
                                <w:div w:id="11178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754161">
      <w:bodyDiv w:val="1"/>
      <w:marLeft w:val="0"/>
      <w:marRight w:val="0"/>
      <w:marTop w:val="0"/>
      <w:marBottom w:val="0"/>
      <w:divBdr>
        <w:top w:val="none" w:sz="0" w:space="0" w:color="auto"/>
        <w:left w:val="none" w:sz="0" w:space="0" w:color="auto"/>
        <w:bottom w:val="none" w:sz="0" w:space="0" w:color="auto"/>
        <w:right w:val="none" w:sz="0" w:space="0" w:color="auto"/>
      </w:divBdr>
    </w:div>
    <w:div w:id="1307856773">
      <w:bodyDiv w:val="1"/>
      <w:marLeft w:val="0"/>
      <w:marRight w:val="0"/>
      <w:marTop w:val="0"/>
      <w:marBottom w:val="0"/>
      <w:divBdr>
        <w:top w:val="none" w:sz="0" w:space="0" w:color="auto"/>
        <w:left w:val="none" w:sz="0" w:space="0" w:color="auto"/>
        <w:bottom w:val="none" w:sz="0" w:space="0" w:color="auto"/>
        <w:right w:val="none" w:sz="0" w:space="0" w:color="auto"/>
      </w:divBdr>
    </w:div>
    <w:div w:id="1423990297">
      <w:bodyDiv w:val="1"/>
      <w:marLeft w:val="0"/>
      <w:marRight w:val="0"/>
      <w:marTop w:val="0"/>
      <w:marBottom w:val="0"/>
      <w:divBdr>
        <w:top w:val="none" w:sz="0" w:space="0" w:color="auto"/>
        <w:left w:val="none" w:sz="0" w:space="0" w:color="auto"/>
        <w:bottom w:val="none" w:sz="0" w:space="0" w:color="auto"/>
        <w:right w:val="none" w:sz="0" w:space="0" w:color="auto"/>
      </w:divBdr>
      <w:divsChild>
        <w:div w:id="1980960611">
          <w:marLeft w:val="0"/>
          <w:marRight w:val="0"/>
          <w:marTop w:val="150"/>
          <w:marBottom w:val="0"/>
          <w:divBdr>
            <w:top w:val="none" w:sz="0" w:space="0" w:color="auto"/>
            <w:left w:val="none" w:sz="0" w:space="0" w:color="auto"/>
            <w:bottom w:val="none" w:sz="0" w:space="0" w:color="auto"/>
            <w:right w:val="none" w:sz="0" w:space="0" w:color="auto"/>
          </w:divBdr>
          <w:divsChild>
            <w:div w:id="757487081">
              <w:marLeft w:val="0"/>
              <w:marRight w:val="0"/>
              <w:marTop w:val="0"/>
              <w:marBottom w:val="0"/>
              <w:divBdr>
                <w:top w:val="none" w:sz="0" w:space="0" w:color="auto"/>
                <w:left w:val="none" w:sz="0" w:space="0" w:color="auto"/>
                <w:bottom w:val="none" w:sz="0" w:space="0" w:color="auto"/>
                <w:right w:val="none" w:sz="0" w:space="0" w:color="auto"/>
              </w:divBdr>
              <w:divsChild>
                <w:div w:id="1880510427">
                  <w:marLeft w:val="0"/>
                  <w:marRight w:val="0"/>
                  <w:marTop w:val="0"/>
                  <w:marBottom w:val="0"/>
                  <w:divBdr>
                    <w:top w:val="none" w:sz="0" w:space="0" w:color="auto"/>
                    <w:left w:val="none" w:sz="0" w:space="0" w:color="auto"/>
                    <w:bottom w:val="none" w:sz="0" w:space="0" w:color="auto"/>
                    <w:right w:val="none" w:sz="0" w:space="0" w:color="auto"/>
                  </w:divBdr>
                  <w:divsChild>
                    <w:div w:id="1522814814">
                      <w:marLeft w:val="0"/>
                      <w:marRight w:val="0"/>
                      <w:marTop w:val="0"/>
                      <w:marBottom w:val="0"/>
                      <w:divBdr>
                        <w:top w:val="none" w:sz="0" w:space="0" w:color="auto"/>
                        <w:left w:val="none" w:sz="0" w:space="0" w:color="auto"/>
                        <w:bottom w:val="none" w:sz="0" w:space="0" w:color="auto"/>
                        <w:right w:val="none" w:sz="0" w:space="0" w:color="auto"/>
                      </w:divBdr>
                      <w:divsChild>
                        <w:div w:id="1546992026">
                          <w:marLeft w:val="0"/>
                          <w:marRight w:val="0"/>
                          <w:marTop w:val="0"/>
                          <w:marBottom w:val="150"/>
                          <w:divBdr>
                            <w:top w:val="none" w:sz="0" w:space="0" w:color="auto"/>
                            <w:left w:val="none" w:sz="0" w:space="0" w:color="auto"/>
                            <w:bottom w:val="none" w:sz="0" w:space="0" w:color="auto"/>
                            <w:right w:val="none" w:sz="0" w:space="0" w:color="auto"/>
                          </w:divBdr>
                          <w:divsChild>
                            <w:div w:id="1059014129">
                              <w:marLeft w:val="0"/>
                              <w:marRight w:val="0"/>
                              <w:marTop w:val="0"/>
                              <w:marBottom w:val="0"/>
                              <w:divBdr>
                                <w:top w:val="none" w:sz="0" w:space="0" w:color="auto"/>
                                <w:left w:val="none" w:sz="0" w:space="0" w:color="auto"/>
                                <w:bottom w:val="none" w:sz="0" w:space="0" w:color="auto"/>
                                <w:right w:val="none" w:sz="0" w:space="0" w:color="auto"/>
                              </w:divBdr>
                              <w:divsChild>
                                <w:div w:id="68448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878700">
      <w:bodyDiv w:val="1"/>
      <w:marLeft w:val="0"/>
      <w:marRight w:val="0"/>
      <w:marTop w:val="0"/>
      <w:marBottom w:val="0"/>
      <w:divBdr>
        <w:top w:val="none" w:sz="0" w:space="0" w:color="auto"/>
        <w:left w:val="none" w:sz="0" w:space="0" w:color="auto"/>
        <w:bottom w:val="none" w:sz="0" w:space="0" w:color="auto"/>
        <w:right w:val="none" w:sz="0" w:space="0" w:color="auto"/>
      </w:divBdr>
    </w:div>
    <w:div w:id="1447501262">
      <w:bodyDiv w:val="1"/>
      <w:marLeft w:val="0"/>
      <w:marRight w:val="0"/>
      <w:marTop w:val="0"/>
      <w:marBottom w:val="0"/>
      <w:divBdr>
        <w:top w:val="none" w:sz="0" w:space="0" w:color="auto"/>
        <w:left w:val="none" w:sz="0" w:space="0" w:color="auto"/>
        <w:bottom w:val="none" w:sz="0" w:space="0" w:color="auto"/>
        <w:right w:val="none" w:sz="0" w:space="0" w:color="auto"/>
      </w:divBdr>
      <w:divsChild>
        <w:div w:id="623581241">
          <w:marLeft w:val="0"/>
          <w:marRight w:val="0"/>
          <w:marTop w:val="0"/>
          <w:marBottom w:val="0"/>
          <w:divBdr>
            <w:top w:val="none" w:sz="0" w:space="0" w:color="auto"/>
            <w:left w:val="single" w:sz="4" w:space="0" w:color="6F767A"/>
            <w:bottom w:val="none" w:sz="0" w:space="0" w:color="auto"/>
            <w:right w:val="single" w:sz="4" w:space="0" w:color="6F767A"/>
          </w:divBdr>
          <w:divsChild>
            <w:div w:id="1291329125">
              <w:marLeft w:val="0"/>
              <w:marRight w:val="0"/>
              <w:marTop w:val="0"/>
              <w:marBottom w:val="0"/>
              <w:divBdr>
                <w:top w:val="single" w:sz="4" w:space="0" w:color="95A4AE"/>
                <w:left w:val="none" w:sz="0" w:space="0" w:color="auto"/>
                <w:bottom w:val="single" w:sz="4" w:space="0" w:color="878D90"/>
                <w:right w:val="none" w:sz="0" w:space="0" w:color="auto"/>
              </w:divBdr>
              <w:divsChild>
                <w:div w:id="319961724">
                  <w:marLeft w:val="0"/>
                  <w:marRight w:val="-3600"/>
                  <w:marTop w:val="0"/>
                  <w:marBottom w:val="0"/>
                  <w:divBdr>
                    <w:top w:val="none" w:sz="0" w:space="0" w:color="auto"/>
                    <w:left w:val="none" w:sz="0" w:space="0" w:color="auto"/>
                    <w:bottom w:val="none" w:sz="0" w:space="0" w:color="auto"/>
                    <w:right w:val="none" w:sz="0" w:space="0" w:color="auto"/>
                  </w:divBdr>
                  <w:divsChild>
                    <w:div w:id="121731918">
                      <w:marLeft w:val="0"/>
                      <w:marRight w:val="3600"/>
                      <w:marTop w:val="0"/>
                      <w:marBottom w:val="0"/>
                      <w:divBdr>
                        <w:top w:val="none" w:sz="0" w:space="0" w:color="auto"/>
                        <w:left w:val="none" w:sz="0" w:space="0" w:color="auto"/>
                        <w:bottom w:val="none" w:sz="0" w:space="0" w:color="auto"/>
                        <w:right w:val="none" w:sz="0" w:space="0" w:color="auto"/>
                      </w:divBdr>
                      <w:divsChild>
                        <w:div w:id="1955136913">
                          <w:marLeft w:val="0"/>
                          <w:marRight w:val="0"/>
                          <w:marTop w:val="0"/>
                          <w:marBottom w:val="0"/>
                          <w:divBdr>
                            <w:top w:val="none" w:sz="0" w:space="0" w:color="auto"/>
                            <w:left w:val="none" w:sz="0" w:space="0" w:color="auto"/>
                            <w:bottom w:val="none" w:sz="0" w:space="0" w:color="auto"/>
                            <w:right w:val="single" w:sz="4" w:space="0" w:color="D0D0D0"/>
                          </w:divBdr>
                          <w:divsChild>
                            <w:div w:id="1672292785">
                              <w:marLeft w:val="0"/>
                              <w:marRight w:val="0"/>
                              <w:marTop w:val="0"/>
                              <w:marBottom w:val="0"/>
                              <w:divBdr>
                                <w:top w:val="none" w:sz="0" w:space="0" w:color="auto"/>
                                <w:left w:val="none" w:sz="0" w:space="0" w:color="auto"/>
                                <w:bottom w:val="none" w:sz="0" w:space="0" w:color="auto"/>
                                <w:right w:val="none" w:sz="0" w:space="0" w:color="auto"/>
                              </w:divBdr>
                              <w:divsChild>
                                <w:div w:id="142544576">
                                  <w:marLeft w:val="0"/>
                                  <w:marRight w:val="0"/>
                                  <w:marTop w:val="0"/>
                                  <w:marBottom w:val="0"/>
                                  <w:divBdr>
                                    <w:top w:val="none" w:sz="0" w:space="0" w:color="auto"/>
                                    <w:left w:val="none" w:sz="0" w:space="0" w:color="auto"/>
                                    <w:bottom w:val="none" w:sz="0" w:space="0" w:color="auto"/>
                                    <w:right w:val="none" w:sz="0" w:space="0" w:color="auto"/>
                                  </w:divBdr>
                                  <w:divsChild>
                                    <w:div w:id="134539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50587239">
      <w:bodyDiv w:val="1"/>
      <w:marLeft w:val="0"/>
      <w:marRight w:val="0"/>
      <w:marTop w:val="0"/>
      <w:marBottom w:val="0"/>
      <w:divBdr>
        <w:top w:val="none" w:sz="0" w:space="0" w:color="auto"/>
        <w:left w:val="none" w:sz="0" w:space="0" w:color="auto"/>
        <w:bottom w:val="none" w:sz="0" w:space="0" w:color="auto"/>
        <w:right w:val="none" w:sz="0" w:space="0" w:color="auto"/>
      </w:divBdr>
    </w:div>
    <w:div w:id="1554121194">
      <w:bodyDiv w:val="1"/>
      <w:marLeft w:val="0"/>
      <w:marRight w:val="0"/>
      <w:marTop w:val="0"/>
      <w:marBottom w:val="0"/>
      <w:divBdr>
        <w:top w:val="none" w:sz="0" w:space="0" w:color="auto"/>
        <w:left w:val="none" w:sz="0" w:space="0" w:color="auto"/>
        <w:bottom w:val="none" w:sz="0" w:space="0" w:color="auto"/>
        <w:right w:val="none" w:sz="0" w:space="0" w:color="auto"/>
      </w:divBdr>
    </w:div>
    <w:div w:id="1925071032">
      <w:bodyDiv w:val="1"/>
      <w:marLeft w:val="0"/>
      <w:marRight w:val="0"/>
      <w:marTop w:val="0"/>
      <w:marBottom w:val="0"/>
      <w:divBdr>
        <w:top w:val="none" w:sz="0" w:space="0" w:color="auto"/>
        <w:left w:val="none" w:sz="0" w:space="0" w:color="auto"/>
        <w:bottom w:val="none" w:sz="0" w:space="0" w:color="auto"/>
        <w:right w:val="none" w:sz="0" w:space="0" w:color="auto"/>
      </w:divBdr>
    </w:div>
    <w:div w:id="2034765259">
      <w:bodyDiv w:val="1"/>
      <w:marLeft w:val="0"/>
      <w:marRight w:val="0"/>
      <w:marTop w:val="0"/>
      <w:marBottom w:val="0"/>
      <w:divBdr>
        <w:top w:val="none" w:sz="0" w:space="0" w:color="auto"/>
        <w:left w:val="none" w:sz="0" w:space="0" w:color="auto"/>
        <w:bottom w:val="none" w:sz="0" w:space="0" w:color="auto"/>
        <w:right w:val="none" w:sz="0" w:space="0" w:color="auto"/>
      </w:divBdr>
    </w:div>
    <w:div w:id="2072726425">
      <w:bodyDiv w:val="1"/>
      <w:marLeft w:val="0"/>
      <w:marRight w:val="0"/>
      <w:marTop w:val="0"/>
      <w:marBottom w:val="0"/>
      <w:divBdr>
        <w:top w:val="none" w:sz="0" w:space="0" w:color="auto"/>
        <w:left w:val="none" w:sz="0" w:space="0" w:color="auto"/>
        <w:bottom w:val="none" w:sz="0" w:space="0" w:color="auto"/>
        <w:right w:val="none" w:sz="0" w:space="0" w:color="auto"/>
      </w:divBdr>
    </w:div>
    <w:div w:id="213976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08F33-7BFB-4A74-AD24-BD9BC585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172</Pages>
  <Words>93408</Words>
  <Characters>532430</Characters>
  <Application>Microsoft Office Word</Application>
  <DocSecurity>0</DocSecurity>
  <Lines>4436</Lines>
  <Paragraphs>1249</Paragraphs>
  <ScaleCrop>false</ScaleCrop>
  <Company>理律法律事務所</Company>
  <LinksUpToDate>false</LinksUpToDate>
  <CharactersWithSpaces>624589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上市有價證券發行人應辦業務事項一覽表</dc:title>
  <dc:creator>TSEC</dc:creator>
  <cp:lastModifiedBy>Lee and Li</cp:lastModifiedBy>
  <cp:revision>3</cp:revision>
  <cp:lastPrinted>2024-07-31T05:40:00Z</cp:lastPrinted>
  <dcterms:created xsi:type="dcterms:W3CDTF">2024-11-22T01:59:00Z</dcterms:created>
  <dcterms:modified xsi:type="dcterms:W3CDTF">2024-11-22T03:14:00Z</dcterms:modified>
</cp:coreProperties>
</file>