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36ACE" w14:textId="348329E4" w:rsidR="002747F6" w:rsidRPr="002430CD" w:rsidRDefault="009646D1">
      <w:r>
        <w:tab/>
      </w:r>
    </w:p>
    <w:tbl>
      <w:tblPr>
        <w:tblW w:w="1500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36"/>
        <w:gridCol w:w="476"/>
        <w:gridCol w:w="4100"/>
        <w:gridCol w:w="5512"/>
        <w:gridCol w:w="4008"/>
      </w:tblGrid>
      <w:tr w:rsidR="002B3764" w:rsidRPr="002430CD" w14:paraId="078866D2" w14:textId="77777777" w:rsidTr="00E93404">
        <w:trPr>
          <w:cantSplit/>
          <w:tblHeader/>
        </w:trPr>
        <w:tc>
          <w:tcPr>
            <w:tcW w:w="15008" w:type="dxa"/>
            <w:gridSpan w:val="6"/>
            <w:tcBorders>
              <w:top w:val="nil"/>
              <w:left w:val="nil"/>
              <w:bottom w:val="nil"/>
              <w:right w:val="nil"/>
            </w:tcBorders>
            <w:shd w:val="clear" w:color="auto" w:fill="FFFFFF"/>
            <w:vAlign w:val="center"/>
          </w:tcPr>
          <w:p w14:paraId="46E53F65" w14:textId="77777777" w:rsidR="002B3764" w:rsidRPr="002430CD" w:rsidRDefault="002B3764" w:rsidP="0052575D">
            <w:pPr>
              <w:tabs>
                <w:tab w:val="left" w:pos="5072"/>
              </w:tabs>
              <w:kinsoku w:val="0"/>
              <w:overflowPunct w:val="0"/>
              <w:spacing w:line="400" w:lineRule="exact"/>
              <w:jc w:val="center"/>
              <w:rPr>
                <w:rFonts w:eastAsia="標楷體"/>
                <w:b/>
                <w:sz w:val="40"/>
              </w:rPr>
            </w:pPr>
            <w:r w:rsidRPr="002430CD">
              <w:rPr>
                <w:rFonts w:eastAsia="標楷體" w:hint="eastAsia"/>
                <w:b/>
                <w:sz w:val="40"/>
              </w:rPr>
              <w:t>上市有價證券發行人應辦業務事項一覽表</w:t>
            </w:r>
          </w:p>
          <w:p w14:paraId="63BDE85F"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41C9D12F" w14:textId="77777777" w:rsidTr="00E93404">
        <w:trPr>
          <w:cantSplit/>
          <w:tblHeader/>
        </w:trPr>
        <w:tc>
          <w:tcPr>
            <w:tcW w:w="15008" w:type="dxa"/>
            <w:gridSpan w:val="6"/>
            <w:tcBorders>
              <w:top w:val="nil"/>
              <w:left w:val="nil"/>
              <w:bottom w:val="nil"/>
              <w:right w:val="nil"/>
            </w:tcBorders>
            <w:shd w:val="clear" w:color="auto" w:fill="FFFFFF"/>
            <w:vAlign w:val="center"/>
          </w:tcPr>
          <w:p w14:paraId="16DD45C2" w14:textId="3373A297" w:rsidR="002B3764" w:rsidRPr="002430CD" w:rsidRDefault="002B3764" w:rsidP="002E341D">
            <w:pPr>
              <w:tabs>
                <w:tab w:val="left" w:pos="9743"/>
              </w:tabs>
              <w:kinsoku w:val="0"/>
              <w:overflowPunct w:val="0"/>
              <w:spacing w:line="260" w:lineRule="exact"/>
              <w:ind w:left="240"/>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sidR="00EB32DD">
              <w:rPr>
                <w:rFonts w:eastAsia="標楷體" w:hint="eastAsia"/>
                <w:sz w:val="20"/>
              </w:rPr>
              <w:t xml:space="preserve"> </w:t>
            </w:r>
            <w:r w:rsidR="00EE034B">
              <w:rPr>
                <w:rFonts w:eastAsia="標楷體" w:hint="eastAsia"/>
                <w:sz w:val="20"/>
              </w:rPr>
              <w:t>臺灣證券交易所上市</w:t>
            </w:r>
            <w:r w:rsidR="003E16E4">
              <w:rPr>
                <w:rFonts w:eastAsia="標楷體" w:hint="eastAsia"/>
                <w:sz w:val="20"/>
              </w:rPr>
              <w:t>一</w:t>
            </w:r>
            <w:r w:rsidR="00EE034B">
              <w:rPr>
                <w:rFonts w:eastAsia="標楷體" w:hint="eastAsia"/>
                <w:sz w:val="20"/>
              </w:rPr>
              <w:t>部</w:t>
            </w:r>
            <w:r w:rsidR="003E16E4">
              <w:rPr>
                <w:rFonts w:eastAsia="標楷體" w:hint="eastAsia"/>
                <w:sz w:val="20"/>
              </w:rPr>
              <w:t>/</w:t>
            </w:r>
            <w:r w:rsidR="003E16E4">
              <w:rPr>
                <w:rFonts w:eastAsia="標楷體" w:hint="eastAsia"/>
                <w:sz w:val="20"/>
              </w:rPr>
              <w:t>上市二部</w:t>
            </w:r>
            <w:r w:rsidR="00B85B29">
              <w:rPr>
                <w:rFonts w:eastAsia="標楷體" w:hint="eastAsia"/>
                <w:sz w:val="20"/>
              </w:rPr>
              <w:t>1</w:t>
            </w:r>
            <w:r w:rsidR="00DC0436">
              <w:rPr>
                <w:rFonts w:eastAsia="標楷體" w:hint="eastAsia"/>
                <w:sz w:val="20"/>
              </w:rPr>
              <w:t>1</w:t>
            </w:r>
            <w:r w:rsidR="002E341D">
              <w:rPr>
                <w:rFonts w:eastAsia="標楷體"/>
                <w:sz w:val="20"/>
              </w:rPr>
              <w:t>4</w:t>
            </w:r>
            <w:r w:rsidR="00EE034B">
              <w:rPr>
                <w:rFonts w:eastAsia="標楷體" w:hint="eastAsia"/>
                <w:sz w:val="20"/>
              </w:rPr>
              <w:t>年</w:t>
            </w:r>
            <w:r w:rsidR="00AA2615">
              <w:rPr>
                <w:rFonts w:eastAsia="標楷體" w:hint="eastAsia"/>
                <w:sz w:val="20"/>
              </w:rPr>
              <w:t>12</w:t>
            </w:r>
            <w:r w:rsidR="00153EB4">
              <w:rPr>
                <w:rFonts w:eastAsia="標楷體" w:hint="eastAsia"/>
                <w:sz w:val="20"/>
              </w:rPr>
              <w:t>月</w:t>
            </w:r>
            <w:r w:rsidR="00AA2615">
              <w:rPr>
                <w:rFonts w:eastAsia="標楷體" w:hint="eastAsia"/>
                <w:sz w:val="20"/>
              </w:rPr>
              <w:t>22</w:t>
            </w:r>
            <w:r w:rsidR="00153EB4">
              <w:rPr>
                <w:rFonts w:eastAsia="標楷體" w:hint="eastAsia"/>
                <w:sz w:val="20"/>
              </w:rPr>
              <w:t>日</w:t>
            </w:r>
            <w:r w:rsidR="00EE034B">
              <w:rPr>
                <w:rFonts w:eastAsia="標楷體" w:hint="eastAsia"/>
                <w:sz w:val="20"/>
              </w:rPr>
              <w:t>印製</w:t>
            </w:r>
          </w:p>
        </w:tc>
      </w:tr>
      <w:tr w:rsidR="002B3764" w:rsidRPr="002430CD" w14:paraId="462BE50B" w14:textId="77777777" w:rsidTr="00E93404">
        <w:trPr>
          <w:cantSplit/>
          <w:tblHeader/>
        </w:trPr>
        <w:tc>
          <w:tcPr>
            <w:tcW w:w="138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6ACA4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時間、項次</w:t>
            </w:r>
          </w:p>
        </w:tc>
        <w:tc>
          <w:tcPr>
            <w:tcW w:w="41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DE9CDE"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申</w:t>
            </w:r>
            <w:r w:rsidR="005B51F1" w:rsidRPr="002430CD">
              <w:rPr>
                <w:rFonts w:eastAsia="標楷體" w:hint="eastAsia"/>
                <w:sz w:val="20"/>
              </w:rPr>
              <w:t xml:space="preserve">    </w:t>
            </w:r>
            <w:r w:rsidRPr="002430CD">
              <w:rPr>
                <w:rFonts w:eastAsia="標楷體" w:hint="eastAsia"/>
                <w:sz w:val="20"/>
              </w:rPr>
              <w:t>報</w:t>
            </w:r>
            <w:r w:rsidR="005B51F1" w:rsidRPr="002430CD">
              <w:rPr>
                <w:rFonts w:eastAsia="標楷體" w:hint="eastAsia"/>
                <w:sz w:val="20"/>
              </w:rPr>
              <w:t xml:space="preserve">    </w:t>
            </w:r>
            <w:r w:rsidRPr="002430CD">
              <w:rPr>
                <w:rFonts w:eastAsia="標楷體" w:hint="eastAsia"/>
                <w:sz w:val="20"/>
              </w:rPr>
              <w:t>事</w:t>
            </w:r>
            <w:r w:rsidR="005B51F1" w:rsidRPr="002430CD">
              <w:rPr>
                <w:rFonts w:eastAsia="標楷體" w:hint="eastAsia"/>
                <w:sz w:val="20"/>
              </w:rPr>
              <w:t xml:space="preserve">    </w:t>
            </w:r>
            <w:r w:rsidRPr="002430CD">
              <w:rPr>
                <w:rFonts w:eastAsia="標楷體" w:hint="eastAsia"/>
                <w:sz w:val="20"/>
              </w:rPr>
              <w:t>項</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C34EEC0" w14:textId="77777777" w:rsidR="002B3764" w:rsidRPr="002430CD" w:rsidRDefault="002B3764" w:rsidP="005B51F1">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5B83090" w14:textId="77777777" w:rsidR="002B3764" w:rsidRPr="002430CD" w:rsidRDefault="002B3764" w:rsidP="005B51F1">
            <w:pPr>
              <w:kinsoku w:val="0"/>
              <w:overflowPunct w:val="0"/>
              <w:spacing w:line="260" w:lineRule="exact"/>
              <w:ind w:firstLine="700"/>
              <w:jc w:val="both"/>
              <w:rPr>
                <w:rFonts w:eastAsia="標楷體"/>
                <w:sz w:val="20"/>
              </w:rPr>
            </w:pPr>
            <w:r w:rsidRPr="002430CD">
              <w:rPr>
                <w:rFonts w:eastAsia="標楷體" w:hint="eastAsia"/>
                <w:sz w:val="20"/>
              </w:rPr>
              <w:t xml:space="preserve">法　</w:t>
            </w:r>
            <w:r w:rsidR="005B51F1" w:rsidRPr="002430CD">
              <w:rPr>
                <w:rFonts w:eastAsia="標楷體" w:hint="eastAsia"/>
                <w:sz w:val="20"/>
              </w:rPr>
              <w:t xml:space="preserve"> </w:t>
            </w:r>
            <w:r w:rsidRPr="002430CD">
              <w:rPr>
                <w:rFonts w:eastAsia="標楷體" w:hint="eastAsia"/>
                <w:sz w:val="20"/>
              </w:rPr>
              <w:t xml:space="preserve">　令　</w:t>
            </w:r>
            <w:r w:rsidR="005B51F1" w:rsidRPr="002430CD">
              <w:rPr>
                <w:rFonts w:eastAsia="標楷體" w:hint="eastAsia"/>
                <w:sz w:val="20"/>
              </w:rPr>
              <w:t xml:space="preserve"> </w:t>
            </w:r>
            <w:r w:rsidRPr="002430CD">
              <w:rPr>
                <w:rFonts w:eastAsia="標楷體" w:hint="eastAsia"/>
                <w:sz w:val="20"/>
              </w:rPr>
              <w:t xml:space="preserve">　依　</w:t>
            </w:r>
            <w:r w:rsidR="005B51F1" w:rsidRPr="002430CD">
              <w:rPr>
                <w:rFonts w:eastAsia="標楷體" w:hint="eastAsia"/>
                <w:sz w:val="20"/>
              </w:rPr>
              <w:t xml:space="preserve"> </w:t>
            </w:r>
            <w:r w:rsidRPr="002430CD">
              <w:rPr>
                <w:rFonts w:eastAsia="標楷體" w:hint="eastAsia"/>
                <w:sz w:val="20"/>
              </w:rPr>
              <w:t xml:space="preserve">　據</w:t>
            </w:r>
          </w:p>
        </w:tc>
      </w:tr>
      <w:tr w:rsidR="002B3764" w:rsidRPr="002430CD" w14:paraId="713F5458" w14:textId="77777777" w:rsidTr="00E93404">
        <w:trPr>
          <w:cantSplit/>
          <w:tblHeader/>
        </w:trPr>
        <w:tc>
          <w:tcPr>
            <w:tcW w:w="476" w:type="dxa"/>
            <w:tcBorders>
              <w:top w:val="single" w:sz="4" w:space="0" w:color="auto"/>
            </w:tcBorders>
            <w:shd w:val="clear" w:color="auto" w:fill="FFFFFF"/>
          </w:tcPr>
          <w:p w14:paraId="1CFEC3F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月</w:t>
            </w:r>
          </w:p>
        </w:tc>
        <w:tc>
          <w:tcPr>
            <w:tcW w:w="436" w:type="dxa"/>
            <w:tcBorders>
              <w:top w:val="single" w:sz="4" w:space="0" w:color="auto"/>
            </w:tcBorders>
            <w:shd w:val="clear" w:color="auto" w:fill="FFFFFF"/>
          </w:tcPr>
          <w:p w14:paraId="74AFD26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日</w:t>
            </w:r>
          </w:p>
        </w:tc>
        <w:tc>
          <w:tcPr>
            <w:tcW w:w="476" w:type="dxa"/>
            <w:tcBorders>
              <w:top w:val="single" w:sz="4" w:space="0" w:color="auto"/>
            </w:tcBorders>
            <w:shd w:val="clear" w:color="auto" w:fill="FFFFFF"/>
          </w:tcPr>
          <w:p w14:paraId="1828DD0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項次</w:t>
            </w:r>
          </w:p>
        </w:tc>
        <w:tc>
          <w:tcPr>
            <w:tcW w:w="4100" w:type="dxa"/>
            <w:vMerge/>
            <w:tcBorders>
              <w:top w:val="single" w:sz="4" w:space="0" w:color="auto"/>
            </w:tcBorders>
            <w:shd w:val="clear" w:color="auto" w:fill="FFFFFF"/>
          </w:tcPr>
          <w:p w14:paraId="72B3C37C" w14:textId="77777777" w:rsidR="002B3764" w:rsidRPr="002430CD" w:rsidRDefault="002B3764" w:rsidP="00B01169">
            <w:pPr>
              <w:kinsoku w:val="0"/>
              <w:overflowPunct w:val="0"/>
              <w:spacing w:line="260" w:lineRule="exact"/>
              <w:jc w:val="both"/>
              <w:rPr>
                <w:rFonts w:eastAsia="標楷體"/>
                <w:sz w:val="20"/>
              </w:rPr>
            </w:pPr>
          </w:p>
        </w:tc>
        <w:tc>
          <w:tcPr>
            <w:tcW w:w="5512" w:type="dxa"/>
            <w:vMerge/>
            <w:tcBorders>
              <w:top w:val="single" w:sz="4" w:space="0" w:color="auto"/>
            </w:tcBorders>
            <w:shd w:val="clear" w:color="auto" w:fill="FFFFFF"/>
          </w:tcPr>
          <w:p w14:paraId="755F4E80" w14:textId="77777777" w:rsidR="002B3764" w:rsidRPr="002430CD" w:rsidRDefault="002B3764" w:rsidP="00B01169">
            <w:pPr>
              <w:kinsoku w:val="0"/>
              <w:overflowPunct w:val="0"/>
              <w:spacing w:line="260" w:lineRule="exact"/>
              <w:jc w:val="both"/>
              <w:rPr>
                <w:rFonts w:eastAsia="標楷體"/>
                <w:sz w:val="20"/>
              </w:rPr>
            </w:pPr>
          </w:p>
        </w:tc>
        <w:tc>
          <w:tcPr>
            <w:tcW w:w="4008" w:type="dxa"/>
            <w:vMerge/>
            <w:tcBorders>
              <w:top w:val="single" w:sz="4" w:space="0" w:color="auto"/>
            </w:tcBorders>
            <w:shd w:val="clear" w:color="auto" w:fill="FFFFFF"/>
          </w:tcPr>
          <w:p w14:paraId="6453786A" w14:textId="77777777" w:rsidR="002B3764" w:rsidRPr="002430CD" w:rsidRDefault="002B3764" w:rsidP="00B01169">
            <w:pPr>
              <w:kinsoku w:val="0"/>
              <w:overflowPunct w:val="0"/>
              <w:spacing w:line="260" w:lineRule="exact"/>
              <w:ind w:left="246" w:hanging="246"/>
              <w:jc w:val="both"/>
              <w:rPr>
                <w:rFonts w:eastAsia="標楷體"/>
                <w:sz w:val="20"/>
              </w:rPr>
            </w:pPr>
          </w:p>
        </w:tc>
      </w:tr>
      <w:tr w:rsidR="002B3764" w:rsidRPr="002430CD" w14:paraId="69E1A368" w14:textId="77777777" w:rsidTr="00E93404">
        <w:trPr>
          <w:cantSplit/>
        </w:trPr>
        <w:tc>
          <w:tcPr>
            <w:tcW w:w="476" w:type="dxa"/>
            <w:shd w:val="clear" w:color="auto" w:fill="FFFFFF"/>
            <w:vAlign w:val="center"/>
          </w:tcPr>
          <w:p w14:paraId="2593AC01"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shd w:val="clear" w:color="auto" w:fill="FFFFFF"/>
            <w:vAlign w:val="center"/>
          </w:tcPr>
          <w:p w14:paraId="2D3A7BE7"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2</w:t>
            </w:r>
          </w:p>
        </w:tc>
        <w:tc>
          <w:tcPr>
            <w:tcW w:w="476" w:type="dxa"/>
            <w:shd w:val="clear" w:color="auto" w:fill="FFFFFF"/>
            <w:vAlign w:val="center"/>
          </w:tcPr>
          <w:p w14:paraId="37B02915" w14:textId="77777777" w:rsidR="002B3764" w:rsidRPr="002430CD" w:rsidRDefault="002B3764"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C24CE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有價證券上市費</w:t>
            </w:r>
            <w:r w:rsidRPr="002430CD">
              <w:rPr>
                <w:rFonts w:eastAsia="標楷體" w:hint="eastAsia"/>
                <w:sz w:val="20"/>
              </w:rPr>
              <w:t>(</w:t>
            </w:r>
            <w:r w:rsidRPr="002430CD">
              <w:rPr>
                <w:rFonts w:eastAsia="標楷體" w:hint="eastAsia"/>
                <w:sz w:val="20"/>
              </w:rPr>
              <w:t>含初次上市及每年</w:t>
            </w:r>
            <w:proofErr w:type="gramStart"/>
            <w:r w:rsidRPr="002430CD">
              <w:rPr>
                <w:rFonts w:eastAsia="標楷體" w:hint="eastAsia"/>
                <w:sz w:val="20"/>
              </w:rPr>
              <w:t>年</w:t>
            </w:r>
            <w:proofErr w:type="gramEnd"/>
            <w:r w:rsidRPr="002430CD">
              <w:rPr>
                <w:rFonts w:eastAsia="標楷體" w:hint="eastAsia"/>
                <w:sz w:val="20"/>
              </w:rPr>
              <w:t>費；目前暫免收取公司債上市費</w:t>
            </w:r>
            <w:r w:rsidRPr="002430CD">
              <w:rPr>
                <w:rFonts w:eastAsia="標楷體" w:hint="eastAsia"/>
                <w:sz w:val="20"/>
              </w:rPr>
              <w:t>)</w:t>
            </w:r>
            <w:r w:rsidRPr="002430CD">
              <w:rPr>
                <w:rFonts w:eastAsia="標楷體" w:hint="eastAsia"/>
                <w:sz w:val="20"/>
              </w:rPr>
              <w:t>。</w:t>
            </w:r>
          </w:p>
          <w:p w14:paraId="2B0507CE" w14:textId="77777777" w:rsidR="002B3764" w:rsidRPr="002430CD" w:rsidRDefault="002B3764"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：初次上市時及其後每年一月底前。</w:t>
            </w:r>
          </w:p>
        </w:tc>
        <w:tc>
          <w:tcPr>
            <w:tcW w:w="5512" w:type="dxa"/>
            <w:shd w:val="clear" w:color="auto" w:fill="FFFFFF"/>
          </w:tcPr>
          <w:p w14:paraId="7B0943A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w:t>
            </w:r>
            <w:proofErr w:type="gramStart"/>
            <w:r w:rsidRPr="002430CD">
              <w:rPr>
                <w:rFonts w:eastAsia="標楷體" w:hint="eastAsia"/>
                <w:sz w:val="20"/>
              </w:rPr>
              <w:t>逕</w:t>
            </w:r>
            <w:proofErr w:type="gramEnd"/>
            <w:r w:rsidRPr="002430CD">
              <w:rPr>
                <w:rFonts w:eastAsia="標楷體" w:hint="eastAsia"/>
                <w:sz w:val="20"/>
              </w:rPr>
              <w:t>洽本公司財務部繳付。</w:t>
            </w:r>
          </w:p>
          <w:p w14:paraId="2D76158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w:t>
            </w:r>
            <w:r w:rsidRPr="002430CD">
              <w:rPr>
                <w:rFonts w:eastAsia="標楷體" w:hint="eastAsia"/>
                <w:sz w:val="20"/>
              </w:rPr>
              <w:t>電話：</w:t>
            </w:r>
            <w:r w:rsidR="000742B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4008" w:type="dxa"/>
            <w:shd w:val="clear" w:color="auto" w:fill="FFFFFF"/>
          </w:tcPr>
          <w:p w14:paraId="262468D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有價證券上市契約第</w:t>
            </w:r>
            <w:r w:rsidR="00C96909">
              <w:rPr>
                <w:rFonts w:eastAsia="標楷體" w:hint="eastAsia"/>
                <w:sz w:val="20"/>
              </w:rPr>
              <w:t>4</w:t>
            </w:r>
            <w:r w:rsidRPr="002430CD">
              <w:rPr>
                <w:rFonts w:eastAsia="標楷體" w:hint="eastAsia"/>
                <w:sz w:val="20"/>
              </w:rPr>
              <w:t>條。</w:t>
            </w:r>
          </w:p>
          <w:p w14:paraId="5DD775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p w14:paraId="2DCBFDB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3.76.7.13(76)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5425</w:t>
            </w:r>
            <w:r w:rsidRPr="002430CD">
              <w:rPr>
                <w:rFonts w:eastAsia="標楷體" w:hint="eastAsia"/>
                <w:sz w:val="20"/>
              </w:rPr>
              <w:t>號函。</w:t>
            </w:r>
          </w:p>
          <w:p w14:paraId="05D1489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48D9E2E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5.76.9.11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tc>
      </w:tr>
      <w:tr w:rsidR="003D1AB2" w:rsidRPr="002430CD" w14:paraId="1CF4EC20" w14:textId="77777777" w:rsidTr="00E93404">
        <w:trPr>
          <w:cantSplit/>
        </w:trPr>
        <w:tc>
          <w:tcPr>
            <w:tcW w:w="476" w:type="dxa"/>
            <w:vMerge w:val="restart"/>
            <w:shd w:val="clear" w:color="auto" w:fill="FFFFFF"/>
            <w:vAlign w:val="center"/>
          </w:tcPr>
          <w:p w14:paraId="1046CC8A"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07217200"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291F0F64"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79E3B4F" w14:textId="77777777" w:rsidR="003D1AB2" w:rsidRPr="002430CD" w:rsidRDefault="003D1AB2" w:rsidP="003B39B5">
            <w:pPr>
              <w:kinsoku w:val="0"/>
              <w:overflowPunct w:val="0"/>
              <w:spacing w:line="260" w:lineRule="exact"/>
              <w:jc w:val="both"/>
              <w:rPr>
                <w:rFonts w:eastAsia="標楷體"/>
                <w:sz w:val="20"/>
              </w:rPr>
            </w:pPr>
            <w:r w:rsidRPr="002430CD">
              <w:rPr>
                <w:rFonts w:eastAsia="標楷體" w:hint="eastAsia"/>
                <w:sz w:val="20"/>
              </w:rPr>
              <w:t>每月五日前申報所發行之</w:t>
            </w:r>
            <w:r w:rsidR="007D662C">
              <w:rPr>
                <w:rFonts w:eastAsia="標楷體" w:hint="eastAsia"/>
                <w:sz w:val="20"/>
              </w:rPr>
              <w:t>國內海外</w:t>
            </w:r>
            <w:r w:rsidRPr="002430CD">
              <w:rPr>
                <w:rFonts w:eastAsia="標楷體" w:hint="eastAsia"/>
                <w:sz w:val="20"/>
              </w:rPr>
              <w:t>有價證券（含轉換</w:t>
            </w:r>
            <w:r w:rsidR="00C11ED2">
              <w:rPr>
                <w:rFonts w:eastAsia="標楷體" w:hint="eastAsia"/>
                <w:sz w:val="20"/>
              </w:rPr>
              <w:t>(</w:t>
            </w:r>
            <w:r w:rsidR="00C11ED2">
              <w:rPr>
                <w:rFonts w:eastAsia="標楷體" w:hint="eastAsia"/>
                <w:sz w:val="20"/>
              </w:rPr>
              <w:t>附認股權、交換</w:t>
            </w:r>
            <w:r w:rsidR="00C11ED2">
              <w:rPr>
                <w:rFonts w:eastAsia="標楷體" w:hint="eastAsia"/>
                <w:sz w:val="20"/>
              </w:rPr>
              <w:t>)</w:t>
            </w:r>
            <w:r w:rsidRPr="002430CD">
              <w:rPr>
                <w:rFonts w:eastAsia="標楷體" w:hint="eastAsia"/>
                <w:sz w:val="20"/>
              </w:rPr>
              <w:t>公司債、特別股、</w:t>
            </w:r>
            <w:r w:rsidR="00C11ED2">
              <w:rPr>
                <w:rFonts w:eastAsia="標楷體" w:hint="eastAsia"/>
                <w:sz w:val="20"/>
              </w:rPr>
              <w:t>新股</w:t>
            </w:r>
            <w:r w:rsidR="00C11ED2">
              <w:rPr>
                <w:rFonts w:eastAsia="標楷體" w:hint="eastAsia"/>
                <w:sz w:val="20"/>
              </w:rPr>
              <w:t>(</w:t>
            </w:r>
            <w:r w:rsidR="00C11ED2">
              <w:rPr>
                <w:rFonts w:eastAsia="標楷體" w:hint="eastAsia"/>
                <w:sz w:val="20"/>
              </w:rPr>
              <w:t>認購</w:t>
            </w:r>
            <w:r w:rsidR="00C11ED2">
              <w:rPr>
                <w:rFonts w:eastAsia="標楷體" w:hint="eastAsia"/>
                <w:sz w:val="20"/>
              </w:rPr>
              <w:t>)</w:t>
            </w:r>
            <w:r w:rsidR="00C11ED2">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3B39B5">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C560037" w14:textId="77777777" w:rsidR="003D1AB2" w:rsidRPr="00007CBE" w:rsidRDefault="003B39B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007CBE">
              <w:rPr>
                <w:rFonts w:eastAsia="標楷體" w:hAnsi="標楷體" w:cs="細明體" w:hint="eastAsia"/>
                <w:kern w:val="0"/>
                <w:sz w:val="20"/>
                <w:szCs w:val="20"/>
              </w:rPr>
              <w:t>1.</w:t>
            </w:r>
            <w:r w:rsidR="003D1AB2" w:rsidRPr="00007CBE">
              <w:rPr>
                <w:rFonts w:eastAsia="標楷體" w:hAnsi="標楷體" w:cs="細明體" w:hint="eastAsia"/>
                <w:kern w:val="0"/>
                <w:sz w:val="20"/>
                <w:szCs w:val="20"/>
              </w:rPr>
              <w:t>輸入「公開資訊觀測站」</w:t>
            </w:r>
            <w:r w:rsidR="003D1AB2" w:rsidRPr="00007CBE">
              <w:rPr>
                <w:rFonts w:eastAsia="標楷體" w:hAnsi="標楷體" w:cs="細明體"/>
                <w:kern w:val="0"/>
                <w:sz w:val="20"/>
                <w:szCs w:val="20"/>
              </w:rPr>
              <w:t>(sii.twse.com.tw/</w:t>
            </w:r>
            <w:r w:rsidR="003D1AB2" w:rsidRPr="00007CBE">
              <w:rPr>
                <w:rFonts w:eastAsia="標楷體" w:hAnsi="標楷體" w:cs="細明體" w:hint="eastAsia"/>
                <w:kern w:val="0"/>
                <w:sz w:val="20"/>
                <w:szCs w:val="20"/>
              </w:rPr>
              <w:t>國內海外有價證券轉換情形申報作業</w:t>
            </w:r>
            <w:r w:rsidR="003D1AB2" w:rsidRPr="00007CBE">
              <w:rPr>
                <w:rFonts w:eastAsia="標楷體" w:hAnsi="標楷體" w:cs="細明體" w:hint="eastAsia"/>
                <w:kern w:val="0"/>
                <w:sz w:val="20"/>
                <w:szCs w:val="20"/>
              </w:rPr>
              <w:t>/</w:t>
            </w:r>
            <w:r w:rsidR="003D1AB2" w:rsidRPr="00007CBE">
              <w:rPr>
                <w:rFonts w:eastAsia="標楷體" w:hAnsi="標楷體" w:cs="細明體" w:hint="eastAsia"/>
                <w:kern w:val="0"/>
                <w:sz w:val="20"/>
                <w:szCs w:val="20"/>
              </w:rPr>
              <w:t>國內海外有價證券轉換情形申報作業</w:t>
            </w:r>
            <w:r w:rsidR="003D1AB2" w:rsidRPr="00007CBE">
              <w:rPr>
                <w:rFonts w:eastAsia="標楷體" w:hAnsi="標楷體" w:cs="細明體" w:hint="eastAsia"/>
                <w:kern w:val="0"/>
                <w:sz w:val="20"/>
                <w:szCs w:val="20"/>
              </w:rPr>
              <w:t>/</w:t>
            </w:r>
            <w:r w:rsidR="003D1AB2" w:rsidRPr="00007CBE">
              <w:rPr>
                <w:rFonts w:eastAsia="標楷體" w:hAnsi="標楷體" w:cs="細明體" w:hint="eastAsia"/>
                <w:kern w:val="0"/>
                <w:sz w:val="20"/>
                <w:szCs w:val="20"/>
              </w:rPr>
              <w:t>新增</w:t>
            </w:r>
            <w:r w:rsidR="003D1AB2" w:rsidRPr="00007CBE">
              <w:rPr>
                <w:rFonts w:eastAsia="標楷體" w:hAnsi="標楷體" w:cs="細明體" w:hint="eastAsia"/>
                <w:kern w:val="0"/>
                <w:sz w:val="20"/>
                <w:szCs w:val="20"/>
              </w:rPr>
              <w:t>/</w:t>
            </w:r>
            <w:r w:rsidR="003D1AB2" w:rsidRPr="00007CBE">
              <w:rPr>
                <w:rFonts w:eastAsia="標楷體" w:hAnsi="標楷體" w:cs="細明體" w:hint="eastAsia"/>
                <w:kern w:val="0"/>
                <w:sz w:val="20"/>
                <w:szCs w:val="20"/>
              </w:rPr>
              <w:t>選擇適用之證券名稱（種類）後申報</w:t>
            </w:r>
            <w:r w:rsidR="003D1AB2" w:rsidRPr="00007CBE">
              <w:rPr>
                <w:rFonts w:eastAsia="標楷體" w:hAnsi="標楷體" w:cs="細明體" w:hint="eastAsia"/>
                <w:kern w:val="0"/>
                <w:sz w:val="20"/>
                <w:szCs w:val="20"/>
              </w:rPr>
              <w:t>)</w:t>
            </w:r>
            <w:r w:rsidR="003D1AB2" w:rsidRPr="00007CBE">
              <w:rPr>
                <w:rFonts w:eastAsia="標楷體" w:hAnsi="標楷體" w:cs="細明體" w:hint="eastAsia"/>
                <w:kern w:val="0"/>
                <w:sz w:val="20"/>
                <w:szCs w:val="20"/>
              </w:rPr>
              <w:t>，若未有發行有價證券者請設定「免申報」。</w:t>
            </w:r>
          </w:p>
          <w:p w14:paraId="0A5338DE" w14:textId="77777777" w:rsidR="003B39B5" w:rsidRPr="003B39B5" w:rsidRDefault="003B39B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sz w:val="20"/>
              </w:rPr>
            </w:pPr>
            <w:r w:rsidRPr="00007CBE">
              <w:rPr>
                <w:rFonts w:eastAsia="標楷體" w:hAnsi="標楷體" w:cs="細明體" w:hint="eastAsia"/>
                <w:kern w:val="0"/>
                <w:sz w:val="20"/>
                <w:szCs w:val="20"/>
              </w:rPr>
              <w:t>2.</w:t>
            </w:r>
            <w:r w:rsidRPr="00007CBE">
              <w:rPr>
                <w:rFonts w:eastAsia="標楷體" w:hAnsi="標楷體" w:cs="細明體" w:hint="eastAsia"/>
                <w:kern w:val="0"/>
                <w:sz w:val="20"/>
                <w:szCs w:val="20"/>
              </w:rPr>
              <w:t>於本公司掛牌之普通股股數維護：輸入「公開資訊觀測站」</w:t>
            </w:r>
            <w:r w:rsidRPr="00007CBE">
              <w:rPr>
                <w:rFonts w:eastAsia="標楷體" w:hAnsi="標楷體" w:cs="細明體"/>
                <w:kern w:val="0"/>
                <w:sz w:val="20"/>
                <w:szCs w:val="20"/>
              </w:rPr>
              <w:t>(sii.twse.com.tw/</w:t>
            </w:r>
            <w:r w:rsidRPr="00007CBE">
              <w:rPr>
                <w:rFonts w:eastAsia="標楷體" w:hAnsi="標楷體" w:cs="細明體" w:hint="eastAsia"/>
                <w:kern w:val="0"/>
                <w:sz w:val="20"/>
                <w:szCs w:val="20"/>
              </w:rPr>
              <w:t>國內有價證券申報</w:t>
            </w:r>
            <w:r w:rsidRPr="00007CBE">
              <w:rPr>
                <w:rFonts w:eastAsia="標楷體" w:hAnsi="標楷體" w:cs="細明體" w:hint="eastAsia"/>
                <w:kern w:val="0"/>
                <w:sz w:val="20"/>
                <w:szCs w:val="20"/>
              </w:rPr>
              <w:t>/</w:t>
            </w:r>
            <w:r w:rsidRPr="00007CBE">
              <w:rPr>
                <w:rFonts w:eastAsia="標楷體" w:hAnsi="標楷體" w:cs="細明體" w:hint="eastAsia"/>
                <w:kern w:val="0"/>
                <w:sz w:val="20"/>
                <w:szCs w:val="20"/>
              </w:rPr>
              <w:t>普通股或</w:t>
            </w:r>
            <w:r w:rsidRPr="00007CBE">
              <w:rPr>
                <w:rFonts w:eastAsia="標楷體" w:hAnsi="標楷體" w:cs="細明體" w:hint="eastAsia"/>
                <w:kern w:val="0"/>
                <w:sz w:val="20"/>
                <w:szCs w:val="20"/>
              </w:rPr>
              <w:t>TDR</w:t>
            </w:r>
            <w:r w:rsidRPr="00007CBE">
              <w:rPr>
                <w:rFonts w:eastAsia="標楷體" w:hAnsi="標楷體" w:cs="細明體" w:hint="eastAsia"/>
                <w:kern w:val="0"/>
                <w:sz w:val="20"/>
                <w:szCs w:val="20"/>
              </w:rPr>
              <w:t>，生效日為當月</w:t>
            </w:r>
            <w:r w:rsidRPr="00007CBE">
              <w:rPr>
                <w:rFonts w:eastAsia="標楷體" w:hAnsi="標楷體" w:cs="細明體" w:hint="eastAsia"/>
                <w:kern w:val="0"/>
                <w:sz w:val="20"/>
                <w:szCs w:val="20"/>
              </w:rPr>
              <w:t>15</w:t>
            </w:r>
            <w:r w:rsidRPr="00007CBE">
              <w:rPr>
                <w:rFonts w:eastAsia="標楷體" w:hAnsi="標楷體" w:cs="細明體" w:hint="eastAsia"/>
                <w:kern w:val="0"/>
                <w:sz w:val="20"/>
                <w:szCs w:val="20"/>
              </w:rPr>
              <w:t>日，遇假日順延</w:t>
            </w:r>
            <w:r w:rsidRPr="00007CBE">
              <w:rPr>
                <w:rFonts w:eastAsia="標楷體" w:hAnsi="標楷體" w:cs="細明體"/>
                <w:kern w:val="0"/>
                <w:sz w:val="20"/>
                <w:szCs w:val="20"/>
              </w:rPr>
              <w:t>)</w:t>
            </w:r>
            <w:r w:rsidRPr="00007CBE">
              <w:rPr>
                <w:rFonts w:eastAsia="標楷體" w:hAnsi="標楷體" w:cs="細明體" w:hint="eastAsia"/>
                <w:kern w:val="0"/>
                <w:sz w:val="20"/>
                <w:szCs w:val="20"/>
              </w:rPr>
              <w:t>。</w:t>
            </w:r>
          </w:p>
        </w:tc>
        <w:tc>
          <w:tcPr>
            <w:tcW w:w="4008" w:type="dxa"/>
            <w:shd w:val="clear" w:color="auto" w:fill="FFFFFF"/>
          </w:tcPr>
          <w:p w14:paraId="35B94BEE" w14:textId="77777777" w:rsidR="003D1AB2" w:rsidRDefault="007D662C" w:rsidP="00B01169">
            <w:pPr>
              <w:kinsoku w:val="0"/>
              <w:overflowPunct w:val="0"/>
              <w:spacing w:line="260" w:lineRule="exact"/>
              <w:ind w:left="136" w:hanging="136"/>
              <w:jc w:val="both"/>
              <w:rPr>
                <w:rFonts w:eastAsia="標楷體"/>
                <w:sz w:val="20"/>
              </w:rPr>
            </w:pPr>
            <w:r>
              <w:rPr>
                <w:rFonts w:eastAsia="標楷體" w:hint="eastAsia"/>
                <w:sz w:val="20"/>
              </w:rPr>
              <w:t>1</w:t>
            </w:r>
            <w:r w:rsidR="003D1AB2" w:rsidRPr="002430CD">
              <w:rPr>
                <w:rFonts w:eastAsia="標楷體" w:hint="eastAsia"/>
                <w:sz w:val="20"/>
              </w:rPr>
              <w:t>.</w:t>
            </w:r>
            <w:r w:rsidR="003D1AB2" w:rsidRPr="002430CD">
              <w:rPr>
                <w:rFonts w:eastAsia="標楷體" w:hint="eastAsia"/>
                <w:sz w:val="20"/>
              </w:rPr>
              <w:t>本公司對有價證券上市公司及境外指數股票型基金上市之境外基金機構資訊申報作業辦法</w:t>
            </w:r>
            <w:r w:rsidR="00C11ED2">
              <w:rPr>
                <w:rFonts w:eastAsia="標楷體" w:hint="eastAsia"/>
                <w:sz w:val="20"/>
              </w:rPr>
              <w:t>第</w:t>
            </w:r>
            <w:r w:rsidR="00C11ED2">
              <w:rPr>
                <w:rFonts w:eastAsia="標楷體" w:hint="eastAsia"/>
                <w:sz w:val="20"/>
              </w:rPr>
              <w:t>3</w:t>
            </w:r>
            <w:r w:rsidR="00C11ED2">
              <w:rPr>
                <w:rFonts w:eastAsia="標楷體" w:hint="eastAsia"/>
                <w:sz w:val="20"/>
              </w:rPr>
              <w:t>條第</w:t>
            </w:r>
            <w:r w:rsidR="00C11ED2">
              <w:rPr>
                <w:rFonts w:eastAsia="標楷體" w:hint="eastAsia"/>
                <w:sz w:val="20"/>
              </w:rPr>
              <w:t>1</w:t>
            </w:r>
            <w:r w:rsidR="00C11ED2">
              <w:rPr>
                <w:rFonts w:eastAsia="標楷體" w:hint="eastAsia"/>
                <w:sz w:val="20"/>
              </w:rPr>
              <w:t>項第</w:t>
            </w:r>
            <w:r w:rsidR="00C11ED2">
              <w:rPr>
                <w:rFonts w:eastAsia="標楷體" w:hint="eastAsia"/>
                <w:sz w:val="20"/>
              </w:rPr>
              <w:t>20</w:t>
            </w:r>
            <w:r w:rsidR="00C11ED2">
              <w:rPr>
                <w:rFonts w:eastAsia="標楷體" w:hint="eastAsia"/>
                <w:sz w:val="20"/>
              </w:rPr>
              <w:t>款</w:t>
            </w:r>
            <w:r w:rsidR="003D1AB2" w:rsidRPr="002430CD">
              <w:rPr>
                <w:rFonts w:eastAsia="標楷體" w:hint="eastAsia"/>
                <w:sz w:val="20"/>
              </w:rPr>
              <w:t>。</w:t>
            </w:r>
          </w:p>
          <w:p w14:paraId="20A2B48B" w14:textId="77777777" w:rsidR="007B5086" w:rsidRPr="002430CD" w:rsidRDefault="007D662C" w:rsidP="00B01169">
            <w:pPr>
              <w:kinsoku w:val="0"/>
              <w:overflowPunct w:val="0"/>
              <w:spacing w:line="260" w:lineRule="exact"/>
              <w:ind w:left="136" w:hanging="136"/>
              <w:jc w:val="both"/>
              <w:rPr>
                <w:rFonts w:eastAsia="標楷體"/>
                <w:sz w:val="20"/>
              </w:rPr>
            </w:pPr>
            <w:r>
              <w:rPr>
                <w:rFonts w:eastAsia="標楷體" w:hint="eastAsia"/>
                <w:sz w:val="20"/>
              </w:rPr>
              <w:t>2</w:t>
            </w:r>
            <w:r w:rsidR="007B5086" w:rsidRPr="002430CD">
              <w:rPr>
                <w:rFonts w:eastAsia="標楷體" w:hint="eastAsia"/>
                <w:sz w:val="20"/>
              </w:rPr>
              <w:t>.92.10.6</w:t>
            </w:r>
            <w:r w:rsidR="007B5086" w:rsidRPr="002430CD">
              <w:rPr>
                <w:rFonts w:eastAsia="標楷體" w:hint="eastAsia"/>
                <w:sz w:val="20"/>
              </w:rPr>
              <w:t>台證上字第</w:t>
            </w:r>
            <w:r w:rsidR="007B5086" w:rsidRPr="002430CD">
              <w:rPr>
                <w:rFonts w:eastAsia="標楷體" w:hint="eastAsia"/>
                <w:sz w:val="20"/>
              </w:rPr>
              <w:t>0920024111</w:t>
            </w:r>
            <w:r w:rsidR="007B5086" w:rsidRPr="002430CD">
              <w:rPr>
                <w:rFonts w:eastAsia="標楷體" w:hint="eastAsia"/>
                <w:sz w:val="20"/>
              </w:rPr>
              <w:t>號函。</w:t>
            </w:r>
          </w:p>
        </w:tc>
      </w:tr>
      <w:tr w:rsidR="003D1AB2" w:rsidRPr="002430CD" w14:paraId="1D554CF9" w14:textId="77777777" w:rsidTr="00E93404">
        <w:trPr>
          <w:cantSplit/>
        </w:trPr>
        <w:tc>
          <w:tcPr>
            <w:tcW w:w="476" w:type="dxa"/>
            <w:vMerge/>
            <w:shd w:val="clear" w:color="auto" w:fill="FFFFFF"/>
            <w:vAlign w:val="center"/>
          </w:tcPr>
          <w:p w14:paraId="7B1340DE" w14:textId="77777777" w:rsidR="003D1AB2" w:rsidRPr="002430CD" w:rsidRDefault="003D1AB2" w:rsidP="003C7473">
            <w:pPr>
              <w:kinsoku w:val="0"/>
              <w:overflowPunct w:val="0"/>
              <w:spacing w:line="260" w:lineRule="exact"/>
              <w:jc w:val="center"/>
              <w:rPr>
                <w:rFonts w:eastAsia="標楷體"/>
                <w:sz w:val="20"/>
              </w:rPr>
            </w:pPr>
          </w:p>
        </w:tc>
        <w:tc>
          <w:tcPr>
            <w:tcW w:w="436" w:type="dxa"/>
            <w:vMerge/>
            <w:shd w:val="clear" w:color="auto" w:fill="FFFFFF"/>
            <w:vAlign w:val="center"/>
          </w:tcPr>
          <w:p w14:paraId="2CAC7C29" w14:textId="77777777" w:rsidR="003D1AB2" w:rsidRPr="002430CD" w:rsidRDefault="003D1AB2" w:rsidP="003C7473">
            <w:pPr>
              <w:kinsoku w:val="0"/>
              <w:overflowPunct w:val="0"/>
              <w:spacing w:line="260" w:lineRule="exact"/>
              <w:jc w:val="center"/>
              <w:rPr>
                <w:rFonts w:eastAsia="標楷體"/>
                <w:sz w:val="20"/>
              </w:rPr>
            </w:pPr>
          </w:p>
        </w:tc>
        <w:tc>
          <w:tcPr>
            <w:tcW w:w="476" w:type="dxa"/>
            <w:shd w:val="clear" w:color="auto" w:fill="FFFFFF"/>
            <w:vAlign w:val="center"/>
          </w:tcPr>
          <w:p w14:paraId="7023FFF1" w14:textId="77777777" w:rsidR="003D1AB2" w:rsidRPr="002430CD" w:rsidRDefault="003D1AB2"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1EB298"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4B63661" w14:textId="77777777" w:rsidR="003D1AB2" w:rsidRPr="002430CD" w:rsidRDefault="003D1AB2"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D50F3D0" w14:textId="77777777" w:rsidR="003D1AB2" w:rsidRPr="002430CD" w:rsidRDefault="003D1AB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664D5" w14:textId="77777777" w:rsidR="003D1AB2" w:rsidRPr="002430CD"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76F300" w14:textId="77777777" w:rsidR="003D1AB2" w:rsidRPr="002430CD"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6C34E7">
              <w:rPr>
                <w:rFonts w:eastAsia="標楷體" w:hint="eastAsia"/>
                <w:sz w:val="20"/>
              </w:rPr>
              <w:t>第</w:t>
            </w:r>
            <w:r w:rsidR="006C34E7">
              <w:rPr>
                <w:rFonts w:eastAsia="標楷體" w:hint="eastAsia"/>
                <w:sz w:val="20"/>
              </w:rPr>
              <w:t>3</w:t>
            </w:r>
            <w:r w:rsidR="006C34E7">
              <w:rPr>
                <w:rFonts w:eastAsia="標楷體" w:hint="eastAsia"/>
                <w:sz w:val="20"/>
              </w:rPr>
              <w:t>條第</w:t>
            </w:r>
            <w:r w:rsidR="006C34E7">
              <w:rPr>
                <w:rFonts w:eastAsia="標楷體" w:hint="eastAsia"/>
                <w:sz w:val="20"/>
              </w:rPr>
              <w:t>1</w:t>
            </w:r>
            <w:r w:rsidR="006C34E7">
              <w:rPr>
                <w:rFonts w:eastAsia="標楷體" w:hint="eastAsia"/>
                <w:sz w:val="20"/>
              </w:rPr>
              <w:t>項第</w:t>
            </w:r>
            <w:r w:rsidR="006C34E7">
              <w:rPr>
                <w:rFonts w:eastAsia="標楷體" w:hint="eastAsia"/>
                <w:sz w:val="20"/>
              </w:rPr>
              <w:t>11</w:t>
            </w:r>
            <w:r w:rsidR="006C34E7">
              <w:rPr>
                <w:rFonts w:eastAsia="標楷體" w:hint="eastAsia"/>
                <w:sz w:val="20"/>
              </w:rPr>
              <w:t>款</w:t>
            </w:r>
            <w:r w:rsidRPr="002430CD">
              <w:rPr>
                <w:rFonts w:eastAsia="標楷體" w:hint="eastAsia"/>
                <w:sz w:val="20"/>
              </w:rPr>
              <w:t>。</w:t>
            </w:r>
          </w:p>
        </w:tc>
      </w:tr>
      <w:tr w:rsidR="00E660C5" w:rsidRPr="002430CD" w14:paraId="259BCF38" w14:textId="77777777" w:rsidTr="00E93404">
        <w:trPr>
          <w:cantSplit/>
        </w:trPr>
        <w:tc>
          <w:tcPr>
            <w:tcW w:w="476" w:type="dxa"/>
            <w:vMerge w:val="restart"/>
            <w:shd w:val="clear" w:color="auto" w:fill="FFFFFF"/>
            <w:vAlign w:val="center"/>
          </w:tcPr>
          <w:p w14:paraId="6C76BD9A"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lastRenderedPageBreak/>
              <w:t>1</w:t>
            </w:r>
          </w:p>
        </w:tc>
        <w:tc>
          <w:tcPr>
            <w:tcW w:w="436" w:type="dxa"/>
            <w:vMerge w:val="restart"/>
            <w:shd w:val="clear" w:color="auto" w:fill="FFFFFF"/>
            <w:vAlign w:val="center"/>
          </w:tcPr>
          <w:p w14:paraId="2254B249"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26485F61" w14:textId="77777777" w:rsidR="00E660C5" w:rsidRPr="002430CD" w:rsidRDefault="00E660C5"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17FE34E" w14:textId="34DC3173" w:rsidR="00E660C5" w:rsidRPr="002430CD" w:rsidRDefault="00AB67F4" w:rsidP="00CE10FF">
            <w:pPr>
              <w:numPr>
                <w:ilvl w:val="0"/>
                <w:numId w:val="3"/>
              </w:numPr>
              <w:tabs>
                <w:tab w:val="clear" w:pos="360"/>
                <w:tab w:val="num" w:pos="224"/>
              </w:tabs>
              <w:kinsoku w:val="0"/>
              <w:overflowPunct w:val="0"/>
              <w:spacing w:line="260" w:lineRule="exact"/>
              <w:ind w:left="224" w:hanging="224"/>
              <w:jc w:val="both"/>
              <w:rPr>
                <w:rFonts w:eastAsia="標楷體"/>
                <w:sz w:val="20"/>
              </w:rPr>
            </w:pPr>
            <w:ins w:id="0" w:author="林芸卉" w:date="2025-12-10T11:49:00Z" w16du:dateUtc="2025-12-10T03:49:00Z">
              <w:r w:rsidRPr="00EF1F7F">
                <w:rPr>
                  <w:rFonts w:eastAsia="標楷體" w:hint="eastAsia"/>
                  <w:color w:val="FF0000"/>
                  <w:sz w:val="20"/>
                  <w:szCs w:val="20"/>
                  <w:u w:val="single"/>
                </w:rPr>
                <w:t>除依</w:t>
              </w:r>
              <w:r w:rsidRPr="00EF1F7F">
                <w:rPr>
                  <w:rFonts w:ascii="標楷體" w:eastAsia="標楷體" w:hAnsi="標楷體" w:hint="eastAsia"/>
                  <w:color w:val="FF0000"/>
                  <w:sz w:val="20"/>
                  <w:szCs w:val="20"/>
                  <w:u w:val="single"/>
                </w:rPr>
                <w:t>「公開發行公司財務報告及營運情形公告申報特殊適用範圍辦法」另有規定者外，</w:t>
              </w:r>
            </w:ins>
            <w:r w:rsidR="00E660C5" w:rsidRPr="002430CD">
              <w:rPr>
                <w:rFonts w:eastAsia="標楷體" w:hint="eastAsia"/>
                <w:sz w:val="20"/>
              </w:rPr>
              <w:t>每月十日前申報上月營</w:t>
            </w:r>
            <w:r w:rsidR="00E660C5">
              <w:rPr>
                <w:rFonts w:eastAsia="標楷體" w:hint="eastAsia"/>
                <w:sz w:val="20"/>
              </w:rPr>
              <w:t>業額資訊，</w:t>
            </w:r>
            <w:proofErr w:type="gramStart"/>
            <w:r w:rsidR="00E660C5">
              <w:rPr>
                <w:rFonts w:eastAsia="標楷體" w:hint="eastAsia"/>
                <w:sz w:val="20"/>
              </w:rPr>
              <w:t>投控公司及</w:t>
            </w:r>
            <w:r w:rsidR="00E660C5" w:rsidRPr="002430CD">
              <w:rPr>
                <w:rFonts w:eastAsia="標楷體" w:hint="eastAsia"/>
                <w:sz w:val="20"/>
              </w:rPr>
              <w:t>金控公司</w:t>
            </w:r>
            <w:proofErr w:type="gramEnd"/>
            <w:r w:rsidR="00E660C5">
              <w:rPr>
                <w:rFonts w:eastAsia="標楷體" w:hint="eastAsia"/>
                <w:sz w:val="20"/>
              </w:rPr>
              <w:t>尚</w:t>
            </w:r>
            <w:r w:rsidR="00E660C5" w:rsidRPr="002430CD">
              <w:rPr>
                <w:rFonts w:eastAsia="標楷體" w:hint="eastAsia"/>
                <w:sz w:val="20"/>
              </w:rPr>
              <w:t>須</w:t>
            </w:r>
            <w:r w:rsidR="00E660C5">
              <w:rPr>
                <w:rFonts w:eastAsia="標楷體" w:hint="eastAsia"/>
                <w:sz w:val="20"/>
              </w:rPr>
              <w:t>代符合標準之子公司申報月營業額資訊</w:t>
            </w:r>
            <w:r w:rsidR="00E660C5" w:rsidRPr="002430CD">
              <w:rPr>
                <w:rFonts w:eastAsia="標楷體" w:hint="eastAsia"/>
                <w:sz w:val="20"/>
              </w:rPr>
              <w:t>。</w:t>
            </w:r>
          </w:p>
          <w:p w14:paraId="624003B9" w14:textId="77777777" w:rsidR="00E660C5" w:rsidRPr="00954B67" w:rsidRDefault="00E660C5" w:rsidP="00CE10FF">
            <w:pPr>
              <w:numPr>
                <w:ilvl w:val="0"/>
                <w:numId w:val="3"/>
              </w:numPr>
              <w:tabs>
                <w:tab w:val="clear" w:pos="360"/>
                <w:tab w:val="num" w:pos="224"/>
              </w:tabs>
              <w:kinsoku w:val="0"/>
              <w:overflowPunct w:val="0"/>
              <w:spacing w:line="260" w:lineRule="exact"/>
              <w:ind w:left="224" w:hanging="224"/>
              <w:jc w:val="both"/>
              <w:rPr>
                <w:rFonts w:eastAsia="標楷體"/>
                <w:sz w:val="20"/>
              </w:rPr>
            </w:pPr>
            <w:r w:rsidRPr="002430CD">
              <w:rPr>
                <w:rFonts w:eastAsia="標楷體" w:hint="eastAsia"/>
                <w:sz w:val="20"/>
              </w:rPr>
              <w:t>衍生性商品交易資訊。</w:t>
            </w:r>
          </w:p>
        </w:tc>
        <w:tc>
          <w:tcPr>
            <w:tcW w:w="5512" w:type="dxa"/>
            <w:shd w:val="clear" w:color="auto" w:fill="FFFFFF"/>
          </w:tcPr>
          <w:p w14:paraId="4CDBA89F" w14:textId="6B4645BB" w:rsidR="00E660C5" w:rsidRPr="00007CBE" w:rsidRDefault="00007CBE"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Pr>
                <w:rFonts w:eastAsia="標楷體" w:hAnsi="標楷體" w:cs="細明體" w:hint="eastAsia"/>
                <w:kern w:val="0"/>
                <w:sz w:val="20"/>
                <w:szCs w:val="20"/>
              </w:rPr>
              <w:t>1.</w:t>
            </w:r>
            <w:r w:rsidR="00E660C5" w:rsidRPr="00007CBE">
              <w:rPr>
                <w:rFonts w:eastAsia="標楷體" w:hAnsi="標楷體" w:cs="細明體" w:hint="eastAsia"/>
                <w:kern w:val="0"/>
                <w:sz w:val="20"/>
                <w:szCs w:val="20"/>
              </w:rPr>
              <w:t>國內上市公司輸入「公開資訊觀測站」</w:t>
            </w:r>
            <w:r w:rsidR="00E660C5" w:rsidRPr="00007CBE">
              <w:rPr>
                <w:rFonts w:eastAsia="標楷體" w:hAnsi="標楷體" w:cs="細明體"/>
                <w:kern w:val="0"/>
                <w:sz w:val="20"/>
                <w:szCs w:val="20"/>
              </w:rPr>
              <w:t>(sii.twse.com.tw/</w:t>
            </w:r>
            <w:r w:rsidR="00E660C5" w:rsidRPr="00007CBE">
              <w:rPr>
                <w:rFonts w:eastAsia="標楷體" w:hAnsi="標楷體" w:cs="細明體" w:hint="eastAsia"/>
                <w:kern w:val="0"/>
                <w:sz w:val="20"/>
                <w:szCs w:val="20"/>
              </w:rPr>
              <w:t>月營業額背書保證與資金貸放資訊及各項產品業務營收統計資料</w:t>
            </w:r>
            <w:r w:rsidR="00E660C5" w:rsidRPr="00007CBE">
              <w:rPr>
                <w:rFonts w:eastAsia="標楷體" w:hAnsi="標楷體" w:cs="細明體"/>
                <w:kern w:val="0"/>
                <w:sz w:val="20"/>
                <w:szCs w:val="20"/>
              </w:rPr>
              <w:t>/</w:t>
            </w:r>
            <w:r w:rsidR="00E660C5" w:rsidRPr="00007CBE">
              <w:rPr>
                <w:rFonts w:eastAsia="標楷體" w:hAnsi="標楷體" w:cs="細明體" w:hint="eastAsia"/>
                <w:kern w:val="0"/>
                <w:sz w:val="20"/>
                <w:szCs w:val="20"/>
              </w:rPr>
              <w:t>採用</w:t>
            </w:r>
            <w:r w:rsidR="00E660C5" w:rsidRPr="00007CBE">
              <w:rPr>
                <w:rFonts w:eastAsia="標楷體" w:hAnsi="標楷體" w:cs="細明體" w:hint="eastAsia"/>
                <w:kern w:val="0"/>
                <w:sz w:val="20"/>
                <w:szCs w:val="20"/>
              </w:rPr>
              <w:t>IFRSs</w:t>
            </w:r>
            <w:r w:rsidR="00E660C5" w:rsidRPr="00007CBE">
              <w:rPr>
                <w:rFonts w:eastAsia="標楷體" w:hAnsi="標楷體" w:cs="細明體" w:hint="eastAsia"/>
                <w:kern w:val="0"/>
                <w:sz w:val="20"/>
                <w:szCs w:val="20"/>
              </w:rPr>
              <w:t>後營收相關申報作業</w:t>
            </w:r>
            <w:r w:rsidR="00E660C5" w:rsidRPr="00007CBE">
              <w:rPr>
                <w:rFonts w:eastAsia="標楷體" w:hAnsi="標楷體" w:cs="細明體" w:hint="eastAsia"/>
                <w:kern w:val="0"/>
                <w:sz w:val="20"/>
                <w:szCs w:val="20"/>
              </w:rPr>
              <w:t>/</w:t>
            </w:r>
            <w:r w:rsidR="00E660C5" w:rsidRPr="00007CBE">
              <w:rPr>
                <w:rFonts w:eastAsia="標楷體" w:hAnsi="標楷體" w:cs="細明體" w:hint="eastAsia"/>
                <w:kern w:val="0"/>
                <w:sz w:val="20"/>
                <w:szCs w:val="20"/>
              </w:rPr>
              <w:t>月營業收入申報作業</w:t>
            </w:r>
            <w:r w:rsidR="00E660C5" w:rsidRPr="00007CBE">
              <w:rPr>
                <w:rFonts w:eastAsia="標楷體" w:hAnsi="標楷體" w:cs="細明體" w:hint="eastAsia"/>
                <w:kern w:val="0"/>
                <w:sz w:val="20"/>
                <w:szCs w:val="20"/>
              </w:rPr>
              <w:t>)</w:t>
            </w:r>
            <w:r w:rsidR="00E660C5" w:rsidRPr="00007CBE">
              <w:rPr>
                <w:rFonts w:eastAsia="標楷體" w:hAnsi="標楷體" w:cs="細明體" w:hint="eastAsia"/>
                <w:kern w:val="0"/>
                <w:sz w:val="20"/>
                <w:szCs w:val="20"/>
              </w:rPr>
              <w:t>。</w:t>
            </w:r>
          </w:p>
          <w:p w14:paraId="21E0C27E" w14:textId="77777777" w:rsidR="00E660C5" w:rsidRPr="00007CBE" w:rsidRDefault="00E660C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p>
          <w:p w14:paraId="4692105F" w14:textId="65EC9AD8" w:rsidR="00E660C5" w:rsidRPr="00007CBE" w:rsidRDefault="00007CBE"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Pr>
                <w:rFonts w:eastAsia="標楷體" w:hAnsi="標楷體" w:cs="細明體" w:hint="eastAsia"/>
                <w:kern w:val="0"/>
                <w:sz w:val="20"/>
                <w:szCs w:val="20"/>
              </w:rPr>
              <w:t>2.</w:t>
            </w:r>
            <w:r w:rsidR="00E660C5" w:rsidRPr="00007CBE">
              <w:rPr>
                <w:rFonts w:eastAsia="標楷體" w:hAnsi="標楷體" w:cs="細明體" w:hint="eastAsia"/>
                <w:kern w:val="0"/>
                <w:sz w:val="20"/>
                <w:szCs w:val="20"/>
              </w:rPr>
              <w:t>輸入「公開資訊觀測站」</w:t>
            </w:r>
            <w:r w:rsidR="00E660C5" w:rsidRPr="00007CBE">
              <w:rPr>
                <w:rFonts w:eastAsia="標楷體" w:hAnsi="標楷體" w:cs="細明體"/>
                <w:kern w:val="0"/>
                <w:sz w:val="20"/>
                <w:szCs w:val="20"/>
              </w:rPr>
              <w:t>(sii.twse.com.tw/</w:t>
            </w:r>
            <w:r w:rsidR="00E660C5" w:rsidRPr="00007CBE">
              <w:rPr>
                <w:rFonts w:eastAsia="標楷體" w:hAnsi="標楷體" w:cs="細明體" w:hint="eastAsia"/>
                <w:kern w:val="0"/>
                <w:sz w:val="20"/>
                <w:szCs w:val="20"/>
              </w:rPr>
              <w:t>月營業額背書保證與資金貸放資訊及各項產品業務營收統計資料</w:t>
            </w:r>
            <w:r w:rsidR="00E660C5" w:rsidRPr="00007CBE">
              <w:rPr>
                <w:rFonts w:eastAsia="標楷體" w:hAnsi="標楷體" w:cs="細明體"/>
                <w:kern w:val="0"/>
                <w:sz w:val="20"/>
                <w:szCs w:val="20"/>
              </w:rPr>
              <w:t>/</w:t>
            </w:r>
            <w:r w:rsidR="00E660C5" w:rsidRPr="00007CBE">
              <w:rPr>
                <w:rFonts w:eastAsia="標楷體" w:hAnsi="標楷體" w:cs="細明體" w:hint="eastAsia"/>
                <w:kern w:val="0"/>
                <w:sz w:val="20"/>
                <w:szCs w:val="20"/>
              </w:rPr>
              <w:t>採用</w:t>
            </w:r>
            <w:r w:rsidR="00E660C5" w:rsidRPr="00007CBE">
              <w:rPr>
                <w:rFonts w:eastAsia="標楷體" w:hAnsi="標楷體" w:cs="細明體" w:hint="eastAsia"/>
                <w:kern w:val="0"/>
                <w:sz w:val="20"/>
                <w:szCs w:val="20"/>
              </w:rPr>
              <w:t>IFRSs</w:t>
            </w:r>
            <w:r w:rsidR="00E660C5" w:rsidRPr="00007CBE">
              <w:rPr>
                <w:rFonts w:eastAsia="標楷體" w:hAnsi="標楷體" w:cs="細明體" w:hint="eastAsia"/>
                <w:kern w:val="0"/>
                <w:sz w:val="20"/>
                <w:szCs w:val="20"/>
              </w:rPr>
              <w:t>後</w:t>
            </w:r>
            <w:proofErr w:type="gramStart"/>
            <w:r w:rsidR="00E660C5" w:rsidRPr="00007CBE">
              <w:rPr>
                <w:rFonts w:eastAsia="標楷體" w:hAnsi="標楷體" w:cs="細明體" w:hint="eastAsia"/>
                <w:kern w:val="0"/>
                <w:sz w:val="20"/>
                <w:szCs w:val="20"/>
              </w:rPr>
              <w:t>金控、投控</w:t>
            </w:r>
            <w:proofErr w:type="gramEnd"/>
            <w:r w:rsidR="00E660C5" w:rsidRPr="00007CBE">
              <w:rPr>
                <w:rFonts w:eastAsia="標楷體" w:hAnsi="標楷體" w:cs="細明體" w:hint="eastAsia"/>
                <w:kern w:val="0"/>
                <w:sz w:val="20"/>
                <w:szCs w:val="20"/>
              </w:rPr>
              <w:t>公司代子公司申報月營業收入申報作業</w:t>
            </w:r>
            <w:proofErr w:type="gramStart"/>
            <w:r w:rsidR="00E660C5" w:rsidRPr="00007CBE">
              <w:rPr>
                <w:rFonts w:eastAsia="標楷體" w:hAnsi="標楷體" w:cs="細明體" w:hint="eastAsia"/>
                <w:kern w:val="0"/>
                <w:sz w:val="20"/>
                <w:szCs w:val="20"/>
              </w:rPr>
              <w:t>）</w:t>
            </w:r>
            <w:proofErr w:type="gramEnd"/>
            <w:r w:rsidR="00E660C5" w:rsidRPr="00007CBE">
              <w:rPr>
                <w:rFonts w:eastAsia="標楷體" w:hAnsi="標楷體" w:cs="細明體" w:hint="eastAsia"/>
                <w:kern w:val="0"/>
                <w:sz w:val="20"/>
                <w:szCs w:val="20"/>
              </w:rPr>
              <w:t>。</w:t>
            </w:r>
          </w:p>
          <w:p w14:paraId="6C8AF9FB" w14:textId="77777777" w:rsidR="00E660C5" w:rsidRPr="002430CD" w:rsidRDefault="00E660C5" w:rsidP="00C659E9">
            <w:pPr>
              <w:kinsoku w:val="0"/>
              <w:overflowPunct w:val="0"/>
              <w:spacing w:line="260" w:lineRule="exact"/>
              <w:jc w:val="both"/>
              <w:rPr>
                <w:rFonts w:eastAsia="標楷體"/>
                <w:sz w:val="20"/>
              </w:rPr>
            </w:pPr>
          </w:p>
          <w:p w14:paraId="2AA4FA7C" w14:textId="1301E65B" w:rsidR="00E660C5" w:rsidRPr="002430CD" w:rsidRDefault="00E660C5" w:rsidP="00EE06C6">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007CBE" w:rsidRPr="00007CBE">
              <w:rPr>
                <w:rFonts w:ascii="標楷體" w:eastAsia="標楷體" w:hAnsi="標楷體" w:hint="eastAsia"/>
                <w:sz w:val="20"/>
                <w:szCs w:val="20"/>
              </w:rPr>
              <w:t>依據「公開發行公司取得或處分資產處理準則」規定公告</w:t>
            </w:r>
            <w:r w:rsidRPr="002430CD">
              <w:rPr>
                <w:sz w:val="20"/>
                <w:szCs w:val="20"/>
              </w:rPr>
              <w:t>/</w:t>
            </w:r>
            <w:hyperlink r:id="rId8"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62A3AE5" w14:textId="77777777" w:rsidR="00E660C5" w:rsidRPr="002430CD" w:rsidRDefault="00E660C5" w:rsidP="00B01169">
            <w:pPr>
              <w:kinsoku w:val="0"/>
              <w:overflowPunct w:val="0"/>
              <w:spacing w:line="260" w:lineRule="exact"/>
              <w:ind w:left="212" w:hanging="212"/>
              <w:jc w:val="both"/>
              <w:rPr>
                <w:rFonts w:eastAsia="標楷體"/>
                <w:sz w:val="20"/>
              </w:rPr>
            </w:pPr>
          </w:p>
        </w:tc>
        <w:tc>
          <w:tcPr>
            <w:tcW w:w="4008" w:type="dxa"/>
            <w:shd w:val="clear" w:color="auto" w:fill="FFFFFF"/>
          </w:tcPr>
          <w:p w14:paraId="6D22207B"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144FEDA" w14:textId="77777777" w:rsidR="00E660C5" w:rsidRPr="002430CD" w:rsidRDefault="00E660C5"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EF1C7E3"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7C8E2F5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5BC3C88"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516B1255"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3AB3A7F"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AEFD807"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E3F5FBB" w14:textId="77777777" w:rsidR="00E660C5" w:rsidRPr="002430CD" w:rsidRDefault="00E660C5" w:rsidP="00B01169">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704864F1" w14:textId="77777777" w:rsidR="00E660C5" w:rsidRPr="002430CD"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45573DA" w14:textId="77777777" w:rsidR="00E660C5" w:rsidRDefault="00E660C5" w:rsidP="00B01169">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6BC44B9E" w14:textId="77777777" w:rsidR="00E660C5" w:rsidRDefault="00E660C5" w:rsidP="00244CD0">
            <w:pPr>
              <w:kinsoku w:val="0"/>
              <w:overflowPunct w:val="0"/>
              <w:spacing w:line="260" w:lineRule="exact"/>
              <w:ind w:left="212" w:hanging="212"/>
              <w:jc w:val="both"/>
              <w:rPr>
                <w:ins w:id="1" w:author="林芸卉" w:date="2025-12-10T11:49:00Z" w16du:dateUtc="2025-12-10T03:49: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7D4A473C" w14:textId="13426984" w:rsidR="00AB67F4" w:rsidRPr="002430CD" w:rsidRDefault="00AB67F4" w:rsidP="00244CD0">
            <w:pPr>
              <w:kinsoku w:val="0"/>
              <w:overflowPunct w:val="0"/>
              <w:spacing w:line="260" w:lineRule="exact"/>
              <w:ind w:left="212" w:hanging="212"/>
              <w:jc w:val="both"/>
              <w:rPr>
                <w:rFonts w:eastAsia="標楷體"/>
                <w:sz w:val="20"/>
              </w:rPr>
            </w:pPr>
            <w:ins w:id="2" w:author="林芸卉" w:date="2025-12-10T11:49:00Z" w16du:dateUtc="2025-12-10T03:49: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E660C5" w:rsidRPr="002430CD" w14:paraId="3E8490BB" w14:textId="77777777" w:rsidTr="00E93404">
        <w:trPr>
          <w:cantSplit/>
        </w:trPr>
        <w:tc>
          <w:tcPr>
            <w:tcW w:w="476" w:type="dxa"/>
            <w:vMerge/>
            <w:shd w:val="clear" w:color="auto" w:fill="FFFFFF"/>
          </w:tcPr>
          <w:p w14:paraId="65696C1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tcPr>
          <w:p w14:paraId="1864728B"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08AFD36"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F20DBBB"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A9A69FA" w14:textId="77777777" w:rsidR="00E660C5" w:rsidRPr="002430CD" w:rsidRDefault="00E660C5" w:rsidP="00B01169">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0E07BE1" w14:textId="77777777" w:rsidR="00E660C5" w:rsidRPr="002430CD" w:rsidRDefault="00E660C5" w:rsidP="00B01169">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4EFD3B55" w14:textId="77777777" w:rsidR="00E660C5" w:rsidRPr="002430CD" w:rsidRDefault="00E660C5" w:rsidP="00B01169">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63DA087D" w14:textId="77777777" w:rsidR="00E660C5" w:rsidRPr="002430CD" w:rsidRDefault="00E660C5" w:rsidP="00297D78">
            <w:pPr>
              <w:snapToGri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r>
              <w:rPr>
                <w:rFonts w:eastAsia="標楷體" w:hint="eastAsia"/>
                <w:sz w:val="20"/>
              </w:rPr>
              <w:t>3</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6B17EF83" w14:textId="77777777" w:rsidTr="00E93404">
        <w:trPr>
          <w:cantSplit/>
        </w:trPr>
        <w:tc>
          <w:tcPr>
            <w:tcW w:w="476" w:type="dxa"/>
            <w:vMerge/>
            <w:shd w:val="clear" w:color="auto" w:fill="FFFFFF"/>
            <w:vAlign w:val="center"/>
          </w:tcPr>
          <w:p w14:paraId="7EB1304B"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6E96AFB2"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25DF22A5"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C40EBD4" w14:textId="77777777" w:rsidR="00E660C5" w:rsidRPr="00123BBD" w:rsidRDefault="00E660C5" w:rsidP="00B01169">
            <w:pPr>
              <w:spacing w:line="260" w:lineRule="exact"/>
              <w:jc w:val="both"/>
              <w:rPr>
                <w:rFonts w:eastAsia="標楷體"/>
                <w:sz w:val="20"/>
              </w:rPr>
            </w:pPr>
            <w:r w:rsidRPr="00123BBD">
              <w:rPr>
                <w:rFonts w:eastAsia="標楷體" w:hint="eastAsia"/>
                <w:sz w:val="20"/>
              </w:rPr>
              <w:t>合併發行新股、受讓他公司股份發行新股、依法律規定進行收購或分割發行新股後主辦證券承銷商之評估意見。</w:t>
            </w:r>
          </w:p>
          <w:p w14:paraId="61A426B0" w14:textId="77777777" w:rsidR="00E660C5" w:rsidRPr="00123BBD" w:rsidRDefault="00E660C5" w:rsidP="00B01169">
            <w:pPr>
              <w:spacing w:line="260" w:lineRule="exact"/>
              <w:jc w:val="both"/>
              <w:rPr>
                <w:rFonts w:ascii="標楷體" w:eastAsia="標楷體" w:hAnsi="標楷體"/>
                <w:sz w:val="20"/>
                <w:szCs w:val="20"/>
              </w:rPr>
            </w:pPr>
            <w:r w:rsidRPr="00123BBD">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716D25BF" w14:textId="77777777" w:rsidR="00E660C5" w:rsidRPr="00123BBD" w:rsidRDefault="00E660C5" w:rsidP="00B01169">
            <w:pPr>
              <w:spacing w:line="260" w:lineRule="exact"/>
              <w:jc w:val="both"/>
              <w:rPr>
                <w:rFonts w:eastAsia="標楷體"/>
                <w:sz w:val="20"/>
              </w:rPr>
            </w:pPr>
          </w:p>
          <w:p w14:paraId="034DFB3D" w14:textId="77777777" w:rsidR="00E660C5" w:rsidRPr="00123BBD" w:rsidRDefault="00E660C5" w:rsidP="00B01169">
            <w:pPr>
              <w:spacing w:line="260" w:lineRule="exact"/>
              <w:jc w:val="both"/>
              <w:rPr>
                <w:rFonts w:eastAsia="標楷體"/>
                <w:sz w:val="20"/>
              </w:rPr>
            </w:pPr>
            <w:proofErr w:type="gramStart"/>
            <w:r w:rsidRPr="00123BBD">
              <w:rPr>
                <w:rFonts w:eastAsia="標楷體" w:hint="eastAsia"/>
                <w:sz w:val="20"/>
              </w:rPr>
              <w:t>註</w:t>
            </w:r>
            <w:proofErr w:type="gramEnd"/>
            <w:r w:rsidRPr="00123BBD">
              <w:rPr>
                <w:rFonts w:eastAsia="標楷體" w:hint="eastAsia"/>
                <w:sz w:val="20"/>
              </w:rPr>
              <w:t>：完成登記後一年內每季結束後十日內。</w:t>
            </w:r>
          </w:p>
        </w:tc>
        <w:tc>
          <w:tcPr>
            <w:tcW w:w="5512" w:type="dxa"/>
            <w:shd w:val="clear" w:color="auto" w:fill="FFFFFF"/>
          </w:tcPr>
          <w:p w14:paraId="61AC0789" w14:textId="77777777" w:rsidR="00E660C5" w:rsidRPr="00123BBD" w:rsidRDefault="00E660C5" w:rsidP="00B01169">
            <w:pPr>
              <w:pStyle w:val="a3"/>
              <w:spacing w:line="260" w:lineRule="exact"/>
              <w:jc w:val="both"/>
              <w:rPr>
                <w:rFonts w:ascii="Times New Roman" w:eastAsia="標楷體" w:hAnsi="Times New Roman"/>
                <w:sz w:val="20"/>
              </w:rPr>
            </w:pPr>
            <w:r w:rsidRPr="00123BBD">
              <w:rPr>
                <w:rFonts w:ascii="Times New Roman" w:eastAsia="標楷體" w:hAnsi="Times New Roman" w:hint="eastAsia"/>
                <w:sz w:val="20"/>
              </w:rPr>
              <w:t>輸入「公開資訊觀測站」</w:t>
            </w:r>
            <w:r w:rsidRPr="00123BBD">
              <w:rPr>
                <w:rFonts w:ascii="Times New Roman" w:eastAsia="標楷體" w:hAnsi="Times New Roman"/>
                <w:sz w:val="20"/>
              </w:rPr>
              <w:t>(sii.twse.com.tw/</w:t>
            </w:r>
            <w:r w:rsidRPr="00123BBD">
              <w:rPr>
                <w:rFonts w:ascii="Times New Roman" w:eastAsia="標楷體" w:hAnsi="Times New Roman" w:hint="eastAsia"/>
                <w:sz w:val="20"/>
              </w:rPr>
              <w:t>公司合併或受讓他公司股份或依法律進行收購或分割發行新股後主辦證券承銷商之評估意見</w:t>
            </w:r>
            <w:r w:rsidRPr="00123BBD">
              <w:rPr>
                <w:rFonts w:ascii="Times New Roman" w:eastAsia="標楷體" w:hAnsi="Times New Roman" w:hint="eastAsia"/>
                <w:sz w:val="20"/>
              </w:rPr>
              <w:t>)</w:t>
            </w:r>
            <w:r w:rsidRPr="00123BBD">
              <w:rPr>
                <w:rFonts w:ascii="Times New Roman" w:eastAsia="標楷體" w:hAnsi="Times New Roman" w:hint="eastAsia"/>
                <w:sz w:val="20"/>
              </w:rPr>
              <w:t>。</w:t>
            </w:r>
          </w:p>
        </w:tc>
        <w:tc>
          <w:tcPr>
            <w:tcW w:w="4008" w:type="dxa"/>
            <w:shd w:val="clear" w:color="auto" w:fill="FFFFFF"/>
          </w:tcPr>
          <w:p w14:paraId="1FA9EB57" w14:textId="77777777" w:rsidR="00E660C5" w:rsidRPr="00123BBD" w:rsidRDefault="00E660C5" w:rsidP="00B01169">
            <w:pPr>
              <w:spacing w:line="260" w:lineRule="exact"/>
              <w:jc w:val="both"/>
              <w:rPr>
                <w:rFonts w:eastAsia="標楷體"/>
                <w:sz w:val="20"/>
              </w:rPr>
            </w:pPr>
            <w:r>
              <w:rPr>
                <w:rFonts w:eastAsia="標楷體" w:hint="eastAsia"/>
                <w:sz w:val="20"/>
              </w:rPr>
              <w:t>1.</w:t>
            </w:r>
            <w:r w:rsidRPr="00123BBD">
              <w:rPr>
                <w:rFonts w:eastAsia="標楷體" w:hint="eastAsia"/>
                <w:sz w:val="20"/>
              </w:rPr>
              <w:t>發行人募集與發行有價證券處理準則第</w:t>
            </w:r>
            <w:r w:rsidRPr="00123BBD">
              <w:rPr>
                <w:rFonts w:eastAsia="標楷體" w:hint="eastAsia"/>
                <w:sz w:val="20"/>
              </w:rPr>
              <w:t>9</w:t>
            </w:r>
            <w:r w:rsidRPr="00123BBD">
              <w:rPr>
                <w:rFonts w:eastAsia="標楷體" w:hint="eastAsia"/>
                <w:sz w:val="20"/>
              </w:rPr>
              <w:t>條。</w:t>
            </w:r>
          </w:p>
          <w:p w14:paraId="54B6278B" w14:textId="77777777" w:rsidR="00E660C5" w:rsidRPr="00123BBD" w:rsidRDefault="00E660C5" w:rsidP="00B01169">
            <w:pPr>
              <w:spacing w:line="260" w:lineRule="exact"/>
              <w:jc w:val="both"/>
              <w:rPr>
                <w:rFonts w:eastAsia="標楷體"/>
                <w:sz w:val="20"/>
              </w:rPr>
            </w:pPr>
            <w:r w:rsidRPr="00B504C6">
              <w:rPr>
                <w:rFonts w:eastAsia="標楷體" w:hint="eastAsia"/>
                <w:sz w:val="20"/>
              </w:rPr>
              <w:t>2.</w:t>
            </w:r>
            <w:r w:rsidRPr="00123BBD">
              <w:rPr>
                <w:rFonts w:ascii="標楷體" w:eastAsia="標楷體" w:hAnsi="標楷體" w:hint="eastAsia"/>
                <w:sz w:val="20"/>
                <w:szCs w:val="20"/>
              </w:rPr>
              <w:t>發行人募集與發行海外有價證券處理準則第</w:t>
            </w:r>
            <w:r w:rsidRPr="00123BBD">
              <w:rPr>
                <w:sz w:val="20"/>
                <w:szCs w:val="20"/>
              </w:rPr>
              <w:t>11</w:t>
            </w:r>
            <w:r w:rsidRPr="00123BBD">
              <w:rPr>
                <w:rFonts w:ascii="標楷體" w:eastAsia="標楷體" w:hAnsi="標楷體" w:hint="eastAsia"/>
                <w:sz w:val="20"/>
                <w:szCs w:val="20"/>
              </w:rPr>
              <w:t>條。</w:t>
            </w:r>
          </w:p>
        </w:tc>
      </w:tr>
      <w:tr w:rsidR="00E660C5" w:rsidRPr="002430CD" w14:paraId="2B444A3D" w14:textId="77777777" w:rsidTr="00E93404">
        <w:trPr>
          <w:cantSplit/>
        </w:trPr>
        <w:tc>
          <w:tcPr>
            <w:tcW w:w="476" w:type="dxa"/>
            <w:vMerge w:val="restart"/>
            <w:shd w:val="clear" w:color="auto" w:fill="FFFFFF"/>
            <w:vAlign w:val="center"/>
          </w:tcPr>
          <w:p w14:paraId="104C63A3" w14:textId="638020BC"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5D971F2F" w14:textId="6E567920"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0994260B"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38430EA" w14:textId="77777777" w:rsidR="00E660C5" w:rsidRPr="002430CD" w:rsidRDefault="00E660C5" w:rsidP="00B01169">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51554E55" w14:textId="77777777" w:rsidR="00E660C5" w:rsidRPr="002430CD" w:rsidRDefault="00E660C5"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50AAFE1A" w14:textId="77777777" w:rsidR="00E660C5" w:rsidRPr="002430CD" w:rsidRDefault="00E660C5" w:rsidP="00B01169">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AE30283" w14:textId="58EB19E5"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E437FB"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660C5" w:rsidRPr="002430CD" w14:paraId="1BFF559F" w14:textId="77777777" w:rsidTr="00E93404">
        <w:trPr>
          <w:cantSplit/>
        </w:trPr>
        <w:tc>
          <w:tcPr>
            <w:tcW w:w="476" w:type="dxa"/>
            <w:vMerge/>
            <w:shd w:val="clear" w:color="auto" w:fill="FFFFFF"/>
            <w:vAlign w:val="center"/>
          </w:tcPr>
          <w:p w14:paraId="75E0C686"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2CF4A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16B2426C" w14:textId="77777777" w:rsidR="00E660C5" w:rsidRDefault="00E660C5"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FAAF2F7" w14:textId="77777777" w:rsidR="00E660C5" w:rsidRPr="00C25453" w:rsidRDefault="00E660C5" w:rsidP="00582C2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6C37BD60" w14:textId="77777777" w:rsidR="00E660C5" w:rsidRPr="00C25453" w:rsidRDefault="00E660C5" w:rsidP="00B01169">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1690F4D"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67CC787" w14:textId="77777777" w:rsidR="00E660C5" w:rsidRPr="00C25453" w:rsidRDefault="00E660C5" w:rsidP="00903207">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6C163E7A" w14:textId="77777777" w:rsidTr="00E93404">
        <w:trPr>
          <w:cantSplit/>
        </w:trPr>
        <w:tc>
          <w:tcPr>
            <w:tcW w:w="476" w:type="dxa"/>
            <w:vMerge/>
            <w:shd w:val="clear" w:color="auto" w:fill="FFFFFF"/>
            <w:vAlign w:val="center"/>
          </w:tcPr>
          <w:p w14:paraId="2D84647E"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10044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081BF3C"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4C9242A7" w14:textId="77777777" w:rsidR="00E660C5" w:rsidRPr="002430CD" w:rsidRDefault="00E660C5" w:rsidP="00A4715D">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213E30D" w14:textId="77777777" w:rsidR="00E660C5" w:rsidRPr="002430CD" w:rsidRDefault="00E660C5"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FFA3027" w14:textId="77777777" w:rsidR="00E660C5" w:rsidRPr="002430CD" w:rsidRDefault="00E660C5"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660C5" w:rsidRPr="002430CD" w14:paraId="7D033E16" w14:textId="77777777" w:rsidTr="00E93404">
        <w:trPr>
          <w:cantSplit/>
        </w:trPr>
        <w:tc>
          <w:tcPr>
            <w:tcW w:w="476" w:type="dxa"/>
            <w:vMerge/>
            <w:shd w:val="clear" w:color="auto" w:fill="FFFFFF"/>
            <w:vAlign w:val="center"/>
          </w:tcPr>
          <w:p w14:paraId="2C67C755"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56C8D8"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3063CC74"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7FA74AA4" w14:textId="77777777" w:rsidR="00E660C5" w:rsidRPr="002430CD" w:rsidRDefault="00E660C5" w:rsidP="001C727F">
            <w:pPr>
              <w:pStyle w:val="HTML"/>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sz w:val="20"/>
              </w:rPr>
              <w:t>股款</w:t>
            </w:r>
            <w:r>
              <w:rPr>
                <w:rFonts w:eastAsia="標楷體" w:hint="eastAsia"/>
                <w:sz w:val="20"/>
              </w:rPr>
              <w:t>(</w:t>
            </w:r>
            <w:r w:rsidRPr="00672A67">
              <w:rPr>
                <w:rFonts w:eastAsia="標楷體"/>
                <w:sz w:val="20"/>
              </w:rPr>
              <w:t>價款</w:t>
            </w:r>
            <w:r>
              <w:rPr>
                <w:rFonts w:eastAsia="標楷體" w:hint="eastAsia"/>
                <w:sz w:val="20"/>
              </w:rPr>
              <w:t>)</w:t>
            </w:r>
            <w:r w:rsidRPr="00672A67">
              <w:rPr>
                <w:rFonts w:eastAsia="標楷體"/>
                <w:sz w:val="20"/>
              </w:rPr>
              <w:t>收足後</w:t>
            </w:r>
            <w:r>
              <w:rPr>
                <w:rFonts w:eastAsia="標楷體" w:hint="eastAsia"/>
                <w:sz w:val="20"/>
              </w:rPr>
              <w:t>，申報</w:t>
            </w:r>
            <w:r w:rsidRPr="002430CD">
              <w:rPr>
                <w:rFonts w:eastAsia="標楷體" w:hint="eastAsia"/>
                <w:sz w:val="20"/>
              </w:rPr>
              <w:t>資金運用情形季報表。</w:t>
            </w:r>
          </w:p>
          <w:p w14:paraId="4FE760E0" w14:textId="77777777" w:rsidR="00E660C5" w:rsidRPr="002430CD" w:rsidRDefault="00E660C5" w:rsidP="001C727F">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7A7C4F68" w14:textId="77777777" w:rsidR="00E660C5" w:rsidRPr="002430CD" w:rsidRDefault="00E660C5" w:rsidP="00736490">
            <w:pPr>
              <w:spacing w:line="260" w:lineRule="exact"/>
              <w:rPr>
                <w:rFonts w:eastAsia="標楷體"/>
                <w:sz w:val="20"/>
              </w:rPr>
            </w:pPr>
          </w:p>
        </w:tc>
        <w:tc>
          <w:tcPr>
            <w:tcW w:w="5512" w:type="dxa"/>
            <w:shd w:val="clear" w:color="auto" w:fill="FFFFFF"/>
          </w:tcPr>
          <w:p w14:paraId="0DFF476A" w14:textId="77777777" w:rsidR="00E660C5" w:rsidRPr="002430CD" w:rsidRDefault="00E660C5" w:rsidP="00736490">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私募有價證券申報</w:t>
            </w:r>
          </w:p>
          <w:p w14:paraId="15636016" w14:textId="77777777" w:rsidR="00E660C5" w:rsidRPr="002430CD" w:rsidRDefault="00E660C5" w:rsidP="00A518C8">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069F6C6" w14:textId="77777777" w:rsidR="00E660C5" w:rsidRPr="002430CD" w:rsidRDefault="00E660C5" w:rsidP="00736490">
            <w:pPr>
              <w:kinsoku w:val="0"/>
              <w:overflowPunct w:val="0"/>
              <w:spacing w:line="260" w:lineRule="exact"/>
              <w:jc w:val="both"/>
              <w:rPr>
                <w:rFonts w:eastAsia="標楷體"/>
                <w:sz w:val="20"/>
              </w:rPr>
            </w:pPr>
            <w:r w:rsidRPr="002430CD">
              <w:rPr>
                <w:rFonts w:eastAsia="標楷體" w:hint="eastAsia"/>
                <w:sz w:val="20"/>
              </w:rPr>
              <w:t>1.94.10.11</w:t>
            </w:r>
            <w:r w:rsidRPr="002430CD">
              <w:rPr>
                <w:rFonts w:eastAsia="標楷體" w:hint="eastAsia"/>
                <w:sz w:val="20"/>
              </w:rPr>
              <w:t>金管證一字第</w:t>
            </w:r>
            <w:r w:rsidRPr="002430CD">
              <w:rPr>
                <w:rFonts w:eastAsia="標楷體" w:hint="eastAsia"/>
                <w:sz w:val="20"/>
              </w:rPr>
              <w:t>0940004469</w:t>
            </w:r>
            <w:r w:rsidRPr="002430CD">
              <w:rPr>
                <w:rFonts w:eastAsia="標楷體" w:hint="eastAsia"/>
                <w:sz w:val="20"/>
              </w:rPr>
              <w:t>號函。</w:t>
            </w:r>
          </w:p>
          <w:p w14:paraId="1C2CC80C" w14:textId="77777777" w:rsidR="00E660C5" w:rsidRPr="002430CD" w:rsidRDefault="00E660C5" w:rsidP="00736490">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660C5" w:rsidRPr="002430CD" w14:paraId="2D541F7C" w14:textId="77777777" w:rsidTr="00E93404">
        <w:trPr>
          <w:cantSplit/>
        </w:trPr>
        <w:tc>
          <w:tcPr>
            <w:tcW w:w="476" w:type="dxa"/>
            <w:vMerge/>
            <w:shd w:val="clear" w:color="auto" w:fill="FFFFFF"/>
            <w:vAlign w:val="center"/>
          </w:tcPr>
          <w:p w14:paraId="0071C802"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812AB80"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F4A1EDF"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098F4065"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kern w:val="0"/>
                <w:sz w:val="20"/>
                <w:szCs w:val="20"/>
              </w:rPr>
            </w:pPr>
            <w:r w:rsidRPr="002430CD">
              <w:rPr>
                <w:rFonts w:eastAsia="標楷體" w:hAnsi="標楷體" w:cs="細明體" w:hint="eastAsia"/>
                <w:kern w:val="0"/>
                <w:sz w:val="20"/>
                <w:szCs w:val="20"/>
              </w:rPr>
              <w:t>1.</w:t>
            </w:r>
            <w:r w:rsidRPr="002430CD">
              <w:rPr>
                <w:rFonts w:eastAsia="標楷體" w:hAnsi="標楷體" w:cs="細明體" w:hint="eastAsia"/>
                <w:kern w:val="0"/>
                <w:sz w:val="20"/>
                <w:szCs w:val="20"/>
              </w:rPr>
              <w:t>前年董事及監察人酬金資訊之員工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實際配發數之第二階段申報作業：</w:t>
            </w:r>
            <w:r w:rsidRPr="002430CD">
              <w:rPr>
                <w:rFonts w:eastAsia="標楷體" w:hAnsi="標楷體" w:cs="細明體"/>
                <w:kern w:val="0"/>
                <w:sz w:val="20"/>
                <w:szCs w:val="20"/>
              </w:rPr>
              <w:t>於每年</w:t>
            </w:r>
            <w:r w:rsidRPr="002430CD">
              <w:rPr>
                <w:rFonts w:eastAsia="標楷體" w:cs="細明體" w:hint="eastAsia"/>
                <w:kern w:val="0"/>
                <w:sz w:val="20"/>
                <w:szCs w:val="20"/>
              </w:rPr>
              <w:t>1</w:t>
            </w:r>
            <w:r w:rsidRPr="002430CD">
              <w:rPr>
                <w:rFonts w:eastAsia="標楷體" w:hAnsi="標楷體" w:cs="細明體"/>
                <w:kern w:val="0"/>
                <w:sz w:val="20"/>
                <w:szCs w:val="20"/>
              </w:rPr>
              <w:t>月</w:t>
            </w:r>
            <w:r w:rsidRPr="002430CD">
              <w:rPr>
                <w:rFonts w:eastAsia="標楷體" w:cs="細明體"/>
                <w:kern w:val="0"/>
                <w:sz w:val="20"/>
                <w:szCs w:val="20"/>
              </w:rPr>
              <w:t>10</w:t>
            </w:r>
            <w:r w:rsidRPr="002430CD">
              <w:rPr>
                <w:rFonts w:eastAsia="標楷體" w:hAnsi="標楷體" w:cs="細明體"/>
                <w:kern w:val="0"/>
                <w:sz w:val="20"/>
                <w:szCs w:val="20"/>
              </w:rPr>
              <w:t>日前申報</w:t>
            </w:r>
            <w:r w:rsidRPr="002430CD">
              <w:rPr>
                <w:rFonts w:eastAsia="標楷體" w:hAnsi="標楷體" w:cs="細明體" w:hint="eastAsia"/>
                <w:kern w:val="0"/>
                <w:sz w:val="20"/>
                <w:szCs w:val="20"/>
              </w:rPr>
              <w:t>前</w:t>
            </w:r>
            <w:r w:rsidRPr="002430CD">
              <w:rPr>
                <w:rFonts w:eastAsia="標楷體" w:hAnsi="標楷體" w:cs="細明體"/>
                <w:kern w:val="0"/>
                <w:sz w:val="20"/>
                <w:szCs w:val="20"/>
              </w:rPr>
              <w:t>年度</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例：</w:t>
            </w:r>
            <w:r>
              <w:rPr>
                <w:rFonts w:eastAsia="標楷體" w:hAnsi="標楷體" w:cs="細明體" w:hint="eastAsia"/>
                <w:kern w:val="0"/>
                <w:sz w:val="20"/>
                <w:szCs w:val="20"/>
              </w:rPr>
              <w:t>105</w:t>
            </w:r>
            <w:r w:rsidRPr="002430CD">
              <w:rPr>
                <w:rFonts w:eastAsia="標楷體" w:hAnsi="標楷體" w:cs="細明體" w:hint="eastAsia"/>
                <w:kern w:val="0"/>
                <w:sz w:val="20"/>
                <w:szCs w:val="20"/>
              </w:rPr>
              <w:t>年</w:t>
            </w:r>
            <w:r w:rsidRPr="002430CD">
              <w:rPr>
                <w:rFonts w:eastAsia="標楷體" w:cs="細明體" w:hint="eastAsia"/>
                <w:kern w:val="0"/>
                <w:sz w:val="20"/>
                <w:szCs w:val="20"/>
              </w:rPr>
              <w:t>1</w:t>
            </w:r>
            <w:r w:rsidRPr="002430CD">
              <w:rPr>
                <w:rFonts w:eastAsia="標楷體" w:hAnsi="標楷體" w:cs="細明體" w:hint="eastAsia"/>
                <w:kern w:val="0"/>
                <w:sz w:val="20"/>
                <w:szCs w:val="20"/>
              </w:rPr>
              <w:t>月申報</w:t>
            </w:r>
            <w:proofErr w:type="gramStart"/>
            <w:r>
              <w:rPr>
                <w:rFonts w:eastAsia="標楷體" w:hAnsi="標楷體" w:cs="細明體" w:hint="eastAsia"/>
                <w:kern w:val="0"/>
                <w:sz w:val="20"/>
                <w:szCs w:val="20"/>
              </w:rPr>
              <w:t>103</w:t>
            </w:r>
            <w:proofErr w:type="gramEnd"/>
            <w:r w:rsidRPr="002430CD">
              <w:rPr>
                <w:rFonts w:eastAsia="標楷體" w:hAnsi="標楷體" w:cs="細明體" w:hint="eastAsia"/>
                <w:kern w:val="0"/>
                <w:sz w:val="20"/>
                <w:szCs w:val="20"/>
              </w:rPr>
              <w:t>年度之資訊</w:t>
            </w:r>
            <w:proofErr w:type="gramStart"/>
            <w:r w:rsidRPr="002430CD">
              <w:rPr>
                <w:rFonts w:eastAsia="標楷體" w:hAnsi="標楷體" w:cs="細明體" w:hint="eastAsia"/>
                <w:kern w:val="0"/>
                <w:sz w:val="20"/>
                <w:szCs w:val="20"/>
              </w:rPr>
              <w:t>）</w:t>
            </w:r>
            <w:proofErr w:type="gramEnd"/>
            <w:r w:rsidRPr="002430CD">
              <w:rPr>
                <w:rFonts w:eastAsia="標楷體" w:hAnsi="標楷體" w:cs="細明體" w:hint="eastAsia"/>
                <w:kern w:val="0"/>
                <w:sz w:val="20"/>
                <w:szCs w:val="20"/>
              </w:rPr>
              <w:t>之</w:t>
            </w:r>
            <w:r w:rsidRPr="002430CD">
              <w:rPr>
                <w:rFonts w:eastAsia="標楷體" w:hAnsi="標楷體" w:cs="細明體"/>
                <w:kern w:val="0"/>
                <w:sz w:val="20"/>
                <w:szCs w:val="20"/>
              </w:rPr>
              <w:t>董事</w:t>
            </w:r>
            <w:r w:rsidRPr="002430CD">
              <w:rPr>
                <w:rFonts w:eastAsia="標楷體" w:hAnsi="標楷體" w:cs="細明體" w:hint="eastAsia"/>
                <w:kern w:val="0"/>
                <w:sz w:val="20"/>
                <w:szCs w:val="20"/>
              </w:rPr>
              <w:t>因兼任員工</w:t>
            </w:r>
            <w:r w:rsidRPr="002430CD">
              <w:rPr>
                <w:rFonts w:eastAsia="標楷體" w:hAnsi="標楷體" w:cs="細明體"/>
                <w:kern w:val="0"/>
                <w:sz w:val="20"/>
                <w:szCs w:val="20"/>
              </w:rPr>
              <w:t>所</w:t>
            </w:r>
            <w:r w:rsidRPr="002430CD">
              <w:rPr>
                <w:rFonts w:eastAsia="標楷體" w:hAnsi="標楷體" w:cs="細明體" w:hint="eastAsia"/>
                <w:kern w:val="0"/>
                <w:sz w:val="20"/>
                <w:szCs w:val="20"/>
              </w:rPr>
              <w:t>獲</w:t>
            </w:r>
            <w:r w:rsidRPr="002430CD">
              <w:rPr>
                <w:rFonts w:eastAsia="標楷體" w:hAnsi="標楷體" w:cs="細明體"/>
                <w:kern w:val="0"/>
                <w:sz w:val="20"/>
                <w:szCs w:val="20"/>
              </w:rPr>
              <w:t>派員工</w:t>
            </w:r>
            <w:r>
              <w:rPr>
                <w:rFonts w:eastAsia="標楷體" w:hAnsi="標楷體" w:cs="細明體" w:hint="eastAsia"/>
                <w:kern w:val="0"/>
                <w:sz w:val="20"/>
                <w:szCs w:val="20"/>
              </w:rPr>
              <w:t>酬勞</w:t>
            </w:r>
            <w:r w:rsidRPr="002430CD">
              <w:rPr>
                <w:rFonts w:eastAsia="標楷體" w:hAnsi="標楷體" w:cs="細明體" w:hint="eastAsia"/>
                <w:kern w:val="0"/>
                <w:sz w:val="20"/>
                <w:szCs w:val="20"/>
              </w:rPr>
              <w:t>之實際配發數</w:t>
            </w:r>
            <w:r w:rsidRPr="002430CD">
              <w:rPr>
                <w:rFonts w:eastAsia="標楷體" w:hAnsi="標楷體" w:cs="細明體"/>
                <w:kern w:val="0"/>
                <w:sz w:val="20"/>
                <w:szCs w:val="20"/>
              </w:rPr>
              <w:t>。</w:t>
            </w:r>
          </w:p>
          <w:p w14:paraId="57A629CC" w14:textId="77777777" w:rsidR="00E660C5" w:rsidRPr="002430CD"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strike/>
                <w:kern w:val="0"/>
                <w:sz w:val="20"/>
                <w:szCs w:val="20"/>
              </w:rPr>
            </w:pPr>
            <w:r w:rsidRPr="002430CD">
              <w:rPr>
                <w:rFonts w:eastAsia="標楷體" w:hAnsi="標楷體" w:cs="細明體" w:hint="eastAsia"/>
                <w:kern w:val="0"/>
                <w:sz w:val="20"/>
                <w:szCs w:val="20"/>
              </w:rPr>
              <w:t>2.</w:t>
            </w:r>
            <w:r w:rsidRPr="002430CD">
              <w:rPr>
                <w:rFonts w:eastAsia="標楷體" w:hAnsi="標楷體" w:cs="細明體" w:hint="eastAsia"/>
                <w:kern w:val="0"/>
                <w:sz w:val="20"/>
                <w:szCs w:val="20"/>
              </w:rPr>
              <w:t>如於去年</w:t>
            </w:r>
            <w:r>
              <w:rPr>
                <w:rFonts w:eastAsia="標楷體" w:hAnsi="標楷體" w:cs="細明體" w:hint="eastAsia"/>
                <w:kern w:val="0"/>
                <w:sz w:val="20"/>
                <w:szCs w:val="20"/>
              </w:rPr>
              <w:t>3</w:t>
            </w:r>
            <w:r w:rsidRPr="002430CD">
              <w:rPr>
                <w:rFonts w:eastAsia="標楷體" w:hAnsi="標楷體" w:cs="細明體" w:hint="eastAsia"/>
                <w:kern w:val="0"/>
                <w:sz w:val="20"/>
                <w:szCs w:val="20"/>
              </w:rPr>
              <w:t>月</w:t>
            </w:r>
            <w:r>
              <w:rPr>
                <w:rFonts w:eastAsia="標楷體" w:hAnsi="標楷體" w:cs="細明體" w:hint="eastAsia"/>
                <w:kern w:val="0"/>
                <w:sz w:val="20"/>
                <w:szCs w:val="20"/>
              </w:rPr>
              <w:t>31</w:t>
            </w:r>
            <w:r w:rsidRPr="002430CD">
              <w:rPr>
                <w:rFonts w:eastAsia="標楷體" w:hAnsi="標楷體" w:cs="細明體" w:hint="eastAsia"/>
                <w:kern w:val="0"/>
                <w:sz w:val="20"/>
                <w:szCs w:val="20"/>
              </w:rPr>
              <w:t>日前已申報董監酬金資訊為實際數之公司，本項「實際數申報作業」則毋須辦理。</w:t>
            </w:r>
          </w:p>
        </w:tc>
        <w:tc>
          <w:tcPr>
            <w:tcW w:w="5512" w:type="dxa"/>
            <w:shd w:val="clear" w:color="auto" w:fill="FFFFFF"/>
          </w:tcPr>
          <w:p w14:paraId="1C9E5F69" w14:textId="77777777" w:rsidR="00E660C5" w:rsidRPr="002430CD" w:rsidRDefault="00E660C5" w:rsidP="001048F4">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02BF12FE" w14:textId="77777777" w:rsidR="00E660C5" w:rsidRPr="002430CD" w:rsidRDefault="00E660C5" w:rsidP="001048F4">
            <w:pPr>
              <w:pStyle w:val="a3"/>
              <w:spacing w:line="260" w:lineRule="exact"/>
              <w:rPr>
                <w:rFonts w:ascii="Times New Roman" w:eastAsia="標楷體" w:hAnsi="Times New Roman" w:cs="細明體"/>
                <w:kern w:val="0"/>
                <w:sz w:val="20"/>
              </w:rPr>
            </w:pPr>
          </w:p>
        </w:tc>
        <w:tc>
          <w:tcPr>
            <w:tcW w:w="4008" w:type="dxa"/>
            <w:shd w:val="clear" w:color="auto" w:fill="FFFFFF"/>
          </w:tcPr>
          <w:p w14:paraId="77485790" w14:textId="77777777" w:rsidR="00E660C5" w:rsidRPr="002430CD" w:rsidRDefault="00E660C5" w:rsidP="001048F4">
            <w:pPr>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E660C5" w:rsidRPr="002430CD" w14:paraId="57682D57" w14:textId="77777777" w:rsidTr="00E93404">
        <w:trPr>
          <w:cantSplit/>
        </w:trPr>
        <w:tc>
          <w:tcPr>
            <w:tcW w:w="476" w:type="dxa"/>
            <w:vMerge/>
            <w:shd w:val="clear" w:color="auto" w:fill="FFFFFF"/>
            <w:vAlign w:val="center"/>
          </w:tcPr>
          <w:p w14:paraId="0F489F4F"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70144335"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54633A38" w14:textId="77777777" w:rsidR="00E660C5" w:rsidRPr="002430CD" w:rsidRDefault="00E660C5" w:rsidP="00590A8B">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DBD5AD2" w14:textId="77777777" w:rsidR="00E660C5" w:rsidRPr="002430CD" w:rsidRDefault="00E660C5"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64521A61" w14:textId="77777777" w:rsidR="00E660C5" w:rsidRPr="002430CD" w:rsidRDefault="00E660C5" w:rsidP="001048F4">
            <w:pPr>
              <w:spacing w:line="260" w:lineRule="exact"/>
              <w:rPr>
                <w:rFonts w:eastAsia="標楷體"/>
                <w:sz w:val="20"/>
              </w:rPr>
            </w:pPr>
          </w:p>
        </w:tc>
        <w:tc>
          <w:tcPr>
            <w:tcW w:w="5512" w:type="dxa"/>
            <w:shd w:val="clear" w:color="auto" w:fill="FFFFFF"/>
          </w:tcPr>
          <w:p w14:paraId="3CCAF140"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096014F" w14:textId="77777777" w:rsidR="00E660C5" w:rsidRPr="002430CD" w:rsidRDefault="00E660C5"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5BD2478" w14:textId="77777777" w:rsidR="00E660C5" w:rsidRPr="002430CD" w:rsidRDefault="00E660C5"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2CD13B"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663A2C5" w14:textId="77777777" w:rsidR="00E660C5" w:rsidRPr="002430CD" w:rsidRDefault="00E660C5"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7</w:t>
            </w:r>
            <w:r>
              <w:rPr>
                <w:rFonts w:eastAsia="標楷體" w:hint="eastAsia"/>
                <w:sz w:val="20"/>
              </w:rPr>
              <w:t>款</w:t>
            </w:r>
            <w:r w:rsidRPr="002430CD">
              <w:rPr>
                <w:rFonts w:eastAsia="標楷體" w:hint="eastAsia"/>
                <w:sz w:val="20"/>
              </w:rPr>
              <w:t>。</w:t>
            </w:r>
          </w:p>
        </w:tc>
      </w:tr>
      <w:tr w:rsidR="00E660C5" w:rsidRPr="002430CD" w14:paraId="59A48A85" w14:textId="77777777" w:rsidTr="00E93404">
        <w:trPr>
          <w:cantSplit/>
        </w:trPr>
        <w:tc>
          <w:tcPr>
            <w:tcW w:w="476" w:type="dxa"/>
            <w:vMerge w:val="restart"/>
            <w:shd w:val="clear" w:color="auto" w:fill="FFFFFF"/>
            <w:vAlign w:val="center"/>
          </w:tcPr>
          <w:p w14:paraId="52A05146" w14:textId="16874F78" w:rsidR="00E660C5" w:rsidRPr="002430CD" w:rsidRDefault="00E660C5" w:rsidP="003C7473">
            <w:pPr>
              <w:kinsoku w:val="0"/>
              <w:overflowPunct w:val="0"/>
              <w:spacing w:line="260" w:lineRule="exact"/>
              <w:jc w:val="center"/>
              <w:rPr>
                <w:rFonts w:eastAsia="標楷體"/>
                <w:sz w:val="20"/>
              </w:rPr>
            </w:pPr>
            <w:r>
              <w:rPr>
                <w:rFonts w:eastAsia="標楷體" w:hint="eastAsia"/>
                <w:sz w:val="20"/>
              </w:rPr>
              <w:lastRenderedPageBreak/>
              <w:t>1</w:t>
            </w:r>
          </w:p>
        </w:tc>
        <w:tc>
          <w:tcPr>
            <w:tcW w:w="436" w:type="dxa"/>
            <w:vMerge w:val="restart"/>
            <w:shd w:val="clear" w:color="auto" w:fill="FFFFFF"/>
            <w:vAlign w:val="center"/>
          </w:tcPr>
          <w:p w14:paraId="6B5ACF22" w14:textId="17772118"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15C929FD" w14:textId="77777777" w:rsidR="00E660C5" w:rsidRPr="002430CD" w:rsidRDefault="00E660C5" w:rsidP="003C7473">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15C9245" w14:textId="77777777" w:rsidR="00E660C5" w:rsidRPr="00E93791" w:rsidRDefault="00E660C5" w:rsidP="00622E30">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7644638" w14:textId="77777777" w:rsidR="00E660C5" w:rsidRPr="00E93791" w:rsidRDefault="00E660C5" w:rsidP="00622E30">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1CE6B46D" w14:textId="77777777" w:rsidR="00E660C5" w:rsidRPr="002430CD" w:rsidRDefault="00E660C5" w:rsidP="00583E18">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660C5" w:rsidRPr="002430CD" w14:paraId="170907E4" w14:textId="77777777" w:rsidTr="00E93404">
        <w:trPr>
          <w:cantSplit/>
        </w:trPr>
        <w:tc>
          <w:tcPr>
            <w:tcW w:w="476" w:type="dxa"/>
            <w:vMerge/>
            <w:shd w:val="clear" w:color="auto" w:fill="FFFFFF"/>
            <w:vAlign w:val="center"/>
          </w:tcPr>
          <w:p w14:paraId="55808083"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3DCEF4F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79947C1" w14:textId="1FF4C409" w:rsidR="00E660C5" w:rsidRDefault="00E660C5" w:rsidP="003C7473">
            <w:pPr>
              <w:kinsoku w:val="0"/>
              <w:overflowPunct w:val="0"/>
              <w:spacing w:line="260" w:lineRule="exact"/>
              <w:jc w:val="center"/>
              <w:rPr>
                <w:rFonts w:eastAsia="標楷體"/>
                <w:sz w:val="20"/>
              </w:rPr>
            </w:pPr>
            <w:r>
              <w:rPr>
                <w:rFonts w:eastAsia="標楷體" w:hint="eastAsia"/>
                <w:sz w:val="20"/>
              </w:rPr>
              <w:t>1</w:t>
            </w:r>
            <w:r>
              <w:rPr>
                <w:rFonts w:eastAsia="標楷體"/>
                <w:sz w:val="20"/>
              </w:rPr>
              <w:t>1</w:t>
            </w:r>
          </w:p>
        </w:tc>
        <w:tc>
          <w:tcPr>
            <w:tcW w:w="4100" w:type="dxa"/>
            <w:shd w:val="clear" w:color="auto" w:fill="FFFFFF"/>
          </w:tcPr>
          <w:p w14:paraId="032E655C" w14:textId="77777777" w:rsidR="00925C79" w:rsidRPr="00C800E3"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sidRPr="00C800E3">
              <w:rPr>
                <w:rFonts w:eastAsia="標楷體" w:hAnsi="標楷體" w:cs="細明體" w:hint="eastAsia"/>
                <w:kern w:val="0"/>
                <w:sz w:val="20"/>
                <w:szCs w:val="20"/>
              </w:rPr>
              <w:t>上市公司獨立董事之主要現職、主要經歷及其兼任其他公司董監事之資訊。</w:t>
            </w:r>
          </w:p>
          <w:p w14:paraId="25F31B18"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sz w:val="20"/>
              </w:rPr>
            </w:pPr>
            <w:proofErr w:type="gramStart"/>
            <w:r w:rsidRPr="00925C79">
              <w:rPr>
                <w:rFonts w:eastAsia="標楷體" w:hint="eastAsia"/>
                <w:sz w:val="20"/>
              </w:rPr>
              <w:t>註</w:t>
            </w:r>
            <w:proofErr w:type="gramEnd"/>
            <w:r w:rsidRPr="00925C79">
              <w:rPr>
                <w:rFonts w:eastAsia="標楷體" w:hint="eastAsia"/>
                <w:sz w:val="20"/>
              </w:rPr>
              <w:t>1</w:t>
            </w:r>
            <w:r w:rsidRPr="00925C79">
              <w:rPr>
                <w:rFonts w:eastAsia="標楷體" w:hint="eastAsia"/>
                <w:sz w:val="20"/>
              </w:rPr>
              <w:t>：每季結束後十日內申報上一季之異動資訊。</w:t>
            </w:r>
          </w:p>
          <w:p w14:paraId="7A6322B0"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925C79">
              <w:rPr>
                <w:rFonts w:eastAsia="標楷體" w:hAnsi="標楷體" w:cs="細明體"/>
                <w:kern w:val="0"/>
                <w:sz w:val="20"/>
                <w:szCs w:val="20"/>
              </w:rPr>
              <w:t>2.</w:t>
            </w:r>
            <w:r w:rsidRPr="00925C79">
              <w:rPr>
                <w:rFonts w:eastAsia="標楷體" w:hAnsi="標楷體" w:cs="細明體" w:hint="eastAsia"/>
                <w:kern w:val="0"/>
                <w:sz w:val="20"/>
                <w:szCs w:val="20"/>
              </w:rPr>
              <w:t>全體董事出</w:t>
            </w:r>
            <w:r w:rsidRPr="00925C79">
              <w:rPr>
                <w:rFonts w:eastAsia="標楷體" w:hAnsi="標楷體" w:cs="細明體"/>
                <w:kern w:val="0"/>
                <w:sz w:val="20"/>
                <w:szCs w:val="20"/>
              </w:rPr>
              <w:t>(</w:t>
            </w:r>
            <w:r w:rsidRPr="00925C79">
              <w:rPr>
                <w:rFonts w:eastAsia="標楷體" w:hAnsi="標楷體" w:cs="細明體" w:hint="eastAsia"/>
                <w:kern w:val="0"/>
                <w:sz w:val="20"/>
                <w:szCs w:val="20"/>
              </w:rPr>
              <w:t>列</w:t>
            </w:r>
            <w:r w:rsidRPr="00925C79">
              <w:rPr>
                <w:rFonts w:eastAsia="標楷體" w:hAnsi="標楷體" w:cs="細明體"/>
                <w:kern w:val="0"/>
                <w:sz w:val="20"/>
                <w:szCs w:val="20"/>
              </w:rPr>
              <w:t>)</w:t>
            </w:r>
            <w:r w:rsidRPr="00925C79">
              <w:rPr>
                <w:rFonts w:eastAsia="標楷體" w:hAnsi="標楷體" w:cs="細明體" w:hint="eastAsia"/>
                <w:kern w:val="0"/>
                <w:sz w:val="20"/>
                <w:szCs w:val="20"/>
              </w:rPr>
              <w:t>席董事會及進修情形。</w:t>
            </w:r>
          </w:p>
          <w:p w14:paraId="5E6299A4" w14:textId="4836A8E8" w:rsidR="00E660C5" w:rsidRPr="004E2D57"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hAnsi="標楷體" w:cs="細明體"/>
                <w:kern w:val="0"/>
                <w:sz w:val="20"/>
                <w:szCs w:val="20"/>
              </w:rPr>
            </w:pPr>
            <w:proofErr w:type="gramStart"/>
            <w:r w:rsidRPr="00925C79">
              <w:rPr>
                <w:rFonts w:eastAsia="標楷體" w:hint="eastAsia"/>
                <w:sz w:val="20"/>
              </w:rPr>
              <w:t>註</w:t>
            </w:r>
            <w:proofErr w:type="gramEnd"/>
            <w:r w:rsidRPr="00925C79">
              <w:rPr>
                <w:rFonts w:eastAsia="標楷體" w:hint="eastAsia"/>
                <w:sz w:val="20"/>
              </w:rPr>
              <w:t>2</w:t>
            </w:r>
            <w:r w:rsidRPr="00925C79">
              <w:rPr>
                <w:rFonts w:eastAsia="標楷體" w:hint="eastAsia"/>
                <w:sz w:val="20"/>
              </w:rPr>
              <w:t>：董事出席董事會之年度資料於每年</w:t>
            </w:r>
            <w:r w:rsidRPr="00925C79">
              <w:rPr>
                <w:rFonts w:eastAsia="標楷體"/>
                <w:sz w:val="20"/>
              </w:rPr>
              <w:t>1</w:t>
            </w:r>
            <w:r w:rsidRPr="00925C79">
              <w:rPr>
                <w:rFonts w:eastAsia="標楷體" w:hint="eastAsia"/>
                <w:sz w:val="20"/>
              </w:rPr>
              <w:t>月</w:t>
            </w:r>
            <w:r w:rsidRPr="00925C79">
              <w:rPr>
                <w:rFonts w:eastAsia="標楷體"/>
                <w:sz w:val="20"/>
              </w:rPr>
              <w:t>1</w:t>
            </w:r>
            <w:r w:rsidRPr="00925C79">
              <w:rPr>
                <w:rFonts w:eastAsia="標楷體" w:hint="eastAsia"/>
                <w:sz w:val="20"/>
              </w:rPr>
              <w:t>日開放輸入，應於</w:t>
            </w:r>
            <w:r w:rsidRPr="00925C79">
              <w:rPr>
                <w:rFonts w:eastAsia="標楷體"/>
                <w:sz w:val="20"/>
              </w:rPr>
              <w:t>1</w:t>
            </w:r>
            <w:r w:rsidRPr="00925C79">
              <w:rPr>
                <w:rFonts w:eastAsia="標楷體" w:hint="eastAsia"/>
                <w:sz w:val="20"/>
              </w:rPr>
              <w:t>月</w:t>
            </w:r>
            <w:r w:rsidRPr="00925C79">
              <w:rPr>
                <w:rFonts w:eastAsia="標楷體"/>
                <w:sz w:val="20"/>
              </w:rPr>
              <w:t>10</w:t>
            </w:r>
            <w:r w:rsidRPr="00925C79">
              <w:rPr>
                <w:rFonts w:eastAsia="標楷體" w:hint="eastAsia"/>
                <w:sz w:val="20"/>
              </w:rPr>
              <w:t>日前輸入前一年度開會情形（年度資料需包含該年度改選前之董事會召開及董事出列席情形）。</w:t>
            </w:r>
          </w:p>
        </w:tc>
        <w:tc>
          <w:tcPr>
            <w:tcW w:w="5512" w:type="dxa"/>
            <w:shd w:val="clear" w:color="auto" w:fill="FFFFFF"/>
          </w:tcPr>
          <w:p w14:paraId="15103CC0" w14:textId="22513654"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Pr>
                <w:rFonts w:eastAsia="標楷體" w:hAnsi="標楷體" w:cs="細明體" w:hint="eastAsia"/>
                <w:kern w:val="0"/>
                <w:sz w:val="20"/>
                <w:szCs w:val="20"/>
              </w:rPr>
              <w:t>1.</w:t>
            </w:r>
            <w:r w:rsidR="00E660C5" w:rsidRPr="00925C79">
              <w:rPr>
                <w:rFonts w:eastAsia="標楷體" w:hAnsi="標楷體" w:cs="細明體" w:hint="eastAsia"/>
                <w:kern w:val="0"/>
                <w:sz w:val="20"/>
                <w:szCs w:val="20"/>
              </w:rPr>
              <w:t>輸入「公開資訊觀測站」</w:t>
            </w:r>
            <w:r w:rsidR="00E660C5" w:rsidRPr="00925C79">
              <w:rPr>
                <w:rFonts w:eastAsia="標楷體" w:hAnsi="標楷體" w:cs="細明體"/>
                <w:kern w:val="0"/>
                <w:sz w:val="20"/>
                <w:szCs w:val="20"/>
              </w:rPr>
              <w:t>(sii.twse.com.tw/</w:t>
            </w:r>
            <w:r w:rsidR="00E660C5" w:rsidRPr="00925C79">
              <w:rPr>
                <w:rFonts w:eastAsia="標楷體" w:hAnsi="標楷體" w:cs="細明體" w:hint="eastAsia"/>
                <w:kern w:val="0"/>
                <w:sz w:val="20"/>
                <w:szCs w:val="20"/>
              </w:rPr>
              <w:t>董監事出列席董事會及進修情形暨獨立董事現職、經歷及兼任情形申報作業</w:t>
            </w:r>
            <w:r w:rsidR="00E660C5" w:rsidRPr="00925C79">
              <w:rPr>
                <w:rFonts w:eastAsia="標楷體" w:hAnsi="標楷體" w:cs="細明體"/>
                <w:kern w:val="0"/>
                <w:sz w:val="20"/>
                <w:szCs w:val="20"/>
              </w:rPr>
              <w:t>/</w:t>
            </w:r>
            <w:r w:rsidR="00E660C5" w:rsidRPr="00925C79">
              <w:rPr>
                <w:rFonts w:eastAsia="標楷體" w:hAnsi="標楷體" w:cs="細明體" w:hint="eastAsia"/>
                <w:kern w:val="0"/>
                <w:sz w:val="20"/>
                <w:szCs w:val="20"/>
              </w:rPr>
              <w:t>董監事進修情形暨獨立董事現職、經歷及兼任情形申報作業</w:t>
            </w:r>
            <w:r w:rsidR="00E660C5" w:rsidRPr="00925C79">
              <w:rPr>
                <w:rFonts w:eastAsia="標楷體" w:hAnsi="標楷體" w:cs="細明體"/>
                <w:kern w:val="0"/>
                <w:sz w:val="20"/>
                <w:szCs w:val="20"/>
              </w:rPr>
              <w:t>)</w:t>
            </w:r>
            <w:r w:rsidR="00E660C5" w:rsidRPr="00925C79">
              <w:rPr>
                <w:rFonts w:eastAsia="標楷體" w:hAnsi="標楷體" w:cs="細明體" w:hint="eastAsia"/>
                <w:kern w:val="0"/>
                <w:sz w:val="20"/>
                <w:szCs w:val="20"/>
              </w:rPr>
              <w:t>。</w:t>
            </w:r>
          </w:p>
          <w:p w14:paraId="257F26D7" w14:textId="77777777" w:rsidR="00925C79" w:rsidRPr="00925C79"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p>
          <w:p w14:paraId="07AD2350" w14:textId="7F041F8A" w:rsidR="00E660C5" w:rsidRPr="004E2D57" w:rsidRDefault="00E660C5" w:rsidP="001C7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kern w:val="0"/>
                <w:sz w:val="20"/>
              </w:rPr>
            </w:pPr>
            <w:r w:rsidRPr="004E2D57">
              <w:rPr>
                <w:rFonts w:eastAsia="標楷體" w:hAnsi="標楷體" w:cs="細明體"/>
                <w:kern w:val="0"/>
                <w:sz w:val="20"/>
                <w:szCs w:val="20"/>
              </w:rPr>
              <w:t>2.</w:t>
            </w:r>
            <w:r w:rsidRPr="004E2D57">
              <w:rPr>
                <w:rFonts w:eastAsia="標楷體" w:hAnsi="標楷體" w:cs="細明體" w:hint="eastAsia"/>
                <w:kern w:val="0"/>
                <w:sz w:val="20"/>
                <w:szCs w:val="20"/>
              </w:rPr>
              <w:t>輸入「公開資訊觀測站」</w:t>
            </w:r>
            <w:r w:rsidRPr="004E2D57">
              <w:rPr>
                <w:rFonts w:eastAsia="標楷體" w:hAnsi="標楷體" w:cs="細明體"/>
                <w:kern w:val="0"/>
                <w:sz w:val="20"/>
                <w:szCs w:val="20"/>
              </w:rPr>
              <w:t>(sii.twse.com.tw/</w:t>
            </w:r>
            <w:r w:rsidRPr="004E2D57">
              <w:rPr>
                <w:rFonts w:eastAsia="標楷體" w:hAnsi="標楷體" w:cs="細明體" w:hint="eastAsia"/>
                <w:kern w:val="0"/>
                <w:sz w:val="20"/>
                <w:szCs w:val="20"/>
              </w:rPr>
              <w:t>董監事出列席董事會及進修情形暨獨立董事現職、經歷及兼任情形申報作業</w:t>
            </w:r>
            <w:r w:rsidRPr="004E2D57">
              <w:rPr>
                <w:rFonts w:eastAsia="標楷體" w:hAnsi="標楷體" w:cs="細明體"/>
                <w:kern w:val="0"/>
                <w:sz w:val="20"/>
                <w:szCs w:val="20"/>
              </w:rPr>
              <w:t>/</w:t>
            </w:r>
            <w:r w:rsidRPr="004E2D57">
              <w:rPr>
                <w:rFonts w:eastAsia="標楷體" w:hAnsi="標楷體" w:cs="細明體" w:hint="eastAsia"/>
                <w:kern w:val="0"/>
                <w:sz w:val="20"/>
                <w:szCs w:val="20"/>
              </w:rPr>
              <w:t>董監事出</w:t>
            </w:r>
            <w:r w:rsidRPr="004E2D57">
              <w:rPr>
                <w:rFonts w:eastAsia="標楷體" w:hAnsi="標楷體" w:cs="細明體"/>
                <w:kern w:val="0"/>
                <w:sz w:val="20"/>
                <w:szCs w:val="20"/>
              </w:rPr>
              <w:t>(</w:t>
            </w:r>
            <w:r w:rsidRPr="004E2D57">
              <w:rPr>
                <w:rFonts w:eastAsia="標楷體" w:hAnsi="標楷體" w:cs="細明體" w:hint="eastAsia"/>
                <w:kern w:val="0"/>
                <w:sz w:val="20"/>
                <w:szCs w:val="20"/>
              </w:rPr>
              <w:t>列</w:t>
            </w:r>
            <w:r w:rsidRPr="004E2D57">
              <w:rPr>
                <w:rFonts w:eastAsia="標楷體" w:hAnsi="標楷體" w:cs="細明體"/>
                <w:kern w:val="0"/>
                <w:sz w:val="20"/>
                <w:szCs w:val="20"/>
              </w:rPr>
              <w:t>)</w:t>
            </w:r>
            <w:r w:rsidRPr="004E2D57">
              <w:rPr>
                <w:rFonts w:eastAsia="標楷體" w:hAnsi="標楷體" w:cs="細明體" w:hint="eastAsia"/>
                <w:kern w:val="0"/>
                <w:sz w:val="20"/>
                <w:szCs w:val="20"/>
              </w:rPr>
              <w:t>席董事會情形申報作業。</w:t>
            </w:r>
          </w:p>
        </w:tc>
        <w:tc>
          <w:tcPr>
            <w:tcW w:w="4008" w:type="dxa"/>
            <w:shd w:val="clear" w:color="auto" w:fill="FFFFFF"/>
          </w:tcPr>
          <w:p w14:paraId="18307BC6" w14:textId="7166FACC" w:rsidR="00E660C5" w:rsidRPr="004E2D57" w:rsidRDefault="00E660C5" w:rsidP="00583E18">
            <w:pPr>
              <w:kinsoku w:val="0"/>
              <w:overflowPunct w:val="0"/>
              <w:spacing w:line="260" w:lineRule="exact"/>
              <w:ind w:left="10" w:hangingChars="5" w:hanging="10"/>
              <w:jc w:val="both"/>
              <w:rPr>
                <w:rFonts w:eastAsia="標楷體"/>
                <w:sz w:val="20"/>
              </w:rPr>
            </w:pPr>
            <w:r w:rsidRPr="004E2D57">
              <w:rPr>
                <w:rFonts w:eastAsia="標楷體" w:hint="eastAsia"/>
                <w:sz w:val="20"/>
              </w:rPr>
              <w:t>本公司對有價證券上市公司及境外指數股票型基金上市之境外基金機構資訊申報作業辦法第</w:t>
            </w:r>
            <w:r w:rsidRPr="004E2D57">
              <w:rPr>
                <w:rFonts w:eastAsia="標楷體"/>
                <w:sz w:val="20"/>
              </w:rPr>
              <w:t>3</w:t>
            </w:r>
            <w:r w:rsidRPr="004E2D57">
              <w:rPr>
                <w:rFonts w:eastAsia="標楷體" w:hint="eastAsia"/>
                <w:sz w:val="20"/>
              </w:rPr>
              <w:t>條第</w:t>
            </w:r>
            <w:r w:rsidRPr="004E2D57">
              <w:rPr>
                <w:rFonts w:eastAsia="標楷體"/>
                <w:sz w:val="20"/>
              </w:rPr>
              <w:t>1</w:t>
            </w:r>
            <w:r w:rsidRPr="004E2D57">
              <w:rPr>
                <w:rFonts w:eastAsia="標楷體" w:hint="eastAsia"/>
                <w:sz w:val="20"/>
              </w:rPr>
              <w:t>項第</w:t>
            </w:r>
            <w:r w:rsidRPr="004E2D57">
              <w:rPr>
                <w:rFonts w:eastAsia="標楷體"/>
                <w:sz w:val="20"/>
              </w:rPr>
              <w:t>19</w:t>
            </w:r>
            <w:r w:rsidRPr="004E2D57">
              <w:rPr>
                <w:rFonts w:eastAsia="標楷體" w:hint="eastAsia"/>
                <w:sz w:val="20"/>
              </w:rPr>
              <w:t>款。</w:t>
            </w:r>
          </w:p>
        </w:tc>
      </w:tr>
      <w:tr w:rsidR="00E660C5" w:rsidRPr="002430CD" w14:paraId="03EDED36" w14:textId="77777777" w:rsidTr="00E93404">
        <w:trPr>
          <w:cantSplit/>
        </w:trPr>
        <w:tc>
          <w:tcPr>
            <w:tcW w:w="476" w:type="dxa"/>
            <w:vMerge/>
            <w:shd w:val="clear" w:color="auto" w:fill="FFFFFF"/>
            <w:vAlign w:val="center"/>
          </w:tcPr>
          <w:p w14:paraId="47F1D8C8" w14:textId="77777777" w:rsidR="00E660C5" w:rsidRPr="002430CD"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16579C" w14:textId="77777777" w:rsidR="00E660C5" w:rsidRPr="002430CD"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082BC52E" w14:textId="172EFBE8" w:rsidR="00E660C5" w:rsidRDefault="00E660C5" w:rsidP="003C7473">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0214D3FE" w14:textId="77777777" w:rsidR="00E660C5" w:rsidRPr="004E2D57" w:rsidRDefault="00E660C5" w:rsidP="00E660C5">
            <w:pPr>
              <w:pStyle w:val="a3"/>
              <w:spacing w:line="260" w:lineRule="exact"/>
              <w:ind w:left="224" w:hangingChars="112" w:hanging="224"/>
              <w:jc w:val="both"/>
              <w:rPr>
                <w:rFonts w:ascii="Times New Roman" w:eastAsia="標楷體" w:hAnsi="Times New Roman"/>
                <w:sz w:val="20"/>
              </w:rPr>
            </w:pPr>
            <w:r w:rsidRPr="004E2D57">
              <w:rPr>
                <w:rFonts w:ascii="Times New Roman" w:eastAsia="標楷體" w:hAnsi="Times New Roman" w:hint="eastAsia"/>
                <w:sz w:val="20"/>
              </w:rPr>
              <w:t>功能性委員會運作情形。</w:t>
            </w:r>
          </w:p>
          <w:p w14:paraId="12383075" w14:textId="3D5636D3" w:rsidR="00E660C5" w:rsidRPr="004E2D57" w:rsidRDefault="00E660C5" w:rsidP="004E2D57">
            <w:pPr>
              <w:spacing w:line="260" w:lineRule="exact"/>
              <w:rPr>
                <w:rFonts w:eastAsia="標楷體"/>
                <w:sz w:val="20"/>
              </w:rPr>
            </w:pPr>
            <w:proofErr w:type="gramStart"/>
            <w:r w:rsidRPr="004E2D57">
              <w:rPr>
                <w:rFonts w:eastAsia="標楷體" w:hint="eastAsia"/>
                <w:sz w:val="20"/>
              </w:rPr>
              <w:t>註</w:t>
            </w:r>
            <w:proofErr w:type="gramEnd"/>
            <w:r w:rsidRPr="004E2D57">
              <w:rPr>
                <w:rFonts w:eastAsia="標楷體" w:hint="eastAsia"/>
                <w:sz w:val="20"/>
              </w:rPr>
              <w:t>：每年</w:t>
            </w:r>
            <w:r w:rsidR="00CE10FF">
              <w:rPr>
                <w:rFonts w:eastAsia="標楷體" w:hint="eastAsia"/>
                <w:sz w:val="20"/>
              </w:rPr>
              <w:t>1</w:t>
            </w:r>
            <w:r w:rsidRPr="004E2D57">
              <w:rPr>
                <w:rFonts w:eastAsia="標楷體" w:hint="eastAsia"/>
                <w:sz w:val="20"/>
              </w:rPr>
              <w:t>月</w:t>
            </w:r>
            <w:r w:rsidR="00CE10FF">
              <w:rPr>
                <w:rFonts w:eastAsia="標楷體" w:hint="eastAsia"/>
                <w:sz w:val="20"/>
              </w:rPr>
              <w:t>10</w:t>
            </w:r>
            <w:r w:rsidRPr="004E2D57">
              <w:rPr>
                <w:rFonts w:eastAsia="標楷體" w:hint="eastAsia"/>
                <w:sz w:val="20"/>
              </w:rPr>
              <w:t>日前申報。</w:t>
            </w:r>
          </w:p>
        </w:tc>
        <w:tc>
          <w:tcPr>
            <w:tcW w:w="5512" w:type="dxa"/>
            <w:shd w:val="clear" w:color="auto" w:fill="FFFFFF"/>
          </w:tcPr>
          <w:p w14:paraId="10A7BB91" w14:textId="1D8ED989" w:rsidR="00E660C5" w:rsidRPr="004E2D57" w:rsidRDefault="00E660C5" w:rsidP="004E2D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4E2D57">
              <w:rPr>
                <w:rFonts w:eastAsia="標楷體" w:hint="eastAsia"/>
                <w:sz w:val="20"/>
              </w:rPr>
              <w:t>輸入「公開資訊觀測站」</w:t>
            </w:r>
            <w:r w:rsidRPr="004E2D57">
              <w:rPr>
                <w:rFonts w:eastAsia="標楷體" w:hint="eastAsia"/>
                <w:sz w:val="20"/>
              </w:rPr>
              <w:t>(sii.twse.com.tw/</w:t>
            </w:r>
            <w:r w:rsidRPr="004E2D57">
              <w:rPr>
                <w:rFonts w:eastAsia="標楷體" w:hint="eastAsia"/>
                <w:sz w:val="20"/>
              </w:rPr>
              <w:t>公司治理資訊之揭露辦理情形申報作業</w:t>
            </w:r>
            <w:r w:rsidRPr="004E2D57">
              <w:rPr>
                <w:rFonts w:eastAsia="標楷體" w:hint="eastAsia"/>
                <w:sz w:val="20"/>
              </w:rPr>
              <w:t>/</w:t>
            </w:r>
            <w:r w:rsidRPr="004E2D57">
              <w:rPr>
                <w:rFonts w:eastAsia="標楷體" w:hint="eastAsia"/>
                <w:sz w:val="20"/>
              </w:rPr>
              <w:t>功能性委員會運作情形申報作業</w:t>
            </w:r>
            <w:r w:rsidRPr="004E2D57">
              <w:rPr>
                <w:rFonts w:eastAsia="標楷體" w:hint="eastAsia"/>
                <w:sz w:val="20"/>
              </w:rPr>
              <w:t>)</w:t>
            </w:r>
            <w:r w:rsidRPr="004E2D57">
              <w:rPr>
                <w:rFonts w:eastAsia="標楷體" w:hint="eastAsia"/>
                <w:sz w:val="20"/>
              </w:rPr>
              <w:t>。</w:t>
            </w:r>
          </w:p>
        </w:tc>
        <w:tc>
          <w:tcPr>
            <w:tcW w:w="4008" w:type="dxa"/>
            <w:shd w:val="clear" w:color="auto" w:fill="FFFFFF"/>
          </w:tcPr>
          <w:p w14:paraId="0DD372F6" w14:textId="77914119" w:rsidR="00E660C5" w:rsidRPr="004E2D57" w:rsidRDefault="00E660C5" w:rsidP="004E2D57">
            <w:pPr>
              <w:tabs>
                <w:tab w:val="left" w:pos="916"/>
              </w:tabs>
              <w:kinsoku w:val="0"/>
              <w:overflowPunct w:val="0"/>
              <w:spacing w:line="260" w:lineRule="exact"/>
              <w:ind w:left="10" w:hangingChars="5" w:hanging="10"/>
              <w:jc w:val="both"/>
              <w:rPr>
                <w:rFonts w:eastAsia="標楷體"/>
                <w:sz w:val="20"/>
              </w:rPr>
            </w:pPr>
            <w:r w:rsidRPr="004E2D57">
              <w:rPr>
                <w:rFonts w:eastAsia="標楷體" w:hint="eastAsia"/>
                <w:sz w:val="20"/>
              </w:rPr>
              <w:t>本公司對有價證券上市公司及境外指數股票型基金上市之境外基金機構資訊申報作業辦法第</w:t>
            </w:r>
            <w:r w:rsidRPr="004E2D57">
              <w:rPr>
                <w:rFonts w:eastAsia="標楷體" w:hint="eastAsia"/>
                <w:sz w:val="20"/>
              </w:rPr>
              <w:t>3</w:t>
            </w:r>
            <w:r w:rsidRPr="004E2D57">
              <w:rPr>
                <w:rFonts w:eastAsia="標楷體" w:hint="eastAsia"/>
                <w:sz w:val="20"/>
              </w:rPr>
              <w:t>條第</w:t>
            </w:r>
            <w:r w:rsidRPr="004E2D57">
              <w:rPr>
                <w:rFonts w:eastAsia="標楷體" w:hint="eastAsia"/>
                <w:sz w:val="20"/>
              </w:rPr>
              <w:t>2</w:t>
            </w:r>
            <w:r w:rsidRPr="004E2D57">
              <w:rPr>
                <w:rFonts w:eastAsia="標楷體" w:hint="eastAsia"/>
                <w:sz w:val="20"/>
              </w:rPr>
              <w:t>項第</w:t>
            </w:r>
            <w:r w:rsidRPr="004E2D57">
              <w:rPr>
                <w:rFonts w:eastAsia="標楷體" w:hint="eastAsia"/>
                <w:sz w:val="20"/>
              </w:rPr>
              <w:t>20</w:t>
            </w:r>
            <w:r w:rsidRPr="004E2D57">
              <w:rPr>
                <w:rFonts w:eastAsia="標楷體" w:hint="eastAsia"/>
                <w:sz w:val="20"/>
              </w:rPr>
              <w:t>款。</w:t>
            </w:r>
          </w:p>
        </w:tc>
      </w:tr>
      <w:tr w:rsidR="007F56CD" w:rsidRPr="002430CD" w14:paraId="29B32BEC" w14:textId="77777777" w:rsidTr="00E93404">
        <w:trPr>
          <w:cantSplit/>
        </w:trPr>
        <w:tc>
          <w:tcPr>
            <w:tcW w:w="476" w:type="dxa"/>
            <w:vMerge w:val="restart"/>
            <w:shd w:val="clear" w:color="auto" w:fill="FFFFFF"/>
            <w:vAlign w:val="center"/>
          </w:tcPr>
          <w:p w14:paraId="1862F0C0"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6BAC6D3"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66A54A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3EA03A"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去年度已執行及未執行員工認股權憑證資訊。</w:t>
            </w:r>
          </w:p>
          <w:p w14:paraId="359599D4"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473B1BCD" w14:textId="6B3E16EF"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員工認股權憑證年度已執行未執行資訊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1A673BF"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75C9D5B0" w14:textId="77777777" w:rsidTr="00E93404">
        <w:trPr>
          <w:cantSplit/>
        </w:trPr>
        <w:tc>
          <w:tcPr>
            <w:tcW w:w="476" w:type="dxa"/>
            <w:vMerge/>
            <w:shd w:val="clear" w:color="auto" w:fill="FFFFFF"/>
            <w:vAlign w:val="center"/>
          </w:tcPr>
          <w:p w14:paraId="59A8C5CA"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3AB8B40B"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5ADFE5C8"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5A7F170D" w14:textId="77777777" w:rsidR="007F56CD" w:rsidRPr="002430CD" w:rsidRDefault="007F56CD" w:rsidP="00B01169">
            <w:pPr>
              <w:spacing w:line="260" w:lineRule="exact"/>
              <w:jc w:val="both"/>
              <w:rPr>
                <w:rFonts w:eastAsia="標楷體"/>
                <w:sz w:val="20"/>
              </w:rPr>
            </w:pPr>
            <w:r w:rsidRPr="002430CD">
              <w:rPr>
                <w:rFonts w:eastAsia="標楷體" w:hint="eastAsia"/>
                <w:sz w:val="20"/>
              </w:rPr>
              <w:t>去年度</w:t>
            </w:r>
            <w:r>
              <w:rPr>
                <w:rFonts w:eastAsia="標楷體" w:hint="eastAsia"/>
                <w:sz w:val="20"/>
              </w:rPr>
              <w:t>及截至去年底國內、外</w:t>
            </w:r>
            <w:r w:rsidRPr="002430CD">
              <w:rPr>
                <w:rFonts w:eastAsia="標楷體" w:hint="eastAsia"/>
                <w:sz w:val="20"/>
              </w:rPr>
              <w:t>取得認股權憑證之經理人及部門與分支機構主管姓名、取得認股權憑證及認購</w:t>
            </w:r>
            <w:r>
              <w:rPr>
                <w:rFonts w:eastAsia="標楷體" w:hint="eastAsia"/>
                <w:sz w:val="20"/>
              </w:rPr>
              <w:t>彙總</w:t>
            </w:r>
            <w:r w:rsidRPr="002430CD">
              <w:rPr>
                <w:rFonts w:eastAsia="標楷體" w:hint="eastAsia"/>
                <w:sz w:val="20"/>
              </w:rPr>
              <w:t>情形，</w:t>
            </w:r>
            <w:proofErr w:type="gramStart"/>
            <w:r w:rsidRPr="002430CD">
              <w:rPr>
                <w:rFonts w:eastAsia="標楷體" w:hint="eastAsia"/>
                <w:sz w:val="20"/>
              </w:rPr>
              <w:t>暨除前</w:t>
            </w:r>
            <w:proofErr w:type="gramEnd"/>
            <w:r w:rsidRPr="002430CD">
              <w:rPr>
                <w:rFonts w:eastAsia="標楷體" w:hint="eastAsia"/>
                <w:sz w:val="20"/>
              </w:rPr>
              <w:t>開人員外，去年度</w:t>
            </w:r>
            <w:r>
              <w:rPr>
                <w:rFonts w:eastAsia="標楷體" w:hint="eastAsia"/>
                <w:sz w:val="20"/>
              </w:rPr>
              <w:t>及截至去年底國內、外</w:t>
            </w:r>
            <w:r w:rsidRPr="002430CD">
              <w:rPr>
                <w:rFonts w:eastAsia="標楷體" w:hint="eastAsia"/>
                <w:sz w:val="20"/>
              </w:rPr>
              <w:t>取得認股權憑證可認股數前十大員工認股權人之姓名</w:t>
            </w:r>
            <w:r>
              <w:rPr>
                <w:rFonts w:eastAsia="標楷體" w:hint="eastAsia"/>
                <w:sz w:val="20"/>
              </w:rPr>
              <w:t>、</w:t>
            </w:r>
            <w:r w:rsidRPr="002430CD">
              <w:rPr>
                <w:rFonts w:eastAsia="標楷體" w:hint="eastAsia"/>
                <w:sz w:val="20"/>
              </w:rPr>
              <w:t>取得認股權憑證</w:t>
            </w:r>
            <w:r>
              <w:rPr>
                <w:rFonts w:eastAsia="標楷體" w:hint="eastAsia"/>
                <w:sz w:val="20"/>
              </w:rPr>
              <w:t>及</w:t>
            </w:r>
            <w:r w:rsidRPr="002430CD">
              <w:rPr>
                <w:rFonts w:eastAsia="標楷體" w:hint="eastAsia"/>
                <w:sz w:val="20"/>
              </w:rPr>
              <w:t>認購</w:t>
            </w:r>
            <w:r>
              <w:rPr>
                <w:rFonts w:eastAsia="標楷體" w:hint="eastAsia"/>
                <w:sz w:val="20"/>
              </w:rPr>
              <w:t>彙總情形</w:t>
            </w:r>
            <w:r w:rsidRPr="002430CD">
              <w:rPr>
                <w:rFonts w:eastAsia="標楷體" w:hint="eastAsia"/>
                <w:sz w:val="20"/>
              </w:rPr>
              <w:t>。</w:t>
            </w:r>
          </w:p>
          <w:p w14:paraId="58A42F0E"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：年度終了後十五日內。</w:t>
            </w:r>
          </w:p>
        </w:tc>
        <w:tc>
          <w:tcPr>
            <w:tcW w:w="5512" w:type="dxa"/>
            <w:shd w:val="clear" w:color="auto" w:fill="FFFFFF"/>
          </w:tcPr>
          <w:p w14:paraId="2DAE040E" w14:textId="60AA76C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00E46289" w:rsidRPr="00157CE7">
              <w:rPr>
                <w:rFonts w:ascii="Times New Roman" w:eastAsia="標楷體" w:hAnsi="Times New Roman" w:hint="eastAsia"/>
                <w:sz w:val="20"/>
              </w:rPr>
              <w:t>員工認股權憑證發行後相關申報</w:t>
            </w:r>
            <w:r w:rsidR="00E46289">
              <w:rPr>
                <w:rFonts w:ascii="Times New Roman" w:eastAsia="標楷體" w:hAnsi="Times New Roman" w:hint="eastAsia"/>
                <w:sz w:val="20"/>
              </w:rPr>
              <w:t>/</w:t>
            </w:r>
            <w:r w:rsidRPr="002430CD">
              <w:rPr>
                <w:rFonts w:ascii="Times New Roman" w:eastAsia="標楷體" w:hAnsi="Times New Roman" w:hint="eastAsia"/>
                <w:sz w:val="20"/>
              </w:rPr>
              <w:t>員工認股權憑證年度經理人、部門及分支機構主管與前十大員工之取得及認購情形資訊</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DE4A02" w14:textId="77777777" w:rsidR="007F56CD" w:rsidRPr="002430CD" w:rsidRDefault="007F56CD" w:rsidP="00B01169">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7F56CD" w:rsidRPr="002430CD" w14:paraId="69E9F198" w14:textId="77777777" w:rsidTr="00E93404">
        <w:trPr>
          <w:cantSplit/>
        </w:trPr>
        <w:tc>
          <w:tcPr>
            <w:tcW w:w="476" w:type="dxa"/>
            <w:vMerge/>
            <w:shd w:val="clear" w:color="auto" w:fill="FFFFFF"/>
          </w:tcPr>
          <w:p w14:paraId="5B17AC29"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36347809" w14:textId="77777777" w:rsidR="007F56CD" w:rsidRPr="002430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15EDD4A1" w14:textId="77777777" w:rsidR="007F56CD" w:rsidRPr="002430CD" w:rsidRDefault="007F56CD" w:rsidP="003C7473">
            <w:pPr>
              <w:kinsoku w:val="0"/>
              <w:overflowPunct w:val="0"/>
              <w:spacing w:line="260" w:lineRule="exact"/>
              <w:jc w:val="center"/>
              <w:rPr>
                <w:rFonts w:eastAsia="標楷體"/>
                <w:sz w:val="20"/>
              </w:rPr>
            </w:pPr>
            <w:r w:rsidRPr="002430CD">
              <w:rPr>
                <w:rFonts w:eastAsia="標楷體" w:hint="eastAsia"/>
                <w:sz w:val="20"/>
              </w:rPr>
              <w:t>3</w:t>
            </w:r>
          </w:p>
        </w:tc>
        <w:tc>
          <w:tcPr>
            <w:tcW w:w="4100" w:type="dxa"/>
            <w:shd w:val="clear" w:color="auto" w:fill="FFFFFF"/>
          </w:tcPr>
          <w:p w14:paraId="6002D26B" w14:textId="77777777" w:rsidR="007F56CD" w:rsidRPr="002430CD" w:rsidRDefault="007F56CD"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674F39F8" w14:textId="77777777" w:rsidR="007F56CD" w:rsidRPr="002430CD" w:rsidRDefault="007F56CD" w:rsidP="00B01169">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656FDCE5" w14:textId="77777777" w:rsidR="007F56CD" w:rsidRPr="002430CD" w:rsidRDefault="007F56CD"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F7A3C6C" w14:textId="77777777" w:rsidR="007F56CD" w:rsidRPr="002430CD" w:rsidRDefault="007F56CD" w:rsidP="00CE10FF">
            <w:pPr>
              <w:numPr>
                <w:ilvl w:val="0"/>
                <w:numId w:val="47"/>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6CBF0B" w14:textId="77777777" w:rsidR="007F56CD" w:rsidRPr="002430CD" w:rsidRDefault="007F56CD" w:rsidP="00CE10FF">
            <w:pPr>
              <w:numPr>
                <w:ilvl w:val="0"/>
                <w:numId w:val="47"/>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13</w:t>
            </w:r>
            <w:r>
              <w:rPr>
                <w:rFonts w:eastAsia="標楷體" w:hint="eastAsia"/>
                <w:sz w:val="20"/>
              </w:rPr>
              <w:t>條</w:t>
            </w:r>
            <w:r w:rsidRPr="002430CD">
              <w:rPr>
                <w:rFonts w:eastAsia="標楷體" w:hint="eastAsia"/>
                <w:sz w:val="20"/>
              </w:rPr>
              <w:t>。</w:t>
            </w:r>
          </w:p>
        </w:tc>
      </w:tr>
      <w:tr w:rsidR="007F56CD" w:rsidRPr="002430CD" w14:paraId="1E8AB4FA" w14:textId="77777777" w:rsidTr="00E93404">
        <w:trPr>
          <w:cantSplit/>
        </w:trPr>
        <w:tc>
          <w:tcPr>
            <w:tcW w:w="476" w:type="dxa"/>
            <w:vMerge/>
            <w:shd w:val="clear" w:color="auto" w:fill="FFFFFF"/>
          </w:tcPr>
          <w:p w14:paraId="4EE643F0"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72C9215B"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1191BA"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2210552E" w14:textId="77777777" w:rsidR="007F56CD" w:rsidRPr="002430CD"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67A0798F" w14:textId="77777777" w:rsidR="007F56CD" w:rsidRPr="002430CD"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12645777" w14:textId="77777777" w:rsidR="007F56CD" w:rsidRPr="002430CD" w:rsidRDefault="007F56CD" w:rsidP="00B01169">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tcBorders>
              <w:bottom w:val="single" w:sz="4" w:space="0" w:color="auto"/>
            </w:tcBorders>
            <w:shd w:val="clear" w:color="auto" w:fill="FFFFFF"/>
          </w:tcPr>
          <w:p w14:paraId="2E7C3504" w14:textId="328E3DBD" w:rsidR="007F56CD" w:rsidRPr="002430CD" w:rsidRDefault="00007CBE" w:rsidP="00007CBE">
            <w:pPr>
              <w:kinsoku w:val="0"/>
              <w:overflowPunct w:val="0"/>
              <w:spacing w:line="260" w:lineRule="exact"/>
              <w:ind w:left="161" w:hanging="161"/>
              <w:jc w:val="both"/>
              <w:rPr>
                <w:rFonts w:eastAsia="標楷體"/>
                <w:sz w:val="20"/>
              </w:rPr>
            </w:pPr>
            <w:r>
              <w:rPr>
                <w:rFonts w:eastAsia="標楷體" w:hint="eastAsia"/>
                <w:sz w:val="20"/>
              </w:rPr>
              <w:t>1.</w:t>
            </w:r>
            <w:r w:rsidR="007F56CD" w:rsidRPr="002430CD">
              <w:rPr>
                <w:rFonts w:eastAsia="標楷體" w:hint="eastAsia"/>
                <w:sz w:val="20"/>
              </w:rPr>
              <w:t>輸入「公開資訊觀測站」</w:t>
            </w:r>
            <w:r w:rsidR="007F56CD" w:rsidRPr="002430CD">
              <w:rPr>
                <w:rFonts w:eastAsia="標楷體"/>
                <w:sz w:val="20"/>
              </w:rPr>
              <w:t>(sii.twse.com.tw/</w:t>
            </w:r>
            <w:r w:rsidR="007F56CD" w:rsidRPr="002430CD">
              <w:rPr>
                <w:rFonts w:eastAsia="標楷體" w:hint="eastAsia"/>
                <w:sz w:val="20"/>
              </w:rPr>
              <w:t>國內有價證券申報作業</w:t>
            </w:r>
            <w:r w:rsidR="007F56CD" w:rsidRPr="002430CD">
              <w:rPr>
                <w:rFonts w:eastAsia="標楷體"/>
                <w:sz w:val="20"/>
              </w:rPr>
              <w:t>/</w:t>
            </w:r>
            <w:r w:rsidR="007F56CD" w:rsidRPr="002430CD">
              <w:rPr>
                <w:rFonts w:eastAsia="標楷體" w:hint="eastAsia"/>
                <w:sz w:val="20"/>
              </w:rPr>
              <w:t>前各次發行之轉換、附認股權公司債，其轉換或認購以新股交付者，其增發新股情形之公告</w:t>
            </w:r>
            <w:r w:rsidR="007F56CD" w:rsidRPr="002430CD">
              <w:rPr>
                <w:rFonts w:eastAsia="標楷體" w:hint="eastAsia"/>
                <w:sz w:val="20"/>
              </w:rPr>
              <w:t>)</w:t>
            </w:r>
            <w:r w:rsidR="007F56CD" w:rsidRPr="002430CD">
              <w:rPr>
                <w:rFonts w:eastAsia="標楷體" w:hint="eastAsia"/>
                <w:sz w:val="20"/>
              </w:rPr>
              <w:t>。</w:t>
            </w:r>
          </w:p>
          <w:p w14:paraId="6E0AAA8D" w14:textId="21CE4391" w:rsidR="007F56CD" w:rsidRPr="002430CD" w:rsidRDefault="00007CBE" w:rsidP="00007CBE">
            <w:pPr>
              <w:kinsoku w:val="0"/>
              <w:overflowPunct w:val="0"/>
              <w:spacing w:line="260" w:lineRule="exact"/>
              <w:ind w:left="161" w:hanging="161"/>
              <w:jc w:val="both"/>
              <w:rPr>
                <w:rFonts w:eastAsia="標楷體"/>
                <w:sz w:val="20"/>
              </w:rPr>
            </w:pPr>
            <w:r>
              <w:rPr>
                <w:rFonts w:eastAsia="標楷體" w:hint="eastAsia"/>
                <w:sz w:val="20"/>
              </w:rPr>
              <w:t>2.</w:t>
            </w:r>
            <w:r w:rsidR="007F56CD" w:rsidRPr="002430CD">
              <w:rPr>
                <w:rFonts w:eastAsia="標楷體" w:hint="eastAsia"/>
                <w:sz w:val="20"/>
              </w:rPr>
              <w:t>輸入「公開資訊觀測站」</w:t>
            </w:r>
            <w:r w:rsidR="007F56CD" w:rsidRPr="002430CD">
              <w:rPr>
                <w:rFonts w:eastAsia="標楷體"/>
                <w:sz w:val="20"/>
              </w:rPr>
              <w:t>(sii.twse.com.tw</w:t>
            </w:r>
            <w:r w:rsidR="007F56CD" w:rsidRPr="002430CD">
              <w:rPr>
                <w:rFonts w:eastAsia="標楷體" w:hint="eastAsia"/>
                <w:sz w:val="20"/>
              </w:rPr>
              <w:t>/</w:t>
            </w:r>
            <w:r w:rsidR="007F56CD" w:rsidRPr="002430CD">
              <w:rPr>
                <w:rFonts w:eastAsia="標楷體" w:hint="eastAsia"/>
                <w:sz w:val="20"/>
              </w:rPr>
              <w:t>員工認股權憑證申報</w:t>
            </w:r>
            <w:r w:rsidR="007F56CD" w:rsidRPr="002430CD">
              <w:rPr>
                <w:rFonts w:eastAsia="標楷體" w:hint="eastAsia"/>
                <w:sz w:val="20"/>
              </w:rPr>
              <w:t>/</w:t>
            </w:r>
            <w:r w:rsidR="00E46289">
              <w:rPr>
                <w:rFonts w:eastAsia="標楷體" w:hint="eastAsia"/>
                <w:sz w:val="20"/>
              </w:rPr>
              <w:t>各項公告申報</w:t>
            </w:r>
            <w:r w:rsidR="00E46289">
              <w:rPr>
                <w:rFonts w:eastAsia="標楷體" w:hint="eastAsia"/>
                <w:sz w:val="20"/>
              </w:rPr>
              <w:t>/</w:t>
            </w:r>
            <w:r w:rsidR="007F56CD" w:rsidRPr="002430CD">
              <w:rPr>
                <w:rFonts w:eastAsia="標楷體" w:hint="eastAsia"/>
                <w:sz w:val="20"/>
              </w:rPr>
              <w:t>依據發行人募集與發行有價證券處理準則第</w:t>
            </w:r>
            <w:r w:rsidR="007F56CD" w:rsidRPr="002430CD">
              <w:rPr>
                <w:rFonts w:eastAsia="標楷體" w:hint="eastAsia"/>
                <w:sz w:val="20"/>
              </w:rPr>
              <w:t>59</w:t>
            </w:r>
            <w:r w:rsidR="007F56CD" w:rsidRPr="002430CD">
              <w:rPr>
                <w:rFonts w:eastAsia="標楷體" w:hint="eastAsia"/>
                <w:sz w:val="20"/>
              </w:rPr>
              <w:t>條規定應公告事項</w:t>
            </w:r>
            <w:proofErr w:type="gramStart"/>
            <w:r w:rsidR="007F56CD" w:rsidRPr="002430CD">
              <w:rPr>
                <w:rFonts w:eastAsia="標楷體" w:hint="eastAsia"/>
                <w:sz w:val="20"/>
              </w:rPr>
              <w:t>）</w:t>
            </w:r>
            <w:proofErr w:type="gramEnd"/>
            <w:r w:rsidR="007F56CD" w:rsidRPr="002430CD">
              <w:rPr>
                <w:rFonts w:eastAsia="標楷體" w:hint="eastAsia"/>
                <w:sz w:val="20"/>
              </w:rPr>
              <w:t>。</w:t>
            </w:r>
          </w:p>
        </w:tc>
        <w:tc>
          <w:tcPr>
            <w:tcW w:w="4008" w:type="dxa"/>
            <w:tcBorders>
              <w:bottom w:val="single" w:sz="4" w:space="0" w:color="auto"/>
            </w:tcBorders>
            <w:shd w:val="clear" w:color="auto" w:fill="FFFFFF"/>
          </w:tcPr>
          <w:p w14:paraId="2A3DC3BB" w14:textId="77777777" w:rsidR="007F56CD" w:rsidRPr="002430CD" w:rsidRDefault="007F56CD" w:rsidP="00B01169">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7F56CD" w:rsidRPr="002430CD" w14:paraId="13FEE75D" w14:textId="77777777" w:rsidTr="00E93404">
        <w:trPr>
          <w:cantSplit/>
        </w:trPr>
        <w:tc>
          <w:tcPr>
            <w:tcW w:w="476" w:type="dxa"/>
            <w:vMerge/>
            <w:shd w:val="clear" w:color="auto" w:fill="FFFFFF"/>
            <w:vAlign w:val="center"/>
          </w:tcPr>
          <w:p w14:paraId="49A99061" w14:textId="77777777" w:rsidR="007F56CD" w:rsidRPr="002430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0914AFA2" w14:textId="77777777" w:rsidR="007F56CD" w:rsidRPr="002430CD"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9A29DE2" w14:textId="488526A2" w:rsidR="007F56CD" w:rsidRPr="002430CD" w:rsidRDefault="009B0DF9">
            <w:pPr>
              <w:kinsoku w:val="0"/>
              <w:overflowPunct w:val="0"/>
              <w:spacing w:line="260" w:lineRule="exact"/>
              <w:jc w:val="center"/>
              <w:rPr>
                <w:rFonts w:eastAsia="標楷體"/>
                <w:sz w:val="20"/>
              </w:rPr>
            </w:pPr>
            <w:r>
              <w:rPr>
                <w:rFonts w:eastAsia="標楷體"/>
                <w:sz w:val="20"/>
              </w:rPr>
              <w:t>5</w:t>
            </w:r>
          </w:p>
        </w:tc>
        <w:tc>
          <w:tcPr>
            <w:tcW w:w="4100" w:type="dxa"/>
            <w:tcBorders>
              <w:bottom w:val="single" w:sz="4" w:space="0" w:color="auto"/>
            </w:tcBorders>
            <w:shd w:val="clear" w:color="auto" w:fill="FFFFFF"/>
          </w:tcPr>
          <w:p w14:paraId="6E8FE49B" w14:textId="77777777" w:rsidR="006D3CED" w:rsidRDefault="007F56CD" w:rsidP="006D3CED">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4D186D">
              <w:rPr>
                <w:rFonts w:ascii="Times New Roman" w:eastAsia="標楷體" w:hAnsi="Times New Roman" w:hint="eastAsia"/>
                <w:sz w:val="20"/>
                <w:szCs w:val="24"/>
              </w:rPr>
              <w:t>。</w:t>
            </w:r>
          </w:p>
          <w:p w14:paraId="2141F1BE" w14:textId="77777777" w:rsidR="006D3CED" w:rsidRPr="002430CD" w:rsidRDefault="006D3CED" w:rsidP="006D3CED">
            <w:pPr>
              <w:pStyle w:val="a3"/>
              <w:spacing w:line="260" w:lineRule="exact"/>
              <w:jc w:val="both"/>
              <w:rPr>
                <w:rFonts w:ascii="Times New Roman" w:eastAsia="標楷體" w:hAnsi="Times New Roman"/>
                <w:sz w:val="20"/>
                <w:szCs w:val="24"/>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9E3BAFF" w14:textId="77777777" w:rsidR="007F56CD" w:rsidRPr="002430CD" w:rsidRDefault="007F56CD" w:rsidP="00B2153A">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4D186D">
              <w:rPr>
                <w:rFonts w:eastAsia="標楷體" w:hint="eastAsia"/>
                <w:sz w:val="20"/>
              </w:rPr>
              <w:t>。</w:t>
            </w:r>
          </w:p>
          <w:p w14:paraId="3089B296" w14:textId="77777777" w:rsidR="007F56CD" w:rsidRPr="002430CD" w:rsidRDefault="007F56CD" w:rsidP="00B01169">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2D94F857" w14:textId="77777777" w:rsidR="007F56CD" w:rsidRPr="002430CD" w:rsidRDefault="007F56CD" w:rsidP="00B2153A">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4707DEE6" w14:textId="77777777" w:rsidR="007F56CD" w:rsidRPr="002430CD" w:rsidRDefault="007F56CD" w:rsidP="00220273">
            <w:pPr>
              <w:kinsoku w:val="0"/>
              <w:overflowPunct w:val="0"/>
              <w:spacing w:line="260" w:lineRule="exact"/>
              <w:ind w:left="-28"/>
              <w:jc w:val="both"/>
              <w:rPr>
                <w:rFonts w:eastAsia="標楷體"/>
                <w:sz w:val="20"/>
              </w:rPr>
            </w:pPr>
          </w:p>
        </w:tc>
      </w:tr>
      <w:tr w:rsidR="009646D1" w:rsidRPr="002430CD" w14:paraId="04DB2B42" w14:textId="77777777" w:rsidTr="00E93404">
        <w:trPr>
          <w:cantSplit/>
        </w:trPr>
        <w:tc>
          <w:tcPr>
            <w:tcW w:w="476" w:type="dxa"/>
            <w:vMerge w:val="restart"/>
            <w:shd w:val="clear" w:color="auto" w:fill="FFFFFF"/>
            <w:vAlign w:val="center"/>
          </w:tcPr>
          <w:p w14:paraId="34FE8B0A"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36" w:type="dxa"/>
            <w:vMerge w:val="restart"/>
            <w:shd w:val="clear" w:color="auto" w:fill="FFFFFF"/>
            <w:vAlign w:val="center"/>
          </w:tcPr>
          <w:p w14:paraId="2428D793"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4DE2ED2E" w14:textId="77777777" w:rsidR="009646D1" w:rsidRPr="002430CD" w:rsidRDefault="009646D1"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15B1E231"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43F3B87" w14:textId="77777777" w:rsidR="009646D1" w:rsidRPr="002430CD" w:rsidRDefault="009646D1" w:rsidP="00B01169">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68DBA00E" w14:textId="77777777" w:rsidR="009646D1" w:rsidRPr="002430CD" w:rsidRDefault="009646D1"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C981625" w14:textId="77777777" w:rsidR="009646D1" w:rsidRPr="002430CD" w:rsidRDefault="009646D1" w:rsidP="00CE10FF">
            <w:pPr>
              <w:numPr>
                <w:ilvl w:val="0"/>
                <w:numId w:val="1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1967A36" w14:textId="77777777" w:rsidR="009646D1" w:rsidRPr="002430CD" w:rsidRDefault="009646D1" w:rsidP="00CE10FF">
            <w:pPr>
              <w:numPr>
                <w:ilvl w:val="0"/>
                <w:numId w:val="1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4ECC9349" w14:textId="77777777" w:rsidTr="00386D6C">
        <w:trPr>
          <w:cantSplit/>
        </w:trPr>
        <w:tc>
          <w:tcPr>
            <w:tcW w:w="476" w:type="dxa"/>
            <w:vMerge/>
            <w:shd w:val="clear" w:color="auto" w:fill="FFFFFF"/>
            <w:vAlign w:val="center"/>
          </w:tcPr>
          <w:p w14:paraId="67173AF2" w14:textId="77777777" w:rsidR="009646D1" w:rsidRPr="002430CD" w:rsidRDefault="009646D1" w:rsidP="003C7473">
            <w:pPr>
              <w:kinsoku w:val="0"/>
              <w:overflowPunct w:val="0"/>
              <w:spacing w:line="260" w:lineRule="exact"/>
              <w:jc w:val="center"/>
              <w:rPr>
                <w:rFonts w:eastAsia="標楷體"/>
                <w:sz w:val="20"/>
              </w:rPr>
            </w:pPr>
          </w:p>
        </w:tc>
        <w:tc>
          <w:tcPr>
            <w:tcW w:w="436" w:type="dxa"/>
            <w:vMerge/>
            <w:shd w:val="clear" w:color="auto" w:fill="FFFFFF"/>
            <w:vAlign w:val="center"/>
          </w:tcPr>
          <w:p w14:paraId="013D558E" w14:textId="77777777" w:rsidR="009646D1" w:rsidRPr="002430CD" w:rsidRDefault="009646D1"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07D193" w14:textId="77777777" w:rsidR="009646D1" w:rsidRPr="002430CD" w:rsidRDefault="009646D1"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BFFB598" w14:textId="77777777" w:rsidR="009646D1" w:rsidRDefault="009646D1" w:rsidP="00B01169">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BE64840" w14:textId="77777777" w:rsidR="009646D1" w:rsidRPr="002430CD" w:rsidRDefault="009646D1" w:rsidP="00352F8B">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1C6E67AD" w14:textId="77777777" w:rsidR="009646D1" w:rsidRPr="002430CD" w:rsidRDefault="009646D1" w:rsidP="004E346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528C1E51" w14:textId="77777777" w:rsidR="009646D1"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5</w:t>
            </w:r>
            <w:r>
              <w:rPr>
                <w:rFonts w:eastAsia="標楷體" w:hint="eastAsia"/>
                <w:sz w:val="20"/>
              </w:rPr>
              <w:t>款</w:t>
            </w:r>
            <w:r w:rsidRPr="002430CD">
              <w:rPr>
                <w:rFonts w:eastAsia="標楷體" w:hint="eastAsia"/>
                <w:sz w:val="20"/>
              </w:rPr>
              <w:t>。</w:t>
            </w:r>
          </w:p>
          <w:p w14:paraId="6473F00A" w14:textId="77777777" w:rsidR="009646D1" w:rsidRPr="002430CD"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7FDC17BB" w14:textId="77777777" w:rsidTr="009646D1">
        <w:trPr>
          <w:cantSplit/>
        </w:trPr>
        <w:tc>
          <w:tcPr>
            <w:tcW w:w="476" w:type="dxa"/>
            <w:vMerge/>
            <w:shd w:val="clear" w:color="auto" w:fill="FFFFFF"/>
            <w:vAlign w:val="center"/>
          </w:tcPr>
          <w:p w14:paraId="6B93D63D"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218ECE22" w14:textId="77777777" w:rsidR="009646D1" w:rsidRPr="002430CD" w:rsidRDefault="009646D1" w:rsidP="000F64E9">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E86BE72" w14:textId="4F1DC568"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245224A" w14:textId="442B050B" w:rsidR="009646D1" w:rsidRDefault="009646D1" w:rsidP="000F64E9">
            <w:pPr>
              <w:kinsoku w:val="0"/>
              <w:overflowPunct w:val="0"/>
              <w:spacing w:line="260" w:lineRule="exact"/>
              <w:jc w:val="both"/>
              <w:rPr>
                <w:rFonts w:eastAsia="標楷體"/>
                <w:sz w:val="20"/>
              </w:rPr>
            </w:pPr>
            <w:r w:rsidRPr="00685BC5">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01412290" w14:textId="416D3DCE"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AD7B233" w14:textId="16E8D444"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0B9BCB02" w14:textId="77777777" w:rsidTr="00E93404">
        <w:trPr>
          <w:cantSplit/>
        </w:trPr>
        <w:tc>
          <w:tcPr>
            <w:tcW w:w="476" w:type="dxa"/>
            <w:vMerge/>
            <w:tcBorders>
              <w:bottom w:val="single" w:sz="4" w:space="0" w:color="auto"/>
            </w:tcBorders>
            <w:shd w:val="clear" w:color="auto" w:fill="FFFFFF"/>
            <w:vAlign w:val="center"/>
          </w:tcPr>
          <w:p w14:paraId="29A8C8BC" w14:textId="77777777" w:rsidR="009646D1" w:rsidRPr="002430CD"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4B29AF42" w14:textId="77777777" w:rsidR="009646D1" w:rsidRPr="002430CD"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9356473" w14:textId="32D26766"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05B51B7" w14:textId="4CD5740B" w:rsidR="009646D1" w:rsidRPr="00685BC5"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3D1A87B"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C476C">
              <w:rPr>
                <w:rFonts w:eastAsia="標楷體" w:hint="eastAsia"/>
                <w:sz w:val="20"/>
              </w:rPr>
              <w:t>子公司</w:t>
            </w:r>
            <w:r w:rsidRPr="008C476C">
              <w:rPr>
                <w:rFonts w:eastAsia="標楷體" w:hint="eastAsia"/>
              </w:rPr>
              <w:t>海外</w:t>
            </w:r>
            <w:r w:rsidRPr="008C476C">
              <w:rPr>
                <w:rFonts w:eastAsia="標楷體" w:hint="eastAsia"/>
                <w:sz w:val="20"/>
              </w:rPr>
              <w:t>市場公告事項申報作業</w:t>
            </w:r>
            <w:r>
              <w:rPr>
                <w:rFonts w:eastAsia="標楷體" w:hint="eastAsia"/>
                <w:sz w:val="20"/>
              </w:rPr>
              <w:t>)</w:t>
            </w:r>
            <w:r w:rsidRPr="008C476C">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A5AAD53" w14:textId="0D395266"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43B82CCF" w14:textId="6B1AD31E"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351A70" w:rsidRPr="002430CD" w14:paraId="7A45E909" w14:textId="77777777" w:rsidTr="00E93404">
        <w:trPr>
          <w:cantSplit/>
        </w:trPr>
        <w:tc>
          <w:tcPr>
            <w:tcW w:w="476" w:type="dxa"/>
            <w:vMerge w:val="restart"/>
            <w:shd w:val="clear" w:color="auto" w:fill="FFFFFF"/>
            <w:vAlign w:val="center"/>
          </w:tcPr>
          <w:p w14:paraId="193B47B1"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lastRenderedPageBreak/>
              <w:t>1</w:t>
            </w:r>
          </w:p>
        </w:tc>
        <w:tc>
          <w:tcPr>
            <w:tcW w:w="436" w:type="dxa"/>
            <w:vMerge w:val="restart"/>
            <w:shd w:val="clear" w:color="auto" w:fill="FFFFFF"/>
            <w:vAlign w:val="center"/>
          </w:tcPr>
          <w:p w14:paraId="123A018F"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565A7D86" w14:textId="77777777" w:rsidR="00351A70" w:rsidRPr="002430CD" w:rsidRDefault="00351A7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88E6ED2" w14:textId="77777777" w:rsidR="00351A70" w:rsidRPr="002430CD"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已公開上一年度完整式財務預測者，應於年度終了後一個月內申報自結損益達成情形。</w:t>
            </w:r>
          </w:p>
        </w:tc>
        <w:tc>
          <w:tcPr>
            <w:tcW w:w="5512" w:type="dxa"/>
            <w:shd w:val="clear" w:color="auto" w:fill="FFFFFF"/>
          </w:tcPr>
          <w:p w14:paraId="3B3E52C5" w14:textId="77777777" w:rsidR="00351A70" w:rsidRPr="002430CD" w:rsidRDefault="00351A70" w:rsidP="00D8038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財務預測申報作業</w:t>
            </w:r>
            <w:r w:rsidRPr="002430CD">
              <w:rPr>
                <w:rFonts w:ascii="Times New Roman" w:eastAsia="標楷體" w:hAnsi="Times New Roman" w:hint="eastAsia"/>
                <w:sz w:val="20"/>
              </w:rPr>
              <w:t>/</w:t>
            </w:r>
            <w:r w:rsidRPr="00D80388">
              <w:rPr>
                <w:rFonts w:ascii="Times New Roman" w:eastAsia="標楷體" w:hAnsi="Times New Roman" w:hint="eastAsia"/>
                <w:sz w:val="20"/>
              </w:rPr>
              <w:t>IFRSs</w:t>
            </w:r>
            <w:r w:rsidRPr="00D80388">
              <w:rPr>
                <w:rFonts w:ascii="Times New Roman" w:eastAsia="標楷體" w:hAnsi="Times New Roman" w:hint="eastAsia"/>
                <w:sz w:val="20"/>
              </w:rPr>
              <w:t>財務預測申報作業</w:t>
            </w:r>
            <w:r w:rsidRPr="002430CD">
              <w:rPr>
                <w:rFonts w:ascii="Times New Roman" w:eastAsia="標楷體" w:hAnsi="Times New Roman" w:hint="eastAsia"/>
                <w:sz w:val="20"/>
              </w:rPr>
              <w:t>、年度自結損益補充說明申報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0FA194B" w14:textId="77777777" w:rsidR="00351A70" w:rsidRPr="002430CD" w:rsidRDefault="00351A70" w:rsidP="00B01169">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24</w:t>
            </w:r>
            <w:r>
              <w:rPr>
                <w:rFonts w:eastAsia="標楷體" w:hint="eastAsia"/>
                <w:sz w:val="20"/>
              </w:rPr>
              <w:t>、</w:t>
            </w:r>
            <w:r>
              <w:rPr>
                <w:rFonts w:eastAsia="標楷體" w:hint="eastAsia"/>
                <w:sz w:val="20"/>
              </w:rPr>
              <w:t>25</w:t>
            </w:r>
            <w:r>
              <w:rPr>
                <w:rFonts w:eastAsia="標楷體" w:hint="eastAsia"/>
                <w:sz w:val="20"/>
              </w:rPr>
              <w:t>條</w:t>
            </w:r>
            <w:r w:rsidRPr="002430CD">
              <w:rPr>
                <w:rFonts w:eastAsia="標楷體" w:hint="eastAsia"/>
                <w:sz w:val="20"/>
              </w:rPr>
              <w:t>。</w:t>
            </w:r>
          </w:p>
          <w:p w14:paraId="75A94841" w14:textId="77777777" w:rsidR="00351A70" w:rsidRPr="002430CD" w:rsidRDefault="00351A70" w:rsidP="007443E2">
            <w:pPr>
              <w:spacing w:line="260" w:lineRule="exact"/>
              <w:ind w:left="11" w:hanging="11"/>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4</w:t>
            </w:r>
            <w:r>
              <w:rPr>
                <w:rFonts w:eastAsia="標楷體" w:hint="eastAsia"/>
                <w:sz w:val="20"/>
              </w:rPr>
              <w:t>款</w:t>
            </w:r>
            <w:r w:rsidRPr="002430CD">
              <w:rPr>
                <w:rFonts w:eastAsia="標楷體" w:hint="eastAsia"/>
                <w:sz w:val="20"/>
              </w:rPr>
              <w:t>。</w:t>
            </w:r>
          </w:p>
        </w:tc>
      </w:tr>
      <w:tr w:rsidR="00351A70" w:rsidRPr="002430CD" w14:paraId="5279F197" w14:textId="77777777" w:rsidTr="00E93404">
        <w:trPr>
          <w:cantSplit/>
        </w:trPr>
        <w:tc>
          <w:tcPr>
            <w:tcW w:w="476" w:type="dxa"/>
            <w:vMerge/>
            <w:shd w:val="clear" w:color="auto" w:fill="FFFFFF"/>
          </w:tcPr>
          <w:p w14:paraId="6709EF2F"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0329D417"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6BA2D0D"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F5F3C7E" w14:textId="77777777" w:rsidR="00351A70"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p>
          <w:p w14:paraId="63A08669" w14:textId="77777777" w:rsidR="00351A70" w:rsidRDefault="00351A70" w:rsidP="00B01169">
            <w:pPr>
              <w:pStyle w:val="a3"/>
              <w:spacing w:line="260" w:lineRule="exact"/>
              <w:jc w:val="both"/>
              <w:rPr>
                <w:rFonts w:ascii="Times New Roman" w:eastAsia="標楷體" w:hAnsi="Times New Roman"/>
                <w:sz w:val="20"/>
              </w:rPr>
            </w:pPr>
          </w:p>
          <w:p w14:paraId="205165C7" w14:textId="77777777" w:rsidR="00351A70" w:rsidRDefault="00351A70" w:rsidP="00B01169">
            <w:pPr>
              <w:pStyle w:val="a3"/>
              <w:spacing w:line="260" w:lineRule="exact"/>
              <w:jc w:val="both"/>
              <w:rPr>
                <w:rFonts w:ascii="Times New Roman" w:eastAsia="標楷體" w:hAnsi="Times New Roman"/>
                <w:sz w:val="20"/>
              </w:rPr>
            </w:pPr>
          </w:p>
          <w:p w14:paraId="6DBA51E4" w14:textId="77777777" w:rsidR="00351A70" w:rsidRPr="002430CD" w:rsidRDefault="00351A70" w:rsidP="00B01169">
            <w:pPr>
              <w:pStyle w:val="a3"/>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及職務代理人進修情形</w:t>
            </w:r>
            <w:r w:rsidRPr="002430CD">
              <w:rPr>
                <w:rFonts w:ascii="Times New Roman" w:eastAsia="標楷體" w:hAnsi="Times New Roman" w:hint="eastAsia"/>
                <w:sz w:val="20"/>
              </w:rPr>
              <w:t>。</w:t>
            </w:r>
          </w:p>
        </w:tc>
        <w:tc>
          <w:tcPr>
            <w:tcW w:w="5512" w:type="dxa"/>
            <w:tcBorders>
              <w:bottom w:val="single" w:sz="4" w:space="0" w:color="auto"/>
            </w:tcBorders>
            <w:shd w:val="clear" w:color="auto" w:fill="FFFFFF"/>
          </w:tcPr>
          <w:p w14:paraId="1FE4866D" w14:textId="77777777" w:rsidR="00351A70" w:rsidRDefault="00351A7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w:t>
            </w:r>
            <w:r w:rsidRPr="002430CD">
              <w:rPr>
                <w:rFonts w:ascii="Times New Roman" w:eastAsia="標楷體" w:hAnsi="Times New Roman" w:hint="eastAsia"/>
                <w:sz w:val="20"/>
              </w:rPr>
              <w:t>資料</w:t>
            </w:r>
            <w:r>
              <w:rPr>
                <w:rFonts w:ascii="Times New Roman" w:eastAsia="標楷體" w:hAnsi="Times New Roman" w:hint="eastAsia"/>
                <w:sz w:val="20"/>
              </w:rPr>
              <w:t>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D05BAF9" w14:textId="77777777" w:rsidR="00351A70" w:rsidRDefault="00351A70" w:rsidP="00B01169">
            <w:pPr>
              <w:pStyle w:val="a3"/>
              <w:spacing w:line="260" w:lineRule="exact"/>
              <w:jc w:val="both"/>
              <w:rPr>
                <w:rFonts w:ascii="Times New Roman" w:eastAsia="標楷體" w:hAnsi="Times New Roman"/>
                <w:sz w:val="20"/>
              </w:rPr>
            </w:pPr>
          </w:p>
          <w:p w14:paraId="7FE29ED8" w14:textId="77777777" w:rsidR="00351A70" w:rsidRPr="002430CD" w:rsidRDefault="00351A70" w:rsidP="00EC09B5">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內部稽核人員</w:t>
            </w:r>
            <w:r>
              <w:rPr>
                <w:rFonts w:ascii="Times New Roman" w:eastAsia="標楷體" w:hAnsi="Times New Roman" w:hint="eastAsia"/>
                <w:sz w:val="20"/>
              </w:rPr>
              <w:t>及職務代理人進修時數申報作業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33F4D41B" w14:textId="77777777" w:rsidR="00351A70" w:rsidRPr="002430CD" w:rsidRDefault="00351A70" w:rsidP="00B01169">
            <w:pPr>
              <w:spacing w:line="260" w:lineRule="exact"/>
              <w:jc w:val="both"/>
              <w:rPr>
                <w:rFonts w:eastAsia="標楷體"/>
                <w:sz w:val="20"/>
              </w:rPr>
            </w:pPr>
            <w:r w:rsidRPr="002430CD">
              <w:rPr>
                <w:rFonts w:eastAsia="標楷體" w:hint="eastAsia"/>
                <w:sz w:val="20"/>
              </w:rPr>
              <w:t>公開發行公司建立內部控制制度處理準則第</w:t>
            </w:r>
            <w:r>
              <w:rPr>
                <w:rFonts w:eastAsia="標楷體" w:hint="eastAsia"/>
                <w:sz w:val="20"/>
              </w:rPr>
              <w:t>11</w:t>
            </w:r>
            <w:r>
              <w:rPr>
                <w:rFonts w:eastAsia="標楷體" w:hint="eastAsia"/>
                <w:sz w:val="20"/>
              </w:rPr>
              <w:t>條及</w:t>
            </w:r>
            <w:r w:rsidRPr="002430CD">
              <w:rPr>
                <w:rFonts w:eastAsia="標楷體" w:hint="eastAsia"/>
                <w:sz w:val="20"/>
              </w:rPr>
              <w:t>18</w:t>
            </w:r>
            <w:r w:rsidRPr="002430CD">
              <w:rPr>
                <w:rFonts w:eastAsia="標楷體" w:hint="eastAsia"/>
                <w:sz w:val="20"/>
              </w:rPr>
              <w:t>條。</w:t>
            </w:r>
          </w:p>
        </w:tc>
      </w:tr>
      <w:tr w:rsidR="00351A70" w:rsidRPr="002430CD" w14:paraId="3A882BDF" w14:textId="77777777" w:rsidTr="00E93404">
        <w:trPr>
          <w:cantSplit/>
        </w:trPr>
        <w:tc>
          <w:tcPr>
            <w:tcW w:w="476" w:type="dxa"/>
            <w:vMerge/>
            <w:shd w:val="clear" w:color="auto" w:fill="FFFFFF"/>
          </w:tcPr>
          <w:p w14:paraId="2B36094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530E669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A83B155"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59370655" w14:textId="77777777" w:rsidR="00351A70" w:rsidRPr="002430CD" w:rsidRDefault="00351A70" w:rsidP="000D3C4A">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經理人配發員工</w:t>
            </w:r>
            <w:r>
              <w:rPr>
                <w:rFonts w:ascii="Times New Roman" w:eastAsia="標楷體" w:hAnsi="Times New Roman" w:hint="eastAsia"/>
                <w:sz w:val="20"/>
              </w:rPr>
              <w:t>酬勞</w:t>
            </w:r>
            <w:r w:rsidRPr="002430CD">
              <w:rPr>
                <w:rFonts w:ascii="Times New Roman" w:eastAsia="標楷體" w:hAnsi="Times New Roman" w:hint="eastAsia"/>
                <w:sz w:val="20"/>
              </w:rPr>
              <w:t>情形。</w:t>
            </w:r>
          </w:p>
        </w:tc>
        <w:tc>
          <w:tcPr>
            <w:tcW w:w="5512" w:type="dxa"/>
            <w:tcBorders>
              <w:bottom w:val="single" w:sz="4" w:space="0" w:color="auto"/>
            </w:tcBorders>
            <w:shd w:val="clear" w:color="auto" w:fill="FFFFFF"/>
          </w:tcPr>
          <w:p w14:paraId="2EFADFC5" w14:textId="77777777" w:rsidR="00351A70" w:rsidRPr="002430CD" w:rsidRDefault="00351A70" w:rsidP="00497B1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w:t>
            </w:r>
            <w:r w:rsidRPr="00497B1D">
              <w:rPr>
                <w:rFonts w:eastAsia="標楷體" w:hint="eastAsia"/>
                <w:sz w:val="20"/>
              </w:rPr>
              <w:t>暨員工酬勞</w:t>
            </w:r>
            <w:r w:rsidRPr="002430CD">
              <w:rPr>
                <w:rFonts w:eastAsia="標楷體" w:hint="eastAsia"/>
                <w:sz w:val="20"/>
              </w:rPr>
              <w:t>分派情形申報作業</w:t>
            </w:r>
            <w:r>
              <w:rPr>
                <w:rFonts w:eastAsia="標楷體" w:hint="eastAsia"/>
                <w:sz w:val="20"/>
              </w:rPr>
              <w:t>/</w:t>
            </w:r>
            <w:r>
              <w:rPr>
                <w:rFonts w:eastAsia="標楷體" w:hint="eastAsia"/>
                <w:sz w:val="20"/>
              </w:rPr>
              <w:t>分派</w:t>
            </w:r>
            <w:r w:rsidRPr="002430CD">
              <w:rPr>
                <w:rFonts w:eastAsia="標楷體" w:hint="eastAsia"/>
                <w:sz w:val="20"/>
              </w:rPr>
              <w:t>員工</w:t>
            </w:r>
            <w:r>
              <w:rPr>
                <w:rFonts w:eastAsia="標楷體" w:hint="eastAsia"/>
                <w:sz w:val="20"/>
              </w:rPr>
              <w:t>酬勞</w:t>
            </w:r>
            <w:r w:rsidRPr="002430CD">
              <w:rPr>
                <w:rFonts w:eastAsia="標楷體" w:hint="eastAsia"/>
                <w:sz w:val="20"/>
              </w:rPr>
              <w:t>之經理人姓名及</w:t>
            </w:r>
            <w:r>
              <w:rPr>
                <w:rFonts w:eastAsia="標楷體" w:hint="eastAsia"/>
                <w:sz w:val="20"/>
              </w:rPr>
              <w:t>分派</w:t>
            </w:r>
            <w:r w:rsidRPr="002430CD">
              <w:rPr>
                <w:rFonts w:eastAsia="標楷體" w:hint="eastAsia"/>
                <w:sz w:val="20"/>
              </w:rPr>
              <w:t>情形申報作業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696749D4" w14:textId="77777777" w:rsidR="00351A70" w:rsidRPr="002430CD" w:rsidRDefault="00351A70" w:rsidP="003C6B5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21</w:t>
            </w:r>
            <w:r>
              <w:rPr>
                <w:rFonts w:eastAsia="標楷體" w:hint="eastAsia"/>
                <w:sz w:val="20"/>
              </w:rPr>
              <w:t>款</w:t>
            </w:r>
            <w:r w:rsidRPr="002430CD">
              <w:rPr>
                <w:rFonts w:eastAsia="標楷體" w:hint="eastAsia"/>
                <w:sz w:val="20"/>
              </w:rPr>
              <w:t>。</w:t>
            </w:r>
          </w:p>
        </w:tc>
      </w:tr>
      <w:tr w:rsidR="00351A70" w:rsidRPr="002430CD" w14:paraId="0D854A59" w14:textId="77777777" w:rsidTr="00E93404">
        <w:trPr>
          <w:cantSplit/>
        </w:trPr>
        <w:tc>
          <w:tcPr>
            <w:tcW w:w="476" w:type="dxa"/>
            <w:vMerge/>
            <w:shd w:val="clear" w:color="auto" w:fill="FFFFFF"/>
          </w:tcPr>
          <w:p w14:paraId="1507EC65"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6C04A51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93F8C94" w14:textId="77777777" w:rsidR="00351A70" w:rsidRPr="002430CD" w:rsidRDefault="00351A70" w:rsidP="003C7473">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600B60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會計主管前一年度進修情形。</w:t>
            </w:r>
          </w:p>
        </w:tc>
        <w:tc>
          <w:tcPr>
            <w:tcW w:w="5512" w:type="dxa"/>
            <w:tcBorders>
              <w:bottom w:val="single" w:sz="4" w:space="0" w:color="auto"/>
            </w:tcBorders>
            <w:shd w:val="clear" w:color="auto" w:fill="FFFFFF"/>
          </w:tcPr>
          <w:p w14:paraId="4454D19C" w14:textId="77777777" w:rsidR="00351A70" w:rsidRPr="002430CD" w:rsidRDefault="00351A70" w:rsidP="00721D8F">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w:t>
            </w:r>
            <w:r w:rsidRPr="002430CD">
              <w:rPr>
                <w:rFonts w:ascii="Times New Roman" w:eastAsia="標楷體" w:hAnsi="Times New Roman" w:hint="eastAsia"/>
                <w:sz w:val="20"/>
              </w:rPr>
              <w:t>會計主管資格條件及專業進修申報作業</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w:t>
            </w:r>
          </w:p>
        </w:tc>
        <w:tc>
          <w:tcPr>
            <w:tcW w:w="4008" w:type="dxa"/>
            <w:tcBorders>
              <w:bottom w:val="single" w:sz="4" w:space="0" w:color="auto"/>
            </w:tcBorders>
            <w:shd w:val="clear" w:color="auto" w:fill="FFFFFF"/>
          </w:tcPr>
          <w:p w14:paraId="04FA330E" w14:textId="77777777" w:rsidR="00351A70" w:rsidRPr="002430CD" w:rsidRDefault="00351A70" w:rsidP="00F102C5">
            <w:pPr>
              <w:spacing w:line="260" w:lineRule="exact"/>
              <w:jc w:val="both"/>
              <w:rPr>
                <w:rFonts w:eastAsia="標楷體"/>
                <w:sz w:val="20"/>
              </w:rPr>
            </w:pPr>
            <w:r w:rsidRPr="002430CD">
              <w:rPr>
                <w:rFonts w:eastAsia="標楷體" w:hint="eastAsia"/>
                <w:sz w:val="20"/>
              </w:rPr>
              <w:t>金融監督管理委員會</w:t>
            </w:r>
            <w:r>
              <w:rPr>
                <w:rFonts w:eastAsia="標楷體" w:hint="eastAsia"/>
                <w:sz w:val="20"/>
              </w:rPr>
              <w:t>101.7.25</w:t>
            </w:r>
            <w:r w:rsidRPr="002430CD">
              <w:rPr>
                <w:rFonts w:eastAsia="標楷體" w:hint="eastAsia"/>
                <w:sz w:val="20"/>
              </w:rPr>
              <w:t>金</w:t>
            </w:r>
            <w:proofErr w:type="gramStart"/>
            <w:r w:rsidRPr="002430CD">
              <w:rPr>
                <w:rFonts w:eastAsia="標楷體" w:hint="eastAsia"/>
                <w:sz w:val="20"/>
              </w:rPr>
              <w:t>管證</w:t>
            </w:r>
            <w:r>
              <w:rPr>
                <w:rFonts w:eastAsia="標楷體" w:hint="eastAsia"/>
                <w:sz w:val="20"/>
              </w:rPr>
              <w:t>審</w:t>
            </w:r>
            <w:r w:rsidRPr="002430CD">
              <w:rPr>
                <w:rFonts w:eastAsia="標楷體" w:hint="eastAsia"/>
                <w:sz w:val="20"/>
              </w:rPr>
              <w:t>字</w:t>
            </w:r>
            <w:proofErr w:type="gramEnd"/>
            <w:r w:rsidRPr="002430CD">
              <w:rPr>
                <w:rFonts w:eastAsia="標楷體" w:hint="eastAsia"/>
                <w:sz w:val="20"/>
              </w:rPr>
              <w:t>第</w:t>
            </w:r>
            <w:r>
              <w:rPr>
                <w:rFonts w:eastAsia="標楷體" w:hint="eastAsia"/>
                <w:sz w:val="20"/>
              </w:rPr>
              <w:t>1010033226</w:t>
            </w:r>
            <w:r w:rsidRPr="002430CD">
              <w:rPr>
                <w:rFonts w:eastAsia="標楷體" w:hint="eastAsia"/>
                <w:sz w:val="20"/>
              </w:rPr>
              <w:t>號令發佈之「</w:t>
            </w:r>
            <w:r w:rsidRPr="002430CD">
              <w:rPr>
                <w:rFonts w:eastAsia="標楷體"/>
                <w:sz w:val="20"/>
              </w:rPr>
              <w:t>發行人證券商證券交易所會計主管資格條件及專業進修辦法</w:t>
            </w:r>
            <w:r w:rsidRPr="002430CD">
              <w:rPr>
                <w:rFonts w:eastAsia="標楷體" w:hint="eastAsia"/>
                <w:sz w:val="20"/>
              </w:rPr>
              <w:t>」第</w:t>
            </w:r>
            <w:r w:rsidRPr="002430CD">
              <w:rPr>
                <w:rFonts w:eastAsia="標楷體" w:hint="eastAsia"/>
                <w:sz w:val="20"/>
              </w:rPr>
              <w:t>9</w:t>
            </w:r>
            <w:r w:rsidRPr="002430CD">
              <w:rPr>
                <w:rFonts w:eastAsia="標楷體" w:hint="eastAsia"/>
                <w:sz w:val="20"/>
              </w:rPr>
              <w:t>條。</w:t>
            </w:r>
          </w:p>
        </w:tc>
      </w:tr>
      <w:tr w:rsidR="00351A70" w:rsidRPr="002430CD" w14:paraId="5F65C523" w14:textId="77777777" w:rsidTr="00AE5BEE">
        <w:trPr>
          <w:cantSplit/>
        </w:trPr>
        <w:tc>
          <w:tcPr>
            <w:tcW w:w="476" w:type="dxa"/>
            <w:vMerge/>
            <w:shd w:val="clear" w:color="auto" w:fill="FFFFFF"/>
            <w:vAlign w:val="center"/>
          </w:tcPr>
          <w:p w14:paraId="4D81FCE4"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0ECF9863"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D15D479" w14:textId="77777777" w:rsidR="00351A70" w:rsidRPr="002430CD" w:rsidDel="008F5A28" w:rsidRDefault="00351A70" w:rsidP="003C7473">
            <w:pPr>
              <w:kinsoku w:val="0"/>
              <w:overflowPunct w:val="0"/>
              <w:spacing w:line="260" w:lineRule="exact"/>
              <w:jc w:val="center"/>
              <w:rPr>
                <w:rFonts w:eastAsia="標楷體"/>
                <w:sz w:val="20"/>
              </w:rPr>
            </w:pPr>
            <w:r>
              <w:rPr>
                <w:rFonts w:eastAsia="標楷體" w:hint="eastAsia"/>
                <w:sz w:val="20"/>
              </w:rPr>
              <w:t>5</w:t>
            </w:r>
          </w:p>
        </w:tc>
        <w:tc>
          <w:tcPr>
            <w:tcW w:w="4100" w:type="dxa"/>
            <w:tcBorders>
              <w:bottom w:val="single" w:sz="4" w:space="0" w:color="auto"/>
            </w:tcBorders>
            <w:shd w:val="clear" w:color="auto" w:fill="FFFFFF"/>
          </w:tcPr>
          <w:p w14:paraId="5984FCDF" w14:textId="77777777" w:rsidR="00351A70" w:rsidRPr="002430CD" w:rsidRDefault="00351A70" w:rsidP="00C56580">
            <w:pPr>
              <w:pStyle w:val="a3"/>
              <w:spacing w:line="260" w:lineRule="exact"/>
              <w:jc w:val="both"/>
              <w:rPr>
                <w:rFonts w:eastAsia="標楷體"/>
                <w:sz w:val="20"/>
              </w:rPr>
            </w:pPr>
            <w:r w:rsidRPr="002430CD">
              <w:rPr>
                <w:rFonts w:eastAsia="標楷體" w:hint="eastAsia"/>
                <w:sz w:val="20"/>
              </w:rPr>
              <w:t>與關係人間重要交易資訊：</w:t>
            </w:r>
          </w:p>
          <w:p w14:paraId="5DE5EBD3" w14:textId="77777777" w:rsidR="00351A70" w:rsidRPr="002430CD" w:rsidRDefault="00351A70" w:rsidP="00FF3FDE">
            <w:pPr>
              <w:pStyle w:val="a3"/>
              <w:spacing w:line="260" w:lineRule="exact"/>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894DE4F" w14:textId="77777777" w:rsidR="00351A70" w:rsidRPr="002430CD" w:rsidRDefault="00351A70" w:rsidP="001A75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2162AD" w14:textId="77777777" w:rsidR="00351A70" w:rsidRPr="002430CD" w:rsidRDefault="00351A70" w:rsidP="00721D8F">
            <w:pPr>
              <w:pStyle w:val="a3"/>
              <w:spacing w:line="260" w:lineRule="exact"/>
              <w:rPr>
                <w:rFonts w:ascii="Times New Roman" w:eastAsia="標楷體" w:hAnsi="Times New Roman"/>
                <w:sz w:val="20"/>
              </w:rPr>
            </w:pPr>
          </w:p>
        </w:tc>
        <w:tc>
          <w:tcPr>
            <w:tcW w:w="4008" w:type="dxa"/>
            <w:tcBorders>
              <w:bottom w:val="single" w:sz="4" w:space="0" w:color="auto"/>
            </w:tcBorders>
            <w:shd w:val="clear" w:color="auto" w:fill="FFFFFF"/>
          </w:tcPr>
          <w:p w14:paraId="35D368DB" w14:textId="77777777" w:rsidR="00351A70" w:rsidRPr="002430CD" w:rsidRDefault="00351A70" w:rsidP="001A75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A6A6384" w14:textId="77777777" w:rsidR="00351A70" w:rsidRPr="002430CD" w:rsidRDefault="00351A70" w:rsidP="001A75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E787D25" w14:textId="77777777" w:rsidR="00351A70" w:rsidRPr="002430CD" w:rsidRDefault="00351A70" w:rsidP="00F102C5">
            <w:pPr>
              <w:spacing w:line="260" w:lineRule="exact"/>
              <w:jc w:val="both"/>
              <w:rPr>
                <w:rFonts w:eastAsia="標楷體"/>
                <w:sz w:val="20"/>
              </w:rPr>
            </w:pPr>
          </w:p>
        </w:tc>
      </w:tr>
      <w:tr w:rsidR="00351A70" w:rsidRPr="002430CD" w14:paraId="584FDBB4" w14:textId="77777777" w:rsidTr="00B430F1">
        <w:trPr>
          <w:cantSplit/>
        </w:trPr>
        <w:tc>
          <w:tcPr>
            <w:tcW w:w="476" w:type="dxa"/>
            <w:vMerge/>
            <w:shd w:val="clear" w:color="auto" w:fill="FFFFFF"/>
            <w:vAlign w:val="center"/>
          </w:tcPr>
          <w:p w14:paraId="27EDC5E0"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67CCE38F"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42E634" w14:textId="57BECC7F" w:rsidR="00351A70" w:rsidRDefault="00F21A76">
            <w:pPr>
              <w:kinsoku w:val="0"/>
              <w:overflowPunct w:val="0"/>
              <w:spacing w:line="260" w:lineRule="exact"/>
              <w:jc w:val="center"/>
              <w:rPr>
                <w:rFonts w:eastAsia="標楷體"/>
                <w:sz w:val="20"/>
              </w:rPr>
            </w:pPr>
            <w:r>
              <w:rPr>
                <w:rFonts w:eastAsia="標楷體" w:hint="eastAsia"/>
                <w:sz w:val="20"/>
              </w:rPr>
              <w:t>6</w:t>
            </w:r>
          </w:p>
        </w:tc>
        <w:tc>
          <w:tcPr>
            <w:tcW w:w="4100" w:type="dxa"/>
            <w:tcBorders>
              <w:bottom w:val="single" w:sz="4" w:space="0" w:color="auto"/>
            </w:tcBorders>
            <w:shd w:val="clear" w:color="auto" w:fill="FFFFFF"/>
          </w:tcPr>
          <w:p w14:paraId="33861908" w14:textId="77777777" w:rsidR="00351A70" w:rsidRPr="002430CD" w:rsidRDefault="00351A70" w:rsidP="00283527">
            <w:pPr>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3A7B0DF7" w14:textId="77777777" w:rsidR="00351A70" w:rsidRPr="002430CD" w:rsidRDefault="00351A70" w:rsidP="00050274">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1DD39034" w14:textId="77777777" w:rsidR="00351A70" w:rsidRPr="002430CD" w:rsidRDefault="00351A70" w:rsidP="001A75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351A70" w:rsidRPr="002430CD" w14:paraId="2711596E" w14:textId="77777777" w:rsidTr="00B430F1">
        <w:trPr>
          <w:cantSplit/>
        </w:trPr>
        <w:tc>
          <w:tcPr>
            <w:tcW w:w="476" w:type="dxa"/>
            <w:vMerge/>
            <w:shd w:val="clear" w:color="auto" w:fill="FFFFFF"/>
            <w:vAlign w:val="center"/>
          </w:tcPr>
          <w:p w14:paraId="0AAC66CE" w14:textId="77777777" w:rsidR="00351A70" w:rsidRPr="002430CD"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F09B38" w14:textId="77777777" w:rsidR="00351A70" w:rsidRPr="002430CD"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37F7788" w14:textId="4DB80757" w:rsidR="00351A70" w:rsidRDefault="00F21A76">
            <w:pPr>
              <w:kinsoku w:val="0"/>
              <w:overflowPunct w:val="0"/>
              <w:spacing w:line="260" w:lineRule="exact"/>
              <w:jc w:val="center"/>
              <w:rPr>
                <w:rFonts w:eastAsia="標楷體"/>
                <w:sz w:val="20"/>
              </w:rPr>
            </w:pPr>
            <w:r>
              <w:rPr>
                <w:rFonts w:eastAsia="標楷體" w:hint="eastAsia"/>
                <w:sz w:val="20"/>
              </w:rPr>
              <w:t>7</w:t>
            </w:r>
          </w:p>
        </w:tc>
        <w:tc>
          <w:tcPr>
            <w:tcW w:w="4100" w:type="dxa"/>
            <w:tcBorders>
              <w:bottom w:val="single" w:sz="4" w:space="0" w:color="auto"/>
            </w:tcBorders>
            <w:shd w:val="clear" w:color="auto" w:fill="FFFFFF"/>
          </w:tcPr>
          <w:p w14:paraId="3C195B1F" w14:textId="77777777" w:rsidR="00351A70" w:rsidRDefault="00351A70" w:rsidP="00283527">
            <w:pPr>
              <w:spacing w:line="260" w:lineRule="exact"/>
              <w:jc w:val="both"/>
              <w:rPr>
                <w:rFonts w:eastAsia="標楷體"/>
                <w:sz w:val="20"/>
              </w:rPr>
            </w:pPr>
            <w:r>
              <w:rPr>
                <w:rFonts w:eastAsia="標楷體" w:hint="eastAsia"/>
                <w:sz w:val="20"/>
              </w:rPr>
              <w:t>公司治理主管前一年度進修情形</w:t>
            </w:r>
            <w:r w:rsidR="004D186D" w:rsidRPr="002430CD">
              <w:rPr>
                <w:rFonts w:eastAsia="標楷體" w:hint="eastAsia"/>
                <w:sz w:val="20"/>
              </w:rPr>
              <w:t>。</w:t>
            </w:r>
          </w:p>
        </w:tc>
        <w:tc>
          <w:tcPr>
            <w:tcW w:w="5512" w:type="dxa"/>
            <w:tcBorders>
              <w:bottom w:val="single" w:sz="4" w:space="0" w:color="auto"/>
            </w:tcBorders>
            <w:shd w:val="clear" w:color="auto" w:fill="FFFFFF"/>
          </w:tcPr>
          <w:p w14:paraId="33C98F60" w14:textId="77777777" w:rsidR="00351A70" w:rsidRPr="002430CD" w:rsidRDefault="00351A70" w:rsidP="00351A70">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Pr>
                <w:rFonts w:eastAsia="標楷體" w:hint="eastAsia"/>
                <w:sz w:val="20"/>
              </w:rPr>
              <w:t>公司治理資訊之揭露辦理情形申報作業</w:t>
            </w:r>
            <w:r>
              <w:rPr>
                <w:rFonts w:eastAsia="標楷體" w:hint="eastAsia"/>
                <w:sz w:val="20"/>
              </w:rPr>
              <w:t>/</w:t>
            </w:r>
            <w:r>
              <w:rPr>
                <w:rFonts w:eastAsia="標楷體" w:hint="eastAsia"/>
                <w:sz w:val="20"/>
              </w:rPr>
              <w:t>公司治理主管進修執行情形申報作業</w:t>
            </w:r>
            <w:proofErr w:type="gramStart"/>
            <w:r w:rsidRPr="002430CD">
              <w:rPr>
                <w:rFonts w:eastAsia="標楷體" w:hint="eastAsia"/>
                <w:sz w:val="20"/>
              </w:rPr>
              <w:t>）</w:t>
            </w:r>
            <w:proofErr w:type="gramEnd"/>
            <w:r w:rsidRPr="002430CD">
              <w:rPr>
                <w:rFonts w:eastAsia="標楷體" w:hint="eastAsia"/>
                <w:sz w:val="20"/>
              </w:rPr>
              <w:t>。</w:t>
            </w:r>
          </w:p>
        </w:tc>
        <w:tc>
          <w:tcPr>
            <w:tcW w:w="4008" w:type="dxa"/>
            <w:tcBorders>
              <w:bottom w:val="single" w:sz="4" w:space="0" w:color="auto"/>
            </w:tcBorders>
            <w:shd w:val="clear" w:color="auto" w:fill="FFFFFF"/>
          </w:tcPr>
          <w:p w14:paraId="568E2AEB" w14:textId="77777777" w:rsidR="00351A70" w:rsidRPr="002430CD" w:rsidRDefault="00351A70" w:rsidP="00351A7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Pr>
                <w:rFonts w:eastAsia="標楷體"/>
                <w:sz w:val="20"/>
              </w:rPr>
              <w:t>2</w:t>
            </w:r>
            <w:r w:rsidRPr="00C25453">
              <w:rPr>
                <w:rFonts w:eastAsia="標楷體" w:hint="eastAsia"/>
                <w:sz w:val="20"/>
              </w:rPr>
              <w:t>項第</w:t>
            </w:r>
            <w:r>
              <w:rPr>
                <w:rFonts w:eastAsia="標楷體" w:hint="eastAsia"/>
                <w:sz w:val="20"/>
              </w:rPr>
              <w:t>31</w:t>
            </w:r>
            <w:r w:rsidRPr="00C25453">
              <w:rPr>
                <w:rFonts w:eastAsia="標楷體" w:hint="eastAsia"/>
                <w:sz w:val="20"/>
              </w:rPr>
              <w:t>款</w:t>
            </w:r>
            <w:r w:rsidR="004D186D" w:rsidRPr="002430CD">
              <w:rPr>
                <w:rFonts w:eastAsia="標楷體" w:hint="eastAsia"/>
                <w:sz w:val="20"/>
              </w:rPr>
              <w:t>。</w:t>
            </w:r>
          </w:p>
        </w:tc>
      </w:tr>
      <w:tr w:rsidR="004958F3" w:rsidRPr="002430CD" w14:paraId="2D1151A7" w14:textId="77777777" w:rsidTr="00E93404">
        <w:trPr>
          <w:cantSplit/>
        </w:trPr>
        <w:tc>
          <w:tcPr>
            <w:tcW w:w="476" w:type="dxa"/>
            <w:vMerge w:val="restart"/>
            <w:tcBorders>
              <w:top w:val="single" w:sz="4" w:space="0" w:color="auto"/>
            </w:tcBorders>
            <w:shd w:val="clear" w:color="auto" w:fill="FFFFFF"/>
            <w:vAlign w:val="center"/>
          </w:tcPr>
          <w:p w14:paraId="5FA0A58E" w14:textId="77777777" w:rsidR="004958F3" w:rsidRPr="00463AA5" w:rsidRDefault="004958F3" w:rsidP="003C7473">
            <w:pPr>
              <w:kinsoku w:val="0"/>
              <w:overflowPunct w:val="0"/>
              <w:spacing w:line="260" w:lineRule="exact"/>
              <w:jc w:val="center"/>
              <w:rPr>
                <w:rFonts w:eastAsia="標楷體"/>
                <w:sz w:val="20"/>
              </w:rPr>
            </w:pPr>
            <w:r w:rsidRPr="00463AA5">
              <w:rPr>
                <w:rFonts w:eastAsia="標楷體" w:hint="eastAsia"/>
                <w:sz w:val="20"/>
              </w:rPr>
              <w:lastRenderedPageBreak/>
              <w:t>2</w:t>
            </w:r>
          </w:p>
        </w:tc>
        <w:tc>
          <w:tcPr>
            <w:tcW w:w="436" w:type="dxa"/>
            <w:vMerge w:val="restart"/>
            <w:tcBorders>
              <w:top w:val="single" w:sz="4" w:space="0" w:color="auto"/>
            </w:tcBorders>
            <w:shd w:val="clear" w:color="auto" w:fill="FFFFFF"/>
            <w:vAlign w:val="center"/>
          </w:tcPr>
          <w:p w14:paraId="30FC1533"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5</w:t>
            </w:r>
          </w:p>
        </w:tc>
        <w:tc>
          <w:tcPr>
            <w:tcW w:w="476" w:type="dxa"/>
            <w:tcBorders>
              <w:top w:val="single" w:sz="4" w:space="0" w:color="auto"/>
            </w:tcBorders>
            <w:shd w:val="clear" w:color="auto" w:fill="FFFFFF"/>
            <w:vAlign w:val="center"/>
          </w:tcPr>
          <w:p w14:paraId="51C60C7C"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top w:val="single" w:sz="4" w:space="0" w:color="auto"/>
            </w:tcBorders>
            <w:shd w:val="clear" w:color="auto" w:fill="FFFFFF"/>
          </w:tcPr>
          <w:p w14:paraId="35D9CB69" w14:textId="77777777" w:rsidR="004958F3" w:rsidRPr="002430CD" w:rsidRDefault="004958F3" w:rsidP="006C0026">
            <w:pPr>
              <w:kinsoku w:val="0"/>
              <w:overflowPunct w:val="0"/>
              <w:spacing w:line="260" w:lineRule="exact"/>
              <w:jc w:val="both"/>
              <w:rPr>
                <w:rFonts w:eastAsia="標楷體"/>
                <w:sz w:val="20"/>
              </w:rPr>
            </w:pPr>
            <w:r w:rsidRPr="002430CD">
              <w:rPr>
                <w:rFonts w:eastAsia="標楷體" w:hint="eastAsia"/>
                <w:sz w:val="20"/>
              </w:rPr>
              <w:t>每月五日前申報所發行之</w:t>
            </w:r>
            <w:r w:rsidR="00734E36">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sidR="00734E36">
              <w:rPr>
                <w:rFonts w:eastAsia="標楷體" w:hint="eastAsia"/>
                <w:sz w:val="20"/>
              </w:rPr>
              <w:t>及辦理上市</w:t>
            </w:r>
            <w:r w:rsidR="00734E36" w:rsidRPr="00C25453">
              <w:rPr>
                <w:rFonts w:eastAsia="標楷體" w:hint="eastAsia"/>
                <w:sz w:val="20"/>
              </w:rPr>
              <w:t>普通股股數維護</w:t>
            </w:r>
            <w:r w:rsidRPr="002430CD">
              <w:rPr>
                <w:rFonts w:eastAsia="標楷體" w:hint="eastAsia"/>
                <w:sz w:val="20"/>
              </w:rPr>
              <w:t>。</w:t>
            </w:r>
          </w:p>
        </w:tc>
        <w:tc>
          <w:tcPr>
            <w:tcW w:w="5512" w:type="dxa"/>
            <w:tcBorders>
              <w:top w:val="single" w:sz="4" w:space="0" w:color="auto"/>
            </w:tcBorders>
            <w:shd w:val="clear" w:color="auto" w:fill="FFFFFF"/>
          </w:tcPr>
          <w:p w14:paraId="7F5D573A" w14:textId="77777777" w:rsidR="004958F3" w:rsidRDefault="00734E36" w:rsidP="00007CBE">
            <w:pPr>
              <w:kinsoku w:val="0"/>
              <w:overflowPunct w:val="0"/>
              <w:spacing w:line="260" w:lineRule="exact"/>
              <w:ind w:left="161" w:hanging="161"/>
              <w:jc w:val="both"/>
              <w:rPr>
                <w:rFonts w:eastAsia="標楷體"/>
                <w:sz w:val="20"/>
              </w:rPr>
            </w:pPr>
            <w:r>
              <w:rPr>
                <w:rFonts w:eastAsia="標楷體" w:hint="eastAsia"/>
                <w:sz w:val="20"/>
              </w:rPr>
              <w:t>1.</w:t>
            </w:r>
            <w:r w:rsidR="004958F3" w:rsidRPr="002430CD">
              <w:rPr>
                <w:rFonts w:eastAsia="標楷體" w:hint="eastAsia"/>
                <w:sz w:val="20"/>
              </w:rPr>
              <w:t>輸入「公開資訊觀測站」</w:t>
            </w:r>
            <w:r w:rsidR="004958F3" w:rsidRPr="002430CD">
              <w:rPr>
                <w:rFonts w:eastAsia="標楷體"/>
                <w:sz w:val="20"/>
              </w:rPr>
              <w:t>(sii.twse.com.tw/</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國內海外有價證券轉換情形申報作業</w:t>
            </w:r>
            <w:r w:rsidR="004958F3" w:rsidRPr="002430CD">
              <w:rPr>
                <w:rFonts w:eastAsia="標楷體" w:hint="eastAsia"/>
                <w:sz w:val="20"/>
              </w:rPr>
              <w:t>/</w:t>
            </w:r>
            <w:r w:rsidR="004958F3" w:rsidRPr="002430CD">
              <w:rPr>
                <w:rFonts w:eastAsia="標楷體" w:hint="eastAsia"/>
                <w:sz w:val="20"/>
              </w:rPr>
              <w:t>新增</w:t>
            </w:r>
            <w:r w:rsidR="004958F3" w:rsidRPr="002430CD">
              <w:rPr>
                <w:rFonts w:eastAsia="標楷體" w:hint="eastAsia"/>
                <w:sz w:val="20"/>
              </w:rPr>
              <w:t>/</w:t>
            </w:r>
            <w:r w:rsidR="004958F3" w:rsidRPr="002430CD">
              <w:rPr>
                <w:rFonts w:eastAsia="標楷體" w:hint="eastAsia"/>
                <w:sz w:val="20"/>
              </w:rPr>
              <w:t>選擇適用之證券名稱（種類）後申報</w:t>
            </w:r>
            <w:r w:rsidR="004958F3" w:rsidRPr="002430CD">
              <w:rPr>
                <w:rFonts w:eastAsia="標楷體" w:hint="eastAsia"/>
                <w:sz w:val="20"/>
              </w:rPr>
              <w:t>)</w:t>
            </w:r>
            <w:r w:rsidR="004958F3" w:rsidRPr="002430CD">
              <w:rPr>
                <w:rFonts w:eastAsia="標楷體" w:hint="eastAsia"/>
                <w:sz w:val="20"/>
              </w:rPr>
              <w:t>，若未有發行有價證券者請設定「免申報」。</w:t>
            </w:r>
          </w:p>
          <w:p w14:paraId="3AE85557" w14:textId="77777777" w:rsidR="00734E36" w:rsidRPr="00734E36" w:rsidRDefault="00734E36" w:rsidP="00007CBE">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tcBorders>
              <w:top w:val="single" w:sz="4" w:space="0" w:color="auto"/>
            </w:tcBorders>
            <w:shd w:val="clear" w:color="auto" w:fill="FFFFFF"/>
          </w:tcPr>
          <w:p w14:paraId="7E1EBB73" w14:textId="77777777" w:rsidR="004958F3" w:rsidRDefault="009B6D76" w:rsidP="00B01169">
            <w:pPr>
              <w:kinsoku w:val="0"/>
              <w:overflowPunct w:val="0"/>
              <w:spacing w:line="260" w:lineRule="exact"/>
              <w:ind w:left="136" w:hanging="136"/>
              <w:jc w:val="both"/>
              <w:rPr>
                <w:rFonts w:eastAsia="標楷體"/>
                <w:sz w:val="20"/>
              </w:rPr>
            </w:pPr>
            <w:r>
              <w:rPr>
                <w:rFonts w:eastAsia="標楷體" w:hint="eastAsia"/>
                <w:sz w:val="20"/>
              </w:rPr>
              <w:t>1</w:t>
            </w:r>
            <w:r w:rsidR="004958F3" w:rsidRPr="002430CD">
              <w:rPr>
                <w:rFonts w:eastAsia="標楷體" w:hint="eastAsia"/>
                <w:sz w:val="20"/>
              </w:rPr>
              <w:t>.</w:t>
            </w:r>
            <w:r w:rsidR="004958F3" w:rsidRPr="002430CD">
              <w:rPr>
                <w:rFonts w:eastAsia="標楷體" w:hint="eastAsia"/>
                <w:sz w:val="20"/>
              </w:rPr>
              <w:t>本公司對有價證券上市公司及境外指數股票型基金上市之境外基金機構資訊申報作業辦法</w:t>
            </w:r>
            <w:r w:rsidR="004958F3">
              <w:rPr>
                <w:rFonts w:eastAsia="標楷體" w:hint="eastAsia"/>
                <w:sz w:val="20"/>
              </w:rPr>
              <w:t>第</w:t>
            </w:r>
            <w:r w:rsidR="004958F3">
              <w:rPr>
                <w:rFonts w:eastAsia="標楷體" w:hint="eastAsia"/>
                <w:sz w:val="20"/>
              </w:rPr>
              <w:t>3</w:t>
            </w:r>
            <w:r w:rsidR="004958F3">
              <w:rPr>
                <w:rFonts w:eastAsia="標楷體" w:hint="eastAsia"/>
                <w:sz w:val="20"/>
              </w:rPr>
              <w:t>條第</w:t>
            </w:r>
            <w:r w:rsidR="004958F3">
              <w:rPr>
                <w:rFonts w:eastAsia="標楷體" w:hint="eastAsia"/>
                <w:sz w:val="20"/>
              </w:rPr>
              <w:t>1</w:t>
            </w:r>
            <w:r w:rsidR="004958F3">
              <w:rPr>
                <w:rFonts w:eastAsia="標楷體" w:hint="eastAsia"/>
                <w:sz w:val="20"/>
              </w:rPr>
              <w:t>項第</w:t>
            </w:r>
            <w:r w:rsidR="004958F3">
              <w:rPr>
                <w:rFonts w:eastAsia="標楷體" w:hint="eastAsia"/>
                <w:sz w:val="20"/>
              </w:rPr>
              <w:t>20</w:t>
            </w:r>
            <w:r w:rsidR="004958F3">
              <w:rPr>
                <w:rFonts w:eastAsia="標楷體" w:hint="eastAsia"/>
                <w:sz w:val="20"/>
              </w:rPr>
              <w:t>款</w:t>
            </w:r>
            <w:r w:rsidR="004958F3" w:rsidRPr="002430CD">
              <w:rPr>
                <w:rFonts w:eastAsia="標楷體" w:hint="eastAsia"/>
                <w:sz w:val="20"/>
              </w:rPr>
              <w:t>。</w:t>
            </w:r>
          </w:p>
          <w:p w14:paraId="7C0A2A9A" w14:textId="77777777" w:rsidR="009B6D76" w:rsidRPr="002430CD" w:rsidRDefault="009B6D76" w:rsidP="00B01169">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 xml:space="preserve"> 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4958F3" w:rsidRPr="002430CD" w14:paraId="71B6EE80" w14:textId="77777777" w:rsidTr="00E93404">
        <w:trPr>
          <w:cantSplit/>
        </w:trPr>
        <w:tc>
          <w:tcPr>
            <w:tcW w:w="476" w:type="dxa"/>
            <w:vMerge/>
            <w:shd w:val="clear" w:color="auto" w:fill="FFFFFF"/>
            <w:vAlign w:val="center"/>
          </w:tcPr>
          <w:p w14:paraId="0C76495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30E74D24" w14:textId="77777777" w:rsidR="004958F3" w:rsidRPr="002430CD" w:rsidRDefault="004958F3" w:rsidP="003C7473">
            <w:pPr>
              <w:kinsoku w:val="0"/>
              <w:overflowPunct w:val="0"/>
              <w:spacing w:line="260" w:lineRule="exact"/>
              <w:jc w:val="center"/>
              <w:rPr>
                <w:rFonts w:eastAsia="標楷體"/>
                <w:sz w:val="20"/>
              </w:rPr>
            </w:pPr>
          </w:p>
        </w:tc>
        <w:tc>
          <w:tcPr>
            <w:tcW w:w="476" w:type="dxa"/>
            <w:tcBorders>
              <w:top w:val="single" w:sz="4" w:space="0" w:color="auto"/>
            </w:tcBorders>
            <w:shd w:val="clear" w:color="auto" w:fill="FFFFFF"/>
            <w:vAlign w:val="center"/>
          </w:tcPr>
          <w:p w14:paraId="34873811"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2</w:t>
            </w:r>
          </w:p>
        </w:tc>
        <w:tc>
          <w:tcPr>
            <w:tcW w:w="4100" w:type="dxa"/>
            <w:tcBorders>
              <w:top w:val="single" w:sz="4" w:space="0" w:color="auto"/>
            </w:tcBorders>
            <w:shd w:val="clear" w:color="auto" w:fill="FFFFFF"/>
          </w:tcPr>
          <w:p w14:paraId="427EC3C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429C72B" w14:textId="77777777" w:rsidR="004958F3" w:rsidRPr="002430CD" w:rsidRDefault="004958F3" w:rsidP="00B01169">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tcBorders>
              <w:top w:val="single" w:sz="4" w:space="0" w:color="auto"/>
            </w:tcBorders>
            <w:shd w:val="clear" w:color="auto" w:fill="FFFFFF"/>
          </w:tcPr>
          <w:p w14:paraId="21CA8B99" w14:textId="77777777" w:rsidR="004958F3" w:rsidRPr="002430CD" w:rsidRDefault="004958F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top w:val="single" w:sz="4" w:space="0" w:color="auto"/>
            </w:tcBorders>
            <w:shd w:val="clear" w:color="auto" w:fill="FFFFFF"/>
          </w:tcPr>
          <w:p w14:paraId="725A314A" w14:textId="77777777" w:rsidR="004958F3" w:rsidRPr="002430CD"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921D361" w14:textId="77777777" w:rsidR="004958F3" w:rsidRPr="002430CD"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4958F3" w:rsidRPr="002430CD" w14:paraId="28C1AA99" w14:textId="77777777" w:rsidTr="00E93404">
        <w:trPr>
          <w:cantSplit/>
        </w:trPr>
        <w:tc>
          <w:tcPr>
            <w:tcW w:w="476" w:type="dxa"/>
            <w:vMerge w:val="restart"/>
            <w:shd w:val="clear" w:color="auto" w:fill="FFFFFF"/>
            <w:vAlign w:val="center"/>
          </w:tcPr>
          <w:p w14:paraId="11E8A288"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24B002F7"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F6E831E" w14:textId="77777777" w:rsidR="004958F3" w:rsidRPr="002430CD" w:rsidRDefault="004958F3"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DA8D105" w14:textId="6877D053" w:rsidR="004958F3" w:rsidRPr="00AB67F4" w:rsidRDefault="00AB67F4" w:rsidP="00AB67F4">
            <w:pPr>
              <w:kinsoku w:val="0"/>
              <w:overflowPunct w:val="0"/>
              <w:spacing w:line="260" w:lineRule="exact"/>
              <w:ind w:left="160" w:hangingChars="80" w:hanging="160"/>
              <w:jc w:val="both"/>
              <w:rPr>
                <w:rFonts w:eastAsia="標楷體"/>
                <w:sz w:val="20"/>
              </w:rPr>
            </w:pPr>
            <w:ins w:id="3" w:author="林芸卉" w:date="2025-12-10T11:51:00Z" w16du:dateUtc="2025-12-10T03:51:00Z">
              <w:r>
                <w:rPr>
                  <w:rFonts w:eastAsia="標楷體" w:hint="eastAsia"/>
                  <w:sz w:val="20"/>
                </w:rPr>
                <w:t>1.</w:t>
              </w:r>
            </w:ins>
            <w:ins w:id="4" w:author="林芸卉" w:date="2025-12-10T11:50:00Z" w16du:dateUtc="2025-12-10T03:50:00Z">
              <w:r w:rsidRPr="00AB67F4">
                <w:rPr>
                  <w:rFonts w:eastAsia="標楷體" w:hint="eastAsia"/>
                  <w:sz w:val="20"/>
                </w:rPr>
                <w:t>除依「公開發行公司財務報告及營運情形公告申報特殊適用範圍辦法」另有規定者外，</w:t>
              </w:r>
            </w:ins>
            <w:r w:rsidR="004958F3" w:rsidRPr="00AB67F4">
              <w:rPr>
                <w:rFonts w:eastAsia="標楷體" w:hint="eastAsia"/>
                <w:sz w:val="20"/>
              </w:rPr>
              <w:t>每月十日前申報上月營業額資訊，</w:t>
            </w:r>
            <w:proofErr w:type="gramStart"/>
            <w:r w:rsidR="004958F3" w:rsidRPr="00AB67F4">
              <w:rPr>
                <w:rFonts w:eastAsia="標楷體" w:hint="eastAsia"/>
                <w:sz w:val="20"/>
              </w:rPr>
              <w:t>投控公司及金控公司</w:t>
            </w:r>
            <w:proofErr w:type="gramEnd"/>
            <w:r w:rsidR="004958F3" w:rsidRPr="00AB67F4">
              <w:rPr>
                <w:rFonts w:eastAsia="標楷體" w:hint="eastAsia"/>
                <w:sz w:val="20"/>
              </w:rPr>
              <w:t>尚須代符合標準之子公司申報月營業額資訊。</w:t>
            </w:r>
          </w:p>
          <w:p w14:paraId="70676C5A" w14:textId="77777777" w:rsidR="004958F3" w:rsidRPr="002430CD" w:rsidRDefault="004958F3" w:rsidP="003F2ADD">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AB4BA19" w14:textId="77777777" w:rsidR="004958F3" w:rsidRPr="000206AC" w:rsidRDefault="004958F3" w:rsidP="000206AC">
            <w:pPr>
              <w:kinsoku w:val="0"/>
              <w:overflowPunct w:val="0"/>
              <w:spacing w:line="260" w:lineRule="exact"/>
              <w:jc w:val="both"/>
              <w:rPr>
                <w:rFonts w:eastAsia="標楷體"/>
                <w:sz w:val="20"/>
              </w:rPr>
            </w:pPr>
          </w:p>
        </w:tc>
        <w:tc>
          <w:tcPr>
            <w:tcW w:w="5512" w:type="dxa"/>
            <w:shd w:val="clear" w:color="auto" w:fill="FFFFFF"/>
          </w:tcPr>
          <w:p w14:paraId="12541F3C" w14:textId="5DB77617" w:rsidR="004958F3" w:rsidRPr="002430CD" w:rsidRDefault="00AB67F4" w:rsidP="00AB67F4">
            <w:pPr>
              <w:kinsoku w:val="0"/>
              <w:overflowPunct w:val="0"/>
              <w:spacing w:line="260" w:lineRule="exact"/>
              <w:ind w:left="161" w:hanging="161"/>
              <w:jc w:val="both"/>
              <w:rPr>
                <w:rFonts w:eastAsia="標楷體"/>
                <w:sz w:val="20"/>
              </w:rPr>
            </w:pPr>
            <w:r>
              <w:rPr>
                <w:rFonts w:eastAsia="標楷體" w:hint="eastAsia"/>
                <w:sz w:val="20"/>
              </w:rPr>
              <w:t>1.</w:t>
            </w:r>
            <w:r w:rsidR="004958F3">
              <w:rPr>
                <w:rFonts w:eastAsia="標楷體" w:hint="eastAsia"/>
                <w:sz w:val="20"/>
              </w:rPr>
              <w:t>國內上市公司</w:t>
            </w:r>
            <w:r w:rsidR="004958F3" w:rsidRPr="002430CD">
              <w:rPr>
                <w:rFonts w:eastAsia="標楷體" w:hint="eastAsia"/>
                <w:sz w:val="20"/>
              </w:rPr>
              <w:t>輸入「公開資訊觀測站」</w:t>
            </w:r>
            <w:r w:rsidR="004958F3" w:rsidRPr="002430CD">
              <w:rPr>
                <w:rFonts w:eastAsia="標楷體"/>
                <w:sz w:val="20"/>
              </w:rPr>
              <w:t>(sii.twse.com.tw/</w:t>
            </w:r>
            <w:r w:rsidR="004958F3" w:rsidRPr="002430CD">
              <w:rPr>
                <w:rFonts w:eastAsia="標楷體" w:hint="eastAsia"/>
                <w:sz w:val="20"/>
              </w:rPr>
              <w:t>月營業額背書保證與資金貸放資訊及各項產品業務營收統計資料</w:t>
            </w:r>
            <w:r w:rsidR="004958F3" w:rsidRPr="002430CD">
              <w:rPr>
                <w:rFonts w:eastAsia="標楷體"/>
                <w:sz w:val="20"/>
              </w:rPr>
              <w:t>/</w:t>
            </w:r>
            <w:r w:rsidR="004958F3">
              <w:rPr>
                <w:rFonts w:eastAsia="標楷體" w:hint="eastAsia"/>
                <w:sz w:val="20"/>
              </w:rPr>
              <w:t>採用</w:t>
            </w:r>
            <w:r w:rsidR="004958F3">
              <w:rPr>
                <w:rFonts w:eastAsia="標楷體" w:hint="eastAsia"/>
                <w:sz w:val="20"/>
              </w:rPr>
              <w:t>IFRSs</w:t>
            </w:r>
            <w:r w:rsidR="004958F3">
              <w:rPr>
                <w:rFonts w:eastAsia="標楷體" w:hint="eastAsia"/>
                <w:sz w:val="20"/>
              </w:rPr>
              <w:t>後</w:t>
            </w:r>
            <w:r w:rsidR="004958F3" w:rsidRPr="002430CD">
              <w:rPr>
                <w:rFonts w:eastAsia="標楷體" w:hint="eastAsia"/>
                <w:sz w:val="20"/>
              </w:rPr>
              <w:t>營收</w:t>
            </w:r>
            <w:r w:rsidR="004958F3">
              <w:rPr>
                <w:rFonts w:eastAsia="標楷體" w:hint="eastAsia"/>
                <w:sz w:val="20"/>
              </w:rPr>
              <w:t>相關申報作業</w:t>
            </w:r>
            <w:r w:rsidR="004958F3">
              <w:rPr>
                <w:rFonts w:eastAsia="標楷體" w:hint="eastAsia"/>
                <w:sz w:val="20"/>
              </w:rPr>
              <w:t>/</w:t>
            </w:r>
            <w:r w:rsidR="004958F3">
              <w:rPr>
                <w:rFonts w:eastAsia="標楷體" w:hint="eastAsia"/>
                <w:sz w:val="20"/>
              </w:rPr>
              <w:t>月營業收入申報作業</w:t>
            </w:r>
            <w:r w:rsidR="004958F3" w:rsidRPr="002430CD">
              <w:rPr>
                <w:rFonts w:eastAsia="標楷體" w:hint="eastAsia"/>
                <w:sz w:val="20"/>
              </w:rPr>
              <w:t>)</w:t>
            </w:r>
            <w:r w:rsidR="004958F3">
              <w:rPr>
                <w:rFonts w:eastAsia="標楷體" w:hint="eastAsia"/>
                <w:sz w:val="20"/>
              </w:rPr>
              <w:t>。</w:t>
            </w:r>
          </w:p>
          <w:p w14:paraId="403F0595" w14:textId="77777777" w:rsidR="004958F3" w:rsidRPr="000079CB" w:rsidRDefault="004958F3" w:rsidP="00AB67F4">
            <w:pPr>
              <w:kinsoku w:val="0"/>
              <w:overflowPunct w:val="0"/>
              <w:spacing w:line="260" w:lineRule="exact"/>
              <w:ind w:left="161" w:hanging="161"/>
              <w:jc w:val="both"/>
              <w:rPr>
                <w:rFonts w:eastAsia="標楷體"/>
                <w:sz w:val="20"/>
              </w:rPr>
            </w:pPr>
          </w:p>
          <w:p w14:paraId="4CC5F53A" w14:textId="7F284628" w:rsidR="004958F3" w:rsidRPr="002430CD" w:rsidRDefault="00AB67F4" w:rsidP="00AB67F4">
            <w:pPr>
              <w:kinsoku w:val="0"/>
              <w:overflowPunct w:val="0"/>
              <w:spacing w:line="260" w:lineRule="exact"/>
              <w:ind w:left="161" w:hanging="161"/>
              <w:jc w:val="both"/>
              <w:rPr>
                <w:rFonts w:eastAsia="標楷體"/>
                <w:sz w:val="20"/>
              </w:rPr>
            </w:pPr>
            <w:r>
              <w:rPr>
                <w:rFonts w:eastAsia="標楷體" w:hint="eastAsia"/>
                <w:sz w:val="20"/>
              </w:rPr>
              <w:t>2.</w:t>
            </w:r>
            <w:r w:rsidR="004958F3" w:rsidRPr="002430CD">
              <w:rPr>
                <w:rFonts w:eastAsia="標楷體" w:hint="eastAsia"/>
                <w:sz w:val="20"/>
              </w:rPr>
              <w:t>輸入「公開資訊觀測站」</w:t>
            </w:r>
            <w:r w:rsidR="004958F3" w:rsidRPr="002430CD">
              <w:rPr>
                <w:rFonts w:eastAsia="標楷體"/>
                <w:sz w:val="20"/>
              </w:rPr>
              <w:t>(sii.twse.com.tw/</w:t>
            </w:r>
            <w:r w:rsidR="004958F3" w:rsidRPr="002430CD">
              <w:rPr>
                <w:rFonts w:eastAsia="標楷體" w:hint="eastAsia"/>
                <w:sz w:val="20"/>
              </w:rPr>
              <w:t>月營業額背書保證與資金貸放資訊及各項產品業務營收統計資料</w:t>
            </w:r>
            <w:r w:rsidR="004958F3" w:rsidRPr="002430CD">
              <w:rPr>
                <w:rFonts w:eastAsia="標楷體"/>
                <w:sz w:val="20"/>
              </w:rPr>
              <w:t>/</w:t>
            </w:r>
            <w:r w:rsidR="004958F3">
              <w:rPr>
                <w:rFonts w:eastAsia="標楷體" w:hint="eastAsia"/>
                <w:sz w:val="20"/>
              </w:rPr>
              <w:t>採用</w:t>
            </w:r>
            <w:r w:rsidR="004958F3">
              <w:rPr>
                <w:rFonts w:eastAsia="標楷體" w:hint="eastAsia"/>
                <w:sz w:val="20"/>
              </w:rPr>
              <w:t>IFRSs</w:t>
            </w:r>
            <w:r w:rsidR="004958F3">
              <w:rPr>
                <w:rFonts w:eastAsia="標楷體" w:hint="eastAsia"/>
                <w:sz w:val="20"/>
              </w:rPr>
              <w:t>後</w:t>
            </w:r>
            <w:proofErr w:type="gramStart"/>
            <w:r w:rsidR="004958F3">
              <w:rPr>
                <w:rFonts w:eastAsia="標楷體" w:hint="eastAsia"/>
                <w:sz w:val="20"/>
              </w:rPr>
              <w:t>金控、投控</w:t>
            </w:r>
            <w:proofErr w:type="gramEnd"/>
            <w:r w:rsidR="004958F3">
              <w:rPr>
                <w:rFonts w:eastAsia="標楷體" w:hint="eastAsia"/>
                <w:sz w:val="20"/>
              </w:rPr>
              <w:t>公司代子公司申報月</w:t>
            </w:r>
            <w:r w:rsidR="004958F3" w:rsidRPr="002430CD">
              <w:rPr>
                <w:rFonts w:eastAsia="標楷體" w:hint="eastAsia"/>
                <w:sz w:val="20"/>
              </w:rPr>
              <w:t>營</w:t>
            </w:r>
            <w:r w:rsidR="004958F3">
              <w:rPr>
                <w:rFonts w:eastAsia="標楷體" w:hint="eastAsia"/>
                <w:sz w:val="20"/>
              </w:rPr>
              <w:t>業</w:t>
            </w:r>
            <w:r w:rsidR="004958F3" w:rsidRPr="002430CD">
              <w:rPr>
                <w:rFonts w:eastAsia="標楷體" w:hint="eastAsia"/>
                <w:sz w:val="20"/>
              </w:rPr>
              <w:t>收</w:t>
            </w:r>
            <w:r w:rsidR="004958F3">
              <w:rPr>
                <w:rFonts w:eastAsia="標楷體" w:hint="eastAsia"/>
                <w:sz w:val="20"/>
              </w:rPr>
              <w:t>入申報作業</w:t>
            </w:r>
            <w:proofErr w:type="gramStart"/>
            <w:r w:rsidR="004958F3" w:rsidRPr="002430CD">
              <w:rPr>
                <w:rFonts w:eastAsia="標楷體" w:hint="eastAsia"/>
                <w:sz w:val="20"/>
              </w:rPr>
              <w:t>）</w:t>
            </w:r>
            <w:proofErr w:type="gramEnd"/>
            <w:r w:rsidR="004958F3" w:rsidRPr="002430CD">
              <w:rPr>
                <w:rFonts w:eastAsia="標楷體" w:hint="eastAsia"/>
                <w:sz w:val="20"/>
              </w:rPr>
              <w:t>。</w:t>
            </w:r>
          </w:p>
          <w:p w14:paraId="615D9294" w14:textId="77777777" w:rsidR="004958F3" w:rsidRPr="002430CD" w:rsidRDefault="004958F3" w:rsidP="00C659E9">
            <w:pPr>
              <w:kinsoku w:val="0"/>
              <w:overflowPunct w:val="0"/>
              <w:spacing w:line="260" w:lineRule="exact"/>
              <w:jc w:val="both"/>
              <w:rPr>
                <w:rFonts w:eastAsia="標楷體"/>
                <w:sz w:val="20"/>
              </w:rPr>
            </w:pPr>
          </w:p>
          <w:p w14:paraId="5DCD0FCE" w14:textId="77777777" w:rsidR="004958F3" w:rsidRPr="002430CD" w:rsidRDefault="004958F3" w:rsidP="00E17ED9">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9"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0"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EE43C16" w14:textId="77777777" w:rsidR="004958F3" w:rsidRPr="000206AC" w:rsidRDefault="004958F3" w:rsidP="000206AC">
            <w:pPr>
              <w:kinsoku w:val="0"/>
              <w:overflowPunct w:val="0"/>
              <w:spacing w:line="260" w:lineRule="exact"/>
              <w:jc w:val="both"/>
              <w:rPr>
                <w:rFonts w:eastAsia="標楷體"/>
                <w:sz w:val="20"/>
              </w:rPr>
            </w:pPr>
          </w:p>
        </w:tc>
        <w:tc>
          <w:tcPr>
            <w:tcW w:w="4008" w:type="dxa"/>
            <w:shd w:val="clear" w:color="auto" w:fill="FFFFFF"/>
          </w:tcPr>
          <w:p w14:paraId="34E1E13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sidR="00EA7CC2">
              <w:rPr>
                <w:rFonts w:eastAsia="標楷體" w:hint="eastAsia"/>
                <w:sz w:val="20"/>
              </w:rPr>
              <w:t>第</w:t>
            </w:r>
            <w:r w:rsidR="00EA7CC2">
              <w:rPr>
                <w:rFonts w:eastAsia="標楷體" w:hint="eastAsia"/>
                <w:sz w:val="20"/>
              </w:rPr>
              <w:t>1</w:t>
            </w:r>
            <w:r w:rsidR="00EA7CC2">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88926C3" w14:textId="77777777" w:rsidR="004958F3" w:rsidRPr="002430CD" w:rsidRDefault="004958F3" w:rsidP="00E17ED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0A0DA6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3</w:t>
            </w:r>
            <w:r w:rsidR="004958F3" w:rsidRPr="002430CD">
              <w:rPr>
                <w:rFonts w:eastAsia="標楷體" w:hint="eastAsia"/>
                <w:sz w:val="20"/>
              </w:rPr>
              <w:t>.84.1.16(84)</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0010</w:t>
            </w:r>
            <w:r w:rsidR="004958F3" w:rsidRPr="002430CD">
              <w:rPr>
                <w:rFonts w:eastAsia="標楷體" w:hint="eastAsia"/>
                <w:sz w:val="20"/>
              </w:rPr>
              <w:t>號函。</w:t>
            </w:r>
          </w:p>
          <w:p w14:paraId="55E6CFBF"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4</w:t>
            </w:r>
            <w:r w:rsidR="004958F3" w:rsidRPr="002430CD">
              <w:rPr>
                <w:rFonts w:eastAsia="標楷體" w:hint="eastAsia"/>
                <w:sz w:val="20"/>
              </w:rPr>
              <w:t>.86.2.22(86)</w:t>
            </w:r>
            <w:r w:rsidR="004958F3" w:rsidRPr="002430CD">
              <w:rPr>
                <w:rFonts w:eastAsia="標楷體" w:hint="eastAsia"/>
                <w:sz w:val="20"/>
              </w:rPr>
              <w:t>台財證</w:t>
            </w:r>
            <w:r w:rsidR="004958F3" w:rsidRPr="002430CD">
              <w:rPr>
                <w:rFonts w:eastAsia="標楷體" w:hint="eastAsia"/>
                <w:sz w:val="20"/>
              </w:rPr>
              <w:t>(</w:t>
            </w:r>
            <w:r w:rsidR="004958F3" w:rsidRPr="002430CD">
              <w:rPr>
                <w:rFonts w:eastAsia="標楷體" w:hint="eastAsia"/>
                <w:sz w:val="20"/>
              </w:rPr>
              <w:t>六</w:t>
            </w:r>
            <w:r w:rsidR="004958F3" w:rsidRPr="002430CD">
              <w:rPr>
                <w:rFonts w:eastAsia="標楷體" w:hint="eastAsia"/>
                <w:sz w:val="20"/>
              </w:rPr>
              <w:t>)</w:t>
            </w:r>
            <w:r w:rsidR="004958F3" w:rsidRPr="002430CD">
              <w:rPr>
                <w:rFonts w:eastAsia="標楷體" w:hint="eastAsia"/>
                <w:sz w:val="20"/>
              </w:rPr>
              <w:t>第</w:t>
            </w:r>
            <w:r w:rsidR="004958F3" w:rsidRPr="002430CD">
              <w:rPr>
                <w:rFonts w:eastAsia="標楷體" w:hint="eastAsia"/>
                <w:sz w:val="20"/>
              </w:rPr>
              <w:t>00669</w:t>
            </w:r>
            <w:r w:rsidR="004958F3" w:rsidRPr="002430CD">
              <w:rPr>
                <w:rFonts w:eastAsia="標楷體" w:hint="eastAsia"/>
                <w:sz w:val="20"/>
              </w:rPr>
              <w:t>號函。</w:t>
            </w:r>
          </w:p>
          <w:p w14:paraId="12BCACAE"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5</w:t>
            </w:r>
            <w:r w:rsidR="004958F3" w:rsidRPr="002430CD">
              <w:rPr>
                <w:rFonts w:eastAsia="標楷體" w:hint="eastAsia"/>
                <w:sz w:val="20"/>
              </w:rPr>
              <w:t>.88.4.13</w:t>
            </w:r>
            <w:r w:rsidR="004958F3" w:rsidRPr="002430CD">
              <w:rPr>
                <w:rFonts w:eastAsia="標楷體" w:hint="eastAsia"/>
                <w:sz w:val="20"/>
              </w:rPr>
              <w:t>台證</w:t>
            </w:r>
            <w:r w:rsidR="004958F3" w:rsidRPr="002430CD">
              <w:rPr>
                <w:rFonts w:eastAsia="標楷體" w:hint="eastAsia"/>
                <w:sz w:val="20"/>
              </w:rPr>
              <w:t>(88)</w:t>
            </w:r>
            <w:r w:rsidR="004958F3" w:rsidRPr="002430CD">
              <w:rPr>
                <w:rFonts w:eastAsia="標楷體" w:hint="eastAsia"/>
                <w:sz w:val="20"/>
              </w:rPr>
              <w:t>上字第</w:t>
            </w:r>
            <w:r w:rsidR="004958F3" w:rsidRPr="002430CD">
              <w:rPr>
                <w:rFonts w:eastAsia="標楷體" w:hint="eastAsia"/>
                <w:sz w:val="20"/>
              </w:rPr>
              <w:t>09556</w:t>
            </w:r>
            <w:r w:rsidR="004958F3" w:rsidRPr="002430CD">
              <w:rPr>
                <w:rFonts w:eastAsia="標楷體" w:hint="eastAsia"/>
                <w:sz w:val="20"/>
              </w:rPr>
              <w:t>號函。</w:t>
            </w:r>
          </w:p>
          <w:p w14:paraId="6B393DF7"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6</w:t>
            </w:r>
            <w:r w:rsidR="004958F3" w:rsidRPr="002430CD">
              <w:rPr>
                <w:rFonts w:eastAsia="標楷體" w:hint="eastAsia"/>
                <w:spacing w:val="-10"/>
                <w:sz w:val="20"/>
              </w:rPr>
              <w:t>.90.8.10</w:t>
            </w:r>
            <w:r w:rsidR="004958F3" w:rsidRPr="002430CD">
              <w:rPr>
                <w:rFonts w:eastAsia="標楷體" w:hint="eastAsia"/>
                <w:spacing w:val="-10"/>
                <w:sz w:val="20"/>
              </w:rPr>
              <w:t>台證</w:t>
            </w:r>
            <w:r w:rsidR="004958F3" w:rsidRPr="002430CD">
              <w:rPr>
                <w:rFonts w:eastAsia="標楷體" w:hint="eastAsia"/>
                <w:spacing w:val="-10"/>
                <w:sz w:val="20"/>
              </w:rPr>
              <w:t>(90)</w:t>
            </w:r>
            <w:r w:rsidR="004958F3" w:rsidRPr="002430CD">
              <w:rPr>
                <w:rFonts w:eastAsia="標楷體" w:hint="eastAsia"/>
                <w:spacing w:val="-10"/>
                <w:sz w:val="20"/>
              </w:rPr>
              <w:t>台財證</w:t>
            </w:r>
            <w:r w:rsidR="004958F3" w:rsidRPr="002430CD">
              <w:rPr>
                <w:rFonts w:eastAsia="標楷體" w:hint="eastAsia"/>
                <w:spacing w:val="-10"/>
                <w:sz w:val="20"/>
              </w:rPr>
              <w:t>(</w:t>
            </w:r>
            <w:r w:rsidR="004958F3" w:rsidRPr="002430CD">
              <w:rPr>
                <w:rFonts w:eastAsia="標楷體" w:hint="eastAsia"/>
                <w:spacing w:val="-10"/>
                <w:sz w:val="20"/>
              </w:rPr>
              <w:t>六</w:t>
            </w:r>
            <w:r w:rsidR="004958F3" w:rsidRPr="002430CD">
              <w:rPr>
                <w:rFonts w:eastAsia="標楷體" w:hint="eastAsia"/>
                <w:spacing w:val="-10"/>
                <w:sz w:val="20"/>
              </w:rPr>
              <w:t>)</w:t>
            </w:r>
            <w:r w:rsidR="004958F3" w:rsidRPr="002430CD">
              <w:rPr>
                <w:rFonts w:eastAsia="標楷體" w:hint="eastAsia"/>
                <w:spacing w:val="-10"/>
                <w:sz w:val="20"/>
              </w:rPr>
              <w:t>第</w:t>
            </w:r>
            <w:r w:rsidR="004958F3" w:rsidRPr="002430CD">
              <w:rPr>
                <w:rFonts w:eastAsia="標楷體" w:hint="eastAsia"/>
                <w:spacing w:val="-10"/>
                <w:sz w:val="20"/>
              </w:rPr>
              <w:t>003888</w:t>
            </w:r>
            <w:r w:rsidR="004958F3" w:rsidRPr="002430CD">
              <w:rPr>
                <w:rFonts w:eastAsia="標楷體" w:hint="eastAsia"/>
                <w:sz w:val="20"/>
              </w:rPr>
              <w:t>號函</w:t>
            </w:r>
          </w:p>
          <w:p w14:paraId="0E0B13C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7</w:t>
            </w:r>
            <w:r w:rsidR="004958F3" w:rsidRPr="002430CD">
              <w:rPr>
                <w:rFonts w:eastAsia="標楷體" w:hint="eastAsia"/>
                <w:sz w:val="20"/>
              </w:rPr>
              <w:t>. 91.8.6</w:t>
            </w:r>
            <w:r w:rsidR="004958F3" w:rsidRPr="002430CD">
              <w:rPr>
                <w:rFonts w:eastAsia="標楷體" w:hint="eastAsia"/>
                <w:sz w:val="20"/>
              </w:rPr>
              <w:t>台財證六字第</w:t>
            </w:r>
            <w:r w:rsidR="004958F3" w:rsidRPr="002430CD">
              <w:rPr>
                <w:rFonts w:eastAsia="標楷體" w:hint="eastAsia"/>
                <w:sz w:val="20"/>
              </w:rPr>
              <w:t>0910004197</w:t>
            </w:r>
            <w:r w:rsidR="004958F3" w:rsidRPr="002430CD">
              <w:rPr>
                <w:rFonts w:eastAsia="標楷體" w:hint="eastAsia"/>
                <w:sz w:val="20"/>
              </w:rPr>
              <w:t>號函。</w:t>
            </w:r>
          </w:p>
          <w:p w14:paraId="5A01CA06"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8</w:t>
            </w:r>
            <w:r w:rsidR="004958F3" w:rsidRPr="002430CD">
              <w:rPr>
                <w:rFonts w:eastAsia="標楷體" w:hint="eastAsia"/>
                <w:sz w:val="20"/>
              </w:rPr>
              <w:t>.91.12.31</w:t>
            </w:r>
            <w:r w:rsidR="004958F3" w:rsidRPr="002430CD">
              <w:rPr>
                <w:rFonts w:eastAsia="標楷體" w:hint="eastAsia"/>
                <w:sz w:val="20"/>
              </w:rPr>
              <w:t>台財證六字第</w:t>
            </w:r>
            <w:r w:rsidR="004958F3" w:rsidRPr="002430CD">
              <w:rPr>
                <w:rFonts w:eastAsia="標楷體" w:hint="eastAsia"/>
                <w:sz w:val="20"/>
              </w:rPr>
              <w:t>0910006432</w:t>
            </w:r>
            <w:r w:rsidR="004958F3" w:rsidRPr="002430CD">
              <w:rPr>
                <w:rFonts w:eastAsia="標楷體" w:hint="eastAsia"/>
                <w:sz w:val="20"/>
              </w:rPr>
              <w:t>號函。</w:t>
            </w:r>
          </w:p>
          <w:p w14:paraId="11B02C23" w14:textId="77777777" w:rsidR="004958F3" w:rsidRPr="002430CD" w:rsidRDefault="00710CC8" w:rsidP="00E17ED9">
            <w:pPr>
              <w:kinsoku w:val="0"/>
              <w:overflowPunct w:val="0"/>
              <w:spacing w:line="260" w:lineRule="exact"/>
              <w:ind w:left="212" w:hanging="212"/>
              <w:jc w:val="both"/>
              <w:rPr>
                <w:rFonts w:eastAsia="標楷體"/>
                <w:sz w:val="20"/>
              </w:rPr>
            </w:pPr>
            <w:r>
              <w:rPr>
                <w:rFonts w:eastAsia="標楷體" w:hint="eastAsia"/>
                <w:sz w:val="20"/>
              </w:rPr>
              <w:t>9</w:t>
            </w:r>
            <w:r w:rsidR="004958F3" w:rsidRPr="002430CD">
              <w:rPr>
                <w:rFonts w:eastAsia="標楷體" w:hint="eastAsia"/>
                <w:sz w:val="20"/>
              </w:rPr>
              <w:t>.97.10.16</w:t>
            </w:r>
            <w:r w:rsidR="004958F3" w:rsidRPr="002430CD">
              <w:rPr>
                <w:rFonts w:eastAsia="標楷體" w:hint="eastAsia"/>
                <w:sz w:val="20"/>
              </w:rPr>
              <w:t>金管證一字第</w:t>
            </w:r>
            <w:r w:rsidR="004958F3" w:rsidRPr="002430CD">
              <w:rPr>
                <w:rFonts w:eastAsia="標楷體" w:hint="eastAsia"/>
                <w:sz w:val="20"/>
              </w:rPr>
              <w:t>0970045504</w:t>
            </w:r>
            <w:r w:rsidR="004958F3" w:rsidRPr="002430CD">
              <w:rPr>
                <w:rFonts w:eastAsia="標楷體" w:hint="eastAsia"/>
                <w:sz w:val="20"/>
              </w:rPr>
              <w:t>號函。</w:t>
            </w:r>
          </w:p>
          <w:p w14:paraId="2E99FA08" w14:textId="77777777" w:rsidR="004958F3" w:rsidRPr="002430CD"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4</w:t>
            </w:r>
            <w:r w:rsidR="00EA7CC2">
              <w:rPr>
                <w:rFonts w:eastAsia="標楷體" w:hint="eastAsia"/>
                <w:sz w:val="20"/>
              </w:rPr>
              <w:t>、</w:t>
            </w:r>
            <w:r w:rsidR="00EA7CC2">
              <w:rPr>
                <w:rFonts w:eastAsia="標楷體" w:hint="eastAsia"/>
                <w:sz w:val="20"/>
              </w:rPr>
              <w:t>5</w:t>
            </w:r>
            <w:r w:rsidR="00EA7CC2">
              <w:rPr>
                <w:rFonts w:eastAsia="標楷體" w:hint="eastAsia"/>
                <w:sz w:val="20"/>
              </w:rPr>
              <w:t>款</w:t>
            </w:r>
            <w:r w:rsidRPr="002430CD">
              <w:rPr>
                <w:rFonts w:eastAsia="標楷體" w:hint="eastAsia"/>
                <w:sz w:val="20"/>
              </w:rPr>
              <w:t>。</w:t>
            </w:r>
          </w:p>
          <w:p w14:paraId="6419CB0A" w14:textId="77777777" w:rsidR="004958F3" w:rsidRDefault="004958F3" w:rsidP="00B01169">
            <w:pPr>
              <w:kinsoku w:val="0"/>
              <w:overflowPunct w:val="0"/>
              <w:spacing w:line="260" w:lineRule="exact"/>
              <w:ind w:left="212" w:hanging="212"/>
              <w:jc w:val="both"/>
              <w:rPr>
                <w:rFonts w:eastAsia="標楷體"/>
                <w:sz w:val="20"/>
              </w:rPr>
            </w:pPr>
            <w:r w:rsidRPr="002430CD">
              <w:rPr>
                <w:rFonts w:eastAsia="標楷體" w:hint="eastAsia"/>
                <w:sz w:val="20"/>
              </w:rPr>
              <w:t>1</w:t>
            </w:r>
            <w:r w:rsidR="00710CC8">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19087E4D" w14:textId="77777777" w:rsidR="00EA7CC2" w:rsidRDefault="00EA7CC2" w:rsidP="00A06481">
            <w:pPr>
              <w:kinsoku w:val="0"/>
              <w:overflowPunct w:val="0"/>
              <w:spacing w:line="260" w:lineRule="exact"/>
              <w:ind w:left="212" w:hanging="212"/>
              <w:jc w:val="both"/>
              <w:rPr>
                <w:ins w:id="5" w:author="林芸卉" w:date="2025-12-10T11:50:00Z" w16du:dateUtc="2025-12-10T03:50:00Z"/>
                <w:rFonts w:eastAsia="標楷體"/>
                <w:sz w:val="20"/>
              </w:rPr>
            </w:pPr>
            <w:r>
              <w:rPr>
                <w:rFonts w:eastAsia="標楷體" w:hint="eastAsia"/>
                <w:sz w:val="20"/>
              </w:rPr>
              <w:t>1</w:t>
            </w:r>
            <w:r w:rsidR="00710CC8">
              <w:rPr>
                <w:rFonts w:eastAsia="標楷體" w:hint="eastAsia"/>
                <w:sz w:val="20"/>
              </w:rPr>
              <w:t>2</w:t>
            </w:r>
            <w:r>
              <w:rPr>
                <w:rFonts w:eastAsia="標楷體" w:hint="eastAsia"/>
                <w:sz w:val="20"/>
              </w:rPr>
              <w:t>.</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w:t>
            </w:r>
            <w:r w:rsidR="00AE14B2">
              <w:rPr>
                <w:rFonts w:eastAsia="標楷體" w:hint="eastAsia"/>
                <w:sz w:val="20"/>
              </w:rPr>
              <w:t>1</w:t>
            </w:r>
            <w:r>
              <w:rPr>
                <w:rFonts w:eastAsia="標楷體" w:hint="eastAsia"/>
                <w:sz w:val="20"/>
              </w:rPr>
              <w:t>條第</w:t>
            </w:r>
            <w:r>
              <w:rPr>
                <w:rFonts w:eastAsia="標楷體" w:hint="eastAsia"/>
                <w:sz w:val="20"/>
              </w:rPr>
              <w:t>4</w:t>
            </w:r>
            <w:r>
              <w:rPr>
                <w:rFonts w:eastAsia="標楷體" w:hint="eastAsia"/>
                <w:sz w:val="20"/>
              </w:rPr>
              <w:t>項。</w:t>
            </w:r>
          </w:p>
          <w:p w14:paraId="4C8F1912" w14:textId="1C3D86B0" w:rsidR="00AB67F4" w:rsidRPr="002430CD" w:rsidRDefault="00AB67F4" w:rsidP="00A06481">
            <w:pPr>
              <w:kinsoku w:val="0"/>
              <w:overflowPunct w:val="0"/>
              <w:spacing w:line="260" w:lineRule="exact"/>
              <w:ind w:left="212" w:hanging="212"/>
              <w:jc w:val="both"/>
              <w:rPr>
                <w:rFonts w:eastAsia="標楷體"/>
                <w:sz w:val="20"/>
              </w:rPr>
            </w:pPr>
            <w:ins w:id="6" w:author="林芸卉" w:date="2025-12-10T11:50:00Z" w16du:dateUtc="2025-12-10T03:50: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4958F3" w:rsidRPr="002430CD" w14:paraId="6C9CED73" w14:textId="77777777" w:rsidTr="00E93404">
        <w:trPr>
          <w:cantSplit/>
        </w:trPr>
        <w:tc>
          <w:tcPr>
            <w:tcW w:w="476" w:type="dxa"/>
            <w:vMerge/>
            <w:shd w:val="clear" w:color="auto" w:fill="FFFFFF"/>
            <w:vAlign w:val="center"/>
          </w:tcPr>
          <w:p w14:paraId="28BA6801"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34BF97"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0CA6B370" w14:textId="77777777" w:rsidR="004958F3" w:rsidRDefault="004958F3"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23E9046" w14:textId="77777777" w:rsidR="004958F3" w:rsidRPr="00C25453" w:rsidRDefault="00EA7CC2" w:rsidP="00EA7CC2">
            <w:pPr>
              <w:spacing w:line="260" w:lineRule="exact"/>
              <w:jc w:val="both"/>
              <w:rPr>
                <w:rFonts w:eastAsia="標楷體"/>
                <w:sz w:val="20"/>
              </w:rPr>
            </w:pPr>
            <w:r>
              <w:rPr>
                <w:rFonts w:eastAsia="標楷體" w:hint="eastAsia"/>
                <w:sz w:val="20"/>
              </w:rPr>
              <w:t>募集</w:t>
            </w:r>
            <w:r w:rsidR="004958F3" w:rsidRPr="00C25453">
              <w:rPr>
                <w:rFonts w:eastAsia="標楷體" w:hint="eastAsia"/>
                <w:sz w:val="20"/>
              </w:rPr>
              <w:t>發行</w:t>
            </w:r>
            <w:r>
              <w:rPr>
                <w:rFonts w:eastAsia="標楷體" w:hint="eastAsia"/>
                <w:sz w:val="20"/>
              </w:rPr>
              <w:t>或私募</w:t>
            </w:r>
            <w:r w:rsidR="004958F3" w:rsidRPr="00C25453">
              <w:rPr>
                <w:rFonts w:eastAsia="標楷體" w:hint="eastAsia"/>
                <w:sz w:val="20"/>
              </w:rPr>
              <w:t>國內公司債應於每月結束後十日內申報上月份異動情形。</w:t>
            </w:r>
          </w:p>
        </w:tc>
        <w:tc>
          <w:tcPr>
            <w:tcW w:w="5512" w:type="dxa"/>
            <w:shd w:val="clear" w:color="auto" w:fill="FFFFFF"/>
          </w:tcPr>
          <w:p w14:paraId="6531BD4C" w14:textId="77777777" w:rsidR="004958F3" w:rsidRPr="00C25453" w:rsidRDefault="004958F3" w:rsidP="00095ECA">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037EDCB"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CAA4EC7" w14:textId="77777777" w:rsidR="004958F3" w:rsidRPr="00C25453" w:rsidRDefault="004958F3" w:rsidP="00095ECA">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5D5FEF3B" w14:textId="77777777" w:rsidTr="00E93404">
        <w:trPr>
          <w:cantSplit/>
        </w:trPr>
        <w:tc>
          <w:tcPr>
            <w:tcW w:w="476" w:type="dxa"/>
            <w:vMerge/>
            <w:shd w:val="clear" w:color="auto" w:fill="FFFFFF"/>
            <w:vAlign w:val="center"/>
          </w:tcPr>
          <w:p w14:paraId="5B4E47B7"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652229E5"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6AAE1E0A"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4C35C65" w14:textId="77777777" w:rsidR="004958F3" w:rsidRPr="002430CD" w:rsidRDefault="00DC1511" w:rsidP="00A4715D">
            <w:pPr>
              <w:spacing w:line="260" w:lineRule="exact"/>
              <w:ind w:leftChars="-1" w:left="2" w:hangingChars="2" w:hanging="4"/>
              <w:jc w:val="both"/>
              <w:rPr>
                <w:rFonts w:eastAsia="標楷體"/>
                <w:sz w:val="20"/>
              </w:rPr>
            </w:pPr>
            <w:r>
              <w:rPr>
                <w:rFonts w:eastAsia="標楷體" w:hint="eastAsia"/>
                <w:sz w:val="20"/>
              </w:rPr>
              <w:t>募集</w:t>
            </w:r>
            <w:r w:rsidR="004958F3" w:rsidRPr="002430CD">
              <w:rPr>
                <w:rFonts w:eastAsia="標楷體" w:hint="eastAsia"/>
                <w:sz w:val="20"/>
              </w:rPr>
              <w:t>發行</w:t>
            </w:r>
            <w:r>
              <w:rPr>
                <w:rFonts w:eastAsia="標楷體" w:hint="eastAsia"/>
                <w:sz w:val="20"/>
              </w:rPr>
              <w:t>或私募</w:t>
            </w:r>
            <w:r w:rsidR="004958F3" w:rsidRPr="002430CD">
              <w:rPr>
                <w:rFonts w:eastAsia="標楷體" w:hint="eastAsia"/>
                <w:sz w:val="20"/>
              </w:rPr>
              <w:t>公司債者於公司債到期日或債權人得要求賣回日前六</w:t>
            </w:r>
            <w:proofErr w:type="gramStart"/>
            <w:r w:rsidR="004958F3" w:rsidRPr="002430CD">
              <w:rPr>
                <w:rFonts w:eastAsia="標楷體" w:hint="eastAsia"/>
                <w:sz w:val="20"/>
              </w:rPr>
              <w:t>個</w:t>
            </w:r>
            <w:proofErr w:type="gramEnd"/>
            <w:r w:rsidR="004958F3" w:rsidRPr="002430CD">
              <w:rPr>
                <w:rFonts w:eastAsia="標楷體" w:hint="eastAsia"/>
                <w:sz w:val="20"/>
              </w:rPr>
              <w:t>月內之存續</w:t>
            </w:r>
            <w:proofErr w:type="gramStart"/>
            <w:r w:rsidR="004958F3" w:rsidRPr="002430CD">
              <w:rPr>
                <w:rFonts w:eastAsia="標楷體" w:hint="eastAsia"/>
                <w:sz w:val="20"/>
              </w:rPr>
              <w:t>期間，</w:t>
            </w:r>
            <w:proofErr w:type="gramEnd"/>
            <w:r>
              <w:rPr>
                <w:rFonts w:eastAsia="標楷體" w:hint="eastAsia"/>
                <w:sz w:val="20"/>
              </w:rPr>
              <w:t>應</w:t>
            </w:r>
            <w:r w:rsidR="004958F3" w:rsidRPr="002430CD">
              <w:rPr>
                <w:rFonts w:eastAsia="標楷體" w:hint="eastAsia"/>
                <w:sz w:val="20"/>
              </w:rPr>
              <w:t>於每月十日</w:t>
            </w:r>
            <w:r w:rsidR="00A4715D">
              <w:rPr>
                <w:rFonts w:eastAsia="標楷體" w:hint="eastAsia"/>
                <w:sz w:val="20"/>
              </w:rPr>
              <w:t>內</w:t>
            </w:r>
            <w:r w:rsidR="004958F3" w:rsidRPr="002430CD">
              <w:rPr>
                <w:rFonts w:eastAsia="標楷體" w:hint="eastAsia"/>
                <w:sz w:val="20"/>
              </w:rPr>
              <w:t>申報依公司法第</w:t>
            </w:r>
            <w:r w:rsidR="004958F3" w:rsidRPr="002430CD">
              <w:rPr>
                <w:rFonts w:eastAsia="標楷體" w:hint="eastAsia"/>
                <w:sz w:val="20"/>
              </w:rPr>
              <w:t>248</w:t>
            </w:r>
            <w:r w:rsidR="004958F3" w:rsidRPr="002430CD">
              <w:rPr>
                <w:rFonts w:eastAsia="標楷體" w:hint="eastAsia"/>
                <w:sz w:val="20"/>
              </w:rPr>
              <w:t>條第</w:t>
            </w:r>
            <w:r w:rsidR="004958F3" w:rsidRPr="002430CD">
              <w:rPr>
                <w:rFonts w:eastAsia="標楷體" w:hint="eastAsia"/>
                <w:sz w:val="20"/>
              </w:rPr>
              <w:t>1</w:t>
            </w:r>
            <w:r w:rsidR="004958F3" w:rsidRPr="002430CD">
              <w:rPr>
                <w:rFonts w:eastAsia="標楷體" w:hint="eastAsia"/>
                <w:sz w:val="20"/>
              </w:rPr>
              <w:t>項第</w:t>
            </w:r>
            <w:r w:rsidR="004958F3" w:rsidRPr="002430CD">
              <w:rPr>
                <w:rFonts w:eastAsia="標楷體" w:hint="eastAsia"/>
                <w:sz w:val="20"/>
              </w:rPr>
              <w:t>5</w:t>
            </w:r>
            <w:r w:rsidR="004958F3" w:rsidRPr="002430CD">
              <w:rPr>
                <w:rFonts w:eastAsia="標楷體" w:hint="eastAsia"/>
                <w:sz w:val="20"/>
              </w:rPr>
              <w:t>款規定申報償還公司債之籌集計</w:t>
            </w:r>
            <w:r>
              <w:rPr>
                <w:rFonts w:eastAsia="標楷體" w:hint="eastAsia"/>
                <w:sz w:val="20"/>
              </w:rPr>
              <w:t>畫</w:t>
            </w:r>
            <w:r w:rsidR="004958F3" w:rsidRPr="002430CD">
              <w:rPr>
                <w:rFonts w:eastAsia="標楷體" w:hint="eastAsia"/>
                <w:sz w:val="20"/>
              </w:rPr>
              <w:t>及保管方式之支應償還款項來源及其具體說明。</w:t>
            </w:r>
          </w:p>
        </w:tc>
        <w:tc>
          <w:tcPr>
            <w:tcW w:w="5512" w:type="dxa"/>
            <w:shd w:val="clear" w:color="auto" w:fill="FFFFFF"/>
          </w:tcPr>
          <w:p w14:paraId="45BC64B6" w14:textId="77777777" w:rsidR="004958F3" w:rsidRPr="002430CD" w:rsidRDefault="004958F3" w:rsidP="001048F4">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sidR="00E2027E">
              <w:rPr>
                <w:rFonts w:ascii="Times New Roman" w:eastAsia="標楷體" w:hAnsi="Times New Roman" w:hint="eastAsia"/>
                <w:sz w:val="20"/>
              </w:rPr>
              <w:t>/</w:t>
            </w:r>
            <w:r w:rsidR="00E2027E"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77061AC" w14:textId="77777777" w:rsidR="004958F3" w:rsidRPr="002430CD" w:rsidRDefault="004958F3" w:rsidP="00105C0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4958F3" w:rsidRPr="002430CD" w14:paraId="3CA7F47C" w14:textId="77777777" w:rsidTr="00E93404">
        <w:trPr>
          <w:cantSplit/>
        </w:trPr>
        <w:tc>
          <w:tcPr>
            <w:tcW w:w="476" w:type="dxa"/>
            <w:vMerge/>
            <w:shd w:val="clear" w:color="auto" w:fill="FFFFFF"/>
            <w:vAlign w:val="center"/>
          </w:tcPr>
          <w:p w14:paraId="44698BEA"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202975EA"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719D46A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9AD75A6" w14:textId="77777777" w:rsidR="004958F3" w:rsidRPr="002430CD" w:rsidRDefault="004958F3" w:rsidP="001048F4">
            <w:pPr>
              <w:spacing w:line="260" w:lineRule="exact"/>
              <w:rPr>
                <w:rFonts w:eastAsia="標楷體"/>
                <w:sz w:val="20"/>
              </w:rPr>
            </w:pPr>
            <w:r w:rsidRPr="002430CD">
              <w:rPr>
                <w:rFonts w:eastAsia="標楷體" w:hint="eastAsia"/>
                <w:sz w:val="20"/>
              </w:rPr>
              <w:t>每月十日前申報上月份資金貸與及背書保證明細表資料</w:t>
            </w:r>
          </w:p>
          <w:p w14:paraId="4E8745A2" w14:textId="77777777" w:rsidR="004958F3" w:rsidRPr="002430CD" w:rsidRDefault="004958F3" w:rsidP="001048F4">
            <w:pPr>
              <w:spacing w:line="260" w:lineRule="exact"/>
              <w:rPr>
                <w:rFonts w:eastAsia="標楷體"/>
                <w:sz w:val="20"/>
              </w:rPr>
            </w:pPr>
          </w:p>
        </w:tc>
        <w:tc>
          <w:tcPr>
            <w:tcW w:w="5512" w:type="dxa"/>
            <w:shd w:val="clear" w:color="auto" w:fill="FFFFFF"/>
          </w:tcPr>
          <w:p w14:paraId="36873A02"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7CC9369D" w14:textId="77777777" w:rsidR="004958F3" w:rsidRPr="002430CD" w:rsidRDefault="004958F3" w:rsidP="001048F4">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E4127B6" w14:textId="77777777" w:rsidR="004958F3" w:rsidRPr="002430CD" w:rsidRDefault="004958F3" w:rsidP="001048F4">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49D4291" w14:textId="77777777" w:rsidR="004958F3" w:rsidRPr="002430CD" w:rsidRDefault="004958F3" w:rsidP="001048F4">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00F792A" w14:textId="77777777" w:rsidR="00EA7CC2" w:rsidRPr="00EA7CC2" w:rsidRDefault="004958F3" w:rsidP="00EA7CC2">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00EA7CC2">
              <w:rPr>
                <w:rFonts w:eastAsia="標楷體" w:hint="eastAsia"/>
                <w:sz w:val="20"/>
              </w:rPr>
              <w:t>第</w:t>
            </w:r>
            <w:r w:rsidR="00EA7CC2">
              <w:rPr>
                <w:rFonts w:eastAsia="標楷體" w:hint="eastAsia"/>
                <w:sz w:val="20"/>
              </w:rPr>
              <w:t>3</w:t>
            </w:r>
            <w:r w:rsidR="00EA7CC2">
              <w:rPr>
                <w:rFonts w:eastAsia="標楷體" w:hint="eastAsia"/>
                <w:sz w:val="20"/>
              </w:rPr>
              <w:t>條第</w:t>
            </w:r>
            <w:r w:rsidR="00EA7CC2">
              <w:rPr>
                <w:rFonts w:eastAsia="標楷體" w:hint="eastAsia"/>
                <w:sz w:val="20"/>
              </w:rPr>
              <w:t>1</w:t>
            </w:r>
            <w:r w:rsidR="00EA7CC2">
              <w:rPr>
                <w:rFonts w:eastAsia="標楷體" w:hint="eastAsia"/>
                <w:sz w:val="20"/>
              </w:rPr>
              <w:t>項第</w:t>
            </w:r>
            <w:r w:rsidR="00EA7CC2">
              <w:rPr>
                <w:rFonts w:eastAsia="標楷體" w:hint="eastAsia"/>
                <w:sz w:val="20"/>
              </w:rPr>
              <w:t>7</w:t>
            </w:r>
            <w:r w:rsidR="00EA7CC2">
              <w:rPr>
                <w:rFonts w:eastAsia="標楷體" w:hint="eastAsia"/>
                <w:sz w:val="20"/>
              </w:rPr>
              <w:t>款</w:t>
            </w:r>
            <w:r w:rsidRPr="002430CD">
              <w:rPr>
                <w:rFonts w:eastAsia="標楷體" w:hint="eastAsia"/>
                <w:sz w:val="20"/>
              </w:rPr>
              <w:t>。</w:t>
            </w:r>
          </w:p>
        </w:tc>
      </w:tr>
      <w:tr w:rsidR="004958F3" w:rsidRPr="002430CD" w14:paraId="108AF110" w14:textId="77777777" w:rsidTr="00E93404">
        <w:trPr>
          <w:cantSplit/>
        </w:trPr>
        <w:tc>
          <w:tcPr>
            <w:tcW w:w="476" w:type="dxa"/>
            <w:vMerge/>
            <w:shd w:val="clear" w:color="auto" w:fill="FFFFFF"/>
            <w:vAlign w:val="center"/>
          </w:tcPr>
          <w:p w14:paraId="125B03AE" w14:textId="77777777" w:rsidR="004958F3" w:rsidRPr="002430CD"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48A8DA64" w14:textId="77777777" w:rsidR="004958F3" w:rsidRPr="002430CD"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10CF004E" w14:textId="77777777" w:rsidR="004958F3" w:rsidRPr="002430CD" w:rsidRDefault="004958F3" w:rsidP="003C7473">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4B58DF" w14:textId="77777777" w:rsidR="004958F3" w:rsidRPr="00E93791" w:rsidRDefault="004958F3" w:rsidP="005D643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9D471E" w14:textId="77777777" w:rsidR="004958F3" w:rsidRPr="00E93791" w:rsidRDefault="004958F3" w:rsidP="005D643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DBE1726" w14:textId="77777777" w:rsidR="004958F3" w:rsidRPr="002430CD" w:rsidRDefault="004958F3" w:rsidP="00EA7CC2">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sidR="00EA7CC2">
              <w:rPr>
                <w:rFonts w:eastAsia="標楷體" w:hint="eastAsia"/>
                <w:sz w:val="20"/>
              </w:rPr>
              <w:t>3</w:t>
            </w:r>
            <w:r>
              <w:rPr>
                <w:rFonts w:eastAsia="標楷體" w:hint="eastAsia"/>
                <w:sz w:val="20"/>
              </w:rPr>
              <w:t>條第</w:t>
            </w:r>
            <w:r w:rsidR="00EA7CC2">
              <w:rPr>
                <w:rFonts w:eastAsia="標楷體" w:hint="eastAsia"/>
                <w:sz w:val="20"/>
              </w:rPr>
              <w:t>1</w:t>
            </w:r>
            <w:r>
              <w:rPr>
                <w:rFonts w:eastAsia="標楷體" w:hint="eastAsia"/>
                <w:sz w:val="20"/>
              </w:rPr>
              <w:t>項第</w:t>
            </w:r>
            <w:r w:rsidR="00EA7CC2">
              <w:rPr>
                <w:rFonts w:eastAsia="標楷體" w:hint="eastAsia"/>
                <w:sz w:val="20"/>
              </w:rPr>
              <w:t>28</w:t>
            </w:r>
            <w:r>
              <w:rPr>
                <w:rFonts w:eastAsia="標楷體" w:hint="eastAsia"/>
                <w:sz w:val="20"/>
              </w:rPr>
              <w:t>款</w:t>
            </w:r>
            <w:r w:rsidRPr="002430CD">
              <w:rPr>
                <w:rFonts w:eastAsia="標楷體" w:hint="eastAsia"/>
                <w:sz w:val="20"/>
              </w:rPr>
              <w:t>。</w:t>
            </w:r>
          </w:p>
        </w:tc>
      </w:tr>
      <w:tr w:rsidR="007F56CD" w:rsidRPr="002430CD" w14:paraId="1384E841" w14:textId="77777777" w:rsidTr="00E93404">
        <w:trPr>
          <w:cantSplit/>
        </w:trPr>
        <w:tc>
          <w:tcPr>
            <w:tcW w:w="476" w:type="dxa"/>
            <w:vMerge w:val="restart"/>
            <w:shd w:val="clear" w:color="auto" w:fill="FFFFFF"/>
            <w:vAlign w:val="center"/>
          </w:tcPr>
          <w:p w14:paraId="3D4EA7A3"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2</w:t>
            </w:r>
          </w:p>
        </w:tc>
        <w:tc>
          <w:tcPr>
            <w:tcW w:w="436" w:type="dxa"/>
            <w:vMerge w:val="restart"/>
            <w:shd w:val="clear" w:color="auto" w:fill="FFFFFF"/>
            <w:vAlign w:val="center"/>
          </w:tcPr>
          <w:p w14:paraId="0D81F43B" w14:textId="77777777" w:rsidR="007F56CD" w:rsidRPr="002430CD" w:rsidRDefault="007F56CD" w:rsidP="003C7473">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D833102"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CFBEEB2" w14:textId="77777777" w:rsidR="007F56CD" w:rsidRPr="00E93791" w:rsidRDefault="007F56CD" w:rsidP="00C76C6F">
            <w:pPr>
              <w:spacing w:line="260" w:lineRule="exact"/>
              <w:jc w:val="both"/>
              <w:rPr>
                <w:rFonts w:ascii="標楷體" w:eastAsia="標楷體" w:hAnsi="標楷體"/>
                <w:sz w:val="20"/>
                <w:szCs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r w:rsidRPr="002430CD">
              <w:rPr>
                <w:rFonts w:eastAsia="標楷體" w:hint="eastAsia"/>
                <w:sz w:val="20"/>
              </w:rPr>
              <w:t>自公司債發行日起至到期日間之存續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w:t>
            </w:r>
            <w:r>
              <w:rPr>
                <w:rFonts w:eastAsia="標楷體" w:hint="eastAsia"/>
                <w:sz w:val="20"/>
              </w:rPr>
              <w:t>(</w:t>
            </w:r>
            <w:r>
              <w:rPr>
                <w:rFonts w:eastAsia="標楷體" w:hint="eastAsia"/>
                <w:sz w:val="20"/>
              </w:rPr>
              <w:t>年度自結數資訊得延至年度結束後</w:t>
            </w:r>
            <w:r>
              <w:rPr>
                <w:rFonts w:eastAsia="標楷體" w:hint="eastAsia"/>
                <w:sz w:val="20"/>
              </w:rPr>
              <w:t>45</w:t>
            </w:r>
            <w:r>
              <w:rPr>
                <w:rFonts w:eastAsia="標楷體" w:hint="eastAsia"/>
                <w:sz w:val="20"/>
              </w:rPr>
              <w:t>日內申報</w:t>
            </w:r>
            <w:r>
              <w:rPr>
                <w:rFonts w:eastAsia="標楷體" w:hint="eastAsia"/>
                <w:sz w:val="20"/>
              </w:rPr>
              <w:t>)</w:t>
            </w:r>
            <w:r w:rsidRPr="002430CD">
              <w:rPr>
                <w:rFonts w:eastAsia="標楷體" w:hint="eastAsia"/>
                <w:sz w:val="20"/>
              </w:rPr>
              <w:t>，另於申報經會計師查核或核閱之財務報告時應同時申報實際數資料。</w:t>
            </w:r>
          </w:p>
        </w:tc>
        <w:tc>
          <w:tcPr>
            <w:tcW w:w="5512" w:type="dxa"/>
            <w:shd w:val="clear" w:color="auto" w:fill="FFFFFF"/>
          </w:tcPr>
          <w:p w14:paraId="2800FBC1" w14:textId="77777777" w:rsidR="007F56CD" w:rsidRPr="00E93791" w:rsidRDefault="007F56CD" w:rsidP="005D6431">
            <w:pPr>
              <w:pStyle w:val="a3"/>
              <w:spacing w:line="260" w:lineRule="exact"/>
              <w:ind w:leftChars="-2" w:left="-5" w:firstLineChars="3" w:firstLine="6"/>
              <w:rPr>
                <w:rFonts w:ascii="Times New Roman" w:eastAsia="標楷體" w:hAnsi="標楷體"/>
                <w:kern w:val="0"/>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w:t>
            </w:r>
            <w:r w:rsidRPr="00AA6A9B">
              <w:rPr>
                <w:rFonts w:ascii="Times New Roman" w:eastAsia="標楷體" w:hAnsi="Times New Roman" w:hint="eastAsia"/>
                <w:sz w:val="20"/>
                <w:szCs w:val="24"/>
              </w:rPr>
              <w:t>業</w:t>
            </w:r>
            <w:r w:rsidRPr="00AA6A9B">
              <w:rPr>
                <w:rFonts w:ascii="Times New Roman" w:eastAsia="標楷體" w:hAnsi="Times New Roman" w:hint="eastAsia"/>
                <w:sz w:val="20"/>
                <w:szCs w:val="24"/>
              </w:rPr>
              <w:t>/</w:t>
            </w:r>
            <w:r w:rsidRPr="00AA6A9B">
              <w:rPr>
                <w:rFonts w:ascii="Times New Roman" w:eastAsia="標楷體" w:hAnsi="Times New Roman"/>
                <w:sz w:val="20"/>
                <w:szCs w:val="24"/>
              </w:rPr>
              <w:t>最近一季相關財務資料申報</w:t>
            </w:r>
            <w:r w:rsidRPr="00AA6A9B">
              <w:rPr>
                <w:rFonts w:ascii="Times New Roman" w:eastAsia="標楷體" w:hAnsi="Times New Roman"/>
                <w:sz w:val="20"/>
                <w:szCs w:val="24"/>
              </w:rPr>
              <w:t>(</w:t>
            </w:r>
            <w:r w:rsidRPr="00AA6A9B">
              <w:rPr>
                <w:rFonts w:ascii="Times New Roman" w:eastAsia="標楷體" w:hAnsi="Times New Roman"/>
                <w:sz w:val="20"/>
                <w:szCs w:val="24"/>
              </w:rPr>
              <w:t>自結資料</w:t>
            </w:r>
            <w:r w:rsidRPr="00AA6A9B">
              <w:rPr>
                <w:rFonts w:ascii="Times New Roman" w:eastAsia="標楷體" w:hAnsi="Times New Roman"/>
                <w:sz w:val="20"/>
                <w:szCs w:val="24"/>
              </w:rPr>
              <w:t>)</w:t>
            </w:r>
            <w:r w:rsidRPr="00AA6A9B">
              <w:rPr>
                <w:rFonts w:ascii="Times New Roman" w:eastAsia="標楷體" w:hAnsi="Times New Roman" w:hint="eastAsia"/>
                <w:sz w:val="20"/>
                <w:szCs w:val="24"/>
              </w:rPr>
              <w:t>)</w:t>
            </w:r>
            <w:r w:rsidRPr="00AA6A9B">
              <w:rPr>
                <w:rFonts w:ascii="Times New Roman" w:eastAsia="標楷體" w:hAnsi="Times New Roman" w:hint="eastAsia"/>
                <w:sz w:val="20"/>
                <w:szCs w:val="24"/>
              </w:rPr>
              <w:t>。</w:t>
            </w:r>
          </w:p>
        </w:tc>
        <w:tc>
          <w:tcPr>
            <w:tcW w:w="4008" w:type="dxa"/>
            <w:shd w:val="clear" w:color="auto" w:fill="FFFFFF"/>
          </w:tcPr>
          <w:p w14:paraId="48C6F3D4"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7F56CD" w:rsidRPr="002430CD" w14:paraId="18B61798" w14:textId="77777777" w:rsidTr="00E93404">
        <w:trPr>
          <w:cantSplit/>
        </w:trPr>
        <w:tc>
          <w:tcPr>
            <w:tcW w:w="476" w:type="dxa"/>
            <w:vMerge/>
            <w:shd w:val="clear" w:color="auto" w:fill="FFFFFF"/>
            <w:vAlign w:val="center"/>
          </w:tcPr>
          <w:p w14:paraId="6CCED017" w14:textId="77777777" w:rsidR="007F56CD"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5511F153" w14:textId="77777777" w:rsidR="007F56CD"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2C63D771" w14:textId="77777777" w:rsidR="007F56CD" w:rsidRDefault="007F56CD" w:rsidP="003C7473">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D4CDF2C" w14:textId="77777777" w:rsidR="007F56CD" w:rsidRDefault="007F56CD" w:rsidP="00534C1D">
            <w:pPr>
              <w:kinsoku w:val="0"/>
              <w:overflowPunct w:val="0"/>
              <w:spacing w:line="260" w:lineRule="exact"/>
              <w:jc w:val="both"/>
              <w:rPr>
                <w:rFonts w:eastAsia="標楷體"/>
                <w:sz w:val="20"/>
              </w:rPr>
            </w:pPr>
            <w:r>
              <w:rPr>
                <w:rFonts w:eastAsia="標楷體" w:hint="eastAsia"/>
                <w:sz w:val="20"/>
              </w:rPr>
              <w:t>自結損益資訊</w:t>
            </w:r>
            <w:r w:rsidR="00FB45DA">
              <w:rPr>
                <w:rFonts w:eastAsia="標楷體" w:hint="eastAsia"/>
                <w:sz w:val="20"/>
              </w:rPr>
              <w:t>（年度自結損益）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91A5BA5" w14:textId="77777777" w:rsidR="007F56CD" w:rsidRDefault="007F56CD" w:rsidP="00F07078">
            <w:pPr>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w:t>
            </w:r>
            <w:r w:rsidR="00F07078">
              <w:rPr>
                <w:rFonts w:eastAsia="標楷體" w:hint="eastAsia"/>
                <w:sz w:val="20"/>
              </w:rPr>
              <w:t>月</w:t>
            </w:r>
            <w:r w:rsidR="00F07078">
              <w:rPr>
                <w:rFonts w:eastAsia="標楷體" w:hint="eastAsia"/>
                <w:sz w:val="20"/>
              </w:rPr>
              <w:t>(</w:t>
            </w:r>
            <w:r>
              <w:rPr>
                <w:rFonts w:eastAsia="標楷體" w:hint="eastAsia"/>
                <w:sz w:val="20"/>
              </w:rPr>
              <w:t>季</w:t>
            </w:r>
            <w:r w:rsidR="00F07078">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33ABFC7" w14:textId="77777777" w:rsidR="007F56CD" w:rsidRPr="002430CD" w:rsidRDefault="007F56CD" w:rsidP="005D6431">
            <w:pPr>
              <w:pStyle w:val="a3"/>
              <w:spacing w:line="260" w:lineRule="exact"/>
              <w:ind w:leftChars="-2" w:left="-5" w:firstLineChars="3" w:firstLine="6"/>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FDC1247" w14:textId="77777777" w:rsidR="007F56CD" w:rsidRPr="002430CD" w:rsidRDefault="007F56CD" w:rsidP="005D643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2A4FF0" w:rsidRPr="002430CD" w14:paraId="7599A63B" w14:textId="77777777" w:rsidTr="00AA3066">
        <w:trPr>
          <w:cantSplit/>
        </w:trPr>
        <w:tc>
          <w:tcPr>
            <w:tcW w:w="476" w:type="dxa"/>
            <w:vMerge w:val="restart"/>
            <w:shd w:val="clear" w:color="auto" w:fill="FFFFFF"/>
            <w:vAlign w:val="center"/>
          </w:tcPr>
          <w:p w14:paraId="1CB3E7FB"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3CD73FC8" w14:textId="77777777" w:rsidR="002A4FF0" w:rsidRPr="002430CD" w:rsidRDefault="002A4FF0" w:rsidP="00AA306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28B6ACF5" w14:textId="77777777" w:rsidR="002A4FF0" w:rsidRPr="002430CD" w:rsidRDefault="002A4FF0" w:rsidP="003C7473">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315E98E" w14:textId="77777777" w:rsidR="002A4FF0" w:rsidRPr="002430CD" w:rsidRDefault="002A4FF0" w:rsidP="00B01169">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AADA90D" w14:textId="77777777" w:rsidR="002A4FF0" w:rsidRPr="002430CD" w:rsidRDefault="002A4FF0" w:rsidP="00B01169">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733B47F7" w14:textId="77777777" w:rsidR="002A4FF0" w:rsidRPr="002430CD" w:rsidRDefault="002A4FF0" w:rsidP="00B01169">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444C365" w14:textId="77777777" w:rsidR="002A4FF0" w:rsidRPr="002430CD" w:rsidRDefault="002A4FF0" w:rsidP="00CE10FF">
            <w:pPr>
              <w:numPr>
                <w:ilvl w:val="0"/>
                <w:numId w:val="17"/>
              </w:numPr>
              <w:tabs>
                <w:tab w:val="clear" w:pos="360"/>
                <w:tab w:val="num" w:pos="152"/>
              </w:tabs>
              <w:spacing w:line="260" w:lineRule="exact"/>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D08CC7D" w14:textId="77777777" w:rsidR="002A4FF0" w:rsidRPr="002430CD" w:rsidRDefault="002A4FF0" w:rsidP="00CE10FF">
            <w:pPr>
              <w:numPr>
                <w:ilvl w:val="0"/>
                <w:numId w:val="17"/>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2A4FF0" w:rsidRPr="008D4CCD" w14:paraId="60C8D96D" w14:textId="77777777" w:rsidTr="009A6701">
        <w:trPr>
          <w:cantSplit/>
        </w:trPr>
        <w:tc>
          <w:tcPr>
            <w:tcW w:w="476" w:type="dxa"/>
            <w:vMerge/>
            <w:shd w:val="clear" w:color="auto" w:fill="FFFFFF"/>
            <w:vAlign w:val="center"/>
          </w:tcPr>
          <w:p w14:paraId="4FC8769B" w14:textId="77777777" w:rsidR="002A4FF0" w:rsidRPr="002430CD" w:rsidRDefault="002A4FF0" w:rsidP="002A4FF0">
            <w:pPr>
              <w:kinsoku w:val="0"/>
              <w:overflowPunct w:val="0"/>
              <w:spacing w:line="260" w:lineRule="exact"/>
              <w:jc w:val="center"/>
              <w:rPr>
                <w:rFonts w:eastAsia="標楷體"/>
                <w:sz w:val="20"/>
              </w:rPr>
            </w:pPr>
          </w:p>
        </w:tc>
        <w:tc>
          <w:tcPr>
            <w:tcW w:w="436" w:type="dxa"/>
            <w:vMerge/>
            <w:shd w:val="clear" w:color="auto" w:fill="FFFFFF"/>
            <w:vAlign w:val="center"/>
          </w:tcPr>
          <w:p w14:paraId="587AE8DB" w14:textId="77777777" w:rsidR="002A4FF0" w:rsidRPr="002430CD" w:rsidRDefault="002A4FF0" w:rsidP="002A4FF0">
            <w:pPr>
              <w:kinsoku w:val="0"/>
              <w:overflowPunct w:val="0"/>
              <w:spacing w:line="260" w:lineRule="exact"/>
              <w:jc w:val="center"/>
              <w:rPr>
                <w:rFonts w:eastAsia="標楷體"/>
                <w:sz w:val="20"/>
              </w:rPr>
            </w:pPr>
          </w:p>
        </w:tc>
        <w:tc>
          <w:tcPr>
            <w:tcW w:w="476" w:type="dxa"/>
            <w:shd w:val="clear" w:color="auto" w:fill="FFFFFF"/>
            <w:vAlign w:val="center"/>
          </w:tcPr>
          <w:p w14:paraId="7E43FD82" w14:textId="604164AF" w:rsidR="002A4FF0" w:rsidRDefault="009B0DF9" w:rsidP="002A4FF0">
            <w:pPr>
              <w:kinsoku w:val="0"/>
              <w:overflowPunct w:val="0"/>
              <w:spacing w:line="260" w:lineRule="exact"/>
              <w:jc w:val="center"/>
              <w:rPr>
                <w:rFonts w:eastAsia="標楷體"/>
                <w:sz w:val="20"/>
              </w:rPr>
            </w:pPr>
            <w:r>
              <w:rPr>
                <w:rFonts w:eastAsia="標楷體"/>
                <w:sz w:val="20"/>
              </w:rPr>
              <w:t>2</w:t>
            </w:r>
          </w:p>
        </w:tc>
        <w:tc>
          <w:tcPr>
            <w:tcW w:w="4100" w:type="dxa"/>
            <w:tcBorders>
              <w:bottom w:val="single" w:sz="4" w:space="0" w:color="auto"/>
            </w:tcBorders>
            <w:shd w:val="clear" w:color="auto" w:fill="FFFFFF"/>
          </w:tcPr>
          <w:p w14:paraId="11617045" w14:textId="77777777" w:rsidR="002A4FF0" w:rsidRDefault="002A4FF0" w:rsidP="002A4FF0">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sidR="00527492">
              <w:rPr>
                <w:rFonts w:ascii="Times New Roman" w:eastAsia="標楷體" w:hAnsi="Times New Roman" w:hint="eastAsia"/>
                <w:sz w:val="20"/>
                <w:szCs w:val="24"/>
              </w:rPr>
              <w:t>。</w:t>
            </w:r>
          </w:p>
          <w:p w14:paraId="621CCD46" w14:textId="77777777" w:rsidR="002A4FF0" w:rsidRPr="002430CD" w:rsidRDefault="002A4FF0" w:rsidP="002A4FF0">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FBD7D7" w14:textId="77777777" w:rsidR="002A4FF0" w:rsidRPr="002430CD" w:rsidRDefault="002A4FF0" w:rsidP="009A670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sidR="00527492">
              <w:rPr>
                <w:rFonts w:eastAsia="標楷體" w:hint="eastAsia"/>
                <w:sz w:val="20"/>
              </w:rPr>
              <w:t>。</w:t>
            </w:r>
          </w:p>
        </w:tc>
        <w:tc>
          <w:tcPr>
            <w:tcW w:w="4008" w:type="dxa"/>
            <w:tcBorders>
              <w:bottom w:val="single" w:sz="4" w:space="0" w:color="auto"/>
            </w:tcBorders>
            <w:shd w:val="clear" w:color="auto" w:fill="FFFFFF"/>
          </w:tcPr>
          <w:p w14:paraId="29940BAE" w14:textId="77777777" w:rsidR="002A4FF0" w:rsidRPr="002430CD" w:rsidRDefault="002A4FF0" w:rsidP="002A4FF0">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p w14:paraId="2F90CB02" w14:textId="77777777" w:rsidR="002A4FF0" w:rsidRPr="002430CD" w:rsidRDefault="002A4FF0" w:rsidP="002A4FF0">
            <w:pPr>
              <w:kinsoku w:val="0"/>
              <w:overflowPunct w:val="0"/>
              <w:spacing w:line="260" w:lineRule="exact"/>
              <w:jc w:val="both"/>
              <w:rPr>
                <w:rFonts w:eastAsia="標楷體"/>
                <w:sz w:val="20"/>
              </w:rPr>
            </w:pPr>
          </w:p>
        </w:tc>
      </w:tr>
      <w:tr w:rsidR="009646D1" w:rsidRPr="002430CD" w14:paraId="6B34A545" w14:textId="77777777" w:rsidTr="00E93404">
        <w:trPr>
          <w:cantSplit/>
        </w:trPr>
        <w:tc>
          <w:tcPr>
            <w:tcW w:w="476" w:type="dxa"/>
            <w:vMerge w:val="restart"/>
            <w:shd w:val="clear" w:color="auto" w:fill="FFFFFF"/>
            <w:vAlign w:val="center"/>
          </w:tcPr>
          <w:p w14:paraId="144A124D"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78ACD66E"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9AB3E96" w14:textId="77777777" w:rsidR="009646D1" w:rsidRPr="002430CD" w:rsidRDefault="009646D1" w:rsidP="002A4FF0">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98CC773"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08CC6125" w14:textId="77777777" w:rsidR="009646D1" w:rsidRPr="002430CD" w:rsidRDefault="009646D1" w:rsidP="002A4FF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3B77E2B"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16FF42A" w14:textId="77777777" w:rsidR="009646D1" w:rsidRPr="002430CD"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EF6C01B" w14:textId="77777777" w:rsidR="009646D1" w:rsidRPr="002430CD"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1947547" w14:textId="77777777" w:rsidTr="00E93404">
        <w:trPr>
          <w:cantSplit/>
        </w:trPr>
        <w:tc>
          <w:tcPr>
            <w:tcW w:w="476" w:type="dxa"/>
            <w:vMerge/>
            <w:shd w:val="clear" w:color="auto" w:fill="FFFFFF"/>
            <w:vAlign w:val="center"/>
          </w:tcPr>
          <w:p w14:paraId="5DB5439F" w14:textId="77777777" w:rsidR="009646D1" w:rsidRPr="002430CD" w:rsidRDefault="009646D1" w:rsidP="002A4FF0">
            <w:pPr>
              <w:kinsoku w:val="0"/>
              <w:overflowPunct w:val="0"/>
              <w:spacing w:line="260" w:lineRule="exact"/>
              <w:jc w:val="center"/>
              <w:rPr>
                <w:rFonts w:eastAsia="標楷體"/>
                <w:sz w:val="20"/>
              </w:rPr>
            </w:pPr>
          </w:p>
        </w:tc>
        <w:tc>
          <w:tcPr>
            <w:tcW w:w="436" w:type="dxa"/>
            <w:vMerge/>
            <w:shd w:val="clear" w:color="auto" w:fill="FFFFFF"/>
            <w:vAlign w:val="center"/>
          </w:tcPr>
          <w:p w14:paraId="0DF018D6" w14:textId="77777777" w:rsidR="009646D1" w:rsidRPr="002430CD" w:rsidRDefault="009646D1" w:rsidP="002A4FF0">
            <w:pPr>
              <w:kinsoku w:val="0"/>
              <w:overflowPunct w:val="0"/>
              <w:spacing w:line="260" w:lineRule="exact"/>
              <w:jc w:val="center"/>
              <w:rPr>
                <w:rFonts w:eastAsia="標楷體"/>
                <w:sz w:val="20"/>
              </w:rPr>
            </w:pPr>
          </w:p>
        </w:tc>
        <w:tc>
          <w:tcPr>
            <w:tcW w:w="476" w:type="dxa"/>
            <w:shd w:val="clear" w:color="auto" w:fill="FFFFFF"/>
            <w:vAlign w:val="center"/>
          </w:tcPr>
          <w:p w14:paraId="4EF576B3" w14:textId="77777777" w:rsidR="009646D1" w:rsidRPr="002430CD" w:rsidRDefault="009646D1" w:rsidP="002A4FF0">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9D78A45" w14:textId="77777777" w:rsidR="009646D1" w:rsidRDefault="009646D1" w:rsidP="002A4FF0">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CE0395B" w14:textId="77777777" w:rsidR="009646D1" w:rsidRPr="002430CD" w:rsidRDefault="009646D1" w:rsidP="002A4FF0">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61052C0D" w14:textId="77777777" w:rsidR="009646D1" w:rsidRPr="002430CD" w:rsidRDefault="009646D1" w:rsidP="002A4FF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E77E051" w14:textId="77777777" w:rsidR="009646D1"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7E544FC" w14:textId="77777777" w:rsidR="009646D1" w:rsidRPr="002430CD"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9646D1" w:rsidRPr="002430CD" w14:paraId="1B477126" w14:textId="77777777" w:rsidTr="00E93404">
        <w:trPr>
          <w:cantSplit/>
        </w:trPr>
        <w:tc>
          <w:tcPr>
            <w:tcW w:w="476" w:type="dxa"/>
            <w:vMerge/>
            <w:shd w:val="clear" w:color="auto" w:fill="FFFFFF"/>
            <w:vAlign w:val="center"/>
          </w:tcPr>
          <w:p w14:paraId="4F843495" w14:textId="77777777" w:rsidR="009646D1" w:rsidRPr="002430CD"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1DE223F4" w14:textId="77777777" w:rsidR="009646D1" w:rsidRPr="002430CD" w:rsidRDefault="009646D1" w:rsidP="000F64E9">
            <w:pPr>
              <w:kinsoku w:val="0"/>
              <w:overflowPunct w:val="0"/>
              <w:spacing w:line="260" w:lineRule="exact"/>
              <w:jc w:val="center"/>
              <w:rPr>
                <w:rFonts w:eastAsia="標楷體"/>
                <w:sz w:val="20"/>
              </w:rPr>
            </w:pPr>
          </w:p>
        </w:tc>
        <w:tc>
          <w:tcPr>
            <w:tcW w:w="476" w:type="dxa"/>
            <w:shd w:val="clear" w:color="auto" w:fill="FFFFFF"/>
            <w:vAlign w:val="center"/>
          </w:tcPr>
          <w:p w14:paraId="078A09BB" w14:textId="489FD3BD" w:rsidR="009646D1" w:rsidRDefault="009646D1" w:rsidP="000F64E9">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5A4065A" w14:textId="368ACC9B" w:rsidR="009646D1" w:rsidRDefault="009646D1" w:rsidP="000F64E9">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1094861C" w14:textId="05D83313" w:rsidR="009646D1" w:rsidRPr="002430CD" w:rsidRDefault="009646D1" w:rsidP="000F64E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CE9AABA" w14:textId="522C0E6F" w:rsidR="009646D1" w:rsidRPr="002430CD" w:rsidRDefault="009646D1" w:rsidP="00083645">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9646D1" w:rsidRPr="002430CD" w14:paraId="7593EB34" w14:textId="77777777" w:rsidTr="00E93404">
        <w:trPr>
          <w:cantSplit/>
        </w:trPr>
        <w:tc>
          <w:tcPr>
            <w:tcW w:w="476" w:type="dxa"/>
            <w:vMerge/>
            <w:shd w:val="clear" w:color="auto" w:fill="FFFFFF"/>
            <w:vAlign w:val="center"/>
          </w:tcPr>
          <w:p w14:paraId="5B62BC2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5D89B2C"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1C5EEFB" w14:textId="7F6C91A3"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16DE0BB" w14:textId="031C0D89" w:rsidR="009646D1" w:rsidRPr="00C468B2" w:rsidRDefault="009646D1"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63FE2DC" w14:textId="77777777" w:rsidR="009646D1" w:rsidRDefault="009646D1"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F536610" w14:textId="3BEF0491" w:rsidR="009646D1" w:rsidRPr="002430CD" w:rsidRDefault="009646D1"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D7F3EAA" w14:textId="5B8EF5B5"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25367601" w14:textId="77777777" w:rsidTr="00E93404">
        <w:trPr>
          <w:cantSplit/>
        </w:trPr>
        <w:tc>
          <w:tcPr>
            <w:tcW w:w="476" w:type="dxa"/>
            <w:vMerge w:val="restart"/>
            <w:shd w:val="clear" w:color="auto" w:fill="FFFFFF"/>
            <w:vAlign w:val="center"/>
          </w:tcPr>
          <w:p w14:paraId="2763F6D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36" w:type="dxa"/>
            <w:vMerge w:val="restart"/>
            <w:shd w:val="clear" w:color="auto" w:fill="FFFFFF"/>
            <w:vAlign w:val="center"/>
          </w:tcPr>
          <w:p w14:paraId="41016BF9"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28</w:t>
            </w:r>
          </w:p>
        </w:tc>
        <w:tc>
          <w:tcPr>
            <w:tcW w:w="476" w:type="dxa"/>
            <w:shd w:val="clear" w:color="auto" w:fill="FFFFFF"/>
            <w:vAlign w:val="center"/>
          </w:tcPr>
          <w:p w14:paraId="6E980F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A952FA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內部稽核計畫執行情形。</w:t>
            </w:r>
          </w:p>
        </w:tc>
        <w:tc>
          <w:tcPr>
            <w:tcW w:w="5512" w:type="dxa"/>
            <w:shd w:val="clear" w:color="auto" w:fill="FFFFFF"/>
          </w:tcPr>
          <w:p w14:paraId="2852E095"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內部</w:t>
            </w:r>
            <w:proofErr w:type="gramStart"/>
            <w:r w:rsidRPr="002430CD">
              <w:rPr>
                <w:rFonts w:ascii="Times New Roman" w:eastAsia="標楷體" w:hAnsi="Times New Roman" w:hint="eastAsia"/>
                <w:sz w:val="20"/>
              </w:rPr>
              <w:t>稽核稽核</w:t>
            </w:r>
            <w:proofErr w:type="gramEnd"/>
            <w:r w:rsidRPr="002430CD">
              <w:rPr>
                <w:rFonts w:ascii="Times New Roman" w:eastAsia="標楷體" w:hAnsi="Times New Roman" w:hint="eastAsia"/>
                <w:sz w:val="20"/>
              </w:rPr>
              <w:t>計劃執行情形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E7E7AB7" w14:textId="77777777" w:rsidR="009646D1" w:rsidRPr="002430CD" w:rsidRDefault="009646D1" w:rsidP="009646D1">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19</w:t>
            </w:r>
            <w:r w:rsidRPr="002430CD">
              <w:rPr>
                <w:rFonts w:eastAsia="標楷體" w:hint="eastAsia"/>
                <w:sz w:val="20"/>
              </w:rPr>
              <w:t>條。</w:t>
            </w:r>
          </w:p>
        </w:tc>
      </w:tr>
      <w:tr w:rsidR="009646D1" w:rsidRPr="002430CD" w14:paraId="6E32D98D" w14:textId="77777777" w:rsidTr="00E93404">
        <w:trPr>
          <w:cantSplit/>
        </w:trPr>
        <w:tc>
          <w:tcPr>
            <w:tcW w:w="476" w:type="dxa"/>
            <w:vMerge/>
            <w:shd w:val="clear" w:color="auto" w:fill="FFFFFF"/>
            <w:vAlign w:val="center"/>
          </w:tcPr>
          <w:p w14:paraId="3559CEB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15B3D5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44CC856"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0AE58A6"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3B8B7DC5"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164C183"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4160A6D1" w14:textId="77777777" w:rsidR="009646D1" w:rsidRPr="002430CD" w:rsidRDefault="009646D1" w:rsidP="009646D1">
            <w:pPr>
              <w:spacing w:line="260" w:lineRule="exact"/>
              <w:jc w:val="both"/>
              <w:rPr>
                <w:rFonts w:eastAsia="標楷體"/>
                <w:sz w:val="20"/>
              </w:rPr>
            </w:pPr>
          </w:p>
        </w:tc>
        <w:tc>
          <w:tcPr>
            <w:tcW w:w="4008" w:type="dxa"/>
            <w:shd w:val="clear" w:color="auto" w:fill="FFFFFF"/>
          </w:tcPr>
          <w:p w14:paraId="33EC6CE1"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1019BC1F"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652B692" w14:textId="77777777" w:rsidR="009646D1" w:rsidRPr="002430CD" w:rsidRDefault="009646D1" w:rsidP="009646D1">
            <w:pPr>
              <w:kinsoku w:val="0"/>
              <w:overflowPunct w:val="0"/>
              <w:spacing w:line="260" w:lineRule="exact"/>
              <w:ind w:left="136" w:hanging="136"/>
              <w:jc w:val="both"/>
              <w:rPr>
                <w:rFonts w:eastAsia="標楷體"/>
                <w:sz w:val="20"/>
              </w:rPr>
            </w:pPr>
          </w:p>
        </w:tc>
      </w:tr>
      <w:tr w:rsidR="009646D1" w:rsidRPr="002430CD" w14:paraId="28E9310B" w14:textId="77777777" w:rsidTr="00E93404">
        <w:trPr>
          <w:cantSplit/>
        </w:trPr>
        <w:tc>
          <w:tcPr>
            <w:tcW w:w="476" w:type="dxa"/>
            <w:vMerge/>
            <w:shd w:val="clear" w:color="auto" w:fill="FFFFFF"/>
            <w:vAlign w:val="center"/>
          </w:tcPr>
          <w:p w14:paraId="5FB9358E"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F4864C9"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774F4D3B" w14:textId="4205ED94" w:rsidR="009646D1"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852C4F3" w14:textId="77777777" w:rsidR="009646D1" w:rsidRPr="002430CD" w:rsidRDefault="009646D1" w:rsidP="009646D1">
            <w:pPr>
              <w:pStyle w:val="a3"/>
              <w:spacing w:line="260" w:lineRule="exact"/>
              <w:jc w:val="both"/>
              <w:rPr>
                <w:rFonts w:ascii="Times New Roman" w:eastAsia="標楷體" w:hAnsi="Times New Roman"/>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5A5A6323"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89A0CC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3CAE3E08" w14:textId="77777777" w:rsidTr="00E93404">
        <w:trPr>
          <w:cantSplit/>
        </w:trPr>
        <w:tc>
          <w:tcPr>
            <w:tcW w:w="476" w:type="dxa"/>
            <w:vMerge/>
            <w:shd w:val="clear" w:color="auto" w:fill="FFFFFF"/>
            <w:vAlign w:val="center"/>
          </w:tcPr>
          <w:p w14:paraId="150B4B6A" w14:textId="77777777" w:rsidR="009646D1"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6D58E1DE" w14:textId="77777777" w:rsidR="009646D1"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5DE02FB" w14:textId="78782FE3" w:rsidR="009646D1"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124F814"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24DE72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1A91BAF"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97C6B1"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1C25DC23" w14:textId="77777777" w:rsidTr="00E93404">
        <w:trPr>
          <w:cantSplit/>
        </w:trPr>
        <w:tc>
          <w:tcPr>
            <w:tcW w:w="476" w:type="dxa"/>
            <w:vMerge w:val="restart"/>
            <w:shd w:val="clear" w:color="auto" w:fill="FFFFFF"/>
            <w:vAlign w:val="center"/>
          </w:tcPr>
          <w:p w14:paraId="038E888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0E198CA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53586B6"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7DB5C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7EB28B72" w14:textId="77777777" w:rsidR="009646D1" w:rsidRDefault="009646D1" w:rsidP="00007CB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29C88A1" w14:textId="77777777" w:rsidR="009646D1" w:rsidRPr="002430CD" w:rsidRDefault="009646D1" w:rsidP="00007CBE">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A3257D6"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860944B"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783B4D3A" w14:textId="77777777" w:rsidTr="00E93404">
        <w:trPr>
          <w:cantSplit/>
        </w:trPr>
        <w:tc>
          <w:tcPr>
            <w:tcW w:w="476" w:type="dxa"/>
            <w:vMerge/>
            <w:shd w:val="clear" w:color="auto" w:fill="FFFFFF"/>
            <w:vAlign w:val="center"/>
          </w:tcPr>
          <w:p w14:paraId="737AEAD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90999E"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F6215F2"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0F0ACB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C1E02F5"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6641FC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233C82" w14:textId="77777777" w:rsidR="009646D1" w:rsidRPr="002430CD" w:rsidRDefault="009646D1" w:rsidP="00CE10FF">
            <w:pPr>
              <w:numPr>
                <w:ilvl w:val="0"/>
                <w:numId w:val="19"/>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4D4F157" w14:textId="77777777" w:rsidR="009646D1" w:rsidRPr="002430CD" w:rsidRDefault="009646D1" w:rsidP="00CE10FF">
            <w:pPr>
              <w:numPr>
                <w:ilvl w:val="0"/>
                <w:numId w:val="1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736C9203" w14:textId="77777777" w:rsidTr="00E93404">
        <w:trPr>
          <w:cantSplit/>
        </w:trPr>
        <w:tc>
          <w:tcPr>
            <w:tcW w:w="476" w:type="dxa"/>
            <w:vMerge w:val="restart"/>
            <w:shd w:val="clear" w:color="auto" w:fill="FFFFFF"/>
            <w:vAlign w:val="center"/>
          </w:tcPr>
          <w:p w14:paraId="160E93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436" w:type="dxa"/>
            <w:vMerge w:val="restart"/>
            <w:shd w:val="clear" w:color="auto" w:fill="FFFFFF"/>
            <w:vAlign w:val="center"/>
          </w:tcPr>
          <w:p w14:paraId="484B97C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0A3E8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F0D9256" w14:textId="16F7FCF5"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7" w:author="林芸卉" w:date="2025-12-10T11:50:00Z" w16du:dateUtc="2025-12-10T03:50:00Z">
              <w:r w:rsidR="00AB67F4" w:rsidRPr="00E23F4A">
                <w:rPr>
                  <w:rFonts w:eastAsia="標楷體" w:hint="eastAsia"/>
                  <w:color w:val="FF0000"/>
                  <w:sz w:val="20"/>
                  <w:szCs w:val="20"/>
                  <w:u w:val="single"/>
                </w:rPr>
                <w:t>除依</w:t>
              </w:r>
              <w:r w:rsidR="00AB67F4"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6B3F084"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001EDACA" w14:textId="77777777" w:rsidR="009646D1" w:rsidRPr="000206AC" w:rsidRDefault="009646D1" w:rsidP="009646D1">
            <w:pPr>
              <w:kinsoku w:val="0"/>
              <w:overflowPunct w:val="0"/>
              <w:spacing w:line="260" w:lineRule="exact"/>
              <w:jc w:val="both"/>
              <w:rPr>
                <w:rFonts w:eastAsia="標楷體"/>
                <w:sz w:val="20"/>
              </w:rPr>
            </w:pPr>
          </w:p>
        </w:tc>
        <w:tc>
          <w:tcPr>
            <w:tcW w:w="5512" w:type="dxa"/>
            <w:shd w:val="clear" w:color="auto" w:fill="FFFFFF"/>
          </w:tcPr>
          <w:p w14:paraId="3ABC1AE6"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D60C724" w14:textId="77777777" w:rsidR="009646D1" w:rsidRPr="002430CD" w:rsidRDefault="009646D1" w:rsidP="009646D1">
            <w:pPr>
              <w:spacing w:line="260" w:lineRule="exact"/>
              <w:ind w:left="136"/>
              <w:jc w:val="both"/>
              <w:rPr>
                <w:rFonts w:eastAsia="標楷體"/>
                <w:sz w:val="20"/>
              </w:rPr>
            </w:pPr>
          </w:p>
          <w:p w14:paraId="64C49348" w14:textId="77777777"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64531DE0" w14:textId="77777777" w:rsidR="009646D1" w:rsidRPr="002430CD" w:rsidRDefault="009646D1" w:rsidP="009646D1">
            <w:pPr>
              <w:kinsoku w:val="0"/>
              <w:overflowPunct w:val="0"/>
              <w:spacing w:line="260" w:lineRule="exact"/>
              <w:jc w:val="both"/>
              <w:rPr>
                <w:rFonts w:eastAsia="標楷體"/>
                <w:sz w:val="20"/>
              </w:rPr>
            </w:pPr>
          </w:p>
          <w:p w14:paraId="63AE09B7" w14:textId="0FBC5BAE"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007CBE" w:rsidRPr="00007CBE">
              <w:rPr>
                <w:rFonts w:ascii="標楷體" w:eastAsia="標楷體" w:hAnsi="標楷體" w:hint="eastAsia"/>
                <w:sz w:val="20"/>
                <w:szCs w:val="20"/>
              </w:rPr>
              <w:t>依據「公開發行公司取得或處分資產處理準則」規定公告</w:t>
            </w:r>
            <w:r w:rsidRPr="002430CD">
              <w:rPr>
                <w:sz w:val="20"/>
                <w:szCs w:val="20"/>
              </w:rPr>
              <w:t>/</w:t>
            </w:r>
            <w:r w:rsidR="00007CBE" w:rsidRPr="00007CBE">
              <w:rPr>
                <w:rFonts w:ascii="標楷體" w:eastAsia="標楷體" w:hAnsi="標楷體" w:hint="eastAsia"/>
                <w:sz w:val="20"/>
                <w:szCs w:val="20"/>
              </w:rPr>
              <w:t>從事衍生性商品交易者，每月</w:t>
            </w:r>
            <w:r w:rsidR="00007CBE" w:rsidRPr="00007CBE">
              <w:rPr>
                <w:sz w:val="20"/>
                <w:szCs w:val="20"/>
              </w:rPr>
              <w:t>10</w:t>
            </w:r>
            <w:r w:rsidR="00007CBE" w:rsidRPr="00007CBE">
              <w:rPr>
                <w:rFonts w:ascii="標楷體" w:eastAsia="標楷體" w:hAnsi="標楷體" w:hint="eastAsia"/>
                <w:sz w:val="20"/>
                <w:szCs w:val="20"/>
              </w:rPr>
              <w:t>日前公告資訊適用</w:t>
            </w:r>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26B7AE8A" w14:textId="77777777" w:rsidR="009646D1" w:rsidRPr="000206AC" w:rsidRDefault="009646D1" w:rsidP="009646D1">
            <w:pPr>
              <w:kinsoku w:val="0"/>
              <w:overflowPunct w:val="0"/>
              <w:spacing w:line="260" w:lineRule="exact"/>
              <w:ind w:left="360"/>
              <w:jc w:val="both"/>
              <w:rPr>
                <w:rFonts w:eastAsia="標楷體"/>
                <w:sz w:val="20"/>
              </w:rPr>
            </w:pPr>
          </w:p>
        </w:tc>
        <w:tc>
          <w:tcPr>
            <w:tcW w:w="4008" w:type="dxa"/>
            <w:shd w:val="clear" w:color="auto" w:fill="FFFFFF"/>
          </w:tcPr>
          <w:p w14:paraId="6FAF9DA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F40E2DE"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374C4394"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3C951F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D5967D6"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F15C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653A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057CBAE2"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D1A3351"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112F5B48"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60CD9D1D"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18EE7DDF" w14:textId="77777777" w:rsidR="009646D1" w:rsidRDefault="009646D1" w:rsidP="009646D1">
            <w:pPr>
              <w:kinsoku w:val="0"/>
              <w:overflowPunct w:val="0"/>
              <w:spacing w:line="260" w:lineRule="exact"/>
              <w:ind w:left="212" w:hanging="212"/>
              <w:jc w:val="both"/>
              <w:rPr>
                <w:ins w:id="8" w:author="林芸卉" w:date="2025-12-10T11:50:00Z" w16du:dateUtc="2025-12-10T03:50: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4B115812" w14:textId="7C55C664" w:rsidR="00AB67F4" w:rsidRPr="002430CD" w:rsidRDefault="00AB67F4" w:rsidP="009646D1">
            <w:pPr>
              <w:kinsoku w:val="0"/>
              <w:overflowPunct w:val="0"/>
              <w:spacing w:line="260" w:lineRule="exact"/>
              <w:ind w:left="212" w:hanging="212"/>
              <w:jc w:val="both"/>
              <w:rPr>
                <w:rFonts w:eastAsia="標楷體"/>
                <w:sz w:val="20"/>
              </w:rPr>
            </w:pPr>
            <w:ins w:id="9" w:author="林芸卉" w:date="2025-12-10T11:50:00Z" w16du:dateUtc="2025-12-10T03:50: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9646D1" w:rsidRPr="002430CD" w14:paraId="2BC31C81" w14:textId="77777777" w:rsidTr="00E93404">
        <w:trPr>
          <w:cantSplit/>
        </w:trPr>
        <w:tc>
          <w:tcPr>
            <w:tcW w:w="476" w:type="dxa"/>
            <w:vMerge/>
            <w:shd w:val="clear" w:color="auto" w:fill="FFFFFF"/>
            <w:vAlign w:val="center"/>
          </w:tcPr>
          <w:p w14:paraId="272A7760"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332622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EEB9E66"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028860D"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DAB4FC6"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02061D5"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555E871"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0BA49F32" w14:textId="77777777" w:rsidTr="00E93404">
        <w:trPr>
          <w:cantSplit/>
        </w:trPr>
        <w:tc>
          <w:tcPr>
            <w:tcW w:w="476" w:type="dxa"/>
            <w:vMerge/>
            <w:shd w:val="clear" w:color="auto" w:fill="FFFFFF"/>
            <w:vAlign w:val="center"/>
          </w:tcPr>
          <w:p w14:paraId="7729587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3340F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14F3F7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8433B08"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63C8A94"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6B9D4673"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85BD443" w14:textId="77777777" w:rsidTr="00E93404">
        <w:trPr>
          <w:cantSplit/>
        </w:trPr>
        <w:tc>
          <w:tcPr>
            <w:tcW w:w="476" w:type="dxa"/>
            <w:vMerge/>
            <w:shd w:val="clear" w:color="auto" w:fill="FFFFFF"/>
            <w:vAlign w:val="center"/>
          </w:tcPr>
          <w:p w14:paraId="457BE68E"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3D48A190"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66AF232"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FDA3CAE"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256DB38" w14:textId="77777777" w:rsidR="009646D1" w:rsidRPr="002430CD" w:rsidRDefault="009646D1" w:rsidP="009646D1">
            <w:pPr>
              <w:spacing w:line="260" w:lineRule="exact"/>
              <w:rPr>
                <w:rFonts w:eastAsia="標楷體"/>
                <w:sz w:val="20"/>
              </w:rPr>
            </w:pPr>
          </w:p>
        </w:tc>
        <w:tc>
          <w:tcPr>
            <w:tcW w:w="5512" w:type="dxa"/>
            <w:shd w:val="clear" w:color="auto" w:fill="FFFFFF"/>
          </w:tcPr>
          <w:p w14:paraId="7924BE7E"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876EAC">
              <w:rPr>
                <w:rFonts w:ascii="Times New Roman" w:eastAsia="標楷體" w:hAnsi="Times New Roman"/>
                <w:sz w:val="20"/>
              </w:rPr>
              <w:t>sii.twse.com.tw/</w:t>
            </w:r>
            <w:r w:rsidRPr="002430CD">
              <w:rPr>
                <w:rFonts w:eastAsia="標楷體" w:hint="eastAsia"/>
                <w:sz w:val="20"/>
              </w:rPr>
              <w:t>月營業額背書保證</w:t>
            </w:r>
          </w:p>
          <w:p w14:paraId="11ACEF19"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325D475B"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874D85"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44B5AA87"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42617397" w14:textId="77777777" w:rsidTr="00E93404">
        <w:trPr>
          <w:cantSplit/>
        </w:trPr>
        <w:tc>
          <w:tcPr>
            <w:tcW w:w="476" w:type="dxa"/>
            <w:vMerge/>
            <w:shd w:val="clear" w:color="auto" w:fill="FFFFFF"/>
            <w:vAlign w:val="center"/>
          </w:tcPr>
          <w:p w14:paraId="45EAD24D"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C92A425"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0B006EC"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C06394A"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5D0B683"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2F66A87"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9646D1" w:rsidRPr="002430CD" w14:paraId="0AF85C81" w14:textId="77777777" w:rsidTr="00E93404">
        <w:trPr>
          <w:cantSplit/>
        </w:trPr>
        <w:tc>
          <w:tcPr>
            <w:tcW w:w="476" w:type="dxa"/>
            <w:vMerge w:val="restart"/>
            <w:shd w:val="clear" w:color="auto" w:fill="FFFFFF"/>
            <w:vAlign w:val="center"/>
          </w:tcPr>
          <w:p w14:paraId="2F9C4AB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19EA22D3"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646A6C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F7A28D8"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C7DB18C" w14:textId="77777777" w:rsidR="009646D1" w:rsidRPr="002430CD" w:rsidRDefault="009646D1"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6D1121D9"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54C6171" w14:textId="77777777" w:rsidR="009646D1" w:rsidRPr="002430CD" w:rsidRDefault="009646D1" w:rsidP="00CE10FF">
            <w:pPr>
              <w:numPr>
                <w:ilvl w:val="0"/>
                <w:numId w:val="20"/>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1E42FD33" w14:textId="77777777" w:rsidR="009646D1" w:rsidRPr="002430CD" w:rsidRDefault="009646D1" w:rsidP="00CE10FF">
            <w:pPr>
              <w:numPr>
                <w:ilvl w:val="0"/>
                <w:numId w:val="20"/>
              </w:numPr>
              <w:tabs>
                <w:tab w:val="clear" w:pos="360"/>
                <w:tab w:val="num" w:pos="152"/>
              </w:tabs>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9646D1" w:rsidRPr="002430CD" w14:paraId="278C4BD7" w14:textId="77777777" w:rsidTr="00700C14">
        <w:trPr>
          <w:cantSplit/>
        </w:trPr>
        <w:tc>
          <w:tcPr>
            <w:tcW w:w="476" w:type="dxa"/>
            <w:vMerge/>
            <w:shd w:val="clear" w:color="auto" w:fill="FFFFFF"/>
            <w:vAlign w:val="center"/>
          </w:tcPr>
          <w:p w14:paraId="3BC69EE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C9E332"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51DDD9D" w14:textId="4A37E3D8" w:rsidR="009646D1" w:rsidRDefault="009B0DF9">
            <w:pPr>
              <w:kinsoku w:val="0"/>
              <w:overflowPunct w:val="0"/>
              <w:spacing w:line="260" w:lineRule="exact"/>
              <w:jc w:val="center"/>
              <w:rPr>
                <w:rFonts w:eastAsia="標楷體"/>
                <w:sz w:val="20"/>
              </w:rPr>
            </w:pPr>
            <w:r>
              <w:rPr>
                <w:rFonts w:eastAsia="標楷體"/>
                <w:sz w:val="20"/>
              </w:rPr>
              <w:t>2</w:t>
            </w:r>
          </w:p>
        </w:tc>
        <w:tc>
          <w:tcPr>
            <w:tcW w:w="4100" w:type="dxa"/>
            <w:tcBorders>
              <w:bottom w:val="single" w:sz="4" w:space="0" w:color="auto"/>
            </w:tcBorders>
            <w:shd w:val="clear" w:color="auto" w:fill="FFFFFF"/>
          </w:tcPr>
          <w:p w14:paraId="75CBB1D0"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2717A57"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66F2628"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117C278"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9646D1" w:rsidRPr="002430CD" w14:paraId="04B75DCA" w14:textId="77777777" w:rsidTr="00E93404">
        <w:trPr>
          <w:cantSplit/>
        </w:trPr>
        <w:tc>
          <w:tcPr>
            <w:tcW w:w="476" w:type="dxa"/>
            <w:shd w:val="clear" w:color="auto" w:fill="FFFFFF"/>
            <w:vAlign w:val="center"/>
          </w:tcPr>
          <w:p w14:paraId="600369B0" w14:textId="7ABDC24E"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3</w:t>
            </w:r>
          </w:p>
        </w:tc>
        <w:tc>
          <w:tcPr>
            <w:tcW w:w="436" w:type="dxa"/>
            <w:shd w:val="clear" w:color="auto" w:fill="FFFFFF"/>
            <w:vAlign w:val="center"/>
          </w:tcPr>
          <w:p w14:paraId="7DFA78EC" w14:textId="45FBC241"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16</w:t>
            </w:r>
          </w:p>
        </w:tc>
        <w:tc>
          <w:tcPr>
            <w:tcW w:w="476" w:type="dxa"/>
            <w:shd w:val="clear" w:color="auto" w:fill="FFFFFF"/>
            <w:vAlign w:val="center"/>
          </w:tcPr>
          <w:p w14:paraId="0CFDFCD5" w14:textId="6C4428DF" w:rsidR="009646D1" w:rsidRPr="009A2642" w:rsidRDefault="009646D1" w:rsidP="009646D1">
            <w:pPr>
              <w:kinsoku w:val="0"/>
              <w:overflowPunct w:val="0"/>
              <w:spacing w:line="260" w:lineRule="exact"/>
              <w:jc w:val="center"/>
              <w:rPr>
                <w:rFonts w:eastAsia="標楷體"/>
                <w:color w:val="000000" w:themeColor="text1"/>
                <w:sz w:val="20"/>
              </w:rPr>
            </w:pPr>
            <w:r w:rsidRPr="009A2642">
              <w:rPr>
                <w:rFonts w:eastAsia="標楷體"/>
                <w:color w:val="000000" w:themeColor="text1"/>
                <w:sz w:val="20"/>
              </w:rPr>
              <w:t>1</w:t>
            </w:r>
          </w:p>
        </w:tc>
        <w:tc>
          <w:tcPr>
            <w:tcW w:w="4100" w:type="dxa"/>
            <w:shd w:val="clear" w:color="auto" w:fill="FFFFFF"/>
          </w:tcPr>
          <w:p w14:paraId="68D86EBC" w14:textId="727C486F"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年度自結財務資訊申報。</w:t>
            </w:r>
          </w:p>
          <w:p w14:paraId="784EC70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1</w:t>
            </w:r>
            <w:r w:rsidRPr="009A2642">
              <w:rPr>
                <w:rFonts w:eastAsia="標楷體" w:hint="eastAsia"/>
                <w:color w:val="000000" w:themeColor="text1"/>
                <w:sz w:val="20"/>
              </w:rPr>
              <w:t>：每會計年度終了後</w:t>
            </w:r>
            <w:r w:rsidRPr="009A2642">
              <w:rPr>
                <w:rFonts w:eastAsia="標楷體"/>
                <w:color w:val="000000" w:themeColor="text1"/>
                <w:sz w:val="20"/>
              </w:rPr>
              <w:t>75</w:t>
            </w:r>
            <w:r w:rsidRPr="009A2642">
              <w:rPr>
                <w:rFonts w:eastAsia="標楷體" w:hint="eastAsia"/>
                <w:color w:val="000000" w:themeColor="text1"/>
                <w:sz w:val="20"/>
              </w:rPr>
              <w:t>日內。</w:t>
            </w:r>
            <w:r w:rsidRPr="009A2642">
              <w:rPr>
                <w:rFonts w:eastAsia="標楷體"/>
                <w:color w:val="000000" w:themeColor="text1"/>
                <w:sz w:val="20"/>
              </w:rPr>
              <w:t>(</w:t>
            </w:r>
            <w:r w:rsidRPr="009A2642">
              <w:rPr>
                <w:rFonts w:eastAsia="標楷體" w:hint="eastAsia"/>
                <w:color w:val="000000" w:themeColor="text1"/>
                <w:sz w:val="20"/>
              </w:rPr>
              <w:t>如</w:t>
            </w:r>
            <w:r w:rsidRPr="009A2642">
              <w:rPr>
                <w:rFonts w:eastAsia="標楷體"/>
                <w:color w:val="000000" w:themeColor="text1"/>
                <w:sz w:val="20"/>
              </w:rPr>
              <w:t>2</w:t>
            </w:r>
            <w:r w:rsidRPr="009A2642">
              <w:rPr>
                <w:rFonts w:eastAsia="標楷體" w:hint="eastAsia"/>
                <w:color w:val="000000" w:themeColor="text1"/>
                <w:sz w:val="20"/>
              </w:rPr>
              <w:t>月為</w:t>
            </w:r>
            <w:r w:rsidRPr="009A2642">
              <w:rPr>
                <w:rFonts w:eastAsia="標楷體"/>
                <w:color w:val="000000" w:themeColor="text1"/>
                <w:sz w:val="20"/>
              </w:rPr>
              <w:t>29</w:t>
            </w:r>
            <w:r w:rsidRPr="009A2642">
              <w:rPr>
                <w:rFonts w:eastAsia="標楷體" w:hint="eastAsia"/>
                <w:color w:val="000000" w:themeColor="text1"/>
                <w:sz w:val="20"/>
              </w:rPr>
              <w:t>天，申報期限為</w:t>
            </w:r>
            <w:r w:rsidRPr="009A2642">
              <w:rPr>
                <w:rFonts w:eastAsia="標楷體"/>
                <w:color w:val="000000" w:themeColor="text1"/>
                <w:sz w:val="20"/>
              </w:rPr>
              <w:t>3</w:t>
            </w:r>
            <w:r w:rsidRPr="009A2642">
              <w:rPr>
                <w:rFonts w:eastAsia="標楷體" w:hint="eastAsia"/>
                <w:color w:val="000000" w:themeColor="text1"/>
                <w:sz w:val="20"/>
              </w:rPr>
              <w:t>月</w:t>
            </w:r>
            <w:r w:rsidRPr="009A2642">
              <w:rPr>
                <w:rFonts w:eastAsia="標楷體"/>
                <w:color w:val="000000" w:themeColor="text1"/>
                <w:sz w:val="20"/>
              </w:rPr>
              <w:t>15</w:t>
            </w:r>
            <w:r w:rsidRPr="009A2642">
              <w:rPr>
                <w:rFonts w:eastAsia="標楷體" w:hint="eastAsia"/>
                <w:color w:val="000000" w:themeColor="text1"/>
                <w:sz w:val="20"/>
              </w:rPr>
              <w:t>日。</w:t>
            </w:r>
          </w:p>
          <w:p w14:paraId="5BF177DF" w14:textId="77777777" w:rsidR="009646D1" w:rsidRPr="009A2642" w:rsidRDefault="009646D1" w:rsidP="009646D1">
            <w:pPr>
              <w:kinsoku w:val="0"/>
              <w:overflowPunct w:val="0"/>
              <w:spacing w:line="260" w:lineRule="exact"/>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color w:val="000000" w:themeColor="text1"/>
                <w:sz w:val="20"/>
              </w:rPr>
              <w:t>2</w:t>
            </w:r>
            <w:r w:rsidRPr="009A2642">
              <w:rPr>
                <w:rFonts w:eastAsia="標楷體" w:hint="eastAsia"/>
                <w:color w:val="000000" w:themeColor="text1"/>
                <w:sz w:val="20"/>
              </w:rPr>
              <w:t>：個體財務報告不適用。</w:t>
            </w:r>
          </w:p>
          <w:p w14:paraId="06D93E0A" w14:textId="703A3151" w:rsidR="009646D1" w:rsidRPr="009A2642" w:rsidRDefault="009646D1" w:rsidP="009B2EAB">
            <w:pPr>
              <w:kinsoku w:val="0"/>
              <w:overflowPunct w:val="0"/>
              <w:spacing w:line="260" w:lineRule="exact"/>
              <w:jc w:val="both"/>
              <w:rPr>
                <w:rFonts w:eastAsia="標楷體"/>
                <w:color w:val="000000" w:themeColor="text1"/>
                <w:sz w:val="20"/>
              </w:rPr>
            </w:pPr>
            <w:proofErr w:type="gramStart"/>
            <w:r w:rsidRPr="003F120C">
              <w:rPr>
                <w:rFonts w:eastAsia="標楷體" w:hint="eastAsia"/>
                <w:color w:val="000000" w:themeColor="text1"/>
                <w:sz w:val="20"/>
              </w:rPr>
              <w:t>註</w:t>
            </w:r>
            <w:proofErr w:type="gramEnd"/>
            <w:r w:rsidRPr="003F120C">
              <w:rPr>
                <w:rFonts w:eastAsia="標楷體"/>
                <w:color w:val="000000" w:themeColor="text1"/>
                <w:sz w:val="20"/>
              </w:rPr>
              <w:t>3</w:t>
            </w:r>
            <w:r w:rsidRPr="003F120C">
              <w:rPr>
                <w:rFonts w:eastAsia="標楷體" w:hint="eastAsia"/>
                <w:color w:val="000000" w:themeColor="text1"/>
                <w:sz w:val="20"/>
              </w:rPr>
              <w:t>：上市公司</w:t>
            </w:r>
            <w:r w:rsidR="009B2EAB">
              <w:rPr>
                <w:rFonts w:eastAsia="標楷體" w:hint="eastAsia"/>
                <w:color w:val="000000" w:themeColor="text1"/>
                <w:sz w:val="20"/>
              </w:rPr>
              <w:t>均</w:t>
            </w:r>
            <w:r w:rsidRPr="003F120C">
              <w:rPr>
                <w:rFonts w:eastAsia="標楷體" w:hint="eastAsia"/>
                <w:color w:val="000000" w:themeColor="text1"/>
                <w:sz w:val="20"/>
              </w:rPr>
              <w:t>適用</w:t>
            </w:r>
            <w:r w:rsidR="009B2EAB" w:rsidRPr="009B2EAB">
              <w:rPr>
                <w:rFonts w:eastAsia="標楷體" w:hint="eastAsia"/>
                <w:color w:val="000000" w:themeColor="text1"/>
                <w:sz w:val="20"/>
              </w:rPr>
              <w:t>，惟前一會計年度終了日實收資本額達新台幣一百億元以上</w:t>
            </w:r>
            <w:proofErr w:type="gramStart"/>
            <w:r w:rsidR="009B2EAB" w:rsidRPr="009B2EAB">
              <w:rPr>
                <w:rFonts w:eastAsia="標楷體" w:hint="eastAsia"/>
                <w:color w:val="000000" w:themeColor="text1"/>
                <w:sz w:val="20"/>
              </w:rPr>
              <w:t>及金控</w:t>
            </w:r>
            <w:proofErr w:type="gramEnd"/>
            <w:r w:rsidR="009B2EAB" w:rsidRPr="009B2EAB">
              <w:rPr>
                <w:rFonts w:eastAsia="標楷體" w:hint="eastAsia"/>
                <w:color w:val="000000" w:themeColor="text1"/>
                <w:sz w:val="20"/>
              </w:rPr>
              <w:t>、銀行及票</w:t>
            </w:r>
            <w:proofErr w:type="gramStart"/>
            <w:r w:rsidR="009B2EAB" w:rsidRPr="009B2EAB">
              <w:rPr>
                <w:rFonts w:eastAsia="標楷體" w:hint="eastAsia"/>
                <w:color w:val="000000" w:themeColor="text1"/>
                <w:sz w:val="20"/>
              </w:rPr>
              <w:t>券</w:t>
            </w:r>
            <w:proofErr w:type="gramEnd"/>
            <w:r w:rsidR="009B2EAB" w:rsidRPr="009B2EAB">
              <w:rPr>
                <w:rFonts w:eastAsia="標楷體" w:hint="eastAsia"/>
                <w:color w:val="000000" w:themeColor="text1"/>
                <w:sz w:val="20"/>
              </w:rPr>
              <w:t>、保險、證券、期貨之上市公司，依</w:t>
            </w:r>
            <w:proofErr w:type="gramStart"/>
            <w:r w:rsidR="009B2EAB" w:rsidRPr="009B2EAB">
              <w:rPr>
                <w:rFonts w:eastAsia="標楷體" w:hint="eastAsia"/>
                <w:color w:val="000000" w:themeColor="text1"/>
                <w:sz w:val="20"/>
              </w:rPr>
              <w:t>規</w:t>
            </w:r>
            <w:proofErr w:type="gramEnd"/>
            <w:r w:rsidR="009B2EAB" w:rsidRPr="009B2EAB">
              <w:rPr>
                <w:rFonts w:eastAsia="標楷體" w:hint="eastAsia"/>
                <w:color w:val="000000" w:themeColor="text1"/>
                <w:sz w:val="20"/>
              </w:rPr>
              <w:t>應於年度終了後</w:t>
            </w:r>
            <w:r w:rsidR="009B2EAB" w:rsidRPr="009B2EAB">
              <w:rPr>
                <w:rFonts w:eastAsia="標楷體" w:hint="eastAsia"/>
                <w:color w:val="000000" w:themeColor="text1"/>
                <w:sz w:val="20"/>
              </w:rPr>
              <w:t>75</w:t>
            </w:r>
            <w:r w:rsidR="009B2EAB" w:rsidRPr="009B2EAB">
              <w:rPr>
                <w:rFonts w:eastAsia="標楷體" w:hint="eastAsia"/>
                <w:color w:val="000000" w:themeColor="text1"/>
                <w:sz w:val="20"/>
              </w:rPr>
              <w:t>日內公告申報年度財務報告，故無須申報年度自結財務資訊</w:t>
            </w:r>
            <w:r w:rsidRPr="003F120C">
              <w:rPr>
                <w:rFonts w:eastAsia="標楷體" w:hint="eastAsia"/>
                <w:color w:val="000000" w:themeColor="text1"/>
                <w:sz w:val="20"/>
              </w:rPr>
              <w:t>。</w:t>
            </w:r>
          </w:p>
        </w:tc>
        <w:tc>
          <w:tcPr>
            <w:tcW w:w="5512" w:type="dxa"/>
            <w:shd w:val="clear" w:color="auto" w:fill="FFFFFF"/>
          </w:tcPr>
          <w:p w14:paraId="77880C4A" w14:textId="2421B0A2" w:rsidR="009646D1" w:rsidRPr="00A42815" w:rsidRDefault="009646D1" w:rsidP="00A42815">
            <w:pPr>
              <w:widowControl/>
              <w:spacing w:line="260" w:lineRule="exact"/>
              <w:rPr>
                <w:rFonts w:eastAsia="標楷體"/>
                <w:sz w:val="20"/>
              </w:rPr>
            </w:pPr>
            <w:r w:rsidRPr="00A42815">
              <w:rPr>
                <w:rFonts w:eastAsia="標楷體" w:hint="eastAsia"/>
                <w:sz w:val="20"/>
              </w:rPr>
              <w:t>輸入「公開資訊觀測站」</w:t>
            </w:r>
            <w:r w:rsidRPr="00A42815">
              <w:rPr>
                <w:rFonts w:eastAsia="標楷體"/>
                <w:sz w:val="20"/>
              </w:rPr>
              <w:t>(sii.twse.com.tw/</w:t>
            </w:r>
            <w:r w:rsidRPr="00A42815">
              <w:rPr>
                <w:rFonts w:eastAsia="標楷體" w:hint="eastAsia"/>
                <w:sz w:val="20"/>
              </w:rPr>
              <w:t>非格式化檔案電子資料申報</w:t>
            </w:r>
            <w:r w:rsidRPr="00A42815">
              <w:rPr>
                <w:rFonts w:eastAsia="標楷體"/>
                <w:sz w:val="20"/>
              </w:rPr>
              <w:t>/</w:t>
            </w:r>
            <w:r w:rsidRPr="00A42815">
              <w:rPr>
                <w:rFonts w:eastAsia="標楷體" w:hint="eastAsia"/>
                <w:sz w:val="20"/>
              </w:rPr>
              <w:t>年度自結財務資訊申報</w:t>
            </w:r>
            <w:r w:rsidRPr="00A42815">
              <w:rPr>
                <w:rFonts w:eastAsia="標楷體"/>
                <w:sz w:val="20"/>
              </w:rPr>
              <w:t>)</w:t>
            </w:r>
            <w:r w:rsidRPr="00A42815">
              <w:rPr>
                <w:rFonts w:eastAsia="標楷體" w:hint="eastAsia"/>
                <w:sz w:val="20"/>
              </w:rPr>
              <w:t>。</w:t>
            </w:r>
          </w:p>
          <w:p w14:paraId="394C66CC" w14:textId="38B71FF9" w:rsidR="009646D1" w:rsidRPr="009A2642" w:rsidRDefault="009646D1" w:rsidP="009646D1">
            <w:pPr>
              <w:kinsoku w:val="0"/>
              <w:overflowPunct w:val="0"/>
              <w:spacing w:line="260" w:lineRule="exact"/>
              <w:ind w:left="200" w:hanging="200"/>
              <w:jc w:val="both"/>
              <w:rPr>
                <w:rFonts w:eastAsia="標楷體"/>
                <w:color w:val="000000" w:themeColor="text1"/>
                <w:sz w:val="20"/>
              </w:rPr>
            </w:pPr>
            <w:proofErr w:type="gramStart"/>
            <w:r w:rsidRPr="009A2642">
              <w:rPr>
                <w:rFonts w:eastAsia="標楷體" w:hint="eastAsia"/>
                <w:color w:val="000000" w:themeColor="text1"/>
                <w:sz w:val="20"/>
              </w:rPr>
              <w:t>註</w:t>
            </w:r>
            <w:proofErr w:type="gramEnd"/>
            <w:r w:rsidRPr="009A2642">
              <w:rPr>
                <w:rFonts w:eastAsia="標楷體" w:hint="eastAsia"/>
                <w:color w:val="000000" w:themeColor="text1"/>
                <w:sz w:val="20"/>
              </w:rPr>
              <w:t>：上市公司如於會計年度終了後</w:t>
            </w:r>
            <w:r w:rsidRPr="009A2642">
              <w:rPr>
                <w:rFonts w:eastAsia="標楷體"/>
                <w:color w:val="000000" w:themeColor="text1"/>
                <w:sz w:val="20"/>
              </w:rPr>
              <w:t xml:space="preserve"> 75 </w:t>
            </w:r>
            <w:r w:rsidRPr="009A2642">
              <w:rPr>
                <w:rFonts w:eastAsia="標楷體" w:hint="eastAsia"/>
                <w:color w:val="000000" w:themeColor="text1"/>
                <w:sz w:val="20"/>
              </w:rPr>
              <w:t>日內完成上傳年度財務報告電子書或申報</w:t>
            </w:r>
            <w:r w:rsidRPr="009A2642">
              <w:rPr>
                <w:rFonts w:eastAsia="標楷體"/>
                <w:color w:val="000000" w:themeColor="text1"/>
                <w:sz w:val="20"/>
              </w:rPr>
              <w:t xml:space="preserve"> </w:t>
            </w:r>
            <w:proofErr w:type="spellStart"/>
            <w:r w:rsidRPr="009A2642">
              <w:rPr>
                <w:rFonts w:eastAsia="標楷體"/>
                <w:color w:val="000000" w:themeColor="text1"/>
                <w:sz w:val="20"/>
              </w:rPr>
              <w:t>iXBRL</w:t>
            </w:r>
            <w:proofErr w:type="spellEnd"/>
            <w:r w:rsidRPr="009A2642">
              <w:rPr>
                <w:rFonts w:eastAsia="標楷體" w:hint="eastAsia"/>
                <w:color w:val="000000" w:themeColor="text1"/>
                <w:sz w:val="20"/>
              </w:rPr>
              <w:t>，則無須申報年度自結財務資訊，惟須點選</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免申報</w:t>
            </w:r>
            <w:r w:rsidRPr="009A2642">
              <w:rPr>
                <w:rFonts w:ascii="標楷體" w:eastAsia="標楷體" w:hAnsi="標楷體" w:hint="eastAsia"/>
                <w:color w:val="000000" w:themeColor="text1"/>
                <w:sz w:val="20"/>
              </w:rPr>
              <w:t>」</w:t>
            </w:r>
            <w:r w:rsidRPr="009A2642">
              <w:rPr>
                <w:rFonts w:eastAsia="標楷體" w:hint="eastAsia"/>
                <w:color w:val="000000" w:themeColor="text1"/>
                <w:sz w:val="20"/>
              </w:rPr>
              <w:t>。</w:t>
            </w:r>
          </w:p>
          <w:p w14:paraId="572DC41F" w14:textId="77777777" w:rsidR="009646D1" w:rsidRPr="009A2642" w:rsidRDefault="009646D1" w:rsidP="009646D1">
            <w:pPr>
              <w:kinsoku w:val="0"/>
              <w:overflowPunct w:val="0"/>
              <w:spacing w:line="260" w:lineRule="exact"/>
              <w:jc w:val="both"/>
              <w:rPr>
                <w:rFonts w:eastAsia="標楷體"/>
                <w:color w:val="000000" w:themeColor="text1"/>
                <w:sz w:val="20"/>
              </w:rPr>
            </w:pPr>
          </w:p>
        </w:tc>
        <w:tc>
          <w:tcPr>
            <w:tcW w:w="4008" w:type="dxa"/>
            <w:shd w:val="clear" w:color="auto" w:fill="FFFFFF"/>
          </w:tcPr>
          <w:p w14:paraId="11C9C5D6" w14:textId="3BF7F6B1" w:rsidR="009646D1" w:rsidRPr="009A2642" w:rsidRDefault="009646D1" w:rsidP="009646D1">
            <w:pPr>
              <w:kinsoku w:val="0"/>
              <w:overflowPunct w:val="0"/>
              <w:spacing w:line="260" w:lineRule="exact"/>
              <w:jc w:val="both"/>
              <w:rPr>
                <w:rFonts w:eastAsia="標楷體"/>
                <w:color w:val="000000" w:themeColor="text1"/>
                <w:sz w:val="20"/>
              </w:rPr>
            </w:pPr>
            <w:r w:rsidRPr="009A2642">
              <w:rPr>
                <w:rFonts w:eastAsia="標楷體" w:hint="eastAsia"/>
                <w:color w:val="000000" w:themeColor="text1"/>
                <w:sz w:val="20"/>
              </w:rPr>
              <w:t>本公司對有價證券上市公司及境外指數股票型基金上市之境外基金機構資訊申報作業辦法第</w:t>
            </w:r>
            <w:r w:rsidRPr="009A2642">
              <w:rPr>
                <w:rFonts w:eastAsia="標楷體"/>
                <w:color w:val="000000" w:themeColor="text1"/>
                <w:sz w:val="20"/>
              </w:rPr>
              <w:t>3</w:t>
            </w:r>
            <w:r w:rsidRPr="009A2642">
              <w:rPr>
                <w:rFonts w:eastAsia="標楷體" w:hint="eastAsia"/>
                <w:color w:val="000000" w:themeColor="text1"/>
                <w:sz w:val="20"/>
              </w:rPr>
              <w:t>條之</w:t>
            </w:r>
            <w:r w:rsidRPr="009A2642">
              <w:rPr>
                <w:rFonts w:eastAsia="標楷體"/>
                <w:color w:val="000000" w:themeColor="text1"/>
                <w:sz w:val="20"/>
              </w:rPr>
              <w:t>5</w:t>
            </w:r>
            <w:r w:rsidRPr="009A2642">
              <w:rPr>
                <w:rFonts w:eastAsia="標楷體" w:hint="eastAsia"/>
                <w:color w:val="000000" w:themeColor="text1"/>
                <w:sz w:val="20"/>
              </w:rPr>
              <w:t>。</w:t>
            </w:r>
          </w:p>
        </w:tc>
      </w:tr>
      <w:tr w:rsidR="00F16E86" w:rsidRPr="002430CD" w14:paraId="4799AF0E" w14:textId="77777777" w:rsidTr="00E93404">
        <w:trPr>
          <w:cantSplit/>
        </w:trPr>
        <w:tc>
          <w:tcPr>
            <w:tcW w:w="476" w:type="dxa"/>
            <w:vMerge w:val="restart"/>
            <w:shd w:val="clear" w:color="auto" w:fill="FFFFFF"/>
            <w:vAlign w:val="center"/>
          </w:tcPr>
          <w:p w14:paraId="4C462D34"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3</w:t>
            </w:r>
          </w:p>
        </w:tc>
        <w:tc>
          <w:tcPr>
            <w:tcW w:w="436" w:type="dxa"/>
            <w:vMerge w:val="restart"/>
            <w:shd w:val="clear" w:color="auto" w:fill="FFFFFF"/>
            <w:vAlign w:val="center"/>
          </w:tcPr>
          <w:p w14:paraId="3B410346"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48277709" w14:textId="77777777" w:rsidR="00F16E86" w:rsidRPr="002430CD" w:rsidRDefault="00F16E86"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D0E6F9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DC7742" w14:textId="77777777" w:rsidR="00F16E86" w:rsidRPr="002430CD" w:rsidRDefault="00F16E86"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DD7F2AC"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858634" w14:textId="77777777" w:rsidR="00F16E86" w:rsidRPr="002430CD"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D7A4AF0" w14:textId="77777777" w:rsidR="00F16E86" w:rsidRPr="002430CD"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F16E86" w:rsidRPr="002430CD" w14:paraId="7F8291E5" w14:textId="77777777" w:rsidTr="00E93404">
        <w:trPr>
          <w:cantSplit/>
        </w:trPr>
        <w:tc>
          <w:tcPr>
            <w:tcW w:w="476" w:type="dxa"/>
            <w:vMerge/>
            <w:shd w:val="clear" w:color="auto" w:fill="FFFFFF"/>
            <w:vAlign w:val="center"/>
          </w:tcPr>
          <w:p w14:paraId="6DDD8C11"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67535C2A"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040397FF" w14:textId="77777777"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8EAB1DC" w14:textId="77777777" w:rsidR="00F16E86" w:rsidRDefault="00F16E86"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EB5FC71" w14:textId="77777777" w:rsidR="00F16E86" w:rsidRPr="002430CD" w:rsidRDefault="00F16E86"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6A26BB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00C390E" w14:textId="77777777" w:rsidR="00F16E86"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FF5B08B" w14:textId="77777777" w:rsidR="00F16E86" w:rsidRPr="002430CD"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F16E86" w:rsidRPr="002430CD" w14:paraId="109C0E92" w14:textId="77777777" w:rsidTr="00E93404">
        <w:trPr>
          <w:cantSplit/>
        </w:trPr>
        <w:tc>
          <w:tcPr>
            <w:tcW w:w="476" w:type="dxa"/>
            <w:vMerge w:val="restart"/>
            <w:shd w:val="clear" w:color="auto" w:fill="FFFFFF"/>
            <w:vAlign w:val="center"/>
          </w:tcPr>
          <w:p w14:paraId="4FF70B18" w14:textId="01CA0B38" w:rsidR="00F16E86" w:rsidRPr="002430CD" w:rsidRDefault="00F16E86" w:rsidP="009646D1">
            <w:pPr>
              <w:kinsoku w:val="0"/>
              <w:overflowPunct w:val="0"/>
              <w:spacing w:line="260" w:lineRule="exact"/>
              <w:jc w:val="center"/>
              <w:rPr>
                <w:rFonts w:eastAsia="標楷體"/>
                <w:sz w:val="20"/>
              </w:rPr>
            </w:pPr>
            <w:r>
              <w:rPr>
                <w:rFonts w:eastAsia="標楷體" w:hint="eastAsia"/>
                <w:sz w:val="20"/>
              </w:rPr>
              <w:lastRenderedPageBreak/>
              <w:t>3</w:t>
            </w:r>
          </w:p>
        </w:tc>
        <w:tc>
          <w:tcPr>
            <w:tcW w:w="436" w:type="dxa"/>
            <w:vMerge w:val="restart"/>
            <w:shd w:val="clear" w:color="auto" w:fill="FFFFFF"/>
            <w:vAlign w:val="center"/>
          </w:tcPr>
          <w:p w14:paraId="53716F9C" w14:textId="19F034C1" w:rsidR="00F16E86" w:rsidRPr="002430CD" w:rsidRDefault="00F16E86" w:rsidP="009646D1">
            <w:pPr>
              <w:kinsoku w:val="0"/>
              <w:overflowPunct w:val="0"/>
              <w:spacing w:line="260" w:lineRule="exact"/>
              <w:jc w:val="center"/>
              <w:rPr>
                <w:rFonts w:eastAsia="標楷體"/>
                <w:sz w:val="20"/>
              </w:rPr>
            </w:pPr>
            <w:r>
              <w:rPr>
                <w:rFonts w:eastAsia="標楷體" w:hint="eastAsia"/>
                <w:sz w:val="20"/>
              </w:rPr>
              <w:t>20</w:t>
            </w:r>
          </w:p>
        </w:tc>
        <w:tc>
          <w:tcPr>
            <w:tcW w:w="476" w:type="dxa"/>
            <w:shd w:val="clear" w:color="auto" w:fill="FFFFFF"/>
            <w:vAlign w:val="center"/>
          </w:tcPr>
          <w:p w14:paraId="41D38FFC" w14:textId="51FE2F71" w:rsidR="00F16E86" w:rsidRDefault="00F16E86"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4787FE" w14:textId="1F6EDD2A" w:rsidR="00F16E86" w:rsidRDefault="00F16E86"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390620" w14:textId="7B27694C"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19ACAE01" w14:textId="31FF8F08"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F16E86" w:rsidRPr="002430CD" w14:paraId="6BD1A529" w14:textId="77777777" w:rsidTr="00E93404">
        <w:trPr>
          <w:cantSplit/>
        </w:trPr>
        <w:tc>
          <w:tcPr>
            <w:tcW w:w="476" w:type="dxa"/>
            <w:vMerge/>
            <w:shd w:val="clear" w:color="auto" w:fill="FFFFFF"/>
            <w:vAlign w:val="center"/>
          </w:tcPr>
          <w:p w14:paraId="6A1331AC" w14:textId="77777777" w:rsidR="00F16E86" w:rsidRPr="002430CD"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7D658E10" w14:textId="77777777" w:rsidR="00F16E86" w:rsidRPr="002430CD"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3C08024F" w14:textId="6E0F7089" w:rsidR="00F16E86" w:rsidRDefault="00F16E86"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A4D6C57" w14:textId="615D1F78" w:rsidR="00F16E86" w:rsidRPr="00C468B2" w:rsidRDefault="00F16E86" w:rsidP="009646D1">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C8D276B" w14:textId="77777777" w:rsidR="00F16E86" w:rsidRDefault="00F16E86" w:rsidP="009646D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36C4D73" w14:textId="77777777" w:rsidR="00F16E86" w:rsidRDefault="00F16E86" w:rsidP="009646D1">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p w14:paraId="2741FEB4" w14:textId="27D3CD00" w:rsidR="00C3325B" w:rsidRPr="002430CD" w:rsidRDefault="00C3325B" w:rsidP="009646D1">
            <w:pPr>
              <w:kinsoku w:val="0"/>
              <w:overflowPunct w:val="0"/>
              <w:spacing w:line="260" w:lineRule="exact"/>
              <w:ind w:left="158" w:hangingChars="79" w:hanging="158"/>
              <w:jc w:val="both"/>
              <w:rPr>
                <w:rFonts w:eastAsia="標楷體"/>
                <w:sz w:val="20"/>
              </w:rPr>
            </w:pPr>
          </w:p>
        </w:tc>
        <w:tc>
          <w:tcPr>
            <w:tcW w:w="4008" w:type="dxa"/>
            <w:shd w:val="clear" w:color="auto" w:fill="FFFFFF"/>
          </w:tcPr>
          <w:p w14:paraId="29D5029A" w14:textId="287A6929"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241CCF8" w14:textId="77777777" w:rsidTr="00E93404">
        <w:trPr>
          <w:cantSplit/>
        </w:trPr>
        <w:tc>
          <w:tcPr>
            <w:tcW w:w="476" w:type="dxa"/>
            <w:vMerge w:val="restart"/>
            <w:shd w:val="clear" w:color="auto" w:fill="FFFFFF"/>
            <w:vAlign w:val="center"/>
          </w:tcPr>
          <w:p w14:paraId="4F23F062"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lastRenderedPageBreak/>
              <w:t>3</w:t>
            </w:r>
          </w:p>
        </w:tc>
        <w:tc>
          <w:tcPr>
            <w:tcW w:w="436" w:type="dxa"/>
            <w:vMerge w:val="restart"/>
            <w:shd w:val="clear" w:color="auto" w:fill="FFFFFF"/>
            <w:vAlign w:val="center"/>
          </w:tcPr>
          <w:p w14:paraId="30C9B28C"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31</w:t>
            </w:r>
          </w:p>
        </w:tc>
        <w:tc>
          <w:tcPr>
            <w:tcW w:w="476" w:type="dxa"/>
            <w:shd w:val="clear" w:color="auto" w:fill="FFFFFF"/>
            <w:vAlign w:val="center"/>
          </w:tcPr>
          <w:p w14:paraId="44D3819F"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1</w:t>
            </w:r>
          </w:p>
        </w:tc>
        <w:tc>
          <w:tcPr>
            <w:tcW w:w="4100" w:type="dxa"/>
            <w:shd w:val="clear" w:color="auto" w:fill="FFFFFF"/>
          </w:tcPr>
          <w:p w14:paraId="012085A9" w14:textId="77777777" w:rsidR="00F16E86" w:rsidRPr="00ED523A" w:rsidRDefault="00F16E86" w:rsidP="009646D1">
            <w:pPr>
              <w:pStyle w:val="a3"/>
              <w:spacing w:line="260" w:lineRule="exact"/>
              <w:jc w:val="both"/>
              <w:rPr>
                <w:rFonts w:ascii="Times New Roman" w:eastAsia="標楷體" w:hAnsi="Times New Roman"/>
                <w:sz w:val="20"/>
              </w:rPr>
            </w:pPr>
            <w:r w:rsidRPr="00ED523A">
              <w:rPr>
                <w:rFonts w:ascii="Times New Roman" w:eastAsia="標楷體" w:hAnsi="Times New Roman" w:hint="eastAsia"/>
                <w:sz w:val="20"/>
              </w:rPr>
              <w:t>檢送年度財務報告及</w:t>
            </w:r>
            <w:r>
              <w:rPr>
                <w:rFonts w:ascii="Times New Roman" w:eastAsia="標楷體" w:hAnsi="Times New Roman" w:hint="eastAsia"/>
                <w:sz w:val="20"/>
              </w:rPr>
              <w:t>個體</w:t>
            </w:r>
            <w:r w:rsidRPr="00ED523A">
              <w:rPr>
                <w:rFonts w:ascii="Times New Roman" w:eastAsia="標楷體" w:hAnsi="Times New Roman" w:hint="eastAsia"/>
                <w:sz w:val="20"/>
              </w:rPr>
              <w:t>財務報告。</w:t>
            </w:r>
          </w:p>
          <w:p w14:paraId="57B45027"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1</w:t>
            </w:r>
            <w:r w:rsidRPr="00ED523A">
              <w:rPr>
                <w:rFonts w:eastAsia="標楷體" w:hint="eastAsia"/>
                <w:sz w:val="20"/>
              </w:rPr>
              <w:t>：每</w:t>
            </w:r>
            <w:r>
              <w:rPr>
                <w:rFonts w:eastAsia="標楷體" w:hint="eastAsia"/>
                <w:sz w:val="20"/>
              </w:rPr>
              <w:t>會計</w:t>
            </w:r>
            <w:r w:rsidRPr="00ED523A">
              <w:rPr>
                <w:rFonts w:eastAsia="標楷體" w:hint="eastAsia"/>
                <w:sz w:val="20"/>
              </w:rPr>
              <w:t>年度終了後三</w:t>
            </w:r>
            <w:proofErr w:type="gramStart"/>
            <w:r w:rsidRPr="00ED523A">
              <w:rPr>
                <w:rFonts w:eastAsia="標楷體" w:hint="eastAsia"/>
                <w:sz w:val="20"/>
              </w:rPr>
              <w:t>個</w:t>
            </w:r>
            <w:proofErr w:type="gramEnd"/>
            <w:r w:rsidRPr="00ED523A">
              <w:rPr>
                <w:rFonts w:eastAsia="標楷體" w:hint="eastAsia"/>
                <w:sz w:val="20"/>
              </w:rPr>
              <w:t>月內。</w:t>
            </w:r>
          </w:p>
          <w:p w14:paraId="01BEF2CB" w14:textId="77777777" w:rsidR="00F16E86" w:rsidRDefault="00F16E86" w:rsidP="009646D1">
            <w:pPr>
              <w:kinsoku w:val="0"/>
              <w:overflowPunct w:val="0"/>
              <w:spacing w:line="260" w:lineRule="exact"/>
              <w:jc w:val="both"/>
              <w:rPr>
                <w:rFonts w:eastAsia="標楷體"/>
                <w:sz w:val="20"/>
              </w:rPr>
            </w:pPr>
            <w:proofErr w:type="gramStart"/>
            <w:r w:rsidRPr="00ED523A">
              <w:rPr>
                <w:rFonts w:eastAsia="標楷體" w:hint="eastAsia"/>
                <w:sz w:val="20"/>
              </w:rPr>
              <w:t>註</w:t>
            </w:r>
            <w:proofErr w:type="gramEnd"/>
            <w:r>
              <w:rPr>
                <w:rFonts w:eastAsia="標楷體" w:hint="eastAsia"/>
                <w:sz w:val="20"/>
              </w:rPr>
              <w:t>2</w:t>
            </w:r>
            <w:r w:rsidRPr="00ED523A">
              <w:rPr>
                <w:rFonts w:eastAsia="標楷體" w:hint="eastAsia"/>
                <w:sz w:val="20"/>
              </w:rPr>
              <w:t>：</w:t>
            </w:r>
            <w:r>
              <w:rPr>
                <w:rFonts w:eastAsia="標楷體" w:hint="eastAsia"/>
                <w:sz w:val="20"/>
              </w:rPr>
              <w:t>個體</w:t>
            </w:r>
            <w:r w:rsidRPr="00ED523A">
              <w:rPr>
                <w:rFonts w:eastAsia="標楷體" w:hint="eastAsia"/>
                <w:sz w:val="20"/>
              </w:rPr>
              <w:t>財務報告</w:t>
            </w:r>
            <w:r>
              <w:rPr>
                <w:rFonts w:eastAsia="標楷體" w:hint="eastAsia"/>
                <w:sz w:val="20"/>
              </w:rPr>
              <w:t>第一上市公司不適用。</w:t>
            </w:r>
          </w:p>
          <w:p w14:paraId="3B73C502" w14:textId="722A6B0E" w:rsidR="00F16E86" w:rsidRPr="003F120C" w:rsidRDefault="00F16E86" w:rsidP="009646D1">
            <w:pPr>
              <w:kinsoku w:val="0"/>
              <w:overflowPunct w:val="0"/>
              <w:spacing w:line="260" w:lineRule="exact"/>
              <w:jc w:val="both"/>
              <w:rPr>
                <w:rFonts w:eastAsia="標楷體"/>
                <w:sz w:val="20"/>
              </w:rPr>
            </w:pPr>
            <w:proofErr w:type="gramStart"/>
            <w:r w:rsidRPr="003F120C">
              <w:rPr>
                <w:rFonts w:eastAsia="標楷體" w:hint="eastAsia"/>
                <w:color w:val="000000" w:themeColor="text1"/>
                <w:sz w:val="20"/>
              </w:rPr>
              <w:t>註</w:t>
            </w:r>
            <w:proofErr w:type="gramEnd"/>
            <w:r w:rsidRPr="003F120C">
              <w:rPr>
                <w:rFonts w:eastAsia="標楷體" w:hint="eastAsia"/>
                <w:color w:val="000000" w:themeColor="text1"/>
                <w:sz w:val="20"/>
              </w:rPr>
              <w:t>3</w:t>
            </w:r>
            <w:r w:rsidRPr="003F120C">
              <w:rPr>
                <w:rFonts w:eastAsia="標楷體" w:hint="eastAsia"/>
                <w:color w:val="000000" w:themeColor="text1"/>
                <w:sz w:val="20"/>
              </w:rPr>
              <w:t>：上市公司前一會計年度終了日實收資本額達新台幣一百億元以上者</w:t>
            </w:r>
            <w:proofErr w:type="gramStart"/>
            <w:r w:rsidRPr="003F120C">
              <w:rPr>
                <w:rFonts w:eastAsia="標楷體" w:hint="eastAsia"/>
                <w:color w:val="000000" w:themeColor="text1"/>
                <w:sz w:val="20"/>
              </w:rPr>
              <w:t>及金控</w:t>
            </w:r>
            <w:proofErr w:type="gramEnd"/>
            <w:r w:rsidRPr="003F120C">
              <w:rPr>
                <w:rFonts w:eastAsia="標楷體" w:hint="eastAsia"/>
                <w:color w:val="000000" w:themeColor="text1"/>
                <w:sz w:val="20"/>
              </w:rPr>
              <w:t>、銀行及票</w:t>
            </w:r>
            <w:proofErr w:type="gramStart"/>
            <w:r w:rsidRPr="003F120C">
              <w:rPr>
                <w:rFonts w:eastAsia="標楷體" w:hint="eastAsia"/>
                <w:color w:val="000000" w:themeColor="text1"/>
                <w:sz w:val="20"/>
              </w:rPr>
              <w:t>券</w:t>
            </w:r>
            <w:proofErr w:type="gramEnd"/>
            <w:r w:rsidRPr="003F120C">
              <w:rPr>
                <w:rFonts w:eastAsia="標楷體" w:hint="eastAsia"/>
                <w:color w:val="000000" w:themeColor="text1"/>
                <w:sz w:val="20"/>
              </w:rPr>
              <w:t>、保險、證券、期貨公司財務報告每會計年度終了後</w:t>
            </w:r>
            <w:r w:rsidRPr="003F120C">
              <w:rPr>
                <w:rFonts w:eastAsia="標楷體"/>
                <w:color w:val="000000" w:themeColor="text1"/>
                <w:sz w:val="20"/>
              </w:rPr>
              <w:t>75</w:t>
            </w:r>
            <w:r w:rsidRPr="003F120C">
              <w:rPr>
                <w:rFonts w:eastAsia="標楷體" w:hint="eastAsia"/>
                <w:color w:val="000000" w:themeColor="text1"/>
                <w:sz w:val="20"/>
              </w:rPr>
              <w:t>日內（</w:t>
            </w:r>
            <w:r w:rsidRPr="003F120C">
              <w:rPr>
                <w:rFonts w:eastAsia="標楷體"/>
                <w:color w:val="000000" w:themeColor="text1"/>
                <w:sz w:val="20"/>
              </w:rPr>
              <w:t>3/16</w:t>
            </w:r>
            <w:r w:rsidRPr="003F120C">
              <w:rPr>
                <w:rFonts w:eastAsia="標楷體" w:hint="eastAsia"/>
                <w:color w:val="000000" w:themeColor="text1"/>
                <w:sz w:val="20"/>
              </w:rPr>
              <w:t>，如</w:t>
            </w:r>
            <w:r w:rsidRPr="003F120C">
              <w:rPr>
                <w:rFonts w:eastAsia="標楷體"/>
                <w:color w:val="000000" w:themeColor="text1"/>
                <w:sz w:val="20"/>
              </w:rPr>
              <w:t>2</w:t>
            </w:r>
            <w:r w:rsidRPr="003F120C">
              <w:rPr>
                <w:rFonts w:eastAsia="標楷體" w:hint="eastAsia"/>
                <w:color w:val="000000" w:themeColor="text1"/>
                <w:sz w:val="20"/>
              </w:rPr>
              <w:t>月為</w:t>
            </w:r>
            <w:r w:rsidRPr="003F120C">
              <w:rPr>
                <w:rFonts w:eastAsia="標楷體"/>
                <w:color w:val="000000" w:themeColor="text1"/>
                <w:sz w:val="20"/>
              </w:rPr>
              <w:t>29</w:t>
            </w:r>
            <w:r w:rsidRPr="003F120C">
              <w:rPr>
                <w:rFonts w:eastAsia="標楷體" w:hint="eastAsia"/>
                <w:color w:val="000000" w:themeColor="text1"/>
                <w:sz w:val="20"/>
              </w:rPr>
              <w:t>天，申報期限為</w:t>
            </w:r>
            <w:r w:rsidRPr="003F120C">
              <w:rPr>
                <w:rFonts w:eastAsia="標楷體"/>
                <w:color w:val="000000" w:themeColor="text1"/>
                <w:sz w:val="20"/>
              </w:rPr>
              <w:t>3/15</w:t>
            </w:r>
            <w:r w:rsidRPr="003F120C">
              <w:rPr>
                <w:rFonts w:eastAsia="標楷體" w:hint="eastAsia"/>
                <w:color w:val="000000" w:themeColor="text1"/>
                <w:sz w:val="20"/>
              </w:rPr>
              <w:t>），其餘配合財務報告公告申報期限之資訊申報項目亦需提前辦理。</w:t>
            </w:r>
          </w:p>
        </w:tc>
        <w:tc>
          <w:tcPr>
            <w:tcW w:w="5512" w:type="dxa"/>
            <w:shd w:val="clear" w:color="auto" w:fill="FFFFFF"/>
          </w:tcPr>
          <w:p w14:paraId="63599EB0"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簡便行文表一份。</w:t>
            </w:r>
          </w:p>
          <w:p w14:paraId="0029B24A"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經會計師查核簽證之財務報告</w:t>
            </w:r>
            <w:r>
              <w:rPr>
                <w:rFonts w:eastAsia="標楷體" w:hint="eastAsia"/>
                <w:sz w:val="20"/>
              </w:rPr>
              <w:t>一</w:t>
            </w:r>
            <w:r w:rsidRPr="00ED523A">
              <w:rPr>
                <w:rFonts w:eastAsia="標楷體" w:hint="eastAsia"/>
                <w:sz w:val="20"/>
              </w:rPr>
              <w:t>份。</w:t>
            </w:r>
          </w:p>
          <w:p w14:paraId="5AA96705"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3.</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財務報表申報作業</w:t>
            </w:r>
            <w:r w:rsidRPr="00ED523A">
              <w:rPr>
                <w:rFonts w:eastAsia="標楷體"/>
                <w:sz w:val="20"/>
              </w:rPr>
              <w:t>/</w:t>
            </w:r>
            <w:r>
              <w:rPr>
                <w:rFonts w:eastAsia="標楷體" w:hint="eastAsia"/>
                <w:sz w:val="20"/>
              </w:rPr>
              <w:t>IFRSs</w:t>
            </w:r>
            <w:r w:rsidRPr="00FB7291">
              <w:rPr>
                <w:rFonts w:eastAsia="標楷體"/>
                <w:sz w:val="20"/>
              </w:rPr>
              <w:t>財務報表申報作業</w:t>
            </w:r>
            <w:r w:rsidRPr="00ED523A">
              <w:rPr>
                <w:rFonts w:eastAsia="標楷體" w:hint="eastAsia"/>
                <w:sz w:val="20"/>
              </w:rPr>
              <w:t>、財務報告公告說明事項申報</w:t>
            </w:r>
            <w:r w:rsidRPr="00ED523A">
              <w:rPr>
                <w:rFonts w:eastAsia="標楷體" w:hint="eastAsia"/>
                <w:sz w:val="20"/>
              </w:rPr>
              <w:t>)</w:t>
            </w:r>
            <w:r w:rsidRPr="00ED523A">
              <w:rPr>
                <w:rFonts w:eastAsia="標楷體"/>
                <w:sz w:val="20"/>
              </w:rPr>
              <w:t>。</w:t>
            </w:r>
          </w:p>
          <w:p w14:paraId="2FE2161E"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4.</w:t>
            </w:r>
            <w:r w:rsidRPr="00ED523A">
              <w:rPr>
                <w:rFonts w:eastAsia="標楷體" w:hint="eastAsia"/>
                <w:sz w:val="20"/>
              </w:rPr>
              <w:t>董事會通過之議事錄、監察人承認報告書（自公告</w:t>
            </w:r>
            <w:r w:rsidRPr="00ED523A">
              <w:rPr>
                <w:rFonts w:eastAsia="標楷體" w:hint="eastAsia"/>
                <w:sz w:val="20"/>
              </w:rPr>
              <w:t>96</w:t>
            </w:r>
            <w:r w:rsidRPr="00ED523A">
              <w:rPr>
                <w:rFonts w:eastAsia="標楷體" w:hint="eastAsia"/>
                <w:sz w:val="20"/>
              </w:rPr>
              <w:t>年度財務報告起，設置審計委員會之公司應檢附審計委員會召集人出具之審查報告書及審計委員會決議同意財務報告之會議紀錄）各一份。</w:t>
            </w:r>
          </w:p>
          <w:p w14:paraId="0F7742F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5.</w:t>
            </w:r>
            <w:r w:rsidRPr="00ED523A">
              <w:rPr>
                <w:rFonts w:eastAsia="標楷體" w:hint="eastAsia"/>
                <w:sz w:val="20"/>
              </w:rPr>
              <w:t>財務報告公告申報檢查表、重要子公司年度</w:t>
            </w:r>
            <w:proofErr w:type="gramStart"/>
            <w:r w:rsidRPr="00ED523A">
              <w:rPr>
                <w:rFonts w:eastAsia="標楷體" w:hint="eastAsia"/>
                <w:sz w:val="20"/>
              </w:rPr>
              <w:t>檢查表各一份</w:t>
            </w:r>
            <w:proofErr w:type="gramEnd"/>
            <w:r w:rsidRPr="00ED523A">
              <w:rPr>
                <w:rFonts w:eastAsia="標楷體" w:hint="eastAsia"/>
                <w:sz w:val="20"/>
              </w:rPr>
              <w:t>。</w:t>
            </w:r>
          </w:p>
          <w:p w14:paraId="6D508479" w14:textId="77777777" w:rsidR="00F16E86" w:rsidRDefault="00F16E86" w:rsidP="009646D1">
            <w:pPr>
              <w:kinsoku w:val="0"/>
              <w:overflowPunct w:val="0"/>
              <w:spacing w:line="260" w:lineRule="exact"/>
              <w:ind w:left="84" w:hanging="84"/>
              <w:jc w:val="both"/>
              <w:rPr>
                <w:rFonts w:eastAsia="標楷體"/>
                <w:sz w:val="20"/>
              </w:rPr>
            </w:pPr>
            <w:r w:rsidRPr="00ED523A">
              <w:rPr>
                <w:rFonts w:eastAsia="標楷體" w:hint="eastAsia"/>
                <w:sz w:val="20"/>
              </w:rPr>
              <w:t>6.</w:t>
            </w:r>
            <w:r>
              <w:rPr>
                <w:rFonts w:eastAsia="標楷體" w:hint="eastAsia"/>
                <w:sz w:val="20"/>
              </w:rPr>
              <w:t>個體</w:t>
            </w:r>
            <w:r w:rsidRPr="00ED523A">
              <w:rPr>
                <w:rFonts w:eastAsia="標楷體" w:hint="eastAsia"/>
                <w:sz w:val="20"/>
              </w:rPr>
              <w:t>財務報告一份。</w:t>
            </w:r>
          </w:p>
          <w:p w14:paraId="44F6FD22" w14:textId="77777777" w:rsidR="00F16E86" w:rsidRPr="00ED523A" w:rsidRDefault="00F16E86" w:rsidP="009646D1">
            <w:pPr>
              <w:kinsoku w:val="0"/>
              <w:overflowPunct w:val="0"/>
              <w:spacing w:line="260" w:lineRule="exact"/>
              <w:ind w:left="84" w:hanging="84"/>
              <w:jc w:val="both"/>
              <w:rPr>
                <w:rFonts w:eastAsia="標楷體"/>
                <w:sz w:val="20"/>
              </w:rPr>
            </w:pPr>
            <w:r>
              <w:rPr>
                <w:rFonts w:eastAsia="標楷體" w:hint="eastAsia"/>
                <w:sz w:val="20"/>
              </w:rPr>
              <w:t>7</w:t>
            </w:r>
            <w:r w:rsidRPr="00ED523A">
              <w:rPr>
                <w:rFonts w:eastAsia="標楷體" w:hint="eastAsia"/>
                <w:sz w:val="20"/>
              </w:rPr>
              <w:t>.</w:t>
            </w:r>
            <w:r w:rsidRPr="00ED523A">
              <w:rPr>
                <w:rFonts w:eastAsia="標楷體" w:hint="eastAsia"/>
                <w:sz w:val="20"/>
              </w:rPr>
              <w:t>財務報告內容無虛偽或隱匿聲明書一份，並輸入「公開資訊觀測站」</w:t>
            </w:r>
            <w:r w:rsidRPr="00ED523A">
              <w:rPr>
                <w:rFonts w:eastAsia="標楷體"/>
                <w:sz w:val="20"/>
              </w:rPr>
              <w:t>(sii.twse.com.tw/</w:t>
            </w:r>
            <w:r w:rsidRPr="00ED523A">
              <w:rPr>
                <w:rFonts w:eastAsia="標楷體" w:hint="eastAsia"/>
                <w:sz w:val="20"/>
              </w:rPr>
              <w:t>依證交法第</w:t>
            </w:r>
            <w:r w:rsidRPr="00ED523A">
              <w:rPr>
                <w:rFonts w:eastAsia="標楷體" w:hint="eastAsia"/>
                <w:sz w:val="20"/>
              </w:rPr>
              <w:t>14</w:t>
            </w:r>
            <w:r w:rsidRPr="00ED523A">
              <w:rPr>
                <w:rFonts w:eastAsia="標楷體" w:hint="eastAsia"/>
                <w:sz w:val="20"/>
              </w:rPr>
              <w:t>條第</w:t>
            </w:r>
            <w:r w:rsidRPr="00ED523A">
              <w:rPr>
                <w:rFonts w:eastAsia="標楷體" w:hint="eastAsia"/>
                <w:sz w:val="20"/>
              </w:rPr>
              <w:t>3</w:t>
            </w:r>
            <w:r w:rsidRPr="00ED523A">
              <w:rPr>
                <w:rFonts w:eastAsia="標楷體" w:hint="eastAsia"/>
                <w:sz w:val="20"/>
              </w:rPr>
              <w:t>項規定出具之聲明書公告</w:t>
            </w:r>
            <w:r w:rsidRPr="00ED523A">
              <w:rPr>
                <w:rFonts w:eastAsia="標楷體" w:hint="eastAsia"/>
                <w:sz w:val="20"/>
              </w:rPr>
              <w:t>)</w:t>
            </w:r>
            <w:r w:rsidRPr="00ED523A">
              <w:rPr>
                <w:rFonts w:eastAsia="標楷體" w:hint="eastAsia"/>
                <w:sz w:val="20"/>
              </w:rPr>
              <w:t>。</w:t>
            </w:r>
          </w:p>
          <w:p w14:paraId="5259DFD6" w14:textId="77777777" w:rsidR="00F16E86" w:rsidRPr="00ED523A" w:rsidRDefault="00F16E86" w:rsidP="009646D1">
            <w:pPr>
              <w:kinsoku w:val="0"/>
              <w:overflowPunct w:val="0"/>
              <w:spacing w:line="260" w:lineRule="exact"/>
              <w:ind w:left="200" w:hanging="200"/>
              <w:jc w:val="both"/>
              <w:rPr>
                <w:rFonts w:eastAsia="標楷體"/>
                <w:sz w:val="20"/>
              </w:rPr>
            </w:pPr>
            <w:r w:rsidRPr="00ED523A">
              <w:rPr>
                <w:rFonts w:eastAsia="標楷體" w:hint="eastAsia"/>
                <w:sz w:val="20"/>
              </w:rPr>
              <w:t>。</w:t>
            </w:r>
          </w:p>
          <w:p w14:paraId="5CECF074" w14:textId="77777777" w:rsidR="00F16E86" w:rsidRDefault="00F16E86" w:rsidP="009646D1">
            <w:pPr>
              <w:kinsoku w:val="0"/>
              <w:overflowPunct w:val="0"/>
              <w:spacing w:line="260" w:lineRule="exact"/>
              <w:ind w:left="200" w:hanging="200"/>
              <w:jc w:val="both"/>
              <w:rPr>
                <w:rFonts w:eastAsia="標楷體"/>
                <w:sz w:val="20"/>
              </w:rPr>
            </w:pPr>
            <w:r>
              <w:rPr>
                <w:rFonts w:eastAsia="標楷體" w:hint="eastAsia"/>
                <w:sz w:val="20"/>
              </w:rPr>
              <w:t>8</w:t>
            </w:r>
            <w:r w:rsidRPr="00ED523A">
              <w:rPr>
                <w:rFonts w:eastAsia="標楷體" w:hint="eastAsia"/>
                <w:sz w:val="20"/>
              </w:rPr>
              <w:t>.</w:t>
            </w: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sidRPr="00ED523A">
              <w:rPr>
                <w:rFonts w:eastAsia="標楷體" w:hint="eastAsia"/>
                <w:sz w:val="20"/>
              </w:rPr>
              <w:t>。</w:t>
            </w:r>
          </w:p>
          <w:p w14:paraId="08D17892" w14:textId="77777777" w:rsidR="00F16E86" w:rsidRPr="00ED523A" w:rsidRDefault="00F16E86" w:rsidP="009646D1">
            <w:pPr>
              <w:kinsoku w:val="0"/>
              <w:overflowPunct w:val="0"/>
              <w:spacing w:line="260" w:lineRule="exact"/>
              <w:ind w:left="200" w:hanging="20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670B3820" w14:textId="77777777" w:rsidR="00F16E86" w:rsidRDefault="00F16E86" w:rsidP="00A42815">
            <w:pPr>
              <w:kinsoku w:val="0"/>
              <w:overflowPunct w:val="0"/>
              <w:spacing w:line="260" w:lineRule="exact"/>
              <w:ind w:left="200" w:hanging="200"/>
              <w:jc w:val="both"/>
              <w:rPr>
                <w:rFonts w:eastAsia="標楷體"/>
                <w:sz w:val="20"/>
              </w:rPr>
            </w:pPr>
            <w:r>
              <w:rPr>
                <w:rFonts w:eastAsia="標楷體" w:hint="eastAsia"/>
                <w:sz w:val="20"/>
              </w:rPr>
              <w:t>9</w:t>
            </w:r>
            <w:r w:rsidRPr="00ED523A">
              <w:rPr>
                <w:rFonts w:eastAsia="標楷體" w:hint="eastAsia"/>
                <w:sz w:val="20"/>
              </w:rPr>
              <w:t>.</w:t>
            </w:r>
            <w:r w:rsidRPr="00ED523A">
              <w:rPr>
                <w:rFonts w:eastAsia="標楷體" w:hint="eastAsia"/>
                <w:sz w:val="20"/>
              </w:rPr>
              <w:t>上述書面資料正本申報單位：</w:t>
            </w:r>
            <w:proofErr w:type="gramStart"/>
            <w:r w:rsidRPr="00ED523A">
              <w:rPr>
                <w:rFonts w:eastAsia="標楷體" w:hint="eastAsia"/>
                <w:sz w:val="20"/>
              </w:rPr>
              <w:t>證期局</w:t>
            </w:r>
            <w:proofErr w:type="gramEnd"/>
            <w:r w:rsidRPr="00ED523A">
              <w:rPr>
                <w:rFonts w:eastAsia="標楷體" w:hint="eastAsia"/>
                <w:sz w:val="20"/>
              </w:rPr>
              <w:t>（財報</w:t>
            </w:r>
            <w:r>
              <w:rPr>
                <w:rFonts w:eastAsia="標楷體" w:hint="eastAsia"/>
                <w:sz w:val="20"/>
              </w:rPr>
              <w:t>及相關資料各一</w:t>
            </w:r>
            <w:r w:rsidRPr="00ED523A">
              <w:rPr>
                <w:rFonts w:eastAsia="標楷體" w:hint="eastAsia"/>
                <w:sz w:val="20"/>
              </w:rPr>
              <w:t>份）；抄送單位：本公司（財報</w:t>
            </w:r>
            <w:r>
              <w:rPr>
                <w:rFonts w:eastAsia="標楷體" w:hint="eastAsia"/>
                <w:sz w:val="20"/>
              </w:rPr>
              <w:t>及相關資料各一</w:t>
            </w:r>
            <w:r w:rsidRPr="00ED523A">
              <w:rPr>
                <w:rFonts w:eastAsia="標楷體" w:hint="eastAsia"/>
                <w:sz w:val="20"/>
              </w:rPr>
              <w:t>份）。</w:t>
            </w:r>
          </w:p>
          <w:p w14:paraId="34752195" w14:textId="77777777" w:rsidR="00F16E86" w:rsidRDefault="00F16E86" w:rsidP="00A42815">
            <w:pPr>
              <w:kinsoku w:val="0"/>
              <w:overflowPunct w:val="0"/>
              <w:spacing w:line="260" w:lineRule="exact"/>
              <w:ind w:left="200" w:hanging="200"/>
              <w:jc w:val="both"/>
              <w:rPr>
                <w:rFonts w:eastAsia="標楷體"/>
                <w:sz w:val="20"/>
              </w:rPr>
            </w:pPr>
            <w:r>
              <w:rPr>
                <w:rFonts w:eastAsia="標楷體" w:hint="eastAsia"/>
                <w:sz w:val="20"/>
              </w:rPr>
              <w:t>10.</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0C961192" w14:textId="77777777" w:rsidR="00F16E86" w:rsidRDefault="00F16E86" w:rsidP="00A42815">
            <w:pPr>
              <w:kinsoku w:val="0"/>
              <w:overflowPunct w:val="0"/>
              <w:spacing w:line="260" w:lineRule="exact"/>
              <w:ind w:left="200" w:hanging="200"/>
              <w:jc w:val="both"/>
              <w:rPr>
                <w:rFonts w:eastAsia="標楷體"/>
                <w:sz w:val="20"/>
              </w:rPr>
            </w:pPr>
            <w:r>
              <w:rPr>
                <w:rFonts w:eastAsia="標楷體" w:hint="eastAsia"/>
                <w:sz w:val="20"/>
              </w:rPr>
              <w:t>11.</w:t>
            </w:r>
            <w:r>
              <w:rPr>
                <w:rFonts w:eastAsia="標楷體" w:hint="eastAsia"/>
                <w:sz w:val="20"/>
              </w:rPr>
              <w:t>已公開完整式財務預測之公司，依「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742CC99B" w14:textId="77777777" w:rsidR="00F16E86" w:rsidRDefault="00F16E86" w:rsidP="00A42815">
            <w:pPr>
              <w:kinsoku w:val="0"/>
              <w:overflowPunct w:val="0"/>
              <w:spacing w:line="260" w:lineRule="exact"/>
              <w:ind w:leftChars="100" w:left="240"/>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53F28A8" w14:textId="77777777" w:rsidR="00F16E86" w:rsidRDefault="00F16E86" w:rsidP="00A42815">
            <w:pPr>
              <w:kinsoku w:val="0"/>
              <w:overflowPunct w:val="0"/>
              <w:spacing w:line="260" w:lineRule="exact"/>
              <w:ind w:leftChars="100" w:left="240"/>
              <w:jc w:val="both"/>
              <w:rPr>
                <w:rFonts w:eastAsia="標楷體"/>
                <w:sz w:val="20"/>
              </w:rPr>
            </w:pPr>
            <w:r>
              <w:rPr>
                <w:rFonts w:eastAsia="標楷體" w:hint="eastAsia"/>
                <w:sz w:val="20"/>
              </w:rPr>
              <w:t xml:space="preserve">(2) </w:t>
            </w:r>
            <w:r w:rsidRPr="003676F0">
              <w:rPr>
                <w:rFonts w:eastAsia="標楷體" w:hint="eastAsia"/>
                <w:sz w:val="20"/>
              </w:rPr>
              <w:t>綜合損益之實際數與預測數或與預計綜合損益表達成情形差異變動達百分之二十以上且影響金額達新臺幣三千萬元及實收資本額之千分之五者，應公告申報差異金額及原因，如財務預測已經會計師核閱者，並應洽請會計師就公司說明內容之合理性表示意見後公告申報。</w:t>
            </w:r>
          </w:p>
          <w:p w14:paraId="13079DDC" w14:textId="77777777" w:rsidR="00F16E86" w:rsidRPr="009C6229" w:rsidRDefault="00F16E86" w:rsidP="009646D1">
            <w:pPr>
              <w:kinsoku w:val="0"/>
              <w:overflowPunct w:val="0"/>
              <w:spacing w:line="260" w:lineRule="exact"/>
              <w:jc w:val="both"/>
              <w:rPr>
                <w:rFonts w:eastAsia="標楷體"/>
                <w:sz w:val="20"/>
              </w:rPr>
            </w:pPr>
          </w:p>
        </w:tc>
        <w:tc>
          <w:tcPr>
            <w:tcW w:w="4008" w:type="dxa"/>
            <w:shd w:val="clear" w:color="auto" w:fill="FFFFFF"/>
          </w:tcPr>
          <w:p w14:paraId="263FB8E5"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1.</w:t>
            </w:r>
            <w:r w:rsidRPr="00ED523A">
              <w:rPr>
                <w:rFonts w:eastAsia="標楷體" w:hint="eastAsia"/>
                <w:sz w:val="20"/>
              </w:rPr>
              <w:t>證券交易法第</w:t>
            </w:r>
            <w:r w:rsidRPr="00ED523A">
              <w:rPr>
                <w:rFonts w:eastAsia="標楷體" w:hint="eastAsia"/>
                <w:sz w:val="20"/>
              </w:rPr>
              <w:t>36</w:t>
            </w:r>
            <w:r w:rsidRPr="00ED523A">
              <w:rPr>
                <w:rFonts w:eastAsia="標楷體" w:hint="eastAsia"/>
                <w:sz w:val="20"/>
              </w:rPr>
              <w:t>條。</w:t>
            </w:r>
          </w:p>
          <w:p w14:paraId="75A4F6F7"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2.</w:t>
            </w:r>
            <w:r w:rsidRPr="00ED523A">
              <w:rPr>
                <w:rFonts w:eastAsia="標楷體" w:hint="eastAsia"/>
                <w:sz w:val="20"/>
              </w:rPr>
              <w:t>證券交易法施行細則第</w:t>
            </w:r>
            <w:r w:rsidRPr="00ED523A">
              <w:rPr>
                <w:rFonts w:eastAsia="標楷體" w:hint="eastAsia"/>
                <w:sz w:val="20"/>
              </w:rPr>
              <w:t>4</w:t>
            </w:r>
            <w:r w:rsidRPr="00ED523A">
              <w:rPr>
                <w:rFonts w:eastAsia="標楷體" w:hint="eastAsia"/>
                <w:sz w:val="20"/>
              </w:rPr>
              <w:t>條。</w:t>
            </w:r>
          </w:p>
          <w:p w14:paraId="54A35066"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3.</w:t>
            </w:r>
            <w:r w:rsidRPr="00ED523A">
              <w:rPr>
                <w:rFonts w:eastAsia="標楷體" w:hint="eastAsia"/>
                <w:sz w:val="20"/>
              </w:rPr>
              <w:t>本公司營業細則第</w:t>
            </w:r>
            <w:r w:rsidRPr="00ED523A">
              <w:rPr>
                <w:rFonts w:eastAsia="標楷體" w:hint="eastAsia"/>
                <w:sz w:val="20"/>
              </w:rPr>
              <w:t>47</w:t>
            </w:r>
            <w:r w:rsidRPr="00ED523A">
              <w:rPr>
                <w:rFonts w:eastAsia="標楷體" w:hint="eastAsia"/>
                <w:sz w:val="20"/>
              </w:rPr>
              <w:t>條第</w:t>
            </w:r>
            <w:r w:rsidRPr="00ED523A">
              <w:rPr>
                <w:rFonts w:eastAsia="標楷體" w:hint="eastAsia"/>
                <w:sz w:val="20"/>
              </w:rPr>
              <w:t>5</w:t>
            </w:r>
            <w:r w:rsidRPr="00ED523A">
              <w:rPr>
                <w:rFonts w:eastAsia="標楷體" w:hint="eastAsia"/>
                <w:sz w:val="20"/>
              </w:rPr>
              <w:t>款。</w:t>
            </w:r>
          </w:p>
          <w:p w14:paraId="18503DD6" w14:textId="77777777" w:rsidR="00F16E86" w:rsidRPr="00ED523A" w:rsidRDefault="00F16E86" w:rsidP="009646D1">
            <w:pPr>
              <w:kinsoku w:val="0"/>
              <w:overflowPunct w:val="0"/>
              <w:spacing w:line="260" w:lineRule="exact"/>
              <w:ind w:left="150" w:hanging="150"/>
              <w:jc w:val="both"/>
              <w:rPr>
                <w:rFonts w:eastAsia="標楷體"/>
                <w:sz w:val="20"/>
              </w:rPr>
            </w:pPr>
            <w:r>
              <w:rPr>
                <w:rFonts w:eastAsia="標楷體" w:hint="eastAsia"/>
                <w:sz w:val="20"/>
              </w:rPr>
              <w:t>4</w:t>
            </w:r>
            <w:r w:rsidRPr="00ED523A">
              <w:rPr>
                <w:rFonts w:eastAsia="標楷體" w:hint="eastAsia"/>
                <w:sz w:val="20"/>
              </w:rPr>
              <w:t>.</w:t>
            </w: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p w14:paraId="5960F9FB"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5</w:t>
            </w:r>
            <w:r w:rsidRPr="00ED523A">
              <w:rPr>
                <w:rFonts w:eastAsia="標楷體" w:hint="eastAsia"/>
                <w:sz w:val="20"/>
              </w:rPr>
              <w:t>.</w:t>
            </w:r>
            <w:r w:rsidRPr="00ED523A">
              <w:rPr>
                <w:rFonts w:eastAsia="標楷體" w:hint="eastAsia"/>
                <w:sz w:val="20"/>
              </w:rPr>
              <w:t>證券交易法第</w:t>
            </w:r>
            <w:r w:rsidRPr="00ED523A">
              <w:rPr>
                <w:rFonts w:eastAsia="標楷體" w:hint="eastAsia"/>
                <w:sz w:val="20"/>
              </w:rPr>
              <w:t>14</w:t>
            </w:r>
            <w:r w:rsidRPr="00ED523A">
              <w:rPr>
                <w:rFonts w:eastAsia="標楷體" w:hint="eastAsia"/>
                <w:sz w:val="20"/>
              </w:rPr>
              <w:t>條。</w:t>
            </w:r>
          </w:p>
          <w:p w14:paraId="7862F7B5"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6</w:t>
            </w:r>
            <w:r w:rsidRPr="00ED523A">
              <w:rPr>
                <w:rFonts w:eastAsia="標楷體" w:hint="eastAsia"/>
                <w:sz w:val="20"/>
              </w:rPr>
              <w:t>.</w:t>
            </w:r>
            <w:r w:rsidRPr="00ED523A">
              <w:rPr>
                <w:rFonts w:eastAsia="標楷體" w:hint="eastAsia"/>
                <w:sz w:val="20"/>
              </w:rPr>
              <w:t>行政院金融監督管理委員會</w:t>
            </w:r>
            <w:r w:rsidRPr="00ED523A">
              <w:rPr>
                <w:rFonts w:eastAsia="標楷體" w:hint="eastAsia"/>
                <w:sz w:val="20"/>
              </w:rPr>
              <w:t>95.3.24</w:t>
            </w:r>
            <w:r w:rsidRPr="00ED523A">
              <w:rPr>
                <w:rFonts w:eastAsia="標楷體" w:hint="eastAsia"/>
                <w:sz w:val="20"/>
              </w:rPr>
              <w:t>金管證</w:t>
            </w:r>
            <w:r w:rsidRPr="00ED523A">
              <w:rPr>
                <w:rFonts w:eastAsia="標楷體" w:hint="eastAsia"/>
                <w:sz w:val="20"/>
              </w:rPr>
              <w:t xml:space="preserve"> </w:t>
            </w:r>
            <w:r w:rsidRPr="00ED523A">
              <w:rPr>
                <w:rFonts w:eastAsia="標楷體" w:hint="eastAsia"/>
                <w:sz w:val="20"/>
              </w:rPr>
              <w:t>六字第</w:t>
            </w:r>
            <w:r w:rsidRPr="00ED523A">
              <w:rPr>
                <w:rFonts w:eastAsia="標楷體" w:hint="eastAsia"/>
                <w:sz w:val="20"/>
              </w:rPr>
              <w:t>0950001436</w:t>
            </w:r>
            <w:r w:rsidRPr="00ED523A">
              <w:rPr>
                <w:rFonts w:eastAsia="標楷體" w:hint="eastAsia"/>
                <w:sz w:val="20"/>
              </w:rPr>
              <w:t>號令。</w:t>
            </w:r>
          </w:p>
          <w:p w14:paraId="07C5DFAE"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7</w:t>
            </w:r>
            <w:r w:rsidRPr="00ED523A">
              <w:rPr>
                <w:rFonts w:eastAsia="標楷體" w:hint="eastAsia"/>
                <w:sz w:val="20"/>
              </w:rPr>
              <w:t>.96.09.29</w:t>
            </w:r>
            <w:proofErr w:type="gramStart"/>
            <w:r w:rsidRPr="00ED523A">
              <w:rPr>
                <w:rFonts w:eastAsia="標楷體" w:hint="eastAsia"/>
                <w:sz w:val="20"/>
              </w:rPr>
              <w:t>臺證治字</w:t>
            </w:r>
            <w:proofErr w:type="gramEnd"/>
            <w:r w:rsidRPr="00ED523A">
              <w:rPr>
                <w:rFonts w:eastAsia="標楷體" w:hint="eastAsia"/>
                <w:sz w:val="20"/>
              </w:rPr>
              <w:t>第</w:t>
            </w:r>
            <w:r w:rsidRPr="00ED523A">
              <w:rPr>
                <w:rFonts w:eastAsia="標楷體" w:hint="eastAsia"/>
                <w:sz w:val="20"/>
              </w:rPr>
              <w:t>0960028526</w:t>
            </w:r>
            <w:r w:rsidRPr="00ED523A">
              <w:rPr>
                <w:rFonts w:eastAsia="標楷體" w:hint="eastAsia"/>
                <w:sz w:val="20"/>
              </w:rPr>
              <w:t>號函。</w:t>
            </w:r>
          </w:p>
          <w:p w14:paraId="4D22D2AD" w14:textId="77777777" w:rsidR="00F16E86" w:rsidRPr="00ED523A" w:rsidRDefault="00F16E86" w:rsidP="009646D1">
            <w:pPr>
              <w:kinsoku w:val="0"/>
              <w:overflowPunct w:val="0"/>
              <w:spacing w:line="260" w:lineRule="exact"/>
              <w:jc w:val="both"/>
              <w:rPr>
                <w:rFonts w:eastAsia="標楷體"/>
                <w:sz w:val="20"/>
              </w:rPr>
            </w:pPr>
            <w:r>
              <w:rPr>
                <w:rFonts w:eastAsia="標楷體" w:hint="eastAsia"/>
                <w:sz w:val="20"/>
              </w:rPr>
              <w:t>8</w:t>
            </w:r>
            <w:r w:rsidRPr="00ED523A">
              <w:rPr>
                <w:rFonts w:eastAsia="標楷體" w:hint="eastAsia"/>
                <w:sz w:val="20"/>
              </w:rPr>
              <w:t>.100.01.20</w:t>
            </w:r>
            <w:proofErr w:type="gramStart"/>
            <w:r w:rsidRPr="00ED523A">
              <w:rPr>
                <w:rFonts w:eastAsia="標楷體" w:hint="eastAsia"/>
                <w:sz w:val="20"/>
              </w:rPr>
              <w:t>臺</w:t>
            </w:r>
            <w:proofErr w:type="gramEnd"/>
            <w:r w:rsidRPr="00ED523A">
              <w:rPr>
                <w:rFonts w:eastAsia="標楷體" w:hint="eastAsia"/>
                <w:sz w:val="20"/>
              </w:rPr>
              <w:t>證上字第</w:t>
            </w:r>
            <w:r w:rsidRPr="00ED523A">
              <w:rPr>
                <w:rFonts w:eastAsia="標楷體" w:hint="eastAsia"/>
                <w:sz w:val="20"/>
              </w:rPr>
              <w:t>10000024671</w:t>
            </w:r>
            <w:r w:rsidRPr="00ED523A">
              <w:rPr>
                <w:rFonts w:eastAsia="標楷體" w:hint="eastAsia"/>
                <w:sz w:val="20"/>
              </w:rPr>
              <w:t>號函。</w:t>
            </w:r>
          </w:p>
          <w:p w14:paraId="4BF92717" w14:textId="77777777" w:rsidR="00F16E86" w:rsidRDefault="00F16E86" w:rsidP="009646D1">
            <w:pPr>
              <w:kinsoku w:val="0"/>
              <w:overflowPunct w:val="0"/>
              <w:spacing w:line="260" w:lineRule="exact"/>
              <w:jc w:val="both"/>
              <w:rPr>
                <w:rFonts w:eastAsia="標楷體"/>
                <w:sz w:val="20"/>
              </w:rPr>
            </w:pPr>
            <w:r>
              <w:rPr>
                <w:rFonts w:eastAsia="標楷體" w:hint="eastAsia"/>
                <w:sz w:val="20"/>
              </w:rPr>
              <w:t>9.</w:t>
            </w:r>
            <w:r>
              <w:rPr>
                <w:rFonts w:eastAsia="標楷體" w:hint="eastAsia"/>
                <w:sz w:val="20"/>
              </w:rPr>
              <w:t>證券發行人財務報告編製準則第</w:t>
            </w:r>
            <w:r>
              <w:rPr>
                <w:rFonts w:eastAsia="標楷體" w:hint="eastAsia"/>
                <w:sz w:val="20"/>
              </w:rPr>
              <w:t>7</w:t>
            </w:r>
            <w:r>
              <w:rPr>
                <w:rFonts w:eastAsia="標楷體" w:hint="eastAsia"/>
                <w:sz w:val="20"/>
              </w:rPr>
              <w:t>條及第</w:t>
            </w:r>
            <w:r>
              <w:rPr>
                <w:rFonts w:eastAsia="標楷體" w:hint="eastAsia"/>
                <w:sz w:val="20"/>
              </w:rPr>
              <w:t>29</w:t>
            </w:r>
            <w:r>
              <w:rPr>
                <w:rFonts w:eastAsia="標楷體" w:hint="eastAsia"/>
                <w:sz w:val="20"/>
              </w:rPr>
              <w:t>條</w:t>
            </w:r>
            <w:r w:rsidRPr="00ED523A">
              <w:rPr>
                <w:rFonts w:eastAsia="標楷體" w:hint="eastAsia"/>
                <w:sz w:val="20"/>
              </w:rPr>
              <w:t>。</w:t>
            </w:r>
          </w:p>
          <w:p w14:paraId="305D7AF1" w14:textId="77777777" w:rsidR="00F16E86" w:rsidRDefault="00F16E86" w:rsidP="009646D1">
            <w:pPr>
              <w:kinsoku w:val="0"/>
              <w:overflowPunct w:val="0"/>
              <w:spacing w:line="260" w:lineRule="exact"/>
              <w:jc w:val="both"/>
              <w:rPr>
                <w:rFonts w:eastAsia="標楷體"/>
                <w:sz w:val="20"/>
              </w:rPr>
            </w:pPr>
            <w:r>
              <w:rPr>
                <w:rFonts w:eastAsia="標楷體" w:hint="eastAsia"/>
                <w:sz w:val="20"/>
              </w:rPr>
              <w:t>10.</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0D42445F" w14:textId="77777777" w:rsidR="00F16E86" w:rsidRDefault="00F16E86" w:rsidP="009646D1">
            <w:pPr>
              <w:kinsoku w:val="0"/>
              <w:overflowPunct w:val="0"/>
              <w:spacing w:line="260" w:lineRule="exact"/>
              <w:jc w:val="both"/>
              <w:rPr>
                <w:rFonts w:eastAsia="標楷體"/>
                <w:sz w:val="20"/>
              </w:rPr>
            </w:pPr>
            <w:r>
              <w:rPr>
                <w:rFonts w:eastAsia="標楷體" w:hint="eastAsia"/>
                <w:sz w:val="20"/>
              </w:rPr>
              <w:t>11.</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245BBAA" w14:textId="77777777" w:rsidR="00F16E86" w:rsidRDefault="00F16E86" w:rsidP="009646D1">
            <w:pPr>
              <w:kinsoku w:val="0"/>
              <w:overflowPunct w:val="0"/>
              <w:spacing w:line="260" w:lineRule="exact"/>
              <w:jc w:val="both"/>
              <w:rPr>
                <w:rFonts w:eastAsia="標楷體"/>
                <w:sz w:val="20"/>
              </w:rPr>
            </w:pPr>
            <w:r>
              <w:rPr>
                <w:rFonts w:eastAsia="標楷體" w:hint="eastAsia"/>
                <w:sz w:val="20"/>
              </w:rPr>
              <w:t>12.</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25</w:t>
            </w:r>
            <w:r>
              <w:rPr>
                <w:rFonts w:eastAsia="標楷體" w:hint="eastAsia"/>
                <w:sz w:val="20"/>
              </w:rPr>
              <w:t>條。</w:t>
            </w:r>
          </w:p>
          <w:p w14:paraId="0262EE0C"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13.</w:t>
            </w:r>
            <w:hyperlink r:id="rId11"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第</w:t>
            </w:r>
            <w:r w:rsidRPr="003F120C">
              <w:rPr>
                <w:rFonts w:eastAsia="標楷體"/>
                <w:color w:val="000000" w:themeColor="text1"/>
                <w:sz w:val="20"/>
              </w:rPr>
              <w:t>3</w:t>
            </w:r>
            <w:r w:rsidRPr="003F120C">
              <w:rPr>
                <w:rFonts w:eastAsia="標楷體" w:hint="eastAsia"/>
                <w:color w:val="000000" w:themeColor="text1"/>
                <w:sz w:val="20"/>
              </w:rPr>
              <w:t>條。</w:t>
            </w:r>
          </w:p>
          <w:p w14:paraId="2852F769"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4.</w:t>
            </w:r>
            <w:hyperlink r:id="rId12"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11EA41B4" w14:textId="77777777" w:rsidR="00F16E86" w:rsidRPr="003F120C" w:rsidRDefault="00F16E86" w:rsidP="009646D1">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color w:val="000000" w:themeColor="text1"/>
                <w:sz w:val="20"/>
              </w:rPr>
              <w:t>5</w:t>
            </w:r>
            <w:r w:rsidRPr="003F120C">
              <w:rPr>
                <w:rFonts w:eastAsia="標楷體" w:hint="eastAsia"/>
                <w:color w:val="000000" w:themeColor="text1"/>
                <w:sz w:val="20"/>
              </w:rPr>
              <w:t>.</w:t>
            </w:r>
            <w:r w:rsidRPr="003F120C">
              <w:rPr>
                <w:rFonts w:eastAsia="標楷體" w:hint="eastAsia"/>
                <w:color w:val="000000" w:themeColor="text1"/>
                <w:sz w:val="20"/>
              </w:rPr>
              <w:t>證券啇管理規則第</w:t>
            </w:r>
            <w:r w:rsidRPr="003F120C">
              <w:rPr>
                <w:rFonts w:eastAsia="標楷體" w:hint="eastAsia"/>
                <w:color w:val="000000" w:themeColor="text1"/>
                <w:sz w:val="20"/>
              </w:rPr>
              <w:t>2</w:t>
            </w:r>
            <w:r w:rsidRPr="003F120C">
              <w:rPr>
                <w:rFonts w:eastAsia="標楷體"/>
                <w:color w:val="000000" w:themeColor="text1"/>
                <w:sz w:val="20"/>
              </w:rPr>
              <w:t>1</w:t>
            </w:r>
            <w:r w:rsidRPr="003F120C">
              <w:rPr>
                <w:rFonts w:eastAsia="標楷體" w:hint="eastAsia"/>
                <w:color w:val="000000" w:themeColor="text1"/>
                <w:sz w:val="20"/>
              </w:rPr>
              <w:t>條。</w:t>
            </w:r>
          </w:p>
          <w:p w14:paraId="083D49B8" w14:textId="62E7569A" w:rsidR="00F16E86" w:rsidRPr="00ED523A" w:rsidRDefault="00F16E86" w:rsidP="009646D1">
            <w:pPr>
              <w:kinsoku w:val="0"/>
              <w:overflowPunct w:val="0"/>
              <w:spacing w:line="260" w:lineRule="exact"/>
              <w:jc w:val="both"/>
              <w:rPr>
                <w:rFonts w:eastAsia="標楷體"/>
                <w:sz w:val="20"/>
              </w:rPr>
            </w:pPr>
            <w:r w:rsidRPr="003F120C">
              <w:rPr>
                <w:rFonts w:eastAsia="標楷體" w:hint="eastAsia"/>
                <w:color w:val="000000" w:themeColor="text1"/>
                <w:sz w:val="20"/>
              </w:rPr>
              <w:t>1</w:t>
            </w:r>
            <w:r w:rsidRPr="003F120C">
              <w:rPr>
                <w:rFonts w:eastAsia="標楷體"/>
                <w:color w:val="000000" w:themeColor="text1"/>
                <w:sz w:val="20"/>
              </w:rPr>
              <w:t>6.</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4F21F8" w:rsidRPr="002430CD" w14:paraId="19BC2247" w14:textId="77777777" w:rsidTr="00E93404">
        <w:trPr>
          <w:cantSplit/>
        </w:trPr>
        <w:tc>
          <w:tcPr>
            <w:tcW w:w="476" w:type="dxa"/>
            <w:vMerge/>
            <w:shd w:val="clear" w:color="auto" w:fill="FFFFFF"/>
            <w:vAlign w:val="center"/>
          </w:tcPr>
          <w:p w14:paraId="65C9ABE7" w14:textId="77777777" w:rsidR="004F21F8" w:rsidRPr="00BE63F8" w:rsidRDefault="004F21F8" w:rsidP="009646D1">
            <w:pPr>
              <w:kinsoku w:val="0"/>
              <w:overflowPunct w:val="0"/>
              <w:spacing w:line="260" w:lineRule="exact"/>
              <w:jc w:val="center"/>
              <w:rPr>
                <w:rFonts w:eastAsia="標楷體"/>
                <w:color w:val="000000"/>
                <w:sz w:val="20"/>
              </w:rPr>
            </w:pPr>
          </w:p>
        </w:tc>
        <w:tc>
          <w:tcPr>
            <w:tcW w:w="436" w:type="dxa"/>
            <w:vMerge/>
            <w:shd w:val="clear" w:color="auto" w:fill="FFFFFF"/>
            <w:vAlign w:val="center"/>
          </w:tcPr>
          <w:p w14:paraId="04D4A226" w14:textId="77777777" w:rsidR="004F21F8" w:rsidRPr="00BE63F8" w:rsidRDefault="004F21F8" w:rsidP="009646D1">
            <w:pPr>
              <w:kinsoku w:val="0"/>
              <w:overflowPunct w:val="0"/>
              <w:spacing w:line="260" w:lineRule="exact"/>
              <w:jc w:val="center"/>
              <w:rPr>
                <w:rFonts w:eastAsia="標楷體"/>
                <w:color w:val="000000"/>
                <w:sz w:val="20"/>
              </w:rPr>
            </w:pPr>
          </w:p>
        </w:tc>
        <w:tc>
          <w:tcPr>
            <w:tcW w:w="476" w:type="dxa"/>
            <w:shd w:val="clear" w:color="auto" w:fill="FFFFFF"/>
            <w:vAlign w:val="center"/>
          </w:tcPr>
          <w:p w14:paraId="6C5D4E7D" w14:textId="2EBBEC36" w:rsidR="004F21F8" w:rsidRPr="00BE63F8" w:rsidRDefault="004F21F8" w:rsidP="009646D1">
            <w:pPr>
              <w:kinsoku w:val="0"/>
              <w:overflowPunct w:val="0"/>
              <w:spacing w:line="260" w:lineRule="exact"/>
              <w:jc w:val="center"/>
              <w:rPr>
                <w:rFonts w:eastAsia="標楷體"/>
                <w:color w:val="000000"/>
                <w:sz w:val="20"/>
              </w:rPr>
            </w:pPr>
            <w:r>
              <w:rPr>
                <w:rFonts w:eastAsia="標楷體" w:hint="eastAsia"/>
                <w:color w:val="000000"/>
                <w:sz w:val="20"/>
              </w:rPr>
              <w:t>1-1</w:t>
            </w:r>
          </w:p>
        </w:tc>
        <w:tc>
          <w:tcPr>
            <w:tcW w:w="4100" w:type="dxa"/>
            <w:shd w:val="clear" w:color="auto" w:fill="FFFFFF"/>
          </w:tcPr>
          <w:p w14:paraId="15C3DAE3" w14:textId="77777777" w:rsidR="004F21F8" w:rsidRPr="002430CD" w:rsidRDefault="004F21F8" w:rsidP="004F21F8">
            <w:pPr>
              <w:kinsoku w:val="0"/>
              <w:overflowPunct w:val="0"/>
              <w:spacing w:line="260" w:lineRule="exact"/>
              <w:jc w:val="both"/>
              <w:rPr>
                <w:rFonts w:eastAsia="標楷體"/>
                <w:sz w:val="20"/>
              </w:rPr>
            </w:pPr>
            <w:r>
              <w:rPr>
                <w:rFonts w:eastAsia="標楷體" w:hint="eastAsia"/>
                <w:sz w:val="20"/>
              </w:rPr>
              <w:t>關係企業三書表申報作業</w:t>
            </w:r>
            <w:r>
              <w:rPr>
                <w:rFonts w:eastAsia="標楷體" w:hint="eastAsia"/>
                <w:sz w:val="20"/>
              </w:rPr>
              <w:t>(</w:t>
            </w:r>
            <w:r w:rsidRPr="000348EB">
              <w:rPr>
                <w:rFonts w:eastAsia="標楷體"/>
                <w:sz w:val="20"/>
              </w:rPr>
              <w:t>關係企業合併營業報告書、關係企業合併財務報表及關係報告書</w:t>
            </w:r>
            <w:r w:rsidRPr="000348EB">
              <w:rPr>
                <w:rFonts w:eastAsia="標楷體" w:hint="eastAsia"/>
                <w:sz w:val="20"/>
              </w:rPr>
              <w:t>)</w:t>
            </w:r>
          </w:p>
          <w:p w14:paraId="15B10272" w14:textId="77777777" w:rsidR="004F21F8" w:rsidRDefault="004F21F8" w:rsidP="004F21F8">
            <w:pPr>
              <w:kinsoku w:val="0"/>
              <w:overflowPunct w:val="0"/>
              <w:spacing w:line="260" w:lineRule="exact"/>
              <w:jc w:val="both"/>
              <w:rPr>
                <w:rFonts w:eastAsia="標楷體"/>
                <w:sz w:val="20"/>
              </w:rPr>
            </w:pPr>
          </w:p>
          <w:p w14:paraId="52990493" w14:textId="42B789EF" w:rsidR="004F21F8" w:rsidRPr="00ED523A" w:rsidRDefault="004F21F8" w:rsidP="004F21F8">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ED523A">
              <w:rPr>
                <w:rFonts w:eastAsia="標楷體" w:hint="eastAsia"/>
                <w:spacing w:val="-4"/>
                <w:sz w:val="20"/>
              </w:rPr>
              <w:t>同財務報表申報時間。</w:t>
            </w:r>
          </w:p>
        </w:tc>
        <w:tc>
          <w:tcPr>
            <w:tcW w:w="5512" w:type="dxa"/>
            <w:shd w:val="clear" w:color="auto" w:fill="FFFFFF"/>
          </w:tcPr>
          <w:p w14:paraId="53515C49" w14:textId="33828A85" w:rsidR="004F21F8" w:rsidRPr="00ED523A" w:rsidRDefault="004F21F8" w:rsidP="004F21F8">
            <w:pPr>
              <w:kinsoku w:val="0"/>
              <w:overflowPunct w:val="0"/>
              <w:spacing w:line="260" w:lineRule="exact"/>
              <w:jc w:val="both"/>
              <w:rPr>
                <w:rFonts w:eastAsia="標楷體"/>
                <w:sz w:val="20"/>
              </w:rPr>
            </w:pPr>
            <w:r w:rsidRPr="00B826EB">
              <w:rPr>
                <w:rFonts w:eastAsia="標楷體" w:hint="eastAsia"/>
                <w:sz w:val="20"/>
              </w:rPr>
              <w:t>輸入「公開資訊觀測站」</w:t>
            </w:r>
            <w:r w:rsidRPr="00B826EB">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Pr>
                <w:rFonts w:eastAsia="標楷體" w:hint="eastAsia"/>
                <w:sz w:val="20"/>
              </w:rPr>
              <w:t>關係企業三書表</w:t>
            </w:r>
            <w:r w:rsidRPr="00ED523A">
              <w:rPr>
                <w:rFonts w:eastAsia="標楷體" w:hint="eastAsia"/>
                <w:sz w:val="20"/>
              </w:rPr>
              <w:t>申報</w:t>
            </w:r>
            <w:r w:rsidRPr="00B826EB">
              <w:rPr>
                <w:rFonts w:eastAsia="標楷體" w:hint="eastAsia"/>
                <w:sz w:val="20"/>
              </w:rPr>
              <w:t>)</w:t>
            </w:r>
            <w:r w:rsidRPr="00B826EB">
              <w:rPr>
                <w:rFonts w:eastAsia="標楷體" w:hint="eastAsia"/>
                <w:sz w:val="20"/>
              </w:rPr>
              <w:t>。</w:t>
            </w:r>
          </w:p>
        </w:tc>
        <w:tc>
          <w:tcPr>
            <w:tcW w:w="4008" w:type="dxa"/>
            <w:shd w:val="clear" w:color="auto" w:fill="FFFFFF"/>
          </w:tcPr>
          <w:p w14:paraId="041FA699" w14:textId="65EBA84A" w:rsidR="004F21F8" w:rsidRPr="004F21F8" w:rsidRDefault="004F21F8" w:rsidP="004F21F8">
            <w:pPr>
              <w:kinsoku w:val="0"/>
              <w:overflowPunct w:val="0"/>
              <w:spacing w:line="260" w:lineRule="exact"/>
              <w:jc w:val="both"/>
              <w:rPr>
                <w:rFonts w:eastAsia="標楷體"/>
                <w:sz w:val="20"/>
              </w:rPr>
            </w:pPr>
            <w:r>
              <w:rPr>
                <w:rFonts w:eastAsia="標楷體" w:hint="eastAsia"/>
                <w:sz w:val="20"/>
              </w:rPr>
              <w:t>1.</w:t>
            </w:r>
            <w:r w:rsidRPr="004F21F8">
              <w:rPr>
                <w:rFonts w:eastAsia="標楷體" w:hint="eastAsia"/>
                <w:sz w:val="20"/>
              </w:rPr>
              <w:t>關係企業合併營業報告書關係企業合併財務報表及關係報告書編製準則第</w:t>
            </w:r>
            <w:r w:rsidRPr="004F21F8">
              <w:rPr>
                <w:rFonts w:eastAsia="標楷體" w:hint="eastAsia"/>
                <w:sz w:val="20"/>
              </w:rPr>
              <w:t>18</w:t>
            </w:r>
            <w:r w:rsidRPr="004F21F8">
              <w:rPr>
                <w:rFonts w:eastAsia="標楷體" w:hint="eastAsia"/>
                <w:sz w:val="20"/>
              </w:rPr>
              <w:t>條之</w:t>
            </w:r>
            <w:r w:rsidRPr="004F21F8">
              <w:rPr>
                <w:rFonts w:eastAsia="標楷體" w:hint="eastAsia"/>
                <w:sz w:val="20"/>
              </w:rPr>
              <w:t>1</w:t>
            </w:r>
          </w:p>
          <w:p w14:paraId="0483F798" w14:textId="13C17F25" w:rsidR="004F21F8" w:rsidRDefault="004F21F8" w:rsidP="004F21F8">
            <w:pPr>
              <w:kinsoku w:val="0"/>
              <w:overflowPunct w:val="0"/>
              <w:spacing w:line="260" w:lineRule="exact"/>
              <w:jc w:val="both"/>
              <w:rPr>
                <w:rFonts w:eastAsia="標楷體"/>
                <w:sz w:val="20"/>
              </w:rPr>
            </w:pPr>
            <w:r>
              <w:rPr>
                <w:rFonts w:eastAsia="標楷體" w:hint="eastAsia"/>
                <w:sz w:val="20"/>
              </w:rPr>
              <w:t>2.</w:t>
            </w:r>
            <w:r>
              <w:rPr>
                <w:rFonts w:eastAsia="標楷體"/>
                <w:sz w:val="20"/>
              </w:rPr>
              <w:t xml:space="preserve"> </w:t>
            </w:r>
            <w:r w:rsidRPr="004F21F8">
              <w:rPr>
                <w:rFonts w:eastAsia="標楷體" w:hint="eastAsia"/>
                <w:sz w:val="20"/>
              </w:rPr>
              <w:t>113.06.26</w:t>
            </w:r>
            <w:r w:rsidRPr="004F21F8">
              <w:rPr>
                <w:rFonts w:eastAsia="標楷體" w:hint="eastAsia"/>
                <w:sz w:val="20"/>
              </w:rPr>
              <w:t>金</w:t>
            </w:r>
            <w:proofErr w:type="gramStart"/>
            <w:r w:rsidRPr="004F21F8">
              <w:rPr>
                <w:rFonts w:eastAsia="標楷體" w:hint="eastAsia"/>
                <w:sz w:val="20"/>
              </w:rPr>
              <w:t>管證審字</w:t>
            </w:r>
            <w:proofErr w:type="gramEnd"/>
            <w:r w:rsidRPr="004F21F8">
              <w:rPr>
                <w:rFonts w:eastAsia="標楷體" w:hint="eastAsia"/>
                <w:sz w:val="20"/>
              </w:rPr>
              <w:t>第</w:t>
            </w:r>
            <w:r w:rsidRPr="004F21F8">
              <w:rPr>
                <w:rFonts w:eastAsia="標楷體" w:hint="eastAsia"/>
                <w:sz w:val="20"/>
              </w:rPr>
              <w:t>1130382569</w:t>
            </w:r>
            <w:r w:rsidRPr="004F21F8">
              <w:rPr>
                <w:rFonts w:eastAsia="標楷體" w:hint="eastAsia"/>
                <w:sz w:val="20"/>
              </w:rPr>
              <w:t>號</w:t>
            </w:r>
          </w:p>
          <w:p w14:paraId="734E3109" w14:textId="11C54E1F" w:rsidR="004F21F8" w:rsidRPr="00ED523A" w:rsidRDefault="004F21F8" w:rsidP="004F21F8">
            <w:pPr>
              <w:kinsoku w:val="0"/>
              <w:overflowPunct w:val="0"/>
              <w:spacing w:line="260" w:lineRule="exact"/>
              <w:jc w:val="both"/>
              <w:rPr>
                <w:rFonts w:eastAsia="標楷體"/>
                <w:sz w:val="20"/>
              </w:rPr>
            </w:pPr>
            <w:r>
              <w:rPr>
                <w:rFonts w:eastAsia="標楷體" w:hint="eastAsia"/>
                <w:sz w:val="20"/>
              </w:rPr>
              <w:t>3</w:t>
            </w:r>
            <w:r>
              <w:rPr>
                <w:rFonts w:eastAsia="標楷體"/>
                <w:sz w:val="20"/>
              </w:rPr>
              <w:t>.</w:t>
            </w:r>
            <w:r w:rsidRPr="00746667">
              <w:rPr>
                <w:rFonts w:eastAsia="標楷體" w:hint="eastAsia"/>
                <w:sz w:val="20"/>
              </w:rPr>
              <w:t>本公司對有價證券上市公司及境外指數股票</w:t>
            </w:r>
            <w:r w:rsidRPr="00746667">
              <w:rPr>
                <w:rFonts w:eastAsia="標楷體" w:hint="eastAsia"/>
                <w:sz w:val="20"/>
              </w:rPr>
              <w:lastRenderedPageBreak/>
              <w:t>型基金上市之境外基金機構資訊申報作業辦法第</w:t>
            </w:r>
            <w:r w:rsidRPr="00746667">
              <w:rPr>
                <w:rFonts w:eastAsia="標楷體" w:hint="eastAsia"/>
                <w:sz w:val="20"/>
              </w:rPr>
              <w:t>3</w:t>
            </w:r>
            <w:r w:rsidRPr="00746667">
              <w:rPr>
                <w:rFonts w:eastAsia="標楷體" w:hint="eastAsia"/>
                <w:sz w:val="20"/>
              </w:rPr>
              <w:t>條第</w:t>
            </w:r>
            <w:r w:rsidRPr="00746667">
              <w:rPr>
                <w:rFonts w:eastAsia="標楷體" w:hint="eastAsia"/>
                <w:sz w:val="20"/>
              </w:rPr>
              <w:t>1</w:t>
            </w:r>
            <w:r w:rsidRPr="00746667">
              <w:rPr>
                <w:rFonts w:eastAsia="標楷體" w:hint="eastAsia"/>
                <w:sz w:val="20"/>
              </w:rPr>
              <w:t>項第</w:t>
            </w:r>
            <w:r w:rsidRPr="00746667">
              <w:rPr>
                <w:rFonts w:eastAsia="標楷體" w:hint="eastAsia"/>
                <w:sz w:val="20"/>
              </w:rPr>
              <w:t>15</w:t>
            </w:r>
            <w:r w:rsidRPr="00746667">
              <w:rPr>
                <w:rFonts w:eastAsia="標楷體" w:hint="eastAsia"/>
                <w:sz w:val="20"/>
              </w:rPr>
              <w:t>款。</w:t>
            </w:r>
          </w:p>
        </w:tc>
      </w:tr>
      <w:tr w:rsidR="00F16E86" w:rsidRPr="002430CD" w14:paraId="52146FA3" w14:textId="77777777" w:rsidTr="00E93404">
        <w:trPr>
          <w:cantSplit/>
        </w:trPr>
        <w:tc>
          <w:tcPr>
            <w:tcW w:w="476" w:type="dxa"/>
            <w:vMerge/>
            <w:shd w:val="clear" w:color="auto" w:fill="FFFFFF"/>
            <w:vAlign w:val="center"/>
          </w:tcPr>
          <w:p w14:paraId="2161179E" w14:textId="77777777" w:rsidR="00F16E86" w:rsidRPr="00BE63F8" w:rsidRDefault="00F16E86" w:rsidP="009646D1">
            <w:pPr>
              <w:kinsoku w:val="0"/>
              <w:overflowPunct w:val="0"/>
              <w:spacing w:line="260" w:lineRule="exact"/>
              <w:jc w:val="center"/>
              <w:rPr>
                <w:rFonts w:eastAsia="標楷體"/>
                <w:color w:val="000000"/>
                <w:sz w:val="20"/>
              </w:rPr>
            </w:pPr>
          </w:p>
        </w:tc>
        <w:tc>
          <w:tcPr>
            <w:tcW w:w="436" w:type="dxa"/>
            <w:vMerge/>
            <w:shd w:val="clear" w:color="auto" w:fill="FFFFFF"/>
            <w:vAlign w:val="center"/>
          </w:tcPr>
          <w:p w14:paraId="24D3D3DA" w14:textId="77777777" w:rsidR="00F16E86" w:rsidRPr="00BE63F8" w:rsidRDefault="00F16E86" w:rsidP="009646D1">
            <w:pPr>
              <w:kinsoku w:val="0"/>
              <w:overflowPunct w:val="0"/>
              <w:spacing w:line="260" w:lineRule="exact"/>
              <w:jc w:val="center"/>
              <w:rPr>
                <w:rFonts w:eastAsia="標楷體"/>
                <w:color w:val="000000"/>
                <w:sz w:val="20"/>
              </w:rPr>
            </w:pPr>
          </w:p>
        </w:tc>
        <w:tc>
          <w:tcPr>
            <w:tcW w:w="476" w:type="dxa"/>
            <w:shd w:val="clear" w:color="auto" w:fill="FFFFFF"/>
            <w:vAlign w:val="center"/>
          </w:tcPr>
          <w:p w14:paraId="6D7328A9"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2</w:t>
            </w:r>
          </w:p>
        </w:tc>
        <w:tc>
          <w:tcPr>
            <w:tcW w:w="4100" w:type="dxa"/>
            <w:shd w:val="clear" w:color="auto" w:fill="FFFFFF"/>
          </w:tcPr>
          <w:p w14:paraId="75EBCCC2"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附註揭露相關事項輸入作業。</w:t>
            </w:r>
          </w:p>
          <w:p w14:paraId="3A63C0E5" w14:textId="77777777" w:rsidR="00F16E86" w:rsidRDefault="00F16E86" w:rsidP="009646D1">
            <w:pPr>
              <w:pStyle w:val="a3"/>
              <w:spacing w:line="260" w:lineRule="exact"/>
              <w:jc w:val="both"/>
              <w:rPr>
                <w:rFonts w:eastAsia="標楷體"/>
                <w:spacing w:val="-4"/>
                <w:sz w:val="20"/>
              </w:rPr>
            </w:pPr>
            <w:proofErr w:type="gramStart"/>
            <w:r w:rsidRPr="00ED523A">
              <w:rPr>
                <w:rFonts w:eastAsia="標楷體" w:hint="eastAsia"/>
                <w:sz w:val="20"/>
              </w:rPr>
              <w:t>註</w:t>
            </w:r>
            <w:proofErr w:type="gramEnd"/>
            <w:r w:rsidRPr="00ED523A">
              <w:rPr>
                <w:rFonts w:eastAsia="標楷體" w:hint="eastAsia"/>
                <w:sz w:val="20"/>
              </w:rPr>
              <w:t>：</w:t>
            </w:r>
            <w:r w:rsidRPr="00ED523A">
              <w:rPr>
                <w:rFonts w:eastAsia="標楷體" w:hint="eastAsia"/>
                <w:spacing w:val="-4"/>
                <w:sz w:val="20"/>
              </w:rPr>
              <w:t>同財務報表申報時間。</w:t>
            </w:r>
          </w:p>
          <w:p w14:paraId="63436FD7" w14:textId="77777777" w:rsidR="00F16E86" w:rsidRDefault="00F16E86" w:rsidP="009646D1">
            <w:pPr>
              <w:pStyle w:val="a3"/>
              <w:spacing w:line="260" w:lineRule="exact"/>
              <w:jc w:val="both"/>
              <w:rPr>
                <w:rFonts w:eastAsia="標楷體"/>
                <w:spacing w:val="-4"/>
                <w:sz w:val="20"/>
              </w:rPr>
            </w:pPr>
          </w:p>
          <w:p w14:paraId="721B27EF" w14:textId="38B06C9C" w:rsidR="00F16E86" w:rsidRPr="00ED523A" w:rsidRDefault="00F16E86" w:rsidP="009646D1">
            <w:pPr>
              <w:pStyle w:val="a3"/>
              <w:spacing w:line="260" w:lineRule="exact"/>
              <w:jc w:val="both"/>
              <w:rPr>
                <w:rFonts w:ascii="Times New Roman" w:eastAsia="標楷體" w:hAnsi="Times New Roman"/>
                <w:sz w:val="20"/>
              </w:rPr>
            </w:pPr>
          </w:p>
        </w:tc>
        <w:tc>
          <w:tcPr>
            <w:tcW w:w="5512" w:type="dxa"/>
            <w:shd w:val="clear" w:color="auto" w:fill="FFFFFF"/>
          </w:tcPr>
          <w:p w14:paraId="16D7E69A" w14:textId="77777777" w:rsidR="00F16E86" w:rsidRPr="00ED523A" w:rsidRDefault="00F16E86" w:rsidP="009646D1">
            <w:pPr>
              <w:pStyle w:val="a3"/>
              <w:spacing w:line="260" w:lineRule="exact"/>
              <w:ind w:left="-6"/>
              <w:jc w:val="both"/>
              <w:rPr>
                <w:rFonts w:ascii="Times New Roman" w:eastAsia="標楷體" w:hAnsi="Times New Roman"/>
                <w:sz w:val="20"/>
              </w:rPr>
            </w:pPr>
            <w:r w:rsidRPr="00ED523A">
              <w:rPr>
                <w:rFonts w:ascii="Times New Roman" w:eastAsia="標楷體" w:hAnsi="Times New Roman" w:hint="eastAsia"/>
                <w:sz w:val="20"/>
              </w:rPr>
              <w:t>輸入「公開資訊觀測站」</w:t>
            </w:r>
            <w:r w:rsidRPr="00ED523A">
              <w:rPr>
                <w:rFonts w:ascii="Times New Roman" w:eastAsia="標楷體" w:hAnsi="Times New Roman"/>
                <w:sz w:val="20"/>
              </w:rPr>
              <w:t>(sii.twse.com.tw/</w:t>
            </w:r>
            <w:r w:rsidRPr="00ED523A">
              <w:rPr>
                <w:rFonts w:ascii="Times New Roman" w:eastAsia="標楷體" w:hAnsi="Times New Roman" w:hint="eastAsia"/>
                <w:sz w:val="20"/>
              </w:rPr>
              <w:t>財務報表</w:t>
            </w:r>
            <w:r w:rsidRPr="00ED523A">
              <w:rPr>
                <w:rFonts w:eastAsia="標楷體" w:hint="eastAsia"/>
                <w:sz w:val="20"/>
              </w:rPr>
              <w:t>附註揭露資訊</w:t>
            </w:r>
            <w:r w:rsidRPr="00ED523A">
              <w:rPr>
                <w:rFonts w:ascii="Times New Roman" w:eastAsia="標楷體" w:hAnsi="Times New Roman"/>
                <w:sz w:val="20"/>
              </w:rPr>
              <w:t>/</w:t>
            </w:r>
            <w:r w:rsidRPr="00ED523A">
              <w:rPr>
                <w:rFonts w:ascii="Times New Roman" w:eastAsia="標楷體" w:hAnsi="Times New Roman" w:hint="eastAsia"/>
                <w:sz w:val="20"/>
              </w:rPr>
              <w:t>財務報表附註揭露資訊申報作業</w:t>
            </w:r>
            <w:r w:rsidRPr="00ED523A">
              <w:rPr>
                <w:rFonts w:ascii="Times New Roman" w:eastAsia="標楷體" w:hAnsi="Times New Roman"/>
                <w:sz w:val="20"/>
              </w:rPr>
              <w:t>)</w:t>
            </w:r>
            <w:r w:rsidRPr="00ED523A">
              <w:rPr>
                <w:rFonts w:ascii="Times New Roman" w:eastAsia="標楷體" w:hAnsi="Times New Roman" w:hint="eastAsia"/>
                <w:sz w:val="20"/>
              </w:rPr>
              <w:t>。</w:t>
            </w:r>
          </w:p>
          <w:p w14:paraId="73B64F46" w14:textId="77777777" w:rsidR="00F16E86" w:rsidRPr="00ED523A" w:rsidRDefault="00F16E86" w:rsidP="009646D1">
            <w:pPr>
              <w:kinsoku w:val="0"/>
              <w:overflowPunct w:val="0"/>
              <w:spacing w:line="260" w:lineRule="exact"/>
              <w:jc w:val="both"/>
              <w:rPr>
                <w:rFonts w:eastAsia="標楷體"/>
                <w:sz w:val="20"/>
              </w:rPr>
            </w:pPr>
          </w:p>
        </w:tc>
        <w:tc>
          <w:tcPr>
            <w:tcW w:w="4008" w:type="dxa"/>
            <w:shd w:val="clear" w:color="auto" w:fill="FFFFFF"/>
          </w:tcPr>
          <w:p w14:paraId="340C2C83" w14:textId="77777777" w:rsidR="00F16E86" w:rsidRPr="00ED523A" w:rsidRDefault="00F16E86" w:rsidP="009646D1">
            <w:pPr>
              <w:kinsoku w:val="0"/>
              <w:overflowPunct w:val="0"/>
              <w:spacing w:line="260" w:lineRule="exact"/>
              <w:jc w:val="both"/>
              <w:rPr>
                <w:rFonts w:eastAsia="標楷體"/>
                <w:sz w:val="20"/>
              </w:rPr>
            </w:pPr>
            <w:r w:rsidRPr="00ED523A">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ED523A">
              <w:rPr>
                <w:rFonts w:eastAsia="標楷體" w:hint="eastAsia"/>
                <w:sz w:val="20"/>
              </w:rPr>
              <w:t>。</w:t>
            </w:r>
          </w:p>
        </w:tc>
      </w:tr>
      <w:tr w:rsidR="00F16E86" w:rsidRPr="002430CD" w14:paraId="06C2E037" w14:textId="77777777" w:rsidTr="00E93404">
        <w:trPr>
          <w:cantSplit/>
        </w:trPr>
        <w:tc>
          <w:tcPr>
            <w:tcW w:w="476" w:type="dxa"/>
            <w:vMerge w:val="restart"/>
            <w:shd w:val="clear" w:color="auto" w:fill="FFFFFF"/>
            <w:vAlign w:val="center"/>
          </w:tcPr>
          <w:p w14:paraId="750B9614" w14:textId="22A2FACA"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w:t>
            </w:r>
          </w:p>
        </w:tc>
        <w:tc>
          <w:tcPr>
            <w:tcW w:w="436" w:type="dxa"/>
            <w:vMerge w:val="restart"/>
            <w:shd w:val="clear" w:color="auto" w:fill="FFFFFF"/>
            <w:vAlign w:val="center"/>
          </w:tcPr>
          <w:p w14:paraId="5889839C" w14:textId="1EEAD54B" w:rsidR="00F16E86" w:rsidRPr="00BE63F8" w:rsidRDefault="00F16E86" w:rsidP="009646D1">
            <w:pPr>
              <w:kinsoku w:val="0"/>
              <w:overflowPunct w:val="0"/>
              <w:spacing w:line="260" w:lineRule="exact"/>
              <w:jc w:val="center"/>
              <w:rPr>
                <w:rFonts w:eastAsia="標楷體"/>
                <w:color w:val="000000"/>
                <w:sz w:val="20"/>
              </w:rPr>
            </w:pPr>
            <w:r>
              <w:rPr>
                <w:rFonts w:eastAsia="標楷體" w:hint="eastAsia"/>
                <w:color w:val="000000"/>
                <w:sz w:val="20"/>
              </w:rPr>
              <w:t>31</w:t>
            </w:r>
          </w:p>
        </w:tc>
        <w:tc>
          <w:tcPr>
            <w:tcW w:w="476" w:type="dxa"/>
            <w:shd w:val="clear" w:color="auto" w:fill="FFFFFF"/>
            <w:vAlign w:val="center"/>
          </w:tcPr>
          <w:p w14:paraId="2E8AEBBD" w14:textId="77777777" w:rsidR="00F16E86" w:rsidRPr="00BE63F8" w:rsidRDefault="00F16E86" w:rsidP="009646D1">
            <w:pPr>
              <w:kinsoku w:val="0"/>
              <w:overflowPunct w:val="0"/>
              <w:spacing w:line="260" w:lineRule="exact"/>
              <w:jc w:val="center"/>
              <w:rPr>
                <w:rFonts w:eastAsia="標楷體"/>
                <w:color w:val="000000"/>
                <w:sz w:val="20"/>
              </w:rPr>
            </w:pPr>
            <w:r w:rsidRPr="00BE63F8">
              <w:rPr>
                <w:rFonts w:eastAsia="標楷體" w:hint="eastAsia"/>
                <w:color w:val="000000"/>
                <w:sz w:val="20"/>
              </w:rPr>
              <w:t>3</w:t>
            </w:r>
          </w:p>
        </w:tc>
        <w:tc>
          <w:tcPr>
            <w:tcW w:w="4100" w:type="dxa"/>
            <w:shd w:val="clear" w:color="auto" w:fill="FFFFFF"/>
          </w:tcPr>
          <w:p w14:paraId="22827300" w14:textId="77777777" w:rsidR="00F16E86" w:rsidRPr="002430CD" w:rsidRDefault="00F16E86" w:rsidP="009646D1">
            <w:pPr>
              <w:kinsoku w:val="0"/>
              <w:overflowPunct w:val="0"/>
              <w:spacing w:line="260" w:lineRule="exact"/>
              <w:jc w:val="both"/>
              <w:rPr>
                <w:rFonts w:eastAsia="標楷體"/>
                <w:spacing w:val="-4"/>
                <w:sz w:val="20"/>
              </w:rPr>
            </w:pPr>
            <w:r w:rsidRPr="002430CD">
              <w:rPr>
                <w:rFonts w:eastAsia="標楷體" w:hint="eastAsia"/>
                <w:spacing w:val="-4"/>
                <w:sz w:val="20"/>
              </w:rPr>
              <w:t>年度財務比率重大變動說明、財務分析資料。</w:t>
            </w:r>
          </w:p>
          <w:p w14:paraId="01828977" w14:textId="1F495885" w:rsidR="00F16E86" w:rsidRPr="003F120C" w:rsidRDefault="00F16E86" w:rsidP="009646D1">
            <w:pPr>
              <w:pStyle w:val="a3"/>
              <w:spacing w:line="260" w:lineRule="exact"/>
              <w:jc w:val="both"/>
              <w:rPr>
                <w:rFonts w:ascii="Times New Roman" w:eastAsia="標楷體" w:hAnsi="Times New Roman"/>
                <w:sz w:val="20"/>
              </w:rPr>
            </w:pPr>
            <w:proofErr w:type="gramStart"/>
            <w:r w:rsidRPr="003F120C">
              <w:rPr>
                <w:rFonts w:eastAsia="標楷體" w:hint="eastAsia"/>
                <w:color w:val="000000" w:themeColor="text1"/>
                <w:spacing w:val="-4"/>
                <w:sz w:val="20"/>
              </w:rPr>
              <w:t>註</w:t>
            </w:r>
            <w:proofErr w:type="gramEnd"/>
            <w:r w:rsidRPr="003F120C">
              <w:rPr>
                <w:rFonts w:eastAsia="標楷體" w:hint="eastAsia"/>
                <w:color w:val="000000" w:themeColor="text1"/>
                <w:spacing w:val="-4"/>
                <w:sz w:val="20"/>
              </w:rPr>
              <w:t>：同財務報表申報時間。</w:t>
            </w:r>
          </w:p>
        </w:tc>
        <w:tc>
          <w:tcPr>
            <w:tcW w:w="5512" w:type="dxa"/>
            <w:shd w:val="clear" w:color="auto" w:fill="FFFFFF"/>
          </w:tcPr>
          <w:p w14:paraId="07E05221" w14:textId="77777777" w:rsidR="00F16E86" w:rsidRPr="002430CD" w:rsidRDefault="00F16E86" w:rsidP="00A42815">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財務分析資料及</w:t>
            </w:r>
            <w:r>
              <w:rPr>
                <w:rFonts w:eastAsia="標楷體" w:hint="eastAsia"/>
                <w:sz w:val="20"/>
              </w:rPr>
              <w:t>重大比率變動</w:t>
            </w:r>
            <w:r w:rsidRPr="002430CD">
              <w:rPr>
                <w:rFonts w:eastAsia="標楷體" w:hint="eastAsia"/>
                <w:sz w:val="20"/>
              </w:rPr>
              <w:t>申報作業</w:t>
            </w:r>
            <w:r w:rsidRPr="002430CD">
              <w:rPr>
                <w:rFonts w:eastAsia="標楷體"/>
                <w:sz w:val="20"/>
              </w:rPr>
              <w:t>/</w:t>
            </w:r>
            <w:r w:rsidRPr="002430CD">
              <w:rPr>
                <w:rFonts w:eastAsia="標楷體" w:hint="eastAsia"/>
                <w:sz w:val="20"/>
              </w:rPr>
              <w:t>財務分析資料</w:t>
            </w:r>
            <w:r w:rsidRPr="002430CD">
              <w:rPr>
                <w:rFonts w:eastAsia="標楷體"/>
                <w:sz w:val="20"/>
              </w:rPr>
              <w:t xml:space="preserve"> )</w:t>
            </w:r>
            <w:r w:rsidRPr="002430CD">
              <w:rPr>
                <w:rFonts w:eastAsia="標楷體" w:hint="eastAsia"/>
                <w:sz w:val="20"/>
              </w:rPr>
              <w:t>。</w:t>
            </w:r>
          </w:p>
          <w:p w14:paraId="43BB82CC" w14:textId="77777777" w:rsidR="00F16E86" w:rsidRPr="002430CD" w:rsidRDefault="00F16E86" w:rsidP="00A42815">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95A40B"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10</w:t>
            </w:r>
            <w:r>
              <w:rPr>
                <w:rFonts w:eastAsia="標楷體" w:hint="eastAsia"/>
                <w:sz w:val="20"/>
              </w:rPr>
              <w:t>款</w:t>
            </w:r>
            <w:r w:rsidRPr="002430CD">
              <w:rPr>
                <w:rFonts w:eastAsia="標楷體" w:hint="eastAsia"/>
                <w:sz w:val="20"/>
              </w:rPr>
              <w:t>。</w:t>
            </w:r>
          </w:p>
        </w:tc>
      </w:tr>
      <w:tr w:rsidR="00F16E86" w:rsidRPr="002430CD" w14:paraId="5519EA36" w14:textId="77777777" w:rsidTr="00E93404">
        <w:trPr>
          <w:cantSplit/>
        </w:trPr>
        <w:tc>
          <w:tcPr>
            <w:tcW w:w="476" w:type="dxa"/>
            <w:vMerge/>
            <w:shd w:val="clear" w:color="auto" w:fill="FFFFFF"/>
            <w:vAlign w:val="center"/>
          </w:tcPr>
          <w:p w14:paraId="0E580262"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616017A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3E796340" w14:textId="3092631E"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4</w:t>
            </w:r>
          </w:p>
        </w:tc>
        <w:tc>
          <w:tcPr>
            <w:tcW w:w="4100" w:type="dxa"/>
            <w:shd w:val="clear" w:color="auto" w:fill="FFFFFF"/>
          </w:tcPr>
          <w:p w14:paraId="51E15D73"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上市公司企業集團相關資料申報：</w:t>
            </w:r>
          </w:p>
          <w:p w14:paraId="4DCADE64" w14:textId="77777777" w:rsidR="00F16E86" w:rsidRDefault="00F16E86" w:rsidP="009646D1">
            <w:pPr>
              <w:pStyle w:val="a3"/>
              <w:spacing w:line="260" w:lineRule="exact"/>
              <w:jc w:val="both"/>
              <w:rPr>
                <w:rFonts w:ascii="Times New Roman" w:eastAsia="標楷體" w:hAnsi="Times New Roman"/>
                <w:sz w:val="20"/>
              </w:rPr>
            </w:pPr>
            <w:r w:rsidRPr="00D54A13">
              <w:rPr>
                <w:rFonts w:ascii="Times New Roman" w:eastAsia="標楷體" w:hAnsi="Times New Roman" w:hint="eastAsia"/>
                <w:sz w:val="20"/>
              </w:rPr>
              <w:t>應於每年</w:t>
            </w:r>
            <w:r w:rsidRPr="00D54A13">
              <w:rPr>
                <w:rFonts w:ascii="Times New Roman" w:eastAsia="標楷體" w:hAnsi="Times New Roman" w:hint="eastAsia"/>
                <w:sz w:val="20"/>
              </w:rPr>
              <w:t>3/1</w:t>
            </w:r>
            <w:r w:rsidRPr="00D54A13">
              <w:rPr>
                <w:rFonts w:ascii="Times New Roman" w:eastAsia="標楷體" w:hAnsi="Times New Roman" w:hint="eastAsia"/>
                <w:sz w:val="20"/>
              </w:rPr>
              <w:t>至</w:t>
            </w:r>
            <w:r w:rsidRPr="00D54A13">
              <w:rPr>
                <w:rFonts w:ascii="Times New Roman" w:eastAsia="標楷體" w:hAnsi="Times New Roman" w:hint="eastAsia"/>
                <w:sz w:val="20"/>
              </w:rPr>
              <w:t>3/31</w:t>
            </w:r>
            <w:r w:rsidRPr="00D54A13">
              <w:rPr>
                <w:rFonts w:ascii="Times New Roman" w:eastAsia="標楷體" w:hAnsi="Times New Roman" w:hint="eastAsia"/>
                <w:sz w:val="20"/>
              </w:rPr>
              <w:t>間申報「關係企業持有有價證券」及「持有有價證券質</w:t>
            </w:r>
            <w:proofErr w:type="gramStart"/>
            <w:r w:rsidRPr="00D54A13">
              <w:rPr>
                <w:rFonts w:ascii="Times New Roman" w:eastAsia="標楷體" w:hAnsi="Times New Roman" w:hint="eastAsia"/>
                <w:sz w:val="20"/>
              </w:rPr>
              <w:t>借股數異</w:t>
            </w:r>
            <w:proofErr w:type="gramEnd"/>
            <w:r w:rsidRPr="00D54A13">
              <w:rPr>
                <w:rFonts w:ascii="Times New Roman" w:eastAsia="標楷體" w:hAnsi="Times New Roman" w:hint="eastAsia"/>
                <w:sz w:val="20"/>
              </w:rPr>
              <w:t>動」。</w:t>
            </w:r>
          </w:p>
          <w:p w14:paraId="7AC28574" w14:textId="77777777" w:rsidR="00F16E86" w:rsidRPr="00D54A13" w:rsidRDefault="00F16E86"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1386BF42"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D54A13">
              <w:rPr>
                <w:rFonts w:eastAsia="標楷體" w:hint="eastAsia"/>
                <w:sz w:val="20"/>
              </w:rPr>
              <w:t>輸入「公開資訊觀測站」</w:t>
            </w:r>
            <w:r w:rsidRPr="00D54A13">
              <w:rPr>
                <w:rFonts w:eastAsia="標楷體"/>
                <w:sz w:val="20"/>
              </w:rPr>
              <w:t>(sii.twse.com.tw/</w:t>
            </w:r>
            <w:r w:rsidRPr="00D54A13">
              <w:rPr>
                <w:rFonts w:eastAsia="標楷體" w:hint="eastAsia"/>
                <w:sz w:val="20"/>
              </w:rPr>
              <w:t>企業集團申報作業</w:t>
            </w:r>
            <w:r w:rsidRPr="00D54A13">
              <w:rPr>
                <w:rFonts w:eastAsia="標楷體" w:hint="eastAsia"/>
                <w:sz w:val="20"/>
              </w:rPr>
              <w:t>)</w:t>
            </w:r>
            <w:r w:rsidRPr="00D54A13">
              <w:rPr>
                <w:rFonts w:eastAsia="標楷體" w:hint="eastAsia"/>
                <w:sz w:val="20"/>
              </w:rPr>
              <w:t>。</w:t>
            </w:r>
          </w:p>
          <w:p w14:paraId="3364143B" w14:textId="77777777" w:rsidR="00F16E86" w:rsidRDefault="00F16E86" w:rsidP="009646D1">
            <w:pPr>
              <w:kinsoku w:val="0"/>
              <w:overflowPunct w:val="0"/>
              <w:spacing w:line="260" w:lineRule="exact"/>
              <w:jc w:val="both"/>
              <w:rPr>
                <w:rFonts w:eastAsia="標楷體"/>
                <w:sz w:val="20"/>
              </w:rPr>
            </w:pPr>
          </w:p>
          <w:p w14:paraId="2168D954" w14:textId="77777777" w:rsidR="00F16E86" w:rsidRPr="00D54A13" w:rsidRDefault="00F16E86" w:rsidP="009646D1">
            <w:pPr>
              <w:kinsoku w:val="0"/>
              <w:overflowPunct w:val="0"/>
              <w:spacing w:line="260" w:lineRule="exact"/>
              <w:jc w:val="both"/>
              <w:rPr>
                <w:rFonts w:eastAsia="標楷體"/>
                <w:sz w:val="20"/>
              </w:rPr>
            </w:pPr>
          </w:p>
          <w:p w14:paraId="4E662057" w14:textId="77777777" w:rsidR="00F16E86" w:rsidRPr="00D54A13" w:rsidRDefault="00F16E86" w:rsidP="009646D1">
            <w:pPr>
              <w:kinsoku w:val="0"/>
              <w:overflowPunct w:val="0"/>
              <w:spacing w:line="260" w:lineRule="exact"/>
              <w:jc w:val="both"/>
              <w:rPr>
                <w:rFonts w:eastAsia="標楷體"/>
                <w:sz w:val="20"/>
                <w:szCs w:val="20"/>
              </w:rPr>
            </w:pPr>
          </w:p>
        </w:tc>
        <w:tc>
          <w:tcPr>
            <w:tcW w:w="4008" w:type="dxa"/>
            <w:shd w:val="clear" w:color="auto" w:fill="FFFFFF"/>
          </w:tcPr>
          <w:p w14:paraId="3EF3859E" w14:textId="77777777" w:rsidR="00F16E86" w:rsidRPr="00D54A13" w:rsidRDefault="00F16E86" w:rsidP="009646D1">
            <w:pPr>
              <w:kinsoku w:val="0"/>
              <w:overflowPunct w:val="0"/>
              <w:spacing w:line="260" w:lineRule="exact"/>
              <w:jc w:val="both"/>
              <w:rPr>
                <w:rFonts w:eastAsia="標楷體"/>
                <w:sz w:val="20"/>
              </w:rPr>
            </w:pPr>
            <w:r w:rsidRPr="00D54A13">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D54A13">
              <w:rPr>
                <w:rFonts w:eastAsia="標楷體" w:hint="eastAsia"/>
                <w:sz w:val="20"/>
              </w:rPr>
              <w:t>。</w:t>
            </w:r>
          </w:p>
          <w:p w14:paraId="1F59DA56" w14:textId="77777777" w:rsidR="00F16E86" w:rsidRPr="00D54A13" w:rsidRDefault="00F16E86" w:rsidP="009646D1">
            <w:pPr>
              <w:kinsoku w:val="0"/>
              <w:overflowPunct w:val="0"/>
              <w:spacing w:line="260" w:lineRule="exact"/>
              <w:jc w:val="both"/>
              <w:rPr>
                <w:rFonts w:eastAsia="標楷體"/>
                <w:sz w:val="20"/>
              </w:rPr>
            </w:pPr>
          </w:p>
        </w:tc>
      </w:tr>
      <w:tr w:rsidR="00F16E86" w:rsidRPr="002430CD" w14:paraId="5563202D" w14:textId="77777777" w:rsidTr="00E93404">
        <w:trPr>
          <w:cantSplit/>
        </w:trPr>
        <w:tc>
          <w:tcPr>
            <w:tcW w:w="476" w:type="dxa"/>
            <w:vMerge/>
            <w:shd w:val="clear" w:color="auto" w:fill="FFFFFF"/>
            <w:vAlign w:val="center"/>
          </w:tcPr>
          <w:p w14:paraId="5E3AF2B5"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167DE279"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7665F1D4" w14:textId="7AF150EF"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5</w:t>
            </w:r>
          </w:p>
        </w:tc>
        <w:tc>
          <w:tcPr>
            <w:tcW w:w="4100" w:type="dxa"/>
            <w:shd w:val="clear" w:color="auto" w:fill="FFFFFF"/>
          </w:tcPr>
          <w:p w14:paraId="3FFB42DC"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赴大陸投資申報作業。</w:t>
            </w:r>
          </w:p>
          <w:p w14:paraId="2540BAAE"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466700"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EA30E9"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F16E86" w:rsidRPr="002430CD" w14:paraId="551CFA91" w14:textId="77777777" w:rsidTr="00E93404">
        <w:trPr>
          <w:cantSplit/>
        </w:trPr>
        <w:tc>
          <w:tcPr>
            <w:tcW w:w="476" w:type="dxa"/>
            <w:vMerge/>
            <w:shd w:val="clear" w:color="auto" w:fill="FFFFFF"/>
            <w:vAlign w:val="center"/>
          </w:tcPr>
          <w:p w14:paraId="56D64DC4"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767235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6893B13" w14:textId="16BAD544"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6</w:t>
            </w:r>
          </w:p>
        </w:tc>
        <w:tc>
          <w:tcPr>
            <w:tcW w:w="4100" w:type="dxa"/>
            <w:shd w:val="clear" w:color="auto" w:fill="FFFFFF"/>
          </w:tcPr>
          <w:p w14:paraId="29AC0F03" w14:textId="77777777" w:rsidR="00F16E86"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48C8A807"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4E2E863" w14:textId="77777777" w:rsidR="00F16E86" w:rsidRPr="002430CD" w:rsidRDefault="00F16E86" w:rsidP="009646D1">
            <w:pPr>
              <w:kinsoku w:val="0"/>
              <w:overflowPunct w:val="0"/>
              <w:spacing w:line="260" w:lineRule="exact"/>
              <w:jc w:val="both"/>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tc>
        <w:tc>
          <w:tcPr>
            <w:tcW w:w="4008" w:type="dxa"/>
            <w:shd w:val="clear" w:color="auto" w:fill="FFFFFF"/>
          </w:tcPr>
          <w:p w14:paraId="1FFA019F" w14:textId="77777777" w:rsidR="00F16E86" w:rsidRPr="002430CD" w:rsidRDefault="00F16E86"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F16E86" w:rsidRPr="002430CD" w14:paraId="33FEC3E0" w14:textId="77777777" w:rsidTr="00E93404">
        <w:trPr>
          <w:cantSplit/>
        </w:trPr>
        <w:tc>
          <w:tcPr>
            <w:tcW w:w="476" w:type="dxa"/>
            <w:vMerge/>
            <w:shd w:val="clear" w:color="auto" w:fill="FFFFFF"/>
            <w:vAlign w:val="center"/>
          </w:tcPr>
          <w:p w14:paraId="53C5634B"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567F0D2F"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6329B537" w14:textId="18944FAC"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7</w:t>
            </w:r>
          </w:p>
        </w:tc>
        <w:tc>
          <w:tcPr>
            <w:tcW w:w="4100" w:type="dxa"/>
            <w:shd w:val="clear" w:color="auto" w:fill="FFFFFF"/>
          </w:tcPr>
          <w:p w14:paraId="5219E375"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公司產業分類基本資料申報作業。</w:t>
            </w:r>
          </w:p>
          <w:p w14:paraId="4637EF99"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AEF903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公司產業分類基本資料設定申報作業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037D0480" w14:textId="77777777"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23</w:t>
            </w:r>
            <w:r>
              <w:rPr>
                <w:rFonts w:eastAsia="標楷體" w:hint="eastAsia"/>
                <w:sz w:val="20"/>
              </w:rPr>
              <w:t>款</w:t>
            </w:r>
            <w:r w:rsidRPr="002430CD">
              <w:rPr>
                <w:rFonts w:eastAsia="標楷體" w:hint="eastAsia"/>
                <w:sz w:val="20"/>
              </w:rPr>
              <w:t>。</w:t>
            </w:r>
          </w:p>
          <w:p w14:paraId="6E2246B0"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94.3.4</w:t>
            </w:r>
            <w:r w:rsidRPr="002430CD">
              <w:rPr>
                <w:rFonts w:eastAsia="標楷體" w:hint="eastAsia"/>
                <w:sz w:val="20"/>
              </w:rPr>
              <w:t>台證上字第</w:t>
            </w:r>
            <w:r w:rsidRPr="002430CD">
              <w:rPr>
                <w:rFonts w:eastAsia="標楷體" w:hint="eastAsia"/>
                <w:sz w:val="20"/>
              </w:rPr>
              <w:t>0940100584</w:t>
            </w:r>
            <w:r w:rsidRPr="002430CD">
              <w:rPr>
                <w:rFonts w:eastAsia="標楷體" w:hint="eastAsia"/>
                <w:sz w:val="20"/>
              </w:rPr>
              <w:t>號函。</w:t>
            </w:r>
          </w:p>
        </w:tc>
      </w:tr>
      <w:tr w:rsidR="00F16E86" w:rsidRPr="002430CD" w14:paraId="5693BAB8" w14:textId="77777777" w:rsidTr="00E93404">
        <w:trPr>
          <w:cantSplit/>
        </w:trPr>
        <w:tc>
          <w:tcPr>
            <w:tcW w:w="476" w:type="dxa"/>
            <w:vMerge/>
            <w:shd w:val="clear" w:color="auto" w:fill="FFFFFF"/>
            <w:vAlign w:val="center"/>
          </w:tcPr>
          <w:p w14:paraId="4FAD3E9E"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36" w:type="dxa"/>
            <w:vMerge/>
            <w:shd w:val="clear" w:color="auto" w:fill="FFFFFF"/>
            <w:vAlign w:val="center"/>
          </w:tcPr>
          <w:p w14:paraId="44480FDC" w14:textId="77777777" w:rsidR="00F16E86" w:rsidRPr="00157F1E" w:rsidRDefault="00F16E86" w:rsidP="009646D1">
            <w:pPr>
              <w:kinsoku w:val="0"/>
              <w:overflowPunct w:val="0"/>
              <w:spacing w:line="260" w:lineRule="exact"/>
              <w:jc w:val="center"/>
              <w:rPr>
                <w:rFonts w:eastAsia="標楷體"/>
                <w:color w:val="FF0000"/>
                <w:sz w:val="20"/>
                <w:u w:val="single"/>
              </w:rPr>
            </w:pPr>
          </w:p>
        </w:tc>
        <w:tc>
          <w:tcPr>
            <w:tcW w:w="476" w:type="dxa"/>
            <w:shd w:val="clear" w:color="auto" w:fill="FFFFFF"/>
            <w:vAlign w:val="center"/>
          </w:tcPr>
          <w:p w14:paraId="1B954A4F" w14:textId="0CC13548" w:rsidR="00F16E86" w:rsidRPr="00BE63F8" w:rsidRDefault="00F16E86" w:rsidP="009646D1">
            <w:pPr>
              <w:kinsoku w:val="0"/>
              <w:overflowPunct w:val="0"/>
              <w:spacing w:line="260" w:lineRule="exact"/>
              <w:jc w:val="center"/>
              <w:rPr>
                <w:rFonts w:eastAsia="標楷體"/>
                <w:color w:val="000000"/>
                <w:sz w:val="20"/>
              </w:rPr>
            </w:pPr>
            <w:r>
              <w:rPr>
                <w:rFonts w:eastAsia="標楷體"/>
                <w:color w:val="000000"/>
                <w:sz w:val="20"/>
              </w:rPr>
              <w:t>8</w:t>
            </w:r>
          </w:p>
        </w:tc>
        <w:tc>
          <w:tcPr>
            <w:tcW w:w="4100" w:type="dxa"/>
            <w:shd w:val="clear" w:color="auto" w:fill="FFFFFF"/>
          </w:tcPr>
          <w:p w14:paraId="495074F1" w14:textId="77777777" w:rsidR="00F16E86" w:rsidRPr="002430CD" w:rsidRDefault="00F16E86"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2EA31CE4" w14:textId="77777777" w:rsidR="00F16E86" w:rsidRPr="002430CD" w:rsidRDefault="00F16E86"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42981A6A" w14:textId="77777777" w:rsidR="00F16E86" w:rsidRPr="00B826EB" w:rsidRDefault="00F16E86" w:rsidP="009646D1">
            <w:pPr>
              <w:pStyle w:val="a3"/>
              <w:spacing w:line="260" w:lineRule="exact"/>
              <w:jc w:val="both"/>
              <w:rPr>
                <w:rFonts w:ascii="Times New Roman" w:eastAsia="標楷體" w:hAnsi="Times New Roman"/>
                <w:sz w:val="20"/>
              </w:rPr>
            </w:pPr>
            <w:r w:rsidRPr="00B826EB">
              <w:rPr>
                <w:rFonts w:ascii="Times New Roman" w:eastAsia="標楷體" w:hAnsi="Times New Roman" w:hint="eastAsia"/>
                <w:sz w:val="20"/>
              </w:rPr>
              <w:t>輸入「公開資訊觀測站」</w:t>
            </w:r>
            <w:r w:rsidRPr="00B826EB">
              <w:rPr>
                <w:rFonts w:ascii="Times New Roman" w:eastAsia="標楷體" w:hAnsi="Times New Roman"/>
                <w:sz w:val="20"/>
              </w:rPr>
              <w:t>(sii.twse.com.tw/</w:t>
            </w:r>
            <w:r w:rsidRPr="00B826EB">
              <w:rPr>
                <w:rFonts w:ascii="Times New Roman" w:eastAsia="標楷體" w:hAnsi="Times New Roman" w:hint="eastAsia"/>
                <w:sz w:val="20"/>
              </w:rPr>
              <w:t>內部人具配偶或二親等及十大進銷貨客戶申報作業</w:t>
            </w:r>
            <w:r w:rsidRPr="00B826EB">
              <w:rPr>
                <w:rFonts w:ascii="Times New Roman" w:eastAsia="標楷體" w:hAnsi="Times New Roman" w:hint="eastAsia"/>
                <w:sz w:val="20"/>
              </w:rPr>
              <w:t>)</w:t>
            </w:r>
            <w:r w:rsidRPr="00B826EB">
              <w:rPr>
                <w:rFonts w:ascii="Times New Roman" w:eastAsia="標楷體" w:hAnsi="Times New Roman" w:hint="eastAsia"/>
                <w:sz w:val="20"/>
              </w:rPr>
              <w:t>。</w:t>
            </w:r>
          </w:p>
        </w:tc>
        <w:tc>
          <w:tcPr>
            <w:tcW w:w="4008" w:type="dxa"/>
            <w:shd w:val="clear" w:color="auto" w:fill="FFFFFF"/>
          </w:tcPr>
          <w:p w14:paraId="603A2833" w14:textId="7F6CEFD0" w:rsidR="00F16E86" w:rsidRDefault="00F16E86"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225289C" w14:textId="77777777" w:rsidR="00F16E86" w:rsidRPr="002430CD" w:rsidRDefault="00F16E86" w:rsidP="009646D1">
            <w:pPr>
              <w:kinsoku w:val="0"/>
              <w:overflowPunct w:val="0"/>
              <w:spacing w:line="260" w:lineRule="exact"/>
              <w:jc w:val="both"/>
              <w:rPr>
                <w:rFonts w:eastAsia="標楷體"/>
                <w:sz w:val="20"/>
              </w:rPr>
            </w:pPr>
            <w:r>
              <w:rPr>
                <w:rFonts w:eastAsia="標楷體" w:hint="eastAsia"/>
                <w:sz w:val="20"/>
              </w:rPr>
              <w:t xml:space="preserve">2. </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515E21" w:rsidRPr="002430CD" w14:paraId="55F398FE" w14:textId="77777777" w:rsidTr="00E93404">
        <w:trPr>
          <w:cantSplit/>
        </w:trPr>
        <w:tc>
          <w:tcPr>
            <w:tcW w:w="476" w:type="dxa"/>
            <w:vMerge w:val="restart"/>
            <w:shd w:val="clear" w:color="auto" w:fill="FFFFFF"/>
            <w:vAlign w:val="center"/>
          </w:tcPr>
          <w:p w14:paraId="7C6EFAB5"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lastRenderedPageBreak/>
              <w:t>3</w:t>
            </w:r>
          </w:p>
        </w:tc>
        <w:tc>
          <w:tcPr>
            <w:tcW w:w="436" w:type="dxa"/>
            <w:vMerge w:val="restart"/>
            <w:shd w:val="clear" w:color="auto" w:fill="FFFFFF"/>
            <w:vAlign w:val="center"/>
          </w:tcPr>
          <w:p w14:paraId="4894F81A" w14:textId="77777777" w:rsidR="00515E21" w:rsidRPr="00034F42" w:rsidRDefault="00515E21" w:rsidP="009646D1">
            <w:pPr>
              <w:kinsoku w:val="0"/>
              <w:overflowPunct w:val="0"/>
              <w:spacing w:line="260" w:lineRule="exact"/>
              <w:jc w:val="center"/>
              <w:rPr>
                <w:rFonts w:eastAsia="標楷體"/>
                <w:sz w:val="20"/>
              </w:rPr>
            </w:pPr>
            <w:r w:rsidRPr="00034F42">
              <w:rPr>
                <w:rFonts w:eastAsia="標楷體" w:hint="eastAsia"/>
                <w:sz w:val="20"/>
              </w:rPr>
              <w:t>31</w:t>
            </w:r>
          </w:p>
        </w:tc>
        <w:tc>
          <w:tcPr>
            <w:tcW w:w="476" w:type="dxa"/>
            <w:shd w:val="clear" w:color="auto" w:fill="FFFFFF"/>
            <w:vAlign w:val="center"/>
          </w:tcPr>
          <w:p w14:paraId="15FECB26" w14:textId="6B25BCAE" w:rsidR="00515E21" w:rsidRPr="00BE63F8" w:rsidRDefault="00515E21" w:rsidP="009646D1">
            <w:pPr>
              <w:kinsoku w:val="0"/>
              <w:overflowPunct w:val="0"/>
              <w:spacing w:line="260" w:lineRule="exact"/>
              <w:jc w:val="center"/>
              <w:rPr>
                <w:rFonts w:eastAsia="標楷體"/>
                <w:color w:val="000000"/>
                <w:sz w:val="20"/>
              </w:rPr>
            </w:pPr>
            <w:r>
              <w:rPr>
                <w:rFonts w:eastAsia="標楷體" w:hint="eastAsia"/>
                <w:color w:val="000000"/>
                <w:sz w:val="20"/>
              </w:rPr>
              <w:t>9</w:t>
            </w:r>
          </w:p>
        </w:tc>
        <w:tc>
          <w:tcPr>
            <w:tcW w:w="4100" w:type="dxa"/>
            <w:shd w:val="clear" w:color="auto" w:fill="FFFFFF"/>
          </w:tcPr>
          <w:p w14:paraId="6AC43224" w14:textId="77777777" w:rsidR="00515E21" w:rsidRPr="002430CD" w:rsidRDefault="00515E21" w:rsidP="009646D1">
            <w:pPr>
              <w:pStyle w:val="a3"/>
              <w:spacing w:line="260" w:lineRule="exact"/>
              <w:jc w:val="both"/>
              <w:rPr>
                <w:rFonts w:eastAsia="標楷體"/>
                <w:sz w:val="20"/>
              </w:rPr>
            </w:pPr>
            <w:r w:rsidRPr="002430CD">
              <w:rPr>
                <w:rFonts w:eastAsia="標楷體" w:hint="eastAsia"/>
                <w:sz w:val="20"/>
              </w:rPr>
              <w:t>與關係人間重要交易資訊：</w:t>
            </w:r>
          </w:p>
          <w:p w14:paraId="03C477E8" w14:textId="77777777" w:rsidR="00515E21" w:rsidRPr="002430CD" w:rsidRDefault="00515E21" w:rsidP="009646D1">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338B741" w14:textId="77777777" w:rsidR="00515E21" w:rsidRPr="002430CD" w:rsidRDefault="00515E2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6A1B8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1DB0663" w14:textId="77777777" w:rsidR="00515E21" w:rsidRPr="00B826EB" w:rsidRDefault="00515E21" w:rsidP="009646D1">
            <w:pPr>
              <w:pStyle w:val="a3"/>
              <w:spacing w:line="260" w:lineRule="exact"/>
              <w:jc w:val="both"/>
              <w:rPr>
                <w:rFonts w:ascii="Times New Roman" w:eastAsia="標楷體" w:hAnsi="Times New Roman"/>
                <w:sz w:val="20"/>
              </w:rPr>
            </w:pPr>
          </w:p>
        </w:tc>
        <w:tc>
          <w:tcPr>
            <w:tcW w:w="4008" w:type="dxa"/>
            <w:shd w:val="clear" w:color="auto" w:fill="FFFFFF"/>
          </w:tcPr>
          <w:p w14:paraId="5A90F2A2" w14:textId="77777777" w:rsidR="00515E21" w:rsidRPr="002430CD" w:rsidRDefault="00515E2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5B9158F" w14:textId="77777777" w:rsidR="00515E21" w:rsidRPr="002430CD" w:rsidRDefault="00515E2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287CC739" w14:textId="77777777" w:rsidR="00515E21" w:rsidRPr="002430CD" w:rsidRDefault="00515E21" w:rsidP="009646D1">
            <w:pPr>
              <w:kinsoku w:val="0"/>
              <w:overflowPunct w:val="0"/>
              <w:spacing w:line="260" w:lineRule="exact"/>
              <w:jc w:val="both"/>
              <w:rPr>
                <w:rFonts w:eastAsia="標楷體"/>
                <w:sz w:val="20"/>
              </w:rPr>
            </w:pPr>
          </w:p>
        </w:tc>
      </w:tr>
      <w:tr w:rsidR="00515E21" w:rsidRPr="002430CD" w14:paraId="6D98D9F5" w14:textId="77777777" w:rsidTr="00E93404">
        <w:trPr>
          <w:cantSplit/>
        </w:trPr>
        <w:tc>
          <w:tcPr>
            <w:tcW w:w="476" w:type="dxa"/>
            <w:vMerge/>
            <w:shd w:val="clear" w:color="auto" w:fill="FFFFFF"/>
            <w:vAlign w:val="center"/>
          </w:tcPr>
          <w:p w14:paraId="7D412674"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76D3CB5" w14:textId="77777777" w:rsidR="00515E21" w:rsidRPr="002430CD"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44BEBC4D" w14:textId="21C461E3" w:rsidR="00515E21" w:rsidRPr="002430CD" w:rsidRDefault="00515E21" w:rsidP="009646D1">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644AB9ED" w14:textId="77777777" w:rsidR="00515E21" w:rsidRPr="002430CD" w:rsidRDefault="00515E2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內部控制制度聲明書。</w:t>
            </w:r>
          </w:p>
          <w:p w14:paraId="21CB9EC7" w14:textId="77777777" w:rsidR="00515E21" w:rsidRPr="002430CD" w:rsidRDefault="00515E2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：申報上年度內部控制制度聲明書。</w:t>
            </w:r>
          </w:p>
        </w:tc>
        <w:tc>
          <w:tcPr>
            <w:tcW w:w="5512" w:type="dxa"/>
            <w:shd w:val="clear" w:color="auto" w:fill="FFFFFF"/>
          </w:tcPr>
          <w:p w14:paraId="1B96FE6E" w14:textId="77777777" w:rsidR="00515E21" w:rsidRPr="002430CD" w:rsidRDefault="00515E21" w:rsidP="009646D1">
            <w:pPr>
              <w:pStyle w:val="a3"/>
              <w:spacing w:line="260" w:lineRule="exact"/>
              <w:ind w:left="2"/>
              <w:jc w:val="both"/>
              <w:rPr>
                <w:rFonts w:ascii="Times New Roman" w:eastAsia="標楷體" w:hAnsi="Times New Roman"/>
                <w:sz w:val="20"/>
              </w:rPr>
            </w:pPr>
            <w:r w:rsidRPr="00A91991">
              <w:rPr>
                <w:rFonts w:ascii="Times New Roman" w:eastAsia="標楷體" w:hAnsi="Times New Roman" w:hint="eastAsia"/>
                <w:sz w:val="20"/>
              </w:rPr>
              <w:t>輸入「公開資訊觀測站」</w:t>
            </w:r>
            <w:r w:rsidRPr="00A91991">
              <w:rPr>
                <w:rFonts w:ascii="Times New Roman" w:eastAsia="標楷體" w:hAnsi="Times New Roman"/>
                <w:sz w:val="20"/>
              </w:rPr>
              <w:t>(sii.twse.com.tw/</w:t>
            </w:r>
            <w:r w:rsidRPr="00A91991">
              <w:rPr>
                <w:rFonts w:ascii="Times New Roman" w:eastAsia="標楷體" w:hAnsi="Times New Roman" w:hint="eastAsia"/>
                <w:sz w:val="20"/>
              </w:rPr>
              <w:t>内部稽核申報作業</w:t>
            </w:r>
            <w:r w:rsidRPr="00A91991">
              <w:rPr>
                <w:rFonts w:ascii="Times New Roman" w:eastAsia="標楷體" w:hAnsi="Times New Roman" w:hint="eastAsia"/>
                <w:sz w:val="20"/>
              </w:rPr>
              <w:t>/</w:t>
            </w:r>
            <w:r w:rsidRPr="00A91991">
              <w:rPr>
                <w:rFonts w:ascii="Times New Roman" w:eastAsia="標楷體" w:hAnsi="Times New Roman" w:hint="eastAsia"/>
                <w:sz w:val="20"/>
              </w:rPr>
              <w:t>内部控制制度聲明書公告</w:t>
            </w:r>
            <w:r w:rsidRPr="00A91991">
              <w:rPr>
                <w:rFonts w:ascii="Times New Roman" w:eastAsia="標楷體" w:hAnsi="Times New Roman" w:hint="eastAsia"/>
                <w:sz w:val="20"/>
              </w:rPr>
              <w:t>)</w:t>
            </w:r>
            <w:r w:rsidRPr="00A91991">
              <w:rPr>
                <w:rFonts w:ascii="Times New Roman" w:eastAsia="標楷體" w:hAnsi="Times New Roman" w:hint="eastAsia"/>
                <w:sz w:val="20"/>
              </w:rPr>
              <w:t>。</w:t>
            </w:r>
          </w:p>
        </w:tc>
        <w:tc>
          <w:tcPr>
            <w:tcW w:w="4008" w:type="dxa"/>
            <w:shd w:val="clear" w:color="auto" w:fill="FFFFFF"/>
          </w:tcPr>
          <w:p w14:paraId="0AAB760A" w14:textId="77777777" w:rsidR="00515E21" w:rsidRDefault="00515E21"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證券交易法第</w:t>
            </w:r>
            <w:r>
              <w:rPr>
                <w:rFonts w:eastAsia="標楷體" w:hint="eastAsia"/>
                <w:sz w:val="20"/>
              </w:rPr>
              <w:t>14-1</w:t>
            </w:r>
            <w:r w:rsidRPr="002430CD">
              <w:rPr>
                <w:rFonts w:eastAsia="標楷體" w:hint="eastAsia"/>
                <w:sz w:val="20"/>
              </w:rPr>
              <w:t>條。</w:t>
            </w:r>
          </w:p>
          <w:p w14:paraId="6EDC1A52"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公開發行公司建立內部控制制度處理準則第</w:t>
            </w:r>
            <w:r w:rsidRPr="002430CD">
              <w:rPr>
                <w:rFonts w:eastAsia="標楷體" w:hint="eastAsia"/>
                <w:sz w:val="20"/>
              </w:rPr>
              <w:t>24</w:t>
            </w:r>
            <w:r w:rsidRPr="002430CD">
              <w:rPr>
                <w:rFonts w:eastAsia="標楷體" w:hint="eastAsia"/>
                <w:sz w:val="20"/>
              </w:rPr>
              <w:t>條。</w:t>
            </w:r>
          </w:p>
          <w:p w14:paraId="0CEAC0F1" w14:textId="77777777" w:rsidR="00515E21" w:rsidRDefault="00515E21" w:rsidP="009646D1">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2430CD">
              <w:rPr>
                <w:rFonts w:eastAsia="標楷體" w:hint="eastAsia"/>
                <w:sz w:val="20"/>
              </w:rPr>
              <w:t>。</w:t>
            </w:r>
          </w:p>
          <w:p w14:paraId="24F8887D" w14:textId="77777777" w:rsidR="00515E21" w:rsidRPr="002430CD" w:rsidRDefault="00515E21" w:rsidP="009646D1">
            <w:pPr>
              <w:kinsoku w:val="0"/>
              <w:overflowPunct w:val="0"/>
              <w:spacing w:line="260" w:lineRule="exact"/>
              <w:ind w:left="136" w:hanging="136"/>
              <w:jc w:val="both"/>
              <w:rPr>
                <w:rFonts w:eastAsia="標楷體"/>
                <w:sz w:val="20"/>
              </w:rPr>
            </w:pPr>
            <w:r>
              <w:rPr>
                <w:rFonts w:eastAsia="標楷體" w:hint="eastAsia"/>
                <w:sz w:val="20"/>
              </w:rPr>
              <w:t>4. 102.6.26</w:t>
            </w:r>
            <w:r w:rsidRPr="00DF2B92">
              <w:rPr>
                <w:rFonts w:eastAsia="標楷體" w:hint="eastAsia"/>
                <w:sz w:val="20"/>
              </w:rPr>
              <w:t>金</w:t>
            </w:r>
            <w:proofErr w:type="gramStart"/>
            <w:r w:rsidRPr="00DF2B92">
              <w:rPr>
                <w:rFonts w:eastAsia="標楷體" w:hint="eastAsia"/>
                <w:sz w:val="20"/>
              </w:rPr>
              <w:t>管證審字</w:t>
            </w:r>
            <w:proofErr w:type="gramEnd"/>
            <w:r w:rsidRPr="00DF2B92">
              <w:rPr>
                <w:rFonts w:eastAsia="標楷體" w:hint="eastAsia"/>
                <w:sz w:val="20"/>
              </w:rPr>
              <w:t>第</w:t>
            </w:r>
            <w:r w:rsidRPr="00DF2B92">
              <w:rPr>
                <w:rFonts w:eastAsia="標楷體" w:hint="eastAsia"/>
                <w:sz w:val="20"/>
              </w:rPr>
              <w:t>1020021398</w:t>
            </w:r>
            <w:r w:rsidRPr="00DF2B92">
              <w:rPr>
                <w:rFonts w:eastAsia="標楷體" w:hint="eastAsia"/>
                <w:sz w:val="20"/>
              </w:rPr>
              <w:t>號令</w:t>
            </w:r>
            <w:r>
              <w:rPr>
                <w:rFonts w:eastAsia="標楷體" w:hint="eastAsia"/>
                <w:sz w:val="20"/>
              </w:rPr>
              <w:t>。</w:t>
            </w:r>
          </w:p>
        </w:tc>
      </w:tr>
      <w:tr w:rsidR="00515E21" w:rsidRPr="002430CD" w14:paraId="1DAB65BC" w14:textId="77777777" w:rsidTr="00E93404">
        <w:trPr>
          <w:cantSplit/>
        </w:trPr>
        <w:tc>
          <w:tcPr>
            <w:tcW w:w="476" w:type="dxa"/>
            <w:vMerge/>
            <w:shd w:val="clear" w:color="auto" w:fill="FFFFFF"/>
            <w:vAlign w:val="center"/>
          </w:tcPr>
          <w:p w14:paraId="5AE2CD6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9EFDD43"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2082730" w14:textId="4F9549F0" w:rsidR="00515E21" w:rsidRDefault="00515E21" w:rsidP="009646D1">
            <w:pPr>
              <w:kinsoku w:val="0"/>
              <w:overflowPunct w:val="0"/>
              <w:spacing w:line="260" w:lineRule="exact"/>
              <w:jc w:val="center"/>
              <w:rPr>
                <w:rFonts w:eastAsia="標楷體"/>
                <w:sz w:val="20"/>
              </w:rPr>
            </w:pPr>
            <w:r>
              <w:rPr>
                <w:rFonts w:eastAsia="標楷體" w:hint="eastAsia"/>
                <w:sz w:val="20"/>
              </w:rPr>
              <w:t>11</w:t>
            </w:r>
          </w:p>
        </w:tc>
        <w:tc>
          <w:tcPr>
            <w:tcW w:w="4100" w:type="dxa"/>
            <w:shd w:val="clear" w:color="auto" w:fill="FFFFFF"/>
          </w:tcPr>
          <w:p w14:paraId="5DD419BA" w14:textId="2938178C" w:rsidR="00515E21" w:rsidRPr="002430CD" w:rsidRDefault="00515E21" w:rsidP="009646D1">
            <w:pPr>
              <w:pStyle w:val="a3"/>
              <w:spacing w:line="260" w:lineRule="exact"/>
              <w:jc w:val="both"/>
              <w:rPr>
                <w:rFonts w:ascii="Times New Roman" w:eastAsia="標楷體" w:hAnsi="Times New Roman"/>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5512" w:type="dxa"/>
            <w:shd w:val="clear" w:color="auto" w:fill="FFFFFF"/>
          </w:tcPr>
          <w:p w14:paraId="2CEBE4BD" w14:textId="67EC1B51" w:rsidR="00515E21" w:rsidRPr="002430CD" w:rsidRDefault="00515E21" w:rsidP="009646D1">
            <w:pPr>
              <w:pStyle w:val="a3"/>
              <w:spacing w:line="260" w:lineRule="exact"/>
              <w:ind w:left="2"/>
              <w:jc w:val="both"/>
              <w:rPr>
                <w:rFonts w:eastAsia="標楷體"/>
                <w:sz w:val="20"/>
              </w:rPr>
            </w:pPr>
            <w:r>
              <w:rPr>
                <w:rFonts w:ascii="Calibri" w:eastAsia="標楷體" w:hAnsi="Calibri" w:cs="Calibri" w:hint="eastAsia"/>
                <w:sz w:val="20"/>
              </w:rPr>
              <w:t>第一上市</w:t>
            </w:r>
            <w:r>
              <w:rPr>
                <w:rFonts w:ascii="Calibri" w:eastAsia="標楷體" w:hAnsi="Calibri" w:cs="Calibri"/>
                <w:sz w:val="20"/>
              </w:rPr>
              <w:t>(</w:t>
            </w:r>
            <w:r>
              <w:rPr>
                <w:rFonts w:ascii="Calibri" w:eastAsia="標楷體" w:hAnsi="Calibri" w:cs="Calibri" w:hint="eastAsia"/>
                <w:sz w:val="20"/>
              </w:rPr>
              <w:t>櫃</w:t>
            </w:r>
            <w:r>
              <w:rPr>
                <w:rFonts w:ascii="Calibri" w:eastAsia="標楷體" w:hAnsi="Calibri" w:cs="Calibri"/>
                <w:sz w:val="20"/>
              </w:rPr>
              <w:t>)</w:t>
            </w:r>
            <w:r>
              <w:rPr>
                <w:rFonts w:ascii="Calibri" w:eastAsia="標楷體" w:hAnsi="Calibri" w:cs="Calibri" w:hint="eastAsia"/>
                <w:sz w:val="20"/>
              </w:rPr>
              <w:t>及</w:t>
            </w:r>
            <w:proofErr w:type="gramStart"/>
            <w:r>
              <w:rPr>
                <w:rFonts w:ascii="Calibri" w:eastAsia="標楷體" w:hAnsi="Calibri" w:cs="Calibri" w:hint="eastAsia"/>
                <w:sz w:val="20"/>
              </w:rPr>
              <w:t>外國興櫃公司</w:t>
            </w:r>
            <w:proofErr w:type="gramEnd"/>
            <w:r>
              <w:rPr>
                <w:rFonts w:ascii="Calibri" w:eastAsia="標楷體" w:hAnsi="Calibri" w:cs="Calibri" w:hint="eastAsia"/>
                <w:sz w:val="20"/>
              </w:rPr>
              <w:t>營運地區資訊申報作業</w:t>
            </w:r>
          </w:p>
        </w:tc>
        <w:tc>
          <w:tcPr>
            <w:tcW w:w="4008" w:type="dxa"/>
            <w:shd w:val="clear" w:color="auto" w:fill="FFFFFF"/>
          </w:tcPr>
          <w:p w14:paraId="70B2FD46" w14:textId="67E0DAE0" w:rsidR="00515E21" w:rsidRPr="002430CD" w:rsidRDefault="00515E21" w:rsidP="009646D1">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本公司對有價證券上市公司及境外指數股票型基金上市之境外基金機構資訊申報作業辦法第</w:t>
            </w:r>
            <w:r>
              <w:rPr>
                <w:rFonts w:eastAsia="標楷體"/>
                <w:sz w:val="20"/>
              </w:rPr>
              <w:t>3</w:t>
            </w:r>
            <w:r>
              <w:rPr>
                <w:rFonts w:eastAsia="標楷體" w:hint="eastAsia"/>
                <w:sz w:val="20"/>
              </w:rPr>
              <w:t>條第</w:t>
            </w:r>
            <w:r>
              <w:rPr>
                <w:rFonts w:eastAsia="標楷體"/>
                <w:sz w:val="20"/>
              </w:rPr>
              <w:t>1</w:t>
            </w:r>
            <w:r>
              <w:rPr>
                <w:rFonts w:eastAsia="標楷體" w:hint="eastAsia"/>
                <w:sz w:val="20"/>
              </w:rPr>
              <w:t>項第</w:t>
            </w:r>
            <w:r>
              <w:rPr>
                <w:rFonts w:eastAsia="標楷體"/>
                <w:sz w:val="20"/>
              </w:rPr>
              <w:t>34</w:t>
            </w:r>
            <w:r>
              <w:rPr>
                <w:rFonts w:eastAsia="標楷體" w:hint="eastAsia"/>
                <w:sz w:val="20"/>
              </w:rPr>
              <w:t>款。</w:t>
            </w:r>
          </w:p>
        </w:tc>
      </w:tr>
      <w:tr w:rsidR="00515E21" w:rsidRPr="002430CD" w14:paraId="450978FA" w14:textId="77777777" w:rsidTr="00E93404">
        <w:trPr>
          <w:cantSplit/>
        </w:trPr>
        <w:tc>
          <w:tcPr>
            <w:tcW w:w="476" w:type="dxa"/>
            <w:vMerge/>
            <w:shd w:val="clear" w:color="auto" w:fill="FFFFFF"/>
            <w:vAlign w:val="center"/>
          </w:tcPr>
          <w:p w14:paraId="6B9A75EE"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FAB0DFE"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00449DB9" w14:textId="6F74C20C" w:rsidR="00515E21" w:rsidRDefault="00515E21" w:rsidP="009646D1">
            <w:pPr>
              <w:kinsoku w:val="0"/>
              <w:overflowPunct w:val="0"/>
              <w:spacing w:line="260" w:lineRule="exact"/>
              <w:jc w:val="center"/>
              <w:rPr>
                <w:rFonts w:eastAsia="標楷體"/>
                <w:sz w:val="20"/>
              </w:rPr>
            </w:pPr>
            <w:r>
              <w:rPr>
                <w:rFonts w:eastAsia="標楷體" w:hint="eastAsia"/>
                <w:sz w:val="20"/>
              </w:rPr>
              <w:t>12</w:t>
            </w:r>
          </w:p>
        </w:tc>
        <w:tc>
          <w:tcPr>
            <w:tcW w:w="4100" w:type="dxa"/>
            <w:shd w:val="clear" w:color="auto" w:fill="FFFFFF"/>
          </w:tcPr>
          <w:p w14:paraId="63636A84" w14:textId="77777777" w:rsidR="00515E21" w:rsidRPr="007F4BD9" w:rsidRDefault="00515E21" w:rsidP="009646D1">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77FA3F84" w14:textId="77777777" w:rsidR="00515E21" w:rsidRPr="002430CD" w:rsidRDefault="00515E21" w:rsidP="009646D1">
            <w:pPr>
              <w:pStyle w:val="a3"/>
              <w:spacing w:line="260" w:lineRule="exact"/>
              <w:ind w:left="2"/>
              <w:jc w:val="both"/>
              <w:rPr>
                <w:rFonts w:eastAsia="標楷體"/>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6392F4"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515E21" w:rsidRPr="002430CD" w14:paraId="76D537E1" w14:textId="77777777" w:rsidTr="00E93404">
        <w:trPr>
          <w:cantSplit/>
        </w:trPr>
        <w:tc>
          <w:tcPr>
            <w:tcW w:w="476" w:type="dxa"/>
            <w:vMerge/>
            <w:shd w:val="clear" w:color="auto" w:fill="FFFFFF"/>
            <w:vAlign w:val="center"/>
          </w:tcPr>
          <w:p w14:paraId="1772DC99"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C85A1E4"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DA0662C" w14:textId="6D453EB1" w:rsidR="00515E21" w:rsidRDefault="00515E21" w:rsidP="009646D1">
            <w:pPr>
              <w:kinsoku w:val="0"/>
              <w:overflowPunct w:val="0"/>
              <w:spacing w:line="260" w:lineRule="exact"/>
              <w:jc w:val="center"/>
              <w:rPr>
                <w:rFonts w:eastAsia="標楷體"/>
                <w:sz w:val="20"/>
              </w:rPr>
            </w:pPr>
            <w:r>
              <w:rPr>
                <w:rFonts w:eastAsia="標楷體" w:hint="eastAsia"/>
                <w:sz w:val="20"/>
              </w:rPr>
              <w:t>13</w:t>
            </w:r>
          </w:p>
        </w:tc>
        <w:tc>
          <w:tcPr>
            <w:tcW w:w="4100" w:type="dxa"/>
            <w:shd w:val="clear" w:color="auto" w:fill="FFFFFF"/>
          </w:tcPr>
          <w:p w14:paraId="2D7C5E42" w14:textId="77777777" w:rsidR="00515E21" w:rsidRDefault="00515E21" w:rsidP="009646D1">
            <w:pPr>
              <w:kinsoku w:val="0"/>
              <w:overflowPunct w:val="0"/>
              <w:spacing w:line="260" w:lineRule="exact"/>
              <w:jc w:val="both"/>
              <w:rPr>
                <w:rFonts w:eastAsia="標楷體"/>
                <w:sz w:val="20"/>
              </w:rPr>
            </w:pPr>
            <w:r w:rsidRPr="00BF5AC6">
              <w:rPr>
                <w:rFonts w:ascii="細明體" w:eastAsia="標楷體" w:hAnsi="Courier New" w:hint="eastAsia"/>
                <w:sz w:val="20"/>
                <w:szCs w:val="20"/>
              </w:rPr>
              <w:t>本國上市公司員工人數</w:t>
            </w:r>
            <w:r>
              <w:rPr>
                <w:rFonts w:ascii="細明體" w:eastAsia="標楷體" w:hAnsi="Courier New" w:hint="eastAsia"/>
                <w:sz w:val="20"/>
                <w:szCs w:val="20"/>
              </w:rPr>
              <w:t>、</w:t>
            </w:r>
            <w:r w:rsidRPr="00BF5AC6">
              <w:rPr>
                <w:rFonts w:ascii="細明體" w:eastAsia="標楷體" w:hAnsi="Courier New" w:hint="eastAsia"/>
                <w:sz w:val="20"/>
                <w:szCs w:val="20"/>
              </w:rPr>
              <w:t>福利費用</w:t>
            </w:r>
            <w:r>
              <w:rPr>
                <w:rFonts w:ascii="細明體" w:eastAsia="標楷體" w:hAnsi="Courier New" w:hint="eastAsia"/>
                <w:sz w:val="20"/>
                <w:szCs w:val="20"/>
              </w:rPr>
              <w:t>與平均資訊</w:t>
            </w:r>
            <w:r w:rsidRPr="00BF5AC6">
              <w:rPr>
                <w:rFonts w:ascii="細明體" w:eastAsia="標楷體" w:hAnsi="Courier New" w:hint="eastAsia"/>
                <w:sz w:val="20"/>
                <w:szCs w:val="20"/>
              </w:rPr>
              <w:t>之年度資訊。</w:t>
            </w:r>
          </w:p>
        </w:tc>
        <w:tc>
          <w:tcPr>
            <w:tcW w:w="5512" w:type="dxa"/>
            <w:shd w:val="clear" w:color="auto" w:fill="FFFFFF"/>
          </w:tcPr>
          <w:p w14:paraId="1738CD44" w14:textId="77777777" w:rsidR="00515E21" w:rsidRPr="002430CD" w:rsidRDefault="00515E21" w:rsidP="009646D1">
            <w:pPr>
              <w:pStyle w:val="a3"/>
              <w:spacing w:line="260" w:lineRule="exact"/>
              <w:jc w:val="both"/>
              <w:rPr>
                <w:rFonts w:eastAsia="標楷體"/>
                <w:sz w:val="20"/>
              </w:rPr>
            </w:pPr>
            <w:r w:rsidRPr="00231DD4">
              <w:rPr>
                <w:rFonts w:ascii="Times New Roman" w:eastAsia="標楷體" w:hAnsi="Times New Roman" w:hint="eastAsia"/>
                <w:sz w:val="20"/>
              </w:rPr>
              <w:t>輸入「公開資訊觀測站」</w:t>
            </w:r>
            <w:r w:rsidRPr="00231DD4">
              <w:rPr>
                <w:rFonts w:ascii="Times New Roman" w:eastAsia="標楷體" w:hAnsi="Times New Roman" w:hint="eastAsia"/>
                <w:sz w:val="20"/>
              </w:rPr>
              <w:t>(sii.twse.com.tw/(</w:t>
            </w:r>
            <w:r w:rsidRPr="00231DD4">
              <w:rPr>
                <w:rFonts w:ascii="Times New Roman" w:eastAsia="標楷體" w:hAnsi="Times New Roman" w:hint="eastAsia"/>
                <w:sz w:val="20"/>
              </w:rPr>
              <w:t>年度財報</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員工人數與員工福利</w:t>
            </w:r>
            <w:r w:rsidRPr="00231DD4">
              <w:rPr>
                <w:rFonts w:ascii="Times New Roman" w:eastAsia="標楷體" w:hAnsi="Times New Roman" w:hint="eastAsia"/>
                <w:sz w:val="20"/>
              </w:rPr>
              <w:t>(</w:t>
            </w:r>
            <w:r w:rsidRPr="00231DD4">
              <w:rPr>
                <w:rFonts w:ascii="Times New Roman" w:eastAsia="標楷體" w:hAnsi="Times New Roman" w:hint="eastAsia"/>
                <w:sz w:val="20"/>
              </w:rPr>
              <w:t>薪資</w:t>
            </w:r>
            <w:r w:rsidRPr="00231DD4">
              <w:rPr>
                <w:rFonts w:ascii="Times New Roman" w:eastAsia="標楷體" w:hAnsi="Times New Roman" w:hint="eastAsia"/>
                <w:sz w:val="20"/>
              </w:rPr>
              <w:t>)</w:t>
            </w:r>
            <w:r w:rsidRPr="00231DD4">
              <w:rPr>
                <w:rFonts w:ascii="Times New Roman" w:eastAsia="標楷體" w:hAnsi="Times New Roman" w:hint="eastAsia"/>
                <w:sz w:val="20"/>
              </w:rPr>
              <w:t>費用資訊</w:t>
            </w:r>
            <w:r w:rsidRPr="00231DD4">
              <w:rPr>
                <w:rFonts w:ascii="Times New Roman" w:eastAsia="標楷體" w:hAnsi="Times New Roman" w:hint="eastAsia"/>
                <w:sz w:val="20"/>
              </w:rPr>
              <w:t>/</w:t>
            </w:r>
            <w:r w:rsidRPr="00231DD4">
              <w:rPr>
                <w:rFonts w:ascii="Times New Roman" w:eastAsia="標楷體" w:hAnsi="Times New Roman" w:hint="eastAsia"/>
                <w:sz w:val="20"/>
              </w:rPr>
              <w:t>員工人數、福利費用與平均資訊申報作業</w:t>
            </w:r>
            <w:r w:rsidRPr="00231DD4">
              <w:rPr>
                <w:rFonts w:ascii="Times New Roman" w:eastAsia="標楷體" w:hAnsi="Times New Roman" w:hint="eastAsia"/>
                <w:sz w:val="20"/>
              </w:rPr>
              <w:t>(</w:t>
            </w:r>
            <w:r w:rsidRPr="00231DD4">
              <w:rPr>
                <w:rFonts w:ascii="Times New Roman" w:eastAsia="標楷體" w:hAnsi="Times New Roman" w:hint="eastAsia"/>
                <w:sz w:val="20"/>
              </w:rPr>
              <w:t>申報</w:t>
            </w:r>
            <w:proofErr w:type="gramStart"/>
            <w:r w:rsidRPr="00231DD4">
              <w:rPr>
                <w:rFonts w:ascii="Times New Roman" w:eastAsia="標楷體" w:hAnsi="Times New Roman" w:hint="eastAsia"/>
                <w:sz w:val="20"/>
              </w:rPr>
              <w:t>109</w:t>
            </w:r>
            <w:proofErr w:type="gramEnd"/>
            <w:r w:rsidRPr="00231DD4">
              <w:rPr>
                <w:rFonts w:ascii="Times New Roman" w:eastAsia="標楷體" w:hAnsi="Times New Roman" w:hint="eastAsia"/>
                <w:sz w:val="20"/>
              </w:rPr>
              <w:t>年度以後適用</w:t>
            </w:r>
            <w:r w:rsidRPr="00231DD4">
              <w:rPr>
                <w:rFonts w:ascii="Times New Roman" w:eastAsia="標楷體" w:hAnsi="Times New Roman" w:hint="eastAsia"/>
                <w:sz w:val="20"/>
              </w:rPr>
              <w:t>))</w:t>
            </w:r>
            <w:r>
              <w:rPr>
                <w:rFonts w:eastAsia="標楷體" w:hint="eastAsia"/>
                <w:sz w:val="20"/>
              </w:rPr>
              <w:t>。</w:t>
            </w:r>
          </w:p>
        </w:tc>
        <w:tc>
          <w:tcPr>
            <w:tcW w:w="4008" w:type="dxa"/>
            <w:shd w:val="clear" w:color="auto" w:fill="FFFFFF"/>
          </w:tcPr>
          <w:p w14:paraId="79276186"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14</w:t>
            </w:r>
            <w:r>
              <w:rPr>
                <w:rFonts w:eastAsia="標楷體" w:hint="eastAsia"/>
                <w:sz w:val="20"/>
              </w:rPr>
              <w:t>款</w:t>
            </w:r>
            <w:r w:rsidRPr="002430CD">
              <w:rPr>
                <w:rFonts w:eastAsia="標楷體" w:hint="eastAsia"/>
                <w:sz w:val="20"/>
              </w:rPr>
              <w:t>。</w:t>
            </w:r>
          </w:p>
        </w:tc>
      </w:tr>
      <w:tr w:rsidR="00515E21" w:rsidRPr="002430CD" w14:paraId="41041B41" w14:textId="77777777" w:rsidTr="00E93404">
        <w:trPr>
          <w:cantSplit/>
        </w:trPr>
        <w:tc>
          <w:tcPr>
            <w:tcW w:w="476" w:type="dxa"/>
            <w:vMerge/>
            <w:shd w:val="clear" w:color="auto" w:fill="FFFFFF"/>
            <w:vAlign w:val="center"/>
          </w:tcPr>
          <w:p w14:paraId="6CCDA9A6"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8F22956"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6D288E99" w14:textId="148301B7" w:rsidR="00515E21" w:rsidRDefault="00515E21" w:rsidP="009646D1">
            <w:pPr>
              <w:kinsoku w:val="0"/>
              <w:overflowPunct w:val="0"/>
              <w:spacing w:line="260" w:lineRule="exact"/>
              <w:jc w:val="center"/>
              <w:rPr>
                <w:rFonts w:eastAsia="標楷體"/>
                <w:sz w:val="20"/>
              </w:rPr>
            </w:pPr>
            <w:r>
              <w:rPr>
                <w:rFonts w:eastAsia="標楷體" w:hint="eastAsia"/>
                <w:sz w:val="20"/>
              </w:rPr>
              <w:t>14</w:t>
            </w:r>
          </w:p>
        </w:tc>
        <w:tc>
          <w:tcPr>
            <w:tcW w:w="4100" w:type="dxa"/>
            <w:shd w:val="clear" w:color="auto" w:fill="FFFFFF"/>
          </w:tcPr>
          <w:p w14:paraId="47F372ED" w14:textId="77777777" w:rsidR="00515E21" w:rsidRDefault="00515E2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18CC4F0" w14:textId="77777777" w:rsidR="00515E21" w:rsidRPr="002430CD" w:rsidRDefault="00515E21" w:rsidP="009646D1">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06C1908" w14:textId="77777777" w:rsidR="00515E21" w:rsidRPr="00A91991" w:rsidRDefault="00515E21" w:rsidP="009646D1">
            <w:pPr>
              <w:pStyle w:val="a3"/>
              <w:spacing w:line="260" w:lineRule="exact"/>
              <w:ind w:left="2"/>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6A1B8A">
              <w:rPr>
                <w:rFonts w:ascii="Times New Roman" w:eastAsia="標楷體" w:hAnsi="Times New Roman"/>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E092CAE" w14:textId="77777777" w:rsidR="00515E21"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515E21" w:rsidRPr="002430CD" w14:paraId="5CD701FF" w14:textId="77777777" w:rsidTr="00E93404">
        <w:trPr>
          <w:cantSplit/>
        </w:trPr>
        <w:tc>
          <w:tcPr>
            <w:tcW w:w="476" w:type="dxa"/>
            <w:vMerge w:val="restart"/>
            <w:shd w:val="clear" w:color="auto" w:fill="FFFFFF"/>
            <w:vAlign w:val="center"/>
          </w:tcPr>
          <w:p w14:paraId="559652D2" w14:textId="2EDE8B13" w:rsidR="00515E21" w:rsidRDefault="00515E21" w:rsidP="009646D1">
            <w:pPr>
              <w:kinsoku w:val="0"/>
              <w:overflowPunct w:val="0"/>
              <w:spacing w:line="260" w:lineRule="exact"/>
              <w:jc w:val="center"/>
              <w:rPr>
                <w:rFonts w:eastAsia="標楷體"/>
                <w:sz w:val="20"/>
              </w:rPr>
            </w:pPr>
            <w:r>
              <w:rPr>
                <w:rFonts w:eastAsia="標楷體" w:hint="eastAsia"/>
                <w:sz w:val="20"/>
              </w:rPr>
              <w:t>3</w:t>
            </w:r>
          </w:p>
        </w:tc>
        <w:tc>
          <w:tcPr>
            <w:tcW w:w="436" w:type="dxa"/>
            <w:vMerge w:val="restart"/>
            <w:shd w:val="clear" w:color="auto" w:fill="FFFFFF"/>
            <w:vAlign w:val="center"/>
          </w:tcPr>
          <w:p w14:paraId="02F423B3" w14:textId="70E18F1D" w:rsidR="00515E21" w:rsidRDefault="00515E21" w:rsidP="009646D1">
            <w:pPr>
              <w:kinsoku w:val="0"/>
              <w:overflowPunct w:val="0"/>
              <w:spacing w:line="260" w:lineRule="exact"/>
              <w:jc w:val="center"/>
              <w:rPr>
                <w:rFonts w:eastAsia="標楷體"/>
                <w:sz w:val="20"/>
              </w:rPr>
            </w:pPr>
            <w:r>
              <w:rPr>
                <w:rFonts w:eastAsia="標楷體" w:hint="eastAsia"/>
                <w:sz w:val="20"/>
              </w:rPr>
              <w:t>3</w:t>
            </w:r>
            <w:r>
              <w:rPr>
                <w:rFonts w:eastAsia="標楷體"/>
                <w:sz w:val="20"/>
              </w:rPr>
              <w:t>1</w:t>
            </w:r>
          </w:p>
        </w:tc>
        <w:tc>
          <w:tcPr>
            <w:tcW w:w="476" w:type="dxa"/>
            <w:shd w:val="clear" w:color="auto" w:fill="FFFFFF"/>
            <w:vAlign w:val="center"/>
          </w:tcPr>
          <w:p w14:paraId="6B0A4299" w14:textId="00E5953D" w:rsidR="00515E21" w:rsidRDefault="00515E21" w:rsidP="009646D1">
            <w:pPr>
              <w:kinsoku w:val="0"/>
              <w:overflowPunct w:val="0"/>
              <w:spacing w:line="260" w:lineRule="exact"/>
              <w:jc w:val="center"/>
              <w:rPr>
                <w:rFonts w:eastAsia="標楷體"/>
                <w:sz w:val="20"/>
              </w:rPr>
            </w:pPr>
            <w:r>
              <w:rPr>
                <w:rFonts w:eastAsia="標楷體" w:hint="eastAsia"/>
                <w:sz w:val="20"/>
              </w:rPr>
              <w:t>15</w:t>
            </w:r>
          </w:p>
        </w:tc>
        <w:tc>
          <w:tcPr>
            <w:tcW w:w="4100" w:type="dxa"/>
            <w:shd w:val="clear" w:color="auto" w:fill="FFFFFF"/>
          </w:tcPr>
          <w:p w14:paraId="03A9C6BF" w14:textId="77777777" w:rsidR="00515E21" w:rsidRPr="003F120C"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cs="細明體"/>
                <w:strike/>
                <w:color w:val="000000" w:themeColor="text1"/>
                <w:kern w:val="0"/>
                <w:sz w:val="20"/>
                <w:szCs w:val="20"/>
              </w:rPr>
            </w:pPr>
            <w:r w:rsidRPr="003F120C">
              <w:rPr>
                <w:rFonts w:eastAsia="標楷體" w:hAnsi="標楷體" w:cs="細明體" w:hint="eastAsia"/>
                <w:color w:val="000000" w:themeColor="text1"/>
                <w:kern w:val="0"/>
                <w:sz w:val="20"/>
                <w:szCs w:val="20"/>
              </w:rPr>
              <w:t>最近會計年度董事及監察人酬金資訊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例：</w:t>
            </w:r>
            <w:r w:rsidRPr="003F120C">
              <w:rPr>
                <w:rFonts w:eastAsia="標楷體" w:hAnsi="標楷體" w:cs="細明體" w:hint="eastAsia"/>
                <w:color w:val="000000" w:themeColor="text1"/>
                <w:kern w:val="0"/>
                <w:sz w:val="20"/>
                <w:szCs w:val="20"/>
              </w:rPr>
              <w:t>105</w:t>
            </w:r>
            <w:r w:rsidRPr="003F120C">
              <w:rPr>
                <w:rFonts w:eastAsia="標楷體" w:hAnsi="標楷體" w:cs="細明體" w:hint="eastAsia"/>
                <w:color w:val="000000" w:themeColor="text1"/>
                <w:kern w:val="0"/>
                <w:sz w:val="20"/>
                <w:szCs w:val="20"/>
              </w:rPr>
              <w:t>年</w:t>
            </w:r>
            <w:r w:rsidRPr="003F120C">
              <w:rPr>
                <w:rFonts w:eastAsia="標楷體" w:hAnsi="標楷體" w:cs="細明體" w:hint="eastAsia"/>
                <w:color w:val="000000" w:themeColor="text1"/>
                <w:kern w:val="0"/>
                <w:sz w:val="20"/>
                <w:szCs w:val="20"/>
              </w:rPr>
              <w:t>3</w:t>
            </w:r>
            <w:r w:rsidRPr="003F120C">
              <w:rPr>
                <w:rFonts w:eastAsia="標楷體" w:hAnsi="標楷體" w:cs="細明體" w:hint="eastAsia"/>
                <w:color w:val="000000" w:themeColor="text1"/>
                <w:kern w:val="0"/>
                <w:sz w:val="20"/>
                <w:szCs w:val="20"/>
              </w:rPr>
              <w:t>月底申報</w:t>
            </w:r>
            <w:proofErr w:type="gramStart"/>
            <w:r w:rsidRPr="003F120C">
              <w:rPr>
                <w:rFonts w:eastAsia="標楷體" w:hAnsi="標楷體" w:cs="細明體" w:hint="eastAsia"/>
                <w:color w:val="000000" w:themeColor="text1"/>
                <w:kern w:val="0"/>
                <w:sz w:val="20"/>
                <w:szCs w:val="20"/>
              </w:rPr>
              <w:t>104</w:t>
            </w:r>
            <w:proofErr w:type="gramEnd"/>
            <w:r w:rsidRPr="003F120C">
              <w:rPr>
                <w:rFonts w:eastAsia="標楷體" w:hAnsi="標楷體" w:cs="細明體" w:hint="eastAsia"/>
                <w:color w:val="000000" w:themeColor="text1"/>
                <w:kern w:val="0"/>
                <w:sz w:val="20"/>
                <w:szCs w:val="20"/>
              </w:rPr>
              <w:t>年度之資訊</w:t>
            </w:r>
            <w:proofErr w:type="gramStart"/>
            <w:r w:rsidRPr="003F120C">
              <w:rPr>
                <w:rFonts w:eastAsia="標楷體" w:hAnsi="標楷體" w:cs="細明體" w:hint="eastAsia"/>
                <w:color w:val="000000" w:themeColor="text1"/>
                <w:kern w:val="0"/>
                <w:sz w:val="20"/>
                <w:szCs w:val="20"/>
              </w:rPr>
              <w:t>）</w:t>
            </w:r>
            <w:proofErr w:type="gramEnd"/>
            <w:r w:rsidRPr="003F120C">
              <w:rPr>
                <w:rFonts w:eastAsia="標楷體" w:hAnsi="標楷體" w:cs="細明體" w:hint="eastAsia"/>
                <w:color w:val="000000" w:themeColor="text1"/>
                <w:kern w:val="0"/>
                <w:sz w:val="20"/>
                <w:szCs w:val="20"/>
              </w:rPr>
              <w:t>。</w:t>
            </w:r>
          </w:p>
          <w:p w14:paraId="67341155" w14:textId="77777777" w:rsidR="00515E21" w:rsidRPr="003F120C" w:rsidRDefault="00515E21" w:rsidP="009646D1">
            <w:pPr>
              <w:kinsoku w:val="0"/>
              <w:overflowPunct w:val="0"/>
              <w:spacing w:line="260" w:lineRule="exact"/>
              <w:jc w:val="both"/>
              <w:rPr>
                <w:rFonts w:eastAsia="標楷體" w:hAnsi="標楷體" w:cs="細明體"/>
                <w:color w:val="000000" w:themeColor="text1"/>
                <w:kern w:val="0"/>
                <w:sz w:val="20"/>
                <w:szCs w:val="20"/>
              </w:rPr>
            </w:pPr>
            <w:proofErr w:type="gramStart"/>
            <w:r w:rsidRPr="003F120C">
              <w:rPr>
                <w:rFonts w:eastAsia="標楷體" w:cs="細明體" w:hint="eastAsia"/>
                <w:color w:val="000000" w:themeColor="text1"/>
                <w:kern w:val="0"/>
                <w:sz w:val="20"/>
                <w:szCs w:val="20"/>
              </w:rPr>
              <w:t>註</w:t>
            </w:r>
            <w:proofErr w:type="gramEnd"/>
            <w:r w:rsidRPr="003F120C">
              <w:rPr>
                <w:rFonts w:eastAsia="標楷體" w:cs="細明體" w:hint="eastAsia"/>
                <w:color w:val="000000" w:themeColor="text1"/>
                <w:kern w:val="0"/>
                <w:sz w:val="20"/>
                <w:szCs w:val="20"/>
              </w:rPr>
              <w:t>：</w:t>
            </w:r>
            <w:r w:rsidRPr="003F120C">
              <w:rPr>
                <w:rFonts w:eastAsia="標楷體" w:hAnsi="標楷體" w:cs="細明體"/>
                <w:color w:val="000000" w:themeColor="text1"/>
                <w:kern w:val="0"/>
                <w:sz w:val="20"/>
                <w:szCs w:val="20"/>
              </w:rPr>
              <w:t>分派董事之員工</w:t>
            </w:r>
            <w:r w:rsidRPr="003F120C">
              <w:rPr>
                <w:rFonts w:eastAsia="標楷體" w:hAnsi="標楷體" w:cs="細明體" w:hint="eastAsia"/>
                <w:color w:val="000000" w:themeColor="text1"/>
                <w:kern w:val="0"/>
                <w:sz w:val="20"/>
                <w:szCs w:val="20"/>
              </w:rPr>
              <w:t>酬勞</w:t>
            </w:r>
            <w:r w:rsidRPr="003F120C">
              <w:rPr>
                <w:rFonts w:eastAsia="標楷體" w:hAnsi="標楷體" w:cs="細明體"/>
                <w:color w:val="000000" w:themeColor="text1"/>
                <w:kern w:val="0"/>
                <w:sz w:val="20"/>
                <w:szCs w:val="20"/>
              </w:rPr>
              <w:t>以擬議數申報者，應另於</w:t>
            </w:r>
            <w:r w:rsidRPr="003F120C">
              <w:rPr>
                <w:rFonts w:eastAsia="標楷體" w:hAnsi="標楷體" w:cs="細明體" w:hint="eastAsia"/>
                <w:color w:val="000000" w:themeColor="text1"/>
                <w:kern w:val="0"/>
                <w:sz w:val="20"/>
                <w:szCs w:val="20"/>
              </w:rPr>
              <w:t>每會計</w:t>
            </w:r>
            <w:r w:rsidRPr="003F120C">
              <w:rPr>
                <w:rFonts w:eastAsia="標楷體" w:hAnsi="標楷體" w:cs="細明體"/>
                <w:color w:val="000000" w:themeColor="text1"/>
                <w:kern w:val="0"/>
                <w:sz w:val="20"/>
                <w:szCs w:val="20"/>
              </w:rPr>
              <w:t>年度終了後十日內再行申報其實際</w:t>
            </w:r>
            <w:r w:rsidRPr="003F120C">
              <w:rPr>
                <w:rFonts w:eastAsia="標楷體" w:hAnsi="標楷體" w:cs="細明體" w:hint="eastAsia"/>
                <w:color w:val="000000" w:themeColor="text1"/>
                <w:kern w:val="0"/>
                <w:sz w:val="20"/>
                <w:szCs w:val="20"/>
              </w:rPr>
              <w:t>配發</w:t>
            </w:r>
            <w:r w:rsidRPr="003F120C">
              <w:rPr>
                <w:rFonts w:eastAsia="標楷體" w:hAnsi="標楷體" w:cs="細明體"/>
                <w:color w:val="000000" w:themeColor="text1"/>
                <w:kern w:val="0"/>
                <w:sz w:val="20"/>
                <w:szCs w:val="20"/>
              </w:rPr>
              <w:t>數。</w:t>
            </w:r>
          </w:p>
          <w:p w14:paraId="233A4BCE" w14:textId="57254AC5" w:rsidR="00515E21" w:rsidRPr="003F120C" w:rsidRDefault="00515E21" w:rsidP="009646D1">
            <w:pPr>
              <w:kinsoku w:val="0"/>
              <w:overflowPunct w:val="0"/>
              <w:spacing w:line="260" w:lineRule="exact"/>
              <w:jc w:val="both"/>
              <w:rPr>
                <w:rFonts w:eastAsia="標楷體"/>
                <w:color w:val="000000" w:themeColor="text1"/>
                <w:sz w:val="20"/>
              </w:rPr>
            </w:pPr>
            <w:proofErr w:type="gramStart"/>
            <w:r w:rsidRPr="003F120C">
              <w:rPr>
                <w:rFonts w:ascii="標楷體" w:eastAsia="標楷體" w:cs="標楷體" w:hint="eastAsia"/>
                <w:color w:val="000000" w:themeColor="text1"/>
                <w:kern w:val="0"/>
                <w:sz w:val="20"/>
              </w:rPr>
              <w:t>註</w:t>
            </w:r>
            <w:proofErr w:type="gramEnd"/>
            <w:r w:rsidRPr="003F120C">
              <w:rPr>
                <w:rFonts w:ascii="標楷體" w:eastAsia="標楷體" w:cs="標楷體" w:hint="eastAsia"/>
                <w:color w:val="000000" w:themeColor="text1"/>
                <w:kern w:val="0"/>
                <w:sz w:val="20"/>
              </w:rPr>
              <w:t>：同財務報表申報時間。</w:t>
            </w:r>
          </w:p>
        </w:tc>
        <w:tc>
          <w:tcPr>
            <w:tcW w:w="5512" w:type="dxa"/>
            <w:shd w:val="clear" w:color="auto" w:fill="FFFFFF"/>
          </w:tcPr>
          <w:p w14:paraId="0E7ADD14" w14:textId="77777777" w:rsidR="00515E21" w:rsidRPr="002430CD" w:rsidRDefault="00515E21" w:rsidP="009646D1">
            <w:pPr>
              <w:pStyle w:val="a3"/>
              <w:spacing w:line="260" w:lineRule="exact"/>
              <w:rPr>
                <w:rFonts w:ascii="Times New Roman" w:eastAsia="標楷體" w:hAnsi="Times New Roman" w:cs="細明體"/>
                <w:kern w:val="0"/>
                <w:sz w:val="20"/>
              </w:rPr>
            </w:pPr>
            <w:r w:rsidRPr="002430CD">
              <w:rPr>
                <w:rFonts w:ascii="Times New Roman" w:eastAsia="標楷體" w:hAnsi="標楷體" w:cs="細明體" w:hint="eastAsia"/>
                <w:kern w:val="0"/>
                <w:sz w:val="20"/>
              </w:rPr>
              <w:t>輸入「公</w:t>
            </w:r>
            <w:r w:rsidRPr="002430CD">
              <w:rPr>
                <w:rFonts w:ascii="Times New Roman" w:eastAsia="標楷體" w:hAnsi="標楷體" w:cs="細明體"/>
                <w:kern w:val="0"/>
                <w:sz w:val="20"/>
              </w:rPr>
              <w:t>開資訊觀測站</w:t>
            </w:r>
            <w:r w:rsidRPr="002430CD">
              <w:rPr>
                <w:rFonts w:ascii="Times New Roman" w:eastAsia="標楷體" w:hAnsi="標楷體" w:cs="細明體" w:hint="eastAsia"/>
                <w:kern w:val="0"/>
                <w:sz w:val="20"/>
              </w:rPr>
              <w:t>」</w:t>
            </w:r>
            <w:r w:rsidRPr="002430CD">
              <w:rPr>
                <w:rFonts w:ascii="Times New Roman" w:eastAsia="標楷體" w:hAnsi="Times New Roman"/>
                <w:sz w:val="20"/>
              </w:rPr>
              <w:t>(sii.twse.com.tw/</w:t>
            </w:r>
            <w:r w:rsidRPr="002430CD">
              <w:rPr>
                <w:rFonts w:ascii="Times New Roman" w:eastAsia="標楷體" w:hAnsi="標楷體" w:cs="細明體"/>
                <w:kern w:val="0"/>
                <w:sz w:val="20"/>
              </w:rPr>
              <w:t>董事及監察人酬金申報作業</w:t>
            </w:r>
            <w:r w:rsidRPr="002430CD">
              <w:rPr>
                <w:rFonts w:ascii="Times New Roman" w:eastAsia="標楷體" w:hAnsi="Times New Roman" w:cs="細明體" w:hint="eastAsia"/>
                <w:kern w:val="0"/>
                <w:sz w:val="20"/>
              </w:rPr>
              <w:t>)</w:t>
            </w:r>
            <w:r w:rsidRPr="002430CD">
              <w:rPr>
                <w:rFonts w:ascii="Times New Roman" w:eastAsia="標楷體" w:hAnsi="標楷體" w:cs="細明體" w:hint="eastAsia"/>
                <w:kern w:val="0"/>
                <w:sz w:val="20"/>
              </w:rPr>
              <w:t>。</w:t>
            </w:r>
          </w:p>
          <w:p w14:paraId="1A80076F" w14:textId="77777777" w:rsidR="00515E21" w:rsidRPr="002430CD" w:rsidRDefault="00515E21" w:rsidP="009646D1">
            <w:pPr>
              <w:pStyle w:val="a3"/>
              <w:spacing w:line="260" w:lineRule="exact"/>
              <w:ind w:left="2"/>
              <w:jc w:val="both"/>
              <w:rPr>
                <w:rFonts w:eastAsia="標楷體"/>
                <w:sz w:val="20"/>
              </w:rPr>
            </w:pPr>
            <w:r w:rsidRPr="002430CD">
              <w:rPr>
                <w:rFonts w:ascii="Times New Roman" w:eastAsia="標楷體" w:hAnsi="標楷體" w:cs="細明體"/>
                <w:kern w:val="0"/>
                <w:sz w:val="20"/>
              </w:rPr>
              <w:t>有關董事及監察人酬金合併報表申報作業部分，若</w:t>
            </w:r>
            <w:r w:rsidRPr="002430CD">
              <w:rPr>
                <w:rFonts w:ascii="Times New Roman" w:eastAsia="標楷體" w:hAnsi="標楷體" w:cs="細明體" w:hint="eastAsia"/>
                <w:kern w:val="0"/>
                <w:sz w:val="20"/>
              </w:rPr>
              <w:t>最近</w:t>
            </w:r>
            <w:proofErr w:type="gramStart"/>
            <w:r w:rsidRPr="002430CD">
              <w:rPr>
                <w:rFonts w:ascii="Times New Roman" w:eastAsia="標楷體" w:hAnsi="標楷體" w:cs="細明體" w:hint="eastAsia"/>
                <w:kern w:val="0"/>
                <w:sz w:val="20"/>
              </w:rPr>
              <w:t>年度</w:t>
            </w:r>
            <w:r w:rsidRPr="002430CD">
              <w:rPr>
                <w:rFonts w:ascii="Times New Roman" w:eastAsia="標楷體" w:hAnsi="標楷體" w:cs="細明體"/>
                <w:kern w:val="0"/>
                <w:sz w:val="20"/>
              </w:rPr>
              <w:t>無</w:t>
            </w:r>
            <w:r w:rsidRPr="002430CD">
              <w:rPr>
                <w:rFonts w:ascii="Times New Roman" w:eastAsia="標楷體" w:hAnsi="標楷體" w:cs="細明體" w:hint="eastAsia"/>
                <w:kern w:val="0"/>
                <w:sz w:val="20"/>
              </w:rPr>
              <w:t>編製</w:t>
            </w:r>
            <w:proofErr w:type="gramEnd"/>
            <w:r w:rsidRPr="002430CD">
              <w:rPr>
                <w:rFonts w:ascii="Times New Roman" w:eastAsia="標楷體" w:hAnsi="標楷體" w:cs="細明體"/>
                <w:kern w:val="0"/>
                <w:sz w:val="20"/>
              </w:rPr>
              <w:t>合併報表之公司則需設定免申報。</w:t>
            </w:r>
          </w:p>
        </w:tc>
        <w:tc>
          <w:tcPr>
            <w:tcW w:w="4008" w:type="dxa"/>
            <w:shd w:val="clear" w:color="auto" w:fill="FFFFFF"/>
          </w:tcPr>
          <w:p w14:paraId="3CA9E585" w14:textId="77777777" w:rsidR="00515E21" w:rsidRPr="002430CD" w:rsidRDefault="00515E2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25</w:t>
            </w:r>
            <w:r>
              <w:rPr>
                <w:rFonts w:eastAsia="標楷體" w:hint="eastAsia"/>
                <w:sz w:val="20"/>
              </w:rPr>
              <w:t>款</w:t>
            </w:r>
            <w:r w:rsidRPr="002430CD">
              <w:rPr>
                <w:rFonts w:eastAsia="標楷體" w:hint="eastAsia"/>
                <w:sz w:val="20"/>
              </w:rPr>
              <w:t>。</w:t>
            </w:r>
          </w:p>
        </w:tc>
      </w:tr>
      <w:tr w:rsidR="00515E21" w:rsidRPr="002430CD" w14:paraId="6A4E0AC2" w14:textId="77777777" w:rsidTr="00E93404">
        <w:trPr>
          <w:cantSplit/>
        </w:trPr>
        <w:tc>
          <w:tcPr>
            <w:tcW w:w="476" w:type="dxa"/>
            <w:vMerge/>
            <w:shd w:val="clear" w:color="auto" w:fill="FFFFFF"/>
            <w:vAlign w:val="center"/>
          </w:tcPr>
          <w:p w14:paraId="3F7475F1"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1DD8460"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5A2C514E" w14:textId="029AEAC7" w:rsidR="00515E21" w:rsidRDefault="00515E21" w:rsidP="009646D1">
            <w:pPr>
              <w:kinsoku w:val="0"/>
              <w:overflowPunct w:val="0"/>
              <w:spacing w:line="260" w:lineRule="exact"/>
              <w:jc w:val="center"/>
              <w:rPr>
                <w:rFonts w:eastAsia="標楷體"/>
                <w:sz w:val="20"/>
              </w:rPr>
            </w:pPr>
            <w:r>
              <w:rPr>
                <w:rFonts w:eastAsia="標楷體" w:hint="eastAsia"/>
                <w:sz w:val="20"/>
              </w:rPr>
              <w:t>16</w:t>
            </w:r>
          </w:p>
        </w:tc>
        <w:tc>
          <w:tcPr>
            <w:tcW w:w="4100" w:type="dxa"/>
            <w:shd w:val="clear" w:color="auto" w:fill="FFFFFF"/>
          </w:tcPr>
          <w:p w14:paraId="7138160B" w14:textId="77777777"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9E0B53">
              <w:rPr>
                <w:rFonts w:ascii="標楷體" w:eastAsia="標楷體" w:hAnsi="標楷體" w:hint="eastAsia"/>
                <w:sz w:val="20"/>
                <w:szCs w:val="20"/>
              </w:rPr>
              <w:t>董事會及個別董事自我或同儕評鑑之績效評估結果。</w:t>
            </w:r>
          </w:p>
        </w:tc>
        <w:tc>
          <w:tcPr>
            <w:tcW w:w="5512" w:type="dxa"/>
            <w:shd w:val="clear" w:color="auto" w:fill="FFFFFF"/>
          </w:tcPr>
          <w:p w14:paraId="0FB295BE" w14:textId="77777777" w:rsidR="00515E21" w:rsidRPr="009E0B53" w:rsidRDefault="00515E21" w:rsidP="009646D1">
            <w:pPr>
              <w:pStyle w:val="HTML"/>
              <w:spacing w:line="260" w:lineRule="exact"/>
              <w:jc w:val="both"/>
              <w:rPr>
                <w:rFonts w:ascii="Times New Roman" w:hAnsi="Times New Roman" w:cs="Times New Roman"/>
                <w:color w:val="auto"/>
                <w:sz w:val="20"/>
              </w:rPr>
            </w:pPr>
            <w:r w:rsidRPr="009E0B53">
              <w:rPr>
                <w:rFonts w:ascii="標楷體" w:eastAsia="標楷體" w:hAnsi="標楷體" w:hint="eastAsia"/>
                <w:color w:val="auto"/>
                <w:sz w:val="20"/>
                <w:szCs w:val="20"/>
              </w:rPr>
              <w:t>輸入「公開資訊觀測站」</w:t>
            </w:r>
            <w:r w:rsidRPr="009E0B53">
              <w:rPr>
                <w:rFonts w:ascii="Times New Roman" w:hAnsi="Times New Roman" w:cs="Times New Roman"/>
                <w:color w:val="auto"/>
                <w:sz w:val="20"/>
                <w:szCs w:val="20"/>
              </w:rPr>
              <w:t>(sii.twse.com.tw/</w:t>
            </w:r>
            <w:r w:rsidRPr="009E0B53">
              <w:rPr>
                <w:rFonts w:ascii="標楷體" w:eastAsia="標楷體" w:hAnsi="標楷體" w:hint="eastAsia"/>
                <w:color w:val="auto"/>
                <w:sz w:val="20"/>
                <w:szCs w:val="20"/>
              </w:rPr>
              <w:t>公司治理資訊之揭露辦理情形申報作業/董事會績效評估結果申報作業)。</w:t>
            </w:r>
          </w:p>
        </w:tc>
        <w:tc>
          <w:tcPr>
            <w:tcW w:w="4008" w:type="dxa"/>
            <w:shd w:val="clear" w:color="auto" w:fill="FFFFFF"/>
          </w:tcPr>
          <w:p w14:paraId="5127434F" w14:textId="77777777" w:rsidR="00515E21" w:rsidRPr="009E0B53" w:rsidRDefault="00515E21" w:rsidP="009646D1">
            <w:pPr>
              <w:kinsoku w:val="0"/>
              <w:overflowPunct w:val="0"/>
              <w:spacing w:line="260" w:lineRule="exact"/>
              <w:jc w:val="both"/>
              <w:rPr>
                <w:rFonts w:eastAsia="標楷體"/>
                <w:sz w:val="20"/>
              </w:rPr>
            </w:pPr>
            <w:r w:rsidRPr="009E0B53">
              <w:rPr>
                <w:rFonts w:ascii="標楷體" w:eastAsia="標楷體" w:hAnsi="標楷體" w:hint="eastAsia"/>
                <w:sz w:val="20"/>
                <w:szCs w:val="20"/>
              </w:rPr>
              <w:t>本公司對有價證券上市公司及境外指數股票型基金上市之境外基金機構資訊申報作業辦法第</w:t>
            </w:r>
            <w:r w:rsidRPr="009E0B53">
              <w:rPr>
                <w:sz w:val="20"/>
                <w:szCs w:val="20"/>
              </w:rPr>
              <w:t>3</w:t>
            </w:r>
            <w:r w:rsidRPr="009E0B53">
              <w:rPr>
                <w:rFonts w:ascii="標楷體" w:eastAsia="標楷體" w:hAnsi="標楷體" w:hint="eastAsia"/>
                <w:sz w:val="20"/>
                <w:szCs w:val="20"/>
              </w:rPr>
              <w:t>條第</w:t>
            </w:r>
            <w:r w:rsidRPr="009E0B53">
              <w:rPr>
                <w:sz w:val="20"/>
                <w:szCs w:val="20"/>
              </w:rPr>
              <w:t>2</w:t>
            </w:r>
            <w:r w:rsidRPr="009E0B53">
              <w:rPr>
                <w:rFonts w:ascii="標楷體" w:eastAsia="標楷體" w:hAnsi="標楷體" w:hint="eastAsia"/>
                <w:sz w:val="20"/>
                <w:szCs w:val="20"/>
              </w:rPr>
              <w:t>項第</w:t>
            </w:r>
            <w:r w:rsidRPr="009E0B53">
              <w:rPr>
                <w:sz w:val="20"/>
                <w:szCs w:val="20"/>
              </w:rPr>
              <w:t>31</w:t>
            </w:r>
            <w:r w:rsidRPr="009E0B53">
              <w:rPr>
                <w:rFonts w:ascii="標楷體" w:eastAsia="標楷體" w:hAnsi="標楷體" w:hint="eastAsia"/>
                <w:sz w:val="20"/>
                <w:szCs w:val="20"/>
              </w:rPr>
              <w:t>款。</w:t>
            </w:r>
          </w:p>
        </w:tc>
      </w:tr>
      <w:tr w:rsidR="00515E21" w:rsidRPr="002430CD" w14:paraId="4D3CEECD" w14:textId="77777777" w:rsidTr="00E93404">
        <w:trPr>
          <w:cantSplit/>
        </w:trPr>
        <w:tc>
          <w:tcPr>
            <w:tcW w:w="476" w:type="dxa"/>
            <w:vMerge/>
            <w:shd w:val="clear" w:color="auto" w:fill="FFFFFF"/>
            <w:vAlign w:val="center"/>
          </w:tcPr>
          <w:p w14:paraId="6F383582" w14:textId="77777777" w:rsidR="00515E21"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A69BF5A" w14:textId="77777777" w:rsidR="00515E21"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25DEB4BE" w14:textId="4ACCA195" w:rsidR="00515E21" w:rsidRDefault="00515E21" w:rsidP="009646D1">
            <w:pPr>
              <w:kinsoku w:val="0"/>
              <w:overflowPunct w:val="0"/>
              <w:spacing w:line="260" w:lineRule="exact"/>
              <w:jc w:val="center"/>
              <w:rPr>
                <w:rFonts w:eastAsia="標楷體"/>
                <w:sz w:val="20"/>
              </w:rPr>
            </w:pPr>
            <w:r>
              <w:rPr>
                <w:rFonts w:eastAsia="標楷體" w:hint="eastAsia"/>
                <w:sz w:val="20"/>
              </w:rPr>
              <w:t>17</w:t>
            </w:r>
          </w:p>
        </w:tc>
        <w:tc>
          <w:tcPr>
            <w:tcW w:w="4100" w:type="dxa"/>
            <w:shd w:val="clear" w:color="auto" w:fill="FFFFFF"/>
          </w:tcPr>
          <w:p w14:paraId="6BC896B7" w14:textId="4014230A" w:rsidR="00515E21" w:rsidRPr="009E0B53"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ascii="標楷體" w:eastAsia="標楷體" w:hAnsi="標楷體"/>
                <w:sz w:val="20"/>
                <w:szCs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094AE571" w14:textId="5F90FB44" w:rsidR="00515E21" w:rsidRPr="009E0B53" w:rsidRDefault="00515E21" w:rsidP="009646D1">
            <w:pPr>
              <w:pStyle w:val="HTML"/>
              <w:spacing w:line="260" w:lineRule="exact"/>
              <w:jc w:val="both"/>
              <w:rPr>
                <w:rFonts w:ascii="標楷體" w:eastAsia="標楷體" w:hAnsi="標楷體"/>
                <w:color w:val="auto"/>
                <w:sz w:val="20"/>
                <w:szCs w:val="20"/>
              </w:rPr>
            </w:pPr>
            <w:r w:rsidRPr="00866548">
              <w:rPr>
                <w:rFonts w:ascii="Times New Roman" w:eastAsia="標楷體" w:hAnsi="Times New Roman" w:hint="eastAsia"/>
                <w:color w:val="000000" w:themeColor="text1"/>
                <w:sz w:val="20"/>
              </w:rPr>
              <w:t>輸入「公開資訊觀測站」</w:t>
            </w:r>
            <w:r w:rsidRPr="00866548">
              <w:rPr>
                <w:rFonts w:ascii="Times New Roman" w:eastAsia="標楷體" w:hAnsi="Times New Roman"/>
                <w:color w:val="000000" w:themeColor="text1"/>
                <w:sz w:val="20"/>
              </w:rPr>
              <w:t>(sii.twse.com.tw/</w:t>
            </w:r>
            <w:r w:rsidRPr="00866548">
              <w:rPr>
                <w:rFonts w:ascii="Times New Roman" w:eastAsia="標楷體" w:hAnsi="Times New Roman" w:hint="eastAsia"/>
                <w:color w:val="000000" w:themeColor="text1"/>
                <w:sz w:val="20"/>
              </w:rPr>
              <w:t>債信專區申報作業</w:t>
            </w:r>
            <w:r w:rsidRPr="00866548">
              <w:rPr>
                <w:rFonts w:ascii="Times New Roman" w:eastAsia="標楷體" w:hAnsi="Times New Roman" w:hint="eastAsia"/>
                <w:color w:val="000000" w:themeColor="text1"/>
                <w:sz w:val="20"/>
              </w:rPr>
              <w:t>/</w:t>
            </w:r>
            <w:r w:rsidRPr="00866548">
              <w:rPr>
                <w:rFonts w:ascii="Times New Roman" w:eastAsia="標楷體" w:hAnsi="Times New Roman"/>
                <w:color w:val="000000" w:themeColor="text1"/>
                <w:sz w:val="20"/>
              </w:rPr>
              <w:t>最近一季相關財務資料申報</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實際</w:t>
            </w:r>
            <w:r w:rsidRPr="00866548">
              <w:rPr>
                <w:rFonts w:ascii="Times New Roman" w:eastAsia="標楷體" w:hAnsi="Times New Roman"/>
                <w:color w:val="000000" w:themeColor="text1"/>
                <w:sz w:val="20"/>
              </w:rPr>
              <w:t>資料</w:t>
            </w:r>
            <w:r w:rsidRPr="00866548">
              <w:rPr>
                <w:rFonts w:ascii="Times New Roman" w:eastAsia="標楷體" w:hAnsi="Times New Roman"/>
                <w:color w:val="000000" w:themeColor="text1"/>
                <w:sz w:val="20"/>
              </w:rPr>
              <w:t>)</w:t>
            </w:r>
            <w:r w:rsidRPr="00866548">
              <w:rPr>
                <w:rFonts w:ascii="Times New Roman" w:eastAsia="標楷體" w:hAnsi="Times New Roman" w:hint="eastAsia"/>
                <w:color w:val="000000" w:themeColor="text1"/>
                <w:sz w:val="20"/>
              </w:rPr>
              <w:t>)</w:t>
            </w:r>
            <w:r w:rsidRPr="00866548">
              <w:rPr>
                <w:rFonts w:ascii="Times New Roman" w:eastAsia="標楷體" w:hAnsi="Times New Roman" w:hint="eastAsia"/>
                <w:color w:val="000000" w:themeColor="text1"/>
                <w:sz w:val="20"/>
              </w:rPr>
              <w:t>。</w:t>
            </w:r>
          </w:p>
        </w:tc>
        <w:tc>
          <w:tcPr>
            <w:tcW w:w="4008" w:type="dxa"/>
            <w:shd w:val="clear" w:color="auto" w:fill="FFFFFF"/>
          </w:tcPr>
          <w:p w14:paraId="1950D660" w14:textId="5804483A" w:rsidR="00515E21" w:rsidRPr="009E0B53" w:rsidRDefault="00515E21" w:rsidP="009646D1">
            <w:pPr>
              <w:kinsoku w:val="0"/>
              <w:overflowPunct w:val="0"/>
              <w:spacing w:line="260" w:lineRule="exact"/>
              <w:jc w:val="both"/>
              <w:rPr>
                <w:rFonts w:ascii="標楷體" w:eastAsia="標楷體" w:hAnsi="標楷體"/>
                <w:sz w:val="20"/>
                <w:szCs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9646D1" w:rsidRPr="002430CD" w14:paraId="6BFA5CBB" w14:textId="77777777" w:rsidTr="00E93404">
        <w:trPr>
          <w:cantSplit/>
        </w:trPr>
        <w:tc>
          <w:tcPr>
            <w:tcW w:w="476" w:type="dxa"/>
            <w:vMerge w:val="restart"/>
            <w:shd w:val="clear" w:color="auto" w:fill="FFFFFF"/>
            <w:vAlign w:val="center"/>
          </w:tcPr>
          <w:p w14:paraId="40CECC0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4</w:t>
            </w:r>
          </w:p>
        </w:tc>
        <w:tc>
          <w:tcPr>
            <w:tcW w:w="436" w:type="dxa"/>
            <w:vMerge w:val="restart"/>
            <w:shd w:val="clear" w:color="auto" w:fill="FFFFFF"/>
            <w:vAlign w:val="center"/>
          </w:tcPr>
          <w:p w14:paraId="5874ED5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18C3396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47D900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00B99E3" w14:textId="77777777" w:rsidR="009646D1" w:rsidRDefault="009646D1" w:rsidP="00A42815">
            <w:pPr>
              <w:kinsoku w:val="0"/>
              <w:overflowPunct w:val="0"/>
              <w:spacing w:line="260" w:lineRule="exact"/>
              <w:ind w:left="200" w:hanging="200"/>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481B7387" w14:textId="77777777" w:rsidR="009646D1" w:rsidRPr="009B6D76" w:rsidRDefault="009646D1" w:rsidP="00A42815">
            <w:pPr>
              <w:kinsoku w:val="0"/>
              <w:overflowPunct w:val="0"/>
              <w:spacing w:line="260" w:lineRule="exact"/>
              <w:ind w:left="200" w:hanging="200"/>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602BE89E"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F87E8CB" w14:textId="77777777" w:rsidR="009646D1" w:rsidRPr="002430CD" w:rsidRDefault="009646D1" w:rsidP="009646D1">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9646D1" w:rsidRPr="002430CD" w14:paraId="14E2BAD3" w14:textId="77777777" w:rsidTr="00E93404">
        <w:trPr>
          <w:cantSplit/>
        </w:trPr>
        <w:tc>
          <w:tcPr>
            <w:tcW w:w="476" w:type="dxa"/>
            <w:vMerge/>
            <w:shd w:val="clear" w:color="auto" w:fill="FFFFFF"/>
            <w:vAlign w:val="center"/>
          </w:tcPr>
          <w:p w14:paraId="7EC4597B"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A9C516"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FAAB25"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1F846F3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6ABD42B"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78F7562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3B00807" w14:textId="77777777" w:rsidR="009646D1" w:rsidRPr="002430CD" w:rsidRDefault="009646D1" w:rsidP="00CE10FF">
            <w:pPr>
              <w:numPr>
                <w:ilvl w:val="0"/>
                <w:numId w:val="2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330DEDE" w14:textId="77777777" w:rsidR="009646D1" w:rsidRPr="002430CD" w:rsidRDefault="009646D1" w:rsidP="00CE10FF">
            <w:pPr>
              <w:numPr>
                <w:ilvl w:val="0"/>
                <w:numId w:val="22"/>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182368" w:rsidRPr="002430CD" w14:paraId="37A28F8E" w14:textId="77777777" w:rsidTr="00E93404">
        <w:trPr>
          <w:cantSplit/>
        </w:trPr>
        <w:tc>
          <w:tcPr>
            <w:tcW w:w="476" w:type="dxa"/>
            <w:vMerge w:val="restart"/>
            <w:shd w:val="clear" w:color="auto" w:fill="FFFFFF"/>
            <w:vAlign w:val="center"/>
          </w:tcPr>
          <w:p w14:paraId="5925F1C4" w14:textId="3C5E3035" w:rsidR="00182368" w:rsidRPr="002430CD" w:rsidRDefault="00182368" w:rsidP="00182368">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1FB8C020" w14:textId="4BFD7428" w:rsidR="00182368" w:rsidRPr="002430CD" w:rsidRDefault="00182368" w:rsidP="00997F1F">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AF4FE3" w14:textId="77777777" w:rsidR="00182368" w:rsidRPr="002430CD" w:rsidRDefault="00182368"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9987D27" w14:textId="39EC3B40" w:rsidR="00182368" w:rsidRPr="002430CD" w:rsidRDefault="00182368"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10" w:author="林芸卉" w:date="2025-12-10T11:54:00Z" w16du:dateUtc="2025-12-10T03:54:00Z">
              <w:r w:rsidRPr="00E23F4A">
                <w:rPr>
                  <w:rFonts w:eastAsia="標楷體" w:hint="eastAsia"/>
                  <w:color w:val="FF0000"/>
                  <w:sz w:val="20"/>
                  <w:szCs w:val="20"/>
                  <w:u w:val="single"/>
                </w:rPr>
                <w:t>除依</w:t>
              </w:r>
              <w:r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0A05F1CD" w14:textId="77777777" w:rsidR="00182368" w:rsidRPr="002430CD" w:rsidRDefault="00182368"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2119F488" w14:textId="77777777" w:rsidR="00182368" w:rsidRPr="002430CD" w:rsidRDefault="00182368" w:rsidP="009646D1">
            <w:pPr>
              <w:kinsoku w:val="0"/>
              <w:overflowPunct w:val="0"/>
              <w:spacing w:line="260" w:lineRule="exact"/>
              <w:jc w:val="both"/>
              <w:rPr>
                <w:rFonts w:eastAsia="標楷體"/>
                <w:sz w:val="20"/>
              </w:rPr>
            </w:pPr>
          </w:p>
          <w:p w14:paraId="7BC6BB93" w14:textId="77777777" w:rsidR="00182368" w:rsidRPr="003E4EDC" w:rsidRDefault="00182368" w:rsidP="009646D1">
            <w:pPr>
              <w:kinsoku w:val="0"/>
              <w:overflowPunct w:val="0"/>
              <w:spacing w:line="260" w:lineRule="exact"/>
              <w:ind w:left="224"/>
              <w:jc w:val="both"/>
              <w:rPr>
                <w:rFonts w:eastAsia="標楷體"/>
                <w:sz w:val="20"/>
              </w:rPr>
            </w:pPr>
          </w:p>
        </w:tc>
        <w:tc>
          <w:tcPr>
            <w:tcW w:w="5512" w:type="dxa"/>
            <w:shd w:val="clear" w:color="auto" w:fill="FFFFFF"/>
          </w:tcPr>
          <w:p w14:paraId="1217031F" w14:textId="4FFD7BE9" w:rsidR="00182368" w:rsidRPr="002430CD" w:rsidRDefault="00182368" w:rsidP="001E19D6">
            <w:pPr>
              <w:kinsoku w:val="0"/>
              <w:overflowPunct w:val="0"/>
              <w:spacing w:line="260" w:lineRule="exact"/>
              <w:ind w:left="161" w:hanging="161"/>
              <w:jc w:val="both"/>
              <w:rPr>
                <w:rFonts w:eastAsia="標楷體"/>
                <w:sz w:val="20"/>
              </w:rPr>
            </w:pPr>
            <w:r>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17DF7489" w14:textId="77777777" w:rsidR="00182368" w:rsidRPr="002430CD" w:rsidRDefault="00182368" w:rsidP="001E19D6">
            <w:pPr>
              <w:kinsoku w:val="0"/>
              <w:overflowPunct w:val="0"/>
              <w:spacing w:line="260" w:lineRule="exact"/>
              <w:ind w:left="161" w:hanging="161"/>
              <w:jc w:val="both"/>
              <w:rPr>
                <w:rFonts w:eastAsia="標楷體"/>
                <w:sz w:val="20"/>
              </w:rPr>
            </w:pPr>
          </w:p>
          <w:p w14:paraId="72866F0D" w14:textId="173BEAB9" w:rsidR="00182368" w:rsidRPr="002430CD" w:rsidRDefault="00182368" w:rsidP="001E19D6">
            <w:pPr>
              <w:kinsoku w:val="0"/>
              <w:overflowPunct w:val="0"/>
              <w:spacing w:line="260" w:lineRule="exact"/>
              <w:ind w:left="161" w:hanging="161"/>
              <w:jc w:val="both"/>
              <w:rPr>
                <w:rFonts w:eastAsia="標楷體"/>
                <w:sz w:val="20"/>
              </w:rPr>
            </w:pPr>
            <w:r>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2A5F4A46" w14:textId="77777777" w:rsidR="00182368" w:rsidRPr="002430CD" w:rsidRDefault="00182368" w:rsidP="009646D1">
            <w:pPr>
              <w:kinsoku w:val="0"/>
              <w:overflowPunct w:val="0"/>
              <w:spacing w:line="260" w:lineRule="exact"/>
              <w:jc w:val="both"/>
              <w:rPr>
                <w:rFonts w:eastAsia="標楷體"/>
                <w:sz w:val="20"/>
              </w:rPr>
            </w:pPr>
          </w:p>
          <w:p w14:paraId="24B11F58" w14:textId="77777777" w:rsidR="00182368" w:rsidRPr="002430CD" w:rsidRDefault="00182368"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hyperlink r:id="rId13" w:anchor="T67" w:history="1">
              <w:r w:rsidRPr="002430CD">
                <w:rPr>
                  <w:rStyle w:val="ab"/>
                  <w:rFonts w:ascii="標楷體" w:eastAsia="標楷體" w:hAnsi="標楷體" w:hint="eastAsia"/>
                  <w:color w:val="auto"/>
                  <w:sz w:val="20"/>
                  <w:szCs w:val="20"/>
                  <w:u w:val="none"/>
                </w:rPr>
                <w:t>依據「公開發行公司取得或處分資產處理準則」規定公告</w:t>
              </w:r>
            </w:hyperlink>
            <w:r w:rsidRPr="002430CD">
              <w:rPr>
                <w:sz w:val="20"/>
                <w:szCs w:val="20"/>
              </w:rPr>
              <w:t>/</w:t>
            </w:r>
            <w:hyperlink r:id="rId14"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3A0C4A7C" w14:textId="77777777" w:rsidR="00182368" w:rsidRDefault="00182368" w:rsidP="009646D1">
            <w:pPr>
              <w:kinsoku w:val="0"/>
              <w:overflowPunct w:val="0"/>
              <w:spacing w:line="260" w:lineRule="exact"/>
              <w:ind w:left="212" w:hanging="212"/>
              <w:jc w:val="both"/>
              <w:rPr>
                <w:rFonts w:eastAsia="標楷體"/>
                <w:sz w:val="20"/>
              </w:rPr>
            </w:pPr>
          </w:p>
          <w:p w14:paraId="049256E2" w14:textId="77777777" w:rsidR="00182368" w:rsidRPr="002430CD" w:rsidRDefault="00182368" w:rsidP="009646D1">
            <w:pPr>
              <w:kinsoku w:val="0"/>
              <w:overflowPunct w:val="0"/>
              <w:spacing w:line="260" w:lineRule="exact"/>
              <w:ind w:left="212" w:hanging="212"/>
              <w:jc w:val="both"/>
              <w:rPr>
                <w:rFonts w:eastAsia="標楷體"/>
                <w:sz w:val="20"/>
              </w:rPr>
            </w:pPr>
          </w:p>
        </w:tc>
        <w:tc>
          <w:tcPr>
            <w:tcW w:w="4008" w:type="dxa"/>
            <w:shd w:val="clear" w:color="auto" w:fill="FFFFFF"/>
          </w:tcPr>
          <w:p w14:paraId="7D1BDBCA" w14:textId="77777777" w:rsidR="00182368" w:rsidRPr="002430CD" w:rsidRDefault="00182368"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0CBBD5C" w14:textId="77777777" w:rsidR="00182368" w:rsidRPr="002430CD" w:rsidRDefault="00182368"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132C3855"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2279DA6A"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37BCDD90"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38CBAF9"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28EDBE3F"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43A83DEB"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85C41B4" w14:textId="77777777" w:rsidR="00182368" w:rsidRPr="002430CD" w:rsidRDefault="00182368"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76516E5A" w14:textId="77777777" w:rsidR="00182368" w:rsidRPr="002430CD" w:rsidRDefault="00182368"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2D037C57" w14:textId="77777777" w:rsidR="00182368" w:rsidRDefault="00182368"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4C9A5E2" w14:textId="77777777" w:rsidR="00182368" w:rsidRDefault="00182368" w:rsidP="009646D1">
            <w:pPr>
              <w:kinsoku w:val="0"/>
              <w:overflowPunct w:val="0"/>
              <w:spacing w:line="260" w:lineRule="exact"/>
              <w:ind w:left="212" w:hanging="212"/>
              <w:jc w:val="both"/>
              <w:rPr>
                <w:ins w:id="11" w:author="林芸卉" w:date="2025-12-10T11:55:00Z" w16du:dateUtc="2025-12-10T03:55: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79C5E301" w14:textId="334DBC15" w:rsidR="00182368" w:rsidRPr="002430CD" w:rsidRDefault="00182368" w:rsidP="009646D1">
            <w:pPr>
              <w:kinsoku w:val="0"/>
              <w:overflowPunct w:val="0"/>
              <w:spacing w:line="260" w:lineRule="exact"/>
              <w:ind w:left="212" w:hanging="212"/>
              <w:jc w:val="both"/>
              <w:rPr>
                <w:rFonts w:eastAsia="標楷體"/>
                <w:sz w:val="20"/>
              </w:rPr>
            </w:pPr>
            <w:ins w:id="12" w:author="林芸卉" w:date="2025-12-10T11:55:00Z" w16du:dateUtc="2025-12-10T03:55: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182368" w:rsidRPr="002430CD" w14:paraId="329BE402" w14:textId="77777777" w:rsidTr="00E93404">
        <w:trPr>
          <w:cantSplit/>
        </w:trPr>
        <w:tc>
          <w:tcPr>
            <w:tcW w:w="476" w:type="dxa"/>
            <w:vMerge/>
            <w:shd w:val="clear" w:color="auto" w:fill="FFFFFF"/>
          </w:tcPr>
          <w:p w14:paraId="726A0D87" w14:textId="667AF0B6"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tcPr>
          <w:p w14:paraId="6995F72A" w14:textId="39F71D7F"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393801AA"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4A4B6D1" w14:textId="77777777" w:rsidR="00182368" w:rsidRPr="002430CD" w:rsidRDefault="00182368" w:rsidP="009646D1">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E064485" w14:textId="77777777" w:rsidR="00182368" w:rsidRPr="002430CD" w:rsidRDefault="00182368" w:rsidP="009646D1">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417F7EEE" w14:textId="77777777" w:rsidR="00182368" w:rsidRPr="002430CD" w:rsidRDefault="00182368" w:rsidP="009646D1">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335376B" w14:textId="77777777" w:rsidR="00182368" w:rsidRPr="002430CD" w:rsidRDefault="00182368" w:rsidP="009646D1">
            <w:pPr>
              <w:snapToGrid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3B9BDE3C" w14:textId="77777777" w:rsidR="00182368" w:rsidRPr="002430CD" w:rsidRDefault="00182368" w:rsidP="009646D1">
            <w:pPr>
              <w:snapToGrid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5A97FE2" w14:textId="77777777" w:rsidR="00182368" w:rsidRPr="002430CD" w:rsidRDefault="00182368" w:rsidP="009646D1">
            <w:pPr>
              <w:snapToGrid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182368" w:rsidRPr="002430CD" w14:paraId="49DDFA92" w14:textId="77777777" w:rsidTr="00E93404">
        <w:trPr>
          <w:cantSplit/>
        </w:trPr>
        <w:tc>
          <w:tcPr>
            <w:tcW w:w="476" w:type="dxa"/>
            <w:vMerge w:val="restart"/>
            <w:shd w:val="clear" w:color="auto" w:fill="FFFFFF"/>
            <w:vAlign w:val="center"/>
          </w:tcPr>
          <w:p w14:paraId="2186F194" w14:textId="75B069CA" w:rsidR="00182368" w:rsidRPr="002430CD" w:rsidRDefault="00182368" w:rsidP="009646D1">
            <w:pPr>
              <w:kinsoku w:val="0"/>
              <w:overflowPunct w:val="0"/>
              <w:spacing w:line="260" w:lineRule="exact"/>
              <w:jc w:val="center"/>
              <w:rPr>
                <w:rFonts w:eastAsia="標楷體"/>
                <w:sz w:val="20"/>
              </w:rPr>
            </w:pPr>
            <w:r>
              <w:rPr>
                <w:rFonts w:eastAsia="標楷體" w:hint="eastAsia"/>
                <w:sz w:val="20"/>
              </w:rPr>
              <w:lastRenderedPageBreak/>
              <w:t>4</w:t>
            </w:r>
          </w:p>
        </w:tc>
        <w:tc>
          <w:tcPr>
            <w:tcW w:w="436" w:type="dxa"/>
            <w:vMerge w:val="restart"/>
            <w:shd w:val="clear" w:color="auto" w:fill="FFFFFF"/>
            <w:vAlign w:val="center"/>
          </w:tcPr>
          <w:p w14:paraId="50EE6DDE" w14:textId="2225CB6D" w:rsidR="00182368" w:rsidRPr="002430CD" w:rsidRDefault="00182368" w:rsidP="009646D1">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65F9B2D7"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74ED01A" w14:textId="77777777" w:rsidR="00182368" w:rsidRPr="00E1594B" w:rsidRDefault="00182368" w:rsidP="009646D1">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659241CC" w14:textId="77777777" w:rsidR="00182368" w:rsidRPr="00E1594B" w:rsidRDefault="00182368" w:rsidP="009646D1">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36F30C79" w14:textId="77777777" w:rsidR="00182368" w:rsidRPr="00E1594B" w:rsidRDefault="00182368" w:rsidP="009646D1">
            <w:pPr>
              <w:spacing w:line="260" w:lineRule="exact"/>
              <w:jc w:val="both"/>
              <w:rPr>
                <w:rFonts w:eastAsia="標楷體"/>
                <w:sz w:val="20"/>
              </w:rPr>
            </w:pPr>
          </w:p>
          <w:p w14:paraId="25323DDF" w14:textId="77777777" w:rsidR="00182368" w:rsidRPr="00E1594B" w:rsidRDefault="00182368" w:rsidP="009646D1">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137C6B88" w14:textId="77777777" w:rsidR="00182368" w:rsidRPr="00E1594B" w:rsidRDefault="00182368" w:rsidP="009646D1">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2735F9E1" w14:textId="77777777" w:rsidR="00182368" w:rsidRPr="00E1594B" w:rsidRDefault="00182368" w:rsidP="00997F1F">
            <w:pPr>
              <w:snapToGrid w:val="0"/>
              <w:spacing w:line="260" w:lineRule="exact"/>
              <w:ind w:left="152" w:hanging="152"/>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5CBFEC6D" w14:textId="77777777" w:rsidR="00182368" w:rsidRPr="00E1594B" w:rsidRDefault="00182368" w:rsidP="00997F1F">
            <w:pPr>
              <w:snapToGrid w:val="0"/>
              <w:spacing w:line="260" w:lineRule="exact"/>
              <w:ind w:left="152" w:hanging="152"/>
              <w:jc w:val="both"/>
              <w:rPr>
                <w:rFonts w:eastAsia="標楷體"/>
                <w:sz w:val="20"/>
              </w:rPr>
            </w:pPr>
            <w:r w:rsidRPr="00BC341D">
              <w:rPr>
                <w:rFonts w:eastAsia="標楷體" w:hint="eastAsia"/>
                <w:sz w:val="20"/>
              </w:rPr>
              <w:t>2.</w:t>
            </w:r>
            <w:r w:rsidRPr="00BC341D">
              <w:rPr>
                <w:rFonts w:eastAsia="標楷體" w:hint="eastAsia"/>
                <w:sz w:val="20"/>
              </w:rPr>
              <w:t>發行人募集與發行海外有價證券處理準則第</w:t>
            </w:r>
            <w:r w:rsidRPr="00BC341D">
              <w:rPr>
                <w:rFonts w:eastAsia="標楷體"/>
                <w:sz w:val="20"/>
              </w:rPr>
              <w:t>11</w:t>
            </w:r>
            <w:r w:rsidRPr="00BC341D">
              <w:rPr>
                <w:rFonts w:eastAsia="標楷體" w:hint="eastAsia"/>
                <w:sz w:val="20"/>
              </w:rPr>
              <w:t>條。</w:t>
            </w:r>
          </w:p>
        </w:tc>
      </w:tr>
      <w:tr w:rsidR="00182368" w:rsidRPr="002430CD" w14:paraId="70842265" w14:textId="77777777" w:rsidTr="00E93404">
        <w:trPr>
          <w:cantSplit/>
        </w:trPr>
        <w:tc>
          <w:tcPr>
            <w:tcW w:w="476" w:type="dxa"/>
            <w:vMerge/>
            <w:shd w:val="clear" w:color="auto" w:fill="FFFFFF"/>
            <w:vAlign w:val="center"/>
          </w:tcPr>
          <w:p w14:paraId="63E29F3C" w14:textId="05C9024F"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03A5BB" w14:textId="30C2C3A1"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0EF99DC0"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92585AD" w14:textId="77777777" w:rsidR="00182368" w:rsidRPr="002430CD" w:rsidRDefault="00182368" w:rsidP="009646D1">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4F85F6CB" w14:textId="77777777" w:rsidR="00182368" w:rsidRPr="002430CD" w:rsidRDefault="00182368"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6159A562" w14:textId="77777777" w:rsidR="00182368" w:rsidRPr="002430CD" w:rsidRDefault="00182368" w:rsidP="009646D1">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472A800F" w14:textId="5D23A62D" w:rsidR="00182368" w:rsidRPr="002430CD" w:rsidRDefault="00182368"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7FA906" w14:textId="77777777" w:rsidR="00182368" w:rsidRPr="002430CD" w:rsidRDefault="00182368"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182368" w:rsidRPr="002430CD" w14:paraId="508099F3" w14:textId="77777777" w:rsidTr="00E93404">
        <w:trPr>
          <w:cantSplit/>
        </w:trPr>
        <w:tc>
          <w:tcPr>
            <w:tcW w:w="476" w:type="dxa"/>
            <w:vMerge/>
            <w:shd w:val="clear" w:color="auto" w:fill="FFFFFF"/>
            <w:vAlign w:val="center"/>
          </w:tcPr>
          <w:p w14:paraId="18286704" w14:textId="77777777"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6104D4B3" w14:textId="77777777"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1160C57A" w14:textId="77777777" w:rsidR="00182368" w:rsidRDefault="00182368"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88482C1" w14:textId="77777777" w:rsidR="00182368" w:rsidRPr="00C25453" w:rsidRDefault="00182368"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1E99111D" w14:textId="77777777" w:rsidR="00182368" w:rsidRPr="00C25453" w:rsidRDefault="00182368"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713247B2" w14:textId="77777777" w:rsidR="00182368" w:rsidRPr="00C25453" w:rsidRDefault="00182368" w:rsidP="00997F1F">
            <w:pPr>
              <w:snapToGrid w:val="0"/>
              <w:spacing w:line="260" w:lineRule="exact"/>
              <w:ind w:left="152" w:hanging="152"/>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0F5606A" w14:textId="77777777" w:rsidR="00182368" w:rsidRPr="00C25453" w:rsidRDefault="00182368" w:rsidP="00997F1F">
            <w:pPr>
              <w:snapToGrid w:val="0"/>
              <w:spacing w:line="260" w:lineRule="exact"/>
              <w:ind w:left="152" w:hanging="152"/>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182368" w:rsidRPr="002430CD" w14:paraId="3A5A29D5" w14:textId="77777777" w:rsidTr="00E93404">
        <w:trPr>
          <w:cantSplit/>
        </w:trPr>
        <w:tc>
          <w:tcPr>
            <w:tcW w:w="476" w:type="dxa"/>
            <w:vMerge/>
            <w:shd w:val="clear" w:color="auto" w:fill="FFFFFF"/>
            <w:vAlign w:val="center"/>
          </w:tcPr>
          <w:p w14:paraId="709ED824" w14:textId="77777777"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18D6C741" w14:textId="77777777"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02A6CAEE"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53C3B66B" w14:textId="77777777" w:rsidR="00182368" w:rsidRPr="002430CD" w:rsidRDefault="00182368"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163A1C4A" w14:textId="77777777" w:rsidR="00182368" w:rsidRPr="002430CD" w:rsidRDefault="00182368"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E5BFF33" w14:textId="77777777" w:rsidR="00182368" w:rsidRPr="002430CD" w:rsidRDefault="00182368" w:rsidP="009646D1">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182368" w:rsidRPr="002430CD" w14:paraId="220EE4CA" w14:textId="77777777" w:rsidTr="00E93404">
        <w:trPr>
          <w:cantSplit/>
        </w:trPr>
        <w:tc>
          <w:tcPr>
            <w:tcW w:w="476" w:type="dxa"/>
            <w:vMerge/>
            <w:shd w:val="clear" w:color="auto" w:fill="FFFFFF"/>
            <w:vAlign w:val="center"/>
          </w:tcPr>
          <w:p w14:paraId="3003B635" w14:textId="77777777"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1971E353" w14:textId="77777777"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12AB959"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1F156F24" w14:textId="77777777" w:rsidR="00182368" w:rsidRPr="002430CD" w:rsidRDefault="00182368" w:rsidP="009646D1">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4556975" w14:textId="77777777" w:rsidR="00182368" w:rsidRPr="002430CD" w:rsidRDefault="00182368" w:rsidP="009646D1">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BBB7BE1" w14:textId="77777777" w:rsidR="00182368" w:rsidRPr="002430CD" w:rsidRDefault="00182368" w:rsidP="009646D1">
            <w:pPr>
              <w:spacing w:line="260" w:lineRule="exact"/>
              <w:rPr>
                <w:rFonts w:eastAsia="標楷體"/>
                <w:sz w:val="20"/>
              </w:rPr>
            </w:pPr>
          </w:p>
        </w:tc>
        <w:tc>
          <w:tcPr>
            <w:tcW w:w="5512" w:type="dxa"/>
            <w:shd w:val="clear" w:color="auto" w:fill="FFFFFF"/>
          </w:tcPr>
          <w:p w14:paraId="528C406D" w14:textId="77777777" w:rsidR="00182368" w:rsidRPr="002430CD" w:rsidRDefault="00182368" w:rsidP="009646D1">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私募有價證券申報</w:t>
            </w:r>
          </w:p>
          <w:p w14:paraId="69907FB2" w14:textId="77777777" w:rsidR="00182368" w:rsidRPr="002430CD" w:rsidRDefault="00182368" w:rsidP="009646D1">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77FB14B" w14:textId="77777777" w:rsidR="00182368" w:rsidRPr="002430CD" w:rsidRDefault="00182368" w:rsidP="009646D1">
            <w:pPr>
              <w:kinsoku w:val="0"/>
              <w:overflowPunct w:val="0"/>
              <w:spacing w:line="260" w:lineRule="exact"/>
              <w:jc w:val="both"/>
              <w:rPr>
                <w:rFonts w:eastAsia="標楷體"/>
                <w:sz w:val="20"/>
              </w:rPr>
            </w:pPr>
            <w:r w:rsidRPr="002430CD">
              <w:rPr>
                <w:rFonts w:eastAsia="標楷體" w:hint="eastAsia"/>
                <w:sz w:val="20"/>
              </w:rPr>
              <w:t>1.94.10.11</w:t>
            </w:r>
            <w:r w:rsidRPr="002430CD">
              <w:rPr>
                <w:rFonts w:eastAsia="標楷體" w:hint="eastAsia"/>
                <w:sz w:val="20"/>
              </w:rPr>
              <w:t>金管證一字第</w:t>
            </w:r>
            <w:r w:rsidRPr="002430CD">
              <w:rPr>
                <w:rFonts w:eastAsia="標楷體" w:hint="eastAsia"/>
                <w:sz w:val="20"/>
              </w:rPr>
              <w:t>0940004469</w:t>
            </w:r>
            <w:r w:rsidRPr="002430CD">
              <w:rPr>
                <w:rFonts w:eastAsia="標楷體" w:hint="eastAsia"/>
                <w:sz w:val="20"/>
              </w:rPr>
              <w:t>號函。</w:t>
            </w:r>
          </w:p>
          <w:p w14:paraId="28C17E16" w14:textId="77777777" w:rsidR="00182368" w:rsidRPr="002430CD" w:rsidRDefault="00182368" w:rsidP="009646D1">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182368" w:rsidRPr="002430CD" w14:paraId="57250C63" w14:textId="77777777" w:rsidTr="00E93404">
        <w:trPr>
          <w:cantSplit/>
        </w:trPr>
        <w:tc>
          <w:tcPr>
            <w:tcW w:w="476" w:type="dxa"/>
            <w:vMerge/>
            <w:shd w:val="clear" w:color="auto" w:fill="FFFFFF"/>
            <w:vAlign w:val="center"/>
          </w:tcPr>
          <w:p w14:paraId="306BE835" w14:textId="77777777"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36B81664" w14:textId="77777777"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F3FCBB3"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5D7675E8" w14:textId="77777777" w:rsidR="00182368" w:rsidRPr="002430CD" w:rsidRDefault="00182368"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249623FE" w14:textId="77777777" w:rsidR="00182368" w:rsidRPr="002430CD" w:rsidRDefault="00182368" w:rsidP="009646D1">
            <w:pPr>
              <w:spacing w:line="260" w:lineRule="exact"/>
              <w:rPr>
                <w:rFonts w:eastAsia="標楷體"/>
                <w:sz w:val="20"/>
              </w:rPr>
            </w:pPr>
          </w:p>
        </w:tc>
        <w:tc>
          <w:tcPr>
            <w:tcW w:w="5512" w:type="dxa"/>
            <w:shd w:val="clear" w:color="auto" w:fill="FFFFFF"/>
          </w:tcPr>
          <w:p w14:paraId="2EEF9187" w14:textId="77777777" w:rsidR="00182368" w:rsidRPr="002430CD" w:rsidRDefault="00182368"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37AEC21C" w14:textId="77777777" w:rsidR="00182368" w:rsidRPr="002430CD" w:rsidRDefault="00182368"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6596C63" w14:textId="77777777" w:rsidR="00182368" w:rsidRPr="002430CD" w:rsidRDefault="00182368"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F9FDEFD" w14:textId="77777777" w:rsidR="00182368" w:rsidRPr="002430CD" w:rsidRDefault="00182368"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633A859F" w14:textId="77777777" w:rsidR="00182368" w:rsidRPr="002430CD" w:rsidRDefault="00182368"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182368" w:rsidRPr="002430CD" w14:paraId="54D49FA1" w14:textId="77777777" w:rsidTr="00E93404">
        <w:trPr>
          <w:cantSplit/>
        </w:trPr>
        <w:tc>
          <w:tcPr>
            <w:tcW w:w="476" w:type="dxa"/>
            <w:vMerge w:val="restart"/>
            <w:shd w:val="clear" w:color="auto" w:fill="FFFFFF"/>
            <w:vAlign w:val="center"/>
          </w:tcPr>
          <w:p w14:paraId="435913D2" w14:textId="0DF284E1" w:rsidR="00182368" w:rsidRPr="002430CD" w:rsidRDefault="00182368" w:rsidP="009646D1">
            <w:pPr>
              <w:kinsoku w:val="0"/>
              <w:overflowPunct w:val="0"/>
              <w:spacing w:line="260" w:lineRule="exact"/>
              <w:jc w:val="center"/>
              <w:rPr>
                <w:rFonts w:eastAsia="標楷體"/>
                <w:sz w:val="20"/>
              </w:rPr>
            </w:pPr>
            <w:r>
              <w:rPr>
                <w:rFonts w:eastAsia="標楷體" w:hint="eastAsia"/>
                <w:sz w:val="20"/>
              </w:rPr>
              <w:lastRenderedPageBreak/>
              <w:t>4</w:t>
            </w:r>
          </w:p>
        </w:tc>
        <w:tc>
          <w:tcPr>
            <w:tcW w:w="436" w:type="dxa"/>
            <w:vMerge w:val="restart"/>
            <w:shd w:val="clear" w:color="auto" w:fill="FFFFFF"/>
            <w:vAlign w:val="center"/>
          </w:tcPr>
          <w:p w14:paraId="4B5A41AB" w14:textId="4863F1EF" w:rsidR="00182368" w:rsidRPr="002430CD" w:rsidRDefault="00182368" w:rsidP="009646D1">
            <w:pPr>
              <w:kinsoku w:val="0"/>
              <w:overflowPunct w:val="0"/>
              <w:spacing w:line="260" w:lineRule="exact"/>
              <w:jc w:val="center"/>
              <w:rPr>
                <w:rFonts w:eastAsia="標楷體"/>
                <w:sz w:val="20"/>
              </w:rPr>
            </w:pPr>
            <w:r>
              <w:rPr>
                <w:rFonts w:eastAsia="標楷體" w:hint="eastAsia"/>
                <w:sz w:val="20"/>
              </w:rPr>
              <w:t>10</w:t>
            </w:r>
          </w:p>
        </w:tc>
        <w:tc>
          <w:tcPr>
            <w:tcW w:w="476" w:type="dxa"/>
            <w:shd w:val="clear" w:color="auto" w:fill="FFFFFF"/>
            <w:vAlign w:val="center"/>
          </w:tcPr>
          <w:p w14:paraId="609629EA" w14:textId="77777777" w:rsidR="00182368" w:rsidRPr="002430CD" w:rsidRDefault="00182368" w:rsidP="009646D1">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7BD2EC51" w14:textId="77777777" w:rsidR="00182368" w:rsidRPr="00E93791" w:rsidRDefault="00182368"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65C0D85C" w14:textId="77777777" w:rsidR="00182368" w:rsidRPr="00E93791" w:rsidRDefault="00182368"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323921DB" w14:textId="77777777" w:rsidR="00182368" w:rsidRPr="002430CD" w:rsidRDefault="00182368"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182368" w:rsidRPr="002430CD" w14:paraId="4773509C" w14:textId="77777777" w:rsidTr="00E93404">
        <w:trPr>
          <w:cantSplit/>
        </w:trPr>
        <w:tc>
          <w:tcPr>
            <w:tcW w:w="476" w:type="dxa"/>
            <w:vMerge/>
            <w:shd w:val="clear" w:color="auto" w:fill="FFFFFF"/>
            <w:vAlign w:val="center"/>
          </w:tcPr>
          <w:p w14:paraId="51B508E5" w14:textId="77777777" w:rsidR="00182368" w:rsidRPr="002430CD"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231222" w14:textId="77777777" w:rsidR="00182368" w:rsidRPr="002430CD"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17B6D21" w14:textId="44BF7ACA" w:rsidR="00182368" w:rsidRDefault="00182368" w:rsidP="009646D1">
            <w:pPr>
              <w:kinsoku w:val="0"/>
              <w:overflowPunct w:val="0"/>
              <w:spacing w:line="260" w:lineRule="exact"/>
              <w:jc w:val="center"/>
              <w:rPr>
                <w:rFonts w:eastAsia="標楷體"/>
                <w:sz w:val="20"/>
              </w:rPr>
            </w:pPr>
            <w:r>
              <w:rPr>
                <w:rFonts w:eastAsia="標楷體" w:hint="eastAsia"/>
                <w:sz w:val="20"/>
              </w:rPr>
              <w:t>1</w:t>
            </w:r>
            <w:r>
              <w:rPr>
                <w:rFonts w:eastAsia="標楷體"/>
                <w:sz w:val="20"/>
              </w:rPr>
              <w:t>0</w:t>
            </w:r>
          </w:p>
        </w:tc>
        <w:tc>
          <w:tcPr>
            <w:tcW w:w="4100" w:type="dxa"/>
            <w:shd w:val="clear" w:color="auto" w:fill="FFFFFF"/>
          </w:tcPr>
          <w:p w14:paraId="57E6EB19" w14:textId="77777777" w:rsidR="00182368" w:rsidRPr="0055701A" w:rsidRDefault="00182368" w:rsidP="004E2D57">
            <w:pPr>
              <w:pStyle w:val="a3"/>
              <w:spacing w:line="260" w:lineRule="exact"/>
              <w:jc w:val="both"/>
              <w:rPr>
                <w:rFonts w:ascii="Times New Roman" w:eastAsia="標楷體" w:hAnsi="Times New Roman"/>
                <w:sz w:val="20"/>
              </w:rPr>
            </w:pPr>
            <w:r w:rsidRPr="0055701A">
              <w:rPr>
                <w:rFonts w:ascii="Times New Roman" w:eastAsia="標楷體" w:hAnsi="Times New Roman" w:hint="eastAsia"/>
                <w:sz w:val="20"/>
              </w:rPr>
              <w:t>上市公司獨立董事之主要現職、主要經歷及其兼任其他公司董監事之資訊。</w:t>
            </w:r>
          </w:p>
          <w:p w14:paraId="37166F78" w14:textId="50D5F274" w:rsidR="00182368" w:rsidRPr="0055701A" w:rsidRDefault="00182368" w:rsidP="009B0DF9">
            <w:pPr>
              <w:spacing w:line="260" w:lineRule="exact"/>
              <w:rPr>
                <w:rFonts w:ascii="標楷體" w:eastAsia="標楷體" w:hAnsi="標楷體"/>
                <w:sz w:val="20"/>
                <w:szCs w:val="20"/>
              </w:rPr>
            </w:pPr>
            <w:proofErr w:type="gramStart"/>
            <w:r w:rsidRPr="0055701A">
              <w:rPr>
                <w:rFonts w:eastAsia="標楷體" w:hint="eastAsia"/>
                <w:sz w:val="20"/>
              </w:rPr>
              <w:t>註</w:t>
            </w:r>
            <w:proofErr w:type="gramEnd"/>
            <w:r w:rsidRPr="0055701A">
              <w:rPr>
                <w:rFonts w:eastAsia="標楷體" w:hint="eastAsia"/>
                <w:sz w:val="20"/>
              </w:rPr>
              <w:t>：每季結束後十日內申報</w:t>
            </w:r>
            <w:proofErr w:type="gramStart"/>
            <w:r w:rsidRPr="0055701A">
              <w:rPr>
                <w:rFonts w:eastAsia="標楷體" w:hint="eastAsia"/>
                <w:sz w:val="20"/>
              </w:rPr>
              <w:t>上一季異動</w:t>
            </w:r>
            <w:proofErr w:type="gramEnd"/>
            <w:r w:rsidRPr="0055701A">
              <w:rPr>
                <w:rFonts w:eastAsia="標楷體" w:hint="eastAsia"/>
                <w:sz w:val="20"/>
              </w:rPr>
              <w:t>資訊。</w:t>
            </w:r>
          </w:p>
        </w:tc>
        <w:tc>
          <w:tcPr>
            <w:tcW w:w="5512" w:type="dxa"/>
            <w:shd w:val="clear" w:color="auto" w:fill="FFFFFF"/>
          </w:tcPr>
          <w:p w14:paraId="72BF1852" w14:textId="7F9CA379" w:rsidR="00182368" w:rsidRPr="0055701A" w:rsidRDefault="00182368" w:rsidP="009646D1">
            <w:pPr>
              <w:pStyle w:val="a3"/>
              <w:spacing w:line="260" w:lineRule="exact"/>
              <w:ind w:leftChars="-2" w:left="-5" w:firstLineChars="3" w:firstLine="6"/>
              <w:rPr>
                <w:rFonts w:ascii="Times New Roman" w:eastAsia="標楷體" w:hAnsi="標楷體"/>
                <w:kern w:val="0"/>
                <w:sz w:val="20"/>
              </w:rPr>
            </w:pPr>
            <w:r w:rsidRPr="0055701A">
              <w:rPr>
                <w:rFonts w:ascii="Times New Roman" w:eastAsia="標楷體" w:hAnsi="Times New Roman" w:hint="eastAsia"/>
                <w:sz w:val="20"/>
              </w:rPr>
              <w:t>輸入「公開資訊觀測站」</w:t>
            </w:r>
            <w:r w:rsidRPr="0055701A">
              <w:rPr>
                <w:rFonts w:ascii="Times New Roman" w:eastAsia="標楷體" w:hAnsi="Times New Roman"/>
                <w:sz w:val="20"/>
              </w:rPr>
              <w:t>(sii.twse.com.tw/</w:t>
            </w:r>
            <w:r w:rsidRPr="0055701A">
              <w:rPr>
                <w:rFonts w:ascii="Times New Roman" w:eastAsia="標楷體" w:hAnsi="Times New Roman" w:hint="eastAsia"/>
                <w:sz w:val="20"/>
              </w:rPr>
              <w:t>董監事出列席董事會及進修情形暨獨立董事現職、經歷及兼任情形申報作業</w:t>
            </w:r>
            <w:r w:rsidRPr="0055701A">
              <w:rPr>
                <w:rFonts w:ascii="Times New Roman" w:eastAsia="標楷體" w:hAnsi="Times New Roman"/>
                <w:sz w:val="20"/>
              </w:rPr>
              <w:t>/</w:t>
            </w:r>
            <w:r w:rsidRPr="0055701A">
              <w:rPr>
                <w:rFonts w:ascii="Times New Roman" w:eastAsia="標楷體" w:hAnsi="Times New Roman" w:hint="eastAsia"/>
                <w:sz w:val="20"/>
              </w:rPr>
              <w:t>董監事進修情形暨獨立董事現職、經歷及兼任情形申報作業</w:t>
            </w:r>
            <w:r w:rsidRPr="0055701A">
              <w:rPr>
                <w:rFonts w:ascii="Times New Roman" w:eastAsia="標楷體" w:hAnsi="Times New Roman"/>
                <w:sz w:val="20"/>
              </w:rPr>
              <w:t>)</w:t>
            </w:r>
            <w:r w:rsidRPr="0055701A">
              <w:rPr>
                <w:rFonts w:ascii="Times New Roman" w:eastAsia="標楷體" w:hAnsi="Times New Roman" w:hint="eastAsia"/>
                <w:sz w:val="20"/>
              </w:rPr>
              <w:t>。</w:t>
            </w:r>
          </w:p>
        </w:tc>
        <w:tc>
          <w:tcPr>
            <w:tcW w:w="4008" w:type="dxa"/>
            <w:shd w:val="clear" w:color="auto" w:fill="FFFFFF"/>
          </w:tcPr>
          <w:p w14:paraId="2814F7CE" w14:textId="54297840" w:rsidR="00182368" w:rsidRPr="0055701A" w:rsidRDefault="00182368" w:rsidP="004E2D57">
            <w:pPr>
              <w:tabs>
                <w:tab w:val="left" w:pos="964"/>
              </w:tabs>
              <w:kinsoku w:val="0"/>
              <w:overflowPunct w:val="0"/>
              <w:spacing w:line="260" w:lineRule="exact"/>
              <w:ind w:left="10" w:hangingChars="5" w:hanging="10"/>
              <w:jc w:val="both"/>
              <w:rPr>
                <w:rFonts w:eastAsia="標楷體"/>
                <w:sz w:val="20"/>
              </w:rPr>
            </w:pPr>
            <w:r w:rsidRPr="0055701A">
              <w:rPr>
                <w:rFonts w:eastAsia="標楷體"/>
                <w:sz w:val="20"/>
              </w:rPr>
              <w:tab/>
            </w:r>
            <w:r w:rsidRPr="0055701A">
              <w:rPr>
                <w:rFonts w:eastAsia="標楷體" w:hint="eastAsia"/>
                <w:sz w:val="20"/>
              </w:rPr>
              <w:t>本公司對有價證券上市公司及境外指數股票型基金上市之境外基金機構資訊申報作業辦法第</w:t>
            </w:r>
            <w:r w:rsidRPr="0055701A">
              <w:rPr>
                <w:rFonts w:eastAsia="標楷體"/>
                <w:sz w:val="20"/>
              </w:rPr>
              <w:t>3</w:t>
            </w:r>
            <w:r w:rsidRPr="0055701A">
              <w:rPr>
                <w:rFonts w:eastAsia="標楷體" w:hint="eastAsia"/>
                <w:sz w:val="20"/>
              </w:rPr>
              <w:t>條第</w:t>
            </w:r>
            <w:r w:rsidRPr="0055701A">
              <w:rPr>
                <w:rFonts w:eastAsia="標楷體"/>
                <w:sz w:val="20"/>
              </w:rPr>
              <w:t>1</w:t>
            </w:r>
            <w:r w:rsidRPr="0055701A">
              <w:rPr>
                <w:rFonts w:eastAsia="標楷體" w:hint="eastAsia"/>
                <w:sz w:val="20"/>
              </w:rPr>
              <w:t>項第</w:t>
            </w:r>
            <w:r w:rsidRPr="0055701A">
              <w:rPr>
                <w:rFonts w:eastAsia="標楷體"/>
                <w:sz w:val="20"/>
              </w:rPr>
              <w:t>19</w:t>
            </w:r>
            <w:r w:rsidRPr="0055701A">
              <w:rPr>
                <w:rFonts w:eastAsia="標楷體" w:hint="eastAsia"/>
                <w:sz w:val="20"/>
              </w:rPr>
              <w:t>款。</w:t>
            </w:r>
          </w:p>
        </w:tc>
      </w:tr>
      <w:tr w:rsidR="009646D1" w:rsidRPr="002430CD" w14:paraId="395EAADC" w14:textId="77777777" w:rsidTr="00E93404">
        <w:trPr>
          <w:cantSplit/>
        </w:trPr>
        <w:tc>
          <w:tcPr>
            <w:tcW w:w="476" w:type="dxa"/>
            <w:vMerge w:val="restart"/>
            <w:shd w:val="clear" w:color="auto" w:fill="FFFFFF"/>
            <w:vAlign w:val="center"/>
          </w:tcPr>
          <w:p w14:paraId="7BFCD1DB"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4</w:t>
            </w:r>
          </w:p>
        </w:tc>
        <w:tc>
          <w:tcPr>
            <w:tcW w:w="436" w:type="dxa"/>
            <w:vMerge w:val="restart"/>
            <w:shd w:val="clear" w:color="auto" w:fill="FFFFFF"/>
            <w:vAlign w:val="center"/>
          </w:tcPr>
          <w:p w14:paraId="2D0BADC1"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4158DDF"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9F065CD"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67E2F61" w14:textId="77777777" w:rsidR="009646D1" w:rsidRPr="002430CD" w:rsidRDefault="009646D1" w:rsidP="009646D1">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41EC8823" w14:textId="77777777" w:rsidR="009646D1" w:rsidRPr="002430CD" w:rsidRDefault="009646D1"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A2F6FC6" w14:textId="77777777" w:rsidR="009646D1" w:rsidRPr="002430CD" w:rsidRDefault="009646D1" w:rsidP="00CE10FF">
            <w:pPr>
              <w:numPr>
                <w:ilvl w:val="0"/>
                <w:numId w:val="23"/>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8DFB639" w14:textId="77777777" w:rsidR="009646D1" w:rsidRPr="002430CD" w:rsidRDefault="009646D1" w:rsidP="00CE10FF">
            <w:pPr>
              <w:numPr>
                <w:ilvl w:val="0"/>
                <w:numId w:val="23"/>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9646D1" w:rsidRPr="002430CD" w14:paraId="3736940A" w14:textId="77777777" w:rsidTr="00E93404">
        <w:trPr>
          <w:cantSplit/>
        </w:trPr>
        <w:tc>
          <w:tcPr>
            <w:tcW w:w="476" w:type="dxa"/>
            <w:vMerge/>
            <w:shd w:val="clear" w:color="auto" w:fill="FFFFFF"/>
            <w:vAlign w:val="center"/>
          </w:tcPr>
          <w:p w14:paraId="7FCD810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9DBD1D9"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10E1F50"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5D423B8" w14:textId="77777777" w:rsidR="009646D1" w:rsidRPr="002430CD"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566B13A6" w14:textId="77777777" w:rsidR="009646D1" w:rsidRPr="002430CD"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64DD9DEB" w14:textId="77777777" w:rsidR="009646D1" w:rsidRPr="002430CD" w:rsidRDefault="009646D1" w:rsidP="009646D1">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003FAD" w14:textId="054019AD" w:rsidR="009646D1" w:rsidRPr="002430CD" w:rsidRDefault="00A42815" w:rsidP="00A42815">
            <w:pPr>
              <w:kinsoku w:val="0"/>
              <w:overflowPunct w:val="0"/>
              <w:spacing w:line="260" w:lineRule="exact"/>
              <w:ind w:left="161" w:hanging="161"/>
              <w:jc w:val="both"/>
              <w:rPr>
                <w:rFonts w:eastAsia="標楷體"/>
                <w:sz w:val="20"/>
              </w:rPr>
            </w:pPr>
            <w:r>
              <w:rPr>
                <w:rFonts w:eastAsia="標楷體" w:hint="eastAsia"/>
                <w:sz w:val="20"/>
              </w:rPr>
              <w:t>1.</w:t>
            </w:r>
            <w:r w:rsidR="009646D1" w:rsidRPr="002430CD">
              <w:rPr>
                <w:rFonts w:eastAsia="標楷體" w:hint="eastAsia"/>
                <w:sz w:val="20"/>
              </w:rPr>
              <w:t>輸入「公開資訊觀測站」</w:t>
            </w:r>
            <w:r w:rsidR="009646D1" w:rsidRPr="002430CD">
              <w:rPr>
                <w:rFonts w:eastAsia="標楷體"/>
                <w:sz w:val="20"/>
              </w:rPr>
              <w:t>(sii.twse.com.tw/</w:t>
            </w:r>
            <w:r w:rsidR="009646D1" w:rsidRPr="002430CD">
              <w:rPr>
                <w:rFonts w:eastAsia="標楷體" w:hint="eastAsia"/>
                <w:sz w:val="20"/>
              </w:rPr>
              <w:t>國內有價證券申報作業</w:t>
            </w:r>
            <w:r w:rsidR="009646D1" w:rsidRPr="002430CD">
              <w:rPr>
                <w:rFonts w:eastAsia="標楷體"/>
                <w:sz w:val="20"/>
              </w:rPr>
              <w:t>/</w:t>
            </w:r>
            <w:r w:rsidR="009646D1" w:rsidRPr="002430CD">
              <w:rPr>
                <w:rFonts w:eastAsia="標楷體" w:hint="eastAsia"/>
                <w:sz w:val="20"/>
              </w:rPr>
              <w:t>前各次發行之轉換、附認股權公司債，其轉換或認購以新股交付者，其增發新股情形之公告</w:t>
            </w:r>
            <w:r w:rsidR="009646D1" w:rsidRPr="002430CD">
              <w:rPr>
                <w:rFonts w:eastAsia="標楷體" w:hint="eastAsia"/>
                <w:sz w:val="20"/>
              </w:rPr>
              <w:t>)</w:t>
            </w:r>
            <w:r w:rsidR="009646D1" w:rsidRPr="002430CD">
              <w:rPr>
                <w:rFonts w:eastAsia="標楷體" w:hint="eastAsia"/>
                <w:sz w:val="20"/>
              </w:rPr>
              <w:t>。</w:t>
            </w:r>
          </w:p>
          <w:p w14:paraId="15979AA1" w14:textId="7556455D" w:rsidR="009646D1" w:rsidRPr="002430CD" w:rsidRDefault="00A42815" w:rsidP="00A42815">
            <w:pPr>
              <w:kinsoku w:val="0"/>
              <w:overflowPunct w:val="0"/>
              <w:spacing w:line="260" w:lineRule="exact"/>
              <w:ind w:left="161" w:hanging="161"/>
              <w:jc w:val="both"/>
              <w:rPr>
                <w:rFonts w:eastAsia="標楷體"/>
                <w:sz w:val="20"/>
              </w:rPr>
            </w:pPr>
            <w:r>
              <w:rPr>
                <w:rFonts w:eastAsia="標楷體" w:hint="eastAsia"/>
                <w:sz w:val="20"/>
              </w:rPr>
              <w:t>2.</w:t>
            </w:r>
            <w:r w:rsidR="009646D1" w:rsidRPr="002430CD">
              <w:rPr>
                <w:rFonts w:eastAsia="標楷體" w:hint="eastAsia"/>
                <w:sz w:val="20"/>
              </w:rPr>
              <w:t>輸入「公開資訊觀測站」</w:t>
            </w:r>
            <w:r w:rsidR="009646D1" w:rsidRPr="002430CD">
              <w:rPr>
                <w:rFonts w:eastAsia="標楷體"/>
                <w:sz w:val="20"/>
              </w:rPr>
              <w:t>(sii.twse.com.tw</w:t>
            </w:r>
            <w:r w:rsidR="009646D1" w:rsidRPr="002430CD">
              <w:rPr>
                <w:rFonts w:eastAsia="標楷體" w:hint="eastAsia"/>
                <w:sz w:val="20"/>
              </w:rPr>
              <w:t>/</w:t>
            </w:r>
            <w:r w:rsidR="009646D1" w:rsidRPr="002430CD">
              <w:rPr>
                <w:rFonts w:eastAsia="標楷體" w:hint="eastAsia"/>
                <w:sz w:val="20"/>
              </w:rPr>
              <w:t>員工認股權憑證申報</w:t>
            </w:r>
            <w:r w:rsidR="009646D1" w:rsidRPr="002430CD">
              <w:rPr>
                <w:rFonts w:eastAsia="標楷體" w:hint="eastAsia"/>
                <w:sz w:val="20"/>
              </w:rPr>
              <w:t>/</w:t>
            </w:r>
            <w:r w:rsidR="00E46289">
              <w:rPr>
                <w:rFonts w:eastAsia="標楷體" w:hint="eastAsia"/>
                <w:sz w:val="20"/>
              </w:rPr>
              <w:t>各項公告申報</w:t>
            </w:r>
            <w:r w:rsidR="00E46289">
              <w:rPr>
                <w:rFonts w:eastAsia="標楷體" w:hint="eastAsia"/>
                <w:sz w:val="20"/>
              </w:rPr>
              <w:t>/</w:t>
            </w:r>
            <w:r w:rsidR="009646D1" w:rsidRPr="002430CD">
              <w:rPr>
                <w:rFonts w:eastAsia="標楷體" w:hint="eastAsia"/>
                <w:sz w:val="20"/>
              </w:rPr>
              <w:t>依據發行人募集與發行有價證券處理準則第</w:t>
            </w:r>
            <w:r w:rsidR="009646D1" w:rsidRPr="002430CD">
              <w:rPr>
                <w:rFonts w:eastAsia="標楷體" w:hint="eastAsia"/>
                <w:sz w:val="20"/>
              </w:rPr>
              <w:t>59</w:t>
            </w:r>
            <w:r w:rsidR="009646D1" w:rsidRPr="002430CD">
              <w:rPr>
                <w:rFonts w:eastAsia="標楷體" w:hint="eastAsia"/>
                <w:sz w:val="20"/>
              </w:rPr>
              <w:t>條規定應公告事項</w:t>
            </w:r>
            <w:r w:rsidR="009646D1" w:rsidRPr="002430CD">
              <w:rPr>
                <w:rFonts w:eastAsia="標楷體" w:hint="eastAsia"/>
                <w:sz w:val="20"/>
              </w:rPr>
              <w:t>)</w:t>
            </w:r>
            <w:r w:rsidR="009646D1" w:rsidRPr="002430CD">
              <w:rPr>
                <w:rFonts w:eastAsia="標楷體" w:hint="eastAsia"/>
                <w:sz w:val="20"/>
              </w:rPr>
              <w:t>。</w:t>
            </w:r>
          </w:p>
        </w:tc>
        <w:tc>
          <w:tcPr>
            <w:tcW w:w="4008" w:type="dxa"/>
            <w:shd w:val="clear" w:color="auto" w:fill="FFFFFF"/>
          </w:tcPr>
          <w:p w14:paraId="7413D09A"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9646D1" w:rsidRPr="002430CD" w14:paraId="7D52B615" w14:textId="77777777" w:rsidTr="00700C14">
        <w:trPr>
          <w:cantSplit/>
        </w:trPr>
        <w:tc>
          <w:tcPr>
            <w:tcW w:w="476" w:type="dxa"/>
            <w:vMerge/>
            <w:shd w:val="clear" w:color="auto" w:fill="FFFFFF"/>
            <w:vAlign w:val="center"/>
          </w:tcPr>
          <w:p w14:paraId="66A6D380" w14:textId="77777777" w:rsidR="009646D1" w:rsidRPr="00626129"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0CB795"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7EBA00D" w14:textId="25DABF45" w:rsidR="009646D1" w:rsidRPr="00626129" w:rsidRDefault="009B0DF9">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5567F328" w14:textId="77777777" w:rsidR="009646D1" w:rsidRPr="002430CD" w:rsidRDefault="009646D1" w:rsidP="009646D1">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0FE8169B"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重要交易資訊，若上年度第</w:t>
            </w:r>
            <w:r w:rsidRPr="002430CD">
              <w:rPr>
                <w:rFonts w:eastAsia="標楷體" w:hint="eastAsia"/>
                <w:sz w:val="20"/>
              </w:rPr>
              <w:t>4</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tcBorders>
              <w:bottom w:val="single" w:sz="4" w:space="0" w:color="auto"/>
            </w:tcBorders>
            <w:shd w:val="clear" w:color="auto" w:fill="FFFFFF"/>
          </w:tcPr>
          <w:p w14:paraId="55B80050" w14:textId="77777777" w:rsidR="009646D1" w:rsidRPr="002430CD" w:rsidRDefault="009646D1" w:rsidP="009646D1">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0EF0EC42"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BA468BB" w14:textId="77777777" w:rsidR="009646D1" w:rsidRPr="002430CD" w:rsidRDefault="009646D1" w:rsidP="009646D1">
            <w:pPr>
              <w:widowControl/>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9646D1" w:rsidRPr="002430CD" w14:paraId="4F5F3F24" w14:textId="77777777" w:rsidTr="00E93404">
        <w:trPr>
          <w:cantSplit/>
        </w:trPr>
        <w:tc>
          <w:tcPr>
            <w:tcW w:w="476" w:type="dxa"/>
            <w:vMerge/>
            <w:tcBorders>
              <w:bottom w:val="single" w:sz="4" w:space="0" w:color="auto"/>
            </w:tcBorders>
            <w:shd w:val="clear" w:color="auto" w:fill="FFFFFF"/>
            <w:vAlign w:val="center"/>
          </w:tcPr>
          <w:p w14:paraId="69202FE6" w14:textId="77777777" w:rsidR="009646D1" w:rsidRPr="00626129"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2DA7688" w14:textId="77777777" w:rsidR="009646D1" w:rsidRPr="00626129"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01E911" w14:textId="53E87F60" w:rsidR="009646D1" w:rsidRDefault="009B0DF9">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7E570AB6" w14:textId="77777777" w:rsidR="009646D1" w:rsidRDefault="009646D1"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C42EAA4" w14:textId="77777777" w:rsidR="009646D1" w:rsidRPr="002430CD" w:rsidRDefault="009646D1"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E307F9A" w14:textId="77777777" w:rsidR="009646D1" w:rsidRPr="002430CD" w:rsidRDefault="009646D1"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59C11B0" w14:textId="77777777" w:rsidR="009646D1" w:rsidRPr="002430CD" w:rsidRDefault="009646D1"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698DA29B" w14:textId="77777777" w:rsidTr="00E93404">
        <w:trPr>
          <w:cantSplit/>
        </w:trPr>
        <w:tc>
          <w:tcPr>
            <w:tcW w:w="476" w:type="dxa"/>
            <w:vMerge w:val="restart"/>
            <w:shd w:val="clear" w:color="auto" w:fill="FFFFFF"/>
            <w:vAlign w:val="center"/>
          </w:tcPr>
          <w:p w14:paraId="14061662"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lastRenderedPageBreak/>
              <w:t>4</w:t>
            </w:r>
          </w:p>
        </w:tc>
        <w:tc>
          <w:tcPr>
            <w:tcW w:w="436" w:type="dxa"/>
            <w:vMerge w:val="restart"/>
            <w:shd w:val="clear" w:color="auto" w:fill="FFFFFF"/>
            <w:vAlign w:val="center"/>
          </w:tcPr>
          <w:p w14:paraId="489559F5"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24A8FA3A"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01943DF8"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F19FDBB"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1327AFFA"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496BBE8" w14:textId="77777777" w:rsidR="00806AFE" w:rsidRPr="002430CD"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5B3B0AC" w14:textId="77777777" w:rsidR="00806AFE" w:rsidRPr="002430CD"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B56993A" w14:textId="77777777" w:rsidTr="00386D6C">
        <w:trPr>
          <w:cantSplit/>
        </w:trPr>
        <w:tc>
          <w:tcPr>
            <w:tcW w:w="476" w:type="dxa"/>
            <w:vMerge/>
            <w:shd w:val="clear" w:color="auto" w:fill="FFFFFF"/>
            <w:vAlign w:val="center"/>
          </w:tcPr>
          <w:p w14:paraId="79A3F244"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92125E"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BD756C5"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F28AD5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68FB4E9"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721C063D"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82849D2" w14:textId="77777777" w:rsidR="00806AFE"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CA4DA46" w14:textId="77777777" w:rsidR="00806AFE" w:rsidRPr="002430CD"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0E71EB88" w14:textId="77777777" w:rsidTr="00E46289">
        <w:trPr>
          <w:cantSplit/>
        </w:trPr>
        <w:tc>
          <w:tcPr>
            <w:tcW w:w="476" w:type="dxa"/>
            <w:vMerge/>
            <w:shd w:val="clear" w:color="auto" w:fill="FFFFFF"/>
            <w:vAlign w:val="center"/>
          </w:tcPr>
          <w:p w14:paraId="4A06B319"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E119CD8" w14:textId="77777777" w:rsidR="00806AFE" w:rsidRPr="002430CD"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4BB17B6" w14:textId="1E51A342"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188963BB" w14:textId="3CF0D81E"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69C3C2C4" w14:textId="7E9FD920"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1613BE22" w14:textId="5559A5D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6C53129" w14:textId="77777777" w:rsidTr="00E93404">
        <w:trPr>
          <w:cantSplit/>
        </w:trPr>
        <w:tc>
          <w:tcPr>
            <w:tcW w:w="476" w:type="dxa"/>
            <w:vMerge/>
            <w:tcBorders>
              <w:bottom w:val="single" w:sz="4" w:space="0" w:color="auto"/>
            </w:tcBorders>
            <w:shd w:val="clear" w:color="auto" w:fill="FFFFFF"/>
            <w:vAlign w:val="center"/>
          </w:tcPr>
          <w:p w14:paraId="512DA235" w14:textId="77777777" w:rsidR="00806AFE" w:rsidRPr="002430CD"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5EB4BDF8" w14:textId="77777777" w:rsidR="00806AFE" w:rsidRPr="002430CD"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6E8B074" w14:textId="23F6015F"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37C6386B" w14:textId="2F9F5455"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E730AE9"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4A6F3863" w14:textId="6E7651CD" w:rsidR="00806AFE" w:rsidRPr="002430CD" w:rsidRDefault="00806AFE" w:rsidP="00806AFE">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7D30DCD" w14:textId="4C2D186A"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9646D1" w:rsidRPr="002430CD" w14:paraId="35FC0EE7" w14:textId="77777777" w:rsidTr="00E93404">
        <w:trPr>
          <w:cantSplit/>
        </w:trPr>
        <w:tc>
          <w:tcPr>
            <w:tcW w:w="476" w:type="dxa"/>
            <w:vMerge w:val="restart"/>
            <w:shd w:val="clear" w:color="auto" w:fill="FFFFFF"/>
            <w:vAlign w:val="center"/>
          </w:tcPr>
          <w:p w14:paraId="2441323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4</w:t>
            </w:r>
          </w:p>
        </w:tc>
        <w:tc>
          <w:tcPr>
            <w:tcW w:w="436" w:type="dxa"/>
            <w:vMerge w:val="restart"/>
            <w:shd w:val="clear" w:color="auto" w:fill="FFFFFF"/>
            <w:vAlign w:val="center"/>
          </w:tcPr>
          <w:p w14:paraId="742F5FC2"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30</w:t>
            </w:r>
          </w:p>
        </w:tc>
        <w:tc>
          <w:tcPr>
            <w:tcW w:w="476" w:type="dxa"/>
            <w:tcBorders>
              <w:bottom w:val="single" w:sz="4" w:space="0" w:color="auto"/>
            </w:tcBorders>
            <w:shd w:val="clear" w:color="auto" w:fill="FFFFFF"/>
            <w:vAlign w:val="center"/>
          </w:tcPr>
          <w:p w14:paraId="58798D23"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4A2854B3" w14:textId="77777777" w:rsidR="009646D1" w:rsidRPr="002430CD" w:rsidRDefault="009646D1" w:rsidP="009646D1">
            <w:pPr>
              <w:pStyle w:val="a3"/>
              <w:spacing w:line="260" w:lineRule="exact"/>
              <w:jc w:val="both"/>
              <w:rPr>
                <w:rFonts w:eastAsia="標楷體"/>
                <w:sz w:val="20"/>
              </w:rPr>
            </w:pPr>
            <w:r w:rsidRPr="002430CD">
              <w:rPr>
                <w:rFonts w:eastAsia="標楷體" w:hint="eastAsia"/>
                <w:sz w:val="20"/>
              </w:rPr>
              <w:t>與關係人間重要交易資訊：</w:t>
            </w:r>
          </w:p>
          <w:p w14:paraId="084640D4" w14:textId="77777777" w:rsidR="009646D1" w:rsidRPr="002430CD" w:rsidRDefault="009646D1" w:rsidP="009646D1">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0A31CAC7" w14:textId="77777777" w:rsidR="009646D1" w:rsidRPr="002430CD" w:rsidRDefault="009646D1" w:rsidP="009646D1">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323AFA">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33CEBE4" w14:textId="77777777" w:rsidR="009646D1" w:rsidRPr="002430CD" w:rsidRDefault="009646D1" w:rsidP="009646D1">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43325B20" w14:textId="77777777" w:rsidR="009646D1" w:rsidRPr="002430CD" w:rsidRDefault="009646D1" w:rsidP="009646D1">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DDEB788" w14:textId="77777777" w:rsidR="009646D1" w:rsidRPr="002430CD" w:rsidRDefault="009646D1" w:rsidP="009646D1">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433E599" w14:textId="77777777" w:rsidR="009646D1" w:rsidRPr="002430CD" w:rsidRDefault="009646D1" w:rsidP="009646D1">
            <w:pPr>
              <w:kinsoku w:val="0"/>
              <w:overflowPunct w:val="0"/>
              <w:spacing w:line="260" w:lineRule="exact"/>
              <w:jc w:val="both"/>
              <w:rPr>
                <w:rFonts w:eastAsia="標楷體"/>
                <w:sz w:val="20"/>
              </w:rPr>
            </w:pPr>
          </w:p>
        </w:tc>
      </w:tr>
      <w:tr w:rsidR="009646D1" w:rsidRPr="002430CD" w14:paraId="215B8654" w14:textId="77777777" w:rsidTr="00E93404">
        <w:trPr>
          <w:cantSplit/>
        </w:trPr>
        <w:tc>
          <w:tcPr>
            <w:tcW w:w="476" w:type="dxa"/>
            <w:vMerge/>
            <w:shd w:val="clear" w:color="auto" w:fill="FFFFFF"/>
            <w:vAlign w:val="center"/>
          </w:tcPr>
          <w:p w14:paraId="180C0B5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1BA41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C736CB0" w14:textId="365BA643" w:rsidR="009646D1" w:rsidDel="006D2E93" w:rsidRDefault="00F21A7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31D5D5A" w14:textId="77777777" w:rsidR="009646D1" w:rsidRDefault="009646D1" w:rsidP="009646D1">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08930F21" w14:textId="77777777" w:rsidR="009646D1" w:rsidRDefault="009646D1" w:rsidP="009646D1">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CB818C4" w14:textId="77777777" w:rsidR="009646D1" w:rsidRPr="002430CD" w:rsidDel="00A91991" w:rsidRDefault="009646D1" w:rsidP="009646D1">
            <w:pPr>
              <w:pStyle w:val="a3"/>
              <w:spacing w:line="260" w:lineRule="exact"/>
              <w:jc w:val="both"/>
              <w:rPr>
                <w:rFonts w:ascii="Times New Roman" w:eastAsia="標楷體" w:hAnsi="Times New Roman"/>
                <w:sz w:val="20"/>
              </w:rPr>
            </w:pPr>
            <w:r w:rsidRPr="00B135C0">
              <w:rPr>
                <w:rFonts w:ascii="Times New Roman" w:eastAsia="標楷體" w:hAnsi="Times New Roman"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D9ADE63" w14:textId="77777777" w:rsidR="009646D1" w:rsidRPr="00A42815" w:rsidRDefault="009646D1" w:rsidP="00A42815">
            <w:pPr>
              <w:kinsoku w:val="0"/>
              <w:overflowPunct w:val="0"/>
              <w:spacing w:line="260" w:lineRule="exact"/>
              <w:ind w:left="161" w:hanging="161"/>
              <w:jc w:val="both"/>
              <w:rPr>
                <w:rFonts w:eastAsia="標楷體"/>
                <w:sz w:val="20"/>
              </w:rPr>
            </w:pPr>
            <w:r w:rsidRPr="00A42815">
              <w:rPr>
                <w:rFonts w:eastAsia="標楷體" w:hint="eastAsia"/>
                <w:sz w:val="20"/>
              </w:rPr>
              <w:t>1.</w:t>
            </w:r>
            <w:r w:rsidRPr="00A42815">
              <w:rPr>
                <w:rFonts w:eastAsia="標楷體" w:hint="eastAsia"/>
                <w:sz w:val="20"/>
              </w:rPr>
              <w:t>輸入「公開資訊觀測站」</w:t>
            </w:r>
            <w:r w:rsidRPr="00A42815">
              <w:rPr>
                <w:rFonts w:eastAsia="標楷體"/>
                <w:sz w:val="20"/>
              </w:rPr>
              <w:t>(sii.twse.com.tw/</w:t>
            </w:r>
            <w:r w:rsidRPr="00A42815">
              <w:rPr>
                <w:rFonts w:eastAsia="標楷體" w:hint="eastAsia"/>
                <w:sz w:val="20"/>
              </w:rPr>
              <w:t>債信專區申報作業</w:t>
            </w:r>
            <w:r w:rsidRPr="00A42815">
              <w:rPr>
                <w:rFonts w:eastAsia="標楷體" w:hint="eastAsia"/>
                <w:sz w:val="20"/>
              </w:rPr>
              <w:t>/</w:t>
            </w:r>
            <w:r w:rsidRPr="00A42815">
              <w:rPr>
                <w:rFonts w:eastAsia="標楷體"/>
                <w:sz w:val="20"/>
              </w:rPr>
              <w:t>最近一季相關財務資料申報</w:t>
            </w:r>
            <w:r w:rsidRPr="00A42815">
              <w:rPr>
                <w:rFonts w:eastAsia="標楷體"/>
                <w:sz w:val="20"/>
              </w:rPr>
              <w:t>(</w:t>
            </w:r>
            <w:r w:rsidRPr="00A42815">
              <w:rPr>
                <w:rFonts w:eastAsia="標楷體"/>
                <w:sz w:val="20"/>
              </w:rPr>
              <w:t>自結資料</w:t>
            </w:r>
            <w:r w:rsidRPr="00A42815">
              <w:rPr>
                <w:rFonts w:eastAsia="標楷體"/>
                <w:sz w:val="20"/>
              </w:rPr>
              <w:t>)</w:t>
            </w:r>
            <w:r w:rsidRPr="00A42815">
              <w:rPr>
                <w:rFonts w:eastAsia="標楷體" w:hint="eastAsia"/>
                <w:sz w:val="20"/>
              </w:rPr>
              <w:t>)</w:t>
            </w:r>
            <w:r w:rsidRPr="00A42815">
              <w:rPr>
                <w:rFonts w:eastAsia="標楷體" w:hint="eastAsia"/>
                <w:sz w:val="20"/>
              </w:rPr>
              <w:t>。</w:t>
            </w:r>
          </w:p>
          <w:p w14:paraId="095244E0" w14:textId="77777777" w:rsidR="009646D1" w:rsidRPr="002430CD" w:rsidDel="00A91991" w:rsidRDefault="009646D1" w:rsidP="00A42815">
            <w:pPr>
              <w:kinsoku w:val="0"/>
              <w:overflowPunct w:val="0"/>
              <w:spacing w:line="260" w:lineRule="exact"/>
              <w:ind w:left="161" w:hanging="161"/>
              <w:jc w:val="both"/>
            </w:pPr>
            <w:r w:rsidRPr="00A42815">
              <w:rPr>
                <w:rFonts w:eastAsia="標楷體" w:hint="eastAsia"/>
                <w:sz w:val="20"/>
              </w:rPr>
              <w:t>2.</w:t>
            </w:r>
            <w:r w:rsidRPr="00A42815">
              <w:rPr>
                <w:rFonts w:eastAsia="標楷體" w:hint="eastAsia"/>
                <w:sz w:val="20"/>
              </w:rPr>
              <w:t>輸入「公開資訊觀測站」</w:t>
            </w:r>
            <w:r w:rsidRPr="00A42815">
              <w:rPr>
                <w:rFonts w:eastAsia="標楷體"/>
                <w:sz w:val="20"/>
              </w:rPr>
              <w:t>(sii.twse.com.tw/</w:t>
            </w:r>
            <w:r w:rsidRPr="00A42815">
              <w:rPr>
                <w:rFonts w:eastAsia="標楷體" w:hint="eastAsia"/>
                <w:sz w:val="20"/>
              </w:rPr>
              <w:t>債信專區申報作業</w:t>
            </w:r>
            <w:r w:rsidRPr="00A42815">
              <w:rPr>
                <w:rFonts w:eastAsia="標楷體" w:hint="eastAsia"/>
                <w:sz w:val="20"/>
              </w:rPr>
              <w:t>/</w:t>
            </w:r>
            <w:r w:rsidRPr="00A42815">
              <w:rPr>
                <w:rFonts w:eastAsia="標楷體"/>
                <w:sz w:val="20"/>
              </w:rPr>
              <w:t>發行債券即將於</w:t>
            </w:r>
            <w:proofErr w:type="gramStart"/>
            <w:r w:rsidRPr="00A42815">
              <w:rPr>
                <w:rFonts w:eastAsia="標楷體"/>
                <w:sz w:val="20"/>
              </w:rPr>
              <w:t>一</w:t>
            </w:r>
            <w:proofErr w:type="gramEnd"/>
            <w:r w:rsidRPr="00A42815">
              <w:rPr>
                <w:rFonts w:eastAsia="標楷體"/>
                <w:sz w:val="20"/>
              </w:rPr>
              <w:t>年內到期之每月相關財務資料申報</w:t>
            </w:r>
            <w:r w:rsidRPr="00A42815">
              <w:rPr>
                <w:rFonts w:eastAsia="標楷體" w:hint="eastAsia"/>
                <w:sz w:val="20"/>
              </w:rPr>
              <w:t>)</w:t>
            </w:r>
            <w:r w:rsidRPr="00A42815">
              <w:rPr>
                <w:rFonts w:eastAsia="標楷體" w:hint="eastAsia"/>
                <w:sz w:val="20"/>
              </w:rPr>
              <w:t>。</w:t>
            </w:r>
          </w:p>
        </w:tc>
        <w:tc>
          <w:tcPr>
            <w:tcW w:w="4008" w:type="dxa"/>
            <w:shd w:val="clear" w:color="auto" w:fill="FFFFFF"/>
          </w:tcPr>
          <w:p w14:paraId="3428EEBD" w14:textId="77777777" w:rsidR="009646D1" w:rsidDel="00A91991"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7C39204C" w14:textId="77777777" w:rsidTr="00E93404">
        <w:trPr>
          <w:cantSplit/>
        </w:trPr>
        <w:tc>
          <w:tcPr>
            <w:tcW w:w="476" w:type="dxa"/>
            <w:vMerge/>
            <w:shd w:val="clear" w:color="auto" w:fill="FFFFFF"/>
            <w:vAlign w:val="center"/>
          </w:tcPr>
          <w:p w14:paraId="4F3D0ACC"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3D41C7B"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B559BDD" w14:textId="75061C4C" w:rsidR="009646D1"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0E492675" w14:textId="77777777" w:rsidR="009646D1" w:rsidRDefault="009646D1" w:rsidP="009646D1">
            <w:pPr>
              <w:kinsoku w:val="0"/>
              <w:overflowPunct w:val="0"/>
              <w:spacing w:line="260" w:lineRule="exact"/>
              <w:jc w:val="both"/>
              <w:rPr>
                <w:rFonts w:ascii="細明體" w:eastAsia="標楷體" w:hAnsi="Courier New"/>
                <w:sz w:val="20"/>
              </w:rPr>
            </w:pPr>
            <w:r w:rsidRPr="00323F3A">
              <w:rPr>
                <w:rFonts w:ascii="細明體" w:eastAsia="標楷體" w:hAnsi="Courier New" w:hint="eastAsia"/>
                <w:sz w:val="20"/>
              </w:rPr>
              <w:t>年度員工福利及薪酬資訊</w:t>
            </w:r>
            <w:r>
              <w:rPr>
                <w:rFonts w:ascii="細明體" w:eastAsia="標楷體" w:hAnsi="Courier New" w:hint="eastAsia"/>
                <w:sz w:val="20"/>
              </w:rPr>
              <w:t>。</w:t>
            </w:r>
          </w:p>
          <w:p w14:paraId="275520AF" w14:textId="77777777" w:rsidR="009646D1" w:rsidRPr="001B5403" w:rsidRDefault="009646D1" w:rsidP="009646D1">
            <w:pPr>
              <w:kinsoku w:val="0"/>
              <w:overflowPunct w:val="0"/>
              <w:spacing w:line="260" w:lineRule="exact"/>
              <w:jc w:val="both"/>
              <w:rPr>
                <w:rFonts w:ascii="細明體" w:eastAsia="標楷體" w:hAnsi="Courier New"/>
                <w:sz w:val="20"/>
              </w:rPr>
            </w:pPr>
            <w:r w:rsidRPr="001B5403">
              <w:rPr>
                <w:rFonts w:eastAsia="標楷體"/>
                <w:sz w:val="20"/>
                <w:szCs w:val="20"/>
              </w:rPr>
              <w:t>1</w:t>
            </w:r>
            <w:r>
              <w:rPr>
                <w:rFonts w:ascii="細明體" w:eastAsia="標楷體" w:hAnsi="Courier New" w:hint="eastAsia"/>
                <w:sz w:val="20"/>
              </w:rPr>
              <w:t>.</w:t>
            </w:r>
            <w:r w:rsidRPr="00BF5AC6">
              <w:rPr>
                <w:rFonts w:ascii="細明體" w:eastAsia="標楷體" w:hAnsi="Courier New" w:hint="eastAsia"/>
                <w:sz w:val="20"/>
                <w:szCs w:val="20"/>
              </w:rPr>
              <w:t>本國上市公司</w:t>
            </w:r>
            <w:r w:rsidRPr="001B5403">
              <w:rPr>
                <w:rFonts w:eastAsia="標楷體" w:hint="eastAsia"/>
                <w:sz w:val="20"/>
                <w:szCs w:val="20"/>
              </w:rPr>
              <w:t>非擔任主管職務之全時員工薪資資訊</w:t>
            </w:r>
            <w:r w:rsidRPr="002430CD">
              <w:rPr>
                <w:rFonts w:eastAsia="標楷體" w:hint="eastAsia"/>
                <w:sz w:val="20"/>
              </w:rPr>
              <w:t>。</w:t>
            </w:r>
          </w:p>
          <w:p w14:paraId="07D3ACAC" w14:textId="77777777" w:rsidR="009646D1" w:rsidRDefault="009646D1" w:rsidP="009646D1">
            <w:pPr>
              <w:kinsoku w:val="0"/>
              <w:overflowPunct w:val="0"/>
              <w:spacing w:line="260" w:lineRule="exact"/>
              <w:jc w:val="both"/>
              <w:rPr>
                <w:rFonts w:eastAsia="標楷體"/>
                <w:sz w:val="20"/>
              </w:rPr>
            </w:pPr>
            <w:r>
              <w:rPr>
                <w:rFonts w:eastAsia="標楷體" w:hint="eastAsia"/>
                <w:sz w:val="20"/>
                <w:szCs w:val="20"/>
              </w:rPr>
              <w:t>2.</w:t>
            </w:r>
            <w:r>
              <w:rPr>
                <w:rFonts w:eastAsia="標楷體" w:hint="eastAsia"/>
                <w:sz w:val="20"/>
                <w:szCs w:val="20"/>
              </w:rPr>
              <w:t>員工福利政策及權益維護措施</w:t>
            </w:r>
            <w:r w:rsidRPr="002430CD">
              <w:rPr>
                <w:rFonts w:eastAsia="標楷體" w:hint="eastAsia"/>
                <w:sz w:val="20"/>
              </w:rPr>
              <w:t>。</w:t>
            </w:r>
          </w:p>
        </w:tc>
        <w:tc>
          <w:tcPr>
            <w:tcW w:w="5512" w:type="dxa"/>
            <w:shd w:val="clear" w:color="auto" w:fill="FFFFFF"/>
          </w:tcPr>
          <w:p w14:paraId="5E9406D1" w14:textId="77777777" w:rsidR="009646D1" w:rsidRPr="00A42815" w:rsidRDefault="009646D1" w:rsidP="00A42815">
            <w:pPr>
              <w:kinsoku w:val="0"/>
              <w:overflowPunct w:val="0"/>
              <w:spacing w:line="260" w:lineRule="exact"/>
              <w:ind w:left="161" w:hanging="161"/>
              <w:jc w:val="both"/>
              <w:rPr>
                <w:rFonts w:eastAsia="標楷體"/>
                <w:sz w:val="20"/>
              </w:rPr>
            </w:pPr>
            <w:r w:rsidRPr="00A42815">
              <w:rPr>
                <w:rFonts w:eastAsia="標楷體" w:hint="eastAsia"/>
                <w:sz w:val="20"/>
              </w:rPr>
              <w:t>1.</w:t>
            </w:r>
            <w:r w:rsidRPr="00A42815">
              <w:rPr>
                <w:rFonts w:eastAsia="標楷體" w:hint="eastAsia"/>
                <w:sz w:val="20"/>
              </w:rPr>
              <w:t>輸入「公開資訊觀測站」</w:t>
            </w:r>
            <w:r w:rsidRPr="00A42815">
              <w:rPr>
                <w:rFonts w:eastAsia="標楷體" w:hint="eastAsia"/>
                <w:sz w:val="20"/>
              </w:rPr>
              <w:t>(sii.twse.com.tw/</w:t>
            </w:r>
            <w:r w:rsidRPr="00A42815">
              <w:rPr>
                <w:rFonts w:eastAsia="標楷體" w:hint="eastAsia"/>
                <w:sz w:val="20"/>
              </w:rPr>
              <w:t>公司治理資訊之揭露辦理情形申報作業</w:t>
            </w:r>
            <w:r w:rsidRPr="00A42815">
              <w:rPr>
                <w:rFonts w:eastAsia="標楷體" w:hint="eastAsia"/>
                <w:sz w:val="20"/>
              </w:rPr>
              <w:t>/</w:t>
            </w:r>
            <w:r w:rsidRPr="00A42815">
              <w:rPr>
                <w:rFonts w:eastAsia="標楷體" w:hint="eastAsia"/>
                <w:sz w:val="20"/>
              </w:rPr>
              <w:t>年度員工福利及薪酬資訊申報作業</w:t>
            </w:r>
            <w:r w:rsidRPr="00A42815">
              <w:rPr>
                <w:rFonts w:eastAsia="標楷體" w:hint="eastAsia"/>
                <w:sz w:val="20"/>
              </w:rPr>
              <w:t>/</w:t>
            </w:r>
            <w:r w:rsidRPr="00A42815">
              <w:rPr>
                <w:rFonts w:eastAsia="標楷體" w:hint="eastAsia"/>
                <w:sz w:val="20"/>
              </w:rPr>
              <w:t>非擔任主管職務之全時員工薪資資訊申報作業</w:t>
            </w:r>
            <w:r w:rsidRPr="00A42815">
              <w:rPr>
                <w:rFonts w:eastAsia="標楷體" w:hint="eastAsia"/>
                <w:sz w:val="20"/>
              </w:rPr>
              <w:t>)</w:t>
            </w:r>
            <w:r w:rsidRPr="00A42815">
              <w:rPr>
                <w:rFonts w:eastAsia="標楷體" w:hint="eastAsia"/>
                <w:sz w:val="20"/>
              </w:rPr>
              <w:t>，</w:t>
            </w:r>
            <w:proofErr w:type="gramStart"/>
            <w:r w:rsidRPr="00A42815">
              <w:rPr>
                <w:rFonts w:eastAsia="標楷體" w:hint="eastAsia"/>
                <w:sz w:val="20"/>
              </w:rPr>
              <w:t>併</w:t>
            </w:r>
            <w:proofErr w:type="gramEnd"/>
            <w:r w:rsidRPr="00A42815">
              <w:rPr>
                <w:rFonts w:eastAsia="標楷體" w:hint="eastAsia"/>
                <w:sz w:val="20"/>
              </w:rPr>
              <w:t>同申報</w:t>
            </w:r>
            <w:proofErr w:type="gramStart"/>
            <w:r w:rsidRPr="00A42815">
              <w:rPr>
                <w:rFonts w:eastAsia="標楷體" w:hint="eastAsia"/>
                <w:sz w:val="20"/>
              </w:rPr>
              <w:t>上傳經會計師</w:t>
            </w:r>
            <w:proofErr w:type="gramEnd"/>
            <w:r w:rsidRPr="00A42815">
              <w:rPr>
                <w:rFonts w:eastAsia="標楷體" w:hint="eastAsia"/>
                <w:sz w:val="20"/>
              </w:rPr>
              <w:t>簽名或蓋章之檢查表（</w:t>
            </w:r>
            <w:r w:rsidRPr="00A42815">
              <w:rPr>
                <w:rFonts w:eastAsia="標楷體" w:hint="eastAsia"/>
                <w:sz w:val="20"/>
              </w:rPr>
              <w:t>PDF</w:t>
            </w:r>
            <w:r w:rsidRPr="00A42815">
              <w:rPr>
                <w:rFonts w:eastAsia="標楷體" w:hint="eastAsia"/>
                <w:sz w:val="20"/>
              </w:rPr>
              <w:t>檔案）。</w:t>
            </w:r>
          </w:p>
          <w:p w14:paraId="6FD672F0" w14:textId="77777777" w:rsidR="009646D1" w:rsidRPr="00A42815" w:rsidRDefault="009646D1" w:rsidP="00A42815">
            <w:pPr>
              <w:kinsoku w:val="0"/>
              <w:overflowPunct w:val="0"/>
              <w:spacing w:line="260" w:lineRule="exact"/>
              <w:ind w:left="161" w:hanging="161"/>
              <w:jc w:val="both"/>
              <w:rPr>
                <w:rFonts w:eastAsia="標楷體"/>
                <w:sz w:val="20"/>
              </w:rPr>
            </w:pPr>
            <w:r w:rsidRPr="00A42815">
              <w:rPr>
                <w:rFonts w:eastAsia="標楷體" w:hint="eastAsia"/>
                <w:sz w:val="20"/>
              </w:rPr>
              <w:t>2.</w:t>
            </w:r>
            <w:r w:rsidRPr="00A42815">
              <w:rPr>
                <w:rFonts w:eastAsia="標楷體" w:hint="eastAsia"/>
                <w:sz w:val="20"/>
              </w:rPr>
              <w:t>非擔任主管職務之全時員工薪資平均數如符合任</w:t>
            </w:r>
            <w:proofErr w:type="gramStart"/>
            <w:r w:rsidRPr="00A42815">
              <w:rPr>
                <w:rFonts w:eastAsia="標楷體" w:hint="eastAsia"/>
                <w:sz w:val="20"/>
              </w:rPr>
              <w:t>一</w:t>
            </w:r>
            <w:proofErr w:type="gramEnd"/>
            <w:r w:rsidRPr="00A42815">
              <w:rPr>
                <w:rFonts w:eastAsia="標楷體" w:hint="eastAsia"/>
                <w:sz w:val="20"/>
              </w:rPr>
              <w:t>篩選指標之公司，經證交所個別通知後，於</w:t>
            </w:r>
            <w:r w:rsidRPr="00A42815">
              <w:rPr>
                <w:rFonts w:eastAsia="標楷體" w:hint="eastAsia"/>
                <w:sz w:val="20"/>
              </w:rPr>
              <w:t>5</w:t>
            </w:r>
            <w:r w:rsidRPr="00A42815">
              <w:rPr>
                <w:rFonts w:eastAsia="標楷體" w:hint="eastAsia"/>
                <w:sz w:val="20"/>
              </w:rPr>
              <w:t>月底前輸入「公開資訊觀測站」</w:t>
            </w:r>
            <w:r w:rsidRPr="00A42815">
              <w:rPr>
                <w:rFonts w:eastAsia="標楷體" w:hint="eastAsia"/>
                <w:sz w:val="20"/>
              </w:rPr>
              <w:t>(sii.twse.com.tw/</w:t>
            </w:r>
            <w:r w:rsidRPr="00A42815">
              <w:rPr>
                <w:rFonts w:eastAsia="標楷體" w:hint="eastAsia"/>
                <w:sz w:val="20"/>
              </w:rPr>
              <w:t>公司治理資訊之揭露辦理情形申報作業</w:t>
            </w:r>
            <w:r w:rsidRPr="00A42815">
              <w:rPr>
                <w:rFonts w:eastAsia="標楷體" w:hint="eastAsia"/>
                <w:sz w:val="20"/>
              </w:rPr>
              <w:t>/</w:t>
            </w:r>
            <w:r w:rsidRPr="00A42815">
              <w:rPr>
                <w:rFonts w:eastAsia="標楷體" w:hint="eastAsia"/>
                <w:sz w:val="20"/>
              </w:rPr>
              <w:t>年度員工福利及薪酬資訊申報作業</w:t>
            </w:r>
            <w:r w:rsidRPr="00A42815">
              <w:rPr>
                <w:rFonts w:eastAsia="標楷體" w:hint="eastAsia"/>
                <w:sz w:val="20"/>
              </w:rPr>
              <w:t>/</w:t>
            </w:r>
            <w:r w:rsidRPr="00A42815">
              <w:rPr>
                <w:rFonts w:eastAsia="標楷體" w:hint="eastAsia"/>
                <w:sz w:val="20"/>
              </w:rPr>
              <w:t>公司經營績效與員工薪酬之關聯性與合理性說明</w:t>
            </w:r>
            <w:r w:rsidRPr="00A42815">
              <w:rPr>
                <w:rFonts w:eastAsia="標楷體" w:hint="eastAsia"/>
                <w:sz w:val="20"/>
              </w:rPr>
              <w:t>)</w:t>
            </w:r>
            <w:r w:rsidRPr="00A42815">
              <w:rPr>
                <w:rFonts w:eastAsia="標楷體" w:hint="eastAsia"/>
                <w:sz w:val="20"/>
              </w:rPr>
              <w:t>，未符合篩選指標之公司亦可自願輸入。</w:t>
            </w:r>
          </w:p>
          <w:p w14:paraId="11045A6D" w14:textId="77777777" w:rsidR="009646D1" w:rsidRPr="00A42815" w:rsidRDefault="009646D1" w:rsidP="00A42815">
            <w:pPr>
              <w:kinsoku w:val="0"/>
              <w:overflowPunct w:val="0"/>
              <w:spacing w:line="260" w:lineRule="exact"/>
              <w:ind w:left="161" w:hanging="161"/>
              <w:jc w:val="both"/>
              <w:rPr>
                <w:rFonts w:eastAsia="標楷體"/>
                <w:sz w:val="20"/>
              </w:rPr>
            </w:pPr>
            <w:r w:rsidRPr="00A42815">
              <w:rPr>
                <w:rFonts w:eastAsia="標楷體" w:hint="eastAsia"/>
                <w:sz w:val="20"/>
              </w:rPr>
              <w:t>3.</w:t>
            </w:r>
            <w:r w:rsidRPr="00A42815">
              <w:rPr>
                <w:rFonts w:eastAsia="標楷體" w:hint="eastAsia"/>
                <w:sz w:val="20"/>
              </w:rPr>
              <w:t>輸入「公開資訊觀測站」</w:t>
            </w:r>
            <w:r w:rsidRPr="00A42815">
              <w:rPr>
                <w:rFonts w:eastAsia="標楷體"/>
                <w:sz w:val="20"/>
              </w:rPr>
              <w:t>(sii.twse.com.tw/</w:t>
            </w:r>
            <w:r w:rsidRPr="00A42815">
              <w:rPr>
                <w:rFonts w:eastAsia="標楷體" w:hint="eastAsia"/>
                <w:sz w:val="20"/>
              </w:rPr>
              <w:t>公司治理資訊之揭露辦理情形</w:t>
            </w:r>
            <w:r w:rsidRPr="00A42815">
              <w:rPr>
                <w:rFonts w:eastAsia="標楷體"/>
                <w:sz w:val="20"/>
              </w:rPr>
              <w:t>申報</w:t>
            </w:r>
            <w:r w:rsidRPr="00A42815">
              <w:rPr>
                <w:rFonts w:eastAsia="標楷體" w:hint="eastAsia"/>
                <w:sz w:val="20"/>
              </w:rPr>
              <w:t>作業</w:t>
            </w:r>
            <w:r w:rsidRPr="00A42815">
              <w:rPr>
                <w:rFonts w:eastAsia="標楷體"/>
                <w:sz w:val="20"/>
              </w:rPr>
              <w:t>/</w:t>
            </w:r>
            <w:r w:rsidRPr="00A42815">
              <w:rPr>
                <w:rFonts w:eastAsia="標楷體" w:hint="eastAsia"/>
                <w:sz w:val="20"/>
              </w:rPr>
              <w:t>年度員工福利及薪酬資訊申報作業</w:t>
            </w:r>
            <w:r w:rsidRPr="00A42815">
              <w:rPr>
                <w:rFonts w:eastAsia="標楷體" w:hint="eastAsia"/>
                <w:sz w:val="20"/>
              </w:rPr>
              <w:t>/</w:t>
            </w:r>
            <w:r w:rsidRPr="00A42815">
              <w:rPr>
                <w:rFonts w:eastAsia="標楷體" w:hint="eastAsia"/>
                <w:sz w:val="20"/>
              </w:rPr>
              <w:t>員工福利政策及權益維護措施揭露申報作業</w:t>
            </w:r>
            <w:r w:rsidRPr="00A42815">
              <w:rPr>
                <w:rFonts w:eastAsia="標楷體" w:hint="eastAsia"/>
                <w:sz w:val="20"/>
              </w:rPr>
              <w:t>)</w:t>
            </w:r>
            <w:r w:rsidRPr="00A42815">
              <w:rPr>
                <w:rFonts w:eastAsia="標楷體" w:hint="eastAsia"/>
                <w:sz w:val="20"/>
              </w:rPr>
              <w:t>。</w:t>
            </w:r>
          </w:p>
        </w:tc>
        <w:tc>
          <w:tcPr>
            <w:tcW w:w="4008" w:type="dxa"/>
            <w:shd w:val="clear" w:color="auto" w:fill="FFFFFF"/>
          </w:tcPr>
          <w:p w14:paraId="6F0DB72D"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3</w:t>
            </w:r>
            <w:r w:rsidRPr="00C25453">
              <w:rPr>
                <w:rFonts w:eastAsia="標楷體" w:hint="eastAsia"/>
                <w:sz w:val="20"/>
              </w:rPr>
              <w:t>1</w:t>
            </w:r>
            <w:r w:rsidRPr="00C25453">
              <w:rPr>
                <w:rFonts w:eastAsia="標楷體" w:hint="eastAsia"/>
                <w:sz w:val="20"/>
              </w:rPr>
              <w:t>款</w:t>
            </w:r>
            <w:r w:rsidRPr="002430CD">
              <w:rPr>
                <w:rFonts w:eastAsia="標楷體" w:hint="eastAsia"/>
                <w:sz w:val="20"/>
              </w:rPr>
              <w:t>。</w:t>
            </w:r>
          </w:p>
        </w:tc>
      </w:tr>
      <w:tr w:rsidR="009646D1" w:rsidRPr="002430CD" w14:paraId="6A85863B" w14:textId="77777777" w:rsidTr="00E93404">
        <w:trPr>
          <w:cantSplit/>
        </w:trPr>
        <w:tc>
          <w:tcPr>
            <w:tcW w:w="476" w:type="dxa"/>
            <w:vMerge/>
            <w:shd w:val="clear" w:color="auto" w:fill="FFFFFF"/>
            <w:vAlign w:val="center"/>
          </w:tcPr>
          <w:p w14:paraId="3698F3A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4C7303F"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892A2AD" w14:textId="06788626" w:rsidR="009646D1"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C778CC1" w14:textId="77777777" w:rsidR="009646D1" w:rsidRDefault="009646D1" w:rsidP="009646D1">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15FB403" w14:textId="77777777" w:rsidR="009646D1" w:rsidRDefault="009646D1" w:rsidP="009646D1">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1F89A026" w14:textId="77777777" w:rsidR="009646D1" w:rsidRDefault="009646D1" w:rsidP="009646D1">
            <w:pPr>
              <w:pStyle w:val="a7"/>
              <w:spacing w:line="260" w:lineRule="exact"/>
              <w:ind w:left="0" w:firstLine="0"/>
            </w:pPr>
            <w:r w:rsidRPr="002430CD">
              <w:rPr>
                <w:rFonts w:hint="eastAsia"/>
              </w:rPr>
              <w:t>輸入「公開資訊觀測站」</w:t>
            </w:r>
            <w:r w:rsidRPr="002430CD">
              <w:t>(sii.twse.com.tw/</w:t>
            </w:r>
            <w:r>
              <w:rPr>
                <w:rFonts w:hint="eastAsia"/>
              </w:rPr>
              <w:t>自結損益</w:t>
            </w:r>
            <w:r w:rsidRPr="007E008F">
              <w:t>申報</w:t>
            </w:r>
            <w:r>
              <w:rPr>
                <w:rFonts w:hint="eastAsia"/>
              </w:rPr>
              <w:t>作業</w:t>
            </w:r>
            <w:r w:rsidRPr="002430CD">
              <w:rPr>
                <w:rFonts w:hint="eastAsia"/>
              </w:rPr>
              <w:t>)</w:t>
            </w:r>
            <w:r w:rsidRPr="002430CD">
              <w:rPr>
                <w:rFonts w:hint="eastAsia"/>
              </w:rPr>
              <w:t>。</w:t>
            </w:r>
          </w:p>
        </w:tc>
        <w:tc>
          <w:tcPr>
            <w:tcW w:w="4008" w:type="dxa"/>
            <w:shd w:val="clear" w:color="auto" w:fill="FFFFFF"/>
          </w:tcPr>
          <w:p w14:paraId="7DD189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9646D1" w:rsidRPr="002430CD" w14:paraId="68AF9D37" w14:textId="77777777" w:rsidTr="00E93404">
        <w:trPr>
          <w:cantSplit/>
        </w:trPr>
        <w:tc>
          <w:tcPr>
            <w:tcW w:w="476" w:type="dxa"/>
            <w:vMerge w:val="restart"/>
            <w:shd w:val="clear" w:color="auto" w:fill="FFFFFF"/>
            <w:vAlign w:val="center"/>
          </w:tcPr>
          <w:p w14:paraId="1F7B72E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5DF3F037"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253683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D0DD19"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BBEABAC" w14:textId="77777777" w:rsidR="009646D1" w:rsidRDefault="009646D1" w:rsidP="00A42815">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3CCCCA0A" w14:textId="77777777" w:rsidR="009646D1" w:rsidRPr="002430CD" w:rsidRDefault="009646D1" w:rsidP="00A42815">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76FB255" w14:textId="77777777" w:rsidR="009646D1" w:rsidRDefault="009646D1" w:rsidP="009646D1">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33193268" w14:textId="77777777" w:rsidR="009646D1" w:rsidRPr="002430CD" w:rsidRDefault="009646D1" w:rsidP="009646D1">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9646D1" w:rsidRPr="002430CD" w14:paraId="005E1636" w14:textId="77777777" w:rsidTr="00E93404">
        <w:trPr>
          <w:cantSplit/>
        </w:trPr>
        <w:tc>
          <w:tcPr>
            <w:tcW w:w="476" w:type="dxa"/>
            <w:vMerge/>
            <w:shd w:val="clear" w:color="auto" w:fill="FFFFFF"/>
            <w:vAlign w:val="center"/>
          </w:tcPr>
          <w:p w14:paraId="342F343A"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1F36878"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1FB7D70"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8081437"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8FC7CB7" w14:textId="77777777" w:rsidR="009646D1" w:rsidRPr="002430CD" w:rsidRDefault="009646D1" w:rsidP="009646D1">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9494030"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3044C1" w14:textId="77777777" w:rsidR="009646D1" w:rsidRPr="002430CD"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CA9FB8" w14:textId="77777777" w:rsidR="009646D1" w:rsidRPr="002430CD"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9646D1" w:rsidRPr="002430CD" w14:paraId="589B8841" w14:textId="77777777" w:rsidTr="00E93404">
        <w:trPr>
          <w:cantSplit/>
        </w:trPr>
        <w:tc>
          <w:tcPr>
            <w:tcW w:w="476" w:type="dxa"/>
            <w:vMerge w:val="restart"/>
            <w:shd w:val="clear" w:color="auto" w:fill="FFFFFF"/>
            <w:vAlign w:val="center"/>
          </w:tcPr>
          <w:p w14:paraId="3486CA3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436" w:type="dxa"/>
            <w:vMerge w:val="restart"/>
            <w:shd w:val="clear" w:color="auto" w:fill="FFFFFF"/>
            <w:vAlign w:val="center"/>
          </w:tcPr>
          <w:p w14:paraId="32088D74"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0D276B78" w14:textId="77777777" w:rsidR="009646D1" w:rsidRPr="002430CD" w:rsidRDefault="009646D1"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C528348" w14:textId="66C43AD4" w:rsidR="009646D1" w:rsidRPr="002430CD" w:rsidRDefault="009646D1" w:rsidP="009646D1">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13" w:author="林芸卉" w:date="2025-12-10T14:33:00Z" w16du:dateUtc="2025-12-10T06:33:00Z">
              <w:r w:rsidR="00182368" w:rsidRPr="00E23F4A">
                <w:rPr>
                  <w:rFonts w:eastAsia="標楷體" w:hint="eastAsia"/>
                  <w:color w:val="FF0000"/>
                  <w:sz w:val="20"/>
                  <w:szCs w:val="20"/>
                  <w:u w:val="single"/>
                </w:rPr>
                <w:t>除依</w:t>
              </w:r>
              <w:r w:rsidR="00182368" w:rsidRPr="00E23F4A">
                <w:rPr>
                  <w:rFonts w:ascii="標楷體" w:eastAsia="標楷體" w:hAnsi="標楷體" w:hint="eastAsia"/>
                  <w:color w:val="FF0000"/>
                  <w:sz w:val="20"/>
                  <w:szCs w:val="20"/>
                  <w:u w:val="single"/>
                </w:rPr>
                <w:t>「公開發行公司財務報告及營運情形公告申報特殊適用範圍辦法」另有規定者外</w:t>
              </w:r>
            </w:ins>
            <w:ins w:id="14" w:author="林芸卉" w:date="2025-12-15T09:56:00Z" w16du:dateUtc="2025-12-15T01:56:00Z">
              <w:r w:rsidR="00303C0D">
                <w:rPr>
                  <w:rFonts w:ascii="標楷體" w:eastAsia="標楷體" w:hAnsi="標楷體" w:hint="eastAsia"/>
                  <w:color w:val="FF0000"/>
                  <w:sz w:val="20"/>
                  <w:szCs w:val="20"/>
                  <w:u w:val="single"/>
                </w:rPr>
                <w:t>，</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44832CD5" w14:textId="77777777" w:rsidR="009646D1" w:rsidRPr="002430CD" w:rsidRDefault="009646D1" w:rsidP="009646D1">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75BD2C0" w14:textId="77777777" w:rsidR="009646D1" w:rsidRPr="003E4EDC" w:rsidRDefault="009646D1" w:rsidP="009646D1">
            <w:pPr>
              <w:kinsoku w:val="0"/>
              <w:overflowPunct w:val="0"/>
              <w:spacing w:line="260" w:lineRule="exact"/>
              <w:jc w:val="both"/>
              <w:rPr>
                <w:rFonts w:eastAsia="標楷體"/>
                <w:sz w:val="20"/>
              </w:rPr>
            </w:pPr>
          </w:p>
        </w:tc>
        <w:tc>
          <w:tcPr>
            <w:tcW w:w="5512" w:type="dxa"/>
            <w:shd w:val="clear" w:color="auto" w:fill="FFFFFF"/>
          </w:tcPr>
          <w:p w14:paraId="18B0F4C2" w14:textId="77777777" w:rsidR="009646D1" w:rsidRPr="002430CD" w:rsidRDefault="009646D1" w:rsidP="00182368">
            <w:pPr>
              <w:kinsoku w:val="0"/>
              <w:overflowPunct w:val="0"/>
              <w:spacing w:line="260" w:lineRule="exact"/>
              <w:ind w:left="161" w:hanging="161"/>
              <w:jc w:val="both"/>
              <w:rPr>
                <w:rFonts w:eastAsia="標楷體"/>
                <w:sz w:val="20"/>
              </w:rPr>
            </w:pPr>
            <w:r w:rsidRPr="002430CD">
              <w:rPr>
                <w:rFonts w:eastAsia="標楷體" w:hint="eastAsia"/>
                <w:sz w:val="20"/>
              </w:rPr>
              <w:t>1.</w:t>
            </w:r>
            <w:r>
              <w:rPr>
                <w:rFonts w:eastAsia="標楷體" w:hint="eastAsia"/>
                <w:sz w:val="20"/>
              </w:rPr>
              <w:t>國內上市公司</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Pr>
                <w:rFonts w:eastAsia="標楷體" w:hint="eastAsia"/>
                <w:sz w:val="20"/>
              </w:rPr>
              <w:t>月營業收入申報作業</w:t>
            </w:r>
            <w:r w:rsidRPr="002430CD">
              <w:rPr>
                <w:rFonts w:eastAsia="標楷體" w:hint="eastAsia"/>
                <w:sz w:val="20"/>
              </w:rPr>
              <w:t>)</w:t>
            </w:r>
            <w:r>
              <w:rPr>
                <w:rFonts w:eastAsia="標楷體" w:hint="eastAsia"/>
                <w:sz w:val="20"/>
              </w:rPr>
              <w:t>。</w:t>
            </w:r>
          </w:p>
          <w:p w14:paraId="57AA6442" w14:textId="77777777" w:rsidR="009646D1" w:rsidRPr="002430CD" w:rsidRDefault="009646D1" w:rsidP="00182368">
            <w:pPr>
              <w:kinsoku w:val="0"/>
              <w:overflowPunct w:val="0"/>
              <w:spacing w:line="260" w:lineRule="exact"/>
              <w:ind w:left="161" w:hanging="161"/>
              <w:jc w:val="both"/>
              <w:rPr>
                <w:rFonts w:eastAsia="標楷體"/>
                <w:sz w:val="20"/>
              </w:rPr>
            </w:pPr>
          </w:p>
          <w:p w14:paraId="3ED51124" w14:textId="77777777" w:rsidR="009646D1" w:rsidRPr="002430CD" w:rsidRDefault="009646D1" w:rsidP="00182368">
            <w:pPr>
              <w:kinsoku w:val="0"/>
              <w:overflowPunct w:val="0"/>
              <w:spacing w:line="260" w:lineRule="exact"/>
              <w:ind w:left="161" w:hanging="161"/>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proofErr w:type="gramStart"/>
            <w:r>
              <w:rPr>
                <w:rFonts w:eastAsia="標楷體" w:hint="eastAsia"/>
                <w:sz w:val="20"/>
              </w:rPr>
              <w:t>金控、投控</w:t>
            </w:r>
            <w:proofErr w:type="gramEnd"/>
            <w:r>
              <w:rPr>
                <w:rFonts w:eastAsia="標楷體" w:hint="eastAsia"/>
                <w:sz w:val="20"/>
              </w:rPr>
              <w:t>公司代子公司申報月</w:t>
            </w:r>
            <w:r w:rsidRPr="002430CD">
              <w:rPr>
                <w:rFonts w:eastAsia="標楷體" w:hint="eastAsia"/>
                <w:sz w:val="20"/>
              </w:rPr>
              <w:t>營</w:t>
            </w:r>
            <w:r>
              <w:rPr>
                <w:rFonts w:eastAsia="標楷體" w:hint="eastAsia"/>
                <w:sz w:val="20"/>
              </w:rPr>
              <w:t>業</w:t>
            </w:r>
            <w:r w:rsidRPr="002430CD">
              <w:rPr>
                <w:rFonts w:eastAsia="標楷體" w:hint="eastAsia"/>
                <w:sz w:val="20"/>
              </w:rPr>
              <w:t>收</w:t>
            </w:r>
            <w:r>
              <w:rPr>
                <w:rFonts w:eastAsia="標楷體" w:hint="eastAsia"/>
                <w:sz w:val="20"/>
              </w:rPr>
              <w:t>入申報作業</w:t>
            </w:r>
            <w:proofErr w:type="gramStart"/>
            <w:r w:rsidRPr="002430CD">
              <w:rPr>
                <w:rFonts w:eastAsia="標楷體" w:hint="eastAsia"/>
                <w:sz w:val="20"/>
              </w:rPr>
              <w:t>）</w:t>
            </w:r>
            <w:proofErr w:type="gramEnd"/>
            <w:r w:rsidRPr="002430CD">
              <w:rPr>
                <w:rFonts w:eastAsia="標楷體" w:hint="eastAsia"/>
                <w:sz w:val="20"/>
              </w:rPr>
              <w:t>。</w:t>
            </w:r>
          </w:p>
          <w:p w14:paraId="0EFF71C4" w14:textId="77777777" w:rsidR="009646D1" w:rsidRPr="002430CD" w:rsidRDefault="009646D1" w:rsidP="009646D1">
            <w:pPr>
              <w:spacing w:line="260" w:lineRule="exact"/>
              <w:jc w:val="both"/>
              <w:rPr>
                <w:rFonts w:eastAsia="標楷體"/>
                <w:sz w:val="20"/>
              </w:rPr>
            </w:pPr>
          </w:p>
          <w:p w14:paraId="78BC1DF4" w14:textId="70120F5F" w:rsidR="009646D1" w:rsidRPr="002430CD" w:rsidRDefault="009646D1" w:rsidP="009646D1">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A42815" w:rsidRPr="00A42815">
              <w:rPr>
                <w:rFonts w:ascii="標楷體" w:eastAsia="標楷體" w:hAnsi="標楷體" w:hint="eastAsia"/>
                <w:sz w:val="20"/>
                <w:szCs w:val="20"/>
              </w:rPr>
              <w:t>依據「公開發行公司取得或處分資產處理準則」規定公告</w:t>
            </w:r>
            <w:r w:rsidRPr="002430CD">
              <w:rPr>
                <w:sz w:val="20"/>
                <w:szCs w:val="20"/>
              </w:rPr>
              <w:t>/</w:t>
            </w:r>
            <w:hyperlink r:id="rId15" w:tgtFrame="right" w:history="1">
              <w:r w:rsidRPr="002430CD">
                <w:rPr>
                  <w:rStyle w:val="ab"/>
                  <w:rFonts w:ascii="標楷體" w:eastAsia="標楷體" w:hAnsi="標楷體" w:hint="eastAsia"/>
                  <w:color w:val="auto"/>
                  <w:sz w:val="20"/>
                  <w:szCs w:val="20"/>
                  <w:u w:val="none"/>
                </w:rPr>
                <w:t>從事衍生性商品交易者，每月</w:t>
              </w:r>
              <w:r w:rsidRPr="002430CD">
                <w:rPr>
                  <w:rStyle w:val="ab"/>
                  <w:color w:val="auto"/>
                  <w:sz w:val="20"/>
                  <w:szCs w:val="20"/>
                  <w:u w:val="none"/>
                </w:rPr>
                <w:t>10</w:t>
              </w:r>
              <w:r w:rsidRPr="002430CD">
                <w:rPr>
                  <w:rStyle w:val="ab"/>
                  <w:rFonts w:ascii="標楷體" w:eastAsia="標楷體" w:hAnsi="標楷體" w:hint="eastAsia"/>
                  <w:color w:val="auto"/>
                  <w:sz w:val="20"/>
                  <w:szCs w:val="20"/>
                  <w:u w:val="none"/>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63D60ADB" w14:textId="77777777" w:rsidR="009646D1" w:rsidRDefault="009646D1" w:rsidP="009646D1">
            <w:pPr>
              <w:kinsoku w:val="0"/>
              <w:overflowPunct w:val="0"/>
              <w:spacing w:line="260" w:lineRule="exact"/>
              <w:ind w:left="212" w:hanging="212"/>
              <w:jc w:val="both"/>
              <w:rPr>
                <w:rFonts w:eastAsia="標楷體"/>
                <w:sz w:val="20"/>
              </w:rPr>
            </w:pPr>
          </w:p>
          <w:p w14:paraId="256B5F15" w14:textId="77777777" w:rsidR="009646D1" w:rsidRPr="00C8608C" w:rsidRDefault="009646D1" w:rsidP="009646D1">
            <w:pPr>
              <w:kinsoku w:val="0"/>
              <w:overflowPunct w:val="0"/>
              <w:spacing w:line="260" w:lineRule="exact"/>
              <w:ind w:left="212" w:hanging="212"/>
              <w:jc w:val="both"/>
              <w:rPr>
                <w:rFonts w:eastAsia="標楷體"/>
                <w:sz w:val="20"/>
              </w:rPr>
            </w:pPr>
          </w:p>
        </w:tc>
        <w:tc>
          <w:tcPr>
            <w:tcW w:w="4008" w:type="dxa"/>
            <w:shd w:val="clear" w:color="auto" w:fill="FFFFFF"/>
          </w:tcPr>
          <w:p w14:paraId="232B753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53C3E28"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3295E73"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19140D"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E23325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74FB2A9"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785E2E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65F565E"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2813DCC" w14:textId="77777777" w:rsidR="009646D1" w:rsidRPr="002430CD" w:rsidRDefault="009646D1" w:rsidP="009646D1">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732C9971" w14:textId="77777777" w:rsidR="009646D1" w:rsidRPr="002430CD"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1077831" w14:textId="77777777" w:rsidR="009646D1" w:rsidRDefault="009646D1" w:rsidP="009646D1">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09A06548" w14:textId="77777777" w:rsidR="009646D1" w:rsidRDefault="009646D1" w:rsidP="009646D1">
            <w:pPr>
              <w:kinsoku w:val="0"/>
              <w:overflowPunct w:val="0"/>
              <w:spacing w:line="260" w:lineRule="exact"/>
              <w:ind w:left="212" w:hanging="212"/>
              <w:jc w:val="both"/>
              <w:rPr>
                <w:ins w:id="15" w:author="林芸卉" w:date="2025-12-10T14:33:00Z" w16du:dateUtc="2025-12-10T06:33: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669AB841" w14:textId="00FC75FE" w:rsidR="00182368" w:rsidRPr="002430CD" w:rsidRDefault="00182368" w:rsidP="009646D1">
            <w:pPr>
              <w:kinsoku w:val="0"/>
              <w:overflowPunct w:val="0"/>
              <w:spacing w:line="260" w:lineRule="exact"/>
              <w:ind w:left="212" w:hanging="212"/>
              <w:jc w:val="both"/>
              <w:rPr>
                <w:rFonts w:eastAsia="標楷體"/>
                <w:sz w:val="20"/>
              </w:rPr>
            </w:pPr>
            <w:ins w:id="16" w:author="林芸卉" w:date="2025-12-10T14:33:00Z" w16du:dateUtc="2025-12-10T06:33: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9646D1" w:rsidRPr="002430CD" w14:paraId="1946DB76" w14:textId="77777777" w:rsidTr="00E93404">
        <w:trPr>
          <w:cantSplit/>
        </w:trPr>
        <w:tc>
          <w:tcPr>
            <w:tcW w:w="476" w:type="dxa"/>
            <w:vMerge/>
            <w:shd w:val="clear" w:color="auto" w:fill="FFFFFF"/>
            <w:vAlign w:val="center"/>
          </w:tcPr>
          <w:p w14:paraId="61C6FC01"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BE9CC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90BBFC" w14:textId="77777777" w:rsidR="009646D1" w:rsidRDefault="009646D1"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86F8B" w14:textId="77777777" w:rsidR="009646D1" w:rsidRPr="00C25453" w:rsidRDefault="009646D1" w:rsidP="009646D1">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5C2BD56D" w14:textId="77777777" w:rsidR="009646D1" w:rsidRPr="00C25453" w:rsidRDefault="009646D1" w:rsidP="009646D1">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8A79DB4"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7159B377" w14:textId="77777777" w:rsidR="009646D1" w:rsidRPr="00C25453" w:rsidRDefault="009646D1" w:rsidP="009646D1">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9646D1" w:rsidRPr="002430CD" w14:paraId="6FA43BD1" w14:textId="77777777" w:rsidTr="00E93404">
        <w:trPr>
          <w:cantSplit/>
        </w:trPr>
        <w:tc>
          <w:tcPr>
            <w:tcW w:w="476" w:type="dxa"/>
            <w:vMerge/>
            <w:shd w:val="clear" w:color="auto" w:fill="FFFFFF"/>
            <w:vAlign w:val="center"/>
          </w:tcPr>
          <w:p w14:paraId="4E5E01D4"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778F231"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5F002EA"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3AC9EEE" w14:textId="77777777" w:rsidR="009646D1" w:rsidRPr="002430CD" w:rsidRDefault="009646D1" w:rsidP="009646D1">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059D4B9" w14:textId="77777777" w:rsidR="009646D1" w:rsidRPr="002430CD" w:rsidRDefault="009646D1"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14282E5" w14:textId="77777777" w:rsidR="009646D1" w:rsidRPr="002430CD" w:rsidRDefault="009646D1"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9646D1" w:rsidRPr="002430CD" w14:paraId="0D2F523A" w14:textId="77777777" w:rsidTr="00E93404">
        <w:trPr>
          <w:cantSplit/>
        </w:trPr>
        <w:tc>
          <w:tcPr>
            <w:tcW w:w="476" w:type="dxa"/>
            <w:vMerge/>
            <w:shd w:val="clear" w:color="auto" w:fill="FFFFFF"/>
            <w:vAlign w:val="center"/>
          </w:tcPr>
          <w:p w14:paraId="0A97BCB6"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A2F53D3"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AFD15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67FE0071" w14:textId="77777777" w:rsidR="009646D1" w:rsidRPr="002430CD" w:rsidRDefault="009646D1" w:rsidP="009646D1">
            <w:pPr>
              <w:spacing w:line="260" w:lineRule="exact"/>
              <w:rPr>
                <w:rFonts w:eastAsia="標楷體"/>
                <w:sz w:val="20"/>
              </w:rPr>
            </w:pPr>
            <w:r w:rsidRPr="002430CD">
              <w:rPr>
                <w:rFonts w:eastAsia="標楷體" w:hint="eastAsia"/>
                <w:sz w:val="20"/>
              </w:rPr>
              <w:t>每月十日前申報上月份資金貸與及背書保證明細表資料</w:t>
            </w:r>
          </w:p>
          <w:p w14:paraId="1663DE19" w14:textId="77777777" w:rsidR="009646D1" w:rsidRPr="002430CD" w:rsidRDefault="009646D1" w:rsidP="009646D1">
            <w:pPr>
              <w:spacing w:line="260" w:lineRule="exact"/>
              <w:rPr>
                <w:rFonts w:eastAsia="標楷體"/>
                <w:sz w:val="20"/>
              </w:rPr>
            </w:pPr>
          </w:p>
        </w:tc>
        <w:tc>
          <w:tcPr>
            <w:tcW w:w="5512" w:type="dxa"/>
            <w:shd w:val="clear" w:color="auto" w:fill="FFFFFF"/>
          </w:tcPr>
          <w:p w14:paraId="104C1FE7"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5370AAF2" w14:textId="77777777" w:rsidR="009646D1" w:rsidRPr="002430CD" w:rsidRDefault="009646D1" w:rsidP="009646D1">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45AF170" w14:textId="77777777" w:rsidR="009646D1" w:rsidRPr="002430CD" w:rsidRDefault="009646D1" w:rsidP="009646D1">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FED2243"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5748569B" w14:textId="77777777" w:rsidR="009646D1" w:rsidRPr="002430CD" w:rsidRDefault="009646D1" w:rsidP="009646D1">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9646D1" w:rsidRPr="002430CD" w14:paraId="0A7D0030" w14:textId="77777777" w:rsidTr="00E93404">
        <w:trPr>
          <w:cantSplit/>
        </w:trPr>
        <w:tc>
          <w:tcPr>
            <w:tcW w:w="476" w:type="dxa"/>
            <w:vMerge/>
            <w:shd w:val="clear" w:color="auto" w:fill="FFFFFF"/>
            <w:vAlign w:val="center"/>
          </w:tcPr>
          <w:p w14:paraId="6B722D58" w14:textId="77777777" w:rsidR="009646D1" w:rsidRPr="002430CD"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642849A" w14:textId="77777777" w:rsidR="009646D1" w:rsidRPr="002430CD"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E5D6B3" w14:textId="77777777" w:rsidR="009646D1" w:rsidRPr="002430CD" w:rsidRDefault="009646D1"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C6A40D5" w14:textId="77777777" w:rsidR="009646D1" w:rsidRPr="00E93791" w:rsidRDefault="009646D1" w:rsidP="009646D1">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34600DF" w14:textId="77777777" w:rsidR="009646D1" w:rsidRPr="00E93791" w:rsidRDefault="009646D1" w:rsidP="009646D1">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F9C4E84" w14:textId="77777777" w:rsidR="009646D1" w:rsidRPr="002430CD" w:rsidRDefault="009646D1" w:rsidP="009646D1">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EE7E20" w:rsidRPr="002430CD" w14:paraId="50D6500D" w14:textId="77777777" w:rsidTr="00E93404">
        <w:trPr>
          <w:cantSplit/>
        </w:trPr>
        <w:tc>
          <w:tcPr>
            <w:tcW w:w="476" w:type="dxa"/>
            <w:vMerge w:val="restart"/>
            <w:shd w:val="clear" w:color="auto" w:fill="FFFFFF"/>
            <w:vAlign w:val="center"/>
          </w:tcPr>
          <w:p w14:paraId="787CE9EE"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5</w:t>
            </w:r>
          </w:p>
        </w:tc>
        <w:tc>
          <w:tcPr>
            <w:tcW w:w="436" w:type="dxa"/>
            <w:vMerge w:val="restart"/>
            <w:shd w:val="clear" w:color="auto" w:fill="FFFFFF"/>
            <w:vAlign w:val="center"/>
          </w:tcPr>
          <w:p w14:paraId="6B274E03"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5DE8C159" w14:textId="77777777" w:rsidR="00EE7E20" w:rsidRPr="002430CD" w:rsidRDefault="00EE7E20" w:rsidP="009646D1">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54E61B4" w14:textId="77777777" w:rsidR="00EE7E20" w:rsidRPr="00F62CB2" w:rsidRDefault="00EE7E20" w:rsidP="009646D1">
            <w:pPr>
              <w:pStyle w:val="a3"/>
              <w:rPr>
                <w:rFonts w:ascii="Times New Roman" w:eastAsia="標楷體" w:hAnsi="Times New Roman"/>
                <w:sz w:val="20"/>
              </w:rPr>
            </w:pPr>
            <w:r w:rsidRPr="00F62CB2">
              <w:rPr>
                <w:rFonts w:ascii="Times New Roman" w:eastAsia="標楷體" w:hAnsi="Times New Roman" w:hint="eastAsia"/>
                <w:sz w:val="20"/>
              </w:rPr>
              <w:t>檢送第一季財務報告。</w:t>
            </w:r>
          </w:p>
          <w:p w14:paraId="6B06FF38" w14:textId="77777777" w:rsidR="00EE7E20"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sidRPr="00F62CB2">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0679F677" w14:textId="77777777" w:rsidR="00EE7E20" w:rsidRPr="002430CD" w:rsidRDefault="00EE7E20" w:rsidP="009646D1">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年度第一季終了後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2B6BE4">
              <w:rPr>
                <w:rFonts w:ascii="Times New Roman" w:eastAsia="標楷體" w:hAnsi="Times New Roman" w:hint="eastAsia"/>
                <w:sz w:val="20"/>
              </w:rPr>
              <w:t>5/30</w:t>
            </w:r>
            <w:r w:rsidRPr="002430CD">
              <w:rPr>
                <w:rFonts w:eastAsia="標楷體" w:hint="eastAsia"/>
                <w:sz w:val="20"/>
              </w:rPr>
              <w:t>）</w:t>
            </w:r>
            <w:r>
              <w:rPr>
                <w:rFonts w:ascii="Times New Roman" w:eastAsia="標楷體" w:hAnsi="Times New Roman" w:hint="eastAsia"/>
                <w:sz w:val="20"/>
              </w:rPr>
              <w:t>。</w:t>
            </w:r>
          </w:p>
        </w:tc>
        <w:tc>
          <w:tcPr>
            <w:tcW w:w="5512" w:type="dxa"/>
            <w:shd w:val="clear" w:color="auto" w:fill="FFFFFF"/>
          </w:tcPr>
          <w:p w14:paraId="0FF0F51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29F7669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1327BCFF" w14:textId="77777777" w:rsidR="00EE7E20" w:rsidRDefault="00EE7E20" w:rsidP="00A42815">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sidRPr="00F62CB2">
              <w:rPr>
                <w:rFonts w:eastAsia="標楷體"/>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768A4C10" w14:textId="77777777" w:rsidR="00EE7E20" w:rsidRPr="000660B6" w:rsidRDefault="00EE7E20" w:rsidP="009646D1">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2950251" w14:textId="77777777" w:rsidR="00EE7E20"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5D689D72" w14:textId="59CC8C91" w:rsidR="00EE7E20" w:rsidRPr="002430CD" w:rsidRDefault="00EE7E20" w:rsidP="00A42815">
            <w:pPr>
              <w:kinsoku w:val="0"/>
              <w:overflowPunct w:val="0"/>
              <w:spacing w:line="260" w:lineRule="exact"/>
              <w:ind w:left="161" w:hanging="161"/>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116D1062" w14:textId="77777777" w:rsidR="00EE7E20" w:rsidRDefault="00EE7E20" w:rsidP="00A42815">
            <w:pPr>
              <w:kinsoku w:val="0"/>
              <w:overflowPunct w:val="0"/>
              <w:spacing w:line="260" w:lineRule="exact"/>
              <w:ind w:left="161" w:hanging="161"/>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01A3DA5" w14:textId="77777777" w:rsidR="00EE7E20" w:rsidRPr="00A45582" w:rsidRDefault="00EE7E20" w:rsidP="00A42815">
            <w:pPr>
              <w:kinsoku w:val="0"/>
              <w:overflowPunct w:val="0"/>
              <w:spacing w:line="260" w:lineRule="exact"/>
              <w:ind w:left="161" w:hanging="161"/>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29BBA5B4" w14:textId="77777777" w:rsidR="00EE7E20" w:rsidRPr="002430CD" w:rsidRDefault="00EE7E20" w:rsidP="00A42815">
            <w:pPr>
              <w:kinsoku w:val="0"/>
              <w:overflowPunct w:val="0"/>
              <w:spacing w:line="260" w:lineRule="exact"/>
              <w:ind w:left="161" w:hanging="161"/>
              <w:jc w:val="both"/>
              <w:rPr>
                <w:rFonts w:eastAsia="標楷體"/>
                <w:sz w:val="20"/>
              </w:rPr>
            </w:pPr>
            <w:r>
              <w:rPr>
                <w:rFonts w:eastAsia="標楷體" w:hint="eastAsia"/>
                <w:sz w:val="20"/>
              </w:rPr>
              <w:t>8.</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w:t>
            </w:r>
            <w:r w:rsidRPr="00ED523A">
              <w:rPr>
                <w:rFonts w:eastAsia="標楷體" w:hint="eastAsia"/>
                <w:sz w:val="20"/>
              </w:rPr>
              <w:t>財報</w:t>
            </w:r>
            <w:r>
              <w:rPr>
                <w:rFonts w:eastAsia="標楷體" w:hint="eastAsia"/>
                <w:sz w:val="20"/>
              </w:rPr>
              <w:t>及相關資料各一</w:t>
            </w:r>
            <w:r w:rsidRPr="00ED523A">
              <w:rPr>
                <w:rFonts w:eastAsia="標楷體" w:hint="eastAsia"/>
                <w:sz w:val="20"/>
              </w:rPr>
              <w:t>份</w:t>
            </w:r>
            <w:r w:rsidRPr="002430CD">
              <w:rPr>
                <w:rFonts w:eastAsia="標楷體" w:hint="eastAsia"/>
                <w:sz w:val="20"/>
              </w:rPr>
              <w:t>）。</w:t>
            </w:r>
          </w:p>
          <w:p w14:paraId="1ED0BE2A" w14:textId="77777777" w:rsidR="00EE7E20" w:rsidRDefault="00EE7E20" w:rsidP="00A42815">
            <w:pPr>
              <w:kinsoku w:val="0"/>
              <w:overflowPunct w:val="0"/>
              <w:spacing w:line="260" w:lineRule="exact"/>
              <w:ind w:left="161" w:hanging="161"/>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491C0795" w14:textId="77777777" w:rsidR="00EE7E20" w:rsidRDefault="00EE7E20" w:rsidP="00A42815">
            <w:pPr>
              <w:kinsoku w:val="0"/>
              <w:overflowPunct w:val="0"/>
              <w:spacing w:line="260" w:lineRule="exact"/>
              <w:ind w:left="161" w:hanging="161"/>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535BAD0E" w14:textId="77777777" w:rsidR="00EE7E20" w:rsidRDefault="00EE7E20" w:rsidP="00A42815">
            <w:pPr>
              <w:kinsoku w:val="0"/>
              <w:overflowPunct w:val="0"/>
              <w:spacing w:line="260" w:lineRule="exact"/>
              <w:ind w:leftChars="100" w:left="240"/>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F0AC853" w14:textId="77777777" w:rsidR="00EE7E20" w:rsidRPr="00F751AC" w:rsidRDefault="00EE7E20" w:rsidP="00A42815">
            <w:pPr>
              <w:spacing w:line="260" w:lineRule="exact"/>
              <w:ind w:leftChars="100" w:left="240"/>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BB41AFA"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77BC85B"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52C2153D"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7AB59841"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239EE050"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11029B7"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041D245B"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6D08667C"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r w:rsidRPr="002430CD">
              <w:rPr>
                <w:rFonts w:eastAsia="標楷體" w:hint="eastAsia"/>
                <w:sz w:val="20"/>
              </w:rPr>
              <w:t>金管證</w:t>
            </w:r>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7650A26C" w14:textId="77777777" w:rsidR="00EE7E20" w:rsidRDefault="00EE7E20" w:rsidP="009646D1">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r w:rsidRPr="002430CD">
              <w:rPr>
                <w:rFonts w:eastAsia="標楷體" w:hint="eastAsia"/>
                <w:sz w:val="20"/>
              </w:rPr>
              <w:t>金管證六字第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E740159" w14:textId="77777777" w:rsidR="00EE7E20" w:rsidRDefault="00EE7E20" w:rsidP="009646D1">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13646D68" w14:textId="77777777" w:rsidR="00EE7E20" w:rsidRDefault="00EE7E20" w:rsidP="009646D1">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0EC5D97E" w14:textId="77777777" w:rsidR="00EE7E20" w:rsidRPr="002430CD" w:rsidRDefault="00EE7E20" w:rsidP="009646D1">
            <w:pPr>
              <w:kinsoku w:val="0"/>
              <w:overflowPunct w:val="0"/>
              <w:spacing w:line="260" w:lineRule="exact"/>
              <w:jc w:val="both"/>
              <w:rPr>
                <w:rFonts w:eastAsia="標楷體"/>
                <w:sz w:val="20"/>
              </w:rPr>
            </w:pPr>
            <w:r>
              <w:rPr>
                <w:rFonts w:eastAsia="標楷體" w:hint="eastAsia"/>
                <w:sz w:val="20"/>
              </w:rPr>
              <w:t>12.102.08.16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57357EC7" w14:textId="77777777" w:rsidR="00EE7E20" w:rsidRDefault="00EE7E20" w:rsidP="009646D1">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3A4D877D" w14:textId="77777777" w:rsidR="00EE7E20" w:rsidRDefault="00EE7E20" w:rsidP="009646D1">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4B538F2A" w14:textId="77777777" w:rsidR="00EE7E20" w:rsidRDefault="00EE7E20" w:rsidP="009646D1">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5FA82668" w14:textId="77777777" w:rsidR="00EE7E20" w:rsidRPr="002430CD" w:rsidRDefault="00EE7E20" w:rsidP="009646D1">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EE7E20" w:rsidRPr="002430CD" w14:paraId="1F517FB0" w14:textId="77777777" w:rsidTr="00E93404">
        <w:trPr>
          <w:cantSplit/>
        </w:trPr>
        <w:tc>
          <w:tcPr>
            <w:tcW w:w="476" w:type="dxa"/>
            <w:vMerge/>
            <w:shd w:val="clear" w:color="auto" w:fill="FFFFFF"/>
            <w:vAlign w:val="center"/>
          </w:tcPr>
          <w:p w14:paraId="48C9EE9F" w14:textId="77777777" w:rsidR="00EE7E20"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05D412D2" w14:textId="77777777" w:rsidR="00EE7E20"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33E2B996" w14:textId="77777777" w:rsidR="00EE7E20" w:rsidRDefault="00EE7E20"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F68B48"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5C4A1030" w14:textId="77777777" w:rsidR="00EE7E20" w:rsidRPr="00F62CB2" w:rsidRDefault="00EE7E20" w:rsidP="009646D1">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205BE2C6"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tc>
        <w:tc>
          <w:tcPr>
            <w:tcW w:w="4008" w:type="dxa"/>
            <w:shd w:val="clear" w:color="auto" w:fill="FFFFFF"/>
          </w:tcPr>
          <w:p w14:paraId="00177789" w14:textId="77777777" w:rsidR="00EE7E20" w:rsidRPr="002430CD" w:rsidRDefault="00EE7E20"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1C6B72" w:rsidRPr="002430CD" w14:paraId="2BFBADC0" w14:textId="77777777" w:rsidTr="00E93404">
        <w:trPr>
          <w:cantSplit/>
        </w:trPr>
        <w:tc>
          <w:tcPr>
            <w:tcW w:w="476" w:type="dxa"/>
            <w:vMerge w:val="restart"/>
            <w:shd w:val="clear" w:color="auto" w:fill="FFFFFF"/>
            <w:vAlign w:val="center"/>
          </w:tcPr>
          <w:p w14:paraId="149C5045" w14:textId="549AF482" w:rsidR="001C6B72" w:rsidRDefault="001C6B72" w:rsidP="001C6B72">
            <w:pPr>
              <w:kinsoku w:val="0"/>
              <w:overflowPunct w:val="0"/>
              <w:spacing w:line="260" w:lineRule="exact"/>
              <w:jc w:val="center"/>
              <w:rPr>
                <w:rFonts w:eastAsia="標楷體"/>
                <w:sz w:val="20"/>
              </w:rPr>
            </w:pPr>
            <w:r>
              <w:rPr>
                <w:rFonts w:eastAsia="標楷體" w:hint="eastAsia"/>
                <w:sz w:val="20"/>
              </w:rPr>
              <w:t>5</w:t>
            </w:r>
          </w:p>
        </w:tc>
        <w:tc>
          <w:tcPr>
            <w:tcW w:w="436" w:type="dxa"/>
            <w:vMerge w:val="restart"/>
            <w:shd w:val="clear" w:color="auto" w:fill="FFFFFF"/>
            <w:vAlign w:val="center"/>
          </w:tcPr>
          <w:p w14:paraId="4BC01333" w14:textId="7D922D57" w:rsidR="001C6B72" w:rsidRDefault="001C6B72" w:rsidP="001C6B72">
            <w:pPr>
              <w:kinsoku w:val="0"/>
              <w:overflowPunct w:val="0"/>
              <w:spacing w:line="260" w:lineRule="exact"/>
              <w:jc w:val="center"/>
              <w:rPr>
                <w:rFonts w:eastAsia="標楷體"/>
                <w:sz w:val="20"/>
              </w:rPr>
            </w:pPr>
            <w:r>
              <w:rPr>
                <w:rFonts w:eastAsia="標楷體" w:hint="eastAsia"/>
                <w:sz w:val="20"/>
              </w:rPr>
              <w:t>1</w:t>
            </w:r>
            <w:r>
              <w:rPr>
                <w:rFonts w:eastAsia="標楷體"/>
                <w:sz w:val="20"/>
              </w:rPr>
              <w:t>5</w:t>
            </w:r>
          </w:p>
        </w:tc>
        <w:tc>
          <w:tcPr>
            <w:tcW w:w="476" w:type="dxa"/>
            <w:shd w:val="clear" w:color="auto" w:fill="FFFFFF"/>
            <w:vAlign w:val="center"/>
          </w:tcPr>
          <w:p w14:paraId="22AD64D8"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10279B9"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p>
          <w:p w14:paraId="0704A473" w14:textId="77777777" w:rsidR="001C6B72" w:rsidRDefault="001C6B72" w:rsidP="009646D1">
            <w:pPr>
              <w:pStyle w:val="a3"/>
              <w:spacing w:line="260" w:lineRule="exact"/>
              <w:jc w:val="both"/>
              <w:rPr>
                <w:rFonts w:ascii="Times New Roman" w:eastAsia="標楷體" w:hAnsi="Times New Roman"/>
                <w:sz w:val="20"/>
              </w:rPr>
            </w:pPr>
            <w:r w:rsidRPr="00840681">
              <w:rPr>
                <w:rFonts w:ascii="Times New Roman" w:eastAsia="標楷體" w:hAnsi="Times New Roman" w:hint="eastAsia"/>
                <w:sz w:val="20"/>
              </w:rPr>
              <w:t>應於每年</w:t>
            </w:r>
            <w:r w:rsidRPr="00840681">
              <w:rPr>
                <w:rFonts w:ascii="Times New Roman" w:eastAsia="標楷體" w:hAnsi="Times New Roman" w:hint="eastAsia"/>
                <w:sz w:val="20"/>
              </w:rPr>
              <w:t>4/16</w:t>
            </w:r>
            <w:r w:rsidRPr="00840681">
              <w:rPr>
                <w:rFonts w:ascii="Times New Roman" w:eastAsia="標楷體" w:hAnsi="Times New Roman" w:hint="eastAsia"/>
                <w:sz w:val="20"/>
              </w:rPr>
              <w:t>至</w:t>
            </w:r>
            <w:r w:rsidRPr="00840681">
              <w:rPr>
                <w:rFonts w:ascii="Times New Roman" w:eastAsia="標楷體" w:hAnsi="Times New Roman" w:hint="eastAsia"/>
                <w:sz w:val="20"/>
              </w:rPr>
              <w:t>5/15</w:t>
            </w:r>
            <w:r w:rsidRPr="00840681">
              <w:rPr>
                <w:rFonts w:ascii="Times New Roman" w:eastAsia="標楷體" w:hAnsi="Times New Roman" w:hint="eastAsia"/>
                <w:sz w:val="20"/>
              </w:rPr>
              <w:t>間申報「關係企業持有有價證券」及「持有有價證券質</w:t>
            </w:r>
            <w:proofErr w:type="gramStart"/>
            <w:r w:rsidRPr="00840681">
              <w:rPr>
                <w:rFonts w:ascii="Times New Roman" w:eastAsia="標楷體" w:hAnsi="Times New Roman" w:hint="eastAsia"/>
                <w:sz w:val="20"/>
              </w:rPr>
              <w:t>借股數異</w:t>
            </w:r>
            <w:proofErr w:type="gramEnd"/>
            <w:r w:rsidRPr="00840681">
              <w:rPr>
                <w:rFonts w:ascii="Times New Roman" w:eastAsia="標楷體" w:hAnsi="Times New Roman" w:hint="eastAsia"/>
                <w:sz w:val="20"/>
              </w:rPr>
              <w:t>動」。</w:t>
            </w:r>
          </w:p>
          <w:p w14:paraId="5825752A" w14:textId="77777777" w:rsidR="001C6B72" w:rsidRPr="00552697" w:rsidRDefault="001C6B72" w:rsidP="009646D1">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00CBE9A"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3F8D476"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1C6B72" w:rsidRPr="002430CD" w14:paraId="34B85CEA" w14:textId="77777777" w:rsidTr="00E93404">
        <w:trPr>
          <w:cantSplit/>
        </w:trPr>
        <w:tc>
          <w:tcPr>
            <w:tcW w:w="476" w:type="dxa"/>
            <w:vMerge/>
            <w:shd w:val="clear" w:color="auto" w:fill="FFFFFF"/>
            <w:vAlign w:val="center"/>
          </w:tcPr>
          <w:p w14:paraId="71457464" w14:textId="30373482"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108F11C6" w14:textId="46619AAB"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BA98CB4"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87C2F0" w14:textId="77777777" w:rsidR="001C6B72" w:rsidRDefault="001C6B72"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赴大陸投資申報作業。</w:t>
            </w:r>
          </w:p>
          <w:p w14:paraId="7D4E3A17" w14:textId="77777777" w:rsidR="001C6B72" w:rsidRPr="00F62CB2" w:rsidRDefault="001C6B72"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D177A71"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8C12514"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1C6B72" w:rsidRPr="002430CD" w14:paraId="06891712" w14:textId="77777777" w:rsidTr="00E93404">
        <w:trPr>
          <w:cantSplit/>
        </w:trPr>
        <w:tc>
          <w:tcPr>
            <w:tcW w:w="476" w:type="dxa"/>
            <w:vMerge/>
            <w:shd w:val="clear" w:color="auto" w:fill="FFFFFF"/>
            <w:vAlign w:val="center"/>
          </w:tcPr>
          <w:p w14:paraId="1FD13F06" w14:textId="51A089C2"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96B7DA1" w14:textId="72A1AB57"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6BBF6905" w14:textId="77777777" w:rsidR="001C6B72" w:rsidRDefault="001C6B72" w:rsidP="009646D1">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92CD55C" w14:textId="77777777" w:rsidR="001C6B72" w:rsidRDefault="001C6B72" w:rsidP="009646D1">
            <w:pPr>
              <w:pStyle w:val="a3"/>
              <w:spacing w:line="260" w:lineRule="exact"/>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3801FDAB" w14:textId="77777777" w:rsidR="001C6B72" w:rsidRPr="00F62CB2" w:rsidRDefault="001C6B72" w:rsidP="009646D1">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F6D5B65" w14:textId="77777777" w:rsidR="001C6B72" w:rsidRPr="00CD3D7F" w:rsidRDefault="001C6B72" w:rsidP="009646D1">
            <w:pPr>
              <w:kinsoku w:val="0"/>
              <w:overflowPunct w:val="0"/>
              <w:spacing w:line="260" w:lineRule="exact"/>
              <w:jc w:val="both"/>
              <w:rPr>
                <w:rFonts w:ascii="標楷體" w:eastAsia="標楷體" w:hAnsi="標楷體"/>
                <w:sz w:val="20"/>
                <w:szCs w:val="20"/>
              </w:rPr>
            </w:pPr>
            <w:r w:rsidRPr="00CD3D7F">
              <w:rPr>
                <w:rFonts w:ascii="標楷體" w:eastAsia="標楷體" w:hAnsi="標楷體" w:hint="eastAsia"/>
                <w:sz w:val="20"/>
                <w:szCs w:val="20"/>
              </w:rPr>
              <w:t>輸入「公開資訊觀測站」</w:t>
            </w:r>
            <w:r w:rsidRPr="00CD3D7F">
              <w:rPr>
                <w:rFonts w:ascii="標楷體" w:eastAsia="標楷體" w:hAnsi="標楷體"/>
                <w:sz w:val="20"/>
                <w:szCs w:val="20"/>
              </w:rPr>
              <w:t>(</w:t>
            </w:r>
            <w:r w:rsidRPr="000B7648">
              <w:rPr>
                <w:rFonts w:eastAsia="標楷體"/>
                <w:sz w:val="20"/>
                <w:szCs w:val="20"/>
              </w:rPr>
              <w:t>sii.twse.com.tw/</w:t>
            </w:r>
            <w:r w:rsidRPr="00CD3D7F">
              <w:rPr>
                <w:rFonts w:ascii="標楷體" w:eastAsia="標楷體" w:hAnsi="標楷體" w:hint="eastAsia"/>
                <w:sz w:val="20"/>
                <w:szCs w:val="20"/>
              </w:rPr>
              <w:t>投資海外子公司申報作業/投資海外子公司實際數申報、海外(含大陸)最終投資公司地區別申報（每季）)。</w:t>
            </w:r>
          </w:p>
        </w:tc>
        <w:tc>
          <w:tcPr>
            <w:tcW w:w="4008" w:type="dxa"/>
            <w:shd w:val="clear" w:color="auto" w:fill="FFFFFF"/>
          </w:tcPr>
          <w:p w14:paraId="6157F619" w14:textId="77777777" w:rsidR="001C6B72" w:rsidRPr="002430CD" w:rsidRDefault="001C6B72"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1C6B72" w:rsidRPr="002430CD" w14:paraId="54156920" w14:textId="77777777" w:rsidTr="00E93404">
        <w:trPr>
          <w:cantSplit/>
        </w:trPr>
        <w:tc>
          <w:tcPr>
            <w:tcW w:w="476" w:type="dxa"/>
            <w:vMerge/>
            <w:shd w:val="clear" w:color="auto" w:fill="FFFFFF"/>
            <w:vAlign w:val="center"/>
          </w:tcPr>
          <w:p w14:paraId="0E5EBD46" w14:textId="40E003CE" w:rsidR="001C6B72"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638FCC91" w14:textId="2E05D60C" w:rsidR="001C6B72"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1EA7C1FA" w14:textId="51CE3E8F" w:rsidR="001C6B72" w:rsidRDefault="001C6B72">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24C94B7E"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5961F90A" w14:textId="77777777" w:rsidR="001C6B72" w:rsidRPr="00F62CB2" w:rsidRDefault="001C6B72" w:rsidP="009646D1">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1E9BCD6D" w14:textId="77777777" w:rsidR="001C6B72" w:rsidRPr="003509A4" w:rsidRDefault="001C6B72" w:rsidP="009646D1">
            <w:pPr>
              <w:kinsoku w:val="0"/>
              <w:overflowPunct w:val="0"/>
              <w:spacing w:line="260" w:lineRule="exact"/>
              <w:jc w:val="both"/>
              <w:rPr>
                <w:rFonts w:ascii="標楷體" w:eastAsia="標楷體" w:hAnsi="標楷體"/>
                <w:sz w:val="20"/>
                <w:szCs w:val="20"/>
              </w:rPr>
            </w:pPr>
            <w:r w:rsidRPr="003509A4">
              <w:rPr>
                <w:rFonts w:ascii="標楷體" w:eastAsia="標楷體" w:hAnsi="標楷體" w:hint="eastAsia"/>
                <w:sz w:val="20"/>
                <w:szCs w:val="20"/>
              </w:rPr>
              <w:t>輸入「公開資訊觀測站」</w:t>
            </w:r>
            <w:r w:rsidRPr="003509A4">
              <w:rPr>
                <w:rFonts w:ascii="標楷體" w:eastAsia="標楷體" w:hAnsi="標楷體"/>
                <w:sz w:val="20"/>
                <w:szCs w:val="20"/>
              </w:rPr>
              <w:t>(</w:t>
            </w:r>
            <w:r w:rsidRPr="000B7648">
              <w:rPr>
                <w:rFonts w:eastAsia="標楷體"/>
                <w:sz w:val="20"/>
                <w:szCs w:val="20"/>
              </w:rPr>
              <w:t>sii.twse.com.tw/</w:t>
            </w:r>
            <w:r w:rsidRPr="003509A4">
              <w:rPr>
                <w:rFonts w:ascii="標楷體" w:eastAsia="標楷體" w:hAnsi="標楷體" w:hint="eastAsia"/>
                <w:sz w:val="20"/>
                <w:szCs w:val="20"/>
              </w:rPr>
              <w:t>內部人具配偶或二親等及十大進銷貨客戶申報作業)。</w:t>
            </w:r>
          </w:p>
        </w:tc>
        <w:tc>
          <w:tcPr>
            <w:tcW w:w="4008" w:type="dxa"/>
            <w:shd w:val="clear" w:color="auto" w:fill="FFFFFF"/>
          </w:tcPr>
          <w:p w14:paraId="5A248B70" w14:textId="77777777" w:rsidR="001C6B72" w:rsidRDefault="001C6B72" w:rsidP="009646D1">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47063469" w14:textId="77777777" w:rsidR="001C6B72" w:rsidRPr="002430CD" w:rsidRDefault="001C6B72" w:rsidP="009646D1">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1C6B72" w:rsidRPr="002430CD" w14:paraId="52FA1DF5" w14:textId="77777777" w:rsidTr="00E93404">
        <w:trPr>
          <w:cantSplit/>
        </w:trPr>
        <w:tc>
          <w:tcPr>
            <w:tcW w:w="476" w:type="dxa"/>
            <w:vMerge/>
            <w:shd w:val="clear" w:color="auto" w:fill="FFFFFF"/>
            <w:vAlign w:val="center"/>
          </w:tcPr>
          <w:p w14:paraId="546EC751" w14:textId="7AC775FC"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8E14E56" w14:textId="2B998A30"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3686FFE7" w14:textId="7042E84F" w:rsidR="001C6B72" w:rsidRPr="002430CD" w:rsidRDefault="001C6B72">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7413FF68" w14:textId="77777777" w:rsidR="001C6B72" w:rsidRPr="002430CD" w:rsidRDefault="001C6B72" w:rsidP="009646D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3A255A" w14:textId="77777777" w:rsidR="001C6B72" w:rsidRPr="002430CD" w:rsidRDefault="001C6B72" w:rsidP="009646D1">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57B7CF2D" w14:textId="77777777" w:rsidR="001C6B72" w:rsidRPr="002430CD" w:rsidRDefault="001C6B72" w:rsidP="009646D1">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93D740" w14:textId="77777777" w:rsidR="001C6B72" w:rsidRPr="002430CD" w:rsidRDefault="001C6B72" w:rsidP="00CE10FF">
            <w:pPr>
              <w:numPr>
                <w:ilvl w:val="0"/>
                <w:numId w:val="26"/>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FB58D49" w14:textId="77777777" w:rsidR="001C6B72" w:rsidRPr="002430CD" w:rsidRDefault="001C6B72" w:rsidP="00CE10FF">
            <w:pPr>
              <w:numPr>
                <w:ilvl w:val="0"/>
                <w:numId w:val="26"/>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1C6B72" w:rsidRPr="002430CD" w14:paraId="290597D7" w14:textId="77777777" w:rsidTr="00700C14">
        <w:trPr>
          <w:cantSplit/>
        </w:trPr>
        <w:tc>
          <w:tcPr>
            <w:tcW w:w="476" w:type="dxa"/>
            <w:vMerge/>
            <w:shd w:val="clear" w:color="auto" w:fill="FFFFFF"/>
            <w:vAlign w:val="center"/>
          </w:tcPr>
          <w:p w14:paraId="27096797" w14:textId="30A3C7A6"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ED7C733" w14:textId="3E1F93A0"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2701C3F9" w14:textId="3F7A6AD5" w:rsidR="001C6B72" w:rsidRDefault="001C6B72">
            <w:pPr>
              <w:kinsoku w:val="0"/>
              <w:overflowPunct w:val="0"/>
              <w:spacing w:line="260" w:lineRule="exact"/>
              <w:jc w:val="center"/>
              <w:rPr>
                <w:rFonts w:eastAsia="標楷體"/>
                <w:sz w:val="20"/>
              </w:rPr>
            </w:pPr>
            <w:r>
              <w:rPr>
                <w:rFonts w:eastAsia="標楷體" w:hint="eastAsia"/>
                <w:sz w:val="20"/>
              </w:rPr>
              <w:t>8</w:t>
            </w:r>
          </w:p>
        </w:tc>
        <w:tc>
          <w:tcPr>
            <w:tcW w:w="4100" w:type="dxa"/>
            <w:tcBorders>
              <w:bottom w:val="single" w:sz="4" w:space="0" w:color="auto"/>
            </w:tcBorders>
            <w:shd w:val="clear" w:color="auto" w:fill="FFFFFF"/>
          </w:tcPr>
          <w:p w14:paraId="09C7F623" w14:textId="77777777" w:rsidR="001C6B72" w:rsidRDefault="001C6B72" w:rsidP="009646D1">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73A458D" w14:textId="77777777" w:rsidR="001C6B72" w:rsidRPr="002430CD" w:rsidRDefault="001C6B72" w:rsidP="009646D1">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8B0BD6" w14:textId="77777777" w:rsidR="001C6B72" w:rsidRPr="002430CD" w:rsidRDefault="001C6B72" w:rsidP="009646D1">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E51F3DE" w14:textId="77777777" w:rsidR="001C6B72" w:rsidRPr="002430CD" w:rsidRDefault="001C6B72" w:rsidP="009646D1">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1C6B72" w:rsidRPr="002430CD" w14:paraId="4BF56608" w14:textId="77777777" w:rsidTr="00700C14">
        <w:trPr>
          <w:cantSplit/>
        </w:trPr>
        <w:tc>
          <w:tcPr>
            <w:tcW w:w="476" w:type="dxa"/>
            <w:vMerge/>
            <w:shd w:val="clear" w:color="auto" w:fill="FFFFFF"/>
            <w:vAlign w:val="center"/>
          </w:tcPr>
          <w:p w14:paraId="460778C7" w14:textId="77777777" w:rsidR="001C6B72" w:rsidRPr="002430CD"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7B14BB4" w14:textId="77777777" w:rsidR="001C6B72" w:rsidRPr="002430CD"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7B1F0F6" w14:textId="56613C47" w:rsidR="001C6B72" w:rsidRDefault="001C6B72">
            <w:pPr>
              <w:kinsoku w:val="0"/>
              <w:overflowPunct w:val="0"/>
              <w:spacing w:line="260" w:lineRule="exact"/>
              <w:jc w:val="center"/>
              <w:rPr>
                <w:rFonts w:eastAsia="標楷體"/>
                <w:sz w:val="20"/>
              </w:rPr>
            </w:pPr>
            <w:r>
              <w:rPr>
                <w:rFonts w:eastAsia="標楷體" w:hint="eastAsia"/>
                <w:color w:val="000000" w:themeColor="text1"/>
                <w:sz w:val="20"/>
              </w:rPr>
              <w:t>9</w:t>
            </w:r>
          </w:p>
        </w:tc>
        <w:tc>
          <w:tcPr>
            <w:tcW w:w="4100" w:type="dxa"/>
            <w:tcBorders>
              <w:bottom w:val="single" w:sz="4" w:space="0" w:color="auto"/>
            </w:tcBorders>
            <w:shd w:val="clear" w:color="auto" w:fill="FFFFFF"/>
          </w:tcPr>
          <w:p w14:paraId="6075EC86" w14:textId="776F6CC0" w:rsidR="001C6B72" w:rsidRPr="002430CD" w:rsidRDefault="001C6B72" w:rsidP="009646D1">
            <w:pPr>
              <w:pStyle w:val="a3"/>
              <w:spacing w:line="260" w:lineRule="exact"/>
              <w:jc w:val="both"/>
              <w:rPr>
                <w:rFonts w:ascii="Times New Roman" w:eastAsia="標楷體" w:hAnsi="Times New Roman"/>
                <w:sz w:val="20"/>
                <w:szCs w:val="24"/>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tcBorders>
              <w:bottom w:val="single" w:sz="4" w:space="0" w:color="auto"/>
            </w:tcBorders>
            <w:shd w:val="clear" w:color="auto" w:fill="FFFFFF"/>
          </w:tcPr>
          <w:p w14:paraId="26FFC4BF" w14:textId="08ABF717" w:rsidR="001C6B72" w:rsidRPr="002430CD" w:rsidRDefault="001C6B72" w:rsidP="009646D1">
            <w:pPr>
              <w:widowControl/>
              <w:spacing w:line="260" w:lineRule="exact"/>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tcBorders>
              <w:bottom w:val="single" w:sz="4" w:space="0" w:color="auto"/>
            </w:tcBorders>
            <w:shd w:val="clear" w:color="auto" w:fill="FFFFFF"/>
          </w:tcPr>
          <w:p w14:paraId="3D2B94BA" w14:textId="4832F237" w:rsidR="001C6B72" w:rsidRPr="002430CD" w:rsidRDefault="001C6B72" w:rsidP="009646D1">
            <w:pPr>
              <w:widowControl/>
              <w:spacing w:line="260" w:lineRule="exact"/>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806AFE" w:rsidRPr="002430CD" w14:paraId="40196EF3" w14:textId="77777777" w:rsidTr="00E93404">
        <w:trPr>
          <w:cantSplit/>
        </w:trPr>
        <w:tc>
          <w:tcPr>
            <w:tcW w:w="476" w:type="dxa"/>
            <w:vMerge w:val="restart"/>
            <w:shd w:val="clear" w:color="auto" w:fill="FFFFFF"/>
            <w:vAlign w:val="center"/>
          </w:tcPr>
          <w:p w14:paraId="4930A393"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436" w:type="dxa"/>
            <w:vMerge w:val="restart"/>
            <w:shd w:val="clear" w:color="auto" w:fill="FFFFFF"/>
            <w:vAlign w:val="center"/>
          </w:tcPr>
          <w:p w14:paraId="6A000E0D"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1F27E5C9" w14:textId="77777777" w:rsidR="00806AFE" w:rsidRPr="002430CD" w:rsidRDefault="00806AFE" w:rsidP="009646D1">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8A71A6C"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DAD893D" w14:textId="77777777" w:rsidR="00806AFE" w:rsidRPr="002430CD" w:rsidRDefault="00806AFE" w:rsidP="009646D1">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2576A122"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3106320" w14:textId="77777777" w:rsidR="00806AFE" w:rsidRPr="002430CD" w:rsidRDefault="00806AFE" w:rsidP="00CE10FF">
            <w:pPr>
              <w:numPr>
                <w:ilvl w:val="0"/>
                <w:numId w:val="72"/>
              </w:numPr>
              <w:kinsoku w:val="0"/>
              <w:overflowPunct w:val="0"/>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6B7B14C" w14:textId="77777777" w:rsidR="00806AFE" w:rsidRPr="002430CD" w:rsidRDefault="00806AFE" w:rsidP="00CE10FF">
            <w:pPr>
              <w:numPr>
                <w:ilvl w:val="0"/>
                <w:numId w:val="72"/>
              </w:num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578EC126" w14:textId="77777777" w:rsidTr="00E93404">
        <w:trPr>
          <w:cantSplit/>
        </w:trPr>
        <w:tc>
          <w:tcPr>
            <w:tcW w:w="476" w:type="dxa"/>
            <w:vMerge/>
            <w:shd w:val="clear" w:color="auto" w:fill="FFFFFF"/>
            <w:vAlign w:val="center"/>
          </w:tcPr>
          <w:p w14:paraId="2AC23EEA"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8F45A4A"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5138CD6E" w14:textId="77777777" w:rsidR="00806AFE" w:rsidRPr="002430CD" w:rsidRDefault="00806AFE" w:rsidP="009646D1">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B2DDB3E" w14:textId="77777777" w:rsidR="00806AFE" w:rsidRDefault="00806AFE" w:rsidP="009646D1">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9408AAC" w14:textId="77777777" w:rsidR="00806AFE" w:rsidRPr="002430CD" w:rsidRDefault="00806AFE" w:rsidP="009646D1">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C14EEAE" w14:textId="77777777"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A156F58" w14:textId="77777777" w:rsidR="00806AFE"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35D262F" w14:textId="77777777" w:rsidR="00806AFE" w:rsidRPr="002430CD"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2439BA65" w14:textId="77777777" w:rsidTr="00E93404">
        <w:trPr>
          <w:cantSplit/>
        </w:trPr>
        <w:tc>
          <w:tcPr>
            <w:tcW w:w="476" w:type="dxa"/>
            <w:vMerge/>
            <w:shd w:val="clear" w:color="auto" w:fill="FFFFFF"/>
            <w:vAlign w:val="center"/>
          </w:tcPr>
          <w:p w14:paraId="0F25A576" w14:textId="77777777" w:rsidR="00806AFE" w:rsidRPr="002430CD"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32495837" w14:textId="77777777" w:rsidR="00806AFE" w:rsidRPr="002430CD"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42CA003C" w14:textId="0DC43F24" w:rsidR="00806AFE" w:rsidRDefault="00806AFE" w:rsidP="009646D1">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A77D7DC" w14:textId="3CB71195" w:rsidR="00806AFE" w:rsidRDefault="00806AFE" w:rsidP="009646D1">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2A0F980" w14:textId="562A623C"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34907087" w14:textId="33078139" w:rsidR="00806AFE" w:rsidRPr="002430CD" w:rsidRDefault="00806AFE" w:rsidP="009646D1">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5CE04BD1" w14:textId="77777777" w:rsidTr="00E93404">
        <w:trPr>
          <w:cantSplit/>
        </w:trPr>
        <w:tc>
          <w:tcPr>
            <w:tcW w:w="476" w:type="dxa"/>
            <w:vMerge/>
            <w:shd w:val="clear" w:color="auto" w:fill="FFFFFF"/>
            <w:vAlign w:val="center"/>
          </w:tcPr>
          <w:p w14:paraId="0C1C420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31D379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2E9A4A6" w14:textId="121D509C"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85E2827" w14:textId="09AA3310"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1759DBD"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2F3754AF" w14:textId="78314CF3" w:rsidR="00806AFE" w:rsidRPr="002430CD" w:rsidRDefault="00806AFE" w:rsidP="00806AFE">
            <w:pPr>
              <w:kinsoku w:val="0"/>
              <w:overflowPunct w:val="0"/>
              <w:spacing w:line="260" w:lineRule="exact"/>
              <w:ind w:left="144" w:hangingChars="72" w:hanging="144"/>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78B8995C" w14:textId="1661F8B2"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5813490F" w14:textId="77777777" w:rsidTr="00E93404">
        <w:trPr>
          <w:cantSplit/>
        </w:trPr>
        <w:tc>
          <w:tcPr>
            <w:tcW w:w="476" w:type="dxa"/>
            <w:shd w:val="clear" w:color="auto" w:fill="FFFFFF"/>
            <w:vAlign w:val="center"/>
          </w:tcPr>
          <w:p w14:paraId="1A94B42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36" w:type="dxa"/>
            <w:shd w:val="clear" w:color="auto" w:fill="FFFFFF"/>
            <w:vAlign w:val="center"/>
          </w:tcPr>
          <w:p w14:paraId="55D13FB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57857A96"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36BCAE0D" w14:textId="77777777" w:rsidR="00806AFE" w:rsidRPr="002430CD" w:rsidRDefault="00806AFE" w:rsidP="00806AFE">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7F6DEF3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1</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377F815A"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F65123">
              <w:rPr>
                <w:rFonts w:ascii="Times New Roman" w:eastAsia="標楷體" w:hAnsi="Times New Roman"/>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31922825"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F1AF419" w14:textId="77777777" w:rsidR="00806AFE" w:rsidRPr="002430CD" w:rsidRDefault="00806AFE" w:rsidP="00806AFE">
            <w:pPr>
              <w:spacing w:line="260" w:lineRule="exact"/>
              <w:jc w:val="both"/>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806AFE" w:rsidRPr="002430CD" w14:paraId="286A1976" w14:textId="77777777" w:rsidTr="00E93404">
        <w:trPr>
          <w:cantSplit/>
        </w:trPr>
        <w:tc>
          <w:tcPr>
            <w:tcW w:w="476" w:type="dxa"/>
            <w:vMerge w:val="restart"/>
            <w:shd w:val="clear" w:color="auto" w:fill="FFFFFF"/>
            <w:vAlign w:val="center"/>
          </w:tcPr>
          <w:p w14:paraId="76E6A6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36" w:type="dxa"/>
            <w:vMerge w:val="restart"/>
            <w:shd w:val="clear" w:color="auto" w:fill="FFFFFF"/>
            <w:vAlign w:val="center"/>
          </w:tcPr>
          <w:p w14:paraId="098CA07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72F48D2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AD7290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內部控制缺失及異常事項改進情形。</w:t>
            </w:r>
          </w:p>
        </w:tc>
        <w:tc>
          <w:tcPr>
            <w:tcW w:w="5512" w:type="dxa"/>
            <w:shd w:val="clear" w:color="auto" w:fill="FFFFFF"/>
          </w:tcPr>
          <w:p w14:paraId="1B4D6C6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內部稽核申報作業</w:t>
            </w:r>
            <w:r w:rsidRPr="002430CD">
              <w:rPr>
                <w:rFonts w:ascii="Times New Roman" w:eastAsia="標楷體" w:hAnsi="Times New Roman" w:hint="eastAsia"/>
                <w:sz w:val="20"/>
              </w:rPr>
              <w:t>/</w:t>
            </w:r>
            <w:r w:rsidRPr="002430CD">
              <w:rPr>
                <w:rFonts w:ascii="Times New Roman" w:eastAsia="標楷體" w:hAnsi="Times New Roman"/>
                <w:sz w:val="20"/>
              </w:rPr>
              <w:t xml:space="preserve">  </w:t>
            </w:r>
            <w:r w:rsidRPr="002430CD">
              <w:rPr>
                <w:rFonts w:ascii="Times New Roman" w:eastAsia="標楷體" w:hAnsi="Times New Roman" w:hint="eastAsia"/>
                <w:sz w:val="20"/>
              </w:rPr>
              <w:t>內部控制缺失及異常事項改善情形</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4436443" w14:textId="77777777" w:rsidR="00806AFE" w:rsidRPr="002430CD" w:rsidRDefault="00806AFE" w:rsidP="00806AFE">
            <w:pPr>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20</w:t>
            </w:r>
            <w:r w:rsidRPr="002430CD">
              <w:rPr>
                <w:rFonts w:eastAsia="標楷體" w:hint="eastAsia"/>
                <w:sz w:val="20"/>
              </w:rPr>
              <w:t>條。</w:t>
            </w:r>
          </w:p>
        </w:tc>
      </w:tr>
      <w:tr w:rsidR="00806AFE" w:rsidRPr="002430CD" w14:paraId="3E9EBFEB" w14:textId="77777777" w:rsidTr="00E93404">
        <w:trPr>
          <w:cantSplit/>
        </w:trPr>
        <w:tc>
          <w:tcPr>
            <w:tcW w:w="476" w:type="dxa"/>
            <w:vMerge/>
            <w:shd w:val="clear" w:color="auto" w:fill="FFFFFF"/>
            <w:vAlign w:val="center"/>
          </w:tcPr>
          <w:p w14:paraId="095F836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04107D2"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9D5D15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ACDC0F7"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327097F3"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2482256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A11657">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FE208B5"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0D74E03F"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B9838"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389B7330" w14:textId="77777777" w:rsidR="00806AFE" w:rsidRPr="002430CD" w:rsidRDefault="00806AFE" w:rsidP="00806AFE">
            <w:pPr>
              <w:spacing w:line="260" w:lineRule="exact"/>
              <w:jc w:val="both"/>
              <w:rPr>
                <w:rFonts w:eastAsia="標楷體"/>
                <w:sz w:val="20"/>
              </w:rPr>
            </w:pPr>
          </w:p>
        </w:tc>
      </w:tr>
      <w:tr w:rsidR="00806AFE" w:rsidRPr="002430CD" w14:paraId="0496C659" w14:textId="77777777" w:rsidTr="00E93404">
        <w:trPr>
          <w:cantSplit/>
        </w:trPr>
        <w:tc>
          <w:tcPr>
            <w:tcW w:w="476" w:type="dxa"/>
            <w:vMerge/>
            <w:shd w:val="clear" w:color="auto" w:fill="FFFFFF"/>
            <w:vAlign w:val="center"/>
          </w:tcPr>
          <w:p w14:paraId="12DDBBC7"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79809B"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47A6CE" w14:textId="2B1EC273" w:rsidR="00806AFE"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ED70745" w14:textId="77777777" w:rsidR="00806AFE" w:rsidRPr="007F4BD9"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A3EEB7D"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ADCD2FA"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3751260F" w14:textId="77777777" w:rsidTr="00E93404">
        <w:trPr>
          <w:cantSplit/>
        </w:trPr>
        <w:tc>
          <w:tcPr>
            <w:tcW w:w="476" w:type="dxa"/>
            <w:vMerge/>
            <w:shd w:val="clear" w:color="auto" w:fill="FFFFFF"/>
            <w:vAlign w:val="center"/>
          </w:tcPr>
          <w:p w14:paraId="2743EBD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3BAA68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A94C2E5" w14:textId="5616777D" w:rsidR="00806AFE" w:rsidRDefault="00F21A76"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805AA47"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C622C8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4D52FC8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3ADA2F4"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436E4376" w14:textId="77777777" w:rsidTr="00E93404">
        <w:trPr>
          <w:cantSplit/>
        </w:trPr>
        <w:tc>
          <w:tcPr>
            <w:tcW w:w="476" w:type="dxa"/>
            <w:vMerge w:val="restart"/>
            <w:shd w:val="clear" w:color="auto" w:fill="FFFFFF"/>
            <w:vAlign w:val="center"/>
          </w:tcPr>
          <w:p w14:paraId="3F2DE8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5F4B30D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629D77A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E05244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364E92DD" w14:textId="77777777" w:rsidR="00806AFE" w:rsidRDefault="00806AFE" w:rsidP="00A42815">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64E98B" w14:textId="77777777" w:rsidR="00806AFE" w:rsidRPr="002430CD" w:rsidRDefault="00806AFE" w:rsidP="00A42815">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D6081B7"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5A5D2C03" w14:textId="77777777" w:rsidR="00806AFE" w:rsidRPr="002430CD" w:rsidRDefault="00806AFE" w:rsidP="00806AFE">
            <w:pPr>
              <w:kinsoku w:val="0"/>
              <w:overflowPunct w:val="0"/>
              <w:spacing w:line="260" w:lineRule="exact"/>
              <w:ind w:left="136" w:hanging="136"/>
              <w:jc w:val="both"/>
              <w:rPr>
                <w:rFonts w:eastAsia="標楷體"/>
                <w:sz w:val="20"/>
              </w:rPr>
            </w:pPr>
            <w:r w:rsidRPr="00C25453">
              <w:rPr>
                <w:rFonts w:eastAsia="標楷體" w:hint="eastAsia"/>
                <w:sz w:val="20"/>
              </w:rPr>
              <w:t>2.92.10.6</w:t>
            </w:r>
            <w:r w:rsidRPr="00C25453">
              <w:rPr>
                <w:rFonts w:eastAsia="標楷體" w:hint="eastAsia"/>
                <w:sz w:val="20"/>
              </w:rPr>
              <w:t>台證上字第</w:t>
            </w:r>
            <w:r w:rsidRPr="00C25453">
              <w:rPr>
                <w:rFonts w:eastAsia="標楷體" w:hint="eastAsia"/>
                <w:sz w:val="20"/>
              </w:rPr>
              <w:t>0920024111</w:t>
            </w:r>
            <w:r w:rsidRPr="00C25453">
              <w:rPr>
                <w:rFonts w:eastAsia="標楷體" w:hint="eastAsia"/>
                <w:sz w:val="20"/>
              </w:rPr>
              <w:t>號函。</w:t>
            </w:r>
          </w:p>
        </w:tc>
      </w:tr>
      <w:tr w:rsidR="00806AFE" w:rsidRPr="002430CD" w14:paraId="2F51F22F" w14:textId="77777777" w:rsidTr="00E93404">
        <w:trPr>
          <w:cantSplit/>
        </w:trPr>
        <w:tc>
          <w:tcPr>
            <w:tcW w:w="476" w:type="dxa"/>
            <w:vMerge/>
            <w:shd w:val="clear" w:color="auto" w:fill="FFFFFF"/>
            <w:vAlign w:val="center"/>
          </w:tcPr>
          <w:p w14:paraId="781ECD9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C153B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3B5B97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0D98311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29F2D2C"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4F94BC36"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8054B8C" w14:textId="77777777" w:rsidR="00806AFE" w:rsidRPr="002430CD"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E2FEADD" w14:textId="77777777" w:rsidR="00806AFE" w:rsidRPr="002430CD"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60A822A6" w14:textId="77777777" w:rsidTr="00E93404">
        <w:trPr>
          <w:cantSplit/>
        </w:trPr>
        <w:tc>
          <w:tcPr>
            <w:tcW w:w="476" w:type="dxa"/>
            <w:vMerge w:val="restart"/>
            <w:shd w:val="clear" w:color="auto" w:fill="FFFFFF"/>
            <w:vAlign w:val="center"/>
          </w:tcPr>
          <w:p w14:paraId="75C4BD0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436" w:type="dxa"/>
            <w:vMerge w:val="restart"/>
            <w:shd w:val="clear" w:color="auto" w:fill="FFFFFF"/>
            <w:vAlign w:val="center"/>
          </w:tcPr>
          <w:p w14:paraId="1793B79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8F6E8C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4E1594" w14:textId="6FB2D319"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17" w:author="林芸卉" w:date="2025-12-10T14:34:00Z" w16du:dateUtc="2025-12-10T06:34:00Z">
              <w:r w:rsidR="00C160B1" w:rsidRPr="00E23F4A">
                <w:rPr>
                  <w:rFonts w:eastAsia="標楷體" w:hint="eastAsia"/>
                  <w:color w:val="FF0000"/>
                  <w:sz w:val="20"/>
                  <w:szCs w:val="20"/>
                  <w:u w:val="single"/>
                </w:rPr>
                <w:t>除依</w:t>
              </w:r>
              <w:r w:rsidR="00C160B1"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759EBA6F"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5633533" w14:textId="77777777" w:rsidR="00806AFE" w:rsidRPr="002430CD" w:rsidRDefault="00806AFE" w:rsidP="00806AFE">
            <w:pPr>
              <w:kinsoku w:val="0"/>
              <w:overflowPunct w:val="0"/>
              <w:spacing w:line="260" w:lineRule="exact"/>
              <w:jc w:val="both"/>
              <w:rPr>
                <w:rFonts w:eastAsia="標楷體"/>
                <w:sz w:val="20"/>
              </w:rPr>
            </w:pPr>
          </w:p>
          <w:p w14:paraId="29FCCF8D" w14:textId="77777777" w:rsidR="00806AFE" w:rsidRPr="00C8608C"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62B32EE2" w14:textId="41D49AD6" w:rsidR="00806AFE" w:rsidRPr="002430CD" w:rsidRDefault="00A42815" w:rsidP="00A42815">
            <w:pPr>
              <w:kinsoku w:val="0"/>
              <w:overflowPunct w:val="0"/>
              <w:spacing w:line="260" w:lineRule="exact"/>
              <w:ind w:left="161" w:hanging="161"/>
              <w:jc w:val="both"/>
              <w:rPr>
                <w:rFonts w:eastAsia="標楷體"/>
                <w:sz w:val="20"/>
              </w:rPr>
            </w:pPr>
            <w:r>
              <w:rPr>
                <w:rFonts w:eastAsia="標楷體" w:hint="eastAsia"/>
                <w:sz w:val="20"/>
              </w:rPr>
              <w:t>1.</w:t>
            </w:r>
            <w:r w:rsidR="00806AFE">
              <w:rPr>
                <w:rFonts w:eastAsia="標楷體" w:hint="eastAsia"/>
                <w:sz w:val="20"/>
              </w:rPr>
              <w:t>國內上市公司</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月營業額背書保證與資金貸放資訊及各項產品業務營收統計資料</w:t>
            </w:r>
            <w:r w:rsidR="00806AFE" w:rsidRPr="002430CD">
              <w:rPr>
                <w:rFonts w:eastAsia="標楷體"/>
                <w:sz w:val="20"/>
              </w:rPr>
              <w:t>/</w:t>
            </w:r>
            <w:r w:rsidR="00806AFE">
              <w:rPr>
                <w:rFonts w:eastAsia="標楷體" w:hint="eastAsia"/>
                <w:sz w:val="20"/>
              </w:rPr>
              <w:t>採用</w:t>
            </w:r>
            <w:r w:rsidR="00806AFE">
              <w:rPr>
                <w:rFonts w:eastAsia="標楷體" w:hint="eastAsia"/>
                <w:sz w:val="20"/>
              </w:rPr>
              <w:t>IFRSs</w:t>
            </w:r>
            <w:r w:rsidR="00806AFE">
              <w:rPr>
                <w:rFonts w:eastAsia="標楷體" w:hint="eastAsia"/>
                <w:sz w:val="20"/>
              </w:rPr>
              <w:t>後</w:t>
            </w:r>
            <w:r w:rsidR="00806AFE" w:rsidRPr="002430CD">
              <w:rPr>
                <w:rFonts w:eastAsia="標楷體" w:hint="eastAsia"/>
                <w:sz w:val="20"/>
              </w:rPr>
              <w:t>營收</w:t>
            </w:r>
            <w:r w:rsidR="00806AFE">
              <w:rPr>
                <w:rFonts w:eastAsia="標楷體" w:hint="eastAsia"/>
                <w:sz w:val="20"/>
              </w:rPr>
              <w:t>相關申報作業</w:t>
            </w:r>
            <w:r w:rsidR="00806AFE">
              <w:rPr>
                <w:rFonts w:eastAsia="標楷體" w:hint="eastAsia"/>
                <w:sz w:val="20"/>
              </w:rPr>
              <w:t>/</w:t>
            </w:r>
            <w:r w:rsidR="00806AFE">
              <w:rPr>
                <w:rFonts w:eastAsia="標楷體" w:hint="eastAsia"/>
                <w:sz w:val="20"/>
              </w:rPr>
              <w:t>月營業收入申報作業</w:t>
            </w:r>
            <w:r w:rsidR="00806AFE" w:rsidRPr="002430CD">
              <w:rPr>
                <w:rFonts w:eastAsia="標楷體" w:hint="eastAsia"/>
                <w:sz w:val="20"/>
              </w:rPr>
              <w:t>)</w:t>
            </w:r>
            <w:r w:rsidR="00806AFE">
              <w:rPr>
                <w:rFonts w:eastAsia="標楷體" w:hint="eastAsia"/>
                <w:sz w:val="20"/>
              </w:rPr>
              <w:t>。</w:t>
            </w:r>
          </w:p>
          <w:p w14:paraId="0F1A8C11" w14:textId="77777777" w:rsidR="00806AFE" w:rsidRPr="002430CD" w:rsidRDefault="00806AFE" w:rsidP="00A42815">
            <w:pPr>
              <w:kinsoku w:val="0"/>
              <w:overflowPunct w:val="0"/>
              <w:spacing w:line="260" w:lineRule="exact"/>
              <w:ind w:left="161" w:hanging="161"/>
              <w:jc w:val="both"/>
              <w:rPr>
                <w:rFonts w:eastAsia="標楷體"/>
                <w:sz w:val="20"/>
              </w:rPr>
            </w:pPr>
          </w:p>
          <w:p w14:paraId="087C143D" w14:textId="320C7AF2" w:rsidR="00806AFE" w:rsidRPr="002430CD" w:rsidRDefault="00A42815" w:rsidP="00A42815">
            <w:pPr>
              <w:kinsoku w:val="0"/>
              <w:overflowPunct w:val="0"/>
              <w:spacing w:line="260" w:lineRule="exact"/>
              <w:ind w:left="161" w:hanging="161"/>
              <w:jc w:val="both"/>
              <w:rPr>
                <w:rFonts w:eastAsia="標楷體"/>
                <w:sz w:val="20"/>
              </w:rPr>
            </w:pPr>
            <w:r>
              <w:rPr>
                <w:rFonts w:eastAsia="標楷體" w:hint="eastAsia"/>
                <w:sz w:val="20"/>
              </w:rPr>
              <w:t>2.</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月營業額背書保證與資金貸放資訊及各項產品業務營收統計資料</w:t>
            </w:r>
            <w:r w:rsidR="00806AFE" w:rsidRPr="002430CD">
              <w:rPr>
                <w:rFonts w:eastAsia="標楷體"/>
                <w:sz w:val="20"/>
              </w:rPr>
              <w:t>/</w:t>
            </w:r>
            <w:r w:rsidR="00806AFE">
              <w:rPr>
                <w:rFonts w:eastAsia="標楷體" w:hint="eastAsia"/>
                <w:sz w:val="20"/>
              </w:rPr>
              <w:t>採用</w:t>
            </w:r>
            <w:r w:rsidR="00806AFE">
              <w:rPr>
                <w:rFonts w:eastAsia="標楷體" w:hint="eastAsia"/>
                <w:sz w:val="20"/>
              </w:rPr>
              <w:t>IFRSs</w:t>
            </w:r>
            <w:r w:rsidR="00806AFE">
              <w:rPr>
                <w:rFonts w:eastAsia="標楷體" w:hint="eastAsia"/>
                <w:sz w:val="20"/>
              </w:rPr>
              <w:t>後</w:t>
            </w:r>
            <w:proofErr w:type="gramStart"/>
            <w:r w:rsidR="00806AFE">
              <w:rPr>
                <w:rFonts w:eastAsia="標楷體" w:hint="eastAsia"/>
                <w:sz w:val="20"/>
              </w:rPr>
              <w:t>金控、投控</w:t>
            </w:r>
            <w:proofErr w:type="gramEnd"/>
            <w:r w:rsidR="00806AFE">
              <w:rPr>
                <w:rFonts w:eastAsia="標楷體" w:hint="eastAsia"/>
                <w:sz w:val="20"/>
              </w:rPr>
              <w:t>公司代子公司申報月</w:t>
            </w:r>
            <w:r w:rsidR="00806AFE" w:rsidRPr="002430CD">
              <w:rPr>
                <w:rFonts w:eastAsia="標楷體" w:hint="eastAsia"/>
                <w:sz w:val="20"/>
              </w:rPr>
              <w:t>營</w:t>
            </w:r>
            <w:r w:rsidR="00806AFE">
              <w:rPr>
                <w:rFonts w:eastAsia="標楷體" w:hint="eastAsia"/>
                <w:sz w:val="20"/>
              </w:rPr>
              <w:t>業</w:t>
            </w:r>
            <w:r w:rsidR="00806AFE" w:rsidRPr="002430CD">
              <w:rPr>
                <w:rFonts w:eastAsia="標楷體" w:hint="eastAsia"/>
                <w:sz w:val="20"/>
              </w:rPr>
              <w:t>收</w:t>
            </w:r>
            <w:r w:rsidR="00806AFE">
              <w:rPr>
                <w:rFonts w:eastAsia="標楷體" w:hint="eastAsia"/>
                <w:sz w:val="20"/>
              </w:rPr>
              <w:t>入申報作業</w:t>
            </w:r>
            <w:proofErr w:type="gramStart"/>
            <w:r w:rsidR="00806AFE" w:rsidRPr="002430CD">
              <w:rPr>
                <w:rFonts w:eastAsia="標楷體" w:hint="eastAsia"/>
                <w:sz w:val="20"/>
              </w:rPr>
              <w:t>）</w:t>
            </w:r>
            <w:proofErr w:type="gramEnd"/>
            <w:r w:rsidR="00806AFE" w:rsidRPr="002430CD">
              <w:rPr>
                <w:rFonts w:eastAsia="標楷體" w:hint="eastAsia"/>
                <w:sz w:val="20"/>
              </w:rPr>
              <w:t>。</w:t>
            </w:r>
          </w:p>
          <w:p w14:paraId="1B211425" w14:textId="77777777" w:rsidR="00806AFE" w:rsidRPr="002430CD" w:rsidRDefault="00806AFE" w:rsidP="00A42815">
            <w:pPr>
              <w:kinsoku w:val="0"/>
              <w:overflowPunct w:val="0"/>
              <w:spacing w:line="260" w:lineRule="exact"/>
              <w:ind w:left="161" w:hanging="161"/>
              <w:jc w:val="both"/>
              <w:rPr>
                <w:rFonts w:eastAsia="標楷體"/>
                <w:sz w:val="20"/>
              </w:rPr>
            </w:pPr>
          </w:p>
          <w:p w14:paraId="5F0E9AD1" w14:textId="6802D7CC" w:rsidR="00806AFE" w:rsidRPr="002430CD" w:rsidRDefault="00806AFE" w:rsidP="00806AFE">
            <w:pPr>
              <w:kinsoku w:val="0"/>
              <w:overflowPunct w:val="0"/>
              <w:spacing w:line="260" w:lineRule="exact"/>
              <w:ind w:left="161" w:hanging="161"/>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A42815">
              <w:rPr>
                <w:rFonts w:eastAsia="標楷體"/>
                <w:sz w:val="20"/>
                <w:szCs w:val="20"/>
              </w:rPr>
              <w:t>」</w:t>
            </w:r>
            <w:r w:rsidRPr="00A42815">
              <w:rPr>
                <w:rFonts w:eastAsia="標楷體"/>
                <w:sz w:val="20"/>
                <w:szCs w:val="20"/>
              </w:rPr>
              <w:t>(sii.twse.com.tw/</w:t>
            </w:r>
            <w:r w:rsidR="00A42815" w:rsidRPr="00A42815">
              <w:rPr>
                <w:rFonts w:eastAsia="標楷體"/>
                <w:sz w:val="20"/>
                <w:szCs w:val="20"/>
              </w:rPr>
              <w:t>依據「公開發行公司取得或處分資產處理準則」規定公告</w:t>
            </w:r>
            <w:r w:rsidRPr="00A42815">
              <w:rPr>
                <w:rFonts w:eastAsia="標楷體"/>
                <w:sz w:val="20"/>
                <w:szCs w:val="20"/>
              </w:rPr>
              <w:t>/</w:t>
            </w:r>
            <w:hyperlink r:id="rId16" w:tgtFrame="right" w:history="1">
              <w:r w:rsidRPr="00A42815">
                <w:rPr>
                  <w:rFonts w:eastAsia="標楷體"/>
                  <w:sz w:val="20"/>
                  <w:szCs w:val="20"/>
                </w:rPr>
                <w:t>從事衍生性商品交易者，每月</w:t>
              </w:r>
              <w:r w:rsidRPr="00A42815">
                <w:rPr>
                  <w:rFonts w:eastAsia="標楷體"/>
                  <w:sz w:val="20"/>
                  <w:szCs w:val="20"/>
                </w:rPr>
                <w:t>10</w:t>
              </w:r>
              <w:r w:rsidRPr="00A42815">
                <w:rPr>
                  <w:rFonts w:eastAsia="標楷體"/>
                  <w:sz w:val="20"/>
                  <w:szCs w:val="20"/>
                </w:rPr>
                <w:t>日前公告資訊適用</w:t>
              </w:r>
            </w:hyperlink>
            <w:proofErr w:type="gramStart"/>
            <w:r w:rsidRPr="00A42815">
              <w:rPr>
                <w:rFonts w:eastAsia="標楷體"/>
                <w:sz w:val="20"/>
                <w:szCs w:val="20"/>
              </w:rPr>
              <w:t>）</w:t>
            </w:r>
            <w:proofErr w:type="gramEnd"/>
            <w:r w:rsidRPr="00A42815">
              <w:rPr>
                <w:rFonts w:eastAsia="標楷體"/>
                <w:sz w:val="20"/>
                <w:szCs w:val="20"/>
              </w:rPr>
              <w:t>，選擇適用之申報表格及項目後上傳相</w:t>
            </w:r>
            <w:r w:rsidRPr="002430CD">
              <w:rPr>
                <w:rFonts w:eastAsia="標楷體" w:hint="eastAsia"/>
                <w:sz w:val="20"/>
              </w:rPr>
              <w:t>關檔案，若未有衍生性商品交易者請按月設定「免申報」（含上市公司及所有未於國內公開發行之子公司）。</w:t>
            </w:r>
          </w:p>
          <w:p w14:paraId="4E5639CA" w14:textId="77777777" w:rsidR="00806AFE" w:rsidRDefault="00806AFE" w:rsidP="00806AFE">
            <w:pPr>
              <w:kinsoku w:val="0"/>
              <w:overflowPunct w:val="0"/>
              <w:spacing w:line="260" w:lineRule="exact"/>
              <w:ind w:left="212" w:hanging="212"/>
              <w:jc w:val="both"/>
              <w:rPr>
                <w:rFonts w:eastAsia="標楷體"/>
                <w:sz w:val="20"/>
              </w:rPr>
            </w:pPr>
          </w:p>
          <w:p w14:paraId="5CF3C981" w14:textId="77777777" w:rsidR="00806AFE" w:rsidRPr="00C8608C"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0F8652E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2F261C4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4171BB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658F327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18FEA2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916BBB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082C9515"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15FF72F"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99A9486"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4A40B956"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3012FE39"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38AA80CA" w14:textId="77777777" w:rsidR="00806AFE" w:rsidRDefault="00806AFE" w:rsidP="00806AFE">
            <w:pPr>
              <w:kinsoku w:val="0"/>
              <w:overflowPunct w:val="0"/>
              <w:spacing w:line="260" w:lineRule="exact"/>
              <w:ind w:left="212" w:hanging="212"/>
              <w:jc w:val="both"/>
              <w:rPr>
                <w:ins w:id="18" w:author="林芸卉" w:date="2025-12-10T14:35:00Z" w16du:dateUtc="2025-12-10T06:35: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63AF8C59" w14:textId="247DBE80" w:rsidR="00C160B1" w:rsidRPr="002430CD" w:rsidRDefault="00C160B1" w:rsidP="00806AFE">
            <w:pPr>
              <w:kinsoku w:val="0"/>
              <w:overflowPunct w:val="0"/>
              <w:spacing w:line="260" w:lineRule="exact"/>
              <w:ind w:left="212" w:hanging="212"/>
              <w:jc w:val="both"/>
              <w:rPr>
                <w:rFonts w:eastAsia="標楷體"/>
                <w:sz w:val="20"/>
              </w:rPr>
            </w:pPr>
            <w:ins w:id="19" w:author="林芸卉" w:date="2025-12-10T14:35:00Z" w16du:dateUtc="2025-12-10T06:35: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806AFE" w:rsidRPr="002430CD" w14:paraId="217527A6" w14:textId="77777777" w:rsidTr="00E93404">
        <w:trPr>
          <w:cantSplit/>
        </w:trPr>
        <w:tc>
          <w:tcPr>
            <w:tcW w:w="476" w:type="dxa"/>
            <w:vMerge/>
            <w:shd w:val="clear" w:color="auto" w:fill="FFFFFF"/>
            <w:vAlign w:val="center"/>
          </w:tcPr>
          <w:p w14:paraId="2D461ED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1AAE9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A9D549"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6685552"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B9DF1C0"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455006C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2A1FCFD7"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6230B686" w14:textId="77777777" w:rsidTr="00E93404">
        <w:trPr>
          <w:cantSplit/>
        </w:trPr>
        <w:tc>
          <w:tcPr>
            <w:tcW w:w="476" w:type="dxa"/>
            <w:vMerge/>
            <w:shd w:val="clear" w:color="auto" w:fill="FFFFFF"/>
            <w:vAlign w:val="center"/>
          </w:tcPr>
          <w:p w14:paraId="267EDC27"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D09DA1"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D3C250C"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7660511" w14:textId="77777777" w:rsidR="00806AFE" w:rsidRPr="00C25453"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公司債者於公司債到期日或債權人得要求賣回日前六</w:t>
            </w:r>
            <w:proofErr w:type="gramStart"/>
            <w:r w:rsidRPr="00C25453">
              <w:rPr>
                <w:rFonts w:eastAsia="標楷體" w:hint="eastAsia"/>
                <w:sz w:val="20"/>
              </w:rPr>
              <w:t>個</w:t>
            </w:r>
            <w:proofErr w:type="gramEnd"/>
            <w:r w:rsidRPr="00C25453">
              <w:rPr>
                <w:rFonts w:eastAsia="標楷體" w:hint="eastAsia"/>
                <w:sz w:val="20"/>
              </w:rPr>
              <w:t>月內之存續</w:t>
            </w:r>
            <w:proofErr w:type="gramStart"/>
            <w:r w:rsidRPr="00C25453">
              <w:rPr>
                <w:rFonts w:eastAsia="標楷體" w:hint="eastAsia"/>
                <w:sz w:val="20"/>
              </w:rPr>
              <w:t>期間，</w:t>
            </w:r>
            <w:proofErr w:type="gramEnd"/>
            <w:r>
              <w:rPr>
                <w:rFonts w:eastAsia="標楷體" w:hint="eastAsia"/>
                <w:sz w:val="20"/>
              </w:rPr>
              <w:t>應</w:t>
            </w:r>
            <w:r w:rsidRPr="00C25453">
              <w:rPr>
                <w:rFonts w:eastAsia="標楷體" w:hint="eastAsia"/>
                <w:sz w:val="20"/>
              </w:rPr>
              <w:t>於每月十日</w:t>
            </w:r>
            <w:r>
              <w:rPr>
                <w:rFonts w:eastAsia="標楷體" w:hint="eastAsia"/>
                <w:sz w:val="20"/>
              </w:rPr>
              <w:t>內</w:t>
            </w:r>
            <w:r w:rsidRPr="00C25453">
              <w:rPr>
                <w:rFonts w:eastAsia="標楷體" w:hint="eastAsia"/>
                <w:sz w:val="20"/>
              </w:rPr>
              <w:t>申報依公司法第</w:t>
            </w:r>
            <w:r w:rsidRPr="00C25453">
              <w:rPr>
                <w:rFonts w:eastAsia="標楷體" w:hint="eastAsia"/>
                <w:sz w:val="20"/>
              </w:rPr>
              <w:t>248</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5</w:t>
            </w:r>
            <w:r w:rsidRPr="00C25453">
              <w:rPr>
                <w:rFonts w:eastAsia="標楷體" w:hint="eastAsia"/>
                <w:sz w:val="20"/>
              </w:rPr>
              <w:t>款規定申報償還公司債之籌集計</w:t>
            </w:r>
            <w:r>
              <w:rPr>
                <w:rFonts w:eastAsia="標楷體" w:hint="eastAsia"/>
                <w:sz w:val="20"/>
              </w:rPr>
              <w:t>畫</w:t>
            </w:r>
            <w:r w:rsidRPr="00C25453">
              <w:rPr>
                <w:rFonts w:eastAsia="標楷體" w:hint="eastAsia"/>
                <w:sz w:val="20"/>
              </w:rPr>
              <w:t>及保管方式之支應償還款項來源及其具體說明。</w:t>
            </w:r>
          </w:p>
        </w:tc>
        <w:tc>
          <w:tcPr>
            <w:tcW w:w="5512" w:type="dxa"/>
            <w:shd w:val="clear" w:color="auto" w:fill="FFFFFF"/>
          </w:tcPr>
          <w:p w14:paraId="2FDD307F"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C25453">
              <w:rPr>
                <w:rFonts w:ascii="Times New Roman" w:eastAsia="標楷體" w:hAnsi="Times New Roman" w:hint="eastAsia"/>
                <w:sz w:val="20"/>
              </w:rPr>
              <w:t>)</w:t>
            </w:r>
            <w:r w:rsidRPr="00C25453">
              <w:rPr>
                <w:rFonts w:ascii="Times New Roman" w:eastAsia="標楷體" w:hAnsi="Times New Roman" w:hint="eastAsia"/>
                <w:sz w:val="20"/>
              </w:rPr>
              <w:t>。</w:t>
            </w:r>
          </w:p>
        </w:tc>
        <w:tc>
          <w:tcPr>
            <w:tcW w:w="4008" w:type="dxa"/>
            <w:shd w:val="clear" w:color="auto" w:fill="FFFFFF"/>
          </w:tcPr>
          <w:p w14:paraId="539A5160" w14:textId="77777777" w:rsidR="00806AFE" w:rsidRPr="00C25453" w:rsidRDefault="00806AFE" w:rsidP="00806AFE">
            <w:pPr>
              <w:kinsoku w:val="0"/>
              <w:overflowPunct w:val="0"/>
              <w:spacing w:line="260" w:lineRule="exact"/>
              <w:jc w:val="both"/>
              <w:rPr>
                <w:rFonts w:eastAsia="標楷體"/>
                <w:sz w:val="20"/>
              </w:rPr>
            </w:pP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349FB09A" w14:textId="77777777" w:rsidTr="00E93404">
        <w:trPr>
          <w:cantSplit/>
        </w:trPr>
        <w:tc>
          <w:tcPr>
            <w:tcW w:w="476" w:type="dxa"/>
            <w:vMerge/>
            <w:shd w:val="clear" w:color="auto" w:fill="FFFFFF"/>
            <w:vAlign w:val="center"/>
          </w:tcPr>
          <w:p w14:paraId="01D72D0B"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6E7A3D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8616D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6277135"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22EA0CC" w14:textId="77777777" w:rsidR="00806AFE" w:rsidRPr="002430CD" w:rsidRDefault="00806AFE" w:rsidP="00806AFE">
            <w:pPr>
              <w:spacing w:line="260" w:lineRule="exact"/>
              <w:rPr>
                <w:rFonts w:eastAsia="標楷體"/>
                <w:sz w:val="20"/>
              </w:rPr>
            </w:pPr>
          </w:p>
        </w:tc>
        <w:tc>
          <w:tcPr>
            <w:tcW w:w="5512" w:type="dxa"/>
            <w:shd w:val="clear" w:color="auto" w:fill="FFFFFF"/>
          </w:tcPr>
          <w:p w14:paraId="41DB81D5"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w:t>
            </w:r>
          </w:p>
          <w:p w14:paraId="1D10AC69"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3B2FE6E"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D783FA"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AEEC244"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5DC48F7C" w14:textId="77777777" w:rsidTr="00E93404">
        <w:trPr>
          <w:cantSplit/>
        </w:trPr>
        <w:tc>
          <w:tcPr>
            <w:tcW w:w="476" w:type="dxa"/>
            <w:vMerge/>
            <w:shd w:val="clear" w:color="auto" w:fill="FFFFFF"/>
            <w:vAlign w:val="center"/>
          </w:tcPr>
          <w:p w14:paraId="6D46CE3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61549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F70B95"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60842E17"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9E915D3"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DF727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66B573B3" w14:textId="77777777" w:rsidTr="00E93404">
        <w:trPr>
          <w:cantSplit/>
        </w:trPr>
        <w:tc>
          <w:tcPr>
            <w:tcW w:w="476" w:type="dxa"/>
            <w:vMerge w:val="restart"/>
            <w:shd w:val="clear" w:color="auto" w:fill="FFFFFF"/>
            <w:vAlign w:val="center"/>
          </w:tcPr>
          <w:p w14:paraId="58C16BB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0F4DA233"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30542EC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8938799"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3EC5C35C"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43E484E7"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30CB5BA6" w14:textId="77777777" w:rsidR="00806AFE" w:rsidRPr="002430CD" w:rsidRDefault="00806AFE" w:rsidP="00CE10FF">
            <w:pPr>
              <w:numPr>
                <w:ilvl w:val="0"/>
                <w:numId w:val="28"/>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0487BEF5" w14:textId="77777777" w:rsidR="00806AFE" w:rsidRPr="002430CD" w:rsidRDefault="00806AFE" w:rsidP="00CE10FF">
            <w:pPr>
              <w:numPr>
                <w:ilvl w:val="0"/>
                <w:numId w:val="28"/>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66381BC1" w14:textId="77777777" w:rsidTr="004E688D">
        <w:trPr>
          <w:cantSplit/>
        </w:trPr>
        <w:tc>
          <w:tcPr>
            <w:tcW w:w="476" w:type="dxa"/>
            <w:vMerge/>
            <w:shd w:val="clear" w:color="auto" w:fill="FFFFFF"/>
            <w:vAlign w:val="center"/>
          </w:tcPr>
          <w:p w14:paraId="112931A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4639F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CF183EB" w14:textId="451CAACE" w:rsidR="00806AFE" w:rsidRDefault="00470F38">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485EA0B8"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1487E38"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051F2036"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16236075"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0C582FA3" w14:textId="77777777" w:rsidTr="00E93404">
        <w:trPr>
          <w:cantSplit/>
        </w:trPr>
        <w:tc>
          <w:tcPr>
            <w:tcW w:w="476" w:type="dxa"/>
            <w:vMerge w:val="restart"/>
            <w:shd w:val="clear" w:color="auto" w:fill="FFFFFF"/>
            <w:vAlign w:val="center"/>
          </w:tcPr>
          <w:p w14:paraId="118D9E3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6</w:t>
            </w:r>
          </w:p>
        </w:tc>
        <w:tc>
          <w:tcPr>
            <w:tcW w:w="436" w:type="dxa"/>
            <w:vMerge w:val="restart"/>
            <w:shd w:val="clear" w:color="auto" w:fill="FFFFFF"/>
            <w:vAlign w:val="center"/>
          </w:tcPr>
          <w:p w14:paraId="00FC964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751DEEE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8629D8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1A417333"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5BED1F60"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99A64" w14:textId="77777777" w:rsidR="00806AFE" w:rsidRPr="002430CD"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04B31C" w14:textId="77777777" w:rsidR="00806AFE" w:rsidRPr="002430CD"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0C582BF" w14:textId="77777777" w:rsidTr="00E93404">
        <w:trPr>
          <w:cantSplit/>
        </w:trPr>
        <w:tc>
          <w:tcPr>
            <w:tcW w:w="476" w:type="dxa"/>
            <w:vMerge/>
            <w:shd w:val="clear" w:color="auto" w:fill="FFFFFF"/>
            <w:vAlign w:val="center"/>
          </w:tcPr>
          <w:p w14:paraId="2E283A5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853B376"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E18A01E"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31C3681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07D990B" w14:textId="77777777" w:rsidR="00806AFE" w:rsidRPr="002430CD"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5D650E8A"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08EBB248" w14:textId="77777777" w:rsidR="00806AFE"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5232815" w14:textId="77777777" w:rsidR="00806AFE" w:rsidRPr="002430CD"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357E0970" w14:textId="77777777" w:rsidTr="00E93404">
        <w:trPr>
          <w:cantSplit/>
        </w:trPr>
        <w:tc>
          <w:tcPr>
            <w:tcW w:w="476" w:type="dxa"/>
            <w:vMerge/>
            <w:shd w:val="clear" w:color="auto" w:fill="FFFFFF"/>
            <w:vAlign w:val="center"/>
          </w:tcPr>
          <w:p w14:paraId="6404BB10"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4893399"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E8D45CE" w14:textId="0C7F7CEC"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CBBC5C7" w14:textId="11E81D5D"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5A9F4A3E" w14:textId="10BB3209"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BF01C65" w14:textId="787B2E0D"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36EBC375" w14:textId="77777777" w:rsidTr="00E93404">
        <w:trPr>
          <w:cantSplit/>
        </w:trPr>
        <w:tc>
          <w:tcPr>
            <w:tcW w:w="476" w:type="dxa"/>
            <w:vMerge/>
            <w:shd w:val="clear" w:color="auto" w:fill="FFFFFF"/>
            <w:vAlign w:val="center"/>
          </w:tcPr>
          <w:p w14:paraId="641D5715"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4A2ABA0"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F9F01A5" w14:textId="28211BF4"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20F260F" w14:textId="193A3177"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68886331"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A33BE86" w14:textId="53523B25" w:rsidR="00806AFE" w:rsidRPr="002430CD" w:rsidRDefault="00806AFE" w:rsidP="00806AFE">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5E2119E8" w14:textId="14B3ED4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0440D84E" w14:textId="77777777" w:rsidTr="00E93404">
        <w:trPr>
          <w:cantSplit/>
        </w:trPr>
        <w:tc>
          <w:tcPr>
            <w:tcW w:w="476" w:type="dxa"/>
            <w:vMerge w:val="restart"/>
            <w:shd w:val="clear" w:color="auto" w:fill="FFFFFF"/>
            <w:vAlign w:val="center"/>
          </w:tcPr>
          <w:p w14:paraId="7435C06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6</w:t>
            </w:r>
          </w:p>
        </w:tc>
        <w:tc>
          <w:tcPr>
            <w:tcW w:w="436" w:type="dxa"/>
            <w:vMerge w:val="restart"/>
            <w:shd w:val="clear" w:color="auto" w:fill="FFFFFF"/>
            <w:vAlign w:val="center"/>
          </w:tcPr>
          <w:p w14:paraId="4D2372FB"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63FEE451"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4489EF2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7AA8DBC5" w14:textId="77777777" w:rsidR="00806AFE" w:rsidRPr="002430CD" w:rsidRDefault="00806AFE" w:rsidP="00806AFE">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3B0419A4"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0A25B8">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275872D5" w14:textId="77777777" w:rsidR="00806AFE" w:rsidRPr="002430CD" w:rsidRDefault="00806AFE" w:rsidP="00806AFE">
            <w:pPr>
              <w:spacing w:line="260" w:lineRule="exact"/>
              <w:jc w:val="both"/>
              <w:rPr>
                <w:rFonts w:eastAsia="標楷體"/>
                <w:sz w:val="20"/>
              </w:rPr>
            </w:pPr>
          </w:p>
        </w:tc>
        <w:tc>
          <w:tcPr>
            <w:tcW w:w="4008" w:type="dxa"/>
            <w:shd w:val="clear" w:color="auto" w:fill="FFFFFF"/>
          </w:tcPr>
          <w:p w14:paraId="073A2F72"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E3AE8A0"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14FB3584" w14:textId="77777777" w:rsidR="00806AFE" w:rsidRPr="002430CD" w:rsidRDefault="00806AFE" w:rsidP="00806AFE">
            <w:pPr>
              <w:kinsoku w:val="0"/>
              <w:overflowPunct w:val="0"/>
              <w:spacing w:line="260" w:lineRule="exact"/>
              <w:ind w:left="136" w:hanging="136"/>
              <w:jc w:val="both"/>
              <w:rPr>
                <w:rFonts w:eastAsia="標楷體"/>
                <w:sz w:val="20"/>
              </w:rPr>
            </w:pPr>
          </w:p>
        </w:tc>
      </w:tr>
      <w:tr w:rsidR="00806AFE" w:rsidRPr="002430CD" w14:paraId="286543C9" w14:textId="77777777" w:rsidTr="00E93404">
        <w:trPr>
          <w:cantSplit/>
        </w:trPr>
        <w:tc>
          <w:tcPr>
            <w:tcW w:w="476" w:type="dxa"/>
            <w:vMerge/>
            <w:shd w:val="clear" w:color="auto" w:fill="FFFFFF"/>
            <w:vAlign w:val="center"/>
          </w:tcPr>
          <w:p w14:paraId="363AC73E"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7FA5464"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9844304" w14:textId="1C0F882A" w:rsidR="00806AFE" w:rsidRDefault="00F21A7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20BBD41" w14:textId="77777777" w:rsidR="00806AFE" w:rsidRPr="00FD56BF" w:rsidRDefault="00806AFE" w:rsidP="00806AFE">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2768476C"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88C7C8"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70B3CC77" w14:textId="77777777" w:rsidTr="00E93404">
        <w:trPr>
          <w:cantSplit/>
        </w:trPr>
        <w:tc>
          <w:tcPr>
            <w:tcW w:w="476" w:type="dxa"/>
            <w:vMerge/>
            <w:shd w:val="clear" w:color="auto" w:fill="FFFFFF"/>
            <w:vAlign w:val="center"/>
          </w:tcPr>
          <w:p w14:paraId="4FE640B9"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F4DD6B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331EB1" w14:textId="1AE77B31" w:rsidR="00806AFE" w:rsidRDefault="00F21A7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C2D61F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541314EB"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7B166850"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5ACC95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5E7D8A7" w14:textId="77777777" w:rsidTr="00E93404">
        <w:trPr>
          <w:cantSplit/>
        </w:trPr>
        <w:tc>
          <w:tcPr>
            <w:tcW w:w="476" w:type="dxa"/>
            <w:vMerge/>
            <w:shd w:val="clear" w:color="auto" w:fill="FFFFFF"/>
            <w:vAlign w:val="center"/>
          </w:tcPr>
          <w:p w14:paraId="1F52CCD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883F99"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3FCA9F8" w14:textId="3D6DC8AA" w:rsidR="00806AFE"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A39960C" w14:textId="77777777" w:rsidR="00806AFE" w:rsidRDefault="00806AFE" w:rsidP="00806AFE">
            <w:pPr>
              <w:kinsoku w:val="0"/>
              <w:overflowPunct w:val="0"/>
              <w:spacing w:line="260" w:lineRule="exact"/>
              <w:jc w:val="both"/>
              <w:rPr>
                <w:rFonts w:eastAsia="標楷體"/>
                <w:sz w:val="20"/>
              </w:rPr>
            </w:pPr>
            <w:r w:rsidRPr="00824D03">
              <w:rPr>
                <w:rFonts w:eastAsia="標楷體" w:hint="eastAsia"/>
                <w:sz w:val="20"/>
              </w:rPr>
              <w:t>企業環境、社會及公司治理資訊揭露</w:t>
            </w:r>
            <w:r>
              <w:rPr>
                <w:rFonts w:eastAsia="標楷體" w:hint="eastAsia"/>
                <w:sz w:val="20"/>
              </w:rPr>
              <w:t>。</w:t>
            </w:r>
          </w:p>
          <w:p w14:paraId="3F1183AF" w14:textId="22B801F7" w:rsidR="00806AFE" w:rsidRPr="0016722D" w:rsidDel="00386D6C" w:rsidRDefault="00806AFE" w:rsidP="00806AFE">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：應申報前一年度資料。</w:t>
            </w:r>
          </w:p>
        </w:tc>
        <w:tc>
          <w:tcPr>
            <w:tcW w:w="5512" w:type="dxa"/>
            <w:shd w:val="clear" w:color="auto" w:fill="FFFFFF"/>
          </w:tcPr>
          <w:p w14:paraId="1DF59C54" w14:textId="405F7901"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375996">
              <w:rPr>
                <w:rFonts w:eastAsia="標楷體" w:hint="eastAsia"/>
                <w:sz w:val="20"/>
              </w:rPr>
              <w:t>企業環境、社會及公司治理</w:t>
            </w:r>
            <w:r w:rsidRPr="00375996">
              <w:rPr>
                <w:rFonts w:eastAsia="標楷體" w:hint="eastAsia"/>
                <w:sz w:val="20"/>
              </w:rPr>
              <w:t>(ESG)</w:t>
            </w:r>
            <w:r w:rsidRPr="00375996">
              <w:rPr>
                <w:rFonts w:eastAsia="標楷體" w:hint="eastAsia"/>
                <w:sz w:val="20"/>
              </w:rPr>
              <w:t>資訊揭露申報作業</w:t>
            </w:r>
            <w:r>
              <w:rPr>
                <w:rFonts w:eastAsia="標楷體" w:hint="eastAsia"/>
                <w:sz w:val="20"/>
              </w:rPr>
              <w:t>)</w:t>
            </w:r>
            <w:r>
              <w:rPr>
                <w:rFonts w:eastAsia="標楷體" w:hint="eastAsia"/>
                <w:sz w:val="20"/>
              </w:rPr>
              <w:t>。</w:t>
            </w:r>
          </w:p>
        </w:tc>
        <w:tc>
          <w:tcPr>
            <w:tcW w:w="4008" w:type="dxa"/>
            <w:shd w:val="clear" w:color="auto" w:fill="FFFFFF"/>
          </w:tcPr>
          <w:p w14:paraId="727B0E7D" w14:textId="0B12719C" w:rsidR="00806AFE"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tc>
      </w:tr>
      <w:tr w:rsidR="00806AFE" w:rsidRPr="002430CD" w14:paraId="126844AD" w14:textId="77777777" w:rsidTr="00E93404">
        <w:trPr>
          <w:cantSplit/>
        </w:trPr>
        <w:tc>
          <w:tcPr>
            <w:tcW w:w="476" w:type="dxa"/>
            <w:vMerge w:val="restart"/>
            <w:shd w:val="clear" w:color="auto" w:fill="FFFFFF"/>
            <w:vAlign w:val="center"/>
          </w:tcPr>
          <w:p w14:paraId="2FE0CB9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5DEEFBC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343EDE2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ADD99F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5267A497" w14:textId="77777777" w:rsidR="00806AFE" w:rsidRDefault="00806AFE" w:rsidP="00A42815">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D222060" w14:textId="77777777" w:rsidR="00806AFE" w:rsidRPr="002430CD" w:rsidRDefault="00806AFE" w:rsidP="00A42815">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5140F5D0"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44231EFA"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4694B90A" w14:textId="77777777" w:rsidTr="00E93404">
        <w:trPr>
          <w:cantSplit/>
        </w:trPr>
        <w:tc>
          <w:tcPr>
            <w:tcW w:w="476" w:type="dxa"/>
            <w:vMerge/>
            <w:shd w:val="clear" w:color="auto" w:fill="FFFFFF"/>
            <w:vAlign w:val="center"/>
          </w:tcPr>
          <w:p w14:paraId="451F4AE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C88961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EF3EAD1"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E843FA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28B8B1D"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1E64CB74"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BDDD48B" w14:textId="77777777" w:rsidR="00806AFE" w:rsidRPr="002430CD"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282FA334" w14:textId="77777777" w:rsidR="00806AFE" w:rsidRPr="002430CD"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7E5148D8" w14:textId="77777777" w:rsidTr="00E93404">
        <w:trPr>
          <w:cantSplit/>
        </w:trPr>
        <w:tc>
          <w:tcPr>
            <w:tcW w:w="476" w:type="dxa"/>
            <w:vMerge w:val="restart"/>
            <w:shd w:val="clear" w:color="auto" w:fill="FFFFFF"/>
            <w:vAlign w:val="center"/>
          </w:tcPr>
          <w:p w14:paraId="528B827C"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436" w:type="dxa"/>
            <w:vMerge w:val="restart"/>
            <w:shd w:val="clear" w:color="auto" w:fill="FFFFFF"/>
            <w:vAlign w:val="center"/>
          </w:tcPr>
          <w:p w14:paraId="4D199E52"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6ADB905F" w14:textId="77777777" w:rsidR="00E72448" w:rsidRPr="002430CD" w:rsidRDefault="00E72448"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43E6B86" w14:textId="6AB6A85B" w:rsidR="00E72448" w:rsidRPr="002430CD" w:rsidRDefault="00E72448"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20" w:author="林芸卉" w:date="2025-12-12T15:47:00Z" w16du:dateUtc="2025-12-12T07:47:00Z">
              <w:r w:rsidR="00DD3100" w:rsidRPr="00E23F4A">
                <w:rPr>
                  <w:rFonts w:eastAsia="標楷體" w:hint="eastAsia"/>
                  <w:color w:val="FF0000"/>
                  <w:sz w:val="20"/>
                  <w:szCs w:val="20"/>
                  <w:u w:val="single"/>
                </w:rPr>
                <w:t>除依</w:t>
              </w:r>
              <w:r w:rsidR="00DD3100"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9AFB371" w14:textId="77777777" w:rsidR="00E72448" w:rsidRPr="00FA6888" w:rsidRDefault="00E72448"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tc>
        <w:tc>
          <w:tcPr>
            <w:tcW w:w="5512" w:type="dxa"/>
            <w:shd w:val="clear" w:color="auto" w:fill="FFFFFF"/>
          </w:tcPr>
          <w:p w14:paraId="1483E5FF" w14:textId="65290A0B" w:rsidR="00E72448"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00E72448">
              <w:rPr>
                <w:rFonts w:eastAsia="標楷體" w:hint="eastAsia"/>
                <w:sz w:val="20"/>
              </w:rPr>
              <w:t>國內上市公司</w:t>
            </w:r>
            <w:r w:rsidR="00E72448" w:rsidRPr="002430CD">
              <w:rPr>
                <w:rFonts w:eastAsia="標楷體" w:hint="eastAsia"/>
                <w:sz w:val="20"/>
              </w:rPr>
              <w:t>輸入「公開資訊觀測站」</w:t>
            </w:r>
            <w:r w:rsidR="00E72448" w:rsidRPr="002430CD">
              <w:rPr>
                <w:rFonts w:eastAsia="標楷體"/>
                <w:sz w:val="20"/>
              </w:rPr>
              <w:t>(sii.twse.com.tw/</w:t>
            </w:r>
            <w:r w:rsidR="00E72448" w:rsidRPr="002430CD">
              <w:rPr>
                <w:rFonts w:eastAsia="標楷體" w:hint="eastAsia"/>
                <w:sz w:val="20"/>
              </w:rPr>
              <w:t>月營業額背書保證與資金貸放資訊及各項產品業務營收統計資料</w:t>
            </w:r>
            <w:r w:rsidR="00E72448" w:rsidRPr="002430CD">
              <w:rPr>
                <w:rFonts w:eastAsia="標楷體"/>
                <w:sz w:val="20"/>
              </w:rPr>
              <w:t>/</w:t>
            </w:r>
            <w:r w:rsidR="00E72448">
              <w:rPr>
                <w:rFonts w:eastAsia="標楷體" w:hint="eastAsia"/>
                <w:sz w:val="20"/>
              </w:rPr>
              <w:t>採用</w:t>
            </w:r>
            <w:r w:rsidR="00E72448">
              <w:rPr>
                <w:rFonts w:eastAsia="標楷體" w:hint="eastAsia"/>
                <w:sz w:val="20"/>
              </w:rPr>
              <w:t>IFRSs</w:t>
            </w:r>
            <w:r w:rsidR="00E72448">
              <w:rPr>
                <w:rFonts w:eastAsia="標楷體" w:hint="eastAsia"/>
                <w:sz w:val="20"/>
              </w:rPr>
              <w:t>後</w:t>
            </w:r>
            <w:r w:rsidR="00E72448" w:rsidRPr="002430CD">
              <w:rPr>
                <w:rFonts w:eastAsia="標楷體" w:hint="eastAsia"/>
                <w:sz w:val="20"/>
              </w:rPr>
              <w:t>營收</w:t>
            </w:r>
            <w:r w:rsidR="00E72448">
              <w:rPr>
                <w:rFonts w:eastAsia="標楷體" w:hint="eastAsia"/>
                <w:sz w:val="20"/>
              </w:rPr>
              <w:t>相關申報作業</w:t>
            </w:r>
            <w:r w:rsidR="00E72448">
              <w:rPr>
                <w:rFonts w:eastAsia="標楷體" w:hint="eastAsia"/>
                <w:sz w:val="20"/>
              </w:rPr>
              <w:t>/</w:t>
            </w:r>
            <w:r w:rsidR="00E72448">
              <w:rPr>
                <w:rFonts w:eastAsia="標楷體" w:hint="eastAsia"/>
                <w:sz w:val="20"/>
              </w:rPr>
              <w:t>月營業收入申報作業</w:t>
            </w:r>
            <w:r w:rsidR="00E72448" w:rsidRPr="002430CD">
              <w:rPr>
                <w:rFonts w:eastAsia="標楷體" w:hint="eastAsia"/>
                <w:sz w:val="20"/>
              </w:rPr>
              <w:t>)</w:t>
            </w:r>
            <w:r w:rsidR="00E72448">
              <w:rPr>
                <w:rFonts w:eastAsia="標楷體" w:hint="eastAsia"/>
                <w:sz w:val="20"/>
              </w:rPr>
              <w:t>。</w:t>
            </w:r>
          </w:p>
          <w:p w14:paraId="231B295A" w14:textId="77777777" w:rsidR="00E72448" w:rsidRPr="002430CD" w:rsidRDefault="00E72448" w:rsidP="00DD3100">
            <w:pPr>
              <w:kinsoku w:val="0"/>
              <w:overflowPunct w:val="0"/>
              <w:spacing w:line="260" w:lineRule="exact"/>
              <w:ind w:left="160" w:hangingChars="80" w:hanging="160"/>
              <w:jc w:val="both"/>
              <w:rPr>
                <w:rFonts w:eastAsia="標楷體"/>
                <w:sz w:val="20"/>
              </w:rPr>
            </w:pPr>
          </w:p>
          <w:p w14:paraId="640E20A2" w14:textId="52B97EFF" w:rsidR="00E72448"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00E72448" w:rsidRPr="002430CD">
              <w:rPr>
                <w:rFonts w:eastAsia="標楷體" w:hint="eastAsia"/>
                <w:sz w:val="20"/>
              </w:rPr>
              <w:t>輸入「公開資訊觀測站」</w:t>
            </w:r>
            <w:r w:rsidR="00E72448" w:rsidRPr="002430CD">
              <w:rPr>
                <w:rFonts w:eastAsia="標楷體"/>
                <w:sz w:val="20"/>
              </w:rPr>
              <w:t>(sii.twse.com.tw/</w:t>
            </w:r>
            <w:r w:rsidR="00E72448" w:rsidRPr="002430CD">
              <w:rPr>
                <w:rFonts w:eastAsia="標楷體" w:hint="eastAsia"/>
                <w:sz w:val="20"/>
              </w:rPr>
              <w:t>月營業額背書保證與資金貸放資訊及各項產品業務營收統計資料</w:t>
            </w:r>
            <w:r w:rsidR="00E72448" w:rsidRPr="002430CD">
              <w:rPr>
                <w:rFonts w:eastAsia="標楷體"/>
                <w:sz w:val="20"/>
              </w:rPr>
              <w:t>/</w:t>
            </w:r>
            <w:r w:rsidR="00E72448">
              <w:rPr>
                <w:rFonts w:eastAsia="標楷體" w:hint="eastAsia"/>
                <w:sz w:val="20"/>
              </w:rPr>
              <w:t>採用</w:t>
            </w:r>
            <w:r w:rsidR="00E72448">
              <w:rPr>
                <w:rFonts w:eastAsia="標楷體" w:hint="eastAsia"/>
                <w:sz w:val="20"/>
              </w:rPr>
              <w:t>IFRSs</w:t>
            </w:r>
            <w:r w:rsidR="00E72448">
              <w:rPr>
                <w:rFonts w:eastAsia="標楷體" w:hint="eastAsia"/>
                <w:sz w:val="20"/>
              </w:rPr>
              <w:t>後</w:t>
            </w:r>
            <w:proofErr w:type="gramStart"/>
            <w:r w:rsidR="00E72448">
              <w:rPr>
                <w:rFonts w:eastAsia="標楷體" w:hint="eastAsia"/>
                <w:sz w:val="20"/>
              </w:rPr>
              <w:t>金控、投控</w:t>
            </w:r>
            <w:proofErr w:type="gramEnd"/>
            <w:r w:rsidR="00E72448">
              <w:rPr>
                <w:rFonts w:eastAsia="標楷體" w:hint="eastAsia"/>
                <w:sz w:val="20"/>
              </w:rPr>
              <w:t>公司代子公司申報月</w:t>
            </w:r>
            <w:r w:rsidR="00E72448" w:rsidRPr="002430CD">
              <w:rPr>
                <w:rFonts w:eastAsia="標楷體" w:hint="eastAsia"/>
                <w:sz w:val="20"/>
              </w:rPr>
              <w:t>營</w:t>
            </w:r>
            <w:r w:rsidR="00E72448">
              <w:rPr>
                <w:rFonts w:eastAsia="標楷體" w:hint="eastAsia"/>
                <w:sz w:val="20"/>
              </w:rPr>
              <w:t>業</w:t>
            </w:r>
            <w:r w:rsidR="00E72448" w:rsidRPr="002430CD">
              <w:rPr>
                <w:rFonts w:eastAsia="標楷體" w:hint="eastAsia"/>
                <w:sz w:val="20"/>
              </w:rPr>
              <w:t>收</w:t>
            </w:r>
            <w:r w:rsidR="00E72448">
              <w:rPr>
                <w:rFonts w:eastAsia="標楷體" w:hint="eastAsia"/>
                <w:sz w:val="20"/>
              </w:rPr>
              <w:t>入申報作業</w:t>
            </w:r>
            <w:proofErr w:type="gramStart"/>
            <w:r w:rsidR="00E72448" w:rsidRPr="002430CD">
              <w:rPr>
                <w:rFonts w:eastAsia="標楷體" w:hint="eastAsia"/>
                <w:sz w:val="20"/>
              </w:rPr>
              <w:t>）</w:t>
            </w:r>
            <w:proofErr w:type="gramEnd"/>
            <w:r w:rsidR="00E72448" w:rsidRPr="002430CD">
              <w:rPr>
                <w:rFonts w:eastAsia="標楷體" w:hint="eastAsia"/>
                <w:sz w:val="20"/>
              </w:rPr>
              <w:t>。</w:t>
            </w:r>
          </w:p>
          <w:p w14:paraId="0D06D6DF" w14:textId="77777777" w:rsidR="00E72448" w:rsidRPr="002430CD" w:rsidRDefault="00E72448" w:rsidP="00DD3100">
            <w:pPr>
              <w:kinsoku w:val="0"/>
              <w:overflowPunct w:val="0"/>
              <w:spacing w:line="260" w:lineRule="exact"/>
              <w:ind w:left="160" w:hangingChars="80" w:hanging="160"/>
              <w:jc w:val="both"/>
              <w:rPr>
                <w:rFonts w:eastAsia="標楷體"/>
                <w:sz w:val="20"/>
              </w:rPr>
            </w:pPr>
          </w:p>
          <w:p w14:paraId="5A6DF1B1" w14:textId="6608056F" w:rsidR="00E72448" w:rsidRPr="00FA6888" w:rsidRDefault="00E72448" w:rsidP="00DD3100">
            <w:pPr>
              <w:kinsoku w:val="0"/>
              <w:overflowPunct w:val="0"/>
              <w:spacing w:line="260" w:lineRule="exact"/>
              <w:ind w:left="160" w:hangingChars="80" w:hanging="160"/>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DD3100" w:rsidRPr="00DD3100">
              <w:rPr>
                <w:rFonts w:eastAsia="標楷體" w:hint="eastAsia"/>
                <w:sz w:val="20"/>
              </w:rPr>
              <w:t>依據「公開發行公司取得或處分資產處理準則」規定公告</w:t>
            </w:r>
            <w:r w:rsidRPr="00DD3100">
              <w:rPr>
                <w:rFonts w:eastAsia="標楷體"/>
                <w:sz w:val="20"/>
              </w:rPr>
              <w:t>/</w:t>
            </w:r>
            <w:hyperlink r:id="rId17" w:tgtFrame="right" w:history="1">
              <w:r w:rsidRPr="00DD3100">
                <w:rPr>
                  <w:rFonts w:eastAsia="標楷體" w:hint="eastAsia"/>
                  <w:sz w:val="20"/>
                </w:rPr>
                <w:t>從事衍生性商品交易者，每月</w:t>
              </w:r>
              <w:r w:rsidRPr="00DD3100">
                <w:rPr>
                  <w:rFonts w:eastAsia="標楷體"/>
                  <w:sz w:val="20"/>
                </w:rPr>
                <w:t>10</w:t>
              </w:r>
              <w:r w:rsidRPr="00DD3100">
                <w:rPr>
                  <w:rFonts w:eastAsia="標楷體" w:hint="eastAsia"/>
                  <w:sz w:val="20"/>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46DDF47C"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4BF90313"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2AF7DB6D"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1A9B12E"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65FED73F"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7C948C2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9D20B5C"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A0ABC09"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8DC8986" w14:textId="77777777" w:rsidR="00E72448" w:rsidRPr="002430CD" w:rsidRDefault="00E72448"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4F94B4DE" w14:textId="77777777" w:rsidR="00E72448" w:rsidRPr="002430CD"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16EB84AA" w14:textId="77777777" w:rsidR="00E72448" w:rsidRDefault="00E72448"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D684B89" w14:textId="77777777" w:rsidR="00E72448" w:rsidRDefault="00E72448" w:rsidP="00806AFE">
            <w:pPr>
              <w:kinsoku w:val="0"/>
              <w:overflowPunct w:val="0"/>
              <w:spacing w:line="260" w:lineRule="exact"/>
              <w:ind w:left="212" w:hanging="212"/>
              <w:jc w:val="both"/>
              <w:rPr>
                <w:ins w:id="21" w:author="林芸卉" w:date="2025-12-12T15:48:00Z" w16du:dateUtc="2025-12-12T07:48: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644D2354" w14:textId="2F4A740D" w:rsidR="00DD3100" w:rsidRPr="002430CD" w:rsidRDefault="00DD3100" w:rsidP="00806AFE">
            <w:pPr>
              <w:kinsoku w:val="0"/>
              <w:overflowPunct w:val="0"/>
              <w:spacing w:line="260" w:lineRule="exact"/>
              <w:ind w:left="212" w:hanging="212"/>
              <w:jc w:val="both"/>
              <w:rPr>
                <w:rFonts w:eastAsia="標楷體"/>
                <w:sz w:val="20"/>
              </w:rPr>
            </w:pPr>
            <w:ins w:id="22" w:author="林芸卉" w:date="2025-12-12T15:48:00Z" w16du:dateUtc="2025-12-12T07:48: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E72448" w:rsidRPr="002430CD" w14:paraId="2A551FB5" w14:textId="77777777" w:rsidTr="00E93404">
        <w:trPr>
          <w:cantSplit/>
        </w:trPr>
        <w:tc>
          <w:tcPr>
            <w:tcW w:w="476" w:type="dxa"/>
            <w:vMerge/>
            <w:shd w:val="clear" w:color="auto" w:fill="FFFFFF"/>
            <w:vAlign w:val="center"/>
          </w:tcPr>
          <w:p w14:paraId="0F6485E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E728787"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AC602E3"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96984D3"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30195BA2" w14:textId="77777777" w:rsidR="00E72448" w:rsidRPr="002430CD" w:rsidRDefault="00E72448" w:rsidP="00806AFE">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57DD2C8B" w14:textId="77777777" w:rsidR="00E72448" w:rsidRPr="002430CD" w:rsidRDefault="00E72448" w:rsidP="00806AFE">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sz w:val="20"/>
              </w:rPr>
              <w:t xml:space="preserve"> </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5B02B067" w14:textId="77777777" w:rsidR="00E72448" w:rsidRPr="002430CD" w:rsidRDefault="00E72448" w:rsidP="00806AFE">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1364C71"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6B1F498A" w14:textId="77777777" w:rsidR="00E72448" w:rsidRPr="002430CD" w:rsidRDefault="00E72448" w:rsidP="00806AFE">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E72448" w:rsidRPr="002430CD" w14:paraId="2FA1E0AA" w14:textId="77777777" w:rsidTr="00E93404">
        <w:trPr>
          <w:cantSplit/>
        </w:trPr>
        <w:tc>
          <w:tcPr>
            <w:tcW w:w="476" w:type="dxa"/>
            <w:vMerge/>
            <w:shd w:val="clear" w:color="auto" w:fill="FFFFFF"/>
            <w:vAlign w:val="center"/>
          </w:tcPr>
          <w:p w14:paraId="1EAE1DE0"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BCD9E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000C10C"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7FAB76F" w14:textId="77777777" w:rsidR="00E72448" w:rsidRPr="00E1594B" w:rsidRDefault="00E72448" w:rsidP="00806AFE">
            <w:pPr>
              <w:spacing w:line="260" w:lineRule="exact"/>
              <w:jc w:val="both"/>
              <w:rPr>
                <w:rFonts w:eastAsia="標楷體"/>
                <w:sz w:val="20"/>
              </w:rPr>
            </w:pPr>
            <w:r w:rsidRPr="00E1594B">
              <w:rPr>
                <w:rFonts w:eastAsia="標楷體" w:hint="eastAsia"/>
                <w:sz w:val="20"/>
              </w:rPr>
              <w:t>合併發行新股、受讓他公司股份發行新股、依法律規定進行收購或分割發行新股後主辦證券承銷商之評估意見。</w:t>
            </w:r>
          </w:p>
          <w:p w14:paraId="485C0181" w14:textId="77777777" w:rsidR="00E72448" w:rsidRPr="00E1594B" w:rsidRDefault="00E72448" w:rsidP="00806AFE">
            <w:pPr>
              <w:spacing w:line="260" w:lineRule="exact"/>
              <w:jc w:val="both"/>
              <w:rPr>
                <w:rFonts w:ascii="標楷體" w:eastAsia="標楷體" w:hAnsi="標楷體"/>
                <w:sz w:val="20"/>
                <w:szCs w:val="20"/>
              </w:rPr>
            </w:pPr>
            <w:r w:rsidRPr="00E1594B">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CB28616" w14:textId="77777777" w:rsidR="00E72448" w:rsidRPr="00E1594B" w:rsidRDefault="00E72448" w:rsidP="00806AFE">
            <w:pPr>
              <w:spacing w:line="260" w:lineRule="exact"/>
              <w:jc w:val="both"/>
              <w:rPr>
                <w:rFonts w:eastAsia="標楷體"/>
                <w:sz w:val="20"/>
              </w:rPr>
            </w:pPr>
          </w:p>
          <w:p w14:paraId="37CEB3C3" w14:textId="77777777" w:rsidR="00E72448" w:rsidRPr="00E1594B" w:rsidRDefault="00E72448" w:rsidP="00806AFE">
            <w:pPr>
              <w:spacing w:line="260" w:lineRule="exact"/>
              <w:jc w:val="both"/>
              <w:rPr>
                <w:rFonts w:eastAsia="標楷體"/>
                <w:sz w:val="20"/>
              </w:rPr>
            </w:pPr>
            <w:proofErr w:type="gramStart"/>
            <w:r w:rsidRPr="00E1594B">
              <w:rPr>
                <w:rFonts w:eastAsia="標楷體" w:hint="eastAsia"/>
                <w:sz w:val="20"/>
              </w:rPr>
              <w:t>註</w:t>
            </w:r>
            <w:proofErr w:type="gramEnd"/>
            <w:r w:rsidRPr="00E1594B">
              <w:rPr>
                <w:rFonts w:eastAsia="標楷體" w:hint="eastAsia"/>
                <w:sz w:val="20"/>
              </w:rPr>
              <w:t>：完成登記後一年內每季結束後十日內。</w:t>
            </w:r>
          </w:p>
        </w:tc>
        <w:tc>
          <w:tcPr>
            <w:tcW w:w="5512" w:type="dxa"/>
            <w:shd w:val="clear" w:color="auto" w:fill="FFFFFF"/>
          </w:tcPr>
          <w:p w14:paraId="0FD31B68" w14:textId="77777777" w:rsidR="00E72448" w:rsidRPr="00E1594B" w:rsidRDefault="00E72448" w:rsidP="00806AFE">
            <w:pPr>
              <w:pStyle w:val="a3"/>
              <w:spacing w:line="260" w:lineRule="exact"/>
              <w:jc w:val="both"/>
              <w:rPr>
                <w:rFonts w:ascii="Times New Roman" w:eastAsia="標楷體" w:hAnsi="Times New Roman"/>
                <w:sz w:val="20"/>
              </w:rPr>
            </w:pPr>
            <w:r w:rsidRPr="00E1594B">
              <w:rPr>
                <w:rFonts w:ascii="Times New Roman" w:eastAsia="標楷體" w:hAnsi="Times New Roman" w:hint="eastAsia"/>
                <w:sz w:val="20"/>
              </w:rPr>
              <w:t>輸入「公開資訊觀測站」</w:t>
            </w:r>
            <w:r w:rsidRPr="00E1594B">
              <w:rPr>
                <w:rFonts w:ascii="Times New Roman" w:eastAsia="標楷體" w:hAnsi="Times New Roman"/>
                <w:sz w:val="20"/>
              </w:rPr>
              <w:t>(sii.twse.com.tw/</w:t>
            </w:r>
            <w:r w:rsidRPr="00E1594B">
              <w:rPr>
                <w:rFonts w:ascii="Times New Roman" w:eastAsia="標楷體" w:hAnsi="Times New Roman" w:hint="eastAsia"/>
                <w:sz w:val="20"/>
              </w:rPr>
              <w:t>公司合併或受讓他公司股份或依法律進行收購或分割發行新股後主辦證券承銷商之評估意見</w:t>
            </w:r>
            <w:r w:rsidRPr="00E1594B">
              <w:rPr>
                <w:rFonts w:ascii="Times New Roman" w:eastAsia="標楷體" w:hAnsi="Times New Roman" w:hint="eastAsia"/>
                <w:sz w:val="20"/>
              </w:rPr>
              <w:t>)</w:t>
            </w:r>
            <w:r w:rsidRPr="00E1594B">
              <w:rPr>
                <w:rFonts w:ascii="Times New Roman" w:eastAsia="標楷體" w:hAnsi="Times New Roman" w:hint="eastAsia"/>
                <w:sz w:val="20"/>
              </w:rPr>
              <w:t>。</w:t>
            </w:r>
          </w:p>
        </w:tc>
        <w:tc>
          <w:tcPr>
            <w:tcW w:w="4008" w:type="dxa"/>
            <w:shd w:val="clear" w:color="auto" w:fill="FFFFFF"/>
          </w:tcPr>
          <w:p w14:paraId="30CF16E9" w14:textId="77777777" w:rsidR="00E72448" w:rsidRPr="00E1594B" w:rsidRDefault="00E72448" w:rsidP="00806AFE">
            <w:pPr>
              <w:spacing w:line="260" w:lineRule="exact"/>
              <w:jc w:val="both"/>
              <w:rPr>
                <w:rFonts w:eastAsia="標楷體"/>
                <w:sz w:val="20"/>
              </w:rPr>
            </w:pPr>
            <w:r>
              <w:rPr>
                <w:rFonts w:eastAsia="標楷體" w:hint="eastAsia"/>
                <w:sz w:val="20"/>
              </w:rPr>
              <w:t>1.</w:t>
            </w:r>
            <w:r w:rsidRPr="00E1594B">
              <w:rPr>
                <w:rFonts w:eastAsia="標楷體" w:hint="eastAsia"/>
                <w:sz w:val="20"/>
              </w:rPr>
              <w:t>發行人募集與發行有價證券處理準則第</w:t>
            </w:r>
            <w:r w:rsidRPr="00E1594B">
              <w:rPr>
                <w:rFonts w:eastAsia="標楷體" w:hint="eastAsia"/>
                <w:sz w:val="20"/>
              </w:rPr>
              <w:t>9</w:t>
            </w:r>
            <w:r w:rsidRPr="00E1594B">
              <w:rPr>
                <w:rFonts w:eastAsia="標楷體" w:hint="eastAsia"/>
                <w:sz w:val="20"/>
              </w:rPr>
              <w:t>條。</w:t>
            </w:r>
          </w:p>
          <w:p w14:paraId="13AEAFFB" w14:textId="77777777" w:rsidR="00E72448" w:rsidRPr="00E1594B" w:rsidRDefault="00E72448" w:rsidP="00806AFE">
            <w:pPr>
              <w:spacing w:line="260" w:lineRule="exact"/>
              <w:jc w:val="both"/>
              <w:rPr>
                <w:rFonts w:eastAsia="標楷體"/>
                <w:sz w:val="20"/>
              </w:rPr>
            </w:pPr>
            <w:r w:rsidRPr="00B504C6">
              <w:rPr>
                <w:rFonts w:eastAsia="標楷體" w:hint="eastAsia"/>
                <w:sz w:val="20"/>
              </w:rPr>
              <w:t>2.</w:t>
            </w:r>
            <w:r w:rsidRPr="00E1594B">
              <w:rPr>
                <w:rFonts w:ascii="標楷體" w:eastAsia="標楷體" w:hAnsi="標楷體" w:hint="eastAsia"/>
                <w:sz w:val="20"/>
                <w:szCs w:val="20"/>
              </w:rPr>
              <w:t>發行人募集與發行海外有價證券處理準則第</w:t>
            </w:r>
            <w:r w:rsidRPr="00E1594B">
              <w:rPr>
                <w:sz w:val="20"/>
                <w:szCs w:val="20"/>
              </w:rPr>
              <w:t>11</w:t>
            </w:r>
            <w:r w:rsidRPr="00E1594B">
              <w:rPr>
                <w:rFonts w:ascii="標楷體" w:eastAsia="標楷體" w:hAnsi="標楷體" w:hint="eastAsia"/>
                <w:sz w:val="20"/>
                <w:szCs w:val="20"/>
              </w:rPr>
              <w:t>條。</w:t>
            </w:r>
          </w:p>
        </w:tc>
      </w:tr>
      <w:tr w:rsidR="00E72448" w:rsidRPr="002430CD" w14:paraId="1816A356" w14:textId="77777777" w:rsidTr="00E93404">
        <w:trPr>
          <w:cantSplit/>
        </w:trPr>
        <w:tc>
          <w:tcPr>
            <w:tcW w:w="476" w:type="dxa"/>
            <w:vMerge/>
            <w:shd w:val="clear" w:color="auto" w:fill="FFFFFF"/>
            <w:vAlign w:val="center"/>
          </w:tcPr>
          <w:p w14:paraId="7034A13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2E1A85F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A912DDD"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E9963C8" w14:textId="77777777" w:rsidR="00E72448" w:rsidRPr="002430CD" w:rsidRDefault="00E72448" w:rsidP="00806AFE">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D95CA19" w14:textId="77777777" w:rsidR="00E72448" w:rsidRPr="002430CD" w:rsidRDefault="00E72448" w:rsidP="00806AFE">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1676DDC7" w14:textId="77777777" w:rsidR="00E72448" w:rsidRPr="002430CD" w:rsidRDefault="00E72448" w:rsidP="00806AFE">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6926D3B6" w14:textId="6886AB2D"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1194E4B5"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E72448" w:rsidRPr="002430CD" w14:paraId="0A545B40" w14:textId="77777777" w:rsidTr="00E93404">
        <w:trPr>
          <w:cantSplit/>
        </w:trPr>
        <w:tc>
          <w:tcPr>
            <w:tcW w:w="476" w:type="dxa"/>
            <w:vMerge/>
            <w:shd w:val="clear" w:color="auto" w:fill="FFFFFF"/>
            <w:vAlign w:val="center"/>
          </w:tcPr>
          <w:p w14:paraId="3784DAD5"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7ECBE6E1"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6F654D35" w14:textId="77777777" w:rsidR="00E72448" w:rsidRDefault="00E72448"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C4FD3AE" w14:textId="77777777" w:rsidR="00E72448" w:rsidRPr="00C25453" w:rsidRDefault="00E72448"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D788391" w14:textId="77777777" w:rsidR="00E72448" w:rsidRPr="00C25453" w:rsidRDefault="00E72448"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35C24D8" w14:textId="77777777" w:rsidR="00E72448" w:rsidRPr="00C25453" w:rsidRDefault="00E72448" w:rsidP="00806AFE">
            <w:pPr>
              <w:kinsoku w:val="0"/>
              <w:overflowPunct w:val="0"/>
              <w:spacing w:line="260" w:lineRule="exact"/>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FE6423" w14:textId="77777777" w:rsidR="00E72448" w:rsidRPr="00C25453" w:rsidRDefault="00E72448" w:rsidP="00806AFE">
            <w:pPr>
              <w:spacing w:line="260" w:lineRule="exact"/>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E72448" w:rsidRPr="002430CD" w14:paraId="0A37DDF9" w14:textId="77777777" w:rsidTr="00E93404">
        <w:trPr>
          <w:cantSplit/>
        </w:trPr>
        <w:tc>
          <w:tcPr>
            <w:tcW w:w="476" w:type="dxa"/>
            <w:vMerge/>
            <w:shd w:val="clear" w:color="auto" w:fill="FFFFFF"/>
            <w:vAlign w:val="center"/>
          </w:tcPr>
          <w:p w14:paraId="613D5321"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8AB11A0"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5CFEB89"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348BBA64" w14:textId="77777777" w:rsidR="00E72448" w:rsidRPr="002430CD" w:rsidRDefault="00E72448"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6F7A5D13" w14:textId="77777777" w:rsidR="00E72448" w:rsidRPr="002430CD" w:rsidRDefault="00E72448"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44519E6F" w14:textId="77777777" w:rsidR="00E72448" w:rsidRPr="002430CD" w:rsidRDefault="00E72448" w:rsidP="00806AFE">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4DF137A7" w14:textId="77777777" w:rsidTr="00E93404">
        <w:trPr>
          <w:cantSplit/>
        </w:trPr>
        <w:tc>
          <w:tcPr>
            <w:tcW w:w="476" w:type="dxa"/>
            <w:vMerge/>
            <w:shd w:val="clear" w:color="auto" w:fill="FFFFFF"/>
            <w:vAlign w:val="center"/>
          </w:tcPr>
          <w:p w14:paraId="1C4B3E2D"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D9CF7FA"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59E1EB10"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4B03BC53" w14:textId="77777777" w:rsidR="00E72448" w:rsidRPr="002430CD" w:rsidRDefault="00E72448" w:rsidP="00806AFE">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695C8B20" w14:textId="77777777" w:rsidR="00E72448" w:rsidRPr="002430CD" w:rsidRDefault="00E72448" w:rsidP="00806AFE">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1E5235B3" w14:textId="77777777" w:rsidR="00E72448" w:rsidRPr="002430CD" w:rsidRDefault="00E72448" w:rsidP="00806AFE">
            <w:pPr>
              <w:spacing w:line="260" w:lineRule="exact"/>
              <w:rPr>
                <w:rFonts w:eastAsia="標楷體"/>
                <w:sz w:val="20"/>
              </w:rPr>
            </w:pPr>
          </w:p>
        </w:tc>
        <w:tc>
          <w:tcPr>
            <w:tcW w:w="5512" w:type="dxa"/>
            <w:shd w:val="clear" w:color="auto" w:fill="FFFFFF"/>
          </w:tcPr>
          <w:p w14:paraId="52E2DD28" w14:textId="77777777" w:rsidR="00E72448" w:rsidRPr="002430CD" w:rsidRDefault="00E72448" w:rsidP="00806AFE">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私募有價證券申報</w:t>
            </w:r>
          </w:p>
          <w:p w14:paraId="644B2C28" w14:textId="77777777" w:rsidR="00E72448" w:rsidRPr="002430CD" w:rsidRDefault="00E72448" w:rsidP="00806AFE">
            <w:pPr>
              <w:pStyle w:val="a3"/>
              <w:spacing w:line="260" w:lineRule="exact"/>
              <w:ind w:left="1"/>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E9F890" w14:textId="77777777" w:rsidR="00E72448" w:rsidRPr="002430CD" w:rsidRDefault="00E72448" w:rsidP="00806AFE">
            <w:pPr>
              <w:kinsoku w:val="0"/>
              <w:overflowPunct w:val="0"/>
              <w:spacing w:line="260" w:lineRule="exact"/>
              <w:jc w:val="both"/>
              <w:rPr>
                <w:rFonts w:eastAsia="標楷體"/>
                <w:sz w:val="20"/>
              </w:rPr>
            </w:pPr>
            <w:r w:rsidRPr="002430CD">
              <w:rPr>
                <w:rFonts w:eastAsia="標楷體" w:hint="eastAsia"/>
                <w:sz w:val="20"/>
              </w:rPr>
              <w:t>1.94.10.11</w:t>
            </w:r>
            <w:r w:rsidRPr="002430CD">
              <w:rPr>
                <w:rFonts w:eastAsia="標楷體" w:hint="eastAsia"/>
                <w:sz w:val="20"/>
              </w:rPr>
              <w:t>金管證一字第</w:t>
            </w:r>
            <w:r w:rsidRPr="002430CD">
              <w:rPr>
                <w:rFonts w:eastAsia="標楷體" w:hint="eastAsia"/>
                <w:sz w:val="20"/>
              </w:rPr>
              <w:t>0940004469</w:t>
            </w:r>
            <w:r w:rsidRPr="002430CD">
              <w:rPr>
                <w:rFonts w:eastAsia="標楷體" w:hint="eastAsia"/>
                <w:sz w:val="20"/>
              </w:rPr>
              <w:t>號函。</w:t>
            </w:r>
          </w:p>
          <w:p w14:paraId="54F173B8"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11</w:t>
            </w:r>
            <w:r w:rsidRPr="00C25453">
              <w:rPr>
                <w:rFonts w:eastAsia="標楷體" w:hint="eastAsia"/>
                <w:sz w:val="20"/>
              </w:rPr>
              <w:t>款</w:t>
            </w:r>
            <w:r w:rsidRPr="002430CD">
              <w:rPr>
                <w:rFonts w:eastAsia="標楷體" w:hint="eastAsia"/>
                <w:sz w:val="20"/>
              </w:rPr>
              <w:t>。</w:t>
            </w:r>
          </w:p>
        </w:tc>
      </w:tr>
      <w:tr w:rsidR="00E72448" w:rsidRPr="002430CD" w14:paraId="7A7F6E75" w14:textId="77777777" w:rsidTr="00E93404">
        <w:trPr>
          <w:cantSplit/>
        </w:trPr>
        <w:tc>
          <w:tcPr>
            <w:tcW w:w="476" w:type="dxa"/>
            <w:vMerge/>
            <w:shd w:val="clear" w:color="auto" w:fill="FFFFFF"/>
            <w:vAlign w:val="center"/>
          </w:tcPr>
          <w:p w14:paraId="39F0EB64"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6A83407B"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84D90C4"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62B78020" w14:textId="77777777" w:rsidR="00E72448" w:rsidRPr="002430CD" w:rsidRDefault="00E72448"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34BB2C0F" w14:textId="77777777" w:rsidR="00E72448" w:rsidRPr="002430CD" w:rsidRDefault="00E72448" w:rsidP="00806AFE">
            <w:pPr>
              <w:spacing w:line="260" w:lineRule="exact"/>
              <w:rPr>
                <w:rFonts w:eastAsia="標楷體"/>
                <w:sz w:val="20"/>
              </w:rPr>
            </w:pPr>
          </w:p>
        </w:tc>
        <w:tc>
          <w:tcPr>
            <w:tcW w:w="5512" w:type="dxa"/>
            <w:shd w:val="clear" w:color="auto" w:fill="FFFFFF"/>
          </w:tcPr>
          <w:p w14:paraId="0B960C86"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323AFA">
              <w:rPr>
                <w:rFonts w:ascii="Times New Roman" w:eastAsia="標楷體" w:hAnsi="Times New Roman"/>
                <w:sz w:val="20"/>
              </w:rPr>
              <w:t>sii.twse.com.tw/</w:t>
            </w:r>
            <w:r w:rsidRPr="002430CD">
              <w:rPr>
                <w:rFonts w:eastAsia="標楷體" w:hint="eastAsia"/>
                <w:sz w:val="20"/>
              </w:rPr>
              <w:t>月營業額背書保證</w:t>
            </w:r>
          </w:p>
          <w:p w14:paraId="166B38B0" w14:textId="77777777" w:rsidR="00E72448" w:rsidRPr="002430CD" w:rsidRDefault="00E72448"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2A6A80C5" w14:textId="77777777" w:rsidR="00E72448" w:rsidRPr="002430CD" w:rsidRDefault="00E72448"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2DACE52"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2F2A07F1" w14:textId="77777777" w:rsidR="00E72448" w:rsidRPr="002430CD" w:rsidRDefault="00E72448"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E72448" w:rsidRPr="002430CD" w14:paraId="77590E0F" w14:textId="77777777" w:rsidTr="00E93404">
        <w:trPr>
          <w:cantSplit/>
        </w:trPr>
        <w:tc>
          <w:tcPr>
            <w:tcW w:w="476" w:type="dxa"/>
            <w:vMerge/>
            <w:shd w:val="clear" w:color="auto" w:fill="FFFFFF"/>
            <w:vAlign w:val="center"/>
          </w:tcPr>
          <w:p w14:paraId="05BD6A68"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4EA7BA79"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13A9919F" w14:textId="77777777" w:rsidR="00E72448" w:rsidRPr="002430CD" w:rsidRDefault="00E72448" w:rsidP="00806AFE">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6B44362F" w14:textId="77777777" w:rsidR="00E72448" w:rsidRPr="00E93791" w:rsidRDefault="00E72448"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32DF9678" w14:textId="77777777" w:rsidR="00E72448" w:rsidRPr="00E93791" w:rsidRDefault="00E72448"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469C5AED" w14:textId="77777777" w:rsidR="00E72448" w:rsidRPr="002430CD" w:rsidRDefault="00E72448"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B62010" w:rsidRPr="00B62010" w14:paraId="40050624" w14:textId="77777777" w:rsidTr="00E93404">
        <w:trPr>
          <w:cantSplit/>
        </w:trPr>
        <w:tc>
          <w:tcPr>
            <w:tcW w:w="476" w:type="dxa"/>
            <w:vMerge/>
            <w:shd w:val="clear" w:color="auto" w:fill="FFFFFF"/>
            <w:vAlign w:val="center"/>
          </w:tcPr>
          <w:p w14:paraId="6DCFFC66" w14:textId="77777777" w:rsidR="00E72448" w:rsidRPr="002430CD"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12D88D" w14:textId="77777777" w:rsidR="00E72448" w:rsidRPr="002430CD"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710A9108" w14:textId="62DB79B8" w:rsidR="00E72448" w:rsidRDefault="00E72448" w:rsidP="00806AFE">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3FB14D02" w14:textId="77777777" w:rsidR="00E72448" w:rsidRPr="00B62010" w:rsidRDefault="00E72448" w:rsidP="00E72448">
            <w:pPr>
              <w:spacing w:line="260" w:lineRule="exact"/>
              <w:rPr>
                <w:rFonts w:eastAsia="標楷體"/>
                <w:sz w:val="20"/>
              </w:rPr>
            </w:pPr>
            <w:r w:rsidRPr="00B62010">
              <w:rPr>
                <w:rFonts w:eastAsia="標楷體" w:hint="eastAsia"/>
                <w:sz w:val="20"/>
              </w:rPr>
              <w:t>上市公司獨立董事之主要現職、主要經歷及其兼任其他公司董監事之資訊。</w:t>
            </w:r>
          </w:p>
          <w:p w14:paraId="3D6ACAC1" w14:textId="0FE42065" w:rsidR="00E72448" w:rsidRPr="00B62010" w:rsidRDefault="00E72448" w:rsidP="00E72448">
            <w:pPr>
              <w:spacing w:line="260" w:lineRule="exact"/>
              <w:rPr>
                <w:rFonts w:ascii="標楷體" w:eastAsia="標楷體" w:hAnsi="標楷體"/>
                <w:sz w:val="20"/>
                <w:szCs w:val="20"/>
              </w:rPr>
            </w:pPr>
            <w:proofErr w:type="gramStart"/>
            <w:r w:rsidRPr="00B62010">
              <w:rPr>
                <w:rFonts w:eastAsia="標楷體" w:hint="eastAsia"/>
                <w:sz w:val="20"/>
              </w:rPr>
              <w:t>註</w:t>
            </w:r>
            <w:proofErr w:type="gramEnd"/>
            <w:r w:rsidRPr="00B62010">
              <w:rPr>
                <w:rFonts w:eastAsia="標楷體" w:hint="eastAsia"/>
                <w:sz w:val="20"/>
              </w:rPr>
              <w:t>：每季結束後十日內申報</w:t>
            </w:r>
            <w:proofErr w:type="gramStart"/>
            <w:r w:rsidRPr="00B62010">
              <w:rPr>
                <w:rFonts w:eastAsia="標楷體" w:hint="eastAsia"/>
                <w:sz w:val="20"/>
              </w:rPr>
              <w:t>上一季異動</w:t>
            </w:r>
            <w:proofErr w:type="gramEnd"/>
            <w:r w:rsidRPr="00B62010">
              <w:rPr>
                <w:rFonts w:eastAsia="標楷體" w:hint="eastAsia"/>
                <w:sz w:val="20"/>
              </w:rPr>
              <w:t>資訊。</w:t>
            </w:r>
          </w:p>
        </w:tc>
        <w:tc>
          <w:tcPr>
            <w:tcW w:w="5512" w:type="dxa"/>
            <w:shd w:val="clear" w:color="auto" w:fill="FFFFFF"/>
          </w:tcPr>
          <w:p w14:paraId="44F128DA" w14:textId="717FA4AD" w:rsidR="00E72448" w:rsidRPr="00B62010" w:rsidRDefault="00E72448" w:rsidP="00806AFE">
            <w:pPr>
              <w:pStyle w:val="a3"/>
              <w:spacing w:line="260" w:lineRule="exact"/>
              <w:ind w:leftChars="-2" w:left="-5" w:firstLineChars="3" w:firstLine="6"/>
              <w:rPr>
                <w:rFonts w:ascii="Times New Roman" w:eastAsia="標楷體" w:hAnsi="標楷體"/>
                <w:kern w:val="0"/>
                <w:sz w:val="20"/>
              </w:rPr>
            </w:pPr>
            <w:r w:rsidRPr="00B62010">
              <w:rPr>
                <w:rFonts w:ascii="Times New Roman" w:eastAsia="標楷體" w:hAnsi="Times New Roman" w:hint="eastAsia"/>
                <w:sz w:val="20"/>
              </w:rPr>
              <w:t>輸入「公開資訊觀測站」</w:t>
            </w:r>
            <w:r w:rsidRPr="00B62010">
              <w:rPr>
                <w:rFonts w:ascii="Times New Roman" w:eastAsia="標楷體" w:hAnsi="Times New Roman"/>
                <w:sz w:val="20"/>
              </w:rPr>
              <w:t>(sii.twse.com.tw/</w:t>
            </w:r>
            <w:r w:rsidRPr="00B62010">
              <w:rPr>
                <w:rFonts w:ascii="Times New Roman" w:eastAsia="標楷體" w:hAnsi="Times New Roman" w:hint="eastAsia"/>
                <w:sz w:val="20"/>
              </w:rPr>
              <w:t>董監事出列席董事會及進修情形暨獨立董事現職、經歷及兼任情形申報作業</w:t>
            </w:r>
            <w:r w:rsidRPr="00B62010">
              <w:rPr>
                <w:rFonts w:ascii="Times New Roman" w:eastAsia="標楷體" w:hAnsi="Times New Roman"/>
                <w:sz w:val="20"/>
              </w:rPr>
              <w:t>/</w:t>
            </w:r>
            <w:r w:rsidRPr="00B62010">
              <w:rPr>
                <w:rFonts w:ascii="Times New Roman" w:eastAsia="標楷體" w:hAnsi="Times New Roman" w:hint="eastAsia"/>
                <w:sz w:val="20"/>
              </w:rPr>
              <w:t>董監事進修情形暨獨立董事現職、經歷及兼任情形申報作業</w:t>
            </w:r>
            <w:r w:rsidRPr="00B62010">
              <w:rPr>
                <w:rFonts w:ascii="Times New Roman" w:eastAsia="標楷體" w:hAnsi="Times New Roman"/>
                <w:sz w:val="20"/>
              </w:rPr>
              <w:t>)</w:t>
            </w:r>
            <w:r w:rsidRPr="00B62010">
              <w:rPr>
                <w:rFonts w:ascii="Times New Roman" w:eastAsia="標楷體" w:hAnsi="Times New Roman" w:hint="eastAsia"/>
                <w:sz w:val="20"/>
              </w:rPr>
              <w:t>。</w:t>
            </w:r>
          </w:p>
        </w:tc>
        <w:tc>
          <w:tcPr>
            <w:tcW w:w="4008" w:type="dxa"/>
            <w:shd w:val="clear" w:color="auto" w:fill="FFFFFF"/>
          </w:tcPr>
          <w:p w14:paraId="72B90BC2" w14:textId="68D79B65" w:rsidR="00E72448" w:rsidRPr="00B62010" w:rsidRDefault="00E72448" w:rsidP="00806AFE">
            <w:pPr>
              <w:kinsoku w:val="0"/>
              <w:overflowPunct w:val="0"/>
              <w:spacing w:line="260" w:lineRule="exact"/>
              <w:ind w:left="10" w:hangingChars="5" w:hanging="10"/>
              <w:jc w:val="both"/>
              <w:rPr>
                <w:rFonts w:eastAsia="標楷體"/>
                <w:sz w:val="20"/>
              </w:rPr>
            </w:pPr>
            <w:r w:rsidRPr="00B62010">
              <w:rPr>
                <w:rFonts w:eastAsia="標楷體" w:hint="eastAsia"/>
                <w:sz w:val="20"/>
              </w:rPr>
              <w:t>本公司對有價證券上市公司及境外指數股票型基金上市之境外基金機構資訊申報作業辦法第</w:t>
            </w:r>
            <w:r w:rsidRPr="00B62010">
              <w:rPr>
                <w:rFonts w:eastAsia="標楷體"/>
                <w:sz w:val="20"/>
              </w:rPr>
              <w:t>3</w:t>
            </w:r>
            <w:r w:rsidRPr="00B62010">
              <w:rPr>
                <w:rFonts w:eastAsia="標楷體" w:hint="eastAsia"/>
                <w:sz w:val="20"/>
              </w:rPr>
              <w:t>條第</w:t>
            </w:r>
            <w:r w:rsidRPr="00B62010">
              <w:rPr>
                <w:rFonts w:eastAsia="標楷體"/>
                <w:sz w:val="20"/>
              </w:rPr>
              <w:t>1</w:t>
            </w:r>
            <w:r w:rsidRPr="00B62010">
              <w:rPr>
                <w:rFonts w:eastAsia="標楷體" w:hint="eastAsia"/>
                <w:sz w:val="20"/>
              </w:rPr>
              <w:t>項第</w:t>
            </w:r>
            <w:r w:rsidRPr="00B62010">
              <w:rPr>
                <w:rFonts w:eastAsia="標楷體"/>
                <w:sz w:val="20"/>
              </w:rPr>
              <w:t>19</w:t>
            </w:r>
            <w:r w:rsidRPr="00B62010">
              <w:rPr>
                <w:rFonts w:eastAsia="標楷體" w:hint="eastAsia"/>
                <w:sz w:val="20"/>
              </w:rPr>
              <w:t>款。</w:t>
            </w:r>
          </w:p>
        </w:tc>
      </w:tr>
      <w:tr w:rsidR="00806AFE" w:rsidRPr="002430CD" w14:paraId="2240BBCB" w14:textId="77777777" w:rsidTr="00E93404">
        <w:trPr>
          <w:cantSplit/>
        </w:trPr>
        <w:tc>
          <w:tcPr>
            <w:tcW w:w="476" w:type="dxa"/>
            <w:vMerge w:val="restart"/>
            <w:shd w:val="clear" w:color="auto" w:fill="FFFFFF"/>
            <w:vAlign w:val="center"/>
          </w:tcPr>
          <w:p w14:paraId="2E7D5F18"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1AB5E91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BD16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405434E"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8F3BDBB" w14:textId="77777777" w:rsidR="00806AFE" w:rsidRPr="002430CD" w:rsidRDefault="00806AFE" w:rsidP="00806AFE">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9C2AA31" w14:textId="77777777" w:rsidR="00806AFE" w:rsidRPr="002430CD" w:rsidRDefault="00806AFE" w:rsidP="00806AFE">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7C07EBFE" w14:textId="77777777" w:rsidR="00806AFE" w:rsidRPr="002430CD" w:rsidRDefault="00806AFE" w:rsidP="00CE10FF">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6F57971" w14:textId="77777777" w:rsidR="00806AFE" w:rsidRPr="002430CD" w:rsidRDefault="00806AFE" w:rsidP="00CE10FF">
            <w:pPr>
              <w:numPr>
                <w:ilvl w:val="0"/>
                <w:numId w:val="31"/>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806AFE" w:rsidRPr="002430CD" w14:paraId="376FBB5A" w14:textId="77777777" w:rsidTr="00E93404">
        <w:trPr>
          <w:cantSplit/>
        </w:trPr>
        <w:tc>
          <w:tcPr>
            <w:tcW w:w="476" w:type="dxa"/>
            <w:vMerge/>
            <w:shd w:val="clear" w:color="auto" w:fill="FFFFFF"/>
            <w:vAlign w:val="center"/>
          </w:tcPr>
          <w:p w14:paraId="2871291F"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4363F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C5E4B6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787E8381" w14:textId="77777777" w:rsidR="00806AFE" w:rsidRPr="002430CD"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2887DFC7" w14:textId="77777777" w:rsidR="00806AFE" w:rsidRPr="002430CD"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7FA0AF21"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526B7D06" w14:textId="0FE03F10" w:rsidR="00806AFE"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國內有價證券申報作業</w:t>
            </w:r>
            <w:r w:rsidR="00806AFE" w:rsidRPr="002430CD">
              <w:rPr>
                <w:rFonts w:eastAsia="標楷體"/>
                <w:sz w:val="20"/>
              </w:rPr>
              <w:t>/</w:t>
            </w:r>
            <w:r w:rsidR="00806AFE" w:rsidRPr="002430CD">
              <w:rPr>
                <w:rFonts w:eastAsia="標楷體" w:hint="eastAsia"/>
                <w:sz w:val="20"/>
              </w:rPr>
              <w:t>前各次發行之轉換、附認股權公司債，其轉換或認購以新股交付者，其增發新股情形之公告</w:t>
            </w:r>
            <w:r w:rsidR="00806AFE" w:rsidRPr="002430CD">
              <w:rPr>
                <w:rFonts w:eastAsia="標楷體" w:hint="eastAsia"/>
                <w:sz w:val="20"/>
              </w:rPr>
              <w:t>)</w:t>
            </w:r>
            <w:r w:rsidR="00806AFE" w:rsidRPr="002430CD">
              <w:rPr>
                <w:rFonts w:eastAsia="標楷體" w:hint="eastAsia"/>
                <w:sz w:val="20"/>
              </w:rPr>
              <w:t>。</w:t>
            </w:r>
          </w:p>
          <w:p w14:paraId="00A828B9" w14:textId="4F2DA104" w:rsidR="00806AFE"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w:t>
            </w:r>
            <w:r w:rsidR="00806AFE" w:rsidRPr="002430CD">
              <w:rPr>
                <w:rFonts w:eastAsia="標楷體" w:hint="eastAsia"/>
                <w:sz w:val="20"/>
              </w:rPr>
              <w:t>員工認股權憑證申報</w:t>
            </w:r>
            <w:r w:rsidR="00806AFE" w:rsidRPr="002430CD">
              <w:rPr>
                <w:rFonts w:eastAsia="標楷體" w:hint="eastAsia"/>
                <w:sz w:val="20"/>
              </w:rPr>
              <w:t>/</w:t>
            </w:r>
            <w:r w:rsidR="00E46289">
              <w:rPr>
                <w:rFonts w:eastAsia="標楷體" w:hint="eastAsia"/>
                <w:sz w:val="20"/>
              </w:rPr>
              <w:t>各項公告申報</w:t>
            </w:r>
            <w:r w:rsidR="00E46289">
              <w:rPr>
                <w:rFonts w:eastAsia="標楷體" w:hint="eastAsia"/>
                <w:sz w:val="20"/>
              </w:rPr>
              <w:t>/</w:t>
            </w:r>
            <w:r w:rsidR="00806AFE" w:rsidRPr="002430CD">
              <w:rPr>
                <w:rFonts w:eastAsia="標楷體" w:hint="eastAsia"/>
                <w:sz w:val="20"/>
              </w:rPr>
              <w:t>依據發行人募集與發行有價證券處理準則第</w:t>
            </w:r>
            <w:r w:rsidR="00806AFE" w:rsidRPr="002430CD">
              <w:rPr>
                <w:rFonts w:eastAsia="標楷體" w:hint="eastAsia"/>
                <w:sz w:val="20"/>
              </w:rPr>
              <w:t>59</w:t>
            </w:r>
            <w:r w:rsidR="00806AFE" w:rsidRPr="002430CD">
              <w:rPr>
                <w:rFonts w:eastAsia="標楷體" w:hint="eastAsia"/>
                <w:sz w:val="20"/>
              </w:rPr>
              <w:t>條規定應公告事項</w:t>
            </w:r>
            <w:r w:rsidR="00806AFE" w:rsidRPr="002430CD">
              <w:rPr>
                <w:rFonts w:eastAsia="標楷體" w:hint="eastAsia"/>
                <w:sz w:val="20"/>
              </w:rPr>
              <w:t>)</w:t>
            </w:r>
            <w:r w:rsidR="00806AFE" w:rsidRPr="002430CD">
              <w:rPr>
                <w:rFonts w:eastAsia="標楷體" w:hint="eastAsia"/>
                <w:sz w:val="20"/>
              </w:rPr>
              <w:t>。</w:t>
            </w:r>
          </w:p>
          <w:p w14:paraId="4E2EF701"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7AC6CB3C"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806AFE" w:rsidRPr="002430CD" w14:paraId="2A954E11" w14:textId="77777777" w:rsidTr="004E688D">
        <w:trPr>
          <w:cantSplit/>
        </w:trPr>
        <w:tc>
          <w:tcPr>
            <w:tcW w:w="476" w:type="dxa"/>
            <w:vMerge/>
            <w:shd w:val="clear" w:color="auto" w:fill="FFFFFF"/>
            <w:vAlign w:val="center"/>
          </w:tcPr>
          <w:p w14:paraId="5C852EB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C5D75A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8782FDC" w14:textId="4D1EF9AF" w:rsidR="00806AFE" w:rsidRDefault="00B33E10">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25D0E5D0" w14:textId="77777777" w:rsidR="00806AFE" w:rsidRDefault="00806AFE" w:rsidP="00806AFE">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5A0D1CB3" w14:textId="77777777" w:rsidR="00806AFE" w:rsidRPr="002430CD" w:rsidRDefault="00806AFE" w:rsidP="00806AFE">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4412EB73" w14:textId="77777777" w:rsidR="00806AFE" w:rsidRPr="002430CD" w:rsidRDefault="00806AFE" w:rsidP="00806AFE">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4DF6E4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806AFE" w:rsidRPr="002430CD" w14:paraId="3205F603" w14:textId="77777777" w:rsidTr="00E93404">
        <w:trPr>
          <w:cantSplit/>
        </w:trPr>
        <w:tc>
          <w:tcPr>
            <w:tcW w:w="476" w:type="dxa"/>
            <w:vMerge w:val="restart"/>
            <w:shd w:val="clear" w:color="auto" w:fill="FFFFFF"/>
            <w:vAlign w:val="center"/>
          </w:tcPr>
          <w:p w14:paraId="3CE09A39"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0F89517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22069354"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14EBC3A"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97FE8B" w14:textId="77777777" w:rsidR="00806AFE" w:rsidRPr="002430CD" w:rsidRDefault="00806AFE" w:rsidP="00806AFE">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60D15E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0E1F0D" w14:textId="77777777" w:rsidR="00806AFE" w:rsidRPr="002430CD"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BCA114A" w14:textId="77777777" w:rsidR="00806AFE" w:rsidRPr="002430CD"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49073369" w14:textId="77777777" w:rsidTr="00E93404">
        <w:trPr>
          <w:cantSplit/>
        </w:trPr>
        <w:tc>
          <w:tcPr>
            <w:tcW w:w="476" w:type="dxa"/>
            <w:vMerge/>
            <w:shd w:val="clear" w:color="auto" w:fill="FFFFFF"/>
            <w:vAlign w:val="center"/>
          </w:tcPr>
          <w:p w14:paraId="29BB98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CD33E1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014CBF"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FEA202B" w14:textId="77777777" w:rsidR="00806AFE" w:rsidRDefault="00806AFE" w:rsidP="00806AFE">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73E0D0EF"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2BC4D53"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5CEF1D3A" w14:textId="77777777" w:rsidR="00806AFE"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5C411D20" w14:textId="77777777" w:rsidR="00806AFE" w:rsidRPr="002430CD"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806AFE" w:rsidRPr="002430CD" w14:paraId="484475EE" w14:textId="77777777" w:rsidTr="00E93404">
        <w:trPr>
          <w:cantSplit/>
        </w:trPr>
        <w:tc>
          <w:tcPr>
            <w:tcW w:w="476" w:type="dxa"/>
            <w:vMerge/>
            <w:shd w:val="clear" w:color="auto" w:fill="FFFFFF"/>
            <w:vAlign w:val="center"/>
          </w:tcPr>
          <w:p w14:paraId="6BBD3A6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577306D"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889B4B7" w14:textId="3BC1A5B1"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5E6B8A2" w14:textId="0EFE55CA" w:rsidR="00806AFE" w:rsidRDefault="00806AFE" w:rsidP="00806AFE">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6F45E4C2" w14:textId="4E2DDBBB" w:rsidR="00806AFE" w:rsidRPr="002430CD" w:rsidRDefault="00806AFE" w:rsidP="00806AFE">
            <w:pPr>
              <w:pStyle w:val="a3"/>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Pr="00790612">
              <w:rPr>
                <w:rFonts w:ascii="Times New Roman" w:eastAsia="標楷體" w:hAnsi="Times New Roman"/>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765D25F" w14:textId="50537B5C"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806AFE" w:rsidRPr="002430CD" w14:paraId="6CDDC454" w14:textId="77777777" w:rsidTr="00E93404">
        <w:trPr>
          <w:cantSplit/>
        </w:trPr>
        <w:tc>
          <w:tcPr>
            <w:tcW w:w="476" w:type="dxa"/>
            <w:vMerge/>
            <w:shd w:val="clear" w:color="auto" w:fill="FFFFFF"/>
            <w:vAlign w:val="center"/>
          </w:tcPr>
          <w:p w14:paraId="1EB8A18E"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1A7E0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62C524" w14:textId="6A3B8B11"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B31B8B0" w14:textId="0952F85A" w:rsidR="00806AFE" w:rsidRPr="00C468B2" w:rsidRDefault="00806AFE" w:rsidP="00806AFE">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F0E3AC2" w14:textId="77777777" w:rsidR="00806AFE" w:rsidRDefault="00806AFE" w:rsidP="00806AFE">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1D872423" w14:textId="6FF108CE" w:rsidR="00806AFE" w:rsidRPr="002430CD" w:rsidRDefault="00806AFE" w:rsidP="00806AFE">
            <w:pPr>
              <w:pStyle w:val="a3"/>
              <w:spacing w:line="260" w:lineRule="exact"/>
              <w:ind w:left="158" w:hangingChars="79" w:hanging="158"/>
              <w:jc w:val="both"/>
              <w:rPr>
                <w:rFonts w:eastAsia="標楷體"/>
                <w:sz w:val="20"/>
              </w:rPr>
            </w:pPr>
            <w:r w:rsidRPr="00DD3100">
              <w:rPr>
                <w:rFonts w:ascii="Times New Roman" w:eastAsia="標楷體" w:hAnsi="Times New Roman"/>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64821147" w14:textId="0CEBA8FF"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4315A3EC" w14:textId="77777777" w:rsidTr="00E93404">
        <w:trPr>
          <w:cantSplit/>
        </w:trPr>
        <w:tc>
          <w:tcPr>
            <w:tcW w:w="476" w:type="dxa"/>
            <w:vMerge w:val="restart"/>
            <w:shd w:val="clear" w:color="auto" w:fill="FFFFFF"/>
            <w:vAlign w:val="center"/>
          </w:tcPr>
          <w:p w14:paraId="344C145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7</w:t>
            </w:r>
          </w:p>
        </w:tc>
        <w:tc>
          <w:tcPr>
            <w:tcW w:w="436" w:type="dxa"/>
            <w:vMerge w:val="restart"/>
            <w:shd w:val="clear" w:color="auto" w:fill="FFFFFF"/>
            <w:vAlign w:val="center"/>
          </w:tcPr>
          <w:p w14:paraId="65B63017"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195FC94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ABAA535"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法人董監及持股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以上之法人大股東其董事、監察人及持股</w:t>
            </w:r>
            <w:r w:rsidRPr="002430CD">
              <w:rPr>
                <w:rFonts w:ascii="Times New Roman" w:eastAsia="標楷體" w:hAnsi="Times New Roman" w:hint="eastAsia"/>
                <w:sz w:val="20"/>
              </w:rPr>
              <w:t>10%</w:t>
            </w:r>
            <w:r w:rsidRPr="002430CD">
              <w:rPr>
                <w:rFonts w:ascii="Times New Roman" w:eastAsia="標楷體" w:hAnsi="Times New Roman" w:hint="eastAsia"/>
                <w:sz w:val="20"/>
              </w:rPr>
              <w:t>以上之大股東之資訊。</w:t>
            </w:r>
          </w:p>
          <w:p w14:paraId="35609D00"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：每年七月底前申報異動資訊</w:t>
            </w:r>
          </w:p>
        </w:tc>
        <w:tc>
          <w:tcPr>
            <w:tcW w:w="5512" w:type="dxa"/>
            <w:shd w:val="clear" w:color="auto" w:fill="FFFFFF"/>
          </w:tcPr>
          <w:p w14:paraId="5673CC0F"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sz w:val="20"/>
              </w:rPr>
              <w:t>董事監察人及持股</w:t>
            </w:r>
            <w:r w:rsidRPr="002430CD">
              <w:rPr>
                <w:rFonts w:ascii="Times New Roman" w:eastAsia="標楷體" w:hAnsi="Times New Roman"/>
                <w:sz w:val="20"/>
              </w:rPr>
              <w:t>10%</w:t>
            </w:r>
            <w:r w:rsidRPr="002430CD">
              <w:rPr>
                <w:rFonts w:ascii="Times New Roman" w:eastAsia="標楷體" w:hAnsi="Times New Roman"/>
                <w:sz w:val="20"/>
              </w:rPr>
              <w:t>以上大股東為法人者之異動資訊申</w:t>
            </w:r>
            <w:r w:rsidRPr="002430CD">
              <w:rPr>
                <w:rFonts w:ascii="Times New Roman" w:eastAsia="標楷體" w:hAnsi="Times New Roman" w:hint="eastAsia"/>
                <w:sz w:val="20"/>
              </w:rPr>
              <w:t>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3684B1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2430CD">
              <w:rPr>
                <w:rFonts w:eastAsia="標楷體" w:hint="eastAsia"/>
                <w:sz w:val="20"/>
              </w:rPr>
              <w:t>。</w:t>
            </w:r>
          </w:p>
        </w:tc>
      </w:tr>
      <w:tr w:rsidR="00806AFE" w:rsidRPr="002430CD" w14:paraId="633BB1A5" w14:textId="77777777" w:rsidTr="00E93404">
        <w:trPr>
          <w:cantSplit/>
        </w:trPr>
        <w:tc>
          <w:tcPr>
            <w:tcW w:w="476" w:type="dxa"/>
            <w:vMerge/>
            <w:shd w:val="clear" w:color="auto" w:fill="FFFFFF"/>
            <w:vAlign w:val="center"/>
          </w:tcPr>
          <w:p w14:paraId="303E642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95410C"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ED667D"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A81B049" w14:textId="77777777" w:rsidR="00806AFE" w:rsidRPr="002430CD" w:rsidRDefault="00806AFE" w:rsidP="00806AFE">
            <w:pPr>
              <w:pStyle w:val="a3"/>
              <w:spacing w:line="260" w:lineRule="exact"/>
              <w:jc w:val="both"/>
              <w:rPr>
                <w:rFonts w:eastAsia="標楷體"/>
                <w:sz w:val="20"/>
              </w:rPr>
            </w:pPr>
            <w:r w:rsidRPr="002430CD">
              <w:rPr>
                <w:rFonts w:eastAsia="標楷體" w:hint="eastAsia"/>
                <w:sz w:val="20"/>
              </w:rPr>
              <w:t>與關係人間重要交易資訊：</w:t>
            </w:r>
          </w:p>
          <w:p w14:paraId="6C54C96B" w14:textId="77777777" w:rsidR="00806AFE" w:rsidRPr="002430CD" w:rsidRDefault="00806AFE" w:rsidP="00806AFE">
            <w:pPr>
              <w:pStyle w:val="a3"/>
              <w:spacing w:line="260" w:lineRule="exact"/>
              <w:jc w:val="both"/>
              <w:rPr>
                <w:rFonts w:ascii="Times New Roman" w:eastAsia="標楷體" w:hAnsi="Times New Roman"/>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0BBFF31A" w14:textId="77777777" w:rsidR="00806AFE" w:rsidRPr="002430CD" w:rsidRDefault="00806AFE" w:rsidP="00806AFE">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790612">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5DDDEF34" w14:textId="77777777" w:rsidR="00806AFE" w:rsidRPr="002430CD"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262E9807" w14:textId="77777777" w:rsidR="00806AFE" w:rsidRPr="002430CD" w:rsidRDefault="00806AFE" w:rsidP="00806AFE">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648AFADD" w14:textId="77777777" w:rsidR="00806AFE" w:rsidRPr="002430CD" w:rsidRDefault="00806AFE" w:rsidP="00806AFE">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42C6E493" w14:textId="77777777" w:rsidR="00806AFE" w:rsidRPr="002430CD" w:rsidRDefault="00806AFE" w:rsidP="00806AFE">
            <w:pPr>
              <w:kinsoku w:val="0"/>
              <w:overflowPunct w:val="0"/>
              <w:spacing w:line="260" w:lineRule="exact"/>
              <w:jc w:val="both"/>
              <w:rPr>
                <w:rFonts w:eastAsia="標楷體"/>
                <w:sz w:val="20"/>
              </w:rPr>
            </w:pPr>
          </w:p>
        </w:tc>
      </w:tr>
      <w:tr w:rsidR="00806AFE" w:rsidRPr="002430CD" w14:paraId="3D7689C3" w14:textId="77777777" w:rsidTr="00E93404">
        <w:trPr>
          <w:cantSplit/>
        </w:trPr>
        <w:tc>
          <w:tcPr>
            <w:tcW w:w="476" w:type="dxa"/>
            <w:vMerge/>
            <w:shd w:val="clear" w:color="auto" w:fill="FFFFFF"/>
            <w:vAlign w:val="center"/>
          </w:tcPr>
          <w:p w14:paraId="21474991"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DDF93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AEC65D" w14:textId="23A14B8D" w:rsidR="00806AFE" w:rsidRDefault="00F21A76"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7FCC2A3" w14:textId="77777777" w:rsidR="00806AFE" w:rsidRDefault="00806AFE" w:rsidP="00806AFE">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66C3D3C9" w14:textId="77777777" w:rsidR="00806AFE" w:rsidRDefault="00806AFE" w:rsidP="00806AFE">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01A0A76E" w14:textId="77777777" w:rsidR="00806AFE" w:rsidRDefault="00806AFE" w:rsidP="00806AFE">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0B43DF89" w14:textId="77777777" w:rsidR="00806AFE" w:rsidRPr="00DD3100" w:rsidRDefault="00806AFE" w:rsidP="00DD3100">
            <w:pPr>
              <w:pStyle w:val="a3"/>
              <w:spacing w:line="260" w:lineRule="exact"/>
              <w:ind w:left="158" w:hangingChars="79" w:hanging="158"/>
              <w:jc w:val="both"/>
              <w:rPr>
                <w:rFonts w:ascii="Times New Roman" w:eastAsia="標楷體" w:hAnsi="Times New Roman"/>
                <w:sz w:val="20"/>
              </w:rPr>
            </w:pPr>
            <w:r w:rsidRPr="00DD3100">
              <w:rPr>
                <w:rFonts w:ascii="Times New Roman" w:eastAsia="標楷體" w:hAnsi="Times New Roman" w:hint="eastAsia"/>
                <w:sz w:val="20"/>
              </w:rPr>
              <w:t>1.</w:t>
            </w:r>
            <w:r w:rsidRPr="00DD3100">
              <w:rPr>
                <w:rFonts w:ascii="Times New Roman" w:eastAsia="標楷體" w:hAnsi="Times New Roman" w:hint="eastAsia"/>
                <w:sz w:val="20"/>
              </w:rPr>
              <w:t>輸入「公開資訊觀測站」</w:t>
            </w:r>
            <w:r w:rsidRPr="00DD3100">
              <w:rPr>
                <w:rFonts w:ascii="Times New Roman" w:eastAsia="標楷體" w:hAnsi="Times New Roman"/>
                <w:sz w:val="20"/>
              </w:rPr>
              <w:t>(sii.twse.com.tw/</w:t>
            </w:r>
            <w:r w:rsidRPr="00DD3100">
              <w:rPr>
                <w:rFonts w:ascii="Times New Roman" w:eastAsia="標楷體" w:hAnsi="Times New Roman" w:hint="eastAsia"/>
                <w:sz w:val="20"/>
              </w:rPr>
              <w:t>債信專區申報作業</w:t>
            </w:r>
            <w:r w:rsidRPr="00DD3100">
              <w:rPr>
                <w:rFonts w:ascii="Times New Roman" w:eastAsia="標楷體" w:hAnsi="Times New Roman" w:hint="eastAsia"/>
                <w:sz w:val="20"/>
              </w:rPr>
              <w:t>/</w:t>
            </w:r>
            <w:r w:rsidRPr="00DD3100">
              <w:rPr>
                <w:rFonts w:ascii="Times New Roman" w:eastAsia="標楷體" w:hAnsi="Times New Roman"/>
                <w:sz w:val="20"/>
              </w:rPr>
              <w:t>最近一季相關財務資料申報</w:t>
            </w:r>
            <w:r w:rsidRPr="00DD3100">
              <w:rPr>
                <w:rFonts w:ascii="Times New Roman" w:eastAsia="標楷體" w:hAnsi="Times New Roman"/>
                <w:sz w:val="20"/>
              </w:rPr>
              <w:t>(</w:t>
            </w:r>
            <w:r w:rsidRPr="00DD3100">
              <w:rPr>
                <w:rFonts w:ascii="Times New Roman" w:eastAsia="標楷體" w:hAnsi="Times New Roman"/>
                <w:sz w:val="20"/>
              </w:rPr>
              <w:t>自結資料</w:t>
            </w:r>
            <w:r w:rsidRPr="00DD3100">
              <w:rPr>
                <w:rFonts w:ascii="Times New Roman" w:eastAsia="標楷體" w:hAnsi="Times New Roman"/>
                <w:sz w:val="20"/>
              </w:rPr>
              <w:t>)</w:t>
            </w:r>
            <w:r w:rsidRPr="00DD3100">
              <w:rPr>
                <w:rFonts w:ascii="Times New Roman" w:eastAsia="標楷體" w:hAnsi="Times New Roman" w:hint="eastAsia"/>
                <w:sz w:val="20"/>
              </w:rPr>
              <w:t>)</w:t>
            </w:r>
            <w:r w:rsidRPr="00DD3100">
              <w:rPr>
                <w:rFonts w:ascii="Times New Roman" w:eastAsia="標楷體" w:hAnsi="Times New Roman" w:hint="eastAsia"/>
                <w:sz w:val="20"/>
              </w:rPr>
              <w:t>。</w:t>
            </w:r>
          </w:p>
          <w:p w14:paraId="45E34391" w14:textId="77777777" w:rsidR="00806AFE" w:rsidRPr="002430CD" w:rsidRDefault="00806AFE" w:rsidP="00DD3100">
            <w:pPr>
              <w:pStyle w:val="a3"/>
              <w:spacing w:line="260" w:lineRule="exact"/>
              <w:ind w:left="158" w:hangingChars="79" w:hanging="158"/>
              <w:jc w:val="both"/>
              <w:rPr>
                <w:rFonts w:eastAsia="標楷體"/>
                <w:sz w:val="20"/>
              </w:rPr>
            </w:pPr>
            <w:r w:rsidRPr="00DD3100">
              <w:rPr>
                <w:rFonts w:ascii="Times New Roman" w:eastAsia="標楷體" w:hAnsi="Times New Roman" w:hint="eastAsia"/>
                <w:sz w:val="20"/>
              </w:rPr>
              <w:t>2.</w:t>
            </w:r>
            <w:r w:rsidRPr="00DD3100">
              <w:rPr>
                <w:rFonts w:ascii="Times New Roman" w:eastAsia="標楷體" w:hAnsi="Times New Roman" w:hint="eastAsia"/>
                <w:sz w:val="20"/>
              </w:rPr>
              <w:t>輸入「公開資訊觀測站」</w:t>
            </w:r>
            <w:r w:rsidRPr="00DD3100">
              <w:rPr>
                <w:rFonts w:ascii="Times New Roman" w:eastAsia="標楷體" w:hAnsi="Times New Roman"/>
                <w:sz w:val="20"/>
              </w:rPr>
              <w:t>(sii.twse.com.tw/</w:t>
            </w:r>
            <w:r w:rsidRPr="00DD3100">
              <w:rPr>
                <w:rFonts w:ascii="Times New Roman" w:eastAsia="標楷體" w:hAnsi="Times New Roman" w:hint="eastAsia"/>
                <w:sz w:val="20"/>
              </w:rPr>
              <w:t>債信專區申報作業</w:t>
            </w:r>
            <w:r w:rsidRPr="00DD3100">
              <w:rPr>
                <w:rFonts w:ascii="Times New Roman" w:eastAsia="標楷體" w:hAnsi="Times New Roman" w:hint="eastAsia"/>
                <w:sz w:val="20"/>
              </w:rPr>
              <w:t>/</w:t>
            </w:r>
            <w:r w:rsidRPr="00DD3100">
              <w:rPr>
                <w:rFonts w:ascii="Times New Roman" w:eastAsia="標楷體" w:hAnsi="Times New Roman"/>
                <w:sz w:val="20"/>
              </w:rPr>
              <w:t>發行債券即將於</w:t>
            </w:r>
            <w:proofErr w:type="gramStart"/>
            <w:r w:rsidRPr="00DD3100">
              <w:rPr>
                <w:rFonts w:ascii="Times New Roman" w:eastAsia="標楷體" w:hAnsi="Times New Roman"/>
                <w:sz w:val="20"/>
              </w:rPr>
              <w:t>一</w:t>
            </w:r>
            <w:proofErr w:type="gramEnd"/>
            <w:r w:rsidRPr="00DD3100">
              <w:rPr>
                <w:rFonts w:ascii="Times New Roman" w:eastAsia="標楷體" w:hAnsi="Times New Roman"/>
                <w:sz w:val="20"/>
              </w:rPr>
              <w:t>年內到期之每月相關財務資料申報</w:t>
            </w:r>
            <w:r w:rsidRPr="00DD3100">
              <w:rPr>
                <w:rFonts w:ascii="Times New Roman" w:eastAsia="標楷體" w:hAnsi="Times New Roman" w:hint="eastAsia"/>
                <w:sz w:val="20"/>
              </w:rPr>
              <w:t>)</w:t>
            </w:r>
            <w:r w:rsidRPr="00DD3100">
              <w:rPr>
                <w:rFonts w:ascii="Times New Roman" w:eastAsia="標楷體" w:hAnsi="Times New Roman" w:hint="eastAsia"/>
                <w:sz w:val="20"/>
              </w:rPr>
              <w:t>。</w:t>
            </w:r>
          </w:p>
        </w:tc>
        <w:tc>
          <w:tcPr>
            <w:tcW w:w="4008" w:type="dxa"/>
            <w:shd w:val="clear" w:color="auto" w:fill="FFFFFF"/>
          </w:tcPr>
          <w:p w14:paraId="3AA3EAE1"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806AFE" w:rsidRPr="002430CD" w14:paraId="650CDCFC" w14:textId="77777777" w:rsidTr="00E93404">
        <w:trPr>
          <w:cantSplit/>
        </w:trPr>
        <w:tc>
          <w:tcPr>
            <w:tcW w:w="476" w:type="dxa"/>
            <w:vMerge/>
            <w:shd w:val="clear" w:color="auto" w:fill="FFFFFF"/>
            <w:vAlign w:val="center"/>
          </w:tcPr>
          <w:p w14:paraId="078FD762"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4468067"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B8B2EE" w14:textId="7DDC2767" w:rsidR="00806AFE" w:rsidRDefault="00F21A7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BB52130" w14:textId="77777777" w:rsidR="00806AFE" w:rsidRDefault="00806AFE" w:rsidP="00806AFE">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EC70847" w14:textId="77777777" w:rsidR="00806AFE" w:rsidRPr="002430CD" w:rsidRDefault="00806AFE" w:rsidP="00806AFE">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24955D78" w14:textId="77777777" w:rsidR="00806AFE" w:rsidRPr="002430CD" w:rsidRDefault="00806AFE" w:rsidP="00806AFE">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2F77A0" w14:textId="77777777" w:rsidR="00806AFE" w:rsidRPr="002430CD" w:rsidRDefault="00806AFE" w:rsidP="00806AFE">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806AFE" w:rsidRPr="002430CD" w14:paraId="7DFC8CD4" w14:textId="77777777" w:rsidTr="00E93404">
        <w:trPr>
          <w:cantSplit/>
        </w:trPr>
        <w:tc>
          <w:tcPr>
            <w:tcW w:w="476" w:type="dxa"/>
            <w:vMerge w:val="restart"/>
            <w:shd w:val="clear" w:color="auto" w:fill="FFFFFF"/>
            <w:vAlign w:val="center"/>
          </w:tcPr>
          <w:p w14:paraId="3986A1A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436" w:type="dxa"/>
            <w:vMerge w:val="restart"/>
            <w:shd w:val="clear" w:color="auto" w:fill="FFFFFF"/>
            <w:vAlign w:val="center"/>
          </w:tcPr>
          <w:p w14:paraId="7CF4C2BB"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54DF872E"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E51C44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1E4C0F3" w14:textId="77777777" w:rsidR="00806AFE" w:rsidRDefault="00806AFE"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FCAF13B" w14:textId="77777777" w:rsidR="00806AFE" w:rsidRPr="002430CD" w:rsidRDefault="00806AFE"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2795652A" w14:textId="77777777" w:rsidR="00806AFE" w:rsidRDefault="00806AFE" w:rsidP="00806AFE">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956B222" w14:textId="77777777" w:rsidR="00806AFE" w:rsidRPr="002430CD" w:rsidRDefault="00806AFE" w:rsidP="00806AFE">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806AFE" w:rsidRPr="002430CD" w14:paraId="0DB44079" w14:textId="77777777" w:rsidTr="00E93404">
        <w:trPr>
          <w:cantSplit/>
        </w:trPr>
        <w:tc>
          <w:tcPr>
            <w:tcW w:w="476" w:type="dxa"/>
            <w:vMerge/>
            <w:shd w:val="clear" w:color="auto" w:fill="FFFFFF"/>
            <w:vAlign w:val="center"/>
          </w:tcPr>
          <w:p w14:paraId="5CB38FF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FA790D5"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A6C36DD"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4817C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6A346C1" w14:textId="77777777" w:rsidR="00806AFE" w:rsidRPr="002430CD" w:rsidRDefault="00806AFE" w:rsidP="00806AFE">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60DE10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3AA5D6" w14:textId="77777777" w:rsidR="00806AFE" w:rsidRPr="002430CD"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5EF8E69F" w14:textId="77777777" w:rsidR="00806AFE" w:rsidRPr="002430CD"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806AFE" w:rsidRPr="002430CD" w14:paraId="56E4EDC4" w14:textId="77777777" w:rsidTr="00E93404">
        <w:trPr>
          <w:cantSplit/>
        </w:trPr>
        <w:tc>
          <w:tcPr>
            <w:tcW w:w="476" w:type="dxa"/>
            <w:vMerge w:val="restart"/>
            <w:shd w:val="clear" w:color="auto" w:fill="FFFFFF"/>
            <w:vAlign w:val="center"/>
          </w:tcPr>
          <w:p w14:paraId="571A2C36"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8</w:t>
            </w:r>
          </w:p>
        </w:tc>
        <w:tc>
          <w:tcPr>
            <w:tcW w:w="436" w:type="dxa"/>
            <w:vMerge w:val="restart"/>
            <w:shd w:val="clear" w:color="auto" w:fill="FFFFFF"/>
            <w:vAlign w:val="center"/>
          </w:tcPr>
          <w:p w14:paraId="221EEDAF"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9112CA" w14:textId="77777777" w:rsidR="00806AFE" w:rsidRPr="002430CD" w:rsidRDefault="00806AFE" w:rsidP="00806AFE">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38A9C69" w14:textId="7570069B" w:rsidR="00806AFE" w:rsidRPr="002430CD" w:rsidRDefault="00806AFE" w:rsidP="00806AFE">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23" w:author="林芸卉" w:date="2025-12-12T15:52:00Z" w16du:dateUtc="2025-12-12T07:52:00Z">
              <w:r w:rsidR="00DD3100" w:rsidRPr="00E23F4A">
                <w:rPr>
                  <w:rFonts w:eastAsia="標楷體" w:hint="eastAsia"/>
                  <w:color w:val="FF0000"/>
                  <w:sz w:val="20"/>
                  <w:szCs w:val="20"/>
                  <w:u w:val="single"/>
                </w:rPr>
                <w:t>除依</w:t>
              </w:r>
              <w:r w:rsidR="00DD3100"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79F377E" w14:textId="77777777" w:rsidR="00806AFE" w:rsidRPr="002430CD" w:rsidRDefault="00806AFE" w:rsidP="00806AFE">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220C453" w14:textId="77777777" w:rsidR="00806AFE" w:rsidRPr="002430CD" w:rsidRDefault="00806AFE" w:rsidP="00806AFE">
            <w:pPr>
              <w:kinsoku w:val="0"/>
              <w:overflowPunct w:val="0"/>
              <w:spacing w:line="260" w:lineRule="exact"/>
              <w:jc w:val="both"/>
              <w:rPr>
                <w:rFonts w:eastAsia="標楷體"/>
                <w:sz w:val="20"/>
              </w:rPr>
            </w:pPr>
          </w:p>
          <w:p w14:paraId="1E187F0B" w14:textId="77777777" w:rsidR="00806AFE" w:rsidRPr="00295D2E"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2CCE8923" w14:textId="1DF8809A" w:rsidR="00806AFE"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00806AFE">
              <w:rPr>
                <w:rFonts w:eastAsia="標楷體" w:hint="eastAsia"/>
                <w:sz w:val="20"/>
              </w:rPr>
              <w:t>國內上市公司</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月營業額背書保證與資金貸放資訊及各項產品業務營收統計資料</w:t>
            </w:r>
            <w:r w:rsidR="00806AFE" w:rsidRPr="002430CD">
              <w:rPr>
                <w:rFonts w:eastAsia="標楷體"/>
                <w:sz w:val="20"/>
              </w:rPr>
              <w:t>/</w:t>
            </w:r>
            <w:r w:rsidR="00806AFE">
              <w:rPr>
                <w:rFonts w:eastAsia="標楷體" w:hint="eastAsia"/>
                <w:sz w:val="20"/>
              </w:rPr>
              <w:t>採用</w:t>
            </w:r>
            <w:r w:rsidR="00806AFE">
              <w:rPr>
                <w:rFonts w:eastAsia="標楷體" w:hint="eastAsia"/>
                <w:sz w:val="20"/>
              </w:rPr>
              <w:t>IFRSs</w:t>
            </w:r>
            <w:r w:rsidR="00806AFE">
              <w:rPr>
                <w:rFonts w:eastAsia="標楷體" w:hint="eastAsia"/>
                <w:sz w:val="20"/>
              </w:rPr>
              <w:t>後</w:t>
            </w:r>
            <w:r w:rsidR="00806AFE" w:rsidRPr="002430CD">
              <w:rPr>
                <w:rFonts w:eastAsia="標楷體" w:hint="eastAsia"/>
                <w:sz w:val="20"/>
              </w:rPr>
              <w:t>營收</w:t>
            </w:r>
            <w:r w:rsidR="00806AFE">
              <w:rPr>
                <w:rFonts w:eastAsia="標楷體" w:hint="eastAsia"/>
                <w:sz w:val="20"/>
              </w:rPr>
              <w:t>相關申報作業</w:t>
            </w:r>
            <w:r w:rsidR="00806AFE">
              <w:rPr>
                <w:rFonts w:eastAsia="標楷體" w:hint="eastAsia"/>
                <w:sz w:val="20"/>
              </w:rPr>
              <w:t>/</w:t>
            </w:r>
            <w:r w:rsidR="00806AFE">
              <w:rPr>
                <w:rFonts w:eastAsia="標楷體" w:hint="eastAsia"/>
                <w:sz w:val="20"/>
              </w:rPr>
              <w:t>月營業收入申報作業</w:t>
            </w:r>
            <w:r w:rsidR="00806AFE" w:rsidRPr="002430CD">
              <w:rPr>
                <w:rFonts w:eastAsia="標楷體" w:hint="eastAsia"/>
                <w:sz w:val="20"/>
              </w:rPr>
              <w:t>)</w:t>
            </w:r>
            <w:r w:rsidR="00806AFE">
              <w:rPr>
                <w:rFonts w:eastAsia="標楷體" w:hint="eastAsia"/>
                <w:sz w:val="20"/>
              </w:rPr>
              <w:t>。</w:t>
            </w:r>
          </w:p>
          <w:p w14:paraId="0A6FC9C7" w14:textId="77777777" w:rsidR="00806AFE" w:rsidRPr="002430CD" w:rsidRDefault="00806AFE" w:rsidP="00DD3100">
            <w:pPr>
              <w:kinsoku w:val="0"/>
              <w:overflowPunct w:val="0"/>
              <w:spacing w:line="260" w:lineRule="exact"/>
              <w:ind w:left="160" w:hangingChars="80" w:hanging="160"/>
              <w:jc w:val="both"/>
              <w:rPr>
                <w:rFonts w:eastAsia="標楷體"/>
                <w:sz w:val="20"/>
              </w:rPr>
            </w:pPr>
          </w:p>
          <w:p w14:paraId="7D9C8465" w14:textId="588EAEA2" w:rsidR="00806AFE"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00806AFE" w:rsidRPr="002430CD">
              <w:rPr>
                <w:rFonts w:eastAsia="標楷體" w:hint="eastAsia"/>
                <w:sz w:val="20"/>
              </w:rPr>
              <w:t>輸入「公開資訊觀測站」</w:t>
            </w:r>
            <w:r w:rsidR="00806AFE" w:rsidRPr="002430CD">
              <w:rPr>
                <w:rFonts w:eastAsia="標楷體"/>
                <w:sz w:val="20"/>
              </w:rPr>
              <w:t>(sii.twse.com.tw/</w:t>
            </w:r>
            <w:r w:rsidR="00806AFE" w:rsidRPr="002430CD">
              <w:rPr>
                <w:rFonts w:eastAsia="標楷體" w:hint="eastAsia"/>
                <w:sz w:val="20"/>
              </w:rPr>
              <w:t>月營業額背書保證與資金貸放資訊及各項產品業務營收統計資料</w:t>
            </w:r>
            <w:r w:rsidR="00806AFE" w:rsidRPr="002430CD">
              <w:rPr>
                <w:rFonts w:eastAsia="標楷體"/>
                <w:sz w:val="20"/>
              </w:rPr>
              <w:t>/</w:t>
            </w:r>
            <w:r w:rsidR="00806AFE">
              <w:rPr>
                <w:rFonts w:eastAsia="標楷體" w:hint="eastAsia"/>
                <w:sz w:val="20"/>
              </w:rPr>
              <w:t>採用</w:t>
            </w:r>
            <w:r w:rsidR="00806AFE">
              <w:rPr>
                <w:rFonts w:eastAsia="標楷體" w:hint="eastAsia"/>
                <w:sz w:val="20"/>
              </w:rPr>
              <w:t>IFRSs</w:t>
            </w:r>
            <w:r w:rsidR="00806AFE">
              <w:rPr>
                <w:rFonts w:eastAsia="標楷體" w:hint="eastAsia"/>
                <w:sz w:val="20"/>
              </w:rPr>
              <w:t>後</w:t>
            </w:r>
            <w:proofErr w:type="gramStart"/>
            <w:r w:rsidR="00806AFE">
              <w:rPr>
                <w:rFonts w:eastAsia="標楷體" w:hint="eastAsia"/>
                <w:sz w:val="20"/>
              </w:rPr>
              <w:t>金控、投控</w:t>
            </w:r>
            <w:proofErr w:type="gramEnd"/>
            <w:r w:rsidR="00806AFE">
              <w:rPr>
                <w:rFonts w:eastAsia="標楷體" w:hint="eastAsia"/>
                <w:sz w:val="20"/>
              </w:rPr>
              <w:t>公司代子公司申報月</w:t>
            </w:r>
            <w:r w:rsidR="00806AFE" w:rsidRPr="002430CD">
              <w:rPr>
                <w:rFonts w:eastAsia="標楷體" w:hint="eastAsia"/>
                <w:sz w:val="20"/>
              </w:rPr>
              <w:t>營</w:t>
            </w:r>
            <w:r w:rsidR="00806AFE">
              <w:rPr>
                <w:rFonts w:eastAsia="標楷體" w:hint="eastAsia"/>
                <w:sz w:val="20"/>
              </w:rPr>
              <w:t>業</w:t>
            </w:r>
            <w:r w:rsidR="00806AFE" w:rsidRPr="002430CD">
              <w:rPr>
                <w:rFonts w:eastAsia="標楷體" w:hint="eastAsia"/>
                <w:sz w:val="20"/>
              </w:rPr>
              <w:t>收</w:t>
            </w:r>
            <w:r w:rsidR="00806AFE">
              <w:rPr>
                <w:rFonts w:eastAsia="標楷體" w:hint="eastAsia"/>
                <w:sz w:val="20"/>
              </w:rPr>
              <w:t>入申報作業</w:t>
            </w:r>
            <w:proofErr w:type="gramStart"/>
            <w:r w:rsidR="00806AFE" w:rsidRPr="002430CD">
              <w:rPr>
                <w:rFonts w:eastAsia="標楷體" w:hint="eastAsia"/>
                <w:sz w:val="20"/>
              </w:rPr>
              <w:t>）</w:t>
            </w:r>
            <w:proofErr w:type="gramEnd"/>
            <w:r w:rsidR="00806AFE" w:rsidRPr="002430CD">
              <w:rPr>
                <w:rFonts w:eastAsia="標楷體" w:hint="eastAsia"/>
                <w:sz w:val="20"/>
              </w:rPr>
              <w:t>。</w:t>
            </w:r>
          </w:p>
          <w:p w14:paraId="7890243A" w14:textId="77777777" w:rsidR="00806AFE" w:rsidRPr="002430CD" w:rsidRDefault="00806AFE" w:rsidP="00DD3100">
            <w:pPr>
              <w:kinsoku w:val="0"/>
              <w:overflowPunct w:val="0"/>
              <w:spacing w:line="260" w:lineRule="exact"/>
              <w:ind w:left="160" w:hangingChars="80" w:hanging="160"/>
              <w:jc w:val="both"/>
              <w:rPr>
                <w:rFonts w:eastAsia="標楷體"/>
                <w:sz w:val="20"/>
              </w:rPr>
            </w:pPr>
          </w:p>
          <w:p w14:paraId="4CCAC9EB" w14:textId="5B3C17CF" w:rsidR="00806AFE" w:rsidRPr="002430CD" w:rsidRDefault="00806AFE" w:rsidP="00DD3100">
            <w:pPr>
              <w:kinsoku w:val="0"/>
              <w:overflowPunct w:val="0"/>
              <w:spacing w:line="260" w:lineRule="exact"/>
              <w:ind w:left="160" w:hangingChars="80" w:hanging="160"/>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DD3100" w:rsidRPr="00DD3100">
              <w:rPr>
                <w:rFonts w:eastAsia="標楷體" w:hint="eastAsia"/>
                <w:sz w:val="20"/>
              </w:rPr>
              <w:t>依據「公開發行公司取得或處分資產處理準則」規定公告</w:t>
            </w:r>
            <w:r w:rsidRPr="00DD3100">
              <w:rPr>
                <w:rFonts w:eastAsia="標楷體"/>
                <w:sz w:val="20"/>
              </w:rPr>
              <w:t>/</w:t>
            </w:r>
            <w:hyperlink r:id="rId18" w:tgtFrame="right" w:history="1">
              <w:r w:rsidRPr="00DD3100">
                <w:rPr>
                  <w:rFonts w:eastAsia="標楷體" w:hint="eastAsia"/>
                  <w:sz w:val="20"/>
                </w:rPr>
                <w:t>從事衍生性商品交易者，每月</w:t>
              </w:r>
              <w:r w:rsidRPr="00DD3100">
                <w:rPr>
                  <w:rFonts w:eastAsia="標楷體"/>
                  <w:sz w:val="20"/>
                </w:rPr>
                <w:t>10</w:t>
              </w:r>
              <w:r w:rsidRPr="00DD3100">
                <w:rPr>
                  <w:rFonts w:eastAsia="標楷體" w:hint="eastAsia"/>
                  <w:sz w:val="20"/>
                </w:rPr>
                <w:t>日前公告資訊適用</w:t>
              </w:r>
            </w:hyperlink>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1AB11829" w14:textId="77777777" w:rsidR="00806AFE" w:rsidRPr="00295D2E"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16F8A3E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BB59C6E"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13EFFED"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48ED0A6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B3F890"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3B539789"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10E939D7"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5E5CA321"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22EB0168" w14:textId="77777777" w:rsidR="00806AFE" w:rsidRPr="002430CD" w:rsidRDefault="00806AFE" w:rsidP="00806AFE">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2CA1B325" w14:textId="77777777" w:rsidR="00806AFE" w:rsidRPr="002430CD"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2626D67" w14:textId="77777777" w:rsidR="00806AFE" w:rsidRDefault="00806AFE" w:rsidP="00806AFE">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24D11B9E" w14:textId="77777777" w:rsidR="00806AFE" w:rsidRDefault="00806AFE" w:rsidP="00806AFE">
            <w:pPr>
              <w:kinsoku w:val="0"/>
              <w:overflowPunct w:val="0"/>
              <w:spacing w:line="260" w:lineRule="exact"/>
              <w:ind w:left="212" w:hanging="212"/>
              <w:jc w:val="both"/>
              <w:rPr>
                <w:ins w:id="24" w:author="林芸卉" w:date="2025-12-12T15:52:00Z" w16du:dateUtc="2025-12-12T07:52: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250BF5E4" w14:textId="22954E7A" w:rsidR="00DD3100" w:rsidRPr="002430CD" w:rsidRDefault="00DD3100" w:rsidP="00806AFE">
            <w:pPr>
              <w:kinsoku w:val="0"/>
              <w:overflowPunct w:val="0"/>
              <w:spacing w:line="260" w:lineRule="exact"/>
              <w:ind w:left="212" w:hanging="212"/>
              <w:jc w:val="both"/>
              <w:rPr>
                <w:rFonts w:eastAsia="標楷體"/>
                <w:sz w:val="20"/>
              </w:rPr>
            </w:pPr>
            <w:ins w:id="25" w:author="林芸卉" w:date="2025-12-12T15:52:00Z" w16du:dateUtc="2025-12-12T07:52: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806AFE" w:rsidRPr="002430CD" w14:paraId="228C4376" w14:textId="77777777" w:rsidTr="00E93404">
        <w:trPr>
          <w:cantSplit/>
        </w:trPr>
        <w:tc>
          <w:tcPr>
            <w:tcW w:w="476" w:type="dxa"/>
            <w:vMerge/>
            <w:shd w:val="clear" w:color="auto" w:fill="FFFFFF"/>
            <w:vAlign w:val="center"/>
          </w:tcPr>
          <w:p w14:paraId="27824C0D"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CAC4C03"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8ECFF43"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7095D99" w14:textId="77777777" w:rsidR="00806AFE" w:rsidRPr="00C25453" w:rsidRDefault="00806AFE" w:rsidP="00806AFE">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0D586929" w14:textId="77777777" w:rsidR="00806AFE" w:rsidRPr="00C25453" w:rsidRDefault="00806AFE" w:rsidP="00806AFE">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3C714AD" w14:textId="77777777" w:rsidR="00806AFE" w:rsidRPr="00C25453" w:rsidRDefault="00806AFE" w:rsidP="00DD3100">
            <w:pPr>
              <w:kinsoku w:val="0"/>
              <w:overflowPunct w:val="0"/>
              <w:spacing w:line="260" w:lineRule="exact"/>
              <w:ind w:left="160" w:hangingChars="80" w:hanging="160"/>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5770EEF6" w14:textId="77777777" w:rsidR="00806AFE" w:rsidRPr="00C25453" w:rsidRDefault="00806AFE" w:rsidP="00DD3100">
            <w:pPr>
              <w:kinsoku w:val="0"/>
              <w:overflowPunct w:val="0"/>
              <w:spacing w:line="260" w:lineRule="exact"/>
              <w:ind w:left="160" w:hangingChars="80" w:hanging="160"/>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B548AA8" w14:textId="77777777" w:rsidTr="00E93404">
        <w:trPr>
          <w:cantSplit/>
        </w:trPr>
        <w:tc>
          <w:tcPr>
            <w:tcW w:w="476" w:type="dxa"/>
            <w:vMerge/>
            <w:shd w:val="clear" w:color="auto" w:fill="FFFFFF"/>
            <w:vAlign w:val="center"/>
          </w:tcPr>
          <w:p w14:paraId="7A04D583"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800604"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739202"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24B5264D" w14:textId="77777777" w:rsidR="00806AFE" w:rsidRPr="002430CD" w:rsidRDefault="00806AFE" w:rsidP="00806AFE">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548B2E1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7A7310B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806AFE" w:rsidRPr="002430CD" w14:paraId="201C3B04" w14:textId="77777777" w:rsidTr="00E93404">
        <w:trPr>
          <w:cantSplit/>
        </w:trPr>
        <w:tc>
          <w:tcPr>
            <w:tcW w:w="476" w:type="dxa"/>
            <w:vMerge/>
            <w:shd w:val="clear" w:color="auto" w:fill="FFFFFF"/>
            <w:vAlign w:val="center"/>
          </w:tcPr>
          <w:p w14:paraId="65580A99"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D9B78EE"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07B2B2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2032AE1D" w14:textId="77777777" w:rsidR="00806AFE" w:rsidRPr="002430CD" w:rsidRDefault="00806AFE" w:rsidP="00806AFE">
            <w:pPr>
              <w:spacing w:line="260" w:lineRule="exact"/>
              <w:rPr>
                <w:rFonts w:eastAsia="標楷體"/>
                <w:sz w:val="20"/>
              </w:rPr>
            </w:pPr>
            <w:r w:rsidRPr="002430CD">
              <w:rPr>
                <w:rFonts w:eastAsia="標楷體" w:hint="eastAsia"/>
                <w:sz w:val="20"/>
              </w:rPr>
              <w:t>每月十日前申報上月份資金貸與及背書保證明細表資料</w:t>
            </w:r>
          </w:p>
          <w:p w14:paraId="534E648D" w14:textId="77777777" w:rsidR="00806AFE" w:rsidRPr="002430CD" w:rsidRDefault="00806AFE" w:rsidP="00806AFE">
            <w:pPr>
              <w:spacing w:line="260" w:lineRule="exact"/>
              <w:rPr>
                <w:rFonts w:eastAsia="標楷體"/>
                <w:sz w:val="20"/>
              </w:rPr>
            </w:pPr>
          </w:p>
        </w:tc>
        <w:tc>
          <w:tcPr>
            <w:tcW w:w="5512" w:type="dxa"/>
            <w:shd w:val="clear" w:color="auto" w:fill="FFFFFF"/>
          </w:tcPr>
          <w:p w14:paraId="01746326"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90C47D3" w14:textId="77777777" w:rsidR="00806AFE" w:rsidRPr="002430CD" w:rsidRDefault="00806AFE" w:rsidP="00806AFE">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72C4B23" w14:textId="77777777" w:rsidR="00806AFE" w:rsidRPr="002430CD" w:rsidRDefault="00806AFE" w:rsidP="00806AFE">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94B48B9" w14:textId="77777777" w:rsidR="00806AFE" w:rsidRPr="002430CD" w:rsidRDefault="00806AFE" w:rsidP="00806AFE">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8318DDC" w14:textId="77777777" w:rsidR="00806AFE" w:rsidRPr="002430CD" w:rsidRDefault="00806AFE" w:rsidP="00DD3100">
            <w:pPr>
              <w:kinsoku w:val="0"/>
              <w:overflowPunct w:val="0"/>
              <w:spacing w:line="260" w:lineRule="exact"/>
              <w:ind w:left="160" w:hangingChars="80" w:hanging="16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806AFE" w:rsidRPr="002430CD" w14:paraId="1F20FDFA" w14:textId="77777777" w:rsidTr="00E93404">
        <w:trPr>
          <w:cantSplit/>
        </w:trPr>
        <w:tc>
          <w:tcPr>
            <w:tcW w:w="476" w:type="dxa"/>
            <w:vMerge/>
            <w:shd w:val="clear" w:color="auto" w:fill="FFFFFF"/>
            <w:vAlign w:val="center"/>
          </w:tcPr>
          <w:p w14:paraId="7610D94C" w14:textId="77777777" w:rsidR="00806AFE" w:rsidRPr="002430CD"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F6D386F" w14:textId="77777777" w:rsidR="00806AFE" w:rsidRPr="002430CD"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C1AF609"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15D668C" w14:textId="77777777" w:rsidR="00806AFE" w:rsidRPr="00E93791" w:rsidRDefault="00806AFE" w:rsidP="00806AFE">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0733FA4E" w14:textId="77777777" w:rsidR="00806AFE" w:rsidRPr="00E93791" w:rsidRDefault="00806AFE" w:rsidP="00806AFE">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701635F5" w14:textId="77777777" w:rsidR="00806AFE" w:rsidRPr="002430CD" w:rsidRDefault="00806AFE" w:rsidP="00806AFE">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806AFE" w:rsidRPr="002430CD" w14:paraId="094FC5E1" w14:textId="77777777" w:rsidTr="00E93404">
        <w:trPr>
          <w:cantSplit/>
        </w:trPr>
        <w:tc>
          <w:tcPr>
            <w:tcW w:w="476" w:type="dxa"/>
            <w:vMerge w:val="restart"/>
            <w:shd w:val="clear" w:color="auto" w:fill="FFFFFF"/>
            <w:vAlign w:val="center"/>
          </w:tcPr>
          <w:p w14:paraId="4FBC30F8"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lastRenderedPageBreak/>
              <w:t>8</w:t>
            </w:r>
          </w:p>
        </w:tc>
        <w:tc>
          <w:tcPr>
            <w:tcW w:w="436" w:type="dxa"/>
            <w:vMerge w:val="restart"/>
            <w:shd w:val="clear" w:color="auto" w:fill="FFFFFF"/>
            <w:vAlign w:val="center"/>
          </w:tcPr>
          <w:p w14:paraId="01AF6913"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415E9C40" w14:textId="77777777" w:rsidR="00806AFE" w:rsidRPr="002430CD" w:rsidRDefault="00806AFE" w:rsidP="00806AFE">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659D0C61" w14:textId="77777777" w:rsidR="00806AFE" w:rsidRPr="003F120C" w:rsidRDefault="00806AFE" w:rsidP="00806AFE">
            <w:pPr>
              <w:pStyle w:val="a3"/>
              <w:rPr>
                <w:rFonts w:ascii="Times New Roman" w:eastAsia="標楷體" w:hAnsi="Times New Roman"/>
                <w:color w:val="000000" w:themeColor="text1"/>
                <w:sz w:val="20"/>
              </w:rPr>
            </w:pPr>
            <w:r w:rsidRPr="003F120C">
              <w:rPr>
                <w:rFonts w:ascii="Times New Roman" w:eastAsia="標楷體" w:hAnsi="Times New Roman" w:hint="eastAsia"/>
                <w:color w:val="000000" w:themeColor="text1"/>
                <w:sz w:val="20"/>
              </w:rPr>
              <w:t>檢送第二季財務報告。</w:t>
            </w:r>
          </w:p>
          <w:p w14:paraId="54F0E0DE" w14:textId="77777777"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1</w:t>
            </w:r>
            <w:r w:rsidRPr="003F120C">
              <w:rPr>
                <w:rFonts w:ascii="Times New Roman" w:eastAsia="標楷體" w:hAnsi="Times New Roman" w:hint="eastAsia"/>
                <w:color w:val="000000" w:themeColor="text1"/>
                <w:sz w:val="20"/>
              </w:rPr>
              <w:t>：每會計年度第二季終了後</w:t>
            </w:r>
            <w:r w:rsidRPr="003F120C">
              <w:rPr>
                <w:rFonts w:ascii="Times New Roman" w:eastAsia="標楷體" w:hAnsi="Times New Roman" w:hint="eastAsia"/>
                <w:color w:val="000000" w:themeColor="text1"/>
                <w:sz w:val="20"/>
              </w:rPr>
              <w:t>45</w:t>
            </w:r>
            <w:r w:rsidRPr="003F120C">
              <w:rPr>
                <w:rFonts w:ascii="Times New Roman" w:eastAsia="標楷體" w:hAnsi="Times New Roman" w:hint="eastAsia"/>
                <w:color w:val="000000" w:themeColor="text1"/>
                <w:sz w:val="20"/>
              </w:rPr>
              <w:t>日內。</w:t>
            </w:r>
          </w:p>
          <w:p w14:paraId="37EF999D" w14:textId="646EA81F" w:rsidR="00806AFE" w:rsidRPr="003F120C" w:rsidRDefault="00806AFE" w:rsidP="00806AFE">
            <w:pPr>
              <w:pStyle w:val="a3"/>
              <w:spacing w:line="260" w:lineRule="exact"/>
              <w:jc w:val="both"/>
              <w:rPr>
                <w:rFonts w:ascii="Times New Roman" w:eastAsia="標楷體" w:hAnsi="Times New Roman"/>
                <w:color w:val="000000" w:themeColor="text1"/>
                <w:sz w:val="20"/>
              </w:rPr>
            </w:pPr>
            <w:proofErr w:type="gramStart"/>
            <w:r w:rsidRPr="003F120C">
              <w:rPr>
                <w:rFonts w:ascii="Times New Roman" w:eastAsia="標楷體" w:hAnsi="Times New Roman" w:hint="eastAsia"/>
                <w:color w:val="000000" w:themeColor="text1"/>
                <w:sz w:val="20"/>
              </w:rPr>
              <w:t>註</w:t>
            </w:r>
            <w:proofErr w:type="gramEnd"/>
            <w:r w:rsidRPr="003F120C">
              <w:rPr>
                <w:rFonts w:ascii="Times New Roman" w:eastAsia="標楷體" w:hAnsi="Times New Roman" w:hint="eastAsia"/>
                <w:color w:val="000000" w:themeColor="text1"/>
                <w:sz w:val="20"/>
              </w:rPr>
              <w:t>2</w:t>
            </w:r>
            <w:r w:rsidRPr="003F120C">
              <w:rPr>
                <w:rFonts w:ascii="Times New Roman" w:eastAsia="標楷體" w:hAnsi="Times New Roman" w:hint="eastAsia"/>
                <w:color w:val="000000" w:themeColor="text1"/>
                <w:sz w:val="20"/>
              </w:rPr>
              <w:t>：</w:t>
            </w:r>
            <w:proofErr w:type="gramStart"/>
            <w:r w:rsidRPr="003F120C">
              <w:rPr>
                <w:rFonts w:ascii="Times New Roman" w:eastAsia="標楷體" w:hAnsi="Times New Roman" w:hint="eastAsia"/>
                <w:color w:val="000000" w:themeColor="text1"/>
                <w:sz w:val="20"/>
              </w:rPr>
              <w:t>金控</w:t>
            </w:r>
            <w:proofErr w:type="gramEnd"/>
            <w:r w:rsidRPr="003F120C">
              <w:rPr>
                <w:rFonts w:ascii="Times New Roman" w:eastAsia="標楷體" w:hAnsi="Times New Roman" w:hint="eastAsia"/>
                <w:color w:val="000000" w:themeColor="text1"/>
                <w:sz w:val="20"/>
              </w:rPr>
              <w:t>、銀行及票</w:t>
            </w:r>
            <w:proofErr w:type="gramStart"/>
            <w:r w:rsidRPr="003F120C">
              <w:rPr>
                <w:rFonts w:ascii="Times New Roman" w:eastAsia="標楷體" w:hAnsi="Times New Roman" w:hint="eastAsia"/>
                <w:color w:val="000000" w:themeColor="text1"/>
                <w:sz w:val="20"/>
              </w:rPr>
              <w:t>券</w:t>
            </w:r>
            <w:proofErr w:type="gramEnd"/>
            <w:r w:rsidRPr="003F120C">
              <w:rPr>
                <w:rFonts w:ascii="Times New Roman" w:eastAsia="標楷體" w:hAnsi="Times New Roman" w:hint="eastAsia"/>
                <w:color w:val="000000" w:themeColor="text1"/>
                <w:sz w:val="20"/>
              </w:rPr>
              <w:t>、保險、證券、期貨公司及第</w:t>
            </w:r>
            <w:proofErr w:type="gramStart"/>
            <w:r w:rsidRPr="003F120C">
              <w:rPr>
                <w:rFonts w:ascii="Times New Roman" w:eastAsia="標楷體" w:hAnsi="Times New Roman" w:hint="eastAsia"/>
                <w:color w:val="000000" w:themeColor="text1"/>
                <w:sz w:val="20"/>
              </w:rPr>
              <w:t>一</w:t>
            </w:r>
            <w:proofErr w:type="gramEnd"/>
            <w:r w:rsidRPr="003F120C">
              <w:rPr>
                <w:rFonts w:ascii="Times New Roman" w:eastAsia="標楷體" w:hAnsi="Times New Roman" w:hint="eastAsia"/>
                <w:color w:val="000000" w:themeColor="text1"/>
                <w:sz w:val="20"/>
              </w:rPr>
              <w:t>上市公司財務報告每會計年度第二季終了後二</w:t>
            </w:r>
            <w:proofErr w:type="gramStart"/>
            <w:r w:rsidRPr="003F120C">
              <w:rPr>
                <w:rFonts w:ascii="Times New Roman" w:eastAsia="標楷體" w:hAnsi="Times New Roman" w:hint="eastAsia"/>
                <w:color w:val="000000" w:themeColor="text1"/>
                <w:sz w:val="20"/>
              </w:rPr>
              <w:t>個</w:t>
            </w:r>
            <w:proofErr w:type="gramEnd"/>
            <w:r w:rsidRPr="003F120C">
              <w:rPr>
                <w:rFonts w:ascii="Times New Roman" w:eastAsia="標楷體" w:hAnsi="Times New Roman" w:hint="eastAsia"/>
                <w:color w:val="000000" w:themeColor="text1"/>
                <w:sz w:val="20"/>
              </w:rPr>
              <w:t>月內</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8/31</w:t>
            </w:r>
            <w:r w:rsidRPr="003F120C">
              <w:rPr>
                <w:rFonts w:eastAsia="標楷體" w:hint="eastAsia"/>
                <w:color w:val="000000" w:themeColor="text1"/>
                <w:sz w:val="20"/>
              </w:rPr>
              <w:t>）</w:t>
            </w:r>
            <w:r w:rsidRPr="003F120C">
              <w:rPr>
                <w:rFonts w:ascii="Times New Roman" w:eastAsia="標楷體" w:hAnsi="Times New Roman" w:hint="eastAsia"/>
                <w:color w:val="000000" w:themeColor="text1"/>
                <w:sz w:val="20"/>
              </w:rPr>
              <w:t>。</w:t>
            </w:r>
          </w:p>
        </w:tc>
        <w:tc>
          <w:tcPr>
            <w:tcW w:w="5512" w:type="dxa"/>
            <w:shd w:val="clear" w:color="auto" w:fill="FFFFFF"/>
          </w:tcPr>
          <w:p w14:paraId="7DE4E443"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1.</w:t>
            </w:r>
            <w:r w:rsidRPr="00DD3100">
              <w:rPr>
                <w:rFonts w:eastAsia="標楷體" w:hint="eastAsia"/>
                <w:sz w:val="20"/>
              </w:rPr>
              <w:t>簡便行文表一份。</w:t>
            </w:r>
          </w:p>
          <w:p w14:paraId="5115E270"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2.</w:t>
            </w:r>
            <w:r w:rsidRPr="00DD3100">
              <w:rPr>
                <w:rFonts w:eastAsia="標楷體" w:hint="eastAsia"/>
                <w:sz w:val="20"/>
              </w:rPr>
              <w:t>經會計師核閱之財務報告一份；</w:t>
            </w:r>
            <w:proofErr w:type="gramStart"/>
            <w:r w:rsidRPr="00DD3100">
              <w:rPr>
                <w:rFonts w:eastAsia="標楷體" w:hint="eastAsia"/>
                <w:sz w:val="20"/>
              </w:rPr>
              <w:t>金控</w:t>
            </w:r>
            <w:proofErr w:type="gramEnd"/>
            <w:r w:rsidRPr="00DD3100">
              <w:rPr>
                <w:rFonts w:eastAsia="標楷體" w:hint="eastAsia"/>
                <w:sz w:val="20"/>
              </w:rPr>
              <w:t>、保險、證券公司及第</w:t>
            </w:r>
            <w:proofErr w:type="gramStart"/>
            <w:r w:rsidRPr="00DD3100">
              <w:rPr>
                <w:rFonts w:eastAsia="標楷體" w:hint="eastAsia"/>
                <w:sz w:val="20"/>
              </w:rPr>
              <w:t>一</w:t>
            </w:r>
            <w:proofErr w:type="gramEnd"/>
            <w:r w:rsidRPr="00DD3100">
              <w:rPr>
                <w:rFonts w:eastAsia="標楷體" w:hint="eastAsia"/>
                <w:sz w:val="20"/>
              </w:rPr>
              <w:t>上市公司應檢送經會計師查核簽證之財務報告一份。</w:t>
            </w:r>
          </w:p>
          <w:p w14:paraId="4F9CC584"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3.</w:t>
            </w:r>
            <w:r w:rsidRPr="00DD3100">
              <w:rPr>
                <w:rFonts w:eastAsia="標楷體" w:hint="eastAsia"/>
                <w:sz w:val="20"/>
              </w:rPr>
              <w:t>輸入「公開資訊觀測站」</w:t>
            </w:r>
            <w:r w:rsidRPr="00DD3100">
              <w:rPr>
                <w:rFonts w:eastAsia="標楷體"/>
                <w:sz w:val="20"/>
              </w:rPr>
              <w:t>(sii.twse.com.tw/</w:t>
            </w:r>
            <w:r w:rsidRPr="00DD3100">
              <w:rPr>
                <w:rFonts w:eastAsia="標楷體" w:hint="eastAsia"/>
                <w:sz w:val="20"/>
              </w:rPr>
              <w:t>財務報表申報作業</w:t>
            </w:r>
            <w:r w:rsidRPr="00DD3100">
              <w:rPr>
                <w:rFonts w:eastAsia="標楷體"/>
                <w:sz w:val="20"/>
              </w:rPr>
              <w:t>/</w:t>
            </w:r>
            <w:r w:rsidRPr="00DD3100">
              <w:rPr>
                <w:rFonts w:eastAsia="標楷體" w:hint="eastAsia"/>
                <w:sz w:val="20"/>
              </w:rPr>
              <w:t>IFRSs</w:t>
            </w:r>
            <w:r w:rsidRPr="00DD3100">
              <w:rPr>
                <w:rFonts w:eastAsia="標楷體"/>
                <w:sz w:val="20"/>
              </w:rPr>
              <w:t>財務報表申報作業</w:t>
            </w:r>
            <w:r w:rsidRPr="00DD3100">
              <w:rPr>
                <w:rFonts w:eastAsia="標楷體" w:hint="eastAsia"/>
                <w:sz w:val="20"/>
              </w:rPr>
              <w:t>、財務報告公告說明事項申報</w:t>
            </w:r>
            <w:r w:rsidRPr="00DD3100">
              <w:rPr>
                <w:rFonts w:eastAsia="標楷體" w:hint="eastAsia"/>
                <w:sz w:val="20"/>
              </w:rPr>
              <w:t>)</w:t>
            </w:r>
            <w:r w:rsidRPr="00DD3100">
              <w:rPr>
                <w:rFonts w:eastAsia="標楷體"/>
                <w:sz w:val="20"/>
              </w:rPr>
              <w:t>。</w:t>
            </w:r>
          </w:p>
          <w:p w14:paraId="4C524932"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4.</w:t>
            </w:r>
            <w:r w:rsidRPr="00DD3100">
              <w:rPr>
                <w:rFonts w:eastAsia="標楷體" w:hint="eastAsia"/>
                <w:sz w:val="20"/>
              </w:rPr>
              <w:t>提報董事會之議事錄、設置審計委員會之公司應檢附審計委員會決議同意財務報告之會議紀錄一份</w:t>
            </w:r>
            <w:r w:rsidRPr="00DD3100">
              <w:rPr>
                <w:rFonts w:eastAsia="標楷體"/>
                <w:sz w:val="20"/>
              </w:rPr>
              <w:t>(</w:t>
            </w:r>
            <w:r w:rsidRPr="00DD3100">
              <w:rPr>
                <w:rFonts w:eastAsia="標楷體" w:hint="eastAsia"/>
                <w:sz w:val="20"/>
              </w:rPr>
              <w:t>須經會計師查核簽證者適用</w:t>
            </w:r>
            <w:r w:rsidRPr="00DD3100">
              <w:rPr>
                <w:rFonts w:eastAsia="標楷體"/>
                <w:sz w:val="20"/>
              </w:rPr>
              <w:t>)</w:t>
            </w:r>
            <w:r w:rsidRPr="00DD3100">
              <w:rPr>
                <w:rFonts w:eastAsia="標楷體" w:hint="eastAsia"/>
                <w:sz w:val="20"/>
              </w:rPr>
              <w:t>；第一上市公司應一併檢送審計委員會召集人出具之審查報告書。</w:t>
            </w:r>
          </w:p>
          <w:p w14:paraId="0BCEE0C1"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5.</w:t>
            </w:r>
            <w:r w:rsidRPr="00DD3100">
              <w:rPr>
                <w:rFonts w:eastAsia="標楷體" w:hint="eastAsia"/>
                <w:sz w:val="20"/>
              </w:rPr>
              <w:t>財務報告公告申報檢查表一份。</w:t>
            </w:r>
          </w:p>
          <w:p w14:paraId="1A90FA92"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6.</w:t>
            </w:r>
            <w:r w:rsidRPr="00DD3100">
              <w:rPr>
                <w:rFonts w:eastAsia="標楷體" w:hint="eastAsia"/>
                <w:sz w:val="20"/>
              </w:rPr>
              <w:t>財務報告內容無虛偽或隱匿聲明書，並輸入「公開資訊觀測站」</w:t>
            </w:r>
            <w:r w:rsidRPr="00DD3100">
              <w:rPr>
                <w:rFonts w:eastAsia="標楷體"/>
                <w:sz w:val="20"/>
              </w:rPr>
              <w:t>(sii.twse.com.tw/</w:t>
            </w:r>
            <w:r w:rsidRPr="00DD3100">
              <w:rPr>
                <w:rFonts w:eastAsia="標楷體" w:hint="eastAsia"/>
                <w:sz w:val="20"/>
              </w:rPr>
              <w:t>依證交法第</w:t>
            </w:r>
            <w:r w:rsidRPr="00DD3100">
              <w:rPr>
                <w:rFonts w:eastAsia="標楷體" w:hint="eastAsia"/>
                <w:sz w:val="20"/>
              </w:rPr>
              <w:t>14</w:t>
            </w:r>
            <w:r w:rsidRPr="00DD3100">
              <w:rPr>
                <w:rFonts w:eastAsia="標楷體" w:hint="eastAsia"/>
                <w:sz w:val="20"/>
              </w:rPr>
              <w:t>條第</w:t>
            </w:r>
            <w:r w:rsidRPr="00DD3100">
              <w:rPr>
                <w:rFonts w:eastAsia="標楷體" w:hint="eastAsia"/>
                <w:sz w:val="20"/>
              </w:rPr>
              <w:t>3</w:t>
            </w:r>
            <w:r w:rsidRPr="00DD3100">
              <w:rPr>
                <w:rFonts w:eastAsia="標楷體" w:hint="eastAsia"/>
                <w:sz w:val="20"/>
              </w:rPr>
              <w:t>項規定出具之聲明書公告</w:t>
            </w:r>
            <w:r w:rsidRPr="00DD3100">
              <w:rPr>
                <w:rFonts w:eastAsia="標楷體" w:hint="eastAsia"/>
                <w:sz w:val="20"/>
              </w:rPr>
              <w:t>)</w:t>
            </w:r>
            <w:r w:rsidRPr="00DD3100">
              <w:rPr>
                <w:rFonts w:eastAsia="標楷體" w:hint="eastAsia"/>
                <w:sz w:val="20"/>
              </w:rPr>
              <w:t>。</w:t>
            </w:r>
          </w:p>
          <w:p w14:paraId="46E97E31"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7.</w:t>
            </w:r>
            <w:r w:rsidRPr="00DD3100">
              <w:rPr>
                <w:rFonts w:eastAsia="標楷體" w:hint="eastAsia"/>
                <w:sz w:val="20"/>
              </w:rPr>
              <w:t>輸入「公開資訊觀測站」</w:t>
            </w:r>
            <w:r w:rsidRPr="00DD3100">
              <w:rPr>
                <w:rFonts w:eastAsia="標楷體"/>
                <w:sz w:val="20"/>
              </w:rPr>
              <w:t>(sii.twse.com.tw/</w:t>
            </w:r>
            <w:r w:rsidRPr="00DD3100">
              <w:rPr>
                <w:rFonts w:eastAsia="標楷體" w:hint="eastAsia"/>
                <w:sz w:val="20"/>
              </w:rPr>
              <w:t>非格式化檔案電子資料申報</w:t>
            </w:r>
            <w:r w:rsidRPr="00DD3100">
              <w:rPr>
                <w:rFonts w:eastAsia="標楷體" w:hint="eastAsia"/>
                <w:sz w:val="20"/>
              </w:rPr>
              <w:t>/</w:t>
            </w:r>
            <w:r w:rsidRPr="00DD3100">
              <w:rPr>
                <w:rFonts w:eastAsia="標楷體" w:hint="eastAsia"/>
                <w:sz w:val="20"/>
              </w:rPr>
              <w:t>財務報告書申報</w:t>
            </w:r>
            <w:r w:rsidRPr="00DD3100">
              <w:rPr>
                <w:rFonts w:eastAsia="標楷體" w:hint="eastAsia"/>
                <w:sz w:val="20"/>
              </w:rPr>
              <w:t>)</w:t>
            </w:r>
            <w:r w:rsidRPr="00DD3100">
              <w:rPr>
                <w:rFonts w:eastAsia="標楷體" w:hint="eastAsia"/>
                <w:sz w:val="20"/>
              </w:rPr>
              <w:t>。</w:t>
            </w:r>
          </w:p>
          <w:p w14:paraId="069AFEC3" w14:textId="77777777" w:rsidR="00806AFE" w:rsidRPr="00DD3100" w:rsidRDefault="00806AFE" w:rsidP="00DD3100">
            <w:pPr>
              <w:kinsoku w:val="0"/>
              <w:overflowPunct w:val="0"/>
              <w:spacing w:line="260" w:lineRule="exact"/>
              <w:ind w:left="160" w:hangingChars="80" w:hanging="160"/>
              <w:jc w:val="both"/>
              <w:rPr>
                <w:rFonts w:eastAsia="標楷體"/>
                <w:sz w:val="20"/>
              </w:rPr>
            </w:pPr>
            <w:proofErr w:type="gramStart"/>
            <w:r w:rsidRPr="00DD3100">
              <w:rPr>
                <w:rFonts w:eastAsia="標楷體" w:hint="eastAsia"/>
                <w:sz w:val="20"/>
              </w:rPr>
              <w:t>註</w:t>
            </w:r>
            <w:proofErr w:type="gramEnd"/>
            <w:r w:rsidRPr="00DD3100">
              <w:rPr>
                <w:rFonts w:eastAsia="標楷體" w:hint="eastAsia"/>
                <w:sz w:val="20"/>
              </w:rPr>
              <w:t>：以</w:t>
            </w:r>
            <w:r w:rsidRPr="00DD3100">
              <w:rPr>
                <w:rFonts w:eastAsia="標楷體" w:hint="eastAsia"/>
                <w:sz w:val="20"/>
              </w:rPr>
              <w:t>PDF</w:t>
            </w:r>
            <w:r w:rsidRPr="00DD3100">
              <w:rPr>
                <w:rFonts w:eastAsia="標楷體" w:hint="eastAsia"/>
                <w:sz w:val="20"/>
              </w:rPr>
              <w:t>檔案格式</w:t>
            </w:r>
            <w:proofErr w:type="gramStart"/>
            <w:r w:rsidRPr="00DD3100">
              <w:rPr>
                <w:rFonts w:eastAsia="標楷體" w:hint="eastAsia"/>
                <w:sz w:val="20"/>
              </w:rPr>
              <w:t>上傳者</w:t>
            </w:r>
            <w:proofErr w:type="gramEnd"/>
            <w:r w:rsidRPr="00DD3100">
              <w:rPr>
                <w:rFonts w:eastAsia="標楷體" w:hint="eastAsia"/>
                <w:sz w:val="20"/>
              </w:rPr>
              <w:t>，電子書</w:t>
            </w:r>
            <w:r w:rsidRPr="00DD3100">
              <w:rPr>
                <w:rFonts w:eastAsia="標楷體" w:hint="eastAsia"/>
                <w:sz w:val="20"/>
              </w:rPr>
              <w:t>(</w:t>
            </w:r>
            <w:r w:rsidRPr="00DD3100">
              <w:rPr>
                <w:rFonts w:eastAsia="標楷體" w:hint="eastAsia"/>
                <w:sz w:val="20"/>
              </w:rPr>
              <w:t>除會計師查核</w:t>
            </w:r>
            <w:r w:rsidRPr="00DD3100">
              <w:rPr>
                <w:rFonts w:eastAsia="標楷體" w:hint="eastAsia"/>
                <w:sz w:val="20"/>
              </w:rPr>
              <w:t>/</w:t>
            </w:r>
            <w:r w:rsidRPr="00DD3100">
              <w:rPr>
                <w:rFonts w:eastAsia="標楷體" w:hint="eastAsia"/>
                <w:sz w:val="20"/>
              </w:rPr>
              <w:t>核閱報告及四大報表外</w:t>
            </w:r>
            <w:r w:rsidRPr="00DD3100">
              <w:rPr>
                <w:rFonts w:eastAsia="標楷體" w:hint="eastAsia"/>
                <w:sz w:val="20"/>
              </w:rPr>
              <w:t>)</w:t>
            </w:r>
            <w:r w:rsidRPr="00DD3100">
              <w:rPr>
                <w:rFonts w:eastAsia="標楷體" w:hint="eastAsia"/>
                <w:sz w:val="20"/>
              </w:rPr>
              <w:t>應以原始文字檔案進行</w:t>
            </w:r>
            <w:r w:rsidRPr="00DD3100">
              <w:rPr>
                <w:rFonts w:eastAsia="標楷體" w:hint="eastAsia"/>
                <w:sz w:val="20"/>
              </w:rPr>
              <w:t>PDF</w:t>
            </w:r>
            <w:r w:rsidRPr="00DD3100">
              <w:rPr>
                <w:rFonts w:eastAsia="標楷體" w:hint="eastAsia"/>
                <w:sz w:val="20"/>
              </w:rPr>
              <w:t>轉檔後上傳，</w:t>
            </w:r>
            <w:proofErr w:type="gramStart"/>
            <w:r w:rsidRPr="00DD3100">
              <w:rPr>
                <w:rFonts w:eastAsia="標楷體" w:hint="eastAsia"/>
                <w:sz w:val="20"/>
              </w:rPr>
              <w:t>即勿直接</w:t>
            </w:r>
            <w:proofErr w:type="gramEnd"/>
            <w:r w:rsidRPr="00DD3100">
              <w:rPr>
                <w:rFonts w:eastAsia="標楷體" w:hint="eastAsia"/>
                <w:sz w:val="20"/>
              </w:rPr>
              <w:t>掃描</w:t>
            </w:r>
            <w:proofErr w:type="gramStart"/>
            <w:r w:rsidRPr="00DD3100">
              <w:rPr>
                <w:rFonts w:eastAsia="標楷體" w:hint="eastAsia"/>
                <w:sz w:val="20"/>
              </w:rPr>
              <w:t>紙本產製</w:t>
            </w:r>
            <w:proofErr w:type="gramEnd"/>
            <w:r w:rsidRPr="00DD3100">
              <w:rPr>
                <w:rFonts w:eastAsia="標楷體" w:hint="eastAsia"/>
                <w:sz w:val="20"/>
              </w:rPr>
              <w:t>PDF</w:t>
            </w:r>
            <w:r w:rsidRPr="00DD3100">
              <w:rPr>
                <w:rFonts w:eastAsia="標楷體" w:hint="eastAsia"/>
                <w:sz w:val="20"/>
              </w:rPr>
              <w:t>檔案，以利投資人搜尋電子書內容。</w:t>
            </w:r>
          </w:p>
          <w:p w14:paraId="032C33F8"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8.</w:t>
            </w:r>
            <w:r w:rsidRPr="00DD3100">
              <w:rPr>
                <w:rFonts w:eastAsia="標楷體" w:hint="eastAsia"/>
                <w:sz w:val="20"/>
              </w:rPr>
              <w:t>以上書面資料正本申報單位：</w:t>
            </w:r>
            <w:proofErr w:type="gramStart"/>
            <w:r w:rsidRPr="00DD3100">
              <w:rPr>
                <w:rFonts w:eastAsia="標楷體" w:hint="eastAsia"/>
                <w:sz w:val="20"/>
              </w:rPr>
              <w:t>證期局</w:t>
            </w:r>
            <w:proofErr w:type="gramEnd"/>
            <w:r w:rsidRPr="00DD3100">
              <w:rPr>
                <w:rFonts w:eastAsia="標楷體" w:hint="eastAsia"/>
                <w:sz w:val="20"/>
              </w:rPr>
              <w:t>（財報及相關資料各一份）；抄送單位：本公司（財報及相關資料各一份）。</w:t>
            </w:r>
          </w:p>
          <w:p w14:paraId="51D25C40"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9.</w:t>
            </w:r>
            <w:r w:rsidRPr="00DD3100">
              <w:rPr>
                <w:rFonts w:eastAsia="標楷體" w:hint="eastAsia"/>
                <w:sz w:val="20"/>
              </w:rPr>
              <w:t>銀行及票</w:t>
            </w:r>
            <w:proofErr w:type="gramStart"/>
            <w:r w:rsidRPr="00DD3100">
              <w:rPr>
                <w:rFonts w:eastAsia="標楷體" w:hint="eastAsia"/>
                <w:sz w:val="20"/>
              </w:rPr>
              <w:t>券</w:t>
            </w:r>
            <w:proofErr w:type="gramEnd"/>
            <w:r w:rsidRPr="00DD3100">
              <w:rPr>
                <w:rFonts w:eastAsia="標楷體" w:hint="eastAsia"/>
                <w:sz w:val="20"/>
              </w:rPr>
              <w:t>、保險、證券公司應檢送經會計師查核簽證之個體財務報告一份。</w:t>
            </w:r>
          </w:p>
          <w:p w14:paraId="0E29F512"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10.</w:t>
            </w:r>
            <w:r w:rsidRPr="00DD3100">
              <w:rPr>
                <w:rFonts w:eastAsia="標楷體" w:hint="eastAsia"/>
                <w:sz w:val="20"/>
              </w:rPr>
              <w:t>營業項目變動資訊檢查表一份（僅須檢送本公司，其他單位無須檢送）。</w:t>
            </w:r>
          </w:p>
          <w:p w14:paraId="7AAB7AA5" w14:textId="77777777" w:rsidR="00806AFE" w:rsidRPr="00DD3100" w:rsidRDefault="00806AFE" w:rsidP="00DD3100">
            <w:pPr>
              <w:kinsoku w:val="0"/>
              <w:overflowPunct w:val="0"/>
              <w:spacing w:line="260" w:lineRule="exact"/>
              <w:ind w:left="160" w:hangingChars="80" w:hanging="160"/>
              <w:jc w:val="both"/>
              <w:rPr>
                <w:rFonts w:eastAsia="標楷體"/>
                <w:sz w:val="20"/>
              </w:rPr>
            </w:pPr>
            <w:r w:rsidRPr="00DD3100">
              <w:rPr>
                <w:rFonts w:eastAsia="標楷體" w:hint="eastAsia"/>
                <w:sz w:val="20"/>
              </w:rPr>
              <w:t>11.</w:t>
            </w:r>
            <w:r w:rsidRPr="00DD3100">
              <w:rPr>
                <w:rFonts w:eastAsia="標楷體" w:hint="eastAsia"/>
                <w:sz w:val="20"/>
              </w:rPr>
              <w:t>已公開財務預測之公司，依「公開發行公司公開財務預測資訊處理準則」應行公告申報事項：</w:t>
            </w:r>
          </w:p>
          <w:p w14:paraId="1F8CF43E" w14:textId="77777777" w:rsidR="00806AFE" w:rsidRPr="003F120C" w:rsidRDefault="00806AFE" w:rsidP="00DD3100">
            <w:pPr>
              <w:kinsoku w:val="0"/>
              <w:overflowPunct w:val="0"/>
              <w:spacing w:line="260" w:lineRule="exact"/>
              <w:ind w:leftChars="100" w:left="240"/>
              <w:jc w:val="both"/>
              <w:rPr>
                <w:rFonts w:eastAsia="標楷體"/>
                <w:color w:val="000000" w:themeColor="text1"/>
                <w:sz w:val="20"/>
              </w:rPr>
            </w:pPr>
            <w:r w:rsidRPr="003F120C">
              <w:rPr>
                <w:rFonts w:eastAsia="標楷體" w:hint="eastAsia"/>
                <w:color w:val="000000" w:themeColor="text1"/>
                <w:sz w:val="20"/>
              </w:rPr>
              <w:t xml:space="preserve">(1) </w:t>
            </w:r>
            <w:r w:rsidRPr="003F120C">
              <w:rPr>
                <w:rFonts w:eastAsia="標楷體" w:hint="eastAsia"/>
                <w:color w:val="000000" w:themeColor="text1"/>
                <w:sz w:val="20"/>
              </w:rPr>
              <w:t>預計綜合</w:t>
            </w:r>
            <w:proofErr w:type="gramStart"/>
            <w:r w:rsidRPr="003F120C">
              <w:rPr>
                <w:rFonts w:eastAsia="標楷體" w:hint="eastAsia"/>
                <w:color w:val="000000" w:themeColor="text1"/>
                <w:sz w:val="20"/>
              </w:rPr>
              <w:t>損益表原編</w:t>
            </w:r>
            <w:proofErr w:type="gramEnd"/>
            <w:r w:rsidRPr="003F120C">
              <w:rPr>
                <w:rFonts w:eastAsia="標楷體" w:hint="eastAsia"/>
                <w:color w:val="000000" w:themeColor="text1"/>
                <w:sz w:val="20"/>
              </w:rPr>
              <w:t>製日期、歷次修正日期及截至該期財務報告止，與財務預測年度預測數相較之年度達成率及與截至當季預測數相較之季達成率。</w:t>
            </w:r>
          </w:p>
          <w:p w14:paraId="7D82C25D" w14:textId="77777777" w:rsidR="00806AFE" w:rsidRPr="003F120C" w:rsidRDefault="00806AFE" w:rsidP="00DD3100">
            <w:pPr>
              <w:kinsoku w:val="0"/>
              <w:overflowPunct w:val="0"/>
              <w:spacing w:line="260" w:lineRule="exact"/>
              <w:ind w:leftChars="100" w:left="240"/>
              <w:jc w:val="both"/>
              <w:rPr>
                <w:rFonts w:eastAsia="標楷體"/>
                <w:color w:val="000000" w:themeColor="text1"/>
                <w:sz w:val="20"/>
              </w:rPr>
            </w:pPr>
            <w:r w:rsidRPr="003F120C">
              <w:rPr>
                <w:rFonts w:eastAsia="標楷體" w:hint="eastAsia"/>
                <w:color w:val="000000" w:themeColor="text1"/>
                <w:sz w:val="20"/>
              </w:rPr>
              <w:t xml:space="preserve">(2) </w:t>
            </w:r>
            <w:r w:rsidRPr="003F120C">
              <w:rPr>
                <w:rFonts w:eastAsia="標楷體" w:hint="eastAsia"/>
                <w:color w:val="000000" w:themeColor="text1"/>
                <w:sz w:val="20"/>
              </w:rPr>
              <w:t>截至</w:t>
            </w:r>
            <w:proofErr w:type="gramStart"/>
            <w:r w:rsidRPr="003F120C">
              <w:rPr>
                <w:rFonts w:eastAsia="標楷體" w:hint="eastAsia"/>
                <w:color w:val="000000" w:themeColor="text1"/>
                <w:sz w:val="20"/>
              </w:rPr>
              <w:t>當季止差異</w:t>
            </w:r>
            <w:proofErr w:type="gramEnd"/>
            <w:r w:rsidRPr="003F120C">
              <w:rPr>
                <w:rFonts w:eastAsia="標楷體" w:hint="eastAsia"/>
                <w:color w:val="000000" w:themeColor="text1"/>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p w14:paraId="1C6773CE" w14:textId="77777777" w:rsidR="00806AFE" w:rsidRPr="003F120C" w:rsidRDefault="00806AFE" w:rsidP="00806AFE">
            <w:pPr>
              <w:spacing w:line="260" w:lineRule="exact"/>
              <w:jc w:val="both"/>
              <w:rPr>
                <w:rFonts w:eastAsia="標楷體"/>
                <w:color w:val="000000" w:themeColor="text1"/>
                <w:sz w:val="20"/>
              </w:rPr>
            </w:pPr>
          </w:p>
        </w:tc>
        <w:tc>
          <w:tcPr>
            <w:tcW w:w="4008" w:type="dxa"/>
            <w:shd w:val="clear" w:color="auto" w:fill="FFFFFF"/>
          </w:tcPr>
          <w:p w14:paraId="47D26FC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w:t>
            </w:r>
            <w:r w:rsidRPr="003F120C">
              <w:rPr>
                <w:rFonts w:eastAsia="標楷體" w:hint="eastAsia"/>
                <w:color w:val="000000" w:themeColor="text1"/>
                <w:sz w:val="20"/>
              </w:rPr>
              <w:t>證券交易法第</w:t>
            </w:r>
            <w:r w:rsidRPr="003F120C">
              <w:rPr>
                <w:rFonts w:eastAsia="標楷體" w:hint="eastAsia"/>
                <w:color w:val="000000" w:themeColor="text1"/>
                <w:sz w:val="20"/>
              </w:rPr>
              <w:t>36</w:t>
            </w:r>
            <w:r w:rsidRPr="003F120C">
              <w:rPr>
                <w:rFonts w:eastAsia="標楷體" w:hint="eastAsia"/>
                <w:color w:val="000000" w:themeColor="text1"/>
                <w:sz w:val="20"/>
              </w:rPr>
              <w:t>條。</w:t>
            </w:r>
          </w:p>
          <w:p w14:paraId="6F177CEF"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2.</w:t>
            </w:r>
            <w:r w:rsidRPr="003F120C">
              <w:rPr>
                <w:rFonts w:eastAsia="標楷體" w:hint="eastAsia"/>
                <w:color w:val="000000" w:themeColor="text1"/>
                <w:sz w:val="20"/>
              </w:rPr>
              <w:t>證券交易法施行細則第</w:t>
            </w:r>
            <w:r w:rsidRPr="003F120C">
              <w:rPr>
                <w:rFonts w:eastAsia="標楷體" w:hint="eastAsia"/>
                <w:color w:val="000000" w:themeColor="text1"/>
                <w:sz w:val="20"/>
              </w:rPr>
              <w:t>4</w:t>
            </w:r>
            <w:r w:rsidRPr="003F120C">
              <w:rPr>
                <w:rFonts w:eastAsia="標楷體" w:hint="eastAsia"/>
                <w:color w:val="000000" w:themeColor="text1"/>
                <w:sz w:val="20"/>
              </w:rPr>
              <w:t>條。</w:t>
            </w:r>
          </w:p>
          <w:p w14:paraId="7320D3E2"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3.</w:t>
            </w:r>
            <w:r w:rsidRPr="003F120C">
              <w:rPr>
                <w:rFonts w:eastAsia="標楷體" w:hint="eastAsia"/>
                <w:color w:val="000000" w:themeColor="text1"/>
                <w:sz w:val="20"/>
              </w:rPr>
              <w:t>本公司營業細則第</w:t>
            </w:r>
            <w:r w:rsidRPr="003F120C">
              <w:rPr>
                <w:rFonts w:eastAsia="標楷體" w:hint="eastAsia"/>
                <w:color w:val="000000" w:themeColor="text1"/>
                <w:sz w:val="20"/>
              </w:rPr>
              <w:t>47</w:t>
            </w:r>
            <w:r w:rsidRPr="003F120C">
              <w:rPr>
                <w:rFonts w:eastAsia="標楷體" w:hint="eastAsia"/>
                <w:color w:val="000000" w:themeColor="text1"/>
                <w:sz w:val="20"/>
              </w:rPr>
              <w:t>條第</w:t>
            </w:r>
            <w:r w:rsidRPr="003F120C">
              <w:rPr>
                <w:rFonts w:eastAsia="標楷體" w:hint="eastAsia"/>
                <w:color w:val="000000" w:themeColor="text1"/>
                <w:sz w:val="20"/>
              </w:rPr>
              <w:t>5</w:t>
            </w:r>
            <w:r w:rsidRPr="003F120C">
              <w:rPr>
                <w:rFonts w:eastAsia="標楷體" w:hint="eastAsia"/>
                <w:color w:val="000000" w:themeColor="text1"/>
                <w:sz w:val="20"/>
              </w:rPr>
              <w:t>款。</w:t>
            </w:r>
          </w:p>
          <w:p w14:paraId="4D6D7711"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4.88.10.19</w:t>
            </w:r>
            <w:r w:rsidRPr="003F120C">
              <w:rPr>
                <w:rFonts w:eastAsia="標楷體" w:hint="eastAsia"/>
                <w:color w:val="000000" w:themeColor="text1"/>
                <w:sz w:val="20"/>
              </w:rPr>
              <w:t>台證</w:t>
            </w:r>
            <w:r w:rsidRPr="003F120C">
              <w:rPr>
                <w:rFonts w:eastAsia="標楷體" w:hint="eastAsia"/>
                <w:color w:val="000000" w:themeColor="text1"/>
                <w:sz w:val="20"/>
              </w:rPr>
              <w:t>(88)</w:t>
            </w:r>
            <w:r w:rsidRPr="003F120C">
              <w:rPr>
                <w:rFonts w:eastAsia="標楷體" w:hint="eastAsia"/>
                <w:color w:val="000000" w:themeColor="text1"/>
                <w:sz w:val="20"/>
              </w:rPr>
              <w:t>上字第</w:t>
            </w:r>
            <w:r w:rsidRPr="003F120C">
              <w:rPr>
                <w:rFonts w:eastAsia="標楷體" w:hint="eastAsia"/>
                <w:color w:val="000000" w:themeColor="text1"/>
                <w:sz w:val="20"/>
              </w:rPr>
              <w:t>34230</w:t>
            </w:r>
            <w:r w:rsidRPr="003F120C">
              <w:rPr>
                <w:rFonts w:eastAsia="標楷體" w:hint="eastAsia"/>
                <w:color w:val="000000" w:themeColor="text1"/>
                <w:sz w:val="20"/>
              </w:rPr>
              <w:t>號函。</w:t>
            </w:r>
          </w:p>
          <w:p w14:paraId="7B7DABA7"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5.90.12.31(90)</w:t>
            </w:r>
            <w:r w:rsidRPr="003F120C">
              <w:rPr>
                <w:rFonts w:eastAsia="標楷體" w:hint="eastAsia"/>
                <w:color w:val="000000" w:themeColor="text1"/>
                <w:sz w:val="20"/>
              </w:rPr>
              <w:t>台財證</w:t>
            </w:r>
            <w:r w:rsidRPr="003F120C">
              <w:rPr>
                <w:rFonts w:eastAsia="標楷體" w:hint="eastAsia"/>
                <w:color w:val="000000" w:themeColor="text1"/>
                <w:sz w:val="20"/>
              </w:rPr>
              <w:t>(</w:t>
            </w:r>
            <w:r w:rsidRPr="003F120C">
              <w:rPr>
                <w:rFonts w:eastAsia="標楷體" w:hint="eastAsia"/>
                <w:color w:val="000000" w:themeColor="text1"/>
                <w:sz w:val="20"/>
              </w:rPr>
              <w:t>六</w:t>
            </w:r>
            <w:r w:rsidRPr="003F120C">
              <w:rPr>
                <w:rFonts w:eastAsia="標楷體" w:hint="eastAsia"/>
                <w:color w:val="000000" w:themeColor="text1"/>
                <w:sz w:val="20"/>
              </w:rPr>
              <w:t>)</w:t>
            </w:r>
            <w:r w:rsidRPr="003F120C">
              <w:rPr>
                <w:rFonts w:eastAsia="標楷體" w:hint="eastAsia"/>
                <w:color w:val="000000" w:themeColor="text1"/>
                <w:sz w:val="20"/>
              </w:rPr>
              <w:t>字第</w:t>
            </w:r>
            <w:r w:rsidRPr="003F120C">
              <w:rPr>
                <w:rFonts w:eastAsia="標楷體" w:hint="eastAsia"/>
                <w:color w:val="000000" w:themeColor="text1"/>
                <w:sz w:val="20"/>
              </w:rPr>
              <w:t>175974</w:t>
            </w:r>
            <w:r w:rsidRPr="003F120C">
              <w:rPr>
                <w:rFonts w:eastAsia="標楷體" w:hint="eastAsia"/>
                <w:color w:val="000000" w:themeColor="text1"/>
                <w:sz w:val="20"/>
              </w:rPr>
              <w:t>號函。</w:t>
            </w:r>
          </w:p>
          <w:p w14:paraId="1F2F15C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6.</w:t>
            </w:r>
            <w:r w:rsidRPr="003F120C">
              <w:rPr>
                <w:rFonts w:eastAsia="標楷體" w:hint="eastAsia"/>
                <w:color w:val="000000" w:themeColor="text1"/>
                <w:sz w:val="20"/>
              </w:rPr>
              <w:t>本公司對有價證券上市公司及境外指數股票型基金上市之境外基金機構資訊申報作業辦法第</w:t>
            </w:r>
            <w:r w:rsidRPr="003F120C">
              <w:rPr>
                <w:rFonts w:eastAsia="標楷體" w:hint="eastAsia"/>
                <w:color w:val="000000" w:themeColor="text1"/>
                <w:sz w:val="20"/>
              </w:rPr>
              <w:t>3</w:t>
            </w:r>
            <w:r w:rsidRPr="003F120C">
              <w:rPr>
                <w:rFonts w:eastAsia="標楷體" w:hint="eastAsia"/>
                <w:color w:val="000000" w:themeColor="text1"/>
                <w:sz w:val="20"/>
              </w:rPr>
              <w:t>條第</w:t>
            </w:r>
            <w:r w:rsidRPr="003F120C">
              <w:rPr>
                <w:rFonts w:eastAsia="標楷體" w:hint="eastAsia"/>
                <w:color w:val="000000" w:themeColor="text1"/>
                <w:sz w:val="20"/>
              </w:rPr>
              <w:t>1</w:t>
            </w:r>
            <w:r w:rsidRPr="003F120C">
              <w:rPr>
                <w:rFonts w:eastAsia="標楷體" w:hint="eastAsia"/>
                <w:color w:val="000000" w:themeColor="text1"/>
                <w:sz w:val="20"/>
              </w:rPr>
              <w:t>項第</w:t>
            </w:r>
            <w:r w:rsidRPr="003F120C">
              <w:rPr>
                <w:rFonts w:eastAsia="標楷體" w:hint="eastAsia"/>
                <w:color w:val="000000" w:themeColor="text1"/>
                <w:sz w:val="20"/>
              </w:rPr>
              <w:t>1</w:t>
            </w:r>
            <w:r w:rsidRPr="003F120C">
              <w:rPr>
                <w:rFonts w:eastAsia="標楷體" w:hint="eastAsia"/>
                <w:color w:val="000000" w:themeColor="text1"/>
                <w:sz w:val="20"/>
              </w:rPr>
              <w:t>款。</w:t>
            </w:r>
          </w:p>
          <w:p w14:paraId="6C62A97C"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7.</w:t>
            </w:r>
            <w:r w:rsidRPr="003F120C">
              <w:rPr>
                <w:rFonts w:eastAsia="標楷體" w:hint="eastAsia"/>
                <w:color w:val="000000" w:themeColor="text1"/>
                <w:sz w:val="20"/>
              </w:rPr>
              <w:t>證券交易法第</w:t>
            </w:r>
            <w:r w:rsidRPr="003F120C">
              <w:rPr>
                <w:rFonts w:eastAsia="標楷體" w:hint="eastAsia"/>
                <w:color w:val="000000" w:themeColor="text1"/>
                <w:sz w:val="20"/>
              </w:rPr>
              <w:t>14</w:t>
            </w:r>
            <w:r w:rsidRPr="003F120C">
              <w:rPr>
                <w:rFonts w:eastAsia="標楷體" w:hint="eastAsia"/>
                <w:color w:val="000000" w:themeColor="text1"/>
                <w:sz w:val="20"/>
              </w:rPr>
              <w:t>條。</w:t>
            </w:r>
          </w:p>
          <w:p w14:paraId="200CFD7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8.</w:t>
            </w:r>
            <w:r w:rsidRPr="003F120C">
              <w:rPr>
                <w:rFonts w:eastAsia="標楷體" w:hint="eastAsia"/>
                <w:color w:val="000000" w:themeColor="text1"/>
                <w:sz w:val="20"/>
              </w:rPr>
              <w:t>行政院金融監督管理委員會</w:t>
            </w:r>
            <w:r w:rsidRPr="003F120C">
              <w:rPr>
                <w:rFonts w:eastAsia="標楷體" w:hint="eastAsia"/>
                <w:color w:val="000000" w:themeColor="text1"/>
                <w:sz w:val="20"/>
              </w:rPr>
              <w:t>95.3.24</w:t>
            </w:r>
            <w:r w:rsidRPr="003F120C">
              <w:rPr>
                <w:rFonts w:eastAsia="標楷體" w:hint="eastAsia"/>
                <w:color w:val="000000" w:themeColor="text1"/>
                <w:sz w:val="20"/>
              </w:rPr>
              <w:t>金管證</w:t>
            </w:r>
            <w:r w:rsidRPr="003F120C">
              <w:rPr>
                <w:rFonts w:eastAsia="標楷體" w:hint="eastAsia"/>
                <w:color w:val="000000" w:themeColor="text1"/>
                <w:sz w:val="20"/>
              </w:rPr>
              <w:t xml:space="preserve"> </w:t>
            </w:r>
            <w:r w:rsidRPr="003F120C">
              <w:rPr>
                <w:rFonts w:eastAsia="標楷體" w:hint="eastAsia"/>
                <w:color w:val="000000" w:themeColor="text1"/>
                <w:sz w:val="20"/>
              </w:rPr>
              <w:t>六字第</w:t>
            </w:r>
            <w:r w:rsidRPr="003F120C">
              <w:rPr>
                <w:rFonts w:eastAsia="標楷體" w:hint="eastAsia"/>
                <w:color w:val="000000" w:themeColor="text1"/>
                <w:sz w:val="20"/>
              </w:rPr>
              <w:t>0950001436</w:t>
            </w:r>
            <w:r w:rsidRPr="003F120C">
              <w:rPr>
                <w:rFonts w:eastAsia="標楷體" w:hint="eastAsia"/>
                <w:color w:val="000000" w:themeColor="text1"/>
                <w:sz w:val="20"/>
              </w:rPr>
              <w:t>號令。</w:t>
            </w:r>
          </w:p>
          <w:p w14:paraId="2D64D583"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9.96.09.29</w:t>
            </w:r>
            <w:proofErr w:type="gramStart"/>
            <w:r w:rsidRPr="003F120C">
              <w:rPr>
                <w:rFonts w:eastAsia="標楷體" w:hint="eastAsia"/>
                <w:color w:val="000000" w:themeColor="text1"/>
                <w:sz w:val="20"/>
              </w:rPr>
              <w:t>臺證治字</w:t>
            </w:r>
            <w:proofErr w:type="gramEnd"/>
            <w:r w:rsidRPr="003F120C">
              <w:rPr>
                <w:rFonts w:eastAsia="標楷體" w:hint="eastAsia"/>
                <w:color w:val="000000" w:themeColor="text1"/>
                <w:sz w:val="20"/>
              </w:rPr>
              <w:t>第</w:t>
            </w:r>
            <w:r w:rsidRPr="003F120C">
              <w:rPr>
                <w:rFonts w:eastAsia="標楷體" w:hint="eastAsia"/>
                <w:color w:val="000000" w:themeColor="text1"/>
                <w:sz w:val="20"/>
              </w:rPr>
              <w:t>0960028526</w:t>
            </w:r>
            <w:r w:rsidRPr="003F120C">
              <w:rPr>
                <w:rFonts w:eastAsia="標楷體" w:hint="eastAsia"/>
                <w:color w:val="000000" w:themeColor="text1"/>
                <w:sz w:val="20"/>
              </w:rPr>
              <w:t>號函。</w:t>
            </w:r>
          </w:p>
          <w:p w14:paraId="105FD22B"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10.100.01.20</w:t>
            </w:r>
            <w:proofErr w:type="gramStart"/>
            <w:r w:rsidRPr="003F120C">
              <w:rPr>
                <w:rFonts w:eastAsia="標楷體" w:hint="eastAsia"/>
                <w:color w:val="000000" w:themeColor="text1"/>
                <w:sz w:val="20"/>
              </w:rPr>
              <w:t>臺</w:t>
            </w:r>
            <w:proofErr w:type="gramEnd"/>
            <w:r w:rsidRPr="003F120C">
              <w:rPr>
                <w:rFonts w:eastAsia="標楷體" w:hint="eastAsia"/>
                <w:color w:val="000000" w:themeColor="text1"/>
                <w:sz w:val="20"/>
              </w:rPr>
              <w:t>證上字第</w:t>
            </w:r>
            <w:r w:rsidRPr="003F120C">
              <w:rPr>
                <w:rFonts w:eastAsia="標楷體" w:hint="eastAsia"/>
                <w:color w:val="000000" w:themeColor="text1"/>
                <w:sz w:val="20"/>
              </w:rPr>
              <w:t>10000024671</w:t>
            </w:r>
            <w:r w:rsidRPr="003F120C">
              <w:rPr>
                <w:rFonts w:eastAsia="標楷體" w:hint="eastAsia"/>
                <w:color w:val="000000" w:themeColor="text1"/>
                <w:sz w:val="20"/>
              </w:rPr>
              <w:t>號函。</w:t>
            </w:r>
          </w:p>
          <w:p w14:paraId="470E6B5A"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 xml:space="preserve">11. </w:t>
            </w:r>
            <w:r w:rsidRPr="003F120C">
              <w:rPr>
                <w:rFonts w:eastAsia="標楷體" w:hint="eastAsia"/>
                <w:color w:val="000000" w:themeColor="text1"/>
                <w:sz w:val="20"/>
              </w:rPr>
              <w:t>證券交易法第</w:t>
            </w:r>
            <w:r w:rsidRPr="003F120C">
              <w:rPr>
                <w:rFonts w:eastAsia="標楷體" w:hint="eastAsia"/>
                <w:color w:val="000000" w:themeColor="text1"/>
                <w:sz w:val="20"/>
              </w:rPr>
              <w:t>14-5</w:t>
            </w:r>
            <w:r w:rsidRPr="003F120C">
              <w:rPr>
                <w:rFonts w:eastAsia="標楷體" w:hint="eastAsia"/>
                <w:color w:val="000000" w:themeColor="text1"/>
                <w:sz w:val="20"/>
              </w:rPr>
              <w:t>條。</w:t>
            </w:r>
          </w:p>
          <w:p w14:paraId="0F392A3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12.101.05.18</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管銀法字</w:t>
            </w:r>
            <w:proofErr w:type="gramEnd"/>
            <w:r w:rsidRPr="003F120C">
              <w:rPr>
                <w:rFonts w:eastAsia="標楷體" w:hint="eastAsia"/>
                <w:color w:val="000000" w:themeColor="text1"/>
                <w:sz w:val="20"/>
              </w:rPr>
              <w:t>第</w:t>
            </w:r>
            <w:r w:rsidRPr="003F120C">
              <w:rPr>
                <w:rFonts w:eastAsia="標楷體"/>
                <w:color w:val="000000" w:themeColor="text1"/>
                <w:sz w:val="20"/>
              </w:rPr>
              <w:t xml:space="preserve"> 10110002230 </w:t>
            </w:r>
            <w:r w:rsidRPr="003F120C">
              <w:rPr>
                <w:rFonts w:eastAsia="標楷體" w:hint="eastAsia"/>
                <w:color w:val="000000" w:themeColor="text1"/>
                <w:sz w:val="20"/>
              </w:rPr>
              <w:t>號令。</w:t>
            </w:r>
          </w:p>
          <w:p w14:paraId="1F158DF9"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13.102.08.15</w:t>
            </w:r>
            <w:r w:rsidRPr="003F120C">
              <w:rPr>
                <w:rFonts w:eastAsia="標楷體" w:hint="eastAsia"/>
                <w:color w:val="000000" w:themeColor="text1"/>
                <w:sz w:val="20"/>
              </w:rPr>
              <w:t>金</w:t>
            </w:r>
            <w:proofErr w:type="gramStart"/>
            <w:r w:rsidRPr="003F120C">
              <w:rPr>
                <w:rFonts w:eastAsia="標楷體" w:hint="eastAsia"/>
                <w:color w:val="000000" w:themeColor="text1"/>
                <w:sz w:val="20"/>
              </w:rPr>
              <w:t>管保財字</w:t>
            </w:r>
            <w:proofErr w:type="gramEnd"/>
            <w:r w:rsidRPr="003F120C">
              <w:rPr>
                <w:rFonts w:eastAsia="標楷體" w:hint="eastAsia"/>
                <w:color w:val="000000" w:themeColor="text1"/>
                <w:sz w:val="20"/>
              </w:rPr>
              <w:t>10202508121</w:t>
            </w:r>
            <w:r w:rsidRPr="003F120C">
              <w:rPr>
                <w:rFonts w:eastAsia="標楷體" w:hint="eastAsia"/>
                <w:color w:val="000000" w:themeColor="text1"/>
                <w:sz w:val="20"/>
              </w:rPr>
              <w:t>號令。</w:t>
            </w:r>
          </w:p>
          <w:p w14:paraId="18F444F4"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hint="eastAsia"/>
                <w:color w:val="000000" w:themeColor="text1"/>
                <w:sz w:val="20"/>
              </w:rPr>
              <w:t>14.</w:t>
            </w:r>
            <w:hyperlink r:id="rId19" w:history="1">
              <w:r w:rsidRPr="003F120C">
                <w:rPr>
                  <w:rFonts w:eastAsia="標楷體" w:hint="eastAsia"/>
                  <w:color w:val="000000" w:themeColor="text1"/>
                  <w:sz w:val="20"/>
                </w:rPr>
                <w:t>證券商管理規</w:t>
              </w:r>
              <w:proofErr w:type="gramStart"/>
              <w:r w:rsidRPr="003F120C">
                <w:rPr>
                  <w:rFonts w:eastAsia="標楷體" w:hint="eastAsia"/>
                  <w:color w:val="000000" w:themeColor="text1"/>
                  <w:sz w:val="20"/>
                </w:rPr>
                <w:t>則</w:t>
              </w:r>
              <w:proofErr w:type="gramEnd"/>
            </w:hyperlink>
            <w:r w:rsidRPr="003F120C">
              <w:rPr>
                <w:rFonts w:eastAsia="標楷體" w:hint="eastAsia"/>
                <w:color w:val="000000" w:themeColor="text1"/>
                <w:sz w:val="20"/>
              </w:rPr>
              <w:t>第</w:t>
            </w:r>
            <w:r w:rsidRPr="003F120C">
              <w:rPr>
                <w:rFonts w:eastAsia="標楷體"/>
                <w:color w:val="000000" w:themeColor="text1"/>
                <w:sz w:val="20"/>
              </w:rPr>
              <w:t>21</w:t>
            </w:r>
            <w:r w:rsidRPr="003F120C">
              <w:rPr>
                <w:rFonts w:eastAsia="標楷體" w:hint="eastAsia"/>
                <w:color w:val="000000" w:themeColor="text1"/>
                <w:sz w:val="20"/>
              </w:rPr>
              <w:t>條。</w:t>
            </w:r>
          </w:p>
          <w:p w14:paraId="6E0600A8"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15.</w:t>
            </w:r>
            <w:r w:rsidRPr="003F120C">
              <w:rPr>
                <w:rFonts w:eastAsia="標楷體" w:hint="eastAsia"/>
                <w:color w:val="000000" w:themeColor="text1"/>
                <w:sz w:val="20"/>
              </w:rPr>
              <w:t>證券交易法第</w:t>
            </w:r>
            <w:r w:rsidRPr="003F120C">
              <w:rPr>
                <w:rFonts w:eastAsia="標楷體" w:hint="eastAsia"/>
                <w:color w:val="000000" w:themeColor="text1"/>
                <w:sz w:val="20"/>
              </w:rPr>
              <w:t>165</w:t>
            </w:r>
            <w:r w:rsidRPr="003F120C">
              <w:rPr>
                <w:rFonts w:eastAsia="標楷體" w:hint="eastAsia"/>
                <w:color w:val="000000" w:themeColor="text1"/>
                <w:sz w:val="20"/>
              </w:rPr>
              <w:t>條之</w:t>
            </w:r>
            <w:r w:rsidRPr="003F120C">
              <w:rPr>
                <w:rFonts w:eastAsia="標楷體" w:hint="eastAsia"/>
                <w:color w:val="000000" w:themeColor="text1"/>
                <w:sz w:val="20"/>
              </w:rPr>
              <w:t>1</w:t>
            </w:r>
            <w:r w:rsidRPr="003F120C">
              <w:rPr>
                <w:rFonts w:eastAsia="標楷體" w:hint="eastAsia"/>
                <w:color w:val="000000" w:themeColor="text1"/>
                <w:sz w:val="20"/>
              </w:rPr>
              <w:t>。</w:t>
            </w:r>
          </w:p>
          <w:p w14:paraId="775419D3"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16.</w:t>
            </w:r>
            <w:r w:rsidRPr="003F120C">
              <w:rPr>
                <w:rFonts w:eastAsia="標楷體" w:hint="eastAsia"/>
                <w:color w:val="000000" w:themeColor="text1"/>
                <w:sz w:val="20"/>
              </w:rPr>
              <w:t>本公司</w:t>
            </w:r>
            <w:r w:rsidRPr="003F120C">
              <w:rPr>
                <w:rFonts w:eastAsia="標楷體"/>
                <w:color w:val="000000" w:themeColor="text1"/>
                <w:sz w:val="20"/>
              </w:rPr>
              <w:t>營業細則第</w:t>
            </w:r>
            <w:r w:rsidRPr="003F120C">
              <w:rPr>
                <w:rFonts w:eastAsia="標楷體" w:hint="eastAsia"/>
                <w:color w:val="000000" w:themeColor="text1"/>
                <w:sz w:val="20"/>
              </w:rPr>
              <w:t>50</w:t>
            </w:r>
            <w:r w:rsidRPr="003F120C">
              <w:rPr>
                <w:rFonts w:eastAsia="標楷體"/>
                <w:color w:val="000000" w:themeColor="text1"/>
                <w:sz w:val="20"/>
              </w:rPr>
              <w:t>條第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14</w:t>
            </w:r>
            <w:r w:rsidRPr="003F120C">
              <w:rPr>
                <w:rFonts w:eastAsia="標楷體"/>
                <w:color w:val="000000" w:themeColor="text1"/>
                <w:sz w:val="20"/>
              </w:rPr>
              <w:t>款及第</w:t>
            </w:r>
            <w:r w:rsidRPr="003F120C">
              <w:rPr>
                <w:rFonts w:eastAsia="標楷體" w:hint="eastAsia"/>
                <w:color w:val="000000" w:themeColor="text1"/>
                <w:sz w:val="20"/>
              </w:rPr>
              <w:t>50</w:t>
            </w:r>
            <w:r w:rsidRPr="003F120C">
              <w:rPr>
                <w:rFonts w:eastAsia="標楷體"/>
                <w:color w:val="000000" w:themeColor="text1"/>
                <w:sz w:val="20"/>
              </w:rPr>
              <w:t>條之</w:t>
            </w:r>
            <w:r w:rsidRPr="003F120C">
              <w:rPr>
                <w:rFonts w:eastAsia="標楷體" w:hint="eastAsia"/>
                <w:color w:val="000000" w:themeColor="text1"/>
                <w:sz w:val="20"/>
              </w:rPr>
              <w:t>3</w:t>
            </w:r>
            <w:r w:rsidRPr="003F120C">
              <w:rPr>
                <w:rFonts w:eastAsia="標楷體"/>
                <w:color w:val="000000" w:themeColor="text1"/>
                <w:sz w:val="20"/>
              </w:rPr>
              <w:t>第</w:t>
            </w:r>
            <w:r w:rsidRPr="003F120C">
              <w:rPr>
                <w:rFonts w:eastAsia="標楷體" w:hint="eastAsia"/>
                <w:color w:val="000000" w:themeColor="text1"/>
                <w:sz w:val="20"/>
              </w:rPr>
              <w:t>1</w:t>
            </w:r>
            <w:r w:rsidRPr="003F120C">
              <w:rPr>
                <w:rFonts w:eastAsia="標楷體"/>
                <w:color w:val="000000" w:themeColor="text1"/>
                <w:sz w:val="20"/>
              </w:rPr>
              <w:t>項第</w:t>
            </w:r>
            <w:r w:rsidRPr="003F120C">
              <w:rPr>
                <w:rFonts w:eastAsia="標楷體" w:hint="eastAsia"/>
                <w:color w:val="000000" w:themeColor="text1"/>
                <w:sz w:val="20"/>
              </w:rPr>
              <w:t>11</w:t>
            </w:r>
            <w:r w:rsidRPr="003F120C">
              <w:rPr>
                <w:rFonts w:eastAsia="標楷體"/>
                <w:color w:val="000000" w:themeColor="text1"/>
                <w:sz w:val="20"/>
              </w:rPr>
              <w:t>款規定之認定標準</w:t>
            </w:r>
            <w:r w:rsidRPr="003F120C">
              <w:rPr>
                <w:rFonts w:eastAsia="標楷體" w:hint="eastAsia"/>
                <w:color w:val="000000" w:themeColor="text1"/>
                <w:sz w:val="20"/>
              </w:rPr>
              <w:t>第</w:t>
            </w:r>
            <w:r w:rsidRPr="003F120C">
              <w:rPr>
                <w:rFonts w:eastAsia="標楷體" w:hint="eastAsia"/>
                <w:color w:val="000000" w:themeColor="text1"/>
                <w:sz w:val="20"/>
              </w:rPr>
              <w:t>4</w:t>
            </w:r>
            <w:r w:rsidRPr="003F120C">
              <w:rPr>
                <w:rFonts w:eastAsia="標楷體" w:hint="eastAsia"/>
                <w:color w:val="000000" w:themeColor="text1"/>
                <w:sz w:val="20"/>
              </w:rPr>
              <w:t>條。</w:t>
            </w:r>
          </w:p>
          <w:p w14:paraId="706FA9F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17.</w:t>
            </w:r>
            <w:r w:rsidRPr="003F120C">
              <w:rPr>
                <w:rFonts w:eastAsia="標楷體" w:hint="eastAsia"/>
                <w:color w:val="000000" w:themeColor="text1"/>
                <w:sz w:val="20"/>
              </w:rPr>
              <w:t>公開發行公司公開財務預測資訊處理準則第</w:t>
            </w:r>
            <w:r w:rsidRPr="003F120C">
              <w:rPr>
                <w:rFonts w:eastAsia="標楷體" w:hint="eastAsia"/>
                <w:color w:val="000000" w:themeColor="text1"/>
                <w:sz w:val="20"/>
              </w:rPr>
              <w:t>18</w:t>
            </w:r>
            <w:r w:rsidRPr="003F120C">
              <w:rPr>
                <w:rFonts w:eastAsia="標楷體" w:hint="eastAsia"/>
                <w:color w:val="000000" w:themeColor="text1"/>
                <w:sz w:val="20"/>
              </w:rPr>
              <w:t>及</w:t>
            </w:r>
            <w:r w:rsidRPr="003F120C">
              <w:rPr>
                <w:rFonts w:eastAsia="標楷體" w:hint="eastAsia"/>
                <w:color w:val="000000" w:themeColor="text1"/>
                <w:sz w:val="20"/>
              </w:rPr>
              <w:t>23</w:t>
            </w:r>
            <w:r w:rsidRPr="003F120C">
              <w:rPr>
                <w:rFonts w:eastAsia="標楷體" w:hint="eastAsia"/>
                <w:color w:val="000000" w:themeColor="text1"/>
                <w:sz w:val="20"/>
              </w:rPr>
              <w:t>條。</w:t>
            </w:r>
          </w:p>
          <w:p w14:paraId="06D83B61"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 xml:space="preserve">18. </w:t>
            </w:r>
            <w:r w:rsidRPr="003F120C">
              <w:rPr>
                <w:rFonts w:eastAsia="標楷體" w:hint="eastAsia"/>
                <w:color w:val="000000" w:themeColor="text1"/>
                <w:sz w:val="20"/>
              </w:rPr>
              <w:t>證券發行人財務報告編製準則第</w:t>
            </w:r>
            <w:r w:rsidRPr="003F120C">
              <w:rPr>
                <w:rFonts w:eastAsia="標楷體" w:hint="eastAsia"/>
                <w:color w:val="000000" w:themeColor="text1"/>
                <w:sz w:val="20"/>
              </w:rPr>
              <w:t>29</w:t>
            </w:r>
            <w:r w:rsidRPr="003F120C">
              <w:rPr>
                <w:rFonts w:eastAsia="標楷體" w:hint="eastAsia"/>
                <w:color w:val="000000" w:themeColor="text1"/>
                <w:sz w:val="20"/>
              </w:rPr>
              <w:t>條。</w:t>
            </w:r>
          </w:p>
          <w:p w14:paraId="78F78376" w14:textId="77777777" w:rsidR="00806AFE" w:rsidRPr="003F120C" w:rsidRDefault="00806AFE" w:rsidP="00806AFE">
            <w:pPr>
              <w:spacing w:line="260" w:lineRule="exact"/>
              <w:jc w:val="both"/>
              <w:rPr>
                <w:rFonts w:eastAsia="標楷體"/>
                <w:color w:val="000000" w:themeColor="text1"/>
                <w:sz w:val="20"/>
              </w:rPr>
            </w:pPr>
            <w:r w:rsidRPr="003F120C">
              <w:rPr>
                <w:rFonts w:eastAsia="標楷體" w:hint="eastAsia"/>
                <w:color w:val="000000" w:themeColor="text1"/>
                <w:sz w:val="20"/>
              </w:rPr>
              <w:t>19.</w:t>
            </w:r>
            <w:hyperlink r:id="rId20" w:history="1">
              <w:r w:rsidRPr="003F120C">
                <w:rPr>
                  <w:rFonts w:eastAsia="標楷體" w:hint="eastAsia"/>
                  <w:color w:val="000000" w:themeColor="text1"/>
                  <w:sz w:val="20"/>
                </w:rPr>
                <w:t>公開發行公司財務報告及營運情形公告申報特殊適用範圍辦法</w:t>
              </w:r>
            </w:hyperlink>
            <w:r w:rsidRPr="003F120C">
              <w:rPr>
                <w:rFonts w:eastAsia="標楷體" w:hint="eastAsia"/>
                <w:color w:val="000000" w:themeColor="text1"/>
                <w:sz w:val="20"/>
              </w:rPr>
              <w:t>。</w:t>
            </w:r>
          </w:p>
          <w:p w14:paraId="159E8B9D" w14:textId="77777777" w:rsidR="00806AFE" w:rsidRPr="003F120C" w:rsidRDefault="00806AFE" w:rsidP="00806AFE">
            <w:pPr>
              <w:kinsoku w:val="0"/>
              <w:overflowPunct w:val="0"/>
              <w:spacing w:line="260" w:lineRule="exact"/>
              <w:jc w:val="both"/>
              <w:rPr>
                <w:rFonts w:eastAsia="標楷體"/>
                <w:color w:val="000000" w:themeColor="text1"/>
                <w:sz w:val="20"/>
              </w:rPr>
            </w:pPr>
            <w:r w:rsidRPr="003F120C">
              <w:rPr>
                <w:rFonts w:eastAsia="標楷體"/>
                <w:color w:val="000000" w:themeColor="text1"/>
                <w:sz w:val="20"/>
              </w:rPr>
              <w:t>20.</w:t>
            </w:r>
            <w:hyperlink r:id="rId21" w:history="1">
              <w:r w:rsidRPr="003F120C">
                <w:rPr>
                  <w:rFonts w:eastAsia="標楷體" w:hint="eastAsia"/>
                  <w:color w:val="000000" w:themeColor="text1"/>
                  <w:sz w:val="20"/>
                </w:rPr>
                <w:t>保險業財務報告編製準則</w:t>
              </w:r>
            </w:hyperlink>
            <w:r w:rsidRPr="003F120C">
              <w:rPr>
                <w:rFonts w:eastAsia="標楷體" w:hint="eastAsia"/>
                <w:color w:val="000000" w:themeColor="text1"/>
                <w:sz w:val="20"/>
              </w:rPr>
              <w:t>第</w:t>
            </w:r>
            <w:r w:rsidRPr="003F120C">
              <w:rPr>
                <w:rFonts w:eastAsia="標楷體" w:hint="eastAsia"/>
                <w:color w:val="000000" w:themeColor="text1"/>
                <w:sz w:val="20"/>
              </w:rPr>
              <w:t>3</w:t>
            </w:r>
            <w:r w:rsidRPr="003F120C">
              <w:rPr>
                <w:rFonts w:eastAsia="標楷體"/>
                <w:color w:val="000000" w:themeColor="text1"/>
                <w:sz w:val="20"/>
              </w:rPr>
              <w:t>6</w:t>
            </w:r>
            <w:r w:rsidRPr="003F120C">
              <w:rPr>
                <w:rFonts w:eastAsia="標楷體" w:hint="eastAsia"/>
                <w:color w:val="000000" w:themeColor="text1"/>
                <w:sz w:val="20"/>
              </w:rPr>
              <w:t>條。</w:t>
            </w:r>
          </w:p>
          <w:p w14:paraId="306AB934" w14:textId="7E5ED42F" w:rsidR="00806AFE" w:rsidRPr="003F120C" w:rsidRDefault="00806AFE" w:rsidP="00806AFE">
            <w:pPr>
              <w:spacing w:line="260" w:lineRule="exact"/>
              <w:jc w:val="both"/>
              <w:rPr>
                <w:rFonts w:eastAsia="標楷體"/>
                <w:color w:val="000000" w:themeColor="text1"/>
                <w:sz w:val="20"/>
              </w:rPr>
            </w:pPr>
            <w:r w:rsidRPr="003F120C">
              <w:rPr>
                <w:rFonts w:eastAsia="標楷體"/>
                <w:color w:val="000000" w:themeColor="text1"/>
                <w:sz w:val="20"/>
              </w:rPr>
              <w:t>21.</w:t>
            </w:r>
            <w:r w:rsidRPr="003F120C">
              <w:rPr>
                <w:rFonts w:eastAsia="標楷體" w:hint="eastAsia"/>
                <w:color w:val="000000" w:themeColor="text1"/>
                <w:sz w:val="20"/>
              </w:rPr>
              <w:t>期貨商管理規則第</w:t>
            </w:r>
            <w:r w:rsidRPr="003F120C">
              <w:rPr>
                <w:rFonts w:eastAsia="標楷體" w:hint="eastAsia"/>
                <w:color w:val="000000" w:themeColor="text1"/>
                <w:sz w:val="20"/>
              </w:rPr>
              <w:t>2</w:t>
            </w:r>
            <w:r w:rsidRPr="003F120C">
              <w:rPr>
                <w:rFonts w:eastAsia="標楷體"/>
                <w:color w:val="000000" w:themeColor="text1"/>
                <w:sz w:val="20"/>
              </w:rPr>
              <w:t>4</w:t>
            </w:r>
            <w:r w:rsidRPr="003F120C">
              <w:rPr>
                <w:rFonts w:eastAsia="標楷體" w:hint="eastAsia"/>
                <w:color w:val="000000" w:themeColor="text1"/>
                <w:sz w:val="20"/>
              </w:rPr>
              <w:t>條。</w:t>
            </w:r>
          </w:p>
        </w:tc>
      </w:tr>
      <w:tr w:rsidR="00806AFE" w:rsidRPr="002430CD" w14:paraId="4F250300" w14:textId="77777777" w:rsidTr="00E93404">
        <w:trPr>
          <w:cantSplit/>
        </w:trPr>
        <w:tc>
          <w:tcPr>
            <w:tcW w:w="476" w:type="dxa"/>
            <w:vMerge/>
            <w:shd w:val="clear" w:color="auto" w:fill="FFFFFF"/>
            <w:vAlign w:val="center"/>
          </w:tcPr>
          <w:p w14:paraId="5466EEE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BE6F2AD"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5F88E85"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B805C96"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266C98EC" w14:textId="77777777" w:rsidR="00806AFE"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應於每年</w:t>
            </w:r>
            <w:r>
              <w:rPr>
                <w:rFonts w:ascii="Times New Roman" w:eastAsia="標楷體" w:hAnsi="Times New Roman" w:hint="eastAsia"/>
                <w:sz w:val="20"/>
              </w:rPr>
              <w:t>7</w:t>
            </w:r>
            <w:r w:rsidRPr="002430CD">
              <w:rPr>
                <w:rFonts w:ascii="Times New Roman" w:eastAsia="標楷體" w:hAnsi="Times New Roman" w:hint="eastAsia"/>
                <w:sz w:val="20"/>
              </w:rPr>
              <w:t>/1</w:t>
            </w:r>
            <w:r>
              <w:rPr>
                <w:rFonts w:ascii="Times New Roman" w:eastAsia="標楷體" w:hAnsi="Times New Roman" w:hint="eastAsia"/>
                <w:sz w:val="20"/>
              </w:rPr>
              <w:t>5</w:t>
            </w:r>
            <w:r w:rsidRPr="002430CD">
              <w:rPr>
                <w:rFonts w:ascii="Times New Roman" w:eastAsia="標楷體" w:hAnsi="Times New Roman" w:hint="eastAsia"/>
                <w:sz w:val="20"/>
              </w:rPr>
              <w:t>至</w:t>
            </w:r>
            <w:r>
              <w:rPr>
                <w:rFonts w:ascii="Times New Roman" w:eastAsia="標楷體" w:hAnsi="Times New Roman" w:hint="eastAsia"/>
                <w:sz w:val="20"/>
              </w:rPr>
              <w:t>8/14</w:t>
            </w:r>
            <w:r w:rsidRPr="002430CD">
              <w:rPr>
                <w:rFonts w:ascii="Times New Roman" w:eastAsia="標楷體" w:hAnsi="Times New Roman" w:hint="eastAsia"/>
                <w:sz w:val="20"/>
              </w:rPr>
              <w:t>間申報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2F335294" w14:textId="77777777" w:rsidR="00806AFE" w:rsidRPr="002430CD" w:rsidRDefault="00806AFE" w:rsidP="00806AFE">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lastRenderedPageBreak/>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5EF3BE1F"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7D19A9B"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806AFE" w:rsidRPr="002430CD" w14:paraId="42EB5943" w14:textId="77777777" w:rsidTr="00E93404">
        <w:trPr>
          <w:cantSplit/>
        </w:trPr>
        <w:tc>
          <w:tcPr>
            <w:tcW w:w="476" w:type="dxa"/>
            <w:vMerge/>
            <w:shd w:val="clear" w:color="auto" w:fill="FFFFFF"/>
            <w:vAlign w:val="center"/>
          </w:tcPr>
          <w:p w14:paraId="59F0F6E8"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3D0F4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80E1D4"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4644838"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4633941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43C5FB78"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財務報表</w:t>
            </w:r>
            <w:r w:rsidRPr="002430CD">
              <w:rPr>
                <w:rFonts w:eastAsia="標楷體" w:hint="eastAsia"/>
                <w:sz w:val="20"/>
              </w:rPr>
              <w:t>附註揭露資訊</w:t>
            </w:r>
            <w:r w:rsidRPr="002430CD">
              <w:rPr>
                <w:rFonts w:ascii="Times New Roman" w:eastAsia="標楷體" w:hAnsi="Times New Roman"/>
                <w:sz w:val="20"/>
              </w:rPr>
              <w:t>/</w:t>
            </w:r>
            <w:r w:rsidRPr="002430CD">
              <w:rPr>
                <w:rFonts w:ascii="Times New Roman" w:eastAsia="標楷體" w:hAnsi="Times New Roman" w:hint="eastAsia"/>
                <w:sz w:val="20"/>
              </w:rPr>
              <w:t>財務報表附註揭露資訊申報作業</w:t>
            </w:r>
            <w:r w:rsidRPr="002430CD">
              <w:rPr>
                <w:rFonts w:ascii="Times New Roman" w:eastAsia="標楷體" w:hAnsi="Times New Roman"/>
                <w:sz w:val="20"/>
              </w:rPr>
              <w:t>)</w:t>
            </w:r>
            <w:r w:rsidRPr="002430CD">
              <w:rPr>
                <w:rFonts w:ascii="Times New Roman" w:eastAsia="標楷體" w:hAnsi="Times New Roman" w:hint="eastAsia"/>
                <w:sz w:val="20"/>
              </w:rPr>
              <w:t>。</w:t>
            </w:r>
          </w:p>
          <w:p w14:paraId="1D4D09C1" w14:textId="77777777" w:rsidR="00806AFE" w:rsidRPr="002430CD" w:rsidRDefault="00806AFE" w:rsidP="00806AFE">
            <w:pPr>
              <w:kinsoku w:val="0"/>
              <w:overflowPunct w:val="0"/>
              <w:spacing w:line="260" w:lineRule="exact"/>
              <w:jc w:val="both"/>
              <w:rPr>
                <w:rFonts w:eastAsia="標楷體"/>
                <w:sz w:val="20"/>
              </w:rPr>
            </w:pPr>
          </w:p>
        </w:tc>
        <w:tc>
          <w:tcPr>
            <w:tcW w:w="4008" w:type="dxa"/>
            <w:shd w:val="clear" w:color="auto" w:fill="FFFFFF"/>
          </w:tcPr>
          <w:p w14:paraId="2F7BFED1"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806AFE" w:rsidRPr="002430CD" w14:paraId="58BD0FF8" w14:textId="77777777" w:rsidTr="00E93404">
        <w:trPr>
          <w:cantSplit/>
        </w:trPr>
        <w:tc>
          <w:tcPr>
            <w:tcW w:w="476" w:type="dxa"/>
            <w:vMerge/>
            <w:shd w:val="clear" w:color="auto" w:fill="FFFFFF"/>
            <w:vAlign w:val="center"/>
          </w:tcPr>
          <w:p w14:paraId="59CC482A"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F95185"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B9221F"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05EF20E"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5578C10D"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1492F1E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4562B03"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806AFE" w:rsidRPr="002430CD" w14:paraId="4235B9DC" w14:textId="77777777" w:rsidTr="00E93404">
        <w:trPr>
          <w:cantSplit/>
        </w:trPr>
        <w:tc>
          <w:tcPr>
            <w:tcW w:w="476" w:type="dxa"/>
            <w:vMerge/>
            <w:shd w:val="clear" w:color="auto" w:fill="FFFFFF"/>
            <w:vAlign w:val="center"/>
          </w:tcPr>
          <w:p w14:paraId="681A7CED"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B377626"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9BC78C7" w14:textId="77777777" w:rsidR="00806AFE" w:rsidRDefault="00806AFE" w:rsidP="00806AFE">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4E72567D" w14:textId="77777777" w:rsidR="00806AFE" w:rsidRDefault="00806AFE" w:rsidP="00806AFE">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136CDE57" w14:textId="77777777" w:rsidR="00806AFE" w:rsidRPr="002430CD" w:rsidRDefault="00806AFE" w:rsidP="00806AFE">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29A7CC8"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投資海外子公司申報作業</w:t>
            </w:r>
            <w:r w:rsidRPr="00A84AC9">
              <w:rPr>
                <w:rFonts w:eastAsia="標楷體" w:hint="eastAsia"/>
                <w:sz w:val="20"/>
              </w:rPr>
              <w:t>/</w:t>
            </w:r>
            <w:r w:rsidRPr="00A84AC9">
              <w:rPr>
                <w:rFonts w:eastAsia="標楷體" w:hint="eastAsia"/>
                <w:sz w:val="20"/>
              </w:rPr>
              <w:t>投資海外子公司實際數申報、海外</w:t>
            </w:r>
            <w:r w:rsidRPr="00A84AC9">
              <w:rPr>
                <w:rFonts w:eastAsia="標楷體" w:hint="eastAsia"/>
                <w:sz w:val="20"/>
              </w:rPr>
              <w:t>(</w:t>
            </w:r>
            <w:r w:rsidRPr="00A84AC9">
              <w:rPr>
                <w:rFonts w:eastAsia="標楷體" w:hint="eastAsia"/>
                <w:sz w:val="20"/>
              </w:rPr>
              <w:t>含大陸</w:t>
            </w:r>
            <w:r w:rsidRPr="00A84AC9">
              <w:rPr>
                <w:rFonts w:eastAsia="標楷體" w:hint="eastAsia"/>
                <w:sz w:val="20"/>
              </w:rPr>
              <w:t>)</w:t>
            </w:r>
            <w:r w:rsidRPr="00A84AC9">
              <w:rPr>
                <w:rFonts w:eastAsia="標楷體" w:hint="eastAsia"/>
                <w:sz w:val="20"/>
              </w:rPr>
              <w:t>最終投資公司地區別申報（每季）</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BB1E1F2" w14:textId="77777777" w:rsidR="00806AFE" w:rsidRPr="002430CD" w:rsidRDefault="00806AFE" w:rsidP="00806AF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806AFE" w:rsidRPr="002430CD" w14:paraId="00E089DC" w14:textId="77777777" w:rsidTr="00E93404">
        <w:trPr>
          <w:cantSplit/>
        </w:trPr>
        <w:tc>
          <w:tcPr>
            <w:tcW w:w="476" w:type="dxa"/>
            <w:vMerge/>
            <w:shd w:val="clear" w:color="auto" w:fill="FFFFFF"/>
            <w:vAlign w:val="center"/>
          </w:tcPr>
          <w:p w14:paraId="3F013553"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6798C8"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5CEC27" w14:textId="1193ED80" w:rsidR="00806AFE" w:rsidRDefault="00F21A7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10DC5030" w14:textId="77777777" w:rsidR="00806AFE" w:rsidRPr="002430CD" w:rsidRDefault="00806AFE" w:rsidP="00806AFE">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6EFD07DE" w14:textId="77777777" w:rsidR="00806AFE" w:rsidRPr="002430CD" w:rsidRDefault="00806AFE" w:rsidP="00806AFE">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7C23C5F5" w14:textId="77777777" w:rsidR="00806AFE" w:rsidRPr="002430CD" w:rsidRDefault="00806AFE" w:rsidP="00806AFE">
            <w:pPr>
              <w:kinsoku w:val="0"/>
              <w:overflowPunct w:val="0"/>
              <w:spacing w:line="260" w:lineRule="exact"/>
              <w:jc w:val="both"/>
              <w:rPr>
                <w:rFonts w:eastAsia="標楷體"/>
                <w:sz w:val="20"/>
              </w:rPr>
            </w:pPr>
            <w:r w:rsidRPr="00A84AC9">
              <w:rPr>
                <w:rFonts w:eastAsia="標楷體" w:hint="eastAsia"/>
                <w:sz w:val="20"/>
              </w:rPr>
              <w:t>輸入「公開資訊觀測站」</w:t>
            </w:r>
            <w:r w:rsidRPr="00A84AC9">
              <w:rPr>
                <w:rFonts w:eastAsia="標楷體"/>
                <w:sz w:val="20"/>
              </w:rPr>
              <w:t>(sii.twse.com.tw/</w:t>
            </w:r>
            <w:r w:rsidRPr="00A84AC9">
              <w:rPr>
                <w:rFonts w:eastAsia="標楷體" w:hint="eastAsia"/>
                <w:sz w:val="20"/>
              </w:rPr>
              <w:t>內部人具配偶或二親等及十大進銷貨客戶申報作業</w:t>
            </w:r>
            <w:r w:rsidRPr="00A84AC9">
              <w:rPr>
                <w:rFonts w:eastAsia="標楷體" w:hint="eastAsia"/>
                <w:sz w:val="20"/>
              </w:rPr>
              <w:t>)</w:t>
            </w:r>
            <w:r w:rsidRPr="00A84AC9">
              <w:rPr>
                <w:rFonts w:eastAsia="標楷體" w:hint="eastAsia"/>
                <w:sz w:val="20"/>
              </w:rPr>
              <w:t>。</w:t>
            </w:r>
          </w:p>
        </w:tc>
        <w:tc>
          <w:tcPr>
            <w:tcW w:w="4008" w:type="dxa"/>
            <w:shd w:val="clear" w:color="auto" w:fill="FFFFFF"/>
          </w:tcPr>
          <w:p w14:paraId="036E4104" w14:textId="77777777" w:rsidR="00806AFE" w:rsidRDefault="00806AFE" w:rsidP="006716B9">
            <w:pPr>
              <w:kinsoku w:val="0"/>
              <w:overflowPunct w:val="0"/>
              <w:spacing w:line="260" w:lineRule="exact"/>
              <w:ind w:left="126" w:hangingChars="63" w:hanging="12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37C0F76B" w14:textId="77777777" w:rsidR="00806AFE" w:rsidRPr="002430CD" w:rsidRDefault="00806AFE" w:rsidP="006716B9">
            <w:pPr>
              <w:kinsoku w:val="0"/>
              <w:overflowPunct w:val="0"/>
              <w:spacing w:line="260" w:lineRule="exact"/>
              <w:ind w:left="126" w:hangingChars="63" w:hanging="126"/>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806AFE" w:rsidRPr="002430CD" w14:paraId="43E03530" w14:textId="77777777" w:rsidTr="00E93404">
        <w:trPr>
          <w:cantSplit/>
        </w:trPr>
        <w:tc>
          <w:tcPr>
            <w:tcW w:w="476" w:type="dxa"/>
            <w:vMerge/>
            <w:shd w:val="clear" w:color="auto" w:fill="FFFFFF"/>
            <w:vAlign w:val="center"/>
          </w:tcPr>
          <w:p w14:paraId="05F5C360" w14:textId="77777777" w:rsidR="00806AFE"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054EB2E" w14:textId="77777777" w:rsidR="00806AFE"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4CF0B1F" w14:textId="730B12BA" w:rsidR="00806AFE" w:rsidRDefault="00F21A7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65EA5BB5" w14:textId="2038F136" w:rsidR="00806AFE" w:rsidRPr="002430CD" w:rsidRDefault="00806AFE" w:rsidP="00806AFE">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ACD187A" w14:textId="438A6AAD" w:rsidR="00806AFE" w:rsidRPr="00A84AC9"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5930E579" w14:textId="302B4252" w:rsidR="00806AFE" w:rsidRDefault="00806AFE" w:rsidP="00806AFE">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D52F86" w:rsidRPr="002430CD" w14:paraId="47181D50" w14:textId="77777777" w:rsidTr="00E93404">
        <w:trPr>
          <w:cantSplit/>
        </w:trPr>
        <w:tc>
          <w:tcPr>
            <w:tcW w:w="476" w:type="dxa"/>
            <w:vMerge w:val="restart"/>
            <w:shd w:val="clear" w:color="auto" w:fill="FFFFFF"/>
            <w:vAlign w:val="center"/>
          </w:tcPr>
          <w:p w14:paraId="4115631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6C8621B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15</w:t>
            </w:r>
          </w:p>
        </w:tc>
        <w:tc>
          <w:tcPr>
            <w:tcW w:w="476" w:type="dxa"/>
            <w:shd w:val="clear" w:color="auto" w:fill="FFFFFF"/>
            <w:vAlign w:val="center"/>
          </w:tcPr>
          <w:p w14:paraId="70C985E2" w14:textId="54B43D7A"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0B1716BC" w14:textId="77777777" w:rsidR="00D52F86" w:rsidRPr="00912B65" w:rsidRDefault="00D52F86" w:rsidP="00D52F86">
            <w:pPr>
              <w:pStyle w:val="a3"/>
              <w:spacing w:line="260" w:lineRule="exact"/>
              <w:jc w:val="both"/>
              <w:rPr>
                <w:rFonts w:ascii="Times New Roman" w:eastAsia="標楷體" w:hAnsi="Times New Roman"/>
                <w:sz w:val="20"/>
              </w:rPr>
            </w:pPr>
            <w:r w:rsidRPr="00912B65">
              <w:rPr>
                <w:rFonts w:ascii="Times New Roman" w:eastAsia="標楷體" w:hAnsi="Times New Roman" w:hint="eastAsia"/>
                <w:sz w:val="20"/>
              </w:rPr>
              <w:t>內部人股權異動申報作業。</w:t>
            </w:r>
          </w:p>
          <w:p w14:paraId="7F0DA5A2" w14:textId="0FCFCF04" w:rsidR="00D52F86" w:rsidRPr="00912B65" w:rsidRDefault="00D52F86" w:rsidP="00D52F86">
            <w:pPr>
              <w:pStyle w:val="a3"/>
              <w:spacing w:line="260" w:lineRule="exact"/>
              <w:ind w:left="5"/>
              <w:jc w:val="both"/>
              <w:rPr>
                <w:rFonts w:ascii="Times New Roman" w:eastAsia="標楷體" w:hAnsi="Times New Roman"/>
                <w:sz w:val="20"/>
              </w:rPr>
            </w:pPr>
            <w:proofErr w:type="gramStart"/>
            <w:r w:rsidRPr="00912B65">
              <w:rPr>
                <w:rFonts w:eastAsia="標楷體" w:hint="eastAsia"/>
                <w:sz w:val="20"/>
              </w:rPr>
              <w:t>註</w:t>
            </w:r>
            <w:proofErr w:type="gramEnd"/>
            <w:r w:rsidRPr="00912B65">
              <w:rPr>
                <w:rFonts w:eastAsia="標楷體" w:hint="eastAsia"/>
                <w:sz w:val="20"/>
              </w:rPr>
              <w:t>：每月十五日前申報上月份股權異動資料。</w:t>
            </w:r>
          </w:p>
        </w:tc>
        <w:tc>
          <w:tcPr>
            <w:tcW w:w="5512" w:type="dxa"/>
            <w:shd w:val="clear" w:color="auto" w:fill="FFFFFF"/>
          </w:tcPr>
          <w:p w14:paraId="5D2F3A1C" w14:textId="1F4724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F94CDD5" w14:textId="77777777" w:rsidR="00D52F86" w:rsidRPr="002430CD"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7D525CD" w14:textId="591AE5D7" w:rsidR="00D52F86" w:rsidRPr="002430CD"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62A4679A" w14:textId="77777777" w:rsidTr="004E688D">
        <w:trPr>
          <w:cantSplit/>
        </w:trPr>
        <w:tc>
          <w:tcPr>
            <w:tcW w:w="476" w:type="dxa"/>
            <w:vMerge/>
            <w:shd w:val="clear" w:color="auto" w:fill="FFFFFF"/>
            <w:vAlign w:val="center"/>
          </w:tcPr>
          <w:p w14:paraId="0289B60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19F2E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8779A2" w14:textId="1B137872"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665208CD"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4288F37"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530B1CA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6C570D41"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18CE8F21" w14:textId="77777777" w:rsidTr="00E93404">
        <w:trPr>
          <w:cantSplit/>
        </w:trPr>
        <w:tc>
          <w:tcPr>
            <w:tcW w:w="476" w:type="dxa"/>
            <w:vMerge w:val="restart"/>
            <w:shd w:val="clear" w:color="auto" w:fill="FFFFFF"/>
            <w:vAlign w:val="center"/>
          </w:tcPr>
          <w:p w14:paraId="58277BD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436" w:type="dxa"/>
            <w:vMerge w:val="restart"/>
            <w:shd w:val="clear" w:color="auto" w:fill="FFFFFF"/>
            <w:vAlign w:val="center"/>
          </w:tcPr>
          <w:p w14:paraId="7DC72C2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5CF63C8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6D7C9E7E"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0D9425B"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9D37D3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204872A7" w14:textId="77777777" w:rsidR="00775C0A" w:rsidRDefault="00D52F86" w:rsidP="00CE10FF">
            <w:pPr>
              <w:numPr>
                <w:ilvl w:val="0"/>
                <w:numId w:val="92"/>
              </w:numPr>
              <w:kinsoku w:val="0"/>
              <w:overflowPunct w:val="0"/>
              <w:spacing w:line="260" w:lineRule="exact"/>
              <w:ind w:left="126" w:hangingChars="63" w:hanging="126"/>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E597447" w14:textId="2FF9E163" w:rsidR="00D52F86" w:rsidRPr="009B1ADC" w:rsidRDefault="00D52F86" w:rsidP="00CE10FF">
            <w:pPr>
              <w:numPr>
                <w:ilvl w:val="0"/>
                <w:numId w:val="92"/>
              </w:numPr>
              <w:kinsoku w:val="0"/>
              <w:overflowPunct w:val="0"/>
              <w:spacing w:line="260" w:lineRule="exact"/>
              <w:ind w:left="126" w:hangingChars="63" w:hanging="126"/>
              <w:jc w:val="both"/>
              <w:rPr>
                <w:rFonts w:eastAsia="標楷體"/>
                <w:sz w:val="20"/>
              </w:rPr>
            </w:pPr>
            <w:r w:rsidRPr="009B1ADC">
              <w:rPr>
                <w:rFonts w:eastAsia="標楷體" w:hint="eastAsia"/>
                <w:sz w:val="20"/>
              </w:rPr>
              <w:t>本公司對有價證券上市公司及境外指數股票型基金上市之境外基金機構資訊申報作業辦法第</w:t>
            </w:r>
            <w:r w:rsidRPr="009B1ADC">
              <w:rPr>
                <w:rFonts w:eastAsia="標楷體" w:hint="eastAsia"/>
                <w:sz w:val="20"/>
              </w:rPr>
              <w:t>3</w:t>
            </w:r>
            <w:r w:rsidRPr="009B1ADC">
              <w:rPr>
                <w:rFonts w:eastAsia="標楷體" w:hint="eastAsia"/>
                <w:sz w:val="20"/>
              </w:rPr>
              <w:t>條第</w:t>
            </w:r>
            <w:r w:rsidRPr="009B1ADC">
              <w:rPr>
                <w:rFonts w:eastAsia="標楷體" w:hint="eastAsia"/>
                <w:sz w:val="20"/>
              </w:rPr>
              <w:t>1</w:t>
            </w:r>
            <w:r w:rsidRPr="009B1ADC">
              <w:rPr>
                <w:rFonts w:eastAsia="標楷體" w:hint="eastAsia"/>
                <w:sz w:val="20"/>
              </w:rPr>
              <w:t>項第</w:t>
            </w:r>
            <w:r w:rsidRPr="009B1ADC">
              <w:rPr>
                <w:rFonts w:eastAsia="標楷體" w:hint="eastAsia"/>
                <w:sz w:val="20"/>
              </w:rPr>
              <w:t>11</w:t>
            </w:r>
            <w:r w:rsidRPr="009B1ADC">
              <w:rPr>
                <w:rFonts w:eastAsia="標楷體" w:hint="eastAsia"/>
                <w:sz w:val="20"/>
              </w:rPr>
              <w:t>款。</w:t>
            </w:r>
          </w:p>
        </w:tc>
      </w:tr>
      <w:tr w:rsidR="00D52F86" w:rsidRPr="002430CD" w14:paraId="1F5F275A" w14:textId="77777777" w:rsidTr="00386D6C">
        <w:trPr>
          <w:cantSplit/>
        </w:trPr>
        <w:tc>
          <w:tcPr>
            <w:tcW w:w="476" w:type="dxa"/>
            <w:vMerge/>
            <w:shd w:val="clear" w:color="auto" w:fill="FFFFFF"/>
            <w:vAlign w:val="center"/>
          </w:tcPr>
          <w:p w14:paraId="47559577"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53E413"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6191A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541EA5D0"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36CC0217"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4B790AE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7DA495AF" w14:textId="77777777" w:rsidR="00D52F86" w:rsidRDefault="00D52F86" w:rsidP="00CE10FF">
            <w:pPr>
              <w:numPr>
                <w:ilvl w:val="0"/>
                <w:numId w:val="93"/>
              </w:numPr>
              <w:kinsoku w:val="0"/>
              <w:overflowPunct w:val="0"/>
              <w:spacing w:line="260" w:lineRule="exact"/>
              <w:ind w:left="126" w:hangingChars="63" w:hanging="126"/>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E0F633F" w14:textId="77777777" w:rsidR="00D52F86" w:rsidRPr="002430CD" w:rsidRDefault="00D52F86" w:rsidP="00CE10FF">
            <w:pPr>
              <w:numPr>
                <w:ilvl w:val="0"/>
                <w:numId w:val="93"/>
              </w:numPr>
              <w:kinsoku w:val="0"/>
              <w:overflowPunct w:val="0"/>
              <w:spacing w:line="260" w:lineRule="exact"/>
              <w:ind w:left="152" w:hanging="180"/>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73F9BBE9" w14:textId="77777777" w:rsidTr="00E46289">
        <w:trPr>
          <w:cantSplit/>
        </w:trPr>
        <w:tc>
          <w:tcPr>
            <w:tcW w:w="476" w:type="dxa"/>
            <w:vMerge/>
            <w:shd w:val="clear" w:color="auto" w:fill="FFFFFF"/>
            <w:vAlign w:val="center"/>
          </w:tcPr>
          <w:p w14:paraId="0C36A0B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C143F6"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F58EAEA" w14:textId="11AAF067"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7138F5D6" w14:textId="65D55DAE"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313C02FC" w14:textId="4577DA3E"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664B5B48" w14:textId="21FC43EF"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688A09DE" w14:textId="77777777" w:rsidTr="00E93404">
        <w:trPr>
          <w:cantSplit/>
        </w:trPr>
        <w:tc>
          <w:tcPr>
            <w:tcW w:w="476" w:type="dxa"/>
            <w:vMerge/>
            <w:tcBorders>
              <w:bottom w:val="single" w:sz="4" w:space="0" w:color="auto"/>
            </w:tcBorders>
            <w:shd w:val="clear" w:color="auto" w:fill="FFFFFF"/>
            <w:vAlign w:val="center"/>
          </w:tcPr>
          <w:p w14:paraId="11EBFD29" w14:textId="77777777" w:rsidR="00D52F86" w:rsidRPr="002430CD"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255BB96E"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AE578E4" w14:textId="111119E0"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605BAB0D" w14:textId="581A719A"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0985173E"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37BE04F7" w14:textId="51D95999"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0FD13925" w14:textId="1A4F25A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4F85558E" w14:textId="77777777" w:rsidTr="00E93404">
        <w:trPr>
          <w:cantSplit/>
        </w:trPr>
        <w:tc>
          <w:tcPr>
            <w:tcW w:w="476" w:type="dxa"/>
            <w:tcBorders>
              <w:bottom w:val="single" w:sz="4" w:space="0" w:color="auto"/>
            </w:tcBorders>
            <w:shd w:val="clear" w:color="auto" w:fill="FFFFFF"/>
            <w:vAlign w:val="center"/>
          </w:tcPr>
          <w:p w14:paraId="20757BC4"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tcBorders>
              <w:bottom w:val="single" w:sz="4" w:space="0" w:color="auto"/>
            </w:tcBorders>
            <w:shd w:val="clear" w:color="auto" w:fill="FFFFFF"/>
            <w:vAlign w:val="center"/>
          </w:tcPr>
          <w:p w14:paraId="5619E066"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29</w:t>
            </w:r>
          </w:p>
        </w:tc>
        <w:tc>
          <w:tcPr>
            <w:tcW w:w="476" w:type="dxa"/>
            <w:tcBorders>
              <w:bottom w:val="single" w:sz="4" w:space="0" w:color="auto"/>
            </w:tcBorders>
            <w:shd w:val="clear" w:color="auto" w:fill="FFFFFF"/>
            <w:vAlign w:val="center"/>
          </w:tcPr>
          <w:p w14:paraId="39C28CDC"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77A2ABA9" w14:textId="77777777" w:rsidR="00D52F86" w:rsidRPr="002430CD" w:rsidRDefault="00D52F86" w:rsidP="00D52F86">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36A06722"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sidRPr="00BD29BC">
              <w:rPr>
                <w:rFonts w:ascii="Times New Roman" w:eastAsia="標楷體" w:hAnsi="Times New Roman"/>
                <w:sz w:val="20"/>
              </w:rPr>
              <w:t>本年度第</w:t>
            </w:r>
            <w:r w:rsidRPr="00BD29BC">
              <w:rPr>
                <w:rFonts w:ascii="Times New Roman" w:eastAsia="標楷體" w:hAnsi="Times New Roman"/>
                <w:sz w:val="20"/>
              </w:rPr>
              <w:t>2</w:t>
            </w:r>
            <w:r w:rsidRPr="00BD29BC">
              <w:rPr>
                <w:rFonts w:ascii="Times New Roman" w:eastAsia="標楷體" w:hAnsi="Times New Roman"/>
                <w:sz w:val="20"/>
              </w:rPr>
              <w:t>季申報累計金額與會計師查核（核閱）數差異達</w:t>
            </w:r>
            <w:r w:rsidRPr="00BD29BC">
              <w:rPr>
                <w:rFonts w:ascii="Times New Roman" w:eastAsia="標楷體" w:hAnsi="Times New Roman"/>
                <w:sz w:val="20"/>
              </w:rPr>
              <w:t>10%</w:t>
            </w:r>
            <w:r w:rsidRPr="00BD29BC">
              <w:rPr>
                <w:rFonts w:ascii="Times New Roman" w:eastAsia="標楷體" w:hAnsi="Times New Roman"/>
                <w:sz w:val="20"/>
              </w:rPr>
              <w:t>且金額逾</w:t>
            </w:r>
            <w:r w:rsidRPr="00BD29BC">
              <w:rPr>
                <w:rFonts w:ascii="Times New Roman" w:eastAsia="標楷體" w:hAnsi="Times New Roman"/>
                <w:sz w:val="20"/>
              </w:rPr>
              <w:t>5</w:t>
            </w:r>
            <w:r w:rsidRPr="00BD29BC">
              <w:rPr>
                <w:rFonts w:ascii="Times New Roman" w:eastAsia="標楷體" w:hAnsi="Times New Roman"/>
                <w:sz w:val="20"/>
              </w:rPr>
              <w:t>仟萬元者，應再申報各該季差異原因。</w:t>
            </w:r>
          </w:p>
        </w:tc>
        <w:tc>
          <w:tcPr>
            <w:tcW w:w="5512" w:type="dxa"/>
            <w:tcBorders>
              <w:bottom w:val="single" w:sz="4" w:space="0" w:color="auto"/>
            </w:tcBorders>
            <w:shd w:val="clear" w:color="auto" w:fill="FFFFFF"/>
          </w:tcPr>
          <w:p w14:paraId="42A15D31" w14:textId="77777777" w:rsidR="00D52F86" w:rsidRPr="002430CD" w:rsidRDefault="00D52F86" w:rsidP="00D52F86">
            <w:pPr>
              <w:kinsoku w:val="0"/>
              <w:overflowPunct w:val="0"/>
              <w:spacing w:line="260" w:lineRule="exact"/>
              <w:jc w:val="both"/>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4380F279" w14:textId="77777777" w:rsidR="00D52F86" w:rsidRPr="002430CD" w:rsidRDefault="00D52F86" w:rsidP="00BD29BC">
            <w:pPr>
              <w:kinsoku w:val="0"/>
              <w:overflowPunct w:val="0"/>
              <w:spacing w:line="260" w:lineRule="exact"/>
              <w:ind w:left="126" w:hangingChars="63" w:hanging="126"/>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44E2E559" w14:textId="77777777" w:rsidR="00D52F86" w:rsidRPr="002430CD" w:rsidRDefault="00D52F86" w:rsidP="00BD29BC">
            <w:pPr>
              <w:widowControl/>
              <w:ind w:left="126" w:hangingChars="63" w:hanging="126"/>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6C566688" w14:textId="77777777" w:rsidTr="00B430F1">
        <w:trPr>
          <w:cantSplit/>
        </w:trPr>
        <w:tc>
          <w:tcPr>
            <w:tcW w:w="476" w:type="dxa"/>
            <w:vMerge w:val="restart"/>
            <w:shd w:val="clear" w:color="auto" w:fill="FFFFFF"/>
            <w:vAlign w:val="center"/>
          </w:tcPr>
          <w:p w14:paraId="49301AB4" w14:textId="77777777" w:rsidR="00D52F86" w:rsidRPr="00D00B8A" w:rsidRDefault="00D52F86" w:rsidP="00D52F86">
            <w:pPr>
              <w:kinsoku w:val="0"/>
              <w:overflowPunct w:val="0"/>
              <w:spacing w:line="260" w:lineRule="exact"/>
              <w:jc w:val="center"/>
              <w:rPr>
                <w:rFonts w:eastAsia="標楷體"/>
                <w:sz w:val="20"/>
              </w:rPr>
            </w:pPr>
            <w:r>
              <w:rPr>
                <w:rFonts w:eastAsia="標楷體" w:hint="eastAsia"/>
                <w:sz w:val="20"/>
              </w:rPr>
              <w:t>8</w:t>
            </w:r>
          </w:p>
        </w:tc>
        <w:tc>
          <w:tcPr>
            <w:tcW w:w="436" w:type="dxa"/>
            <w:vMerge w:val="restart"/>
            <w:shd w:val="clear" w:color="auto" w:fill="FFFFFF"/>
            <w:vAlign w:val="center"/>
          </w:tcPr>
          <w:p w14:paraId="557D375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3FC1F208"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0E6EF16E"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5130B83D"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5518ED9A" w14:textId="77777777" w:rsidR="00D52F86" w:rsidRPr="002430CD" w:rsidRDefault="00D52F86" w:rsidP="00D52F86">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386006EF" w14:textId="77777777" w:rsidR="00D52F86" w:rsidRPr="002430CD" w:rsidRDefault="00D52F86" w:rsidP="00D52F86">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56F6DE6F" w14:textId="77777777" w:rsidR="00D52F86" w:rsidRPr="002430CD" w:rsidRDefault="00D52F86" w:rsidP="00BD29BC">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57C01978" w14:textId="77777777" w:rsidR="00D52F86" w:rsidRPr="002430CD" w:rsidRDefault="00D52F86" w:rsidP="00BD29BC">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7F9E05EE" w14:textId="77777777" w:rsidR="00D52F86" w:rsidRPr="002430CD" w:rsidRDefault="00D52F86" w:rsidP="00BD29BC">
            <w:pPr>
              <w:kinsoku w:val="0"/>
              <w:overflowPunct w:val="0"/>
              <w:spacing w:line="260" w:lineRule="exact"/>
              <w:ind w:left="126" w:hangingChars="63" w:hanging="126"/>
              <w:jc w:val="both"/>
              <w:rPr>
                <w:rFonts w:eastAsia="標楷體"/>
                <w:sz w:val="20"/>
              </w:rPr>
            </w:pPr>
          </w:p>
        </w:tc>
      </w:tr>
      <w:tr w:rsidR="00D52F86" w:rsidRPr="002430CD" w14:paraId="6CA56F32" w14:textId="77777777" w:rsidTr="00B430F1">
        <w:trPr>
          <w:cantSplit/>
        </w:trPr>
        <w:tc>
          <w:tcPr>
            <w:tcW w:w="476" w:type="dxa"/>
            <w:vMerge/>
            <w:shd w:val="clear" w:color="auto" w:fill="FFFFFF"/>
            <w:vAlign w:val="center"/>
          </w:tcPr>
          <w:p w14:paraId="3AE0FB57"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417081A"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9EC2EE" w14:textId="064199E3"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7FA91D77" w14:textId="77777777" w:rsidR="00D52F86" w:rsidRPr="00FD56BF"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5DC6BD9"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42222FF"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09D7B2AA" w14:textId="77777777" w:rsidTr="00774427">
        <w:trPr>
          <w:cantSplit/>
        </w:trPr>
        <w:tc>
          <w:tcPr>
            <w:tcW w:w="476" w:type="dxa"/>
            <w:vMerge/>
            <w:shd w:val="clear" w:color="auto" w:fill="FFFFFF"/>
            <w:vAlign w:val="center"/>
          </w:tcPr>
          <w:p w14:paraId="21A7B3D9"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AB47DA"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AF03CA0" w14:textId="1DB95B3F"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D52BC6F"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A13E756"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089E8F35"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5E8AA3D"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059FE986" w14:textId="77777777" w:rsidTr="00E93404">
        <w:trPr>
          <w:cantSplit/>
        </w:trPr>
        <w:tc>
          <w:tcPr>
            <w:tcW w:w="476" w:type="dxa"/>
            <w:vMerge/>
            <w:tcBorders>
              <w:bottom w:val="single" w:sz="4" w:space="0" w:color="auto"/>
            </w:tcBorders>
            <w:shd w:val="clear" w:color="auto" w:fill="FFFFFF"/>
            <w:vAlign w:val="center"/>
          </w:tcPr>
          <w:p w14:paraId="2EE8F80F" w14:textId="77777777" w:rsidR="00D52F86"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3A811A10"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5D19DA6" w14:textId="6AEE3689"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5599A7DE" w14:textId="6DAB0158" w:rsidR="00D52F86" w:rsidRPr="00143F29" w:rsidRDefault="00D52F86" w:rsidP="00D52F86">
            <w:pPr>
              <w:kinsoku w:val="0"/>
              <w:overflowPunct w:val="0"/>
              <w:spacing w:line="260" w:lineRule="exact"/>
              <w:jc w:val="both"/>
              <w:rPr>
                <w:rFonts w:eastAsia="標楷體"/>
                <w:sz w:val="20"/>
              </w:rPr>
            </w:pPr>
            <w:r w:rsidRPr="00143F29">
              <w:rPr>
                <w:rFonts w:eastAsia="標楷體" w:hint="eastAsia"/>
                <w:sz w:val="20"/>
              </w:rPr>
              <w:t>永續報告書及該報告書檔案置於公司網站之連結。</w:t>
            </w:r>
          </w:p>
        </w:tc>
        <w:tc>
          <w:tcPr>
            <w:tcW w:w="5512" w:type="dxa"/>
            <w:tcBorders>
              <w:bottom w:val="single" w:sz="4" w:space="0" w:color="auto"/>
            </w:tcBorders>
            <w:shd w:val="clear" w:color="auto" w:fill="FFFFFF"/>
          </w:tcPr>
          <w:p w14:paraId="02C9E331" w14:textId="38EA5CFC" w:rsidR="00D52F86" w:rsidRPr="00143F29" w:rsidRDefault="00D52F86" w:rsidP="00D52F86">
            <w:pPr>
              <w:widowControl/>
              <w:spacing w:line="260" w:lineRule="exact"/>
              <w:rPr>
                <w:rFonts w:eastAsia="標楷體"/>
                <w:sz w:val="20"/>
              </w:rPr>
            </w:pPr>
            <w:r w:rsidRPr="00143F29">
              <w:rPr>
                <w:rFonts w:eastAsia="標楷體" w:hint="eastAsia"/>
                <w:sz w:val="20"/>
              </w:rPr>
              <w:t>輸入「公開資訊觀測站」</w:t>
            </w:r>
            <w:r w:rsidRPr="00143F29">
              <w:rPr>
                <w:rFonts w:eastAsia="標楷體"/>
                <w:sz w:val="20"/>
              </w:rPr>
              <w:t>(sii.twse.com.tw/</w:t>
            </w:r>
            <w:r w:rsidRPr="00143F29">
              <w:rPr>
                <w:rFonts w:eastAsia="標楷體" w:hint="eastAsia"/>
                <w:sz w:val="20"/>
              </w:rPr>
              <w:t>公司治理資訊之揭露辦理情形</w:t>
            </w:r>
            <w:r w:rsidRPr="00143F29">
              <w:rPr>
                <w:rFonts w:eastAsia="標楷體"/>
                <w:sz w:val="20"/>
              </w:rPr>
              <w:t>申報</w:t>
            </w:r>
            <w:r w:rsidRPr="00143F29">
              <w:rPr>
                <w:rFonts w:eastAsia="標楷體" w:hint="eastAsia"/>
                <w:sz w:val="20"/>
              </w:rPr>
              <w:t>作業</w:t>
            </w:r>
            <w:r w:rsidRPr="00143F29">
              <w:rPr>
                <w:rFonts w:eastAsia="標楷體"/>
                <w:sz w:val="20"/>
              </w:rPr>
              <w:t>/</w:t>
            </w:r>
            <w:r w:rsidRPr="00143F29">
              <w:rPr>
                <w:rFonts w:eastAsia="標楷體" w:hint="eastAsia"/>
                <w:sz w:val="20"/>
              </w:rPr>
              <w:t>永續報告書申報作業</w:t>
            </w:r>
            <w:r w:rsidRPr="00143F29">
              <w:rPr>
                <w:rFonts w:eastAsia="標楷體" w:hint="eastAsia"/>
                <w:sz w:val="20"/>
              </w:rPr>
              <w:t>)</w:t>
            </w:r>
            <w:r w:rsidRPr="00143F29">
              <w:rPr>
                <w:rFonts w:eastAsia="標楷體" w:hint="eastAsia"/>
                <w:sz w:val="20"/>
              </w:rPr>
              <w:t>。</w:t>
            </w:r>
          </w:p>
        </w:tc>
        <w:tc>
          <w:tcPr>
            <w:tcW w:w="4008" w:type="dxa"/>
            <w:tcBorders>
              <w:bottom w:val="single" w:sz="4" w:space="0" w:color="auto"/>
            </w:tcBorders>
            <w:shd w:val="clear" w:color="auto" w:fill="FFFFFF"/>
          </w:tcPr>
          <w:p w14:paraId="6103BBD7" w14:textId="77777777"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1.</w:t>
            </w:r>
            <w:r w:rsidRPr="00143F29">
              <w:rPr>
                <w:rFonts w:eastAsia="標楷體" w:hint="eastAsia"/>
                <w:sz w:val="20"/>
              </w:rPr>
              <w:t>本公司營業細則第</w:t>
            </w:r>
            <w:r w:rsidRPr="00143F29">
              <w:rPr>
                <w:rFonts w:eastAsia="標楷體" w:hint="eastAsia"/>
                <w:sz w:val="20"/>
              </w:rPr>
              <w:t>47</w:t>
            </w:r>
            <w:r w:rsidRPr="00143F29">
              <w:rPr>
                <w:rFonts w:eastAsia="標楷體" w:hint="eastAsia"/>
                <w:sz w:val="20"/>
              </w:rPr>
              <w:t>條第</w:t>
            </w:r>
            <w:r w:rsidRPr="00143F29">
              <w:rPr>
                <w:rFonts w:eastAsia="標楷體" w:hint="eastAsia"/>
                <w:sz w:val="20"/>
              </w:rPr>
              <w:t>3</w:t>
            </w:r>
            <w:r w:rsidRPr="00143F29">
              <w:rPr>
                <w:rFonts w:eastAsia="標楷體" w:hint="eastAsia"/>
                <w:sz w:val="20"/>
              </w:rPr>
              <w:t>項。</w:t>
            </w:r>
          </w:p>
          <w:p w14:paraId="674A22CF" w14:textId="77777777"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2.</w:t>
            </w:r>
            <w:r w:rsidRPr="00143F29">
              <w:rPr>
                <w:rFonts w:eastAsia="標楷體" w:hint="eastAsia"/>
                <w:sz w:val="20"/>
              </w:rPr>
              <w:t>本公司對有價證券上市公司及境外指數股票型基金上市之境外基金機構資訊申報作業辦法第</w:t>
            </w:r>
            <w:r w:rsidRPr="00143F29">
              <w:rPr>
                <w:rFonts w:eastAsia="標楷體" w:hint="eastAsia"/>
                <w:sz w:val="20"/>
              </w:rPr>
              <w:t>3</w:t>
            </w:r>
            <w:r w:rsidRPr="00143F29">
              <w:rPr>
                <w:rFonts w:eastAsia="標楷體" w:hint="eastAsia"/>
                <w:sz w:val="20"/>
              </w:rPr>
              <w:t>條第</w:t>
            </w:r>
            <w:r w:rsidRPr="00143F29">
              <w:rPr>
                <w:rFonts w:eastAsia="標楷體" w:hint="eastAsia"/>
                <w:sz w:val="20"/>
              </w:rPr>
              <w:t>1</w:t>
            </w:r>
            <w:r w:rsidRPr="00143F29">
              <w:rPr>
                <w:rFonts w:eastAsia="標楷體" w:hint="eastAsia"/>
                <w:sz w:val="20"/>
              </w:rPr>
              <w:t>項第</w:t>
            </w:r>
            <w:r w:rsidRPr="00143F29">
              <w:rPr>
                <w:rFonts w:eastAsia="標楷體" w:hint="eastAsia"/>
                <w:sz w:val="20"/>
              </w:rPr>
              <w:t>32</w:t>
            </w:r>
            <w:r w:rsidRPr="00143F29">
              <w:rPr>
                <w:rFonts w:eastAsia="標楷體" w:hint="eastAsia"/>
                <w:sz w:val="20"/>
              </w:rPr>
              <w:t>款。</w:t>
            </w:r>
          </w:p>
          <w:p w14:paraId="161D85BA" w14:textId="22265B22" w:rsidR="00D52F86" w:rsidRPr="00143F29" w:rsidRDefault="00D52F86" w:rsidP="00D52F86">
            <w:pPr>
              <w:kinsoku w:val="0"/>
              <w:overflowPunct w:val="0"/>
              <w:spacing w:line="260" w:lineRule="exact"/>
              <w:ind w:left="136" w:hanging="136"/>
              <w:jc w:val="both"/>
              <w:rPr>
                <w:rFonts w:eastAsia="標楷體"/>
                <w:sz w:val="20"/>
              </w:rPr>
            </w:pPr>
            <w:r w:rsidRPr="00143F29">
              <w:rPr>
                <w:rFonts w:eastAsia="標楷體" w:hint="eastAsia"/>
                <w:sz w:val="20"/>
              </w:rPr>
              <w:t>3.</w:t>
            </w:r>
            <w:r w:rsidRPr="00143F29">
              <w:rPr>
                <w:rFonts w:eastAsia="標楷體" w:hint="eastAsia"/>
                <w:sz w:val="20"/>
              </w:rPr>
              <w:t>本公司上市公司編製與申報永續報告書作業</w:t>
            </w:r>
            <w:r w:rsidRPr="00143F29">
              <w:rPr>
                <w:rFonts w:eastAsia="標楷體" w:hint="eastAsia"/>
                <w:sz w:val="20"/>
              </w:rPr>
              <w:t xml:space="preserve"> </w:t>
            </w:r>
            <w:r w:rsidRPr="00143F29">
              <w:rPr>
                <w:rFonts w:eastAsia="標楷體" w:hint="eastAsia"/>
                <w:sz w:val="20"/>
              </w:rPr>
              <w:t>辦法。</w:t>
            </w:r>
          </w:p>
        </w:tc>
      </w:tr>
      <w:tr w:rsidR="00D52F86" w:rsidRPr="002430CD" w14:paraId="786F6DDD" w14:textId="77777777" w:rsidTr="00E93404">
        <w:trPr>
          <w:cantSplit/>
        </w:trPr>
        <w:tc>
          <w:tcPr>
            <w:tcW w:w="476" w:type="dxa"/>
            <w:vMerge w:val="restart"/>
            <w:shd w:val="clear" w:color="auto" w:fill="FFFFFF"/>
            <w:vAlign w:val="center"/>
          </w:tcPr>
          <w:p w14:paraId="32EDE8B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6C04AC5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0A54378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BE24F2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403EF67" w14:textId="77777777" w:rsidR="00D52F86" w:rsidRDefault="00D52F86"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6040088" w14:textId="77777777" w:rsidR="00D52F86" w:rsidRPr="002430CD" w:rsidRDefault="00D52F86"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12955181"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05646B27"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4C968C2E" w14:textId="77777777" w:rsidTr="00E93404">
        <w:trPr>
          <w:cantSplit/>
        </w:trPr>
        <w:tc>
          <w:tcPr>
            <w:tcW w:w="476" w:type="dxa"/>
            <w:vMerge/>
            <w:shd w:val="clear" w:color="auto" w:fill="FFFFFF"/>
            <w:vAlign w:val="center"/>
          </w:tcPr>
          <w:p w14:paraId="65D6A80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F9E2CC"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B7E9169"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19D592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C726904"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C33805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ECE704E" w14:textId="77777777" w:rsidR="00D52F86" w:rsidRPr="002430CD"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0B721C0" w14:textId="77777777" w:rsidR="00D52F86" w:rsidRPr="002430CD"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6B64AB2D" w14:textId="77777777" w:rsidTr="00E93404">
        <w:trPr>
          <w:cantSplit/>
        </w:trPr>
        <w:tc>
          <w:tcPr>
            <w:tcW w:w="476" w:type="dxa"/>
            <w:vMerge w:val="restart"/>
            <w:shd w:val="clear" w:color="auto" w:fill="FFFFFF"/>
            <w:vAlign w:val="center"/>
          </w:tcPr>
          <w:p w14:paraId="468C9AD9"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436" w:type="dxa"/>
            <w:vMerge w:val="restart"/>
            <w:shd w:val="clear" w:color="auto" w:fill="FFFFFF"/>
            <w:vAlign w:val="center"/>
          </w:tcPr>
          <w:p w14:paraId="1B1D646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1A0A62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1B12A92B" w14:textId="7C1AB444"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26" w:author="林芸卉" w:date="2025-12-12T15:57:00Z" w16du:dateUtc="2025-12-12T07:57:00Z">
              <w:r w:rsidR="00020EC3" w:rsidRPr="00E23F4A">
                <w:rPr>
                  <w:rFonts w:eastAsia="標楷體" w:hint="eastAsia"/>
                  <w:color w:val="FF0000"/>
                  <w:sz w:val="20"/>
                  <w:szCs w:val="20"/>
                  <w:u w:val="single"/>
                </w:rPr>
                <w:t>除依</w:t>
              </w:r>
              <w:r w:rsidR="00020EC3"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F0944A"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6975A12A" w14:textId="77777777" w:rsidR="00D52F86" w:rsidRPr="002430CD" w:rsidRDefault="00D52F86" w:rsidP="00D52F86">
            <w:pPr>
              <w:kinsoku w:val="0"/>
              <w:overflowPunct w:val="0"/>
              <w:spacing w:line="260" w:lineRule="exact"/>
              <w:jc w:val="both"/>
              <w:rPr>
                <w:rFonts w:eastAsia="標楷體"/>
                <w:sz w:val="20"/>
              </w:rPr>
            </w:pPr>
          </w:p>
          <w:p w14:paraId="60B4B0A2" w14:textId="77777777" w:rsidR="00D52F86" w:rsidRPr="00295D2E" w:rsidRDefault="00D52F86" w:rsidP="00D52F86">
            <w:pPr>
              <w:kinsoku w:val="0"/>
              <w:overflowPunct w:val="0"/>
              <w:spacing w:line="260" w:lineRule="exact"/>
              <w:ind w:left="224"/>
              <w:jc w:val="both"/>
              <w:rPr>
                <w:rFonts w:eastAsia="標楷體"/>
                <w:sz w:val="20"/>
              </w:rPr>
            </w:pPr>
          </w:p>
        </w:tc>
        <w:tc>
          <w:tcPr>
            <w:tcW w:w="5512" w:type="dxa"/>
            <w:shd w:val="clear" w:color="auto" w:fill="FFFFFF"/>
          </w:tcPr>
          <w:p w14:paraId="0EE911AB" w14:textId="01952C01" w:rsidR="00D52F86"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1.</w:t>
            </w:r>
            <w:r w:rsidR="00D52F86">
              <w:rPr>
                <w:rFonts w:eastAsia="標楷體" w:hint="eastAsia"/>
                <w:sz w:val="20"/>
              </w:rPr>
              <w:t>國內上市公司</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r w:rsidR="00D52F86" w:rsidRPr="002430CD">
              <w:rPr>
                <w:rFonts w:eastAsia="標楷體" w:hint="eastAsia"/>
                <w:sz w:val="20"/>
              </w:rPr>
              <w:t>營收</w:t>
            </w:r>
            <w:r w:rsidR="00D52F86">
              <w:rPr>
                <w:rFonts w:eastAsia="標楷體" w:hint="eastAsia"/>
                <w:sz w:val="20"/>
              </w:rPr>
              <w:t>相關申報作業</w:t>
            </w:r>
            <w:r w:rsidR="00D52F86">
              <w:rPr>
                <w:rFonts w:eastAsia="標楷體" w:hint="eastAsia"/>
                <w:sz w:val="20"/>
              </w:rPr>
              <w:t>/</w:t>
            </w:r>
            <w:r w:rsidR="00D52F86">
              <w:rPr>
                <w:rFonts w:eastAsia="標楷體" w:hint="eastAsia"/>
                <w:sz w:val="20"/>
              </w:rPr>
              <w:t>月營業收入申報作業</w:t>
            </w:r>
            <w:r w:rsidR="00D52F86" w:rsidRPr="002430CD">
              <w:rPr>
                <w:rFonts w:eastAsia="標楷體" w:hint="eastAsia"/>
                <w:sz w:val="20"/>
              </w:rPr>
              <w:t>)</w:t>
            </w:r>
            <w:r w:rsidR="00D52F86">
              <w:rPr>
                <w:rFonts w:eastAsia="標楷體" w:hint="eastAsia"/>
                <w:sz w:val="20"/>
              </w:rPr>
              <w:t>。</w:t>
            </w:r>
          </w:p>
          <w:p w14:paraId="1E57864B" w14:textId="77777777" w:rsidR="00D52F86" w:rsidRPr="002430CD" w:rsidRDefault="00D52F86" w:rsidP="00DD3100">
            <w:pPr>
              <w:kinsoku w:val="0"/>
              <w:overflowPunct w:val="0"/>
              <w:spacing w:line="260" w:lineRule="exact"/>
              <w:ind w:left="160" w:hangingChars="80" w:hanging="160"/>
              <w:jc w:val="both"/>
              <w:rPr>
                <w:rFonts w:eastAsia="標楷體"/>
                <w:sz w:val="20"/>
              </w:rPr>
            </w:pPr>
          </w:p>
          <w:p w14:paraId="1EC7B56D" w14:textId="3888BB68" w:rsidR="00D52F86" w:rsidRPr="002430CD" w:rsidRDefault="00DD3100" w:rsidP="00DD3100">
            <w:pPr>
              <w:kinsoku w:val="0"/>
              <w:overflowPunct w:val="0"/>
              <w:spacing w:line="260" w:lineRule="exact"/>
              <w:ind w:left="160" w:hangingChars="80" w:hanging="160"/>
              <w:jc w:val="both"/>
              <w:rPr>
                <w:rFonts w:eastAsia="標楷體"/>
                <w:sz w:val="20"/>
              </w:rPr>
            </w:pPr>
            <w:r>
              <w:rPr>
                <w:rFonts w:eastAsia="標楷體" w:hint="eastAsia"/>
                <w:sz w:val="20"/>
              </w:rPr>
              <w:t>2.</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proofErr w:type="gramStart"/>
            <w:r w:rsidR="00D52F86">
              <w:rPr>
                <w:rFonts w:eastAsia="標楷體" w:hint="eastAsia"/>
                <w:sz w:val="20"/>
              </w:rPr>
              <w:t>金控、投控</w:t>
            </w:r>
            <w:proofErr w:type="gramEnd"/>
            <w:r w:rsidR="00D52F86">
              <w:rPr>
                <w:rFonts w:eastAsia="標楷體" w:hint="eastAsia"/>
                <w:sz w:val="20"/>
              </w:rPr>
              <w:t>公司代子公司申報月</w:t>
            </w:r>
            <w:r w:rsidR="00D52F86" w:rsidRPr="002430CD">
              <w:rPr>
                <w:rFonts w:eastAsia="標楷體" w:hint="eastAsia"/>
                <w:sz w:val="20"/>
              </w:rPr>
              <w:t>營</w:t>
            </w:r>
            <w:r w:rsidR="00D52F86">
              <w:rPr>
                <w:rFonts w:eastAsia="標楷體" w:hint="eastAsia"/>
                <w:sz w:val="20"/>
              </w:rPr>
              <w:t>業</w:t>
            </w:r>
            <w:r w:rsidR="00D52F86" w:rsidRPr="002430CD">
              <w:rPr>
                <w:rFonts w:eastAsia="標楷體" w:hint="eastAsia"/>
                <w:sz w:val="20"/>
              </w:rPr>
              <w:t>收</w:t>
            </w:r>
            <w:r w:rsidR="00D52F86">
              <w:rPr>
                <w:rFonts w:eastAsia="標楷體" w:hint="eastAsia"/>
                <w:sz w:val="20"/>
              </w:rPr>
              <w:t>入申報作業</w:t>
            </w:r>
            <w:proofErr w:type="gramStart"/>
            <w:r w:rsidR="00D52F86" w:rsidRPr="002430CD">
              <w:rPr>
                <w:rFonts w:eastAsia="標楷體" w:hint="eastAsia"/>
                <w:sz w:val="20"/>
              </w:rPr>
              <w:t>）</w:t>
            </w:r>
            <w:proofErr w:type="gramEnd"/>
            <w:r w:rsidR="00D52F86" w:rsidRPr="002430CD">
              <w:rPr>
                <w:rFonts w:eastAsia="標楷體" w:hint="eastAsia"/>
                <w:sz w:val="20"/>
              </w:rPr>
              <w:t>。</w:t>
            </w:r>
          </w:p>
          <w:p w14:paraId="6E87E9B1" w14:textId="77777777" w:rsidR="00D52F86" w:rsidRPr="002430CD" w:rsidRDefault="00D52F86" w:rsidP="00DD3100">
            <w:pPr>
              <w:kinsoku w:val="0"/>
              <w:overflowPunct w:val="0"/>
              <w:spacing w:line="260" w:lineRule="exact"/>
              <w:ind w:left="160" w:hangingChars="80" w:hanging="160"/>
              <w:jc w:val="both"/>
              <w:rPr>
                <w:rFonts w:eastAsia="標楷體"/>
                <w:sz w:val="20"/>
              </w:rPr>
            </w:pPr>
          </w:p>
          <w:p w14:paraId="6F1D15FF" w14:textId="0D2D86CB" w:rsidR="00D52F86" w:rsidRPr="002430CD" w:rsidRDefault="00D52F86" w:rsidP="00DD3100">
            <w:pPr>
              <w:kinsoku w:val="0"/>
              <w:overflowPunct w:val="0"/>
              <w:spacing w:line="260" w:lineRule="exact"/>
              <w:ind w:left="160" w:hangingChars="80" w:hanging="160"/>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00DD3100" w:rsidRPr="00DD3100">
              <w:rPr>
                <w:rFonts w:eastAsia="標楷體" w:hint="eastAsia"/>
                <w:sz w:val="20"/>
              </w:rPr>
              <w:t>依據「公開發行公司取得或處分資產處理準則」規定公告</w:t>
            </w:r>
            <w:r w:rsidRPr="00DD3100">
              <w:rPr>
                <w:rFonts w:eastAsia="標楷體"/>
                <w:sz w:val="20"/>
              </w:rPr>
              <w:t>/</w:t>
            </w:r>
            <w:r w:rsidR="00DD3100" w:rsidRPr="00DD3100">
              <w:rPr>
                <w:rFonts w:eastAsia="標楷體" w:hint="eastAsia"/>
                <w:sz w:val="20"/>
              </w:rPr>
              <w:t>從事衍生性商品交易者，每月</w:t>
            </w:r>
            <w:r w:rsidR="00DD3100" w:rsidRPr="00DD3100">
              <w:rPr>
                <w:rFonts w:eastAsia="標楷體"/>
                <w:sz w:val="20"/>
              </w:rPr>
              <w:t>10</w:t>
            </w:r>
            <w:r w:rsidR="00DD3100" w:rsidRPr="00DD3100">
              <w:rPr>
                <w:rFonts w:eastAsia="標楷體" w:hint="eastAsia"/>
                <w:sz w:val="20"/>
              </w:rPr>
              <w:t>日前公告資訊適用</w:t>
            </w:r>
            <w:proofErr w:type="gramStart"/>
            <w:r w:rsidRPr="002430CD">
              <w:rPr>
                <w:rFonts w:eastAsia="標楷體" w:hint="eastAsia"/>
                <w:sz w:val="20"/>
              </w:rPr>
              <w:t>）</w:t>
            </w:r>
            <w:proofErr w:type="gramEnd"/>
            <w:r w:rsidRPr="002430CD">
              <w:rPr>
                <w:rFonts w:eastAsia="標楷體" w:hint="eastAsia"/>
                <w:sz w:val="20"/>
              </w:rPr>
              <w:t>，選擇適用之申報表格及項目後上傳相關檔案，若未有衍生性商品交易者請按月設定「免申報」（含上市公司及所有未於國內公開發行之子公司）。</w:t>
            </w:r>
          </w:p>
          <w:p w14:paraId="49E1CAA7" w14:textId="77777777" w:rsidR="00D52F86" w:rsidRPr="00295D2E" w:rsidRDefault="00D52F86" w:rsidP="00D52F86">
            <w:pPr>
              <w:kinsoku w:val="0"/>
              <w:overflowPunct w:val="0"/>
              <w:spacing w:line="260" w:lineRule="exact"/>
              <w:ind w:left="212" w:hanging="212"/>
              <w:jc w:val="both"/>
              <w:rPr>
                <w:rFonts w:eastAsia="標楷體"/>
                <w:sz w:val="20"/>
              </w:rPr>
            </w:pPr>
          </w:p>
        </w:tc>
        <w:tc>
          <w:tcPr>
            <w:tcW w:w="4008" w:type="dxa"/>
            <w:shd w:val="clear" w:color="auto" w:fill="FFFFFF"/>
          </w:tcPr>
          <w:p w14:paraId="76283B9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0083D2C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C3AB12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AB053A"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05F46222"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0B656096"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B3710B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1A8A0FF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3D93EA8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6E99D8F2"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1F249ED2"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56661261" w14:textId="77777777" w:rsidR="00D52F86" w:rsidRDefault="00D52F86" w:rsidP="00D52F86">
            <w:pPr>
              <w:kinsoku w:val="0"/>
              <w:overflowPunct w:val="0"/>
              <w:spacing w:line="260" w:lineRule="exact"/>
              <w:ind w:left="212" w:hanging="212"/>
              <w:jc w:val="both"/>
              <w:rPr>
                <w:ins w:id="27" w:author="林芸卉" w:date="2025-12-12T15:58:00Z" w16du:dateUtc="2025-12-12T07:58: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5AEDAF23" w14:textId="41CD5A6B" w:rsidR="00020EC3" w:rsidRPr="002430CD" w:rsidRDefault="00020EC3" w:rsidP="00D52F86">
            <w:pPr>
              <w:kinsoku w:val="0"/>
              <w:overflowPunct w:val="0"/>
              <w:spacing w:line="260" w:lineRule="exact"/>
              <w:ind w:left="212" w:hanging="212"/>
              <w:jc w:val="both"/>
              <w:rPr>
                <w:rFonts w:eastAsia="標楷體"/>
                <w:sz w:val="20"/>
              </w:rPr>
            </w:pPr>
            <w:ins w:id="28" w:author="林芸卉" w:date="2025-12-12T15:58:00Z" w16du:dateUtc="2025-12-12T07:58: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D52F86" w:rsidRPr="002430CD" w14:paraId="40BF9BC4" w14:textId="77777777" w:rsidTr="00E93404">
        <w:trPr>
          <w:cantSplit/>
        </w:trPr>
        <w:tc>
          <w:tcPr>
            <w:tcW w:w="476" w:type="dxa"/>
            <w:vMerge/>
            <w:shd w:val="clear" w:color="auto" w:fill="FFFFFF"/>
            <w:vAlign w:val="center"/>
          </w:tcPr>
          <w:p w14:paraId="1007D8E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81903F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2BAD43C"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46CB4AD"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795C1122"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5C0A3FB5"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103AF46C"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296D33BB" w14:textId="77777777" w:rsidTr="00E93404">
        <w:trPr>
          <w:cantSplit/>
        </w:trPr>
        <w:tc>
          <w:tcPr>
            <w:tcW w:w="476" w:type="dxa"/>
            <w:vMerge/>
            <w:shd w:val="clear" w:color="auto" w:fill="FFFFFF"/>
            <w:vAlign w:val="center"/>
          </w:tcPr>
          <w:p w14:paraId="11C7817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DBDEB0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9EF1621"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430E9F9"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38CC435"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4FFB6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F901210" w14:textId="77777777" w:rsidTr="00E93404">
        <w:trPr>
          <w:cantSplit/>
        </w:trPr>
        <w:tc>
          <w:tcPr>
            <w:tcW w:w="476" w:type="dxa"/>
            <w:vMerge/>
            <w:shd w:val="clear" w:color="auto" w:fill="FFFFFF"/>
            <w:vAlign w:val="center"/>
          </w:tcPr>
          <w:p w14:paraId="5D664A1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349D2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7D003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377DEFCF"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7565AA05" w14:textId="77777777" w:rsidR="00D52F86" w:rsidRPr="002430CD" w:rsidRDefault="00D52F86" w:rsidP="00D52F86">
            <w:pPr>
              <w:spacing w:line="260" w:lineRule="exact"/>
              <w:rPr>
                <w:rFonts w:eastAsia="標楷體"/>
                <w:sz w:val="20"/>
              </w:rPr>
            </w:pPr>
          </w:p>
        </w:tc>
        <w:tc>
          <w:tcPr>
            <w:tcW w:w="5512" w:type="dxa"/>
            <w:shd w:val="clear" w:color="auto" w:fill="FFFFFF"/>
          </w:tcPr>
          <w:p w14:paraId="58386924"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7267681"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699CDFF8"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2491445"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89B797B"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0D3DCC00" w14:textId="77777777" w:rsidTr="00E93404">
        <w:trPr>
          <w:cantSplit/>
        </w:trPr>
        <w:tc>
          <w:tcPr>
            <w:tcW w:w="476" w:type="dxa"/>
            <w:vMerge/>
            <w:shd w:val="clear" w:color="auto" w:fill="FFFFFF"/>
            <w:vAlign w:val="center"/>
          </w:tcPr>
          <w:p w14:paraId="6511DA5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F2E07F"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89B699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1D2F8115"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277BC53"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68090C0"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70194DAD" w14:textId="77777777" w:rsidTr="00E93404">
        <w:trPr>
          <w:cantSplit/>
        </w:trPr>
        <w:tc>
          <w:tcPr>
            <w:tcW w:w="476" w:type="dxa"/>
            <w:vMerge w:val="restart"/>
            <w:shd w:val="clear" w:color="auto" w:fill="FFFFFF"/>
            <w:vAlign w:val="center"/>
          </w:tcPr>
          <w:p w14:paraId="16C7E2F6"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0D5AAB5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6A6D113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53B0DB3"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7589833C" w14:textId="77777777" w:rsidR="00D52F86" w:rsidRPr="002430CD" w:rsidRDefault="00D52F86" w:rsidP="00D52F86">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77C94B3"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1617344" w14:textId="77777777" w:rsidR="00D52F86" w:rsidRPr="002430CD" w:rsidRDefault="00D52F86" w:rsidP="00CE10FF">
            <w:pPr>
              <w:numPr>
                <w:ilvl w:val="0"/>
                <w:numId w:val="36"/>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528FC22E" w14:textId="77777777" w:rsidR="00D52F86" w:rsidRPr="002430CD" w:rsidRDefault="00D52F86" w:rsidP="00CE10FF">
            <w:pPr>
              <w:numPr>
                <w:ilvl w:val="0"/>
                <w:numId w:val="36"/>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4DBBC30C" w14:textId="77777777" w:rsidTr="004E688D">
        <w:trPr>
          <w:cantSplit/>
        </w:trPr>
        <w:tc>
          <w:tcPr>
            <w:tcW w:w="476" w:type="dxa"/>
            <w:vMerge/>
            <w:shd w:val="clear" w:color="auto" w:fill="FFFFFF"/>
            <w:vAlign w:val="center"/>
          </w:tcPr>
          <w:p w14:paraId="517E5A9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766BF8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BCF7CDC" w14:textId="6E76D6F6"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1F5C87C"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6D18F83D"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1F8290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584AEEE6"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09C3BF50" w14:textId="77777777" w:rsidTr="00E93404">
        <w:trPr>
          <w:cantSplit/>
        </w:trPr>
        <w:tc>
          <w:tcPr>
            <w:tcW w:w="476" w:type="dxa"/>
            <w:vMerge w:val="restart"/>
            <w:shd w:val="clear" w:color="auto" w:fill="FFFFFF"/>
            <w:vAlign w:val="center"/>
          </w:tcPr>
          <w:p w14:paraId="373686D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9</w:t>
            </w:r>
          </w:p>
        </w:tc>
        <w:tc>
          <w:tcPr>
            <w:tcW w:w="436" w:type="dxa"/>
            <w:vMerge w:val="restart"/>
            <w:shd w:val="clear" w:color="auto" w:fill="FFFFFF"/>
            <w:vAlign w:val="center"/>
          </w:tcPr>
          <w:p w14:paraId="41E0AE84"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393DCC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3A8AEFC1"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F1C90EE"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05F10827"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AD2863B" w14:textId="77777777" w:rsidR="00D52F86" w:rsidRPr="002430CD"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974328A" w14:textId="77777777" w:rsidR="00D52F86" w:rsidRPr="002430CD"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249F3FE2" w14:textId="77777777" w:rsidTr="00E93404">
        <w:trPr>
          <w:cantSplit/>
        </w:trPr>
        <w:tc>
          <w:tcPr>
            <w:tcW w:w="476" w:type="dxa"/>
            <w:vMerge/>
            <w:shd w:val="clear" w:color="auto" w:fill="FFFFFF"/>
            <w:vAlign w:val="center"/>
          </w:tcPr>
          <w:p w14:paraId="358F181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D9CBEEA"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155018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052989A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59319DF"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1754550F"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194FDA26" w14:textId="77777777" w:rsidR="00D52F86" w:rsidRDefault="00D52F86" w:rsidP="00CE10FF">
            <w:pPr>
              <w:numPr>
                <w:ilvl w:val="0"/>
                <w:numId w:val="73"/>
              </w:numPr>
              <w:kinsoku w:val="0"/>
              <w:overflowPunct w:val="0"/>
              <w:spacing w:line="260" w:lineRule="exact"/>
              <w:ind w:left="126" w:hangingChars="63" w:hanging="126"/>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2770920A" w14:textId="77777777" w:rsidR="00D52F86" w:rsidRPr="002430CD" w:rsidRDefault="00D52F86" w:rsidP="00CE10FF">
            <w:pPr>
              <w:numPr>
                <w:ilvl w:val="0"/>
                <w:numId w:val="73"/>
              </w:numPr>
              <w:kinsoku w:val="0"/>
              <w:overflowPunct w:val="0"/>
              <w:spacing w:line="260" w:lineRule="exact"/>
              <w:ind w:left="126" w:hangingChars="63" w:hanging="126"/>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2AE8BC3E" w14:textId="77777777" w:rsidTr="00E93404">
        <w:trPr>
          <w:cantSplit/>
        </w:trPr>
        <w:tc>
          <w:tcPr>
            <w:tcW w:w="476" w:type="dxa"/>
            <w:vMerge/>
            <w:shd w:val="clear" w:color="auto" w:fill="FFFFFF"/>
            <w:vAlign w:val="center"/>
          </w:tcPr>
          <w:p w14:paraId="18C476B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40AD96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42B0C9" w14:textId="6111FA73"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6C84F897" w14:textId="09C2013F"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4441B683" w14:textId="72B67DD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28038A98" w14:textId="5E068489"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72B5F563" w14:textId="77777777" w:rsidTr="00E93404">
        <w:trPr>
          <w:cantSplit/>
        </w:trPr>
        <w:tc>
          <w:tcPr>
            <w:tcW w:w="476" w:type="dxa"/>
            <w:vMerge/>
            <w:shd w:val="clear" w:color="auto" w:fill="FFFFFF"/>
            <w:vAlign w:val="center"/>
          </w:tcPr>
          <w:p w14:paraId="1869D95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FC43FEB"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D4D544" w14:textId="620F526C"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7E0662B2" w14:textId="00D9F5FF"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4BED54F"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5605546D" w14:textId="680A0ED7" w:rsidR="00D52F86" w:rsidRPr="002430CD" w:rsidRDefault="00D52F86" w:rsidP="00D52F86">
            <w:pPr>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84CCEA" w14:textId="64E83CEC"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3D004D6A" w14:textId="77777777" w:rsidTr="00E93404">
        <w:trPr>
          <w:cantSplit/>
        </w:trPr>
        <w:tc>
          <w:tcPr>
            <w:tcW w:w="476" w:type="dxa"/>
            <w:vMerge w:val="restart"/>
            <w:shd w:val="clear" w:color="auto" w:fill="FFFFFF"/>
            <w:vAlign w:val="center"/>
          </w:tcPr>
          <w:p w14:paraId="0C62881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lastRenderedPageBreak/>
              <w:t>9</w:t>
            </w:r>
          </w:p>
        </w:tc>
        <w:tc>
          <w:tcPr>
            <w:tcW w:w="436" w:type="dxa"/>
            <w:vMerge w:val="restart"/>
            <w:shd w:val="clear" w:color="auto" w:fill="FFFFFF"/>
            <w:vAlign w:val="center"/>
          </w:tcPr>
          <w:p w14:paraId="3B0A81D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1D22E4A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5EAA9735"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5177C377"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A9285B1" w14:textId="77777777" w:rsidR="00D52F86" w:rsidRPr="002430CD" w:rsidRDefault="00D52F86" w:rsidP="00D52F86">
            <w:pPr>
              <w:widowControl/>
              <w:spacing w:line="260" w:lineRule="exact"/>
              <w:rPr>
                <w:rFonts w:ascii="細明體" w:eastAsia="標楷體" w:hAnsi="Courier New"/>
                <w:sz w:val="20"/>
                <w:szCs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p w14:paraId="621FD2DB" w14:textId="77777777" w:rsidR="00D52F86" w:rsidRPr="002430CD" w:rsidRDefault="00D52F86" w:rsidP="00D52F86">
            <w:pPr>
              <w:spacing w:line="260" w:lineRule="exact"/>
              <w:jc w:val="both"/>
              <w:rPr>
                <w:rFonts w:eastAsia="標楷體"/>
                <w:sz w:val="20"/>
              </w:rPr>
            </w:pPr>
          </w:p>
        </w:tc>
        <w:tc>
          <w:tcPr>
            <w:tcW w:w="4008" w:type="dxa"/>
            <w:shd w:val="clear" w:color="auto" w:fill="FFFFFF"/>
          </w:tcPr>
          <w:p w14:paraId="79E909A0"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7C2338CE"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p w14:paraId="6E473670" w14:textId="77777777" w:rsidR="00D52F86" w:rsidRPr="002430CD" w:rsidRDefault="00D52F86" w:rsidP="00D52F86">
            <w:pPr>
              <w:kinsoku w:val="0"/>
              <w:overflowPunct w:val="0"/>
              <w:spacing w:line="260" w:lineRule="exact"/>
              <w:ind w:left="136" w:hanging="136"/>
              <w:jc w:val="both"/>
              <w:rPr>
                <w:rFonts w:eastAsia="標楷體"/>
                <w:sz w:val="20"/>
              </w:rPr>
            </w:pPr>
          </w:p>
        </w:tc>
      </w:tr>
      <w:tr w:rsidR="00D52F86" w:rsidRPr="002430CD" w14:paraId="53EBE3F4" w14:textId="77777777" w:rsidTr="00E93404">
        <w:trPr>
          <w:cantSplit/>
        </w:trPr>
        <w:tc>
          <w:tcPr>
            <w:tcW w:w="476" w:type="dxa"/>
            <w:vMerge/>
            <w:shd w:val="clear" w:color="auto" w:fill="FFFFFF"/>
            <w:vAlign w:val="center"/>
          </w:tcPr>
          <w:p w14:paraId="0AF1965E"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122581B"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D9AFA58" w14:textId="5F2201F3"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D82E998" w14:textId="77777777" w:rsidR="00D52F86" w:rsidRPr="00FD56BF"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32484E14"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AE81149"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B2677A5" w14:textId="77777777" w:rsidTr="00E93404">
        <w:trPr>
          <w:cantSplit/>
        </w:trPr>
        <w:tc>
          <w:tcPr>
            <w:tcW w:w="476" w:type="dxa"/>
            <w:vMerge/>
            <w:shd w:val="clear" w:color="auto" w:fill="FFFFFF"/>
            <w:vAlign w:val="center"/>
          </w:tcPr>
          <w:p w14:paraId="1B94D797"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1F8E6D"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DA7CBE2" w14:textId="36B1A41D"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945603D"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89D469"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3A68839"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C4E8DF"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5A758094" w14:textId="77777777" w:rsidTr="00E93404">
        <w:trPr>
          <w:cantSplit/>
        </w:trPr>
        <w:tc>
          <w:tcPr>
            <w:tcW w:w="476" w:type="dxa"/>
            <w:vMerge w:val="restart"/>
            <w:shd w:val="clear" w:color="auto" w:fill="FFFFFF"/>
            <w:vAlign w:val="center"/>
          </w:tcPr>
          <w:p w14:paraId="1DC8DD78" w14:textId="77777777" w:rsidR="00D52F86" w:rsidRPr="00527492" w:rsidRDefault="00D52F86" w:rsidP="00D52F86">
            <w:pPr>
              <w:kinsoku w:val="0"/>
              <w:overflowPunct w:val="0"/>
              <w:spacing w:line="260" w:lineRule="exact"/>
              <w:jc w:val="center"/>
              <w:rPr>
                <w:rFonts w:eastAsia="標楷體"/>
                <w:b/>
                <w:sz w:val="20"/>
              </w:rPr>
            </w:pPr>
            <w:r w:rsidRPr="002430CD">
              <w:rPr>
                <w:rFonts w:eastAsia="標楷體" w:hint="eastAsia"/>
                <w:sz w:val="20"/>
              </w:rPr>
              <w:t>10</w:t>
            </w:r>
          </w:p>
        </w:tc>
        <w:tc>
          <w:tcPr>
            <w:tcW w:w="436" w:type="dxa"/>
            <w:vMerge w:val="restart"/>
            <w:shd w:val="clear" w:color="auto" w:fill="FFFFFF"/>
            <w:vAlign w:val="center"/>
          </w:tcPr>
          <w:p w14:paraId="3DE506FB" w14:textId="77777777" w:rsidR="00D52F86" w:rsidRPr="00527492" w:rsidRDefault="00D52F86" w:rsidP="00D52F86">
            <w:pPr>
              <w:kinsoku w:val="0"/>
              <w:overflowPunct w:val="0"/>
              <w:spacing w:line="260" w:lineRule="exact"/>
              <w:jc w:val="center"/>
              <w:rPr>
                <w:rFonts w:eastAsia="標楷體"/>
                <w:b/>
                <w:sz w:val="20"/>
              </w:rPr>
            </w:pPr>
            <w:r w:rsidRPr="002430CD">
              <w:rPr>
                <w:rFonts w:eastAsia="標楷體" w:hint="eastAsia"/>
                <w:sz w:val="20"/>
              </w:rPr>
              <w:t>5</w:t>
            </w:r>
          </w:p>
        </w:tc>
        <w:tc>
          <w:tcPr>
            <w:tcW w:w="476" w:type="dxa"/>
            <w:shd w:val="clear" w:color="auto" w:fill="FFFFFF"/>
            <w:vAlign w:val="center"/>
          </w:tcPr>
          <w:p w14:paraId="1649A27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EAED40"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4C9C7C4D" w14:textId="77777777" w:rsidR="00D52F86" w:rsidRDefault="00D52F86" w:rsidP="003019EF">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2A597DD3" w14:textId="77777777" w:rsidR="00D52F86" w:rsidRPr="002430CD" w:rsidRDefault="00D52F86" w:rsidP="003019EF">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463CD80D"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273940BE"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2C12FEFE" w14:textId="77777777" w:rsidTr="00E93404">
        <w:trPr>
          <w:cantSplit/>
        </w:trPr>
        <w:tc>
          <w:tcPr>
            <w:tcW w:w="476" w:type="dxa"/>
            <w:vMerge/>
            <w:shd w:val="clear" w:color="auto" w:fill="FFFFFF"/>
            <w:vAlign w:val="center"/>
          </w:tcPr>
          <w:p w14:paraId="68D2998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258181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8A0507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793ADA1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61CD726E"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21ABCA4B"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67C5B0A" w14:textId="77777777" w:rsidR="00D52F86" w:rsidRPr="002430CD"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7BBD6685" w14:textId="77777777" w:rsidR="00D52F86" w:rsidRPr="002430CD"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2F8BB5C5" w14:textId="77777777" w:rsidTr="00E93404">
        <w:trPr>
          <w:cantSplit/>
        </w:trPr>
        <w:tc>
          <w:tcPr>
            <w:tcW w:w="476" w:type="dxa"/>
            <w:vMerge w:val="restart"/>
            <w:shd w:val="clear" w:color="auto" w:fill="FFFFFF"/>
            <w:vAlign w:val="center"/>
          </w:tcPr>
          <w:p w14:paraId="6FCD27B8"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436" w:type="dxa"/>
            <w:vMerge w:val="restart"/>
            <w:shd w:val="clear" w:color="auto" w:fill="FFFFFF"/>
            <w:vAlign w:val="center"/>
          </w:tcPr>
          <w:p w14:paraId="2C79A8B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5249690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54F7D32" w14:textId="75EF0DF3"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29" w:author="林芸卉" w:date="2025-12-12T15:59:00Z" w16du:dateUtc="2025-12-12T07:59:00Z">
              <w:r w:rsidR="003019EF" w:rsidRPr="00E23F4A">
                <w:rPr>
                  <w:rFonts w:eastAsia="標楷體" w:hint="eastAsia"/>
                  <w:color w:val="FF0000"/>
                  <w:sz w:val="20"/>
                  <w:szCs w:val="20"/>
                  <w:u w:val="single"/>
                </w:rPr>
                <w:t>除依</w:t>
              </w:r>
              <w:r w:rsidR="003019EF"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3582DBD4"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783826BC" w14:textId="77777777" w:rsidR="00D52F86" w:rsidRPr="002430CD" w:rsidRDefault="00D52F86" w:rsidP="00D52F86">
            <w:pPr>
              <w:kinsoku w:val="0"/>
              <w:overflowPunct w:val="0"/>
              <w:spacing w:line="260" w:lineRule="exact"/>
              <w:jc w:val="both"/>
              <w:rPr>
                <w:rFonts w:eastAsia="標楷體"/>
                <w:sz w:val="20"/>
              </w:rPr>
            </w:pPr>
          </w:p>
          <w:p w14:paraId="1D32E885"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50EF149" w14:textId="7D063D74" w:rsidR="00D52F86" w:rsidRPr="00344F6C" w:rsidRDefault="003019EF" w:rsidP="003019EF">
            <w:pPr>
              <w:kinsoku w:val="0"/>
              <w:overflowPunct w:val="0"/>
              <w:spacing w:line="260" w:lineRule="exact"/>
              <w:ind w:left="160" w:hangingChars="80" w:hanging="160"/>
              <w:jc w:val="both"/>
              <w:rPr>
                <w:rFonts w:eastAsia="標楷體"/>
                <w:sz w:val="20"/>
              </w:rPr>
            </w:pPr>
            <w:r>
              <w:rPr>
                <w:rFonts w:eastAsia="標楷體" w:hint="eastAsia"/>
                <w:sz w:val="20"/>
              </w:rPr>
              <w:t>1.</w:t>
            </w:r>
            <w:r w:rsidR="00D52F86">
              <w:rPr>
                <w:rFonts w:eastAsia="標楷體" w:hint="eastAsia"/>
                <w:sz w:val="20"/>
              </w:rPr>
              <w:t>國內上市公司</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r w:rsidR="00D52F86" w:rsidRPr="002430CD">
              <w:rPr>
                <w:rFonts w:eastAsia="標楷體" w:hint="eastAsia"/>
                <w:sz w:val="20"/>
              </w:rPr>
              <w:t>營收</w:t>
            </w:r>
            <w:r w:rsidR="00D52F86">
              <w:rPr>
                <w:rFonts w:eastAsia="標楷體" w:hint="eastAsia"/>
                <w:sz w:val="20"/>
              </w:rPr>
              <w:t>相關申報作業</w:t>
            </w:r>
            <w:r w:rsidR="00D52F86">
              <w:rPr>
                <w:rFonts w:eastAsia="標楷體" w:hint="eastAsia"/>
                <w:sz w:val="20"/>
              </w:rPr>
              <w:t>/</w:t>
            </w:r>
            <w:r w:rsidR="00D52F86">
              <w:rPr>
                <w:rFonts w:eastAsia="標楷體" w:hint="eastAsia"/>
                <w:sz w:val="20"/>
              </w:rPr>
              <w:t>月營業收入申報作業</w:t>
            </w:r>
            <w:r w:rsidR="00D52F86" w:rsidRPr="002430CD">
              <w:rPr>
                <w:rFonts w:eastAsia="標楷體" w:hint="eastAsia"/>
                <w:sz w:val="20"/>
              </w:rPr>
              <w:t>)</w:t>
            </w:r>
            <w:r w:rsidR="00D52F86">
              <w:rPr>
                <w:rFonts w:eastAsia="標楷體" w:hint="eastAsia"/>
                <w:sz w:val="20"/>
              </w:rPr>
              <w:t>。</w:t>
            </w:r>
          </w:p>
          <w:p w14:paraId="694B557C" w14:textId="77777777" w:rsidR="00D52F86" w:rsidRPr="002430CD" w:rsidRDefault="00D52F86" w:rsidP="003019EF">
            <w:pPr>
              <w:kinsoku w:val="0"/>
              <w:overflowPunct w:val="0"/>
              <w:spacing w:line="260" w:lineRule="exact"/>
              <w:ind w:left="160" w:hangingChars="80" w:hanging="160"/>
              <w:jc w:val="both"/>
              <w:rPr>
                <w:rFonts w:eastAsia="標楷體"/>
                <w:sz w:val="20"/>
              </w:rPr>
            </w:pPr>
          </w:p>
          <w:p w14:paraId="0A1B5955" w14:textId="55ACA880" w:rsidR="00D52F86" w:rsidRPr="002430CD" w:rsidRDefault="003019EF" w:rsidP="003019EF">
            <w:pPr>
              <w:kinsoku w:val="0"/>
              <w:overflowPunct w:val="0"/>
              <w:spacing w:line="260" w:lineRule="exact"/>
              <w:ind w:left="160" w:hangingChars="80" w:hanging="160"/>
              <w:jc w:val="both"/>
              <w:rPr>
                <w:rFonts w:eastAsia="標楷體"/>
                <w:sz w:val="20"/>
              </w:rPr>
            </w:pPr>
            <w:r>
              <w:rPr>
                <w:rFonts w:eastAsia="標楷體" w:hint="eastAsia"/>
                <w:sz w:val="20"/>
              </w:rPr>
              <w:t>2.</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proofErr w:type="gramStart"/>
            <w:r w:rsidR="00D52F86">
              <w:rPr>
                <w:rFonts w:eastAsia="標楷體" w:hint="eastAsia"/>
                <w:sz w:val="20"/>
              </w:rPr>
              <w:t>金控、投控</w:t>
            </w:r>
            <w:proofErr w:type="gramEnd"/>
            <w:r w:rsidR="00D52F86">
              <w:rPr>
                <w:rFonts w:eastAsia="標楷體" w:hint="eastAsia"/>
                <w:sz w:val="20"/>
              </w:rPr>
              <w:t>公司代子公司申報月</w:t>
            </w:r>
            <w:r w:rsidR="00D52F86" w:rsidRPr="002430CD">
              <w:rPr>
                <w:rFonts w:eastAsia="標楷體" w:hint="eastAsia"/>
                <w:sz w:val="20"/>
              </w:rPr>
              <w:t>營</w:t>
            </w:r>
            <w:r w:rsidR="00D52F86">
              <w:rPr>
                <w:rFonts w:eastAsia="標楷體" w:hint="eastAsia"/>
                <w:sz w:val="20"/>
              </w:rPr>
              <w:t>業</w:t>
            </w:r>
            <w:r w:rsidR="00D52F86" w:rsidRPr="002430CD">
              <w:rPr>
                <w:rFonts w:eastAsia="標楷體" w:hint="eastAsia"/>
                <w:sz w:val="20"/>
              </w:rPr>
              <w:t>收</w:t>
            </w:r>
            <w:r w:rsidR="00D52F86">
              <w:rPr>
                <w:rFonts w:eastAsia="標楷體" w:hint="eastAsia"/>
                <w:sz w:val="20"/>
              </w:rPr>
              <w:t>入申報作業</w:t>
            </w:r>
            <w:proofErr w:type="gramStart"/>
            <w:r w:rsidR="00D52F86" w:rsidRPr="002430CD">
              <w:rPr>
                <w:rFonts w:eastAsia="標楷體" w:hint="eastAsia"/>
                <w:sz w:val="20"/>
              </w:rPr>
              <w:t>）</w:t>
            </w:r>
            <w:proofErr w:type="gramEnd"/>
            <w:r w:rsidR="00D52F86" w:rsidRPr="002430CD">
              <w:rPr>
                <w:rFonts w:eastAsia="標楷體" w:hint="eastAsia"/>
                <w:sz w:val="20"/>
              </w:rPr>
              <w:t>。</w:t>
            </w:r>
          </w:p>
          <w:p w14:paraId="563EB8D7" w14:textId="77777777" w:rsidR="00D52F86" w:rsidRPr="002430CD" w:rsidRDefault="00D52F86" w:rsidP="003019EF">
            <w:pPr>
              <w:kinsoku w:val="0"/>
              <w:overflowPunct w:val="0"/>
              <w:spacing w:line="260" w:lineRule="exact"/>
              <w:ind w:left="160" w:hangingChars="80" w:hanging="160"/>
              <w:jc w:val="both"/>
              <w:rPr>
                <w:rFonts w:eastAsia="標楷體"/>
                <w:sz w:val="20"/>
              </w:rPr>
            </w:pPr>
          </w:p>
          <w:p w14:paraId="3F45FB54" w14:textId="2D6236CE" w:rsidR="00D52F86" w:rsidRPr="002430CD" w:rsidRDefault="003019EF" w:rsidP="003019EF">
            <w:pPr>
              <w:kinsoku w:val="0"/>
              <w:overflowPunct w:val="0"/>
              <w:spacing w:line="260" w:lineRule="exact"/>
              <w:ind w:left="160" w:hangingChars="80" w:hanging="160"/>
              <w:jc w:val="both"/>
              <w:rPr>
                <w:rFonts w:eastAsia="標楷體"/>
                <w:sz w:val="20"/>
              </w:rPr>
            </w:pPr>
            <w:r>
              <w:rPr>
                <w:rFonts w:eastAsia="標楷體" w:hint="eastAsia"/>
                <w:sz w:val="20"/>
              </w:rPr>
              <w:t>3.</w:t>
            </w:r>
            <w:r w:rsidR="00D52F86" w:rsidRPr="002430CD">
              <w:rPr>
                <w:rFonts w:eastAsia="標楷體" w:hint="eastAsia"/>
                <w:sz w:val="20"/>
              </w:rPr>
              <w:t>輸入「公開資訊觀測站」</w:t>
            </w:r>
            <w:r w:rsidR="00D52F86" w:rsidRPr="002430CD">
              <w:rPr>
                <w:rFonts w:eastAsia="標楷體"/>
                <w:sz w:val="20"/>
              </w:rPr>
              <w:t>(sii.twse.com.tw/</w:t>
            </w:r>
            <w:r w:rsidRPr="003019EF">
              <w:rPr>
                <w:rFonts w:eastAsia="標楷體" w:hint="eastAsia"/>
                <w:sz w:val="20"/>
              </w:rPr>
              <w:t>依據「公開發行公司取得或處分資產處理準則」規定公告</w:t>
            </w:r>
            <w:r w:rsidR="00D52F86" w:rsidRPr="003019EF">
              <w:rPr>
                <w:rFonts w:eastAsia="標楷體"/>
                <w:sz w:val="20"/>
              </w:rPr>
              <w:t>/</w:t>
            </w:r>
            <w:r w:rsidRPr="003019EF">
              <w:rPr>
                <w:rFonts w:eastAsia="標楷體" w:hint="eastAsia"/>
                <w:sz w:val="20"/>
              </w:rPr>
              <w:t>從事衍生性商品交易者，每月</w:t>
            </w:r>
            <w:r w:rsidRPr="003019EF">
              <w:rPr>
                <w:rFonts w:eastAsia="標楷體"/>
                <w:sz w:val="20"/>
              </w:rPr>
              <w:t>10</w:t>
            </w:r>
            <w:r w:rsidRPr="003019EF">
              <w:rPr>
                <w:rFonts w:eastAsia="標楷體" w:hint="eastAsia"/>
                <w:sz w:val="20"/>
              </w:rPr>
              <w:t>日前公告資訊適用</w:t>
            </w:r>
            <w:proofErr w:type="gramStart"/>
            <w:r w:rsidR="00D52F86" w:rsidRPr="002430CD">
              <w:rPr>
                <w:rFonts w:eastAsia="標楷體" w:hint="eastAsia"/>
                <w:sz w:val="20"/>
              </w:rPr>
              <w:t>）</w:t>
            </w:r>
            <w:proofErr w:type="gramEnd"/>
            <w:r w:rsidR="00D52F86"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7AC79C94"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56CEDC84"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58EE8C7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528EB8BF"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48524E3A"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188FF4EB"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5B399C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361F99A0"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75554E4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64A94B71"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4DC010E1"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00EA9749" w14:textId="77777777" w:rsidR="00D52F86" w:rsidRDefault="00D52F86" w:rsidP="00D52F86">
            <w:pPr>
              <w:kinsoku w:val="0"/>
              <w:overflowPunct w:val="0"/>
              <w:spacing w:line="260" w:lineRule="exact"/>
              <w:ind w:left="212" w:hanging="212"/>
              <w:jc w:val="both"/>
              <w:rPr>
                <w:ins w:id="30" w:author="林芸卉" w:date="2025-12-12T15:58:00Z" w16du:dateUtc="2025-12-12T07:58: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5C5477FB" w14:textId="71ABE19A" w:rsidR="003019EF" w:rsidRPr="002430CD" w:rsidRDefault="003019EF" w:rsidP="00D52F86">
            <w:pPr>
              <w:kinsoku w:val="0"/>
              <w:overflowPunct w:val="0"/>
              <w:spacing w:line="260" w:lineRule="exact"/>
              <w:ind w:left="212" w:hanging="212"/>
              <w:jc w:val="both"/>
              <w:rPr>
                <w:rFonts w:eastAsia="標楷體"/>
                <w:sz w:val="20"/>
              </w:rPr>
            </w:pPr>
            <w:ins w:id="31" w:author="林芸卉" w:date="2025-12-12T15:59:00Z" w16du:dateUtc="2025-12-12T07:59: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D52F86" w:rsidRPr="002430CD" w14:paraId="1C85437A" w14:textId="77777777" w:rsidTr="00E93404">
        <w:trPr>
          <w:cantSplit/>
        </w:trPr>
        <w:tc>
          <w:tcPr>
            <w:tcW w:w="476" w:type="dxa"/>
            <w:vMerge/>
            <w:shd w:val="clear" w:color="auto" w:fill="FFFFFF"/>
            <w:vAlign w:val="center"/>
          </w:tcPr>
          <w:p w14:paraId="1DC91B6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72C701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ED60FDC"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52B200C" w14:textId="77777777" w:rsidR="00D52F86" w:rsidRPr="002430CD" w:rsidRDefault="00D52F86" w:rsidP="00D52F86">
            <w:pPr>
              <w:snapToGrid w:val="0"/>
              <w:spacing w:line="260" w:lineRule="exact"/>
              <w:jc w:val="both"/>
              <w:rPr>
                <w:rFonts w:eastAsia="標楷體"/>
                <w:sz w:val="20"/>
              </w:rPr>
            </w:pPr>
            <w:r w:rsidRPr="002430CD">
              <w:rPr>
                <w:rFonts w:eastAsia="標楷體" w:hint="eastAsia"/>
                <w:sz w:val="20"/>
              </w:rPr>
              <w:t>現金增資</w:t>
            </w:r>
            <w:r>
              <w:rPr>
                <w:rFonts w:eastAsia="標楷體" w:hint="eastAsia"/>
                <w:sz w:val="20"/>
              </w:rPr>
              <w:t>或</w:t>
            </w:r>
            <w:r w:rsidRPr="002430CD">
              <w:rPr>
                <w:rFonts w:eastAsia="標楷體" w:hint="eastAsia"/>
                <w:sz w:val="20"/>
              </w:rPr>
              <w:t>發行公司債資金運用情形季報表。</w:t>
            </w:r>
          </w:p>
          <w:p w14:paraId="22793DE2" w14:textId="77777777" w:rsidR="00D52F86" w:rsidRPr="002430CD" w:rsidRDefault="00D52F86" w:rsidP="00D52F86">
            <w:pPr>
              <w:snapToGrid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tc>
        <w:tc>
          <w:tcPr>
            <w:tcW w:w="5512" w:type="dxa"/>
            <w:shd w:val="clear" w:color="auto" w:fill="FFFFFF"/>
          </w:tcPr>
          <w:p w14:paraId="2047D28E" w14:textId="77777777" w:rsidR="00D52F86" w:rsidRPr="002430CD" w:rsidRDefault="00D52F86" w:rsidP="00D52F86">
            <w:pPr>
              <w:snapToGrid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現金增資及發行公司債申報作業</w:t>
            </w:r>
            <w:r w:rsidRPr="002430CD">
              <w:rPr>
                <w:rFonts w:eastAsia="標楷體" w:hint="eastAsia"/>
                <w:sz w:val="20"/>
              </w:rPr>
              <w:t>/</w:t>
            </w:r>
            <w:r w:rsidRPr="002430CD">
              <w:rPr>
                <w:rFonts w:eastAsia="標楷體" w:hint="eastAsia"/>
                <w:sz w:val="20"/>
              </w:rPr>
              <w:t>運用情形季報表</w:t>
            </w:r>
            <w:r w:rsidRPr="002430CD">
              <w:rPr>
                <w:rFonts w:eastAsia="標楷體" w:hint="eastAsia"/>
                <w:sz w:val="20"/>
              </w:rPr>
              <w:t>)</w:t>
            </w:r>
            <w:r w:rsidRPr="002430CD">
              <w:rPr>
                <w:rFonts w:eastAsia="標楷體" w:hint="eastAsia"/>
                <w:sz w:val="20"/>
              </w:rPr>
              <w:t>。</w:t>
            </w:r>
            <w:proofErr w:type="gramStart"/>
            <w:r w:rsidRPr="002430CD">
              <w:rPr>
                <w:rFonts w:eastAsia="標楷體" w:hint="eastAsia"/>
                <w:sz w:val="20"/>
              </w:rPr>
              <w:t>（</w:t>
            </w:r>
            <w:proofErr w:type="gramEnd"/>
            <w:r w:rsidRPr="002430CD">
              <w:rPr>
                <w:rFonts w:eastAsia="標楷體" w:hint="eastAsia"/>
                <w:sz w:val="20"/>
              </w:rPr>
              <w:t>自</w:t>
            </w:r>
            <w:r w:rsidRPr="002430CD">
              <w:rPr>
                <w:rFonts w:eastAsia="標楷體" w:hint="eastAsia"/>
                <w:sz w:val="20"/>
              </w:rPr>
              <w:t>93.12.11</w:t>
            </w:r>
            <w:proofErr w:type="gramStart"/>
            <w:r w:rsidRPr="002430CD">
              <w:rPr>
                <w:rFonts w:eastAsia="標楷體" w:hint="eastAsia"/>
                <w:sz w:val="20"/>
              </w:rPr>
              <w:t>（</w:t>
            </w:r>
            <w:proofErr w:type="gramEnd"/>
            <w:r w:rsidRPr="002430CD">
              <w:rPr>
                <w:rFonts w:eastAsia="標楷體" w:hint="eastAsia"/>
                <w:sz w:val="20"/>
              </w:rPr>
              <w:t>含</w:t>
            </w:r>
            <w:proofErr w:type="gramStart"/>
            <w:r w:rsidRPr="002430CD">
              <w:rPr>
                <w:rFonts w:eastAsia="標楷體" w:hint="eastAsia"/>
                <w:sz w:val="20"/>
              </w:rPr>
              <w:t>）</w:t>
            </w:r>
            <w:proofErr w:type="gramEnd"/>
            <w:r w:rsidRPr="002430CD">
              <w:rPr>
                <w:rFonts w:eastAsia="標楷體" w:hint="eastAsia"/>
                <w:sz w:val="20"/>
              </w:rPr>
              <w:t>起，經主管機關</w:t>
            </w:r>
            <w:r>
              <w:rPr>
                <w:rFonts w:eastAsia="標楷體" w:hint="eastAsia"/>
                <w:sz w:val="20"/>
              </w:rPr>
              <w:t>申報生效</w:t>
            </w:r>
            <w:r w:rsidRPr="002430CD">
              <w:rPr>
                <w:rFonts w:eastAsia="標楷體" w:hint="eastAsia"/>
                <w:sz w:val="20"/>
              </w:rPr>
              <w:t>辦理之現金增資或發行公司應輸入主辦承銷商或簽證會計師之評估意見</w:t>
            </w:r>
            <w:proofErr w:type="gramStart"/>
            <w:r w:rsidRPr="002430CD">
              <w:rPr>
                <w:rFonts w:eastAsia="標楷體" w:hint="eastAsia"/>
                <w:sz w:val="20"/>
              </w:rPr>
              <w:t>）</w:t>
            </w:r>
            <w:proofErr w:type="gramEnd"/>
          </w:p>
        </w:tc>
        <w:tc>
          <w:tcPr>
            <w:tcW w:w="4008" w:type="dxa"/>
            <w:shd w:val="clear" w:color="auto" w:fill="FFFFFF"/>
          </w:tcPr>
          <w:p w14:paraId="7E65680D" w14:textId="77777777" w:rsidR="00D52F86" w:rsidRPr="002430CD" w:rsidRDefault="00D52F86" w:rsidP="00D52F86">
            <w:pPr>
              <w:snapToGrid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發行人募集與發行海外有價證券處理準則第</w:t>
            </w:r>
            <w:r w:rsidRPr="002430CD">
              <w:rPr>
                <w:rFonts w:eastAsia="標楷體" w:hint="eastAsia"/>
                <w:sz w:val="20"/>
              </w:rPr>
              <w:t>11</w:t>
            </w:r>
            <w:r w:rsidRPr="002430CD">
              <w:rPr>
                <w:rFonts w:eastAsia="標楷體" w:hint="eastAsia"/>
                <w:sz w:val="20"/>
              </w:rPr>
              <w:t>條。</w:t>
            </w:r>
          </w:p>
          <w:p w14:paraId="1355AC18" w14:textId="77777777" w:rsidR="00D52F86" w:rsidRPr="002430CD" w:rsidRDefault="00D52F86" w:rsidP="00D52F86">
            <w:pPr>
              <w:snapToGrid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p w14:paraId="58B7C173" w14:textId="77777777" w:rsidR="00D52F86" w:rsidRPr="002430CD" w:rsidRDefault="00D52F86" w:rsidP="00D52F86">
            <w:pPr>
              <w:snapToGrid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72EBB692" w14:textId="77777777" w:rsidTr="00E93404">
        <w:trPr>
          <w:cantSplit/>
        </w:trPr>
        <w:tc>
          <w:tcPr>
            <w:tcW w:w="476" w:type="dxa"/>
            <w:vMerge/>
            <w:shd w:val="clear" w:color="auto" w:fill="FFFFFF"/>
            <w:vAlign w:val="center"/>
          </w:tcPr>
          <w:p w14:paraId="3F7A6BF9"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68D025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A9F264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68D7DB7" w14:textId="77777777" w:rsidR="00D52F86" w:rsidRPr="009832D4" w:rsidRDefault="00D52F86" w:rsidP="00D52F86">
            <w:pPr>
              <w:spacing w:line="260" w:lineRule="exact"/>
              <w:jc w:val="both"/>
              <w:rPr>
                <w:rFonts w:eastAsia="標楷體"/>
                <w:sz w:val="20"/>
              </w:rPr>
            </w:pPr>
            <w:r w:rsidRPr="009832D4">
              <w:rPr>
                <w:rFonts w:eastAsia="標楷體" w:hint="eastAsia"/>
                <w:sz w:val="20"/>
              </w:rPr>
              <w:t>合併發行新股、受讓他公司股份發行新股、依法律規定進行收購或分割發行新股後主辦證券承銷商之評估意見。</w:t>
            </w:r>
          </w:p>
          <w:p w14:paraId="3D1CA73A" w14:textId="77777777" w:rsidR="00D52F86" w:rsidRPr="009832D4" w:rsidRDefault="00D52F86" w:rsidP="00D52F86">
            <w:pPr>
              <w:spacing w:line="260" w:lineRule="exact"/>
              <w:jc w:val="both"/>
              <w:rPr>
                <w:rFonts w:eastAsia="標楷體"/>
                <w:sz w:val="20"/>
              </w:rPr>
            </w:pPr>
            <w:r w:rsidRPr="009832D4">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F483C6E" w14:textId="77777777" w:rsidR="00D52F86" w:rsidRPr="009832D4" w:rsidRDefault="00D52F86" w:rsidP="00D52F86">
            <w:pPr>
              <w:spacing w:line="260" w:lineRule="exact"/>
              <w:jc w:val="both"/>
              <w:rPr>
                <w:rFonts w:eastAsia="標楷體"/>
                <w:sz w:val="20"/>
              </w:rPr>
            </w:pPr>
          </w:p>
          <w:p w14:paraId="61431210" w14:textId="77777777" w:rsidR="00D52F86" w:rsidRPr="009832D4" w:rsidRDefault="00D52F86" w:rsidP="00D52F86">
            <w:pPr>
              <w:spacing w:line="260" w:lineRule="exact"/>
              <w:jc w:val="both"/>
              <w:rPr>
                <w:rFonts w:eastAsia="標楷體"/>
                <w:sz w:val="20"/>
              </w:rPr>
            </w:pPr>
            <w:proofErr w:type="gramStart"/>
            <w:r w:rsidRPr="009832D4">
              <w:rPr>
                <w:rFonts w:eastAsia="標楷體" w:hint="eastAsia"/>
                <w:sz w:val="20"/>
              </w:rPr>
              <w:t>註</w:t>
            </w:r>
            <w:proofErr w:type="gramEnd"/>
            <w:r w:rsidRPr="009832D4">
              <w:rPr>
                <w:rFonts w:eastAsia="標楷體" w:hint="eastAsia"/>
                <w:sz w:val="20"/>
              </w:rPr>
              <w:t>：完成登記後一年內每季結束後十日內。</w:t>
            </w:r>
          </w:p>
        </w:tc>
        <w:tc>
          <w:tcPr>
            <w:tcW w:w="5512" w:type="dxa"/>
            <w:shd w:val="clear" w:color="auto" w:fill="FFFFFF"/>
          </w:tcPr>
          <w:p w14:paraId="6518E24D" w14:textId="77777777" w:rsidR="00D52F86" w:rsidRPr="009832D4" w:rsidRDefault="00D52F86" w:rsidP="00D52F86">
            <w:pPr>
              <w:pStyle w:val="a3"/>
              <w:spacing w:line="260" w:lineRule="exact"/>
              <w:jc w:val="both"/>
              <w:rPr>
                <w:rFonts w:ascii="Times New Roman" w:eastAsia="標楷體" w:hAnsi="Times New Roman"/>
                <w:sz w:val="20"/>
              </w:rPr>
            </w:pPr>
            <w:r w:rsidRPr="009832D4">
              <w:rPr>
                <w:rFonts w:ascii="Times New Roman" w:eastAsia="標楷體" w:hAnsi="Times New Roman" w:hint="eastAsia"/>
                <w:sz w:val="20"/>
              </w:rPr>
              <w:t>輸入「公開資訊觀測站」</w:t>
            </w:r>
            <w:r w:rsidRPr="009832D4">
              <w:rPr>
                <w:rFonts w:ascii="Times New Roman" w:eastAsia="標楷體" w:hAnsi="Times New Roman"/>
                <w:sz w:val="20"/>
              </w:rPr>
              <w:t>(sii.twse.com.tw/</w:t>
            </w:r>
            <w:r w:rsidRPr="009832D4">
              <w:rPr>
                <w:rFonts w:ascii="Times New Roman" w:eastAsia="標楷體" w:hAnsi="Times New Roman" w:hint="eastAsia"/>
                <w:sz w:val="20"/>
              </w:rPr>
              <w:t>公司合併或受讓他公司股份或依法律進行收購或分割發行新股後主辦證券承銷商之評估意見</w:t>
            </w:r>
            <w:r w:rsidRPr="009832D4">
              <w:rPr>
                <w:rFonts w:ascii="Times New Roman" w:eastAsia="標楷體" w:hAnsi="Times New Roman" w:hint="eastAsia"/>
                <w:sz w:val="20"/>
              </w:rPr>
              <w:t>)</w:t>
            </w:r>
            <w:r w:rsidRPr="009832D4">
              <w:rPr>
                <w:rFonts w:ascii="Times New Roman" w:eastAsia="標楷體" w:hAnsi="Times New Roman" w:hint="eastAsia"/>
                <w:sz w:val="20"/>
              </w:rPr>
              <w:t>。</w:t>
            </w:r>
          </w:p>
        </w:tc>
        <w:tc>
          <w:tcPr>
            <w:tcW w:w="4008" w:type="dxa"/>
            <w:shd w:val="clear" w:color="auto" w:fill="FFFFFF"/>
          </w:tcPr>
          <w:p w14:paraId="06AE92CC" w14:textId="77777777" w:rsidR="00D52F86" w:rsidRPr="009832D4" w:rsidRDefault="00D52F86" w:rsidP="002146DB">
            <w:pPr>
              <w:spacing w:line="260" w:lineRule="exact"/>
              <w:ind w:left="126" w:hangingChars="63" w:hanging="126"/>
              <w:jc w:val="both"/>
              <w:rPr>
                <w:rFonts w:eastAsia="標楷體"/>
                <w:sz w:val="20"/>
              </w:rPr>
            </w:pPr>
            <w:r>
              <w:rPr>
                <w:rFonts w:eastAsia="標楷體" w:hint="eastAsia"/>
                <w:sz w:val="20"/>
              </w:rPr>
              <w:t>1.</w:t>
            </w:r>
            <w:r w:rsidRPr="009832D4">
              <w:rPr>
                <w:rFonts w:eastAsia="標楷體" w:hint="eastAsia"/>
                <w:sz w:val="20"/>
              </w:rPr>
              <w:t>發行人募集與發行有價證券處理準則第</w:t>
            </w:r>
            <w:r w:rsidRPr="009832D4">
              <w:rPr>
                <w:rFonts w:eastAsia="標楷體" w:hint="eastAsia"/>
                <w:sz w:val="20"/>
              </w:rPr>
              <w:t>9</w:t>
            </w:r>
            <w:r w:rsidRPr="009832D4">
              <w:rPr>
                <w:rFonts w:eastAsia="標楷體" w:hint="eastAsia"/>
                <w:sz w:val="20"/>
              </w:rPr>
              <w:t>條。</w:t>
            </w:r>
          </w:p>
          <w:p w14:paraId="72424205" w14:textId="77777777" w:rsidR="00D52F86" w:rsidRPr="009832D4" w:rsidRDefault="00D52F86" w:rsidP="002146DB">
            <w:pPr>
              <w:spacing w:line="260" w:lineRule="exact"/>
              <w:ind w:left="126" w:hangingChars="63" w:hanging="126"/>
              <w:jc w:val="both"/>
              <w:rPr>
                <w:rFonts w:eastAsia="標楷體"/>
                <w:sz w:val="20"/>
              </w:rPr>
            </w:pPr>
            <w:r w:rsidRPr="00577171">
              <w:rPr>
                <w:rFonts w:eastAsia="標楷體" w:hint="eastAsia"/>
                <w:sz w:val="20"/>
              </w:rPr>
              <w:t>2.</w:t>
            </w:r>
            <w:r w:rsidRPr="009832D4">
              <w:rPr>
                <w:rFonts w:ascii="標楷體" w:eastAsia="標楷體" w:hAnsi="標楷體" w:hint="eastAsia"/>
                <w:sz w:val="20"/>
                <w:szCs w:val="20"/>
              </w:rPr>
              <w:t>發行人募集與發行海外有價證券處理準則第</w:t>
            </w:r>
            <w:r w:rsidRPr="009832D4">
              <w:rPr>
                <w:sz w:val="20"/>
                <w:szCs w:val="20"/>
              </w:rPr>
              <w:t>11</w:t>
            </w:r>
            <w:r w:rsidRPr="009832D4">
              <w:rPr>
                <w:rFonts w:ascii="標楷體" w:eastAsia="標楷體" w:hAnsi="標楷體" w:hint="eastAsia"/>
                <w:sz w:val="20"/>
                <w:szCs w:val="20"/>
              </w:rPr>
              <w:t>條。</w:t>
            </w:r>
          </w:p>
        </w:tc>
      </w:tr>
      <w:tr w:rsidR="00D52F86" w:rsidRPr="002430CD" w14:paraId="528FF5F8" w14:textId="77777777" w:rsidTr="00E93404">
        <w:trPr>
          <w:cantSplit/>
        </w:trPr>
        <w:tc>
          <w:tcPr>
            <w:tcW w:w="476" w:type="dxa"/>
            <w:vMerge/>
            <w:shd w:val="clear" w:color="auto" w:fill="FFFFFF"/>
            <w:vAlign w:val="center"/>
          </w:tcPr>
          <w:p w14:paraId="57C7E98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B5624C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2CDA622"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466B36E6" w14:textId="77777777" w:rsidR="00D52F86" w:rsidRPr="002430CD" w:rsidRDefault="00D52F86" w:rsidP="00D52F86">
            <w:pPr>
              <w:spacing w:line="260" w:lineRule="exact"/>
              <w:jc w:val="both"/>
              <w:rPr>
                <w:rFonts w:eastAsia="標楷體"/>
                <w:sz w:val="20"/>
              </w:rPr>
            </w:pPr>
            <w:r w:rsidRPr="002430CD">
              <w:rPr>
                <w:rFonts w:eastAsia="標楷體" w:hint="eastAsia"/>
                <w:sz w:val="20"/>
              </w:rPr>
              <w:t>員工認股權憑證資訊：</w:t>
            </w:r>
            <w:r>
              <w:rPr>
                <w:rFonts w:eastAsia="標楷體" w:hint="eastAsia"/>
                <w:sz w:val="20"/>
              </w:rPr>
              <w:t>國內、外</w:t>
            </w:r>
            <w:r w:rsidRPr="002430CD">
              <w:rPr>
                <w:rFonts w:eastAsia="標楷體" w:hint="eastAsia"/>
                <w:sz w:val="20"/>
              </w:rPr>
              <w:t>經理人及部門與分支機構主管認購認股權之情形。</w:t>
            </w:r>
          </w:p>
          <w:p w14:paraId="1A25F983" w14:textId="77777777" w:rsidR="00D52F86" w:rsidRPr="002430CD" w:rsidRDefault="00D52F86" w:rsidP="00D52F86">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z w:val="20"/>
              </w:rPr>
              <w:t>1.</w:t>
            </w:r>
            <w:r w:rsidRPr="002430CD">
              <w:rPr>
                <w:rFonts w:eastAsia="標楷體" w:hint="eastAsia"/>
                <w:sz w:val="20"/>
              </w:rPr>
              <w:t>每季結束後十日內申報前季資訊。</w:t>
            </w:r>
          </w:p>
          <w:p w14:paraId="3DE1D5E8" w14:textId="77777777" w:rsidR="00D52F86" w:rsidRPr="002430CD" w:rsidRDefault="00D52F86" w:rsidP="00D52F86">
            <w:pPr>
              <w:spacing w:line="260" w:lineRule="exact"/>
              <w:ind w:left="584" w:hangingChars="292" w:hanging="584"/>
              <w:jc w:val="both"/>
              <w:rPr>
                <w:rFonts w:eastAsia="標楷體"/>
                <w:sz w:val="20"/>
              </w:rPr>
            </w:pPr>
            <w:r w:rsidRPr="002430CD">
              <w:rPr>
                <w:rFonts w:eastAsia="標楷體" w:hint="eastAsia"/>
                <w:sz w:val="20"/>
              </w:rPr>
              <w:t xml:space="preserve">    2.</w:t>
            </w:r>
            <w:r w:rsidRPr="002430CD">
              <w:rPr>
                <w:rFonts w:eastAsia="標楷體" w:hint="eastAsia"/>
                <w:sz w:val="20"/>
              </w:rPr>
              <w:t>未發行員工認股權憑證者請設定「免申報」。</w:t>
            </w:r>
          </w:p>
        </w:tc>
        <w:tc>
          <w:tcPr>
            <w:tcW w:w="5512" w:type="dxa"/>
            <w:shd w:val="clear" w:color="auto" w:fill="FFFFFF"/>
          </w:tcPr>
          <w:p w14:paraId="1BD7EB6B" w14:textId="533AB566"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員工認股權憑證申報</w:t>
            </w:r>
            <w:r w:rsidRPr="002430CD">
              <w:rPr>
                <w:rFonts w:ascii="Times New Roman" w:eastAsia="標楷體" w:hAnsi="Times New Roman" w:hint="eastAsia"/>
                <w:sz w:val="20"/>
              </w:rPr>
              <w:t>/</w:t>
            </w:r>
            <w:r w:rsidRPr="00157CE7">
              <w:rPr>
                <w:rFonts w:ascii="Times New Roman" w:eastAsia="標楷體" w:hAnsi="Times New Roman" w:hint="eastAsia"/>
                <w:sz w:val="20"/>
              </w:rPr>
              <w:t>員工認股權憑證發行後相關申報</w:t>
            </w:r>
            <w:r w:rsidRPr="002430CD">
              <w:rPr>
                <w:rFonts w:ascii="Times New Roman" w:eastAsia="標楷體" w:hAnsi="Times New Roman" w:hint="eastAsia"/>
                <w:sz w:val="20"/>
              </w:rPr>
              <w:t>/</w:t>
            </w:r>
            <w:r w:rsidRPr="002430CD">
              <w:rPr>
                <w:rFonts w:ascii="Times New Roman" w:eastAsia="標楷體" w:hAnsi="Times New Roman" w:hint="eastAsia"/>
                <w:sz w:val="20"/>
              </w:rPr>
              <w:t>員工認股權憑證經理人、部門及分支機構主管當季認購認股權情形之資訊</w:t>
            </w:r>
            <w:r w:rsidRPr="002430CD">
              <w:rPr>
                <w:rFonts w:ascii="Times New Roman" w:eastAsia="標楷體" w:hAnsi="Times New Roman" w:hint="eastAsia"/>
                <w:sz w:val="20"/>
              </w:rPr>
              <w:t>-</w:t>
            </w:r>
            <w:r w:rsidRPr="002430CD">
              <w:rPr>
                <w:rFonts w:ascii="Times New Roman" w:eastAsia="標楷體" w:hAnsi="Times New Roman" w:hint="eastAsia"/>
                <w:sz w:val="20"/>
              </w:rPr>
              <w:t>按季結束十日內申報</w:t>
            </w:r>
            <w:r w:rsidRPr="002430CD">
              <w:rPr>
                <w:rFonts w:ascii="Times New Roman" w:eastAsia="標楷體" w:hAnsi="Times New Roman" w:hint="eastAsia"/>
                <w:sz w:val="20"/>
              </w:rPr>
              <w:t>)</w:t>
            </w:r>
          </w:p>
        </w:tc>
        <w:tc>
          <w:tcPr>
            <w:tcW w:w="4008" w:type="dxa"/>
            <w:shd w:val="clear" w:color="auto" w:fill="FFFFFF"/>
          </w:tcPr>
          <w:p w14:paraId="456F1BF2" w14:textId="77777777" w:rsidR="00D52F86" w:rsidRPr="002430CD" w:rsidRDefault="00D52F86" w:rsidP="00D52F86">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17</w:t>
            </w:r>
            <w:r>
              <w:rPr>
                <w:rFonts w:eastAsia="標楷體" w:hint="eastAsia"/>
                <w:sz w:val="20"/>
              </w:rPr>
              <w:t>款</w:t>
            </w:r>
            <w:r w:rsidRPr="002430CD">
              <w:rPr>
                <w:rFonts w:eastAsia="標楷體" w:hint="eastAsia"/>
                <w:sz w:val="20"/>
              </w:rPr>
              <w:t>。</w:t>
            </w:r>
          </w:p>
        </w:tc>
      </w:tr>
      <w:tr w:rsidR="00D52F86" w:rsidRPr="002430CD" w14:paraId="2D0CEAF0" w14:textId="77777777" w:rsidTr="00E93404">
        <w:trPr>
          <w:cantSplit/>
        </w:trPr>
        <w:tc>
          <w:tcPr>
            <w:tcW w:w="476" w:type="dxa"/>
            <w:vMerge/>
            <w:shd w:val="clear" w:color="auto" w:fill="FFFFFF"/>
            <w:vAlign w:val="center"/>
          </w:tcPr>
          <w:p w14:paraId="77DC09E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F73CDF6"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8B12C50"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2FFDB9A7"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33C8052C"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1B7B4A18"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63D63DC7" w14:textId="77777777" w:rsidR="00D52F86" w:rsidRPr="00C25453" w:rsidRDefault="00D52F86" w:rsidP="002146DB">
            <w:pPr>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579797B0" w14:textId="77777777" w:rsidTr="00E93404">
        <w:trPr>
          <w:cantSplit/>
        </w:trPr>
        <w:tc>
          <w:tcPr>
            <w:tcW w:w="476" w:type="dxa"/>
            <w:vMerge/>
            <w:shd w:val="clear" w:color="auto" w:fill="FFFFFF"/>
            <w:vAlign w:val="center"/>
          </w:tcPr>
          <w:p w14:paraId="639DC563"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6AA5CC1"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B52045"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7FA3CDD4"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4A1C4B41"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3A7FE597" w14:textId="77777777" w:rsidR="00D52F86" w:rsidRPr="002430CD" w:rsidRDefault="00D52F86" w:rsidP="00D52F86">
            <w:pPr>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08FA7646" w14:textId="77777777" w:rsidTr="00E93404">
        <w:trPr>
          <w:cantSplit/>
        </w:trPr>
        <w:tc>
          <w:tcPr>
            <w:tcW w:w="476" w:type="dxa"/>
            <w:vMerge/>
            <w:shd w:val="clear" w:color="auto" w:fill="FFFFFF"/>
            <w:vAlign w:val="center"/>
          </w:tcPr>
          <w:p w14:paraId="6DA31FD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0A54D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65001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3EC1393D" w14:textId="77777777" w:rsidR="00D52F86" w:rsidRPr="002430CD" w:rsidRDefault="00D52F86" w:rsidP="00D52F86">
            <w:pPr>
              <w:snapToGrid w:val="0"/>
              <w:spacing w:line="260" w:lineRule="exact"/>
              <w:rPr>
                <w:rFonts w:eastAsia="標楷體"/>
                <w:sz w:val="20"/>
              </w:rPr>
            </w:pPr>
            <w:r w:rsidRPr="002430CD">
              <w:rPr>
                <w:rFonts w:eastAsia="標楷體" w:hint="eastAsia"/>
                <w:sz w:val="20"/>
              </w:rPr>
              <w:t>私募有價證券</w:t>
            </w:r>
            <w:r>
              <w:rPr>
                <w:rFonts w:eastAsia="標楷體" w:hint="eastAsia"/>
                <w:sz w:val="20"/>
              </w:rPr>
              <w:t>於</w:t>
            </w:r>
            <w:r w:rsidRPr="00672A67">
              <w:rPr>
                <w:rFonts w:eastAsia="標楷體" w:cs="Courier New"/>
                <w:sz w:val="20"/>
              </w:rPr>
              <w:t>股款</w:t>
            </w:r>
            <w:r>
              <w:rPr>
                <w:rFonts w:eastAsia="標楷體" w:hint="eastAsia"/>
                <w:sz w:val="20"/>
              </w:rPr>
              <w:t>(</w:t>
            </w:r>
            <w:r w:rsidRPr="00672A67">
              <w:rPr>
                <w:rFonts w:ascii="細明體" w:eastAsia="標楷體" w:hAnsi="細明體" w:cs="Courier New"/>
                <w:color w:val="333333"/>
                <w:kern w:val="0"/>
                <w:sz w:val="20"/>
              </w:rPr>
              <w:t>價款</w:t>
            </w:r>
            <w:r>
              <w:rPr>
                <w:rFonts w:eastAsia="標楷體" w:hint="eastAsia"/>
                <w:sz w:val="20"/>
              </w:rPr>
              <w:t>)</w:t>
            </w:r>
            <w:r w:rsidRPr="00672A67">
              <w:rPr>
                <w:rFonts w:ascii="細明體" w:eastAsia="標楷體" w:hAnsi="細明體" w:cs="Courier New"/>
                <w:color w:val="333333"/>
                <w:kern w:val="0"/>
                <w:sz w:val="20"/>
              </w:rPr>
              <w:t>收足後</w:t>
            </w:r>
            <w:r>
              <w:rPr>
                <w:rFonts w:eastAsia="標楷體" w:hint="eastAsia"/>
                <w:sz w:val="20"/>
              </w:rPr>
              <w:t>，申報</w:t>
            </w:r>
            <w:r w:rsidRPr="002430CD">
              <w:rPr>
                <w:rFonts w:eastAsia="標楷體" w:hint="eastAsia"/>
                <w:sz w:val="20"/>
              </w:rPr>
              <w:t>資金運用情形季報表。</w:t>
            </w:r>
          </w:p>
          <w:p w14:paraId="15BDACB5" w14:textId="77777777" w:rsidR="00D52F86" w:rsidRPr="002430CD" w:rsidRDefault="00D52F86" w:rsidP="00D52F86">
            <w:pPr>
              <w:spacing w:line="260" w:lineRule="exact"/>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：每季結束後十日內。</w:t>
            </w:r>
          </w:p>
          <w:p w14:paraId="28976389" w14:textId="77777777" w:rsidR="00D52F86" w:rsidRPr="002430CD" w:rsidRDefault="00D52F86" w:rsidP="00D52F86">
            <w:pPr>
              <w:spacing w:line="260" w:lineRule="exact"/>
              <w:rPr>
                <w:rFonts w:eastAsia="標楷體"/>
                <w:sz w:val="20"/>
              </w:rPr>
            </w:pPr>
          </w:p>
        </w:tc>
        <w:tc>
          <w:tcPr>
            <w:tcW w:w="5512" w:type="dxa"/>
            <w:shd w:val="clear" w:color="auto" w:fill="FFFFFF"/>
          </w:tcPr>
          <w:p w14:paraId="52D2590F" w14:textId="77777777" w:rsidR="00D52F86" w:rsidRPr="002430CD" w:rsidRDefault="00D52F86" w:rsidP="00D52F86">
            <w:pPr>
              <w:pStyle w:val="a3"/>
              <w:spacing w:line="260" w:lineRule="exact"/>
              <w:ind w:left="188" w:hangingChars="94" w:hanging="188"/>
              <w:jc w:val="both"/>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私募有價證券申報</w:t>
            </w:r>
          </w:p>
          <w:p w14:paraId="6AAF6991" w14:textId="77777777" w:rsidR="00D52F86" w:rsidRPr="002430CD" w:rsidRDefault="00D52F86" w:rsidP="00D52F86">
            <w:pPr>
              <w:pStyle w:val="a3"/>
              <w:spacing w:line="260" w:lineRule="exact"/>
              <w:ind w:left="188" w:hangingChars="94" w:hanging="188"/>
              <w:jc w:val="both"/>
              <w:rPr>
                <w:rFonts w:ascii="Times New Roman" w:eastAsia="標楷體" w:hAnsi="Times New Roman"/>
                <w:sz w:val="20"/>
              </w:rPr>
            </w:pPr>
            <w:r w:rsidRPr="002430CD">
              <w:rPr>
                <w:rFonts w:eastAsia="標楷體" w:hint="eastAsia"/>
                <w:sz w:val="20"/>
              </w:rPr>
              <w:t>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671C6B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1.94.10.11</w:t>
            </w:r>
            <w:r w:rsidRPr="002430CD">
              <w:rPr>
                <w:rFonts w:eastAsia="標楷體" w:hint="eastAsia"/>
                <w:sz w:val="20"/>
              </w:rPr>
              <w:t>金管證一字第</w:t>
            </w:r>
            <w:r w:rsidRPr="002430CD">
              <w:rPr>
                <w:rFonts w:eastAsia="標楷體" w:hint="eastAsia"/>
                <w:sz w:val="20"/>
              </w:rPr>
              <w:t>0940004469</w:t>
            </w:r>
            <w:r w:rsidRPr="002430CD">
              <w:rPr>
                <w:rFonts w:eastAsia="標楷體" w:hint="eastAsia"/>
                <w:sz w:val="20"/>
              </w:rPr>
              <w:t>號函。</w:t>
            </w:r>
          </w:p>
          <w:p w14:paraId="35E0B7DD"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43A0AE4D" w14:textId="77777777" w:rsidTr="00E93404">
        <w:trPr>
          <w:cantSplit/>
        </w:trPr>
        <w:tc>
          <w:tcPr>
            <w:tcW w:w="476" w:type="dxa"/>
            <w:vMerge/>
            <w:shd w:val="clear" w:color="auto" w:fill="FFFFFF"/>
            <w:vAlign w:val="center"/>
          </w:tcPr>
          <w:p w14:paraId="0B981EDE"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5E4F06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AE7A3B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8</w:t>
            </w:r>
          </w:p>
        </w:tc>
        <w:tc>
          <w:tcPr>
            <w:tcW w:w="4100" w:type="dxa"/>
            <w:shd w:val="clear" w:color="auto" w:fill="FFFFFF"/>
          </w:tcPr>
          <w:p w14:paraId="43818152"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5A4B03B3" w14:textId="77777777" w:rsidR="00D52F86" w:rsidRPr="002430CD" w:rsidRDefault="00D52F86" w:rsidP="00D52F86">
            <w:pPr>
              <w:spacing w:line="260" w:lineRule="exact"/>
              <w:rPr>
                <w:rFonts w:eastAsia="標楷體"/>
                <w:sz w:val="20"/>
              </w:rPr>
            </w:pPr>
          </w:p>
        </w:tc>
        <w:tc>
          <w:tcPr>
            <w:tcW w:w="5512" w:type="dxa"/>
            <w:shd w:val="clear" w:color="auto" w:fill="FFFFFF"/>
          </w:tcPr>
          <w:p w14:paraId="0AD9CCDD"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6094DDCD"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4A0DDF0F"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1331745"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70107D38"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6930116A" w14:textId="77777777" w:rsidTr="00E93404">
        <w:trPr>
          <w:cantSplit/>
        </w:trPr>
        <w:tc>
          <w:tcPr>
            <w:tcW w:w="476" w:type="dxa"/>
            <w:vMerge/>
            <w:shd w:val="clear" w:color="auto" w:fill="FFFFFF"/>
            <w:vAlign w:val="center"/>
          </w:tcPr>
          <w:p w14:paraId="064B9B9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9D8F2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88CE9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9</w:t>
            </w:r>
          </w:p>
        </w:tc>
        <w:tc>
          <w:tcPr>
            <w:tcW w:w="4100" w:type="dxa"/>
            <w:shd w:val="clear" w:color="auto" w:fill="FFFFFF"/>
          </w:tcPr>
          <w:p w14:paraId="5B694187"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7003C25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5B446052"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424B6060" w14:textId="77777777" w:rsidTr="00E93404">
        <w:trPr>
          <w:cantSplit/>
        </w:trPr>
        <w:tc>
          <w:tcPr>
            <w:tcW w:w="476" w:type="dxa"/>
            <w:vMerge/>
            <w:shd w:val="clear" w:color="auto" w:fill="FFFFFF"/>
            <w:vAlign w:val="center"/>
          </w:tcPr>
          <w:p w14:paraId="1D231A42"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6B313CA"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F0B26F6" w14:textId="3913E06B" w:rsidR="00D52F86" w:rsidRDefault="00D52F86" w:rsidP="00D52F86">
            <w:pPr>
              <w:kinsoku w:val="0"/>
              <w:overflowPunct w:val="0"/>
              <w:spacing w:line="260" w:lineRule="exact"/>
              <w:jc w:val="center"/>
              <w:rPr>
                <w:rFonts w:eastAsia="標楷體"/>
                <w:sz w:val="20"/>
              </w:rPr>
            </w:pPr>
            <w:r>
              <w:rPr>
                <w:rFonts w:eastAsia="標楷體" w:hint="eastAsia"/>
                <w:sz w:val="20"/>
              </w:rPr>
              <w:t>10</w:t>
            </w:r>
          </w:p>
        </w:tc>
        <w:tc>
          <w:tcPr>
            <w:tcW w:w="4100" w:type="dxa"/>
            <w:shd w:val="clear" w:color="auto" w:fill="FFFFFF"/>
          </w:tcPr>
          <w:p w14:paraId="41D5E620" w14:textId="77777777" w:rsidR="00D52F86" w:rsidRPr="00912B65" w:rsidRDefault="00D52F86" w:rsidP="00D52F86">
            <w:pPr>
              <w:spacing w:line="260" w:lineRule="exact"/>
              <w:rPr>
                <w:rFonts w:eastAsia="標楷體"/>
                <w:sz w:val="20"/>
              </w:rPr>
            </w:pPr>
            <w:r w:rsidRPr="00912B65">
              <w:rPr>
                <w:rFonts w:eastAsia="標楷體" w:hint="eastAsia"/>
                <w:sz w:val="20"/>
              </w:rPr>
              <w:t>上市公司獨立董事之主要現職、主要經歷及其兼任其他公司董監事之資訊。</w:t>
            </w:r>
          </w:p>
          <w:p w14:paraId="69E2B1DC" w14:textId="45EA2AFF" w:rsidR="00D52F86" w:rsidRPr="00912B65" w:rsidRDefault="00D52F86" w:rsidP="00D52F86">
            <w:pPr>
              <w:spacing w:line="260" w:lineRule="exact"/>
              <w:rPr>
                <w:rFonts w:ascii="標楷體" w:eastAsia="標楷體" w:hAnsi="標楷體"/>
                <w:sz w:val="20"/>
                <w:szCs w:val="20"/>
              </w:rPr>
            </w:pPr>
            <w:proofErr w:type="gramStart"/>
            <w:r w:rsidRPr="00912B65">
              <w:rPr>
                <w:rFonts w:eastAsia="標楷體" w:hint="eastAsia"/>
                <w:sz w:val="20"/>
              </w:rPr>
              <w:t>註</w:t>
            </w:r>
            <w:proofErr w:type="gramEnd"/>
            <w:r w:rsidRPr="00912B65">
              <w:rPr>
                <w:rFonts w:eastAsia="標楷體" w:hint="eastAsia"/>
                <w:sz w:val="20"/>
              </w:rPr>
              <w:t>：每季結束後十日內申報</w:t>
            </w:r>
            <w:proofErr w:type="gramStart"/>
            <w:r w:rsidRPr="00912B65">
              <w:rPr>
                <w:rFonts w:eastAsia="標楷體" w:hint="eastAsia"/>
                <w:sz w:val="20"/>
              </w:rPr>
              <w:t>上一季異動</w:t>
            </w:r>
            <w:proofErr w:type="gramEnd"/>
            <w:r w:rsidRPr="00912B65">
              <w:rPr>
                <w:rFonts w:eastAsia="標楷體" w:hint="eastAsia"/>
                <w:sz w:val="20"/>
              </w:rPr>
              <w:t>資訊。</w:t>
            </w:r>
          </w:p>
        </w:tc>
        <w:tc>
          <w:tcPr>
            <w:tcW w:w="5512" w:type="dxa"/>
            <w:shd w:val="clear" w:color="auto" w:fill="FFFFFF"/>
          </w:tcPr>
          <w:p w14:paraId="38CE46EC" w14:textId="20E38C9E" w:rsidR="00D52F86" w:rsidRPr="00912B65" w:rsidRDefault="00D52F86" w:rsidP="00D52F86">
            <w:pPr>
              <w:pStyle w:val="a3"/>
              <w:spacing w:line="260" w:lineRule="exact"/>
              <w:ind w:leftChars="-2" w:left="-5" w:firstLineChars="3" w:firstLine="6"/>
              <w:rPr>
                <w:rFonts w:ascii="Times New Roman" w:eastAsia="標楷體" w:hAnsi="標楷體"/>
                <w:kern w:val="0"/>
                <w:sz w:val="20"/>
              </w:rPr>
            </w:pPr>
            <w:r w:rsidRPr="00912B65">
              <w:rPr>
                <w:rFonts w:ascii="Times New Roman" w:eastAsia="標楷體" w:hAnsi="Times New Roman" w:hint="eastAsia"/>
                <w:sz w:val="20"/>
              </w:rPr>
              <w:t>輸入「公開資訊觀測站」</w:t>
            </w:r>
            <w:r w:rsidRPr="00912B65">
              <w:rPr>
                <w:rFonts w:ascii="Times New Roman" w:eastAsia="標楷體" w:hAnsi="Times New Roman"/>
                <w:sz w:val="20"/>
              </w:rPr>
              <w:t>(sii.twse.com.tw/</w:t>
            </w:r>
            <w:r w:rsidRPr="00912B65">
              <w:rPr>
                <w:rFonts w:ascii="Times New Roman" w:eastAsia="標楷體" w:hAnsi="Times New Roman" w:hint="eastAsia"/>
                <w:sz w:val="20"/>
              </w:rPr>
              <w:t>董監事出列席董事會及進修情形暨獨立董事現職、經歷及兼任情形申報作業</w:t>
            </w:r>
            <w:r w:rsidRPr="00912B65">
              <w:rPr>
                <w:rFonts w:ascii="Times New Roman" w:eastAsia="標楷體" w:hAnsi="Times New Roman"/>
                <w:sz w:val="20"/>
              </w:rPr>
              <w:t>/</w:t>
            </w:r>
            <w:r w:rsidRPr="00912B65">
              <w:rPr>
                <w:rFonts w:ascii="Times New Roman" w:eastAsia="標楷體" w:hAnsi="Times New Roman" w:hint="eastAsia"/>
                <w:sz w:val="20"/>
              </w:rPr>
              <w:t>董監事進修情形暨獨立董事現職、經歷及兼任情形申報作業</w:t>
            </w:r>
            <w:r w:rsidRPr="00912B65">
              <w:rPr>
                <w:rFonts w:ascii="Times New Roman" w:eastAsia="標楷體" w:hAnsi="Times New Roman"/>
                <w:sz w:val="20"/>
              </w:rPr>
              <w:t>)</w:t>
            </w:r>
            <w:r w:rsidRPr="00912B65">
              <w:rPr>
                <w:rFonts w:ascii="Times New Roman" w:eastAsia="標楷體" w:hAnsi="Times New Roman" w:hint="eastAsia"/>
                <w:sz w:val="20"/>
              </w:rPr>
              <w:t>。</w:t>
            </w:r>
          </w:p>
        </w:tc>
        <w:tc>
          <w:tcPr>
            <w:tcW w:w="4008" w:type="dxa"/>
            <w:shd w:val="clear" w:color="auto" w:fill="FFFFFF"/>
          </w:tcPr>
          <w:p w14:paraId="5C83AB31" w14:textId="0C23568D" w:rsidR="00D52F86" w:rsidRPr="00912B65" w:rsidRDefault="00D52F86" w:rsidP="00D52F86">
            <w:pPr>
              <w:kinsoku w:val="0"/>
              <w:overflowPunct w:val="0"/>
              <w:spacing w:line="260" w:lineRule="exact"/>
              <w:ind w:left="10" w:hangingChars="5" w:hanging="10"/>
              <w:jc w:val="both"/>
              <w:rPr>
                <w:rFonts w:eastAsia="標楷體"/>
                <w:sz w:val="20"/>
              </w:rPr>
            </w:pPr>
            <w:r w:rsidRPr="00912B65">
              <w:rPr>
                <w:rFonts w:eastAsia="標楷體" w:hint="eastAsia"/>
                <w:sz w:val="20"/>
              </w:rPr>
              <w:t>本公司對有價證券上市公司及境外指數股票型基金上市之境外基金機構資訊申報作業辦法第</w:t>
            </w:r>
            <w:r w:rsidRPr="00912B65">
              <w:rPr>
                <w:rFonts w:eastAsia="標楷體"/>
                <w:sz w:val="20"/>
              </w:rPr>
              <w:t>3</w:t>
            </w:r>
            <w:r w:rsidRPr="00912B65">
              <w:rPr>
                <w:rFonts w:eastAsia="標楷體" w:hint="eastAsia"/>
                <w:sz w:val="20"/>
              </w:rPr>
              <w:t>條第</w:t>
            </w:r>
            <w:r w:rsidRPr="00912B65">
              <w:rPr>
                <w:rFonts w:eastAsia="標楷體"/>
                <w:sz w:val="20"/>
              </w:rPr>
              <w:t>1</w:t>
            </w:r>
            <w:r w:rsidRPr="00912B65">
              <w:rPr>
                <w:rFonts w:eastAsia="標楷體" w:hint="eastAsia"/>
                <w:sz w:val="20"/>
              </w:rPr>
              <w:t>項第</w:t>
            </w:r>
            <w:r w:rsidRPr="00912B65">
              <w:rPr>
                <w:rFonts w:eastAsia="標楷體"/>
                <w:sz w:val="20"/>
              </w:rPr>
              <w:t>19</w:t>
            </w:r>
            <w:r w:rsidRPr="00912B65">
              <w:rPr>
                <w:rFonts w:eastAsia="標楷體" w:hint="eastAsia"/>
                <w:sz w:val="20"/>
              </w:rPr>
              <w:t>款。</w:t>
            </w:r>
          </w:p>
        </w:tc>
      </w:tr>
      <w:tr w:rsidR="00D52F86" w:rsidRPr="002430CD" w14:paraId="4FD8ACD3" w14:textId="77777777" w:rsidTr="00E93404">
        <w:trPr>
          <w:cantSplit/>
        </w:trPr>
        <w:tc>
          <w:tcPr>
            <w:tcW w:w="476" w:type="dxa"/>
            <w:vMerge w:val="restart"/>
            <w:shd w:val="clear" w:color="auto" w:fill="FFFFFF"/>
            <w:vAlign w:val="center"/>
          </w:tcPr>
          <w:p w14:paraId="7418F15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7BF05F2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4F7FBB2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23AB7FA"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51B0ED9A" w14:textId="77777777" w:rsidR="00D52F86" w:rsidRPr="002430CD" w:rsidRDefault="00D52F86" w:rsidP="00D52F86">
            <w:pPr>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：每月十五日前申報上月份股權異動資料。</w:t>
            </w:r>
          </w:p>
        </w:tc>
        <w:tc>
          <w:tcPr>
            <w:tcW w:w="5512" w:type="dxa"/>
            <w:shd w:val="clear" w:color="auto" w:fill="FFFFFF"/>
          </w:tcPr>
          <w:p w14:paraId="0B98097C"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62B09A09" w14:textId="77777777" w:rsidR="00D52F86" w:rsidRPr="002430CD" w:rsidRDefault="00D52F86" w:rsidP="00CE10FF">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2C1229C1" w14:textId="77777777" w:rsidR="00D52F86" w:rsidRPr="002430CD" w:rsidRDefault="00D52F86" w:rsidP="00CE10FF">
            <w:pPr>
              <w:numPr>
                <w:ilvl w:val="0"/>
                <w:numId w:val="39"/>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13</w:t>
            </w:r>
            <w:r w:rsidRPr="00C25453">
              <w:rPr>
                <w:rFonts w:eastAsia="標楷體" w:hint="eastAsia"/>
                <w:sz w:val="20"/>
              </w:rPr>
              <w:t>款</w:t>
            </w:r>
            <w:r w:rsidRPr="002430CD">
              <w:rPr>
                <w:rFonts w:eastAsia="標楷體" w:hint="eastAsia"/>
                <w:sz w:val="20"/>
              </w:rPr>
              <w:t>。</w:t>
            </w:r>
          </w:p>
        </w:tc>
      </w:tr>
      <w:tr w:rsidR="00D52F86" w:rsidRPr="002430CD" w14:paraId="3B17958C" w14:textId="77777777" w:rsidTr="00E93404">
        <w:trPr>
          <w:cantSplit/>
        </w:trPr>
        <w:tc>
          <w:tcPr>
            <w:tcW w:w="476" w:type="dxa"/>
            <w:vMerge/>
            <w:shd w:val="clear" w:color="auto" w:fill="FFFFFF"/>
            <w:vAlign w:val="center"/>
          </w:tcPr>
          <w:p w14:paraId="466B011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1541B9"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487076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B351420" w14:textId="77777777" w:rsidR="00D52F86" w:rsidRPr="002430CD"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前各次發行之轉換及附認股權公司債，其轉換或認購以新股交付者，公告增資發行新股情形。</w:t>
            </w:r>
          </w:p>
          <w:p w14:paraId="1E51F18F" w14:textId="77777777" w:rsidR="00D52F86" w:rsidRPr="002430CD"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2430CD">
              <w:rPr>
                <w:rFonts w:ascii="Times New Roman" w:eastAsia="標楷體" w:hAnsi="Times New Roman" w:hint="eastAsia"/>
                <w:sz w:val="20"/>
              </w:rPr>
              <w:t>前各次發行之員工認股權憑證認購以新股或股款繳納憑證交付者，公告增資發行新股情形。</w:t>
            </w:r>
          </w:p>
          <w:p w14:paraId="48ACBDEF" w14:textId="77777777" w:rsidR="00D52F86" w:rsidRPr="002430CD" w:rsidRDefault="00D52F86" w:rsidP="00D52F86">
            <w:pPr>
              <w:pStyle w:val="a3"/>
              <w:spacing w:line="260" w:lineRule="exact"/>
              <w:jc w:val="both"/>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：應於交付股票當季結束後十五日內公告。</w:t>
            </w:r>
          </w:p>
        </w:tc>
        <w:tc>
          <w:tcPr>
            <w:tcW w:w="5512" w:type="dxa"/>
            <w:shd w:val="clear" w:color="auto" w:fill="FFFFFF"/>
          </w:tcPr>
          <w:p w14:paraId="25FF6280" w14:textId="107A9A64" w:rsidR="00D52F86" w:rsidRPr="002430CD" w:rsidRDefault="00715811" w:rsidP="00715811">
            <w:pPr>
              <w:kinsoku w:val="0"/>
              <w:overflowPunct w:val="0"/>
              <w:spacing w:line="260" w:lineRule="exact"/>
              <w:ind w:left="160" w:hangingChars="80" w:hanging="160"/>
              <w:jc w:val="both"/>
              <w:rPr>
                <w:rFonts w:eastAsia="標楷體"/>
                <w:sz w:val="20"/>
              </w:rPr>
            </w:pPr>
            <w:r>
              <w:rPr>
                <w:rFonts w:eastAsia="標楷體" w:hint="eastAsia"/>
                <w:sz w:val="20"/>
              </w:rPr>
              <w:t>1.</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國內有價證券申報作業</w:t>
            </w:r>
            <w:r w:rsidR="00D52F86" w:rsidRPr="002430CD">
              <w:rPr>
                <w:rFonts w:eastAsia="標楷體"/>
                <w:sz w:val="20"/>
              </w:rPr>
              <w:t>/</w:t>
            </w:r>
            <w:r w:rsidR="00D52F86">
              <w:rPr>
                <w:rFonts w:eastAsia="標楷體" w:hint="eastAsia"/>
                <w:sz w:val="20"/>
              </w:rPr>
              <w:t>各項公告申報</w:t>
            </w:r>
            <w:r w:rsidR="00D52F86">
              <w:rPr>
                <w:rFonts w:eastAsia="標楷體" w:hint="eastAsia"/>
                <w:sz w:val="20"/>
              </w:rPr>
              <w:t>/</w:t>
            </w:r>
            <w:r w:rsidR="00D52F86" w:rsidRPr="002430CD">
              <w:rPr>
                <w:rFonts w:eastAsia="標楷體" w:hint="eastAsia"/>
                <w:sz w:val="20"/>
              </w:rPr>
              <w:t>前各次發行之轉換、附認股權公司債，其轉換或認購以新股交付者，其增發新股情形之公告</w:t>
            </w:r>
            <w:r w:rsidR="00D52F86" w:rsidRPr="002430CD">
              <w:rPr>
                <w:rFonts w:eastAsia="標楷體" w:hint="eastAsia"/>
                <w:sz w:val="20"/>
              </w:rPr>
              <w:t>)</w:t>
            </w:r>
            <w:r w:rsidR="00D52F86" w:rsidRPr="002430CD">
              <w:rPr>
                <w:rFonts w:eastAsia="標楷體" w:hint="eastAsia"/>
                <w:sz w:val="20"/>
              </w:rPr>
              <w:t>。</w:t>
            </w:r>
          </w:p>
          <w:p w14:paraId="517298D3" w14:textId="4FEFBD56" w:rsidR="00D52F86" w:rsidRPr="002430CD" w:rsidRDefault="00715811" w:rsidP="00715811">
            <w:pPr>
              <w:kinsoku w:val="0"/>
              <w:overflowPunct w:val="0"/>
              <w:spacing w:line="260" w:lineRule="exact"/>
              <w:ind w:left="160" w:hangingChars="80" w:hanging="160"/>
              <w:jc w:val="both"/>
              <w:rPr>
                <w:rFonts w:eastAsia="標楷體"/>
                <w:sz w:val="20"/>
              </w:rPr>
            </w:pPr>
            <w:r>
              <w:rPr>
                <w:rFonts w:eastAsia="標楷體" w:hint="eastAsia"/>
                <w:sz w:val="20"/>
              </w:rPr>
              <w:t>2.</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w:t>
            </w:r>
            <w:r w:rsidR="00D52F86" w:rsidRPr="002430CD">
              <w:rPr>
                <w:rFonts w:eastAsia="標楷體" w:hint="eastAsia"/>
                <w:sz w:val="20"/>
              </w:rPr>
              <w:t>員工認股權憑證申報</w:t>
            </w:r>
            <w:r w:rsidR="00D52F86" w:rsidRPr="002430CD">
              <w:rPr>
                <w:rFonts w:eastAsia="標楷體" w:hint="eastAsia"/>
                <w:sz w:val="20"/>
              </w:rPr>
              <w:t>/</w:t>
            </w:r>
            <w:r w:rsidR="00D52F86" w:rsidRPr="002430CD">
              <w:rPr>
                <w:rFonts w:eastAsia="標楷體" w:hint="eastAsia"/>
                <w:sz w:val="20"/>
              </w:rPr>
              <w:t>依據發行人募集與發行有價證券處理準則第</w:t>
            </w:r>
            <w:r w:rsidR="00D52F86" w:rsidRPr="002430CD">
              <w:rPr>
                <w:rFonts w:eastAsia="標楷體" w:hint="eastAsia"/>
                <w:sz w:val="20"/>
              </w:rPr>
              <w:t>59</w:t>
            </w:r>
            <w:r w:rsidR="00D52F86" w:rsidRPr="002430CD">
              <w:rPr>
                <w:rFonts w:eastAsia="標楷體" w:hint="eastAsia"/>
                <w:sz w:val="20"/>
              </w:rPr>
              <w:t>條規定應公告事項</w:t>
            </w:r>
            <w:r w:rsidR="00D52F86" w:rsidRPr="002430CD">
              <w:rPr>
                <w:rFonts w:eastAsia="標楷體" w:hint="eastAsia"/>
                <w:sz w:val="20"/>
              </w:rPr>
              <w:t>)</w:t>
            </w:r>
            <w:r w:rsidR="00D52F86" w:rsidRPr="002430CD">
              <w:rPr>
                <w:rFonts w:eastAsia="標楷體" w:hint="eastAsia"/>
                <w:sz w:val="20"/>
              </w:rPr>
              <w:t>。</w:t>
            </w:r>
          </w:p>
          <w:p w14:paraId="345DA5B4" w14:textId="77777777" w:rsidR="00D52F86" w:rsidRPr="002430CD" w:rsidRDefault="00D52F86" w:rsidP="00D52F86">
            <w:pPr>
              <w:pStyle w:val="a3"/>
              <w:spacing w:line="260" w:lineRule="exact"/>
              <w:jc w:val="both"/>
              <w:rPr>
                <w:rFonts w:ascii="Times New Roman" w:eastAsia="標楷體" w:hAnsi="Times New Roman"/>
                <w:sz w:val="20"/>
              </w:rPr>
            </w:pPr>
          </w:p>
        </w:tc>
        <w:tc>
          <w:tcPr>
            <w:tcW w:w="4008" w:type="dxa"/>
            <w:shd w:val="clear" w:color="auto" w:fill="FFFFFF"/>
          </w:tcPr>
          <w:p w14:paraId="07AAB61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37</w:t>
            </w:r>
            <w:r w:rsidRPr="002430CD">
              <w:rPr>
                <w:rFonts w:eastAsia="標楷體" w:hint="eastAsia"/>
                <w:sz w:val="20"/>
              </w:rPr>
              <w:t>、</w:t>
            </w:r>
            <w:r w:rsidRPr="002430CD">
              <w:rPr>
                <w:rFonts w:eastAsia="標楷體" w:hint="eastAsia"/>
                <w:sz w:val="20"/>
              </w:rPr>
              <w:t>49</w:t>
            </w:r>
            <w:r w:rsidRPr="002430CD">
              <w:rPr>
                <w:rFonts w:eastAsia="標楷體" w:hint="eastAsia"/>
                <w:sz w:val="20"/>
              </w:rPr>
              <w:t>、</w:t>
            </w:r>
            <w:r w:rsidRPr="002430CD">
              <w:rPr>
                <w:rFonts w:eastAsia="標楷體" w:hint="eastAsia"/>
                <w:sz w:val="20"/>
              </w:rPr>
              <w:t>59</w:t>
            </w:r>
            <w:r w:rsidRPr="002430CD">
              <w:rPr>
                <w:rFonts w:eastAsia="標楷體" w:hint="eastAsia"/>
                <w:sz w:val="20"/>
              </w:rPr>
              <w:t>條。</w:t>
            </w:r>
          </w:p>
        </w:tc>
      </w:tr>
      <w:tr w:rsidR="00D52F86" w:rsidRPr="002430CD" w14:paraId="2A33E839" w14:textId="77777777" w:rsidTr="004E688D">
        <w:trPr>
          <w:cantSplit/>
        </w:trPr>
        <w:tc>
          <w:tcPr>
            <w:tcW w:w="476" w:type="dxa"/>
            <w:vMerge/>
            <w:shd w:val="clear" w:color="auto" w:fill="FFFFFF"/>
            <w:vAlign w:val="center"/>
          </w:tcPr>
          <w:p w14:paraId="2BDB220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0B4CF1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37984D1" w14:textId="78557CDD"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7E90922"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72105AEE"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787D46C8"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79115D44"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7719AECE" w14:textId="77777777" w:rsidTr="00E93404">
        <w:trPr>
          <w:cantSplit/>
        </w:trPr>
        <w:tc>
          <w:tcPr>
            <w:tcW w:w="476" w:type="dxa"/>
            <w:vMerge w:val="restart"/>
            <w:shd w:val="clear" w:color="auto" w:fill="FFFFFF"/>
            <w:vAlign w:val="center"/>
          </w:tcPr>
          <w:p w14:paraId="2460A98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36" w:type="dxa"/>
            <w:vMerge w:val="restart"/>
            <w:shd w:val="clear" w:color="auto" w:fill="FFFFFF"/>
            <w:vAlign w:val="center"/>
          </w:tcPr>
          <w:p w14:paraId="2B554DB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tcBorders>
              <w:bottom w:val="single" w:sz="4" w:space="0" w:color="auto"/>
            </w:tcBorders>
            <w:shd w:val="clear" w:color="auto" w:fill="FFFFFF"/>
            <w:vAlign w:val="center"/>
          </w:tcPr>
          <w:p w14:paraId="0292D72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tcBorders>
              <w:bottom w:val="single" w:sz="4" w:space="0" w:color="auto"/>
            </w:tcBorders>
            <w:shd w:val="clear" w:color="auto" w:fill="FFFFFF"/>
          </w:tcPr>
          <w:p w14:paraId="5655723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270BDA3D"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CC0255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42661409" w14:textId="77777777" w:rsidR="00D52F86" w:rsidRPr="002430CD"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611B8066" w14:textId="77777777" w:rsidR="00D52F86" w:rsidRPr="002430CD"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2D94CB1C" w14:textId="77777777" w:rsidTr="00386D6C">
        <w:trPr>
          <w:cantSplit/>
        </w:trPr>
        <w:tc>
          <w:tcPr>
            <w:tcW w:w="476" w:type="dxa"/>
            <w:vMerge/>
            <w:shd w:val="clear" w:color="auto" w:fill="FFFFFF"/>
            <w:vAlign w:val="center"/>
          </w:tcPr>
          <w:p w14:paraId="2F54084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CF485D"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C18022F"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00189C38"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4B2DCD56"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372B308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0EF1EC83" w14:textId="77777777" w:rsidR="00D52F86"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720B10EA" w14:textId="77777777" w:rsidR="00D52F86" w:rsidRPr="002430CD"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6249CB8D" w14:textId="77777777" w:rsidTr="00E46289">
        <w:trPr>
          <w:cantSplit/>
        </w:trPr>
        <w:tc>
          <w:tcPr>
            <w:tcW w:w="476" w:type="dxa"/>
            <w:vMerge/>
            <w:shd w:val="clear" w:color="auto" w:fill="FFFFFF"/>
            <w:vAlign w:val="center"/>
          </w:tcPr>
          <w:p w14:paraId="06873BE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D118820"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49FF57C" w14:textId="7B7FCA4B"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3799894A" w14:textId="7080A37E"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18349D73" w14:textId="120D098B"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tcBorders>
              <w:bottom w:val="single" w:sz="4" w:space="0" w:color="auto"/>
            </w:tcBorders>
            <w:shd w:val="clear" w:color="auto" w:fill="FFFFFF"/>
          </w:tcPr>
          <w:p w14:paraId="3588F5C8" w14:textId="1933DB36"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6EC35752" w14:textId="77777777" w:rsidTr="00E93404">
        <w:trPr>
          <w:cantSplit/>
        </w:trPr>
        <w:tc>
          <w:tcPr>
            <w:tcW w:w="476" w:type="dxa"/>
            <w:vMerge/>
            <w:tcBorders>
              <w:bottom w:val="single" w:sz="4" w:space="0" w:color="auto"/>
            </w:tcBorders>
            <w:shd w:val="clear" w:color="auto" w:fill="FFFFFF"/>
            <w:vAlign w:val="center"/>
          </w:tcPr>
          <w:p w14:paraId="32F9090D" w14:textId="77777777" w:rsidR="00D52F86" w:rsidRPr="002430CD"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DD15B0" w14:textId="77777777" w:rsidR="00D52F86" w:rsidRPr="002430CD"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95ABDF" w14:textId="18D627A4"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tcBorders>
              <w:bottom w:val="single" w:sz="4" w:space="0" w:color="auto"/>
            </w:tcBorders>
            <w:shd w:val="clear" w:color="auto" w:fill="FFFFFF"/>
          </w:tcPr>
          <w:p w14:paraId="1AEF66ED" w14:textId="6ABB8F46"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tcBorders>
              <w:bottom w:val="single" w:sz="4" w:space="0" w:color="auto"/>
            </w:tcBorders>
            <w:shd w:val="clear" w:color="auto" w:fill="FFFFFF"/>
          </w:tcPr>
          <w:p w14:paraId="38746252"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6D4C4E90" w14:textId="63ECC139"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36EDA8F" w14:textId="0CBD94F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3542D078" w14:textId="77777777" w:rsidTr="00AE5BEE">
        <w:trPr>
          <w:cantSplit/>
        </w:trPr>
        <w:tc>
          <w:tcPr>
            <w:tcW w:w="476" w:type="dxa"/>
            <w:vMerge w:val="restart"/>
            <w:shd w:val="clear" w:color="auto" w:fill="FFFFFF"/>
            <w:vAlign w:val="center"/>
          </w:tcPr>
          <w:p w14:paraId="4040AC71"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10</w:t>
            </w:r>
          </w:p>
        </w:tc>
        <w:tc>
          <w:tcPr>
            <w:tcW w:w="436" w:type="dxa"/>
            <w:vMerge w:val="restart"/>
            <w:shd w:val="clear" w:color="auto" w:fill="FFFFFF"/>
            <w:vAlign w:val="center"/>
          </w:tcPr>
          <w:p w14:paraId="0C243888"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31</w:t>
            </w:r>
          </w:p>
        </w:tc>
        <w:tc>
          <w:tcPr>
            <w:tcW w:w="476" w:type="dxa"/>
            <w:tcBorders>
              <w:bottom w:val="single" w:sz="4" w:space="0" w:color="auto"/>
            </w:tcBorders>
            <w:shd w:val="clear" w:color="auto" w:fill="FFFFFF"/>
            <w:vAlign w:val="center"/>
          </w:tcPr>
          <w:p w14:paraId="649965D6"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tcBorders>
              <w:bottom w:val="single" w:sz="4" w:space="0" w:color="auto"/>
            </w:tcBorders>
            <w:shd w:val="clear" w:color="auto" w:fill="FFFFFF"/>
          </w:tcPr>
          <w:p w14:paraId="6BE4B7ED"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40710299"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tcBorders>
              <w:bottom w:val="single" w:sz="4" w:space="0" w:color="auto"/>
            </w:tcBorders>
            <w:shd w:val="clear" w:color="auto" w:fill="FFFFFF"/>
          </w:tcPr>
          <w:p w14:paraId="4A98EC64" w14:textId="78FF2C4C"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tcBorders>
              <w:bottom w:val="single" w:sz="4" w:space="0" w:color="auto"/>
            </w:tcBorders>
            <w:shd w:val="clear" w:color="auto" w:fill="FFFFFF"/>
          </w:tcPr>
          <w:p w14:paraId="67B192EA" w14:textId="77777777" w:rsidR="00D52F86" w:rsidRPr="002430CD" w:rsidRDefault="00D52F86" w:rsidP="00D52F86">
            <w:pPr>
              <w:widowControl/>
              <w:spacing w:line="260" w:lineRule="exact"/>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0CFF328C" w14:textId="66FCB4BD" w:rsidR="00D52F86" w:rsidRPr="002430CD" w:rsidRDefault="00D52F86" w:rsidP="002146DB">
            <w:pPr>
              <w:widowControl/>
              <w:spacing w:line="260" w:lineRule="exact"/>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3C370453" w14:textId="77777777" w:rsidTr="00B430F1">
        <w:trPr>
          <w:cantSplit/>
        </w:trPr>
        <w:tc>
          <w:tcPr>
            <w:tcW w:w="476" w:type="dxa"/>
            <w:vMerge/>
            <w:shd w:val="clear" w:color="auto" w:fill="FFFFFF"/>
            <w:vAlign w:val="center"/>
          </w:tcPr>
          <w:p w14:paraId="5D4028C0"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683215"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5560B6D" w14:textId="104A55A8"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1010621" w14:textId="77777777" w:rsidR="00D52F86" w:rsidRDefault="00D52F86" w:rsidP="00D52F86">
            <w:pPr>
              <w:pStyle w:val="a3"/>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w:t>
            </w:r>
          </w:p>
          <w:p w14:paraId="3F54E170" w14:textId="77777777" w:rsidR="00D52F86" w:rsidRDefault="00D52F86" w:rsidP="00D52F86">
            <w:pPr>
              <w:pStyle w:val="a3"/>
              <w:spacing w:line="260" w:lineRule="exact"/>
              <w:jc w:val="both"/>
              <w:rPr>
                <w:rFonts w:eastAsia="標楷體"/>
                <w:sz w:val="20"/>
              </w:rPr>
            </w:pPr>
            <w:r w:rsidRPr="00B135C0">
              <w:rPr>
                <w:rFonts w:ascii="Times New Roman" w:eastAsia="標楷體" w:hAnsi="Times New Roman" w:hint="eastAsia"/>
                <w:sz w:val="20"/>
              </w:rPr>
              <w:t>1.</w:t>
            </w:r>
            <w:r w:rsidRPr="00B135C0">
              <w:rPr>
                <w:rFonts w:ascii="Times New Roman" w:eastAsia="標楷體" w:hAnsi="Times New Roman" w:hint="eastAsia"/>
                <w:sz w:val="20"/>
              </w:rPr>
              <w:t>自</w:t>
            </w:r>
            <w:r w:rsidRPr="002430CD">
              <w:rPr>
                <w:rFonts w:eastAsia="標楷體" w:hint="eastAsia"/>
                <w:sz w:val="20"/>
              </w:rPr>
              <w:t>公司債發行日起至到期日間之存續</w:t>
            </w:r>
            <w:proofErr w:type="gramStart"/>
            <w:r w:rsidRPr="002430CD">
              <w:rPr>
                <w:rFonts w:eastAsia="標楷體" w:hint="eastAsia"/>
                <w:sz w:val="20"/>
              </w:rPr>
              <w:t>期間，</w:t>
            </w:r>
            <w:proofErr w:type="gramEnd"/>
            <w:r w:rsidRPr="002430CD">
              <w:rPr>
                <w:rFonts w:eastAsia="標楷體" w:hint="eastAsia"/>
                <w:sz w:val="20"/>
              </w:rPr>
              <w:t>應於每季結束後</w:t>
            </w:r>
            <w:r>
              <w:rPr>
                <w:rFonts w:eastAsia="標楷體" w:hint="eastAsia"/>
                <w:sz w:val="20"/>
              </w:rPr>
              <w:t>一個月</w:t>
            </w:r>
            <w:r w:rsidRPr="002430CD">
              <w:rPr>
                <w:rFonts w:eastAsia="標楷體" w:hint="eastAsia"/>
                <w:sz w:val="20"/>
              </w:rPr>
              <w:t>內申報上一季自結數資料，另於申報經會計師查核或核閱之財務報告時應同時申報實際數資料。</w:t>
            </w:r>
          </w:p>
          <w:p w14:paraId="365965C9" w14:textId="77777777" w:rsidR="00D52F86" w:rsidRDefault="00D52F86" w:rsidP="00D52F86">
            <w:pPr>
              <w:kinsoku w:val="0"/>
              <w:overflowPunct w:val="0"/>
              <w:spacing w:line="260" w:lineRule="exact"/>
              <w:jc w:val="both"/>
              <w:rPr>
                <w:rFonts w:eastAsia="標楷體"/>
                <w:sz w:val="20"/>
              </w:rPr>
            </w:pPr>
            <w:r w:rsidRPr="00B135C0">
              <w:rPr>
                <w:rFonts w:eastAsia="標楷體" w:hint="eastAsia"/>
                <w:sz w:val="20"/>
              </w:rPr>
              <w:t>2.</w:t>
            </w:r>
            <w:r>
              <w:rPr>
                <w:rFonts w:eastAsia="標楷體" w:hint="eastAsia"/>
                <w:sz w:val="20"/>
              </w:rPr>
              <w:t>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tcBorders>
              <w:bottom w:val="single" w:sz="4" w:space="0" w:color="auto"/>
            </w:tcBorders>
            <w:shd w:val="clear" w:color="auto" w:fill="FFFFFF"/>
          </w:tcPr>
          <w:p w14:paraId="1EA294F5" w14:textId="77777777" w:rsidR="00D52F86" w:rsidRPr="00715811" w:rsidRDefault="00D52F86" w:rsidP="00715811">
            <w:pPr>
              <w:kinsoku w:val="0"/>
              <w:overflowPunct w:val="0"/>
              <w:spacing w:line="260" w:lineRule="exact"/>
              <w:ind w:left="161" w:hanging="161"/>
              <w:jc w:val="both"/>
              <w:rPr>
                <w:rFonts w:eastAsia="標楷體"/>
                <w:sz w:val="20"/>
              </w:rPr>
            </w:pPr>
            <w:r w:rsidRPr="00715811">
              <w:rPr>
                <w:rFonts w:eastAsia="標楷體" w:hint="eastAsia"/>
                <w:sz w:val="20"/>
              </w:rPr>
              <w:t>1.</w:t>
            </w:r>
            <w:r w:rsidRPr="00715811">
              <w:rPr>
                <w:rFonts w:eastAsia="標楷體" w:hint="eastAsia"/>
                <w:sz w:val="20"/>
              </w:rPr>
              <w:t>輸入「公開資訊觀測站」</w:t>
            </w:r>
            <w:r w:rsidRPr="00715811">
              <w:rPr>
                <w:rFonts w:eastAsia="標楷體"/>
                <w:sz w:val="20"/>
              </w:rPr>
              <w:t>(sii.twse.com.tw/</w:t>
            </w:r>
            <w:r w:rsidRPr="00715811">
              <w:rPr>
                <w:rFonts w:eastAsia="標楷體" w:hint="eastAsia"/>
                <w:sz w:val="20"/>
              </w:rPr>
              <w:t>債信專區申報作業</w:t>
            </w:r>
            <w:r w:rsidRPr="00715811">
              <w:rPr>
                <w:rFonts w:eastAsia="標楷體" w:hint="eastAsia"/>
                <w:sz w:val="20"/>
              </w:rPr>
              <w:t>/</w:t>
            </w:r>
            <w:r w:rsidRPr="00715811">
              <w:rPr>
                <w:rFonts w:eastAsia="標楷體"/>
                <w:sz w:val="20"/>
              </w:rPr>
              <w:t>最近一季相關財務資料申報</w:t>
            </w:r>
            <w:r w:rsidRPr="00715811">
              <w:rPr>
                <w:rFonts w:eastAsia="標楷體"/>
                <w:sz w:val="20"/>
              </w:rPr>
              <w:t>(</w:t>
            </w:r>
            <w:r w:rsidRPr="00715811">
              <w:rPr>
                <w:rFonts w:eastAsia="標楷體"/>
                <w:sz w:val="20"/>
              </w:rPr>
              <w:t>自結資料</w:t>
            </w:r>
            <w:r w:rsidRPr="00715811">
              <w:rPr>
                <w:rFonts w:eastAsia="標楷體"/>
                <w:sz w:val="20"/>
              </w:rPr>
              <w:t>)</w:t>
            </w:r>
            <w:r w:rsidRPr="00715811">
              <w:rPr>
                <w:rFonts w:eastAsia="標楷體" w:hint="eastAsia"/>
                <w:sz w:val="20"/>
              </w:rPr>
              <w:t>)</w:t>
            </w:r>
            <w:r w:rsidRPr="00715811">
              <w:rPr>
                <w:rFonts w:eastAsia="標楷體" w:hint="eastAsia"/>
                <w:sz w:val="20"/>
              </w:rPr>
              <w:t>。</w:t>
            </w:r>
          </w:p>
          <w:p w14:paraId="5E3932AD" w14:textId="77777777" w:rsidR="00D52F86" w:rsidRPr="002430CD" w:rsidRDefault="00D52F86" w:rsidP="00715811">
            <w:pPr>
              <w:kinsoku w:val="0"/>
              <w:overflowPunct w:val="0"/>
              <w:spacing w:line="260" w:lineRule="exact"/>
              <w:ind w:left="161" w:hanging="161"/>
              <w:jc w:val="both"/>
              <w:rPr>
                <w:rFonts w:eastAsia="標楷體"/>
                <w:sz w:val="20"/>
              </w:rPr>
            </w:pPr>
            <w:r w:rsidRPr="001F1EA5">
              <w:rPr>
                <w:rFonts w:eastAsia="標楷體" w:hint="eastAsia"/>
                <w:sz w:val="20"/>
              </w:rPr>
              <w:t>2.</w:t>
            </w:r>
            <w:r w:rsidRPr="001F1EA5">
              <w:rPr>
                <w:rFonts w:eastAsia="標楷體" w:hint="eastAsia"/>
                <w:sz w:val="20"/>
              </w:rPr>
              <w:t>輸入「公開資訊觀測站」</w:t>
            </w:r>
            <w:r w:rsidRPr="001F1EA5">
              <w:rPr>
                <w:rFonts w:eastAsia="標楷體"/>
                <w:sz w:val="20"/>
              </w:rPr>
              <w:t>(sii.twse.com.tw/</w:t>
            </w:r>
            <w:r w:rsidRPr="001F1EA5">
              <w:rPr>
                <w:rFonts w:eastAsia="標楷體" w:hint="eastAsia"/>
                <w:sz w:val="20"/>
              </w:rPr>
              <w:t>債信專區申報作業</w:t>
            </w:r>
            <w:r w:rsidRPr="001F1EA5">
              <w:rPr>
                <w:rFonts w:eastAsia="標楷體" w:hint="eastAsia"/>
                <w:sz w:val="20"/>
              </w:rPr>
              <w:t>/</w:t>
            </w:r>
            <w:r w:rsidRPr="001F1EA5">
              <w:rPr>
                <w:rFonts w:eastAsia="標楷體"/>
                <w:sz w:val="20"/>
              </w:rPr>
              <w:t>發行債券即將於</w:t>
            </w:r>
            <w:proofErr w:type="gramStart"/>
            <w:r w:rsidRPr="001F1EA5">
              <w:rPr>
                <w:rFonts w:eastAsia="標楷體"/>
                <w:sz w:val="20"/>
              </w:rPr>
              <w:t>一</w:t>
            </w:r>
            <w:proofErr w:type="gramEnd"/>
            <w:r w:rsidRPr="001F1EA5">
              <w:rPr>
                <w:rFonts w:eastAsia="標楷體"/>
                <w:sz w:val="20"/>
              </w:rPr>
              <w:t>年內到期之每月相關財務資料申報</w:t>
            </w:r>
            <w:r w:rsidRPr="001F1EA5">
              <w:rPr>
                <w:rFonts w:eastAsia="標楷體" w:hint="eastAsia"/>
                <w:sz w:val="20"/>
              </w:rPr>
              <w:t>)</w:t>
            </w:r>
            <w:r w:rsidRPr="001F1EA5">
              <w:rPr>
                <w:rFonts w:eastAsia="標楷體" w:hint="eastAsia"/>
                <w:sz w:val="20"/>
              </w:rPr>
              <w:t>。</w:t>
            </w:r>
          </w:p>
        </w:tc>
        <w:tc>
          <w:tcPr>
            <w:tcW w:w="4008" w:type="dxa"/>
            <w:tcBorders>
              <w:bottom w:val="single" w:sz="4" w:space="0" w:color="auto"/>
            </w:tcBorders>
            <w:shd w:val="clear" w:color="auto" w:fill="FFFFFF"/>
          </w:tcPr>
          <w:p w14:paraId="5359EF1D"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627994A1" w14:textId="77777777" w:rsidTr="00E93404">
        <w:trPr>
          <w:cantSplit/>
        </w:trPr>
        <w:tc>
          <w:tcPr>
            <w:tcW w:w="476" w:type="dxa"/>
            <w:vMerge/>
            <w:tcBorders>
              <w:bottom w:val="single" w:sz="4" w:space="0" w:color="auto"/>
            </w:tcBorders>
            <w:shd w:val="clear" w:color="auto" w:fill="FFFFFF"/>
            <w:vAlign w:val="center"/>
          </w:tcPr>
          <w:p w14:paraId="25ADC75C" w14:textId="77777777" w:rsidR="00D52F86"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C5DAC8" w14:textId="77777777" w:rsidR="00D52F86"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F66F3A3" w14:textId="0EC4CEEC"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tcBorders>
              <w:bottom w:val="single" w:sz="4" w:space="0" w:color="auto"/>
            </w:tcBorders>
            <w:shd w:val="clear" w:color="auto" w:fill="FFFFFF"/>
          </w:tcPr>
          <w:p w14:paraId="6B9D8AE8"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15E6C631"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w:t>
            </w:r>
            <w:r>
              <w:rPr>
                <w:rFonts w:eastAsia="標楷體" w:hint="eastAsia"/>
                <w:sz w:val="20"/>
              </w:rPr>
              <w:t>(</w:t>
            </w:r>
            <w:r>
              <w:rPr>
                <w:rFonts w:eastAsia="標楷體" w:hint="eastAsia"/>
                <w:sz w:val="20"/>
              </w:rPr>
              <w:t>季</w:t>
            </w:r>
            <w:r>
              <w:rPr>
                <w:rFonts w:eastAsia="標楷體" w:hint="eastAsia"/>
                <w:sz w:val="20"/>
              </w:rPr>
              <w:t>)</w:t>
            </w:r>
            <w:r>
              <w:rPr>
                <w:rFonts w:eastAsia="標楷體" w:hint="eastAsia"/>
                <w:sz w:val="20"/>
              </w:rPr>
              <w:t>自願公告者</w:t>
            </w:r>
            <w:r w:rsidRPr="00125B41">
              <w:rPr>
                <w:rFonts w:eastAsia="標楷體" w:hint="eastAsia"/>
                <w:sz w:val="20"/>
              </w:rPr>
              <w:t>應持續公告至當年度結束止。</w:t>
            </w:r>
          </w:p>
        </w:tc>
        <w:tc>
          <w:tcPr>
            <w:tcW w:w="5512" w:type="dxa"/>
            <w:tcBorders>
              <w:bottom w:val="single" w:sz="4" w:space="0" w:color="auto"/>
            </w:tcBorders>
            <w:shd w:val="clear" w:color="auto" w:fill="FFFFFF"/>
          </w:tcPr>
          <w:p w14:paraId="514E0C75"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tcBorders>
              <w:bottom w:val="single" w:sz="4" w:space="0" w:color="auto"/>
            </w:tcBorders>
            <w:shd w:val="clear" w:color="auto" w:fill="FFFFFF"/>
          </w:tcPr>
          <w:p w14:paraId="3A40C95C"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681603E4" w14:textId="77777777" w:rsidTr="00E93404">
        <w:trPr>
          <w:cantSplit/>
        </w:trPr>
        <w:tc>
          <w:tcPr>
            <w:tcW w:w="476" w:type="dxa"/>
            <w:vMerge w:val="restart"/>
            <w:shd w:val="clear" w:color="auto" w:fill="FFFFFF"/>
            <w:vAlign w:val="center"/>
          </w:tcPr>
          <w:p w14:paraId="6D47C5E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757FC11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4120C7D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1A017AB"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15B8BF4F" w14:textId="77777777" w:rsidR="00D52F86" w:rsidRDefault="00D52F86" w:rsidP="00715811">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6B8FF869" w14:textId="77777777" w:rsidR="00D52F86" w:rsidRPr="002430CD" w:rsidRDefault="00D52F86" w:rsidP="00715811">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0D39D5A0"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7EC509CD"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0DA60135" w14:textId="77777777" w:rsidTr="00E93404">
        <w:trPr>
          <w:cantSplit/>
        </w:trPr>
        <w:tc>
          <w:tcPr>
            <w:tcW w:w="476" w:type="dxa"/>
            <w:vMerge/>
            <w:shd w:val="clear" w:color="auto" w:fill="FFFFFF"/>
            <w:vAlign w:val="center"/>
          </w:tcPr>
          <w:p w14:paraId="2FA03CF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14E876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CAC2C97"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643777F7"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F023A23"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537D30C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4C4F087" w14:textId="77777777" w:rsidR="00D52F86" w:rsidRPr="002430CD"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124C214B" w14:textId="77777777" w:rsidR="00D52F86" w:rsidRPr="002430CD"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44E30E98" w14:textId="77777777" w:rsidTr="00E93404">
        <w:trPr>
          <w:cantSplit/>
        </w:trPr>
        <w:tc>
          <w:tcPr>
            <w:tcW w:w="476" w:type="dxa"/>
            <w:vMerge w:val="restart"/>
            <w:shd w:val="clear" w:color="auto" w:fill="FFFFFF"/>
            <w:vAlign w:val="center"/>
          </w:tcPr>
          <w:p w14:paraId="3489024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072853B4"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311FDCEF"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2E6B8DAC" w14:textId="6D8C5498"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32" w:author="林芸卉" w:date="2025-12-12T16:01:00Z" w16du:dateUtc="2025-12-12T08:01:00Z">
              <w:r w:rsidR="00715811" w:rsidRPr="00E23F4A">
                <w:rPr>
                  <w:rFonts w:eastAsia="標楷體" w:hint="eastAsia"/>
                  <w:color w:val="FF0000"/>
                  <w:sz w:val="20"/>
                  <w:szCs w:val="20"/>
                  <w:u w:val="single"/>
                </w:rPr>
                <w:t>除依</w:t>
              </w:r>
              <w:r w:rsidR="00715811"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6F26D8F2"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405DB779" w14:textId="77777777" w:rsidR="00D52F86" w:rsidRPr="002430CD" w:rsidRDefault="00D52F86" w:rsidP="00D52F86">
            <w:pPr>
              <w:kinsoku w:val="0"/>
              <w:overflowPunct w:val="0"/>
              <w:spacing w:line="260" w:lineRule="exact"/>
              <w:jc w:val="both"/>
              <w:rPr>
                <w:rFonts w:eastAsia="標楷體"/>
                <w:sz w:val="20"/>
              </w:rPr>
            </w:pPr>
          </w:p>
          <w:p w14:paraId="665464A9"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EA6A114" w14:textId="4711033B" w:rsidR="00D52F86" w:rsidRPr="002430CD" w:rsidRDefault="00715811" w:rsidP="00715811">
            <w:pPr>
              <w:kinsoku w:val="0"/>
              <w:overflowPunct w:val="0"/>
              <w:spacing w:line="260" w:lineRule="exact"/>
              <w:ind w:left="160" w:hangingChars="80" w:hanging="160"/>
              <w:jc w:val="both"/>
              <w:rPr>
                <w:rFonts w:eastAsia="標楷體"/>
                <w:sz w:val="20"/>
              </w:rPr>
            </w:pPr>
            <w:r>
              <w:rPr>
                <w:rFonts w:eastAsia="標楷體" w:hint="eastAsia"/>
                <w:sz w:val="20"/>
              </w:rPr>
              <w:t>1.</w:t>
            </w:r>
            <w:r w:rsidR="00D52F86">
              <w:rPr>
                <w:rFonts w:eastAsia="標楷體" w:hint="eastAsia"/>
                <w:sz w:val="20"/>
              </w:rPr>
              <w:t>國內上市公司</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r w:rsidR="00D52F86" w:rsidRPr="002430CD">
              <w:rPr>
                <w:rFonts w:eastAsia="標楷體" w:hint="eastAsia"/>
                <w:sz w:val="20"/>
              </w:rPr>
              <w:t>營收</w:t>
            </w:r>
            <w:r w:rsidR="00D52F86">
              <w:rPr>
                <w:rFonts w:eastAsia="標楷體" w:hint="eastAsia"/>
                <w:sz w:val="20"/>
              </w:rPr>
              <w:t>相關申報作業</w:t>
            </w:r>
            <w:r w:rsidR="00D52F86">
              <w:rPr>
                <w:rFonts w:eastAsia="標楷體" w:hint="eastAsia"/>
                <w:sz w:val="20"/>
              </w:rPr>
              <w:t>/</w:t>
            </w:r>
            <w:r w:rsidR="00D52F86">
              <w:rPr>
                <w:rFonts w:eastAsia="標楷體" w:hint="eastAsia"/>
                <w:sz w:val="20"/>
              </w:rPr>
              <w:t>月營業收入申報作業</w:t>
            </w:r>
            <w:r w:rsidR="00D52F86" w:rsidRPr="002430CD">
              <w:rPr>
                <w:rFonts w:eastAsia="標楷體" w:hint="eastAsia"/>
                <w:sz w:val="20"/>
              </w:rPr>
              <w:t>)</w:t>
            </w:r>
            <w:r w:rsidR="00D52F86">
              <w:rPr>
                <w:rFonts w:eastAsia="標楷體" w:hint="eastAsia"/>
                <w:sz w:val="20"/>
              </w:rPr>
              <w:t>。</w:t>
            </w:r>
          </w:p>
          <w:p w14:paraId="697E5581" w14:textId="77777777" w:rsidR="00D52F86" w:rsidRPr="002430CD" w:rsidRDefault="00D52F86" w:rsidP="00715811">
            <w:pPr>
              <w:kinsoku w:val="0"/>
              <w:overflowPunct w:val="0"/>
              <w:spacing w:line="260" w:lineRule="exact"/>
              <w:ind w:left="160" w:hangingChars="80" w:hanging="160"/>
              <w:jc w:val="both"/>
              <w:rPr>
                <w:rFonts w:eastAsia="標楷體"/>
                <w:sz w:val="20"/>
              </w:rPr>
            </w:pPr>
          </w:p>
          <w:p w14:paraId="2EA31C84" w14:textId="7E98348B" w:rsidR="00D52F86" w:rsidRPr="002430CD" w:rsidRDefault="00715811" w:rsidP="00715811">
            <w:pPr>
              <w:kinsoku w:val="0"/>
              <w:overflowPunct w:val="0"/>
              <w:spacing w:line="260" w:lineRule="exact"/>
              <w:ind w:left="160" w:hangingChars="80" w:hanging="160"/>
              <w:jc w:val="both"/>
              <w:rPr>
                <w:rFonts w:eastAsia="標楷體"/>
                <w:sz w:val="20"/>
              </w:rPr>
            </w:pPr>
            <w:r>
              <w:rPr>
                <w:rFonts w:eastAsia="標楷體" w:hint="eastAsia"/>
                <w:sz w:val="20"/>
              </w:rPr>
              <w:t>2.</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proofErr w:type="gramStart"/>
            <w:r w:rsidR="00D52F86">
              <w:rPr>
                <w:rFonts w:eastAsia="標楷體" w:hint="eastAsia"/>
                <w:sz w:val="20"/>
              </w:rPr>
              <w:t>金控、投控</w:t>
            </w:r>
            <w:proofErr w:type="gramEnd"/>
            <w:r w:rsidR="00D52F86">
              <w:rPr>
                <w:rFonts w:eastAsia="標楷體" w:hint="eastAsia"/>
                <w:sz w:val="20"/>
              </w:rPr>
              <w:t>公司代子公司申報月</w:t>
            </w:r>
            <w:r w:rsidR="00D52F86" w:rsidRPr="002430CD">
              <w:rPr>
                <w:rFonts w:eastAsia="標楷體" w:hint="eastAsia"/>
                <w:sz w:val="20"/>
              </w:rPr>
              <w:t>營</w:t>
            </w:r>
            <w:r w:rsidR="00D52F86">
              <w:rPr>
                <w:rFonts w:eastAsia="標楷體" w:hint="eastAsia"/>
                <w:sz w:val="20"/>
              </w:rPr>
              <w:t>業</w:t>
            </w:r>
            <w:r w:rsidR="00D52F86" w:rsidRPr="002430CD">
              <w:rPr>
                <w:rFonts w:eastAsia="標楷體" w:hint="eastAsia"/>
                <w:sz w:val="20"/>
              </w:rPr>
              <w:t>收</w:t>
            </w:r>
            <w:r w:rsidR="00D52F86">
              <w:rPr>
                <w:rFonts w:eastAsia="標楷體" w:hint="eastAsia"/>
                <w:sz w:val="20"/>
              </w:rPr>
              <w:t>入申報作業</w:t>
            </w:r>
            <w:proofErr w:type="gramStart"/>
            <w:r w:rsidR="00D52F86" w:rsidRPr="002430CD">
              <w:rPr>
                <w:rFonts w:eastAsia="標楷體" w:hint="eastAsia"/>
                <w:sz w:val="20"/>
              </w:rPr>
              <w:t>）</w:t>
            </w:r>
            <w:proofErr w:type="gramEnd"/>
            <w:r w:rsidR="00D52F86" w:rsidRPr="002430CD">
              <w:rPr>
                <w:rFonts w:eastAsia="標楷體" w:hint="eastAsia"/>
                <w:sz w:val="20"/>
              </w:rPr>
              <w:t>。</w:t>
            </w:r>
          </w:p>
          <w:p w14:paraId="4289C7F3" w14:textId="77777777" w:rsidR="00D52F86" w:rsidRPr="002430CD" w:rsidRDefault="00D52F86" w:rsidP="00715811">
            <w:pPr>
              <w:kinsoku w:val="0"/>
              <w:overflowPunct w:val="0"/>
              <w:spacing w:line="260" w:lineRule="exact"/>
              <w:ind w:left="160" w:hangingChars="80" w:hanging="160"/>
              <w:jc w:val="both"/>
              <w:rPr>
                <w:rFonts w:eastAsia="標楷體"/>
                <w:sz w:val="20"/>
              </w:rPr>
            </w:pPr>
          </w:p>
          <w:p w14:paraId="3AC88082" w14:textId="569FEAF1" w:rsidR="00D52F86" w:rsidRPr="002430CD" w:rsidRDefault="00715811" w:rsidP="00715811">
            <w:pPr>
              <w:kinsoku w:val="0"/>
              <w:overflowPunct w:val="0"/>
              <w:spacing w:line="260" w:lineRule="exact"/>
              <w:ind w:left="160" w:hangingChars="80" w:hanging="160"/>
              <w:jc w:val="both"/>
              <w:rPr>
                <w:rFonts w:eastAsia="標楷體"/>
                <w:sz w:val="20"/>
              </w:rPr>
            </w:pPr>
            <w:r>
              <w:rPr>
                <w:rFonts w:eastAsia="標楷體" w:hint="eastAsia"/>
                <w:sz w:val="20"/>
              </w:rPr>
              <w:t>3.</w:t>
            </w:r>
            <w:r w:rsidR="00D52F86" w:rsidRPr="002430CD">
              <w:rPr>
                <w:rFonts w:eastAsia="標楷體" w:hint="eastAsia"/>
                <w:sz w:val="20"/>
              </w:rPr>
              <w:t>輸入「公開資訊觀測站」</w:t>
            </w:r>
            <w:r w:rsidR="00D52F86" w:rsidRPr="002430CD">
              <w:rPr>
                <w:rFonts w:eastAsia="標楷體"/>
                <w:sz w:val="20"/>
              </w:rPr>
              <w:t>(sii.twse.com.tw/</w:t>
            </w:r>
            <w:r w:rsidRPr="00715811">
              <w:rPr>
                <w:rFonts w:eastAsia="標楷體" w:hint="eastAsia"/>
                <w:sz w:val="20"/>
              </w:rPr>
              <w:t>依據「公開發行公司取得或處分資產處理準則」規定公告</w:t>
            </w:r>
            <w:r w:rsidR="00D52F86" w:rsidRPr="00715811">
              <w:rPr>
                <w:rFonts w:eastAsia="標楷體"/>
                <w:sz w:val="20"/>
              </w:rPr>
              <w:t>/</w:t>
            </w:r>
            <w:r w:rsidRPr="00715811">
              <w:rPr>
                <w:rFonts w:eastAsia="標楷體" w:hint="eastAsia"/>
                <w:sz w:val="20"/>
              </w:rPr>
              <w:t>從事衍生性商品交易者，每月</w:t>
            </w:r>
            <w:r w:rsidRPr="00715811">
              <w:rPr>
                <w:rFonts w:eastAsia="標楷體"/>
                <w:sz w:val="20"/>
              </w:rPr>
              <w:t>10</w:t>
            </w:r>
            <w:r w:rsidRPr="00715811">
              <w:rPr>
                <w:rFonts w:eastAsia="標楷體" w:hint="eastAsia"/>
                <w:sz w:val="20"/>
              </w:rPr>
              <w:t>日前公告資訊適用</w:t>
            </w:r>
            <w:proofErr w:type="gramStart"/>
            <w:r w:rsidR="00D52F86" w:rsidRPr="002430CD">
              <w:rPr>
                <w:rFonts w:eastAsia="標楷體" w:hint="eastAsia"/>
                <w:sz w:val="20"/>
              </w:rPr>
              <w:t>）</w:t>
            </w:r>
            <w:proofErr w:type="gramEnd"/>
            <w:r w:rsidR="00D52F86"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38F6BCC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6CB568BF"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06805FA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05E22B5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50A464E4"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4DBF6DF2"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43E9C511"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7A39E315"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19C98887"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63876C19"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sidRPr="00C25453">
              <w:rPr>
                <w:rFonts w:eastAsia="標楷體" w:hint="eastAsia"/>
                <w:sz w:val="20"/>
              </w:rPr>
              <w:t>款</w:t>
            </w:r>
            <w:r w:rsidRPr="002430CD">
              <w:rPr>
                <w:rFonts w:eastAsia="標楷體" w:hint="eastAsia"/>
                <w:sz w:val="20"/>
              </w:rPr>
              <w:t>。</w:t>
            </w:r>
          </w:p>
          <w:p w14:paraId="5D4AD8BE"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48531983" w14:textId="77777777" w:rsidR="00D52F86" w:rsidRDefault="00D52F86" w:rsidP="00D52F86">
            <w:pPr>
              <w:kinsoku w:val="0"/>
              <w:overflowPunct w:val="0"/>
              <w:spacing w:line="260" w:lineRule="exact"/>
              <w:ind w:left="212" w:hanging="212"/>
              <w:jc w:val="both"/>
              <w:rPr>
                <w:ins w:id="33" w:author="林芸卉" w:date="2025-12-12T16:01:00Z" w16du:dateUtc="2025-12-12T08:01: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1B69CCD0" w14:textId="5C10612F" w:rsidR="00715811" w:rsidRPr="002430CD" w:rsidRDefault="00715811" w:rsidP="00D52F86">
            <w:pPr>
              <w:kinsoku w:val="0"/>
              <w:overflowPunct w:val="0"/>
              <w:spacing w:line="260" w:lineRule="exact"/>
              <w:ind w:left="212" w:hanging="212"/>
              <w:jc w:val="both"/>
              <w:rPr>
                <w:rFonts w:eastAsia="標楷體"/>
                <w:sz w:val="20"/>
              </w:rPr>
            </w:pPr>
            <w:ins w:id="34" w:author="林芸卉" w:date="2025-12-12T16:01:00Z" w16du:dateUtc="2025-12-12T08:01: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D52F86" w:rsidRPr="002430CD" w14:paraId="1E6C3651" w14:textId="77777777" w:rsidTr="00E93404">
        <w:trPr>
          <w:cantSplit/>
        </w:trPr>
        <w:tc>
          <w:tcPr>
            <w:tcW w:w="476" w:type="dxa"/>
            <w:vMerge/>
            <w:shd w:val="clear" w:color="auto" w:fill="FFFFFF"/>
            <w:vAlign w:val="center"/>
          </w:tcPr>
          <w:p w14:paraId="55B3BE8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A1FF3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C7B7B8"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8DFDB3F"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EEACBB7"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2095FE6E"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354E785C"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419021FA" w14:textId="77777777" w:rsidTr="00E93404">
        <w:trPr>
          <w:cantSplit/>
        </w:trPr>
        <w:tc>
          <w:tcPr>
            <w:tcW w:w="476" w:type="dxa"/>
            <w:vMerge/>
            <w:shd w:val="clear" w:color="auto" w:fill="FFFFFF"/>
            <w:vAlign w:val="center"/>
          </w:tcPr>
          <w:p w14:paraId="386C938C"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653EB2"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F230E8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EF11F0C"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2340C635"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sidRPr="002357F1">
              <w:rPr>
                <w:rFonts w:ascii="Times New Roman" w:eastAsia="標楷體" w:hAnsi="Times New Roman"/>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700B79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C25453">
              <w:rPr>
                <w:rFonts w:eastAsia="標楷體" w:hint="eastAsia"/>
                <w:sz w:val="20"/>
              </w:rPr>
              <w:t>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19809382" w14:textId="77777777" w:rsidTr="00E93404">
        <w:trPr>
          <w:cantSplit/>
        </w:trPr>
        <w:tc>
          <w:tcPr>
            <w:tcW w:w="476" w:type="dxa"/>
            <w:vMerge/>
            <w:shd w:val="clear" w:color="auto" w:fill="FFFFFF"/>
            <w:vAlign w:val="center"/>
          </w:tcPr>
          <w:p w14:paraId="517452E7"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9D5503"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CD33FEA"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F47B62C"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1D247860" w14:textId="77777777" w:rsidR="00D52F86" w:rsidRPr="002430CD" w:rsidRDefault="00D52F86" w:rsidP="00D52F86">
            <w:pPr>
              <w:spacing w:line="260" w:lineRule="exact"/>
              <w:rPr>
                <w:rFonts w:eastAsia="標楷體"/>
                <w:sz w:val="20"/>
              </w:rPr>
            </w:pPr>
          </w:p>
        </w:tc>
        <w:tc>
          <w:tcPr>
            <w:tcW w:w="5512" w:type="dxa"/>
            <w:shd w:val="clear" w:color="auto" w:fill="FFFFFF"/>
          </w:tcPr>
          <w:p w14:paraId="1B2AABCE"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4F0DC8C3"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5EDBD341"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444C77"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013641A2" w14:textId="77777777" w:rsidR="00D52F86" w:rsidRPr="002430CD" w:rsidRDefault="00D52F86" w:rsidP="002146DB">
            <w:pPr>
              <w:kinsoku w:val="0"/>
              <w:overflowPunct w:val="0"/>
              <w:spacing w:line="260" w:lineRule="exact"/>
              <w:ind w:left="126" w:hangingChars="63" w:hanging="126"/>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36B479EA" w14:textId="77777777" w:rsidTr="00E93404">
        <w:trPr>
          <w:cantSplit/>
        </w:trPr>
        <w:tc>
          <w:tcPr>
            <w:tcW w:w="476" w:type="dxa"/>
            <w:vMerge/>
            <w:shd w:val="clear" w:color="auto" w:fill="FFFFFF"/>
            <w:vAlign w:val="center"/>
          </w:tcPr>
          <w:p w14:paraId="74A7A9C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F2954E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FAB121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70E1AC9B"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1CA7B59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68EF12E3"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4A766EC8" w14:textId="77777777" w:rsidTr="00E93404">
        <w:trPr>
          <w:cantSplit/>
        </w:trPr>
        <w:tc>
          <w:tcPr>
            <w:tcW w:w="476" w:type="dxa"/>
            <w:vMerge w:val="restart"/>
            <w:shd w:val="clear" w:color="auto" w:fill="FFFFFF"/>
            <w:vAlign w:val="center"/>
          </w:tcPr>
          <w:p w14:paraId="44B5CB9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lastRenderedPageBreak/>
              <w:t>11</w:t>
            </w:r>
          </w:p>
        </w:tc>
        <w:tc>
          <w:tcPr>
            <w:tcW w:w="436" w:type="dxa"/>
            <w:vMerge w:val="restart"/>
            <w:shd w:val="clear" w:color="auto" w:fill="FFFFFF"/>
            <w:vAlign w:val="center"/>
          </w:tcPr>
          <w:p w14:paraId="0D513C6D"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14</w:t>
            </w:r>
          </w:p>
        </w:tc>
        <w:tc>
          <w:tcPr>
            <w:tcW w:w="476" w:type="dxa"/>
            <w:shd w:val="clear" w:color="auto" w:fill="FFFFFF"/>
            <w:vAlign w:val="center"/>
          </w:tcPr>
          <w:p w14:paraId="0087D4C7"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5FA8C17" w14:textId="77777777" w:rsidR="00D52F86" w:rsidRPr="00F62CB2" w:rsidRDefault="00D52F86" w:rsidP="00D52F86">
            <w:pPr>
              <w:pStyle w:val="a3"/>
              <w:rPr>
                <w:rFonts w:ascii="Times New Roman" w:eastAsia="標楷體" w:hAnsi="Times New Roman"/>
                <w:sz w:val="20"/>
              </w:rPr>
            </w:pPr>
            <w:r w:rsidRPr="00F62CB2">
              <w:rPr>
                <w:rFonts w:ascii="Times New Roman" w:eastAsia="標楷體" w:hAnsi="Times New Roman" w:hint="eastAsia"/>
                <w:sz w:val="20"/>
              </w:rPr>
              <w:t>檢送第三季財務報告。</w:t>
            </w:r>
          </w:p>
          <w:p w14:paraId="27DD383B" w14:textId="77777777" w:rsidR="00D52F86" w:rsidRPr="00F62CB2" w:rsidRDefault="00D52F86" w:rsidP="00D52F86">
            <w:pPr>
              <w:pStyle w:val="a3"/>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1</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45</w:t>
            </w:r>
            <w:r>
              <w:rPr>
                <w:rFonts w:ascii="Times New Roman" w:eastAsia="標楷體" w:hAnsi="Times New Roman" w:hint="eastAsia"/>
                <w:sz w:val="20"/>
              </w:rPr>
              <w:t>日</w:t>
            </w:r>
            <w:r w:rsidRPr="00F62CB2">
              <w:rPr>
                <w:rFonts w:ascii="Times New Roman" w:eastAsia="標楷體" w:hAnsi="Times New Roman" w:hint="eastAsia"/>
                <w:sz w:val="20"/>
              </w:rPr>
              <w:t>內。</w:t>
            </w:r>
          </w:p>
          <w:p w14:paraId="6CC307C6" w14:textId="77777777" w:rsidR="00D52F86" w:rsidRPr="0024734E" w:rsidRDefault="00D52F86" w:rsidP="00D52F86">
            <w:pPr>
              <w:pStyle w:val="a3"/>
              <w:spacing w:line="260" w:lineRule="exact"/>
              <w:jc w:val="both"/>
              <w:rPr>
                <w:rFonts w:ascii="Times New Roman" w:eastAsia="標楷體" w:hAnsi="Times New Roman"/>
                <w:sz w:val="20"/>
              </w:rPr>
            </w:pPr>
            <w:proofErr w:type="gramStart"/>
            <w:r w:rsidRPr="00F62CB2">
              <w:rPr>
                <w:rFonts w:ascii="Times New Roman" w:eastAsia="標楷體" w:hAnsi="Times New Roman" w:hint="eastAsia"/>
                <w:sz w:val="20"/>
              </w:rPr>
              <w:t>註</w:t>
            </w:r>
            <w:proofErr w:type="gramEnd"/>
            <w:r>
              <w:rPr>
                <w:rFonts w:ascii="Times New Roman" w:eastAsia="標楷體" w:hAnsi="Times New Roman" w:hint="eastAsia"/>
                <w:sz w:val="20"/>
              </w:rPr>
              <w:t>2</w:t>
            </w:r>
            <w:r w:rsidRPr="00F62CB2">
              <w:rPr>
                <w:rFonts w:ascii="Times New Roman" w:eastAsia="標楷體" w:hAnsi="Times New Roman" w:hint="eastAsia"/>
                <w:sz w:val="20"/>
              </w:rPr>
              <w:t>：</w:t>
            </w:r>
            <w:proofErr w:type="gramStart"/>
            <w:r>
              <w:rPr>
                <w:rFonts w:ascii="Times New Roman" w:eastAsia="標楷體" w:hAnsi="Times New Roman" w:hint="eastAsia"/>
                <w:sz w:val="20"/>
              </w:rPr>
              <w:t>金控公司</w:t>
            </w:r>
            <w:proofErr w:type="gramEnd"/>
            <w:r>
              <w:rPr>
                <w:rFonts w:ascii="Times New Roman" w:eastAsia="標楷體" w:hAnsi="Times New Roman" w:hint="eastAsia"/>
                <w:sz w:val="20"/>
              </w:rPr>
              <w:t>財務報告</w:t>
            </w:r>
            <w:r w:rsidRPr="00F62CB2">
              <w:rPr>
                <w:rFonts w:ascii="Times New Roman" w:eastAsia="標楷體" w:hAnsi="Times New Roman" w:hint="eastAsia"/>
                <w:sz w:val="20"/>
              </w:rPr>
              <w:t>每</w:t>
            </w:r>
            <w:r>
              <w:rPr>
                <w:rFonts w:ascii="Times New Roman" w:eastAsia="標楷體" w:hAnsi="Times New Roman" w:hint="eastAsia"/>
                <w:sz w:val="20"/>
              </w:rPr>
              <w:t>會計</w:t>
            </w:r>
            <w:r w:rsidRPr="00F62CB2">
              <w:rPr>
                <w:rFonts w:ascii="Times New Roman" w:eastAsia="標楷體" w:hAnsi="Times New Roman" w:hint="eastAsia"/>
                <w:sz w:val="20"/>
              </w:rPr>
              <w:t>年度第三季終了後</w:t>
            </w:r>
            <w:r>
              <w:rPr>
                <w:rFonts w:ascii="Times New Roman" w:eastAsia="標楷體" w:hAnsi="Times New Roman" w:hint="eastAsia"/>
                <w:sz w:val="20"/>
              </w:rPr>
              <w:t>60</w:t>
            </w:r>
            <w:r>
              <w:rPr>
                <w:rFonts w:ascii="Times New Roman" w:eastAsia="標楷體" w:hAnsi="Times New Roman" w:hint="eastAsia"/>
                <w:sz w:val="20"/>
              </w:rPr>
              <w:t>日</w:t>
            </w:r>
            <w:r w:rsidRPr="00F62CB2">
              <w:rPr>
                <w:rFonts w:ascii="Times New Roman" w:eastAsia="標楷體" w:hAnsi="Times New Roman" w:hint="eastAsia"/>
                <w:sz w:val="20"/>
              </w:rPr>
              <w:t>內</w:t>
            </w:r>
            <w:r w:rsidRPr="002430CD">
              <w:rPr>
                <w:rFonts w:eastAsia="標楷體" w:hint="eastAsia"/>
                <w:sz w:val="20"/>
              </w:rPr>
              <w:t>（</w:t>
            </w:r>
            <w:r w:rsidRPr="006129B7">
              <w:rPr>
                <w:rFonts w:ascii="Times New Roman" w:eastAsia="標楷體" w:hAnsi="Times New Roman" w:hint="eastAsia"/>
                <w:sz w:val="20"/>
              </w:rPr>
              <w:t>11</w:t>
            </w:r>
            <w:r w:rsidRPr="002B6BE4">
              <w:rPr>
                <w:rFonts w:ascii="Times New Roman" w:eastAsia="標楷體" w:hAnsi="Times New Roman" w:hint="eastAsia"/>
                <w:sz w:val="20"/>
              </w:rPr>
              <w:t>/</w:t>
            </w:r>
            <w:r>
              <w:rPr>
                <w:rFonts w:ascii="Times New Roman" w:eastAsia="標楷體" w:hAnsi="Times New Roman" w:hint="eastAsia"/>
                <w:sz w:val="20"/>
              </w:rPr>
              <w:t>29</w:t>
            </w:r>
            <w:r w:rsidRPr="006129B7">
              <w:rPr>
                <w:rFonts w:ascii="Times New Roman" w:eastAsia="標楷體" w:hAnsi="Times New Roman" w:hint="eastAsia"/>
                <w:sz w:val="20"/>
              </w:rPr>
              <w:t>）</w:t>
            </w:r>
            <w:r>
              <w:rPr>
                <w:rFonts w:ascii="Times New Roman" w:eastAsia="標楷體" w:hAnsi="Times New Roman" w:hint="eastAsia"/>
                <w:sz w:val="20"/>
              </w:rPr>
              <w:t>。</w:t>
            </w:r>
          </w:p>
        </w:tc>
        <w:tc>
          <w:tcPr>
            <w:tcW w:w="5512" w:type="dxa"/>
            <w:shd w:val="clear" w:color="auto" w:fill="FFFFFF"/>
          </w:tcPr>
          <w:p w14:paraId="110E16B1" w14:textId="77777777" w:rsidR="00D52F86" w:rsidRPr="002430CD" w:rsidRDefault="00D52F86" w:rsidP="00DF3FB9">
            <w:pPr>
              <w:kinsoku w:val="0"/>
              <w:overflowPunct w:val="0"/>
              <w:spacing w:line="260" w:lineRule="exact"/>
              <w:ind w:left="160" w:hangingChars="80" w:hanging="160"/>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64893D2B" w14:textId="77777777" w:rsidR="00D52F86" w:rsidRPr="002430CD" w:rsidRDefault="00D52F86" w:rsidP="00DF3FB9">
            <w:pPr>
              <w:kinsoku w:val="0"/>
              <w:overflowPunct w:val="0"/>
              <w:spacing w:line="260" w:lineRule="exact"/>
              <w:ind w:left="160" w:hangingChars="80" w:hanging="160"/>
              <w:jc w:val="both"/>
              <w:rPr>
                <w:rFonts w:eastAsia="標楷體"/>
                <w:sz w:val="20"/>
              </w:rPr>
            </w:pPr>
            <w:r w:rsidRPr="002430CD">
              <w:rPr>
                <w:rFonts w:eastAsia="標楷體" w:hint="eastAsia"/>
                <w:sz w:val="20"/>
              </w:rPr>
              <w:t>2.</w:t>
            </w:r>
            <w:r w:rsidRPr="002430CD">
              <w:rPr>
                <w:rFonts w:eastAsia="標楷體" w:hint="eastAsia"/>
                <w:sz w:val="20"/>
              </w:rPr>
              <w:t>經會計師核閱之財務報告一份。</w:t>
            </w:r>
          </w:p>
          <w:p w14:paraId="7FFC95A6" w14:textId="77777777" w:rsidR="00D52F86" w:rsidRDefault="00D52F86" w:rsidP="00DF3FB9">
            <w:pPr>
              <w:kinsoku w:val="0"/>
              <w:overflowPunct w:val="0"/>
              <w:spacing w:line="260" w:lineRule="exact"/>
              <w:ind w:left="160" w:hangingChars="80" w:hanging="160"/>
              <w:jc w:val="both"/>
              <w:rPr>
                <w:rFonts w:eastAsia="標楷體"/>
                <w:sz w:val="20"/>
              </w:rPr>
            </w:pPr>
            <w:r w:rsidRPr="002430CD">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財務報表申報作業</w:t>
            </w:r>
            <w:r w:rsidRPr="002430CD">
              <w:rPr>
                <w:rFonts w:eastAsia="標楷體"/>
                <w:sz w:val="20"/>
              </w:rPr>
              <w:t>/</w:t>
            </w:r>
            <w:r>
              <w:rPr>
                <w:rFonts w:eastAsia="標楷體" w:hint="eastAsia"/>
                <w:sz w:val="20"/>
              </w:rPr>
              <w:t>IFRSs</w:t>
            </w:r>
            <w:r>
              <w:rPr>
                <w:rFonts w:eastAsia="標楷體" w:hint="eastAsia"/>
                <w:sz w:val="20"/>
              </w:rPr>
              <w:t>財務報表申報作業</w:t>
            </w:r>
            <w:r w:rsidRPr="002430CD">
              <w:rPr>
                <w:rFonts w:eastAsia="標楷體" w:hint="eastAsia"/>
                <w:sz w:val="20"/>
              </w:rPr>
              <w:t>、財務報告公告說明事項申報</w:t>
            </w:r>
            <w:r w:rsidRPr="002430CD">
              <w:rPr>
                <w:rFonts w:eastAsia="標楷體"/>
                <w:sz w:val="20"/>
              </w:rPr>
              <w:t>)</w:t>
            </w:r>
            <w:r w:rsidRPr="002430CD">
              <w:rPr>
                <w:rFonts w:eastAsia="標楷體" w:hint="eastAsia"/>
                <w:sz w:val="20"/>
              </w:rPr>
              <w:t>。</w:t>
            </w:r>
          </w:p>
          <w:p w14:paraId="18060B40" w14:textId="77777777" w:rsidR="00D52F86" w:rsidRPr="002430CD"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4.</w:t>
            </w:r>
            <w:r>
              <w:rPr>
                <w:rFonts w:eastAsia="標楷體" w:hint="eastAsia"/>
                <w:sz w:val="20"/>
              </w:rPr>
              <w:t>提報</w:t>
            </w:r>
            <w:r w:rsidRPr="00ED523A">
              <w:rPr>
                <w:rFonts w:eastAsia="標楷體" w:hint="eastAsia"/>
                <w:sz w:val="20"/>
              </w:rPr>
              <w:t>董事會之議事錄</w:t>
            </w:r>
            <w:r w:rsidRPr="002430CD">
              <w:rPr>
                <w:rFonts w:eastAsia="標楷體" w:hint="eastAsia"/>
                <w:sz w:val="20"/>
              </w:rPr>
              <w:t>一份。</w:t>
            </w:r>
          </w:p>
          <w:p w14:paraId="3AEA5929" w14:textId="77777777" w:rsidR="00D52F86"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財務報告公告申報檢查表一份。</w:t>
            </w:r>
          </w:p>
          <w:p w14:paraId="4B6B5B9A" w14:textId="77777777" w:rsidR="00D52F86" w:rsidRPr="002430CD"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財務報告內容無虛偽或隱匿聲明書，並輸入「公開資訊觀測站」</w:t>
            </w:r>
            <w:r w:rsidRPr="002430CD">
              <w:rPr>
                <w:rFonts w:eastAsia="標楷體"/>
                <w:sz w:val="20"/>
              </w:rPr>
              <w:t>(sii.twse.com.tw/</w:t>
            </w:r>
            <w:r w:rsidRPr="002430CD">
              <w:rPr>
                <w:rFonts w:eastAsia="標楷體" w:hint="eastAsia"/>
                <w:sz w:val="20"/>
              </w:rPr>
              <w:t>依證交法第</w:t>
            </w:r>
            <w:r w:rsidRPr="002430CD">
              <w:rPr>
                <w:rFonts w:eastAsia="標楷體" w:hint="eastAsia"/>
                <w:sz w:val="20"/>
              </w:rPr>
              <w:t>14</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項規定出具之聲明書公告</w:t>
            </w:r>
            <w:r w:rsidRPr="002430CD">
              <w:rPr>
                <w:rFonts w:eastAsia="標楷體" w:hint="eastAsia"/>
                <w:sz w:val="20"/>
              </w:rPr>
              <w:t>)</w:t>
            </w:r>
            <w:r w:rsidRPr="002430CD">
              <w:rPr>
                <w:rFonts w:eastAsia="標楷體" w:hint="eastAsia"/>
                <w:sz w:val="20"/>
              </w:rPr>
              <w:t>。</w:t>
            </w:r>
          </w:p>
          <w:p w14:paraId="70A5F763" w14:textId="77777777" w:rsidR="00D52F86"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7.</w:t>
            </w:r>
            <w:r w:rsidRPr="002430CD">
              <w:rPr>
                <w:rFonts w:eastAsia="標楷體" w:hint="eastAsia"/>
                <w:sz w:val="20"/>
              </w:rPr>
              <w:t>輸入「公開資訊觀測站」</w:t>
            </w:r>
            <w:r w:rsidRPr="002430CD">
              <w:rPr>
                <w:rFonts w:eastAsia="標楷體" w:hint="eastAsia"/>
                <w:sz w:val="20"/>
              </w:rPr>
              <w:t xml:space="preserve"> </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財務報告書申報</w:t>
            </w:r>
            <w:r w:rsidRPr="002430CD">
              <w:rPr>
                <w:rFonts w:eastAsia="標楷體" w:hint="eastAsia"/>
                <w:sz w:val="20"/>
              </w:rPr>
              <w:t>)</w:t>
            </w:r>
            <w:r w:rsidRPr="002430CD">
              <w:rPr>
                <w:rFonts w:eastAsia="標楷體" w:hint="eastAsia"/>
                <w:sz w:val="20"/>
              </w:rPr>
              <w:t>。</w:t>
            </w:r>
          </w:p>
          <w:p w14:paraId="2A108601" w14:textId="77777777" w:rsidR="00D52F86" w:rsidRPr="00A45582" w:rsidRDefault="00D52F86" w:rsidP="00DF3FB9">
            <w:pPr>
              <w:kinsoku w:val="0"/>
              <w:overflowPunct w:val="0"/>
              <w:spacing w:line="260" w:lineRule="exact"/>
              <w:ind w:left="160" w:hangingChars="80" w:hanging="160"/>
              <w:jc w:val="both"/>
              <w:rPr>
                <w:rFonts w:eastAsia="標楷體"/>
                <w:sz w:val="20"/>
              </w:rPr>
            </w:pPr>
            <w:proofErr w:type="gramStart"/>
            <w:r>
              <w:rPr>
                <w:rFonts w:eastAsia="標楷體" w:hint="eastAsia"/>
                <w:sz w:val="20"/>
              </w:rPr>
              <w:t>註</w:t>
            </w:r>
            <w:proofErr w:type="gramEnd"/>
            <w:r>
              <w:rPr>
                <w:rFonts w:eastAsia="標楷體" w:hint="eastAsia"/>
                <w:sz w:val="20"/>
              </w:rPr>
              <w:t>：以</w:t>
            </w:r>
            <w:r>
              <w:rPr>
                <w:rFonts w:eastAsia="標楷體" w:hint="eastAsia"/>
                <w:sz w:val="20"/>
              </w:rPr>
              <w:t>PDF</w:t>
            </w:r>
            <w:r>
              <w:rPr>
                <w:rFonts w:eastAsia="標楷體" w:hint="eastAsia"/>
                <w:sz w:val="20"/>
              </w:rPr>
              <w:t>檔案格式</w:t>
            </w:r>
            <w:proofErr w:type="gramStart"/>
            <w:r>
              <w:rPr>
                <w:rFonts w:eastAsia="標楷體" w:hint="eastAsia"/>
                <w:sz w:val="20"/>
              </w:rPr>
              <w:t>上傳者</w:t>
            </w:r>
            <w:proofErr w:type="gramEnd"/>
            <w:r>
              <w:rPr>
                <w:rFonts w:eastAsia="標楷體" w:hint="eastAsia"/>
                <w:sz w:val="20"/>
              </w:rPr>
              <w:t>，電子書</w:t>
            </w:r>
            <w:r>
              <w:rPr>
                <w:rFonts w:eastAsia="標楷體" w:hint="eastAsia"/>
                <w:sz w:val="20"/>
              </w:rPr>
              <w:t>(</w:t>
            </w:r>
            <w:r>
              <w:rPr>
                <w:rFonts w:eastAsia="標楷體" w:hint="eastAsia"/>
                <w:sz w:val="20"/>
              </w:rPr>
              <w:t>除會計師查核</w:t>
            </w:r>
            <w:r>
              <w:rPr>
                <w:rFonts w:eastAsia="標楷體" w:hint="eastAsia"/>
                <w:sz w:val="20"/>
              </w:rPr>
              <w:t>/</w:t>
            </w:r>
            <w:r>
              <w:rPr>
                <w:rFonts w:eastAsia="標楷體" w:hint="eastAsia"/>
                <w:sz w:val="20"/>
              </w:rPr>
              <w:t>核閱報告及四大報表外</w:t>
            </w:r>
            <w:r>
              <w:rPr>
                <w:rFonts w:eastAsia="標楷體" w:hint="eastAsia"/>
                <w:sz w:val="20"/>
              </w:rPr>
              <w:t>)</w:t>
            </w:r>
            <w:r>
              <w:rPr>
                <w:rFonts w:eastAsia="標楷體" w:hint="eastAsia"/>
                <w:sz w:val="20"/>
              </w:rPr>
              <w:t>應以原始文字檔案進行</w:t>
            </w:r>
            <w:r>
              <w:rPr>
                <w:rFonts w:eastAsia="標楷體" w:hint="eastAsia"/>
                <w:sz w:val="20"/>
              </w:rPr>
              <w:t>PDF</w:t>
            </w:r>
            <w:r>
              <w:rPr>
                <w:rFonts w:eastAsia="標楷體" w:hint="eastAsia"/>
                <w:sz w:val="20"/>
              </w:rPr>
              <w:t>轉檔後上傳，</w:t>
            </w:r>
            <w:proofErr w:type="gramStart"/>
            <w:r>
              <w:rPr>
                <w:rFonts w:eastAsia="標楷體" w:hint="eastAsia"/>
                <w:sz w:val="20"/>
              </w:rPr>
              <w:t>即勿直接</w:t>
            </w:r>
            <w:proofErr w:type="gramEnd"/>
            <w:r>
              <w:rPr>
                <w:rFonts w:eastAsia="標楷體" w:hint="eastAsia"/>
                <w:sz w:val="20"/>
              </w:rPr>
              <w:t>掃描</w:t>
            </w:r>
            <w:proofErr w:type="gramStart"/>
            <w:r>
              <w:rPr>
                <w:rFonts w:eastAsia="標楷體" w:hint="eastAsia"/>
                <w:sz w:val="20"/>
              </w:rPr>
              <w:t>紙本產製</w:t>
            </w:r>
            <w:proofErr w:type="gramEnd"/>
            <w:r>
              <w:rPr>
                <w:rFonts w:eastAsia="標楷體" w:hint="eastAsia"/>
                <w:sz w:val="20"/>
              </w:rPr>
              <w:t>PDF</w:t>
            </w:r>
            <w:r>
              <w:rPr>
                <w:rFonts w:eastAsia="標楷體" w:hint="eastAsia"/>
                <w:sz w:val="20"/>
              </w:rPr>
              <w:t>檔案，以利投資人搜尋電子書內容。</w:t>
            </w:r>
          </w:p>
          <w:p w14:paraId="56F1A3B6" w14:textId="77777777" w:rsidR="00D52F86" w:rsidRPr="002430CD"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以上書面資料正本申報單位：</w:t>
            </w:r>
            <w:proofErr w:type="gramStart"/>
            <w:r w:rsidRPr="002430CD">
              <w:rPr>
                <w:rFonts w:eastAsia="標楷體" w:hint="eastAsia"/>
                <w:sz w:val="20"/>
              </w:rPr>
              <w:t>證期局</w:t>
            </w:r>
            <w:proofErr w:type="gramEnd"/>
            <w:r w:rsidRPr="002430CD">
              <w:rPr>
                <w:rFonts w:eastAsia="標楷體" w:hint="eastAsia"/>
                <w:sz w:val="20"/>
              </w:rPr>
              <w:t>（財報</w:t>
            </w:r>
            <w:r>
              <w:rPr>
                <w:rFonts w:eastAsia="標楷體" w:hint="eastAsia"/>
                <w:sz w:val="20"/>
              </w:rPr>
              <w:t>及相關資料各一</w:t>
            </w:r>
            <w:r w:rsidRPr="002430CD">
              <w:rPr>
                <w:rFonts w:eastAsia="標楷體" w:hint="eastAsia"/>
                <w:sz w:val="20"/>
              </w:rPr>
              <w:t>份）；抄送單位：本公司（財報</w:t>
            </w:r>
            <w:r>
              <w:rPr>
                <w:rFonts w:eastAsia="標楷體" w:hint="eastAsia"/>
                <w:sz w:val="20"/>
              </w:rPr>
              <w:t>及相關資料各一</w:t>
            </w:r>
            <w:r w:rsidRPr="002430CD">
              <w:rPr>
                <w:rFonts w:eastAsia="標楷體" w:hint="eastAsia"/>
                <w:sz w:val="20"/>
              </w:rPr>
              <w:t>份）。</w:t>
            </w:r>
          </w:p>
          <w:p w14:paraId="0F2264AC" w14:textId="77777777" w:rsidR="00D52F86"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9.</w:t>
            </w:r>
            <w:r>
              <w:rPr>
                <w:rFonts w:eastAsia="標楷體" w:hint="eastAsia"/>
                <w:sz w:val="20"/>
              </w:rPr>
              <w:t>營業項目變動資訊檢查表一份</w:t>
            </w:r>
            <w:r w:rsidRPr="002430CD">
              <w:rPr>
                <w:rFonts w:eastAsia="標楷體" w:hint="eastAsia"/>
                <w:sz w:val="20"/>
              </w:rPr>
              <w:t>（</w:t>
            </w:r>
            <w:r>
              <w:rPr>
                <w:rFonts w:eastAsia="標楷體" w:hint="eastAsia"/>
                <w:sz w:val="20"/>
              </w:rPr>
              <w:t>僅須檢送本公司，其他單位無須檢送</w:t>
            </w:r>
            <w:r w:rsidRPr="002430CD">
              <w:rPr>
                <w:rFonts w:eastAsia="標楷體" w:hint="eastAsia"/>
                <w:sz w:val="20"/>
              </w:rPr>
              <w:t>）</w:t>
            </w:r>
            <w:r>
              <w:rPr>
                <w:rFonts w:eastAsia="標楷體" w:hint="eastAsia"/>
                <w:sz w:val="20"/>
              </w:rPr>
              <w:t>。</w:t>
            </w:r>
          </w:p>
          <w:p w14:paraId="357CCF03" w14:textId="77777777" w:rsidR="00D52F86" w:rsidRDefault="00D52F86" w:rsidP="00DF3FB9">
            <w:pPr>
              <w:kinsoku w:val="0"/>
              <w:overflowPunct w:val="0"/>
              <w:spacing w:line="260" w:lineRule="exact"/>
              <w:ind w:left="160" w:hangingChars="80" w:hanging="160"/>
              <w:jc w:val="both"/>
              <w:rPr>
                <w:rFonts w:eastAsia="標楷體"/>
                <w:sz w:val="20"/>
              </w:rPr>
            </w:pPr>
            <w:r>
              <w:rPr>
                <w:rFonts w:eastAsia="標楷體" w:hint="eastAsia"/>
                <w:sz w:val="20"/>
              </w:rPr>
              <w:t>10.</w:t>
            </w:r>
            <w:r>
              <w:rPr>
                <w:rFonts w:eastAsia="標楷體" w:hint="eastAsia"/>
                <w:sz w:val="20"/>
              </w:rPr>
              <w:t>已公開財務預測之公司，依「</w:t>
            </w:r>
            <w:r w:rsidRPr="002430CD">
              <w:rPr>
                <w:rFonts w:eastAsia="標楷體" w:hint="eastAsia"/>
                <w:sz w:val="20"/>
              </w:rPr>
              <w:t>公開發行公司公開財務預測資訊處理準則</w:t>
            </w:r>
            <w:r>
              <w:rPr>
                <w:rFonts w:eastAsia="標楷體" w:hint="eastAsia"/>
                <w:sz w:val="20"/>
              </w:rPr>
              <w:t>」應行公告申報事項：</w:t>
            </w:r>
          </w:p>
          <w:p w14:paraId="101E663B" w14:textId="77777777" w:rsidR="00D52F86" w:rsidRDefault="00D52F86" w:rsidP="00DF3FB9">
            <w:pPr>
              <w:kinsoku w:val="0"/>
              <w:overflowPunct w:val="0"/>
              <w:spacing w:line="260" w:lineRule="exact"/>
              <w:ind w:leftChars="100" w:left="240"/>
              <w:jc w:val="both"/>
              <w:rPr>
                <w:rFonts w:eastAsia="標楷體"/>
                <w:sz w:val="20"/>
              </w:rPr>
            </w:pPr>
            <w:r>
              <w:rPr>
                <w:rFonts w:eastAsia="標楷體" w:hint="eastAsia"/>
                <w:sz w:val="20"/>
              </w:rPr>
              <w:t xml:space="preserve">(1) </w:t>
            </w:r>
            <w:r w:rsidRPr="003676F0">
              <w:rPr>
                <w:rFonts w:eastAsia="標楷體" w:hint="eastAsia"/>
                <w:sz w:val="20"/>
              </w:rPr>
              <w:t>預計綜合</w:t>
            </w:r>
            <w:proofErr w:type="gramStart"/>
            <w:r w:rsidRPr="003676F0">
              <w:rPr>
                <w:rFonts w:eastAsia="標楷體" w:hint="eastAsia"/>
                <w:sz w:val="20"/>
              </w:rPr>
              <w:t>損益表原編</w:t>
            </w:r>
            <w:proofErr w:type="gramEnd"/>
            <w:r w:rsidRPr="003676F0">
              <w:rPr>
                <w:rFonts w:eastAsia="標楷體" w:hint="eastAsia"/>
                <w:sz w:val="20"/>
              </w:rPr>
              <w:t>製日期、歷次修正日期及截至該期財務報告止，與財務預測年度預測數相較之年度達成率及與截至當季預測數相較之季達成率。</w:t>
            </w:r>
          </w:p>
          <w:p w14:paraId="7944AB7D" w14:textId="77777777" w:rsidR="00D52F86" w:rsidRPr="00C8688E" w:rsidRDefault="00D52F86" w:rsidP="00DF3FB9">
            <w:pPr>
              <w:spacing w:line="260" w:lineRule="exact"/>
              <w:ind w:leftChars="100" w:left="240"/>
              <w:jc w:val="both"/>
              <w:rPr>
                <w:rFonts w:eastAsia="標楷體"/>
                <w:sz w:val="20"/>
              </w:rPr>
            </w:pPr>
            <w:r>
              <w:rPr>
                <w:rFonts w:eastAsia="標楷體" w:hint="eastAsia"/>
                <w:sz w:val="20"/>
              </w:rPr>
              <w:t xml:space="preserve">(2) </w:t>
            </w:r>
            <w:r w:rsidRPr="003676F0">
              <w:rPr>
                <w:rFonts w:eastAsia="標楷體" w:hint="eastAsia"/>
                <w:sz w:val="20"/>
              </w:rPr>
              <w:t>截至</w:t>
            </w:r>
            <w:proofErr w:type="gramStart"/>
            <w:r w:rsidRPr="003676F0">
              <w:rPr>
                <w:rFonts w:eastAsia="標楷體" w:hint="eastAsia"/>
                <w:sz w:val="20"/>
              </w:rPr>
              <w:t>當季止差異</w:t>
            </w:r>
            <w:proofErr w:type="gramEnd"/>
            <w:r w:rsidRPr="003676F0">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A73D43E"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p>
          <w:p w14:paraId="28A235D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4</w:t>
            </w:r>
            <w:r w:rsidRPr="002430CD">
              <w:rPr>
                <w:rFonts w:eastAsia="標楷體" w:hint="eastAsia"/>
                <w:sz w:val="20"/>
              </w:rPr>
              <w:t>條。</w:t>
            </w:r>
          </w:p>
          <w:p w14:paraId="71F8B22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條第</w:t>
            </w:r>
            <w:r w:rsidRPr="002430CD">
              <w:rPr>
                <w:rFonts w:eastAsia="標楷體" w:hint="eastAsia"/>
                <w:sz w:val="20"/>
              </w:rPr>
              <w:t>5</w:t>
            </w:r>
            <w:r w:rsidRPr="002430CD">
              <w:rPr>
                <w:rFonts w:eastAsia="標楷體" w:hint="eastAsia"/>
                <w:sz w:val="20"/>
              </w:rPr>
              <w:t>款。</w:t>
            </w:r>
          </w:p>
          <w:p w14:paraId="6CD85B36"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8.84.1.16(84)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00101</w:t>
            </w:r>
            <w:r w:rsidRPr="002430CD">
              <w:rPr>
                <w:rFonts w:eastAsia="標楷體" w:hint="eastAsia"/>
                <w:sz w:val="20"/>
              </w:rPr>
              <w:t>號函。</w:t>
            </w:r>
          </w:p>
          <w:p w14:paraId="433011FD"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262EFBFE"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385F405"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證券交易法第</w:t>
            </w:r>
            <w:r w:rsidRPr="002430CD">
              <w:rPr>
                <w:rFonts w:eastAsia="標楷體" w:hint="eastAsia"/>
                <w:sz w:val="20"/>
              </w:rPr>
              <w:t>14</w:t>
            </w:r>
            <w:r w:rsidRPr="002430CD">
              <w:rPr>
                <w:rFonts w:eastAsia="標楷體" w:hint="eastAsia"/>
                <w:sz w:val="20"/>
              </w:rPr>
              <w:t>條。</w:t>
            </w:r>
          </w:p>
          <w:p w14:paraId="74EF5F38"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行政院金融監督管理委員會</w:t>
            </w:r>
            <w:r w:rsidRPr="002430CD">
              <w:rPr>
                <w:rFonts w:eastAsia="標楷體" w:hint="eastAsia"/>
                <w:sz w:val="20"/>
              </w:rPr>
              <w:t>95.3.24</w:t>
            </w:r>
            <w:r w:rsidRPr="002430CD">
              <w:rPr>
                <w:rFonts w:eastAsia="標楷體" w:hint="eastAsia"/>
                <w:sz w:val="20"/>
              </w:rPr>
              <w:t>金管證</w:t>
            </w:r>
            <w:r w:rsidRPr="002430CD">
              <w:rPr>
                <w:rFonts w:eastAsia="標楷體" w:hint="eastAsia"/>
                <w:sz w:val="20"/>
              </w:rPr>
              <w:t xml:space="preserve"> </w:t>
            </w:r>
            <w:r w:rsidRPr="002430CD">
              <w:rPr>
                <w:rFonts w:eastAsia="標楷體" w:hint="eastAsia"/>
                <w:sz w:val="20"/>
              </w:rPr>
              <w:t>六字第</w:t>
            </w:r>
            <w:r w:rsidRPr="002430CD">
              <w:rPr>
                <w:rFonts w:eastAsia="標楷體" w:hint="eastAsia"/>
                <w:sz w:val="20"/>
              </w:rPr>
              <w:t>0950001436</w:t>
            </w:r>
            <w:r w:rsidRPr="002430CD">
              <w:rPr>
                <w:rFonts w:eastAsia="標楷體" w:hint="eastAsia"/>
                <w:sz w:val="20"/>
              </w:rPr>
              <w:t>號令。</w:t>
            </w:r>
          </w:p>
          <w:p w14:paraId="1E24EDD8" w14:textId="77777777" w:rsidR="00D52F86" w:rsidRDefault="00D52F86" w:rsidP="00D52F86">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.96.07.09</w:t>
            </w:r>
            <w:r w:rsidRPr="002430CD">
              <w:rPr>
                <w:rFonts w:eastAsia="標楷體" w:hint="eastAsia"/>
                <w:sz w:val="20"/>
              </w:rPr>
              <w:t>金管證六字第</w:t>
            </w:r>
            <w:r w:rsidRPr="002430CD">
              <w:rPr>
                <w:rFonts w:eastAsia="標楷體" w:hint="eastAsia"/>
                <w:sz w:val="20"/>
              </w:rPr>
              <w:t>0960034217</w:t>
            </w:r>
            <w:r w:rsidRPr="002430CD">
              <w:rPr>
                <w:rFonts w:eastAsia="標楷體" w:hint="eastAsia"/>
                <w:sz w:val="20"/>
              </w:rPr>
              <w:t>號函令及</w:t>
            </w:r>
            <w:r w:rsidRPr="002430CD">
              <w:rPr>
                <w:rFonts w:eastAsia="標楷體" w:hint="eastAsia"/>
                <w:sz w:val="20"/>
              </w:rPr>
              <w:t>96.07.16</w:t>
            </w:r>
            <w:r w:rsidRPr="002430CD">
              <w:rPr>
                <w:rFonts w:eastAsia="標楷體" w:hint="eastAsia"/>
                <w:sz w:val="20"/>
              </w:rPr>
              <w:t>台證上字第</w:t>
            </w:r>
            <w:r w:rsidRPr="002430CD">
              <w:rPr>
                <w:rFonts w:eastAsia="標楷體" w:hint="eastAsia"/>
                <w:sz w:val="20"/>
              </w:rPr>
              <w:t>0960018929</w:t>
            </w:r>
            <w:r w:rsidRPr="002430CD">
              <w:rPr>
                <w:rFonts w:eastAsia="標楷體" w:hint="eastAsia"/>
                <w:sz w:val="20"/>
              </w:rPr>
              <w:t>號函。</w:t>
            </w:r>
          </w:p>
          <w:p w14:paraId="09C52CBF"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10.100.01.20</w:t>
            </w:r>
            <w:proofErr w:type="gramStart"/>
            <w:r>
              <w:rPr>
                <w:rFonts w:eastAsia="標楷體" w:hint="eastAsia"/>
                <w:sz w:val="20"/>
              </w:rPr>
              <w:t>臺</w:t>
            </w:r>
            <w:proofErr w:type="gramEnd"/>
            <w:r>
              <w:rPr>
                <w:rFonts w:eastAsia="標楷體" w:hint="eastAsia"/>
                <w:sz w:val="20"/>
              </w:rPr>
              <w:t>證上字第</w:t>
            </w:r>
            <w:r>
              <w:rPr>
                <w:rFonts w:eastAsia="標楷體" w:hint="eastAsia"/>
                <w:sz w:val="20"/>
              </w:rPr>
              <w:t>10000024671</w:t>
            </w:r>
            <w:r>
              <w:rPr>
                <w:rFonts w:eastAsia="標楷體" w:hint="eastAsia"/>
                <w:sz w:val="20"/>
              </w:rPr>
              <w:t>號函。</w:t>
            </w:r>
          </w:p>
          <w:p w14:paraId="6C52547B" w14:textId="77777777" w:rsidR="00D52F86" w:rsidRDefault="00D52F86" w:rsidP="00D52F86">
            <w:pPr>
              <w:kinsoku w:val="0"/>
              <w:overflowPunct w:val="0"/>
              <w:spacing w:line="260" w:lineRule="exact"/>
              <w:jc w:val="both"/>
              <w:rPr>
                <w:rFonts w:eastAsia="標楷體"/>
                <w:sz w:val="20"/>
              </w:rPr>
            </w:pPr>
            <w:r>
              <w:rPr>
                <w:rFonts w:eastAsia="標楷體" w:hint="eastAsia"/>
                <w:sz w:val="20"/>
              </w:rPr>
              <w:t>11.101.05.18</w:t>
            </w:r>
            <w:r w:rsidRPr="00EC4E44">
              <w:rPr>
                <w:rFonts w:eastAsia="標楷體" w:hint="eastAsia"/>
                <w:sz w:val="20"/>
              </w:rPr>
              <w:t>金</w:t>
            </w:r>
            <w:proofErr w:type="gramStart"/>
            <w:r w:rsidRPr="00EC4E44">
              <w:rPr>
                <w:rFonts w:eastAsia="標楷體" w:hint="eastAsia"/>
                <w:sz w:val="20"/>
              </w:rPr>
              <w:t>管銀法字</w:t>
            </w:r>
            <w:proofErr w:type="gramEnd"/>
            <w:r w:rsidRPr="00EC4E44">
              <w:rPr>
                <w:rFonts w:eastAsia="標楷體" w:hint="eastAsia"/>
                <w:sz w:val="20"/>
              </w:rPr>
              <w:t>第</w:t>
            </w:r>
            <w:r w:rsidRPr="00EC4E44">
              <w:rPr>
                <w:rFonts w:eastAsia="標楷體"/>
                <w:sz w:val="20"/>
              </w:rPr>
              <w:t xml:space="preserve"> 10110002230 </w:t>
            </w:r>
            <w:r w:rsidRPr="00EC4E44">
              <w:rPr>
                <w:rFonts w:eastAsia="標楷體" w:hint="eastAsia"/>
                <w:sz w:val="20"/>
              </w:rPr>
              <w:t>號令</w:t>
            </w:r>
            <w:r>
              <w:rPr>
                <w:rFonts w:eastAsia="標楷體" w:hint="eastAsia"/>
                <w:sz w:val="20"/>
              </w:rPr>
              <w:t>。</w:t>
            </w:r>
          </w:p>
          <w:p w14:paraId="2D7FDC42"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12. 102.08.16</w:t>
            </w:r>
            <w:r>
              <w:rPr>
                <w:rFonts w:eastAsia="標楷體" w:hint="eastAsia"/>
                <w:sz w:val="20"/>
              </w:rPr>
              <w:t>證期</w:t>
            </w:r>
            <w:r>
              <w:rPr>
                <w:rFonts w:eastAsia="標楷體" w:hint="eastAsia"/>
                <w:sz w:val="20"/>
              </w:rPr>
              <w:t>(</w:t>
            </w:r>
            <w:r>
              <w:rPr>
                <w:rFonts w:eastAsia="標楷體" w:hint="eastAsia"/>
                <w:sz w:val="20"/>
              </w:rPr>
              <w:t>審</w:t>
            </w:r>
            <w:r>
              <w:rPr>
                <w:rFonts w:eastAsia="標楷體" w:hint="eastAsia"/>
                <w:sz w:val="20"/>
              </w:rPr>
              <w:t>)</w:t>
            </w:r>
            <w:r w:rsidRPr="00EC4E44">
              <w:rPr>
                <w:rFonts w:eastAsia="標楷體" w:hint="eastAsia"/>
                <w:sz w:val="20"/>
              </w:rPr>
              <w:t>字第</w:t>
            </w:r>
            <w:r>
              <w:rPr>
                <w:rFonts w:eastAsia="標楷體" w:hint="eastAsia"/>
                <w:sz w:val="20"/>
              </w:rPr>
              <w:t>1020035072</w:t>
            </w:r>
            <w:r w:rsidRPr="00EC4E44">
              <w:rPr>
                <w:rFonts w:eastAsia="標楷體" w:hint="eastAsia"/>
                <w:sz w:val="20"/>
              </w:rPr>
              <w:t>號</w:t>
            </w:r>
            <w:r>
              <w:rPr>
                <w:rFonts w:eastAsia="標楷體" w:hint="eastAsia"/>
                <w:sz w:val="20"/>
              </w:rPr>
              <w:t>函。</w:t>
            </w:r>
          </w:p>
          <w:p w14:paraId="1D31A745" w14:textId="77777777" w:rsidR="00D52F86" w:rsidRDefault="00D52F86" w:rsidP="00D52F86">
            <w:pPr>
              <w:spacing w:line="260" w:lineRule="exact"/>
              <w:jc w:val="both"/>
              <w:rPr>
                <w:rFonts w:eastAsia="標楷體"/>
                <w:sz w:val="20"/>
              </w:rPr>
            </w:pPr>
            <w:r>
              <w:rPr>
                <w:rFonts w:eastAsia="標楷體" w:hint="eastAsia"/>
                <w:sz w:val="20"/>
              </w:rPr>
              <w:t>13.</w:t>
            </w:r>
            <w:r>
              <w:rPr>
                <w:rFonts w:eastAsia="標楷體" w:hint="eastAsia"/>
                <w:sz w:val="20"/>
              </w:rPr>
              <w:t>證券交易法第</w:t>
            </w:r>
            <w:r>
              <w:rPr>
                <w:rFonts w:eastAsia="標楷體" w:hint="eastAsia"/>
                <w:sz w:val="20"/>
              </w:rPr>
              <w:t>165</w:t>
            </w:r>
            <w:r>
              <w:rPr>
                <w:rFonts w:eastAsia="標楷體" w:hint="eastAsia"/>
                <w:sz w:val="20"/>
              </w:rPr>
              <w:t>條之</w:t>
            </w:r>
            <w:r>
              <w:rPr>
                <w:rFonts w:eastAsia="標楷體" w:hint="eastAsia"/>
                <w:sz w:val="20"/>
              </w:rPr>
              <w:t>1</w:t>
            </w:r>
            <w:r>
              <w:rPr>
                <w:rFonts w:eastAsia="標楷體" w:hint="eastAsia"/>
                <w:sz w:val="20"/>
              </w:rPr>
              <w:t>。</w:t>
            </w:r>
          </w:p>
          <w:p w14:paraId="14EACCFF" w14:textId="77777777" w:rsidR="00D52F86" w:rsidRDefault="00D52F86" w:rsidP="00D52F86">
            <w:pPr>
              <w:spacing w:line="260" w:lineRule="exact"/>
              <w:jc w:val="both"/>
              <w:rPr>
                <w:rFonts w:eastAsia="標楷體"/>
                <w:sz w:val="20"/>
              </w:rPr>
            </w:pPr>
            <w:r>
              <w:rPr>
                <w:rFonts w:eastAsia="標楷體" w:hint="eastAsia"/>
                <w:sz w:val="20"/>
              </w:rPr>
              <w:t>14.</w:t>
            </w:r>
            <w:r>
              <w:rPr>
                <w:rFonts w:eastAsia="標楷體" w:hint="eastAsia"/>
                <w:sz w:val="20"/>
              </w:rPr>
              <w:t>本公司</w:t>
            </w:r>
            <w:r w:rsidRPr="00BE7A4E">
              <w:rPr>
                <w:rFonts w:eastAsia="標楷體"/>
                <w:sz w:val="20"/>
              </w:rPr>
              <w:t>營業細則第</w:t>
            </w:r>
            <w:r>
              <w:rPr>
                <w:rFonts w:eastAsia="標楷體" w:hint="eastAsia"/>
                <w:sz w:val="20"/>
              </w:rPr>
              <w:t>50</w:t>
            </w:r>
            <w:r w:rsidRPr="00BE7A4E">
              <w:rPr>
                <w:rFonts w:eastAsia="標楷體"/>
                <w:sz w:val="20"/>
              </w:rPr>
              <w:t>條第</w:t>
            </w:r>
            <w:r>
              <w:rPr>
                <w:rFonts w:eastAsia="標楷體" w:hint="eastAsia"/>
                <w:sz w:val="20"/>
              </w:rPr>
              <w:t>1</w:t>
            </w:r>
            <w:r w:rsidRPr="00BE7A4E">
              <w:rPr>
                <w:rFonts w:eastAsia="標楷體"/>
                <w:sz w:val="20"/>
              </w:rPr>
              <w:t>項第</w:t>
            </w:r>
            <w:r>
              <w:rPr>
                <w:rFonts w:eastAsia="標楷體" w:hint="eastAsia"/>
                <w:sz w:val="20"/>
              </w:rPr>
              <w:t>14</w:t>
            </w:r>
            <w:r w:rsidRPr="00BE7A4E">
              <w:rPr>
                <w:rFonts w:eastAsia="標楷體"/>
                <w:sz w:val="20"/>
              </w:rPr>
              <w:t>款及第</w:t>
            </w:r>
            <w:r>
              <w:rPr>
                <w:rFonts w:eastAsia="標楷體" w:hint="eastAsia"/>
                <w:sz w:val="20"/>
              </w:rPr>
              <w:t>50</w:t>
            </w:r>
            <w:r w:rsidRPr="00BE7A4E">
              <w:rPr>
                <w:rFonts w:eastAsia="標楷體"/>
                <w:sz w:val="20"/>
              </w:rPr>
              <w:t>條之</w:t>
            </w:r>
            <w:r>
              <w:rPr>
                <w:rFonts w:eastAsia="標楷體" w:hint="eastAsia"/>
                <w:sz w:val="20"/>
              </w:rPr>
              <w:t>3</w:t>
            </w:r>
            <w:r w:rsidRPr="00BE7A4E">
              <w:rPr>
                <w:rFonts w:eastAsia="標楷體"/>
                <w:sz w:val="20"/>
              </w:rPr>
              <w:t>第</w:t>
            </w:r>
            <w:r>
              <w:rPr>
                <w:rFonts w:eastAsia="標楷體" w:hint="eastAsia"/>
                <w:sz w:val="20"/>
              </w:rPr>
              <w:t>1</w:t>
            </w:r>
            <w:r w:rsidRPr="00BE7A4E">
              <w:rPr>
                <w:rFonts w:eastAsia="標楷體"/>
                <w:sz w:val="20"/>
              </w:rPr>
              <w:t>項第</w:t>
            </w:r>
            <w:r>
              <w:rPr>
                <w:rFonts w:eastAsia="標楷體" w:hint="eastAsia"/>
                <w:sz w:val="20"/>
              </w:rPr>
              <w:t>11</w:t>
            </w:r>
            <w:r w:rsidRPr="00BE7A4E">
              <w:rPr>
                <w:rFonts w:eastAsia="標楷體"/>
                <w:sz w:val="20"/>
              </w:rPr>
              <w:t>款規定之認定標準</w:t>
            </w:r>
            <w:r>
              <w:rPr>
                <w:rFonts w:eastAsia="標楷體" w:hint="eastAsia"/>
                <w:sz w:val="20"/>
              </w:rPr>
              <w:t>第</w:t>
            </w:r>
            <w:r>
              <w:rPr>
                <w:rFonts w:eastAsia="標楷體" w:hint="eastAsia"/>
                <w:sz w:val="20"/>
              </w:rPr>
              <w:t>4</w:t>
            </w:r>
            <w:r>
              <w:rPr>
                <w:rFonts w:eastAsia="標楷體" w:hint="eastAsia"/>
                <w:sz w:val="20"/>
              </w:rPr>
              <w:t>條。</w:t>
            </w:r>
          </w:p>
          <w:p w14:paraId="0EC71EB1" w14:textId="77777777" w:rsidR="00D52F86" w:rsidRDefault="00D52F86" w:rsidP="00D52F86">
            <w:pPr>
              <w:spacing w:line="260" w:lineRule="exact"/>
              <w:jc w:val="both"/>
              <w:rPr>
                <w:rFonts w:eastAsia="標楷體"/>
                <w:sz w:val="20"/>
              </w:rPr>
            </w:pPr>
            <w:r>
              <w:rPr>
                <w:rFonts w:eastAsia="標楷體" w:hint="eastAsia"/>
                <w:sz w:val="20"/>
              </w:rPr>
              <w:t>15.</w:t>
            </w:r>
            <w:r w:rsidRPr="002430CD">
              <w:rPr>
                <w:rFonts w:eastAsia="標楷體" w:hint="eastAsia"/>
                <w:sz w:val="20"/>
              </w:rPr>
              <w:t>公開發行公司公開財務預測資訊處理準則</w:t>
            </w:r>
            <w:r>
              <w:rPr>
                <w:rFonts w:eastAsia="標楷體" w:hint="eastAsia"/>
                <w:sz w:val="20"/>
              </w:rPr>
              <w:t>第</w:t>
            </w:r>
            <w:r>
              <w:rPr>
                <w:rFonts w:eastAsia="標楷體" w:hint="eastAsia"/>
                <w:sz w:val="20"/>
              </w:rPr>
              <w:t>18</w:t>
            </w:r>
            <w:r>
              <w:rPr>
                <w:rFonts w:eastAsia="標楷體" w:hint="eastAsia"/>
                <w:sz w:val="20"/>
              </w:rPr>
              <w:t>及</w:t>
            </w:r>
            <w:r>
              <w:rPr>
                <w:rFonts w:eastAsia="標楷體" w:hint="eastAsia"/>
                <w:sz w:val="20"/>
              </w:rPr>
              <w:t>23</w:t>
            </w:r>
            <w:r>
              <w:rPr>
                <w:rFonts w:eastAsia="標楷體" w:hint="eastAsia"/>
                <w:sz w:val="20"/>
              </w:rPr>
              <w:t>條。</w:t>
            </w:r>
          </w:p>
          <w:p w14:paraId="07F12DCB" w14:textId="77777777" w:rsidR="00D52F86" w:rsidRPr="006129B7" w:rsidRDefault="00D52F86" w:rsidP="00D52F86">
            <w:pPr>
              <w:spacing w:line="260" w:lineRule="exact"/>
              <w:jc w:val="both"/>
              <w:rPr>
                <w:rFonts w:eastAsia="標楷體"/>
                <w:sz w:val="20"/>
              </w:rPr>
            </w:pPr>
            <w:r>
              <w:rPr>
                <w:rFonts w:eastAsia="標楷體" w:hint="eastAsia"/>
                <w:sz w:val="20"/>
              </w:rPr>
              <w:t xml:space="preserve">16. </w:t>
            </w:r>
            <w:r>
              <w:rPr>
                <w:rFonts w:eastAsia="標楷體" w:hint="eastAsia"/>
                <w:sz w:val="20"/>
              </w:rPr>
              <w:t>證券發行人財務報告編製準則第</w:t>
            </w:r>
            <w:r>
              <w:rPr>
                <w:rFonts w:eastAsia="標楷體" w:hint="eastAsia"/>
                <w:sz w:val="20"/>
              </w:rPr>
              <w:t>29</w:t>
            </w:r>
            <w:r>
              <w:rPr>
                <w:rFonts w:eastAsia="標楷體" w:hint="eastAsia"/>
                <w:sz w:val="20"/>
              </w:rPr>
              <w:t>條。</w:t>
            </w:r>
          </w:p>
        </w:tc>
      </w:tr>
      <w:tr w:rsidR="00D52F86" w:rsidRPr="002430CD" w14:paraId="47FE1F70" w14:textId="77777777" w:rsidTr="00E93404">
        <w:trPr>
          <w:cantSplit/>
        </w:trPr>
        <w:tc>
          <w:tcPr>
            <w:tcW w:w="476" w:type="dxa"/>
            <w:vMerge/>
            <w:shd w:val="clear" w:color="auto" w:fill="FFFFFF"/>
            <w:vAlign w:val="center"/>
          </w:tcPr>
          <w:p w14:paraId="3C84C4A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C79E86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BD5A329"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4DE163BD" w14:textId="77777777" w:rsidR="00D52F86" w:rsidRPr="002430CD" w:rsidDel="00611989"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上市公司企業集團相關資料申報</w:t>
            </w:r>
            <w:r>
              <w:rPr>
                <w:rFonts w:ascii="Times New Roman" w:eastAsia="標楷體" w:hAnsi="Times New Roman" w:hint="eastAsia"/>
                <w:sz w:val="20"/>
              </w:rPr>
              <w:t>：</w:t>
            </w:r>
          </w:p>
          <w:p w14:paraId="5ABC2FA3" w14:textId="77777777" w:rsidR="00D52F86"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應於</w:t>
            </w:r>
            <w:r w:rsidRPr="002430CD">
              <w:rPr>
                <w:rFonts w:ascii="Times New Roman" w:eastAsia="標楷體" w:hAnsi="Times New Roman" w:hint="eastAsia"/>
                <w:sz w:val="20"/>
              </w:rPr>
              <w:t>10/1</w:t>
            </w:r>
            <w:r>
              <w:rPr>
                <w:rFonts w:ascii="Times New Roman" w:eastAsia="標楷體" w:hAnsi="Times New Roman" w:hint="eastAsia"/>
                <w:sz w:val="20"/>
              </w:rPr>
              <w:t>5</w:t>
            </w:r>
            <w:r w:rsidRPr="002430CD">
              <w:rPr>
                <w:rFonts w:ascii="Times New Roman" w:eastAsia="標楷體" w:hAnsi="Times New Roman" w:hint="eastAsia"/>
                <w:sz w:val="20"/>
              </w:rPr>
              <w:t>至</w:t>
            </w:r>
            <w:r w:rsidRPr="002430CD">
              <w:rPr>
                <w:rFonts w:ascii="Times New Roman" w:eastAsia="標楷體" w:hAnsi="Times New Roman" w:hint="eastAsia"/>
                <w:sz w:val="20"/>
              </w:rPr>
              <w:t>1</w:t>
            </w:r>
            <w:r>
              <w:rPr>
                <w:rFonts w:ascii="Times New Roman" w:eastAsia="標楷體" w:hAnsi="Times New Roman" w:hint="eastAsia"/>
                <w:sz w:val="20"/>
              </w:rPr>
              <w:t>1</w:t>
            </w:r>
            <w:r w:rsidRPr="002430CD">
              <w:rPr>
                <w:rFonts w:ascii="Times New Roman" w:eastAsia="標楷體" w:hAnsi="Times New Roman" w:hint="eastAsia"/>
                <w:sz w:val="20"/>
              </w:rPr>
              <w:t>/1</w:t>
            </w:r>
            <w:r>
              <w:rPr>
                <w:rFonts w:ascii="Times New Roman" w:eastAsia="標楷體" w:hAnsi="Times New Roman" w:hint="eastAsia"/>
                <w:sz w:val="20"/>
              </w:rPr>
              <w:t>4</w:t>
            </w:r>
            <w:r>
              <w:rPr>
                <w:rFonts w:ascii="Times New Roman" w:eastAsia="標楷體" w:hAnsi="Times New Roman" w:hint="eastAsia"/>
                <w:sz w:val="20"/>
              </w:rPr>
              <w:t>間</w:t>
            </w:r>
            <w:r w:rsidRPr="002430CD">
              <w:rPr>
                <w:rFonts w:ascii="Times New Roman" w:eastAsia="標楷體" w:hAnsi="Times New Roman" w:hint="eastAsia"/>
                <w:sz w:val="20"/>
              </w:rPr>
              <w:t>申報</w:t>
            </w:r>
            <w:r>
              <w:rPr>
                <w:rFonts w:ascii="Times New Roman" w:eastAsia="標楷體" w:hAnsi="Times New Roman" w:hint="eastAsia"/>
                <w:sz w:val="20"/>
              </w:rPr>
              <w:t>「關係企業持有有價證券」及「持有有價證券質</w:t>
            </w:r>
            <w:proofErr w:type="gramStart"/>
            <w:r>
              <w:rPr>
                <w:rFonts w:ascii="Times New Roman" w:eastAsia="標楷體" w:hAnsi="Times New Roman" w:hint="eastAsia"/>
                <w:sz w:val="20"/>
              </w:rPr>
              <w:t>借股數異</w:t>
            </w:r>
            <w:proofErr w:type="gramEnd"/>
            <w:r>
              <w:rPr>
                <w:rFonts w:ascii="Times New Roman" w:eastAsia="標楷體" w:hAnsi="Times New Roman" w:hint="eastAsia"/>
                <w:sz w:val="20"/>
              </w:rPr>
              <w:t>動」。</w:t>
            </w:r>
          </w:p>
          <w:p w14:paraId="007C623A" w14:textId="77777777" w:rsidR="00D52F86" w:rsidRPr="00825D63" w:rsidRDefault="00D52F86" w:rsidP="00D52F86">
            <w:pPr>
              <w:pStyle w:val="a3"/>
              <w:spacing w:line="260" w:lineRule="exact"/>
              <w:jc w:val="both"/>
              <w:rPr>
                <w:rFonts w:ascii="Times New Roman" w:eastAsia="標楷體" w:hAnsi="Times New Roman"/>
                <w:sz w:val="20"/>
              </w:rPr>
            </w:pPr>
            <w:proofErr w:type="gramStart"/>
            <w:r w:rsidRPr="00840681">
              <w:rPr>
                <w:rFonts w:ascii="Times New Roman" w:eastAsia="標楷體" w:hAnsi="Times New Roman" w:hint="eastAsia"/>
                <w:sz w:val="20"/>
              </w:rPr>
              <w:t>註</w:t>
            </w:r>
            <w:proofErr w:type="gramEnd"/>
            <w:r w:rsidRPr="00840681">
              <w:rPr>
                <w:rFonts w:ascii="Times New Roman" w:eastAsia="標楷體" w:hAnsi="Times New Roman" w:hint="eastAsia"/>
                <w:sz w:val="20"/>
              </w:rPr>
              <w:t>：自</w:t>
            </w:r>
            <w:r w:rsidRPr="00840681">
              <w:rPr>
                <w:rFonts w:ascii="Times New Roman" w:eastAsia="標楷體" w:hAnsi="Times New Roman" w:hint="eastAsia"/>
                <w:sz w:val="20"/>
              </w:rPr>
              <w:t>107</w:t>
            </w:r>
            <w:r w:rsidRPr="00840681">
              <w:rPr>
                <w:rFonts w:ascii="Times New Roman" w:eastAsia="標楷體" w:hAnsi="Times New Roman" w:hint="eastAsia"/>
                <w:sz w:val="20"/>
              </w:rPr>
              <w:t>年第</w:t>
            </w:r>
            <w:r w:rsidRPr="00840681">
              <w:rPr>
                <w:rFonts w:ascii="Times New Roman" w:eastAsia="標楷體" w:hAnsi="Times New Roman" w:hint="eastAsia"/>
                <w:sz w:val="20"/>
              </w:rPr>
              <w:t>4</w:t>
            </w:r>
            <w:r w:rsidRPr="00840681">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ED0EEA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企業集團申報作業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060ADF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12</w:t>
            </w:r>
            <w:r>
              <w:rPr>
                <w:rFonts w:eastAsia="標楷體" w:hint="eastAsia"/>
                <w:sz w:val="20"/>
              </w:rPr>
              <w:t>款前段</w:t>
            </w:r>
            <w:r w:rsidRPr="002430CD">
              <w:rPr>
                <w:rFonts w:eastAsia="標楷體" w:hint="eastAsia"/>
                <w:sz w:val="20"/>
              </w:rPr>
              <w:t>。</w:t>
            </w:r>
          </w:p>
        </w:tc>
      </w:tr>
      <w:tr w:rsidR="00D52F86" w:rsidRPr="002430CD" w14:paraId="0A5569E9" w14:textId="77777777" w:rsidTr="00E93404">
        <w:trPr>
          <w:cantSplit/>
        </w:trPr>
        <w:tc>
          <w:tcPr>
            <w:tcW w:w="476" w:type="dxa"/>
            <w:vMerge/>
            <w:shd w:val="clear" w:color="auto" w:fill="FFFFFF"/>
            <w:vAlign w:val="center"/>
          </w:tcPr>
          <w:p w14:paraId="7B08F5B5"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1C721C8"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67C767"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7B599AC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附註揭露相關事項輸入作業。</w:t>
            </w:r>
          </w:p>
          <w:p w14:paraId="37938E8C"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2D06B00"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財務報表附註揭露資訊</w:t>
            </w:r>
            <w:r w:rsidRPr="002430CD">
              <w:rPr>
                <w:rFonts w:eastAsia="標楷體"/>
                <w:sz w:val="20"/>
              </w:rPr>
              <w:t>/</w:t>
            </w:r>
            <w:r w:rsidRPr="002430CD">
              <w:rPr>
                <w:rFonts w:eastAsia="標楷體" w:hint="eastAsia"/>
                <w:sz w:val="20"/>
              </w:rPr>
              <w:t>財務報表附註揭露資訊申報作業</w:t>
            </w:r>
            <w:r w:rsidRPr="002430CD">
              <w:rPr>
                <w:rFonts w:eastAsia="標楷體"/>
                <w:sz w:val="20"/>
              </w:rPr>
              <w:t>)</w:t>
            </w:r>
            <w:r w:rsidRPr="002430CD">
              <w:rPr>
                <w:rFonts w:eastAsia="標楷體" w:hint="eastAsia"/>
                <w:sz w:val="20"/>
              </w:rPr>
              <w:t>。</w:t>
            </w:r>
          </w:p>
          <w:p w14:paraId="00A5A630" w14:textId="77777777" w:rsidR="00D52F86" w:rsidRPr="002430CD" w:rsidRDefault="00D52F86" w:rsidP="00D52F86">
            <w:pPr>
              <w:kinsoku w:val="0"/>
              <w:overflowPunct w:val="0"/>
              <w:spacing w:line="260" w:lineRule="exact"/>
              <w:jc w:val="both"/>
              <w:rPr>
                <w:rFonts w:eastAsia="標楷體"/>
                <w:sz w:val="20"/>
              </w:rPr>
            </w:pPr>
          </w:p>
        </w:tc>
        <w:tc>
          <w:tcPr>
            <w:tcW w:w="4008" w:type="dxa"/>
            <w:shd w:val="clear" w:color="auto" w:fill="FFFFFF"/>
          </w:tcPr>
          <w:p w14:paraId="6DE521FA"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tc>
      </w:tr>
      <w:tr w:rsidR="00D52F86" w:rsidRPr="002430CD" w14:paraId="69A71BF2" w14:textId="77777777" w:rsidTr="00E93404">
        <w:trPr>
          <w:cantSplit/>
        </w:trPr>
        <w:tc>
          <w:tcPr>
            <w:tcW w:w="476" w:type="dxa"/>
            <w:vMerge/>
            <w:shd w:val="clear" w:color="auto" w:fill="FFFFFF"/>
            <w:vAlign w:val="center"/>
          </w:tcPr>
          <w:p w14:paraId="09CCD8DA"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A7E86F"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8C9781"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029D1E03" w14:textId="77777777" w:rsidR="00D52F86" w:rsidRDefault="00D52F86" w:rsidP="00D52F86">
            <w:pPr>
              <w:pStyle w:val="a3"/>
              <w:rPr>
                <w:rFonts w:ascii="Times New Roman" w:eastAsia="標楷體" w:hAnsi="Times New Roman"/>
                <w:sz w:val="20"/>
              </w:rPr>
            </w:pPr>
            <w:r w:rsidRPr="002430CD">
              <w:rPr>
                <w:rFonts w:ascii="Times New Roman" w:eastAsia="標楷體" w:hAnsi="Times New Roman" w:hint="eastAsia"/>
                <w:sz w:val="20"/>
              </w:rPr>
              <w:t>赴大陸投資申報作業。</w:t>
            </w:r>
          </w:p>
          <w:p w14:paraId="60950D03"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5121279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7FF80A11"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w:t>
            </w:r>
            <w:r w:rsidRPr="002430CD">
              <w:rPr>
                <w:rFonts w:eastAsia="標楷體" w:hint="eastAsia"/>
                <w:sz w:val="20"/>
              </w:rPr>
              <w:t>。</w:t>
            </w:r>
          </w:p>
        </w:tc>
      </w:tr>
      <w:tr w:rsidR="00D52F86" w:rsidRPr="002430CD" w14:paraId="2FD4A216" w14:textId="77777777" w:rsidTr="00E93404">
        <w:trPr>
          <w:cantSplit/>
        </w:trPr>
        <w:tc>
          <w:tcPr>
            <w:tcW w:w="476" w:type="dxa"/>
            <w:vMerge/>
            <w:shd w:val="clear" w:color="auto" w:fill="FFFFFF"/>
            <w:vAlign w:val="center"/>
          </w:tcPr>
          <w:p w14:paraId="4AE7F0C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F0DB2CD"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B914382"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5ED78E51" w14:textId="77777777" w:rsidR="00D52F86" w:rsidRDefault="00D52F86" w:rsidP="00D52F86">
            <w:pPr>
              <w:pStyle w:val="a3"/>
              <w:rPr>
                <w:rFonts w:ascii="Times New Roman" w:eastAsia="標楷體" w:hAnsi="Times New Roman"/>
                <w:sz w:val="20"/>
              </w:rPr>
            </w:pPr>
            <w:r w:rsidRPr="002430CD">
              <w:rPr>
                <w:rFonts w:ascii="Times New Roman" w:eastAsia="標楷體" w:hAnsi="Times New Roman" w:hint="eastAsia"/>
                <w:sz w:val="20"/>
              </w:rPr>
              <w:t>投資海外子公司申報作業。</w:t>
            </w:r>
          </w:p>
          <w:p w14:paraId="0E7BAD31" w14:textId="77777777" w:rsidR="00D52F86" w:rsidRPr="00F62CB2" w:rsidRDefault="00D52F86" w:rsidP="00D52F86">
            <w:pPr>
              <w:pStyle w:val="a3"/>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eastAsia="標楷體" w:hint="eastAsia"/>
                <w:spacing w:val="-4"/>
                <w:sz w:val="20"/>
              </w:rPr>
              <w:t>同財務報表申報時間。</w:t>
            </w:r>
          </w:p>
        </w:tc>
        <w:tc>
          <w:tcPr>
            <w:tcW w:w="5512" w:type="dxa"/>
            <w:shd w:val="clear" w:color="auto" w:fill="FFFFFF"/>
          </w:tcPr>
          <w:p w14:paraId="39AFFCA1" w14:textId="77777777" w:rsidR="00D52F86" w:rsidRPr="002430CD" w:rsidRDefault="00D52F86" w:rsidP="00D52F86">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投資海外子公司申報作業</w:t>
            </w:r>
            <w:r w:rsidRPr="00F45ED2">
              <w:rPr>
                <w:rFonts w:eastAsia="標楷體" w:hint="eastAsia"/>
                <w:sz w:val="20"/>
              </w:rPr>
              <w:t>/</w:t>
            </w:r>
            <w:r w:rsidRPr="00F45ED2">
              <w:rPr>
                <w:rFonts w:eastAsia="標楷體" w:hint="eastAsia"/>
                <w:sz w:val="20"/>
              </w:rPr>
              <w:t>投資海外子公司實際數申報、海外</w:t>
            </w:r>
            <w:r w:rsidRPr="00F45ED2">
              <w:rPr>
                <w:rFonts w:eastAsia="標楷體" w:hint="eastAsia"/>
                <w:sz w:val="20"/>
              </w:rPr>
              <w:t>(</w:t>
            </w:r>
            <w:r w:rsidRPr="00F45ED2">
              <w:rPr>
                <w:rFonts w:eastAsia="標楷體" w:hint="eastAsia"/>
                <w:sz w:val="20"/>
              </w:rPr>
              <w:t>含大陸</w:t>
            </w:r>
            <w:r w:rsidRPr="00F45ED2">
              <w:rPr>
                <w:rFonts w:eastAsia="標楷體" w:hint="eastAsia"/>
                <w:sz w:val="20"/>
              </w:rPr>
              <w:t>)</w:t>
            </w:r>
            <w:r w:rsidRPr="00F45ED2">
              <w:rPr>
                <w:rFonts w:eastAsia="標楷體" w:hint="eastAsia"/>
                <w:sz w:val="20"/>
              </w:rPr>
              <w:t>最終投資公司地區別申報（每季）</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2F7B7F6F"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1007F0FD" w14:textId="77777777" w:rsidTr="00E93404">
        <w:trPr>
          <w:cantSplit/>
        </w:trPr>
        <w:tc>
          <w:tcPr>
            <w:tcW w:w="476" w:type="dxa"/>
            <w:vMerge/>
            <w:shd w:val="clear" w:color="auto" w:fill="FFFFFF"/>
            <w:vAlign w:val="center"/>
          </w:tcPr>
          <w:p w14:paraId="51227899"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279723B"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8200371" w14:textId="50307806" w:rsidR="00D52F86" w:rsidRDefault="00D52F86" w:rsidP="00D52F86">
            <w:pPr>
              <w:kinsoku w:val="0"/>
              <w:overflowPunct w:val="0"/>
              <w:spacing w:line="260" w:lineRule="exact"/>
              <w:jc w:val="center"/>
              <w:rPr>
                <w:rFonts w:eastAsia="標楷體"/>
                <w:sz w:val="20"/>
              </w:rPr>
            </w:pPr>
            <w:r>
              <w:rPr>
                <w:rFonts w:eastAsia="標楷體" w:hint="eastAsia"/>
                <w:sz w:val="20"/>
              </w:rPr>
              <w:t>6</w:t>
            </w:r>
          </w:p>
        </w:tc>
        <w:tc>
          <w:tcPr>
            <w:tcW w:w="4100" w:type="dxa"/>
            <w:shd w:val="clear" w:color="auto" w:fill="FFFFFF"/>
          </w:tcPr>
          <w:p w14:paraId="7F310739"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公司前十大進銷貨客戶資料申報作業（自願式申報）。</w:t>
            </w:r>
          </w:p>
          <w:p w14:paraId="16EF1B9B" w14:textId="77777777" w:rsidR="00D52F86" w:rsidRPr="00F62CB2" w:rsidRDefault="00D52F86" w:rsidP="00D52F86">
            <w:pPr>
              <w:pStyle w:val="a3"/>
              <w:rPr>
                <w:rFonts w:ascii="Times New Roman" w:eastAsia="標楷體" w:hAnsi="Times New Roman"/>
                <w:sz w:val="20"/>
              </w:rPr>
            </w:pPr>
            <w:proofErr w:type="gramStart"/>
            <w:r w:rsidRPr="002430CD">
              <w:rPr>
                <w:rFonts w:ascii="Times New Roman" w:eastAsia="標楷體" w:hAnsi="Times New Roman" w:hint="eastAsia"/>
                <w:sz w:val="20"/>
              </w:rPr>
              <w:t>註</w:t>
            </w:r>
            <w:proofErr w:type="gramEnd"/>
            <w:r w:rsidRPr="002430CD">
              <w:rPr>
                <w:rFonts w:ascii="Times New Roman" w:eastAsia="標楷體" w:hAnsi="Times New Roman" w:hint="eastAsia"/>
                <w:sz w:val="20"/>
              </w:rPr>
              <w:t>：</w:t>
            </w:r>
            <w:r w:rsidRPr="002430CD">
              <w:rPr>
                <w:rFonts w:ascii="Times New Roman" w:eastAsia="標楷體" w:hAnsi="Times New Roman" w:hint="eastAsia"/>
                <w:spacing w:val="-4"/>
                <w:sz w:val="20"/>
              </w:rPr>
              <w:t>同財務報表申報期限。</w:t>
            </w:r>
          </w:p>
        </w:tc>
        <w:tc>
          <w:tcPr>
            <w:tcW w:w="5512" w:type="dxa"/>
            <w:shd w:val="clear" w:color="auto" w:fill="FFFFFF"/>
          </w:tcPr>
          <w:p w14:paraId="6E02D38F" w14:textId="77777777" w:rsidR="00D52F86" w:rsidRPr="002430CD" w:rsidRDefault="00D52F86" w:rsidP="00D52F86">
            <w:pPr>
              <w:kinsoku w:val="0"/>
              <w:overflowPunct w:val="0"/>
              <w:spacing w:line="260" w:lineRule="exact"/>
              <w:jc w:val="both"/>
              <w:rPr>
                <w:rFonts w:eastAsia="標楷體"/>
                <w:sz w:val="20"/>
              </w:rPr>
            </w:pPr>
            <w:r w:rsidRPr="00F45ED2">
              <w:rPr>
                <w:rFonts w:eastAsia="標楷體" w:hint="eastAsia"/>
                <w:sz w:val="20"/>
              </w:rPr>
              <w:t>輸入「公開資訊觀測站」</w:t>
            </w:r>
            <w:r w:rsidRPr="00F45ED2">
              <w:rPr>
                <w:rFonts w:eastAsia="標楷體"/>
                <w:sz w:val="20"/>
              </w:rPr>
              <w:t>(sii.twse.com.tw/</w:t>
            </w:r>
            <w:r w:rsidRPr="00F45ED2">
              <w:rPr>
                <w:rFonts w:eastAsia="標楷體" w:hint="eastAsia"/>
                <w:sz w:val="20"/>
              </w:rPr>
              <w:t>內部人具配偶或二親等及十大進銷貨客戶申報作業</w:t>
            </w:r>
            <w:r w:rsidRPr="00F45ED2">
              <w:rPr>
                <w:rFonts w:eastAsia="標楷體" w:hint="eastAsia"/>
                <w:sz w:val="20"/>
              </w:rPr>
              <w:t>)</w:t>
            </w:r>
            <w:r w:rsidRPr="00F45ED2">
              <w:rPr>
                <w:rFonts w:eastAsia="標楷體" w:hint="eastAsia"/>
                <w:sz w:val="20"/>
              </w:rPr>
              <w:t>。</w:t>
            </w:r>
          </w:p>
        </w:tc>
        <w:tc>
          <w:tcPr>
            <w:tcW w:w="4008" w:type="dxa"/>
            <w:shd w:val="clear" w:color="auto" w:fill="FFFFFF"/>
          </w:tcPr>
          <w:p w14:paraId="7D7B155F" w14:textId="77777777" w:rsidR="00D52F86" w:rsidRDefault="00D52F86" w:rsidP="002146DB">
            <w:pPr>
              <w:kinsoku w:val="0"/>
              <w:overflowPunct w:val="0"/>
              <w:spacing w:line="260" w:lineRule="exact"/>
              <w:ind w:left="126" w:hangingChars="63" w:hanging="12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22</w:t>
            </w:r>
            <w:r>
              <w:rPr>
                <w:rFonts w:eastAsia="標楷體" w:hint="eastAsia"/>
                <w:sz w:val="20"/>
              </w:rPr>
              <w:t>款</w:t>
            </w:r>
            <w:r w:rsidRPr="002430CD">
              <w:rPr>
                <w:rFonts w:eastAsia="標楷體" w:hint="eastAsia"/>
                <w:sz w:val="20"/>
              </w:rPr>
              <w:t>。</w:t>
            </w:r>
          </w:p>
          <w:p w14:paraId="75EFEA99" w14:textId="77777777" w:rsidR="00D52F86" w:rsidRPr="002430CD" w:rsidRDefault="00D52F86" w:rsidP="002146DB">
            <w:pPr>
              <w:kinsoku w:val="0"/>
              <w:overflowPunct w:val="0"/>
              <w:spacing w:line="260" w:lineRule="exact"/>
              <w:ind w:left="126" w:hangingChars="63" w:hanging="126"/>
              <w:jc w:val="both"/>
              <w:rPr>
                <w:rFonts w:eastAsia="標楷體"/>
                <w:sz w:val="20"/>
              </w:rPr>
            </w:pPr>
            <w:r>
              <w:rPr>
                <w:rFonts w:eastAsia="標楷體" w:hint="eastAsia"/>
                <w:sz w:val="20"/>
              </w:rPr>
              <w:t>2.</w:t>
            </w:r>
            <w:r w:rsidRPr="002430CD">
              <w:rPr>
                <w:rFonts w:eastAsia="標楷體" w:hint="eastAsia"/>
                <w:sz w:val="20"/>
              </w:rPr>
              <w:t>94.12.20</w:t>
            </w:r>
            <w:r w:rsidRPr="002430CD">
              <w:rPr>
                <w:rFonts w:eastAsia="標楷體" w:hint="eastAsia"/>
                <w:sz w:val="20"/>
              </w:rPr>
              <w:t>台證上字第</w:t>
            </w:r>
            <w:r w:rsidRPr="002430CD">
              <w:rPr>
                <w:rFonts w:eastAsia="標楷體" w:hint="eastAsia"/>
                <w:sz w:val="20"/>
              </w:rPr>
              <w:t>0940103640</w:t>
            </w:r>
            <w:r w:rsidRPr="002430CD">
              <w:rPr>
                <w:rFonts w:eastAsia="標楷體" w:hint="eastAsia"/>
                <w:sz w:val="20"/>
              </w:rPr>
              <w:t>號函。</w:t>
            </w:r>
          </w:p>
        </w:tc>
      </w:tr>
      <w:tr w:rsidR="00D52F86" w:rsidRPr="002430CD" w14:paraId="46CCBA62" w14:textId="77777777" w:rsidTr="00E93404">
        <w:trPr>
          <w:cantSplit/>
        </w:trPr>
        <w:tc>
          <w:tcPr>
            <w:tcW w:w="476" w:type="dxa"/>
            <w:vMerge/>
            <w:shd w:val="clear" w:color="auto" w:fill="FFFFFF"/>
            <w:vAlign w:val="center"/>
          </w:tcPr>
          <w:p w14:paraId="2712F0BD"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CAA5D6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CDEA9F" w14:textId="6E796A73" w:rsidR="00D52F86" w:rsidRDefault="00D52F86" w:rsidP="00D52F86">
            <w:pPr>
              <w:kinsoku w:val="0"/>
              <w:overflowPunct w:val="0"/>
              <w:spacing w:line="260" w:lineRule="exact"/>
              <w:jc w:val="center"/>
              <w:rPr>
                <w:rFonts w:eastAsia="標楷體"/>
                <w:sz w:val="20"/>
              </w:rPr>
            </w:pPr>
            <w:r>
              <w:rPr>
                <w:rFonts w:eastAsia="標楷體" w:hint="eastAsia"/>
                <w:sz w:val="20"/>
              </w:rPr>
              <w:t>7</w:t>
            </w:r>
          </w:p>
        </w:tc>
        <w:tc>
          <w:tcPr>
            <w:tcW w:w="4100" w:type="dxa"/>
            <w:shd w:val="clear" w:color="auto" w:fill="FFFFFF"/>
          </w:tcPr>
          <w:p w14:paraId="4CAEA410" w14:textId="59A0D5F9" w:rsidR="00D52F86" w:rsidRPr="002430CD" w:rsidRDefault="00D52F86" w:rsidP="00D52F86">
            <w:pPr>
              <w:pStyle w:val="a3"/>
              <w:spacing w:line="260" w:lineRule="exact"/>
              <w:jc w:val="both"/>
              <w:rPr>
                <w:rFonts w:ascii="Times New Roman" w:eastAsia="標楷體" w:hAnsi="Times New Roman"/>
                <w:sz w:val="20"/>
              </w:rPr>
            </w:pPr>
            <w:r w:rsidRPr="00866548">
              <w:rPr>
                <w:rFonts w:eastAsia="標楷體" w:hint="eastAsia"/>
                <w:color w:val="000000" w:themeColor="text1"/>
                <w:sz w:val="20"/>
              </w:rPr>
              <w:t>募集發行或私募公司債者自公司債發行日起至到期日間之存續</w:t>
            </w:r>
            <w:proofErr w:type="gramStart"/>
            <w:r w:rsidRPr="00866548">
              <w:rPr>
                <w:rFonts w:eastAsia="標楷體" w:hint="eastAsia"/>
                <w:color w:val="000000" w:themeColor="text1"/>
                <w:sz w:val="20"/>
              </w:rPr>
              <w:t>期間，</w:t>
            </w:r>
            <w:proofErr w:type="gramEnd"/>
            <w:r w:rsidRPr="00866548">
              <w:rPr>
                <w:rFonts w:eastAsia="標楷體" w:hint="eastAsia"/>
                <w:color w:val="000000" w:themeColor="text1"/>
                <w:sz w:val="20"/>
              </w:rPr>
              <w:t>於申報經會計師查核或核閱之財務報告時應同時申報實際數資料。</w:t>
            </w:r>
          </w:p>
        </w:tc>
        <w:tc>
          <w:tcPr>
            <w:tcW w:w="5512" w:type="dxa"/>
            <w:shd w:val="clear" w:color="auto" w:fill="FFFFFF"/>
          </w:tcPr>
          <w:p w14:paraId="62D8CC88" w14:textId="0A3DA2FA" w:rsidR="00D52F86" w:rsidRPr="00F45ED2" w:rsidRDefault="00D52F86" w:rsidP="00D52F86">
            <w:pPr>
              <w:kinsoku w:val="0"/>
              <w:overflowPunct w:val="0"/>
              <w:spacing w:line="260" w:lineRule="exact"/>
              <w:jc w:val="both"/>
              <w:rPr>
                <w:rFonts w:eastAsia="標楷體"/>
                <w:sz w:val="20"/>
              </w:rPr>
            </w:pPr>
            <w:r w:rsidRPr="00866548">
              <w:rPr>
                <w:rFonts w:eastAsia="標楷體" w:hint="eastAsia"/>
                <w:color w:val="000000" w:themeColor="text1"/>
                <w:sz w:val="20"/>
              </w:rPr>
              <w:t>輸入「公開資訊觀測站」</w:t>
            </w:r>
            <w:r w:rsidRPr="00866548">
              <w:rPr>
                <w:rFonts w:eastAsia="標楷體"/>
                <w:color w:val="000000" w:themeColor="text1"/>
                <w:sz w:val="20"/>
              </w:rPr>
              <w:t>(sii.twse.com.tw/</w:t>
            </w:r>
            <w:r w:rsidRPr="00866548">
              <w:rPr>
                <w:rFonts w:eastAsia="標楷體" w:hint="eastAsia"/>
                <w:color w:val="000000" w:themeColor="text1"/>
                <w:sz w:val="20"/>
              </w:rPr>
              <w:t>債信專區申報作業</w:t>
            </w:r>
            <w:r w:rsidRPr="00866548">
              <w:rPr>
                <w:rFonts w:eastAsia="標楷體" w:hint="eastAsia"/>
                <w:color w:val="000000" w:themeColor="text1"/>
                <w:sz w:val="20"/>
              </w:rPr>
              <w:t>/</w:t>
            </w:r>
            <w:r w:rsidRPr="00866548">
              <w:rPr>
                <w:rFonts w:eastAsia="標楷體"/>
                <w:color w:val="000000" w:themeColor="text1"/>
                <w:sz w:val="20"/>
              </w:rPr>
              <w:t>最近一季相關財務資料申報</w:t>
            </w:r>
            <w:r w:rsidRPr="00866548">
              <w:rPr>
                <w:rFonts w:eastAsia="標楷體"/>
                <w:color w:val="000000" w:themeColor="text1"/>
                <w:sz w:val="20"/>
              </w:rPr>
              <w:t>(</w:t>
            </w:r>
            <w:r w:rsidRPr="00866548">
              <w:rPr>
                <w:rFonts w:eastAsia="標楷體" w:hint="eastAsia"/>
                <w:color w:val="000000" w:themeColor="text1"/>
                <w:sz w:val="20"/>
              </w:rPr>
              <w:t>實際</w:t>
            </w:r>
            <w:r w:rsidRPr="00866548">
              <w:rPr>
                <w:rFonts w:eastAsia="標楷體"/>
                <w:color w:val="000000" w:themeColor="text1"/>
                <w:sz w:val="20"/>
              </w:rPr>
              <w:t>資料</w:t>
            </w:r>
            <w:r w:rsidRPr="00866548">
              <w:rPr>
                <w:rFonts w:eastAsia="標楷體"/>
                <w:color w:val="000000" w:themeColor="text1"/>
                <w:sz w:val="20"/>
              </w:rPr>
              <w:t>)</w:t>
            </w:r>
            <w:r w:rsidRPr="00866548">
              <w:rPr>
                <w:rFonts w:eastAsia="標楷體" w:hint="eastAsia"/>
                <w:color w:val="000000" w:themeColor="text1"/>
                <w:sz w:val="20"/>
              </w:rPr>
              <w:t>)</w:t>
            </w:r>
            <w:r w:rsidRPr="00866548">
              <w:rPr>
                <w:rFonts w:eastAsia="標楷體" w:hint="eastAsia"/>
                <w:color w:val="000000" w:themeColor="text1"/>
                <w:sz w:val="20"/>
              </w:rPr>
              <w:t>。</w:t>
            </w:r>
          </w:p>
        </w:tc>
        <w:tc>
          <w:tcPr>
            <w:tcW w:w="4008" w:type="dxa"/>
            <w:shd w:val="clear" w:color="auto" w:fill="FFFFFF"/>
          </w:tcPr>
          <w:p w14:paraId="322B6BA0" w14:textId="79A20B69" w:rsidR="00D52F86" w:rsidRDefault="00D52F86" w:rsidP="00D52F86">
            <w:pPr>
              <w:kinsoku w:val="0"/>
              <w:overflowPunct w:val="0"/>
              <w:spacing w:line="260" w:lineRule="exact"/>
              <w:jc w:val="both"/>
              <w:rPr>
                <w:rFonts w:eastAsia="標楷體"/>
                <w:sz w:val="20"/>
              </w:rPr>
            </w:pPr>
            <w:r w:rsidRPr="00866548">
              <w:rPr>
                <w:rFonts w:eastAsia="標楷體" w:hint="eastAsia"/>
                <w:color w:val="000000" w:themeColor="text1"/>
                <w:sz w:val="20"/>
              </w:rPr>
              <w:t>本公司對有價證券上市公司及境外指數股票型基金上市之境外基金機構資訊申報作業辦法第</w:t>
            </w:r>
            <w:r w:rsidRPr="00866548">
              <w:rPr>
                <w:rFonts w:eastAsia="標楷體" w:hint="eastAsia"/>
                <w:color w:val="000000" w:themeColor="text1"/>
                <w:sz w:val="20"/>
              </w:rPr>
              <w:t>3</w:t>
            </w:r>
            <w:r w:rsidRPr="00866548">
              <w:rPr>
                <w:rFonts w:eastAsia="標楷體" w:hint="eastAsia"/>
                <w:color w:val="000000" w:themeColor="text1"/>
                <w:sz w:val="20"/>
              </w:rPr>
              <w:t>條第</w:t>
            </w:r>
            <w:r w:rsidRPr="00866548">
              <w:rPr>
                <w:rFonts w:eastAsia="標楷體" w:hint="eastAsia"/>
                <w:color w:val="000000" w:themeColor="text1"/>
                <w:sz w:val="20"/>
              </w:rPr>
              <w:t>1</w:t>
            </w:r>
            <w:r w:rsidRPr="00866548">
              <w:rPr>
                <w:rFonts w:eastAsia="標楷體" w:hint="eastAsia"/>
                <w:color w:val="000000" w:themeColor="text1"/>
                <w:sz w:val="20"/>
              </w:rPr>
              <w:t>項第</w:t>
            </w:r>
            <w:r w:rsidRPr="00866548">
              <w:rPr>
                <w:rFonts w:eastAsia="標楷體" w:hint="eastAsia"/>
                <w:color w:val="000000" w:themeColor="text1"/>
                <w:sz w:val="20"/>
              </w:rPr>
              <w:t>11</w:t>
            </w:r>
            <w:r w:rsidRPr="00866548">
              <w:rPr>
                <w:rFonts w:eastAsia="標楷體" w:hint="eastAsia"/>
                <w:color w:val="000000" w:themeColor="text1"/>
                <w:sz w:val="20"/>
              </w:rPr>
              <w:t>款。</w:t>
            </w:r>
          </w:p>
        </w:tc>
      </w:tr>
      <w:tr w:rsidR="00D52F86" w:rsidRPr="002430CD" w14:paraId="3E5E1F03" w14:textId="77777777" w:rsidTr="00E93404">
        <w:trPr>
          <w:cantSplit/>
        </w:trPr>
        <w:tc>
          <w:tcPr>
            <w:tcW w:w="476" w:type="dxa"/>
            <w:vMerge w:val="restart"/>
            <w:shd w:val="clear" w:color="auto" w:fill="FFFFFF"/>
            <w:vAlign w:val="center"/>
          </w:tcPr>
          <w:p w14:paraId="1BB4C1B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11</w:t>
            </w:r>
          </w:p>
        </w:tc>
        <w:tc>
          <w:tcPr>
            <w:tcW w:w="436" w:type="dxa"/>
            <w:vMerge w:val="restart"/>
            <w:shd w:val="clear" w:color="auto" w:fill="FFFFFF"/>
            <w:vAlign w:val="center"/>
          </w:tcPr>
          <w:p w14:paraId="0077B4D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0B605FAA" w14:textId="209EE7D2" w:rsidR="00D52F86" w:rsidRPr="002430CD" w:rsidRDefault="00912B65"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5EC91838" w14:textId="77777777" w:rsidR="00912B65" w:rsidRPr="00912B65" w:rsidRDefault="00912B65" w:rsidP="00912B65">
            <w:pPr>
              <w:pStyle w:val="a3"/>
              <w:spacing w:line="260" w:lineRule="exact"/>
              <w:jc w:val="both"/>
              <w:rPr>
                <w:rFonts w:ascii="Times New Roman" w:eastAsia="標楷體" w:hAnsi="Times New Roman"/>
                <w:sz w:val="20"/>
              </w:rPr>
            </w:pPr>
            <w:r w:rsidRPr="00912B65">
              <w:rPr>
                <w:rFonts w:ascii="Times New Roman" w:eastAsia="標楷體" w:hAnsi="Times New Roman" w:hint="eastAsia"/>
                <w:sz w:val="20"/>
              </w:rPr>
              <w:t>內部人股權異動申報作業。</w:t>
            </w:r>
          </w:p>
          <w:p w14:paraId="196F9F76" w14:textId="63B315A7" w:rsidR="00D52F86" w:rsidRPr="002430CD" w:rsidRDefault="00912B65" w:rsidP="00912B65">
            <w:pPr>
              <w:pStyle w:val="a3"/>
              <w:spacing w:line="260" w:lineRule="exact"/>
              <w:ind w:left="5"/>
              <w:jc w:val="both"/>
              <w:rPr>
                <w:rFonts w:ascii="Times New Roman" w:eastAsia="標楷體" w:hAnsi="Times New Roman"/>
                <w:sz w:val="20"/>
              </w:rPr>
            </w:pPr>
            <w:proofErr w:type="gramStart"/>
            <w:r w:rsidRPr="00912B65">
              <w:rPr>
                <w:rFonts w:eastAsia="標楷體" w:hint="eastAsia"/>
                <w:sz w:val="20"/>
              </w:rPr>
              <w:t>註</w:t>
            </w:r>
            <w:proofErr w:type="gramEnd"/>
            <w:r w:rsidRPr="00912B65">
              <w:rPr>
                <w:rFonts w:eastAsia="標楷體" w:hint="eastAsia"/>
                <w:sz w:val="20"/>
              </w:rPr>
              <w:t>：每月十五日前申報上月份股權異動資料。</w:t>
            </w:r>
          </w:p>
        </w:tc>
        <w:tc>
          <w:tcPr>
            <w:tcW w:w="5512" w:type="dxa"/>
            <w:shd w:val="clear" w:color="auto" w:fill="FFFFFF"/>
          </w:tcPr>
          <w:p w14:paraId="745B4AAF" w14:textId="719B6DBD" w:rsidR="00D52F86" w:rsidRPr="002430CD" w:rsidRDefault="00912B65" w:rsidP="00D52F86">
            <w:pPr>
              <w:pStyle w:val="a3"/>
              <w:spacing w:line="260" w:lineRule="exact"/>
              <w:ind w:left="2"/>
              <w:jc w:val="both"/>
              <w:rPr>
                <w:rFonts w:eastAsia="標楷體"/>
                <w:sz w:val="20"/>
              </w:rPr>
            </w:pPr>
            <w:r w:rsidRPr="002430CD">
              <w:rPr>
                <w:rFonts w:eastAsia="標楷體" w:hint="eastAsia"/>
                <w:sz w:val="20"/>
              </w:rPr>
              <w:t>輸</w:t>
            </w:r>
            <w:r w:rsidRPr="00912B65">
              <w:rPr>
                <w:rFonts w:ascii="Times New Roman" w:eastAsia="標楷體" w:hAnsi="Times New Roman"/>
                <w:sz w:val="20"/>
              </w:rPr>
              <w:t>入「公開資訊觀測站」</w:t>
            </w:r>
            <w:r w:rsidRPr="00912B65">
              <w:rPr>
                <w:rFonts w:ascii="Times New Roman" w:eastAsia="標楷體" w:hAnsi="Times New Roman"/>
                <w:sz w:val="20"/>
              </w:rPr>
              <w:t>(sii.twse.com.tw/</w:t>
            </w:r>
            <w:r w:rsidRPr="00912B65">
              <w:rPr>
                <w:rFonts w:ascii="Times New Roman" w:eastAsia="標楷體" w:hAnsi="Times New Roman"/>
                <w:sz w:val="20"/>
              </w:rPr>
              <w:t>內部人事後申報作業</w:t>
            </w:r>
            <w:r w:rsidRPr="00912B65">
              <w:rPr>
                <w:rFonts w:ascii="Times New Roman" w:eastAsia="標楷體" w:hAnsi="Times New Roman"/>
                <w:sz w:val="20"/>
              </w:rPr>
              <w:t>/</w:t>
            </w:r>
            <w:r w:rsidRPr="00912B65">
              <w:rPr>
                <w:rFonts w:ascii="Times New Roman" w:eastAsia="標楷體" w:hAnsi="Times New Roman"/>
                <w:sz w:val="20"/>
              </w:rPr>
              <w:t>內部人持股異動資料上傳作業</w:t>
            </w:r>
            <w:r w:rsidRPr="00912B65">
              <w:rPr>
                <w:rFonts w:ascii="Times New Roman" w:eastAsia="標楷體" w:hAnsi="Times New Roman"/>
                <w:sz w:val="20"/>
              </w:rPr>
              <w:t>)</w:t>
            </w:r>
            <w:r w:rsidRPr="00912B65">
              <w:rPr>
                <w:rFonts w:ascii="Times New Roman" w:eastAsia="標楷體" w:hAnsi="Times New Roman"/>
                <w:sz w:val="20"/>
              </w:rPr>
              <w:t>。</w:t>
            </w:r>
          </w:p>
        </w:tc>
        <w:tc>
          <w:tcPr>
            <w:tcW w:w="4008" w:type="dxa"/>
            <w:shd w:val="clear" w:color="auto" w:fill="FFFFFF"/>
          </w:tcPr>
          <w:p w14:paraId="44B92C62" w14:textId="68DC17AB" w:rsidR="00912B65" w:rsidRPr="002430CD"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6D4D024C" w14:textId="124D84ED" w:rsidR="00D52F86" w:rsidRPr="002430CD"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00080A77" w14:textId="77777777" w:rsidTr="004E688D">
        <w:trPr>
          <w:cantSplit/>
        </w:trPr>
        <w:tc>
          <w:tcPr>
            <w:tcW w:w="476" w:type="dxa"/>
            <w:vMerge/>
            <w:shd w:val="clear" w:color="auto" w:fill="FFFFFF"/>
            <w:vAlign w:val="center"/>
          </w:tcPr>
          <w:p w14:paraId="0D8BBE6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1403F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E88A9F" w14:textId="57092AE6"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131ACD95"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064D7C1D"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659F13BD"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22C52423"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444295D0" w14:textId="77777777" w:rsidTr="00E93404">
        <w:trPr>
          <w:cantSplit/>
        </w:trPr>
        <w:tc>
          <w:tcPr>
            <w:tcW w:w="476" w:type="dxa"/>
            <w:vMerge w:val="restart"/>
            <w:shd w:val="clear" w:color="auto" w:fill="FFFFFF"/>
            <w:vAlign w:val="center"/>
          </w:tcPr>
          <w:p w14:paraId="4F86301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436" w:type="dxa"/>
            <w:vMerge w:val="restart"/>
            <w:shd w:val="clear" w:color="auto" w:fill="FFFFFF"/>
            <w:vAlign w:val="center"/>
          </w:tcPr>
          <w:p w14:paraId="69F02A1D"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3D8C8BC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53DA303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7477DA22"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34F840B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32D86C33" w14:textId="77777777" w:rsidR="00D52F86" w:rsidRPr="002430CD" w:rsidRDefault="00D52F86" w:rsidP="00CE10FF">
            <w:pPr>
              <w:numPr>
                <w:ilvl w:val="0"/>
                <w:numId w:val="91"/>
              </w:numPr>
              <w:kinsoku w:val="0"/>
              <w:overflowPunct w:val="0"/>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33BBBCB1" w14:textId="77777777" w:rsidR="00D52F86" w:rsidRPr="002430CD" w:rsidRDefault="00D52F86" w:rsidP="00CE10FF">
            <w:pPr>
              <w:numPr>
                <w:ilvl w:val="0"/>
                <w:numId w:val="91"/>
              </w:numPr>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7A4B6A0A" w14:textId="77777777" w:rsidTr="00E93404">
        <w:trPr>
          <w:cantSplit/>
        </w:trPr>
        <w:tc>
          <w:tcPr>
            <w:tcW w:w="476" w:type="dxa"/>
            <w:vMerge/>
            <w:shd w:val="clear" w:color="auto" w:fill="FFFFFF"/>
            <w:vAlign w:val="center"/>
          </w:tcPr>
          <w:p w14:paraId="497A194A"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C2905B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CCD5BE0"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D4AA046"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2F3A007"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374F1D7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712A0770" w14:textId="77777777" w:rsidR="00D52F86" w:rsidRPr="00912B65"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szCs w:val="20"/>
              </w:rPr>
            </w:pPr>
            <w:r w:rsidRPr="002430CD">
              <w:rPr>
                <w:rFonts w:eastAsia="標楷體" w:hint="eastAsia"/>
                <w:sz w:val="20"/>
              </w:rPr>
              <w:t>本</w:t>
            </w:r>
            <w:r w:rsidRPr="00912B65">
              <w:rPr>
                <w:rFonts w:eastAsia="標楷體" w:hint="eastAsia"/>
                <w:sz w:val="20"/>
                <w:szCs w:val="20"/>
              </w:rPr>
              <w:t>公司對有價證券上市公司及境外指數股票型基金上市之境外基金機構資訊申報作業辦法第</w:t>
            </w:r>
            <w:r w:rsidRPr="00912B65">
              <w:rPr>
                <w:rFonts w:eastAsia="標楷體" w:hint="eastAsia"/>
                <w:sz w:val="20"/>
                <w:szCs w:val="20"/>
              </w:rPr>
              <w:t>3</w:t>
            </w:r>
            <w:r w:rsidRPr="00912B65">
              <w:rPr>
                <w:rFonts w:eastAsia="標楷體" w:hint="eastAsia"/>
                <w:sz w:val="20"/>
                <w:szCs w:val="20"/>
              </w:rPr>
              <w:t>條第</w:t>
            </w:r>
            <w:r w:rsidRPr="00912B65">
              <w:rPr>
                <w:rFonts w:eastAsia="標楷體" w:hint="eastAsia"/>
                <w:sz w:val="20"/>
                <w:szCs w:val="20"/>
              </w:rPr>
              <w:t>1</w:t>
            </w:r>
            <w:r w:rsidRPr="00912B65">
              <w:rPr>
                <w:rFonts w:eastAsia="標楷體" w:hint="eastAsia"/>
                <w:sz w:val="20"/>
                <w:szCs w:val="20"/>
              </w:rPr>
              <w:t>項第</w:t>
            </w:r>
            <w:r w:rsidRPr="00912B65">
              <w:rPr>
                <w:rFonts w:eastAsia="標楷體" w:hint="eastAsia"/>
                <w:sz w:val="20"/>
                <w:szCs w:val="20"/>
              </w:rPr>
              <w:t>5</w:t>
            </w:r>
            <w:r w:rsidRPr="00912B65">
              <w:rPr>
                <w:rFonts w:eastAsia="標楷體" w:hint="eastAsia"/>
                <w:sz w:val="20"/>
                <w:szCs w:val="20"/>
              </w:rPr>
              <w:t>款。</w:t>
            </w:r>
          </w:p>
          <w:p w14:paraId="746C5024" w14:textId="77777777" w:rsidR="00D52F86" w:rsidRPr="002430CD"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rPr>
            </w:pPr>
            <w:r w:rsidRPr="00912B65">
              <w:rPr>
                <w:rFonts w:eastAsia="標楷體" w:hint="eastAsia"/>
                <w:sz w:val="20"/>
                <w:szCs w:val="20"/>
              </w:rPr>
              <w:t>101.10.11</w:t>
            </w:r>
            <w:r w:rsidRPr="00912B65">
              <w:rPr>
                <w:rFonts w:eastAsia="標楷體" w:hint="eastAsia"/>
                <w:sz w:val="20"/>
                <w:szCs w:val="20"/>
              </w:rPr>
              <w:t>金</w:t>
            </w:r>
            <w:proofErr w:type="gramStart"/>
            <w:r w:rsidRPr="00912B65">
              <w:rPr>
                <w:rFonts w:eastAsia="標楷體" w:hint="eastAsia"/>
                <w:sz w:val="20"/>
                <w:szCs w:val="20"/>
              </w:rPr>
              <w:t>管證審字</w:t>
            </w:r>
            <w:proofErr w:type="gramEnd"/>
            <w:r w:rsidRPr="00912B65">
              <w:rPr>
                <w:rFonts w:eastAsia="標楷體" w:hint="eastAsia"/>
                <w:sz w:val="20"/>
                <w:szCs w:val="20"/>
              </w:rPr>
              <w:t>第</w:t>
            </w:r>
            <w:r w:rsidRPr="00912B65">
              <w:rPr>
                <w:rFonts w:eastAsia="標楷體" w:hint="eastAsia"/>
                <w:sz w:val="20"/>
                <w:szCs w:val="20"/>
              </w:rPr>
              <w:t>101</w:t>
            </w:r>
            <w:r>
              <w:rPr>
                <w:rFonts w:eastAsia="標楷體" w:hint="eastAsia"/>
                <w:sz w:val="20"/>
              </w:rPr>
              <w:t>0040677</w:t>
            </w:r>
            <w:r>
              <w:rPr>
                <w:rFonts w:eastAsia="標楷體" w:hint="eastAsia"/>
                <w:sz w:val="20"/>
              </w:rPr>
              <w:t>號函。</w:t>
            </w:r>
          </w:p>
        </w:tc>
      </w:tr>
      <w:tr w:rsidR="00D52F86" w:rsidRPr="002430CD" w14:paraId="33D58B21" w14:textId="77777777" w:rsidTr="00E93404">
        <w:trPr>
          <w:cantSplit/>
        </w:trPr>
        <w:tc>
          <w:tcPr>
            <w:tcW w:w="476" w:type="dxa"/>
            <w:vMerge/>
            <w:shd w:val="clear" w:color="auto" w:fill="FFFFFF"/>
            <w:vAlign w:val="center"/>
          </w:tcPr>
          <w:p w14:paraId="00D3A53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276CD48"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AE1EDF" w14:textId="031184EC"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CE31C8A" w14:textId="5224F33A"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0FCAB792" w14:textId="6E93D95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6EF122EB" w14:textId="39055384"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3E42655D" w14:textId="77777777" w:rsidTr="00E93404">
        <w:trPr>
          <w:cantSplit/>
        </w:trPr>
        <w:tc>
          <w:tcPr>
            <w:tcW w:w="476" w:type="dxa"/>
            <w:vMerge/>
            <w:shd w:val="clear" w:color="auto" w:fill="FFFFFF"/>
            <w:vAlign w:val="center"/>
          </w:tcPr>
          <w:p w14:paraId="3CAE5BB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802286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D47026" w14:textId="2B5B5CE9"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1DF4A41" w14:textId="6B083115"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344FD5AF"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7E308164" w14:textId="75C57981" w:rsidR="00D52F86" w:rsidRPr="002430CD" w:rsidRDefault="00D52F86" w:rsidP="00D52F86">
            <w:pPr>
              <w:kinsoku w:val="0"/>
              <w:overflowPunct w:val="0"/>
              <w:spacing w:line="260" w:lineRule="exact"/>
              <w:ind w:left="146" w:hangingChars="73" w:hanging="146"/>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25E0DB1B" w14:textId="33D34F63"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21F27C64" w14:textId="77777777" w:rsidTr="00E93404">
        <w:trPr>
          <w:cantSplit/>
        </w:trPr>
        <w:tc>
          <w:tcPr>
            <w:tcW w:w="476" w:type="dxa"/>
            <w:shd w:val="clear" w:color="auto" w:fill="FFFFFF"/>
            <w:vAlign w:val="center"/>
          </w:tcPr>
          <w:p w14:paraId="3A2FF04D"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11</w:t>
            </w:r>
          </w:p>
        </w:tc>
        <w:tc>
          <w:tcPr>
            <w:tcW w:w="436" w:type="dxa"/>
            <w:shd w:val="clear" w:color="auto" w:fill="FFFFFF"/>
            <w:vAlign w:val="center"/>
          </w:tcPr>
          <w:p w14:paraId="5C229EC0"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29</w:t>
            </w:r>
          </w:p>
        </w:tc>
        <w:tc>
          <w:tcPr>
            <w:tcW w:w="476" w:type="dxa"/>
            <w:shd w:val="clear" w:color="auto" w:fill="FFFFFF"/>
            <w:vAlign w:val="center"/>
          </w:tcPr>
          <w:p w14:paraId="3731115B"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0738F38" w14:textId="77777777" w:rsidR="00D52F86" w:rsidRPr="002430CD" w:rsidRDefault="00D52F86" w:rsidP="00D52F86">
            <w:pPr>
              <w:kinsoku w:val="0"/>
              <w:overflowPunct w:val="0"/>
              <w:spacing w:line="260" w:lineRule="exact"/>
              <w:jc w:val="both"/>
              <w:rPr>
                <w:rFonts w:eastAsia="標楷體"/>
                <w:sz w:val="20"/>
                <w:szCs w:val="20"/>
              </w:rPr>
            </w:pPr>
            <w:r w:rsidRPr="002430CD">
              <w:rPr>
                <w:rFonts w:eastAsia="標楷體" w:hint="eastAsia"/>
                <w:sz w:val="20"/>
                <w:szCs w:val="20"/>
              </w:rPr>
              <w:t>上市公司與關係人間重要交易資訊之當季申報數與</w:t>
            </w:r>
            <w:r w:rsidRPr="002430CD">
              <w:rPr>
                <w:rFonts w:eastAsia="標楷體"/>
                <w:sz w:val="20"/>
                <w:szCs w:val="20"/>
              </w:rPr>
              <w:t>會計師查核（核閱）數差異</w:t>
            </w:r>
            <w:r w:rsidRPr="002430CD">
              <w:rPr>
                <w:rFonts w:eastAsia="標楷體" w:hint="eastAsia"/>
                <w:sz w:val="20"/>
                <w:szCs w:val="20"/>
              </w:rPr>
              <w:t>原因：</w:t>
            </w:r>
          </w:p>
          <w:p w14:paraId="1C4A5C45"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上市公司每月</w:t>
            </w:r>
            <w:r>
              <w:rPr>
                <w:rFonts w:eastAsia="標楷體" w:hint="eastAsia"/>
                <w:sz w:val="20"/>
              </w:rPr>
              <w:t>底</w:t>
            </w:r>
            <w:r w:rsidRPr="002430CD">
              <w:rPr>
                <w:rFonts w:eastAsia="標楷體" w:hint="eastAsia"/>
                <w:sz w:val="20"/>
              </w:rPr>
              <w:t>前申報與關係人間截至上月份</w:t>
            </w:r>
            <w:proofErr w:type="gramStart"/>
            <w:r w:rsidRPr="002430CD">
              <w:rPr>
                <w:rFonts w:eastAsia="標楷體" w:hint="eastAsia"/>
                <w:sz w:val="20"/>
              </w:rPr>
              <w:t>止</w:t>
            </w:r>
            <w:proofErr w:type="gramEnd"/>
            <w:r w:rsidRPr="002430CD">
              <w:rPr>
                <w:rFonts w:eastAsia="標楷體" w:hint="eastAsia"/>
                <w:sz w:val="20"/>
              </w:rPr>
              <w:t>重要交易資訊，若</w:t>
            </w:r>
            <w:r>
              <w:rPr>
                <w:rFonts w:eastAsia="標楷體" w:hint="eastAsia"/>
                <w:sz w:val="20"/>
              </w:rPr>
              <w:t>本</w:t>
            </w:r>
            <w:r w:rsidRPr="002430CD">
              <w:rPr>
                <w:rFonts w:eastAsia="標楷體" w:hint="eastAsia"/>
                <w:sz w:val="20"/>
              </w:rPr>
              <w:t>年度第</w:t>
            </w:r>
            <w:r>
              <w:rPr>
                <w:rFonts w:eastAsia="標楷體" w:hint="eastAsia"/>
                <w:sz w:val="20"/>
              </w:rPr>
              <w:t>3</w:t>
            </w:r>
            <w:r w:rsidRPr="002430CD">
              <w:rPr>
                <w:rFonts w:eastAsia="標楷體" w:hint="eastAsia"/>
                <w:sz w:val="20"/>
              </w:rPr>
              <w:t>季申報</w:t>
            </w:r>
            <w:r w:rsidRPr="002430CD">
              <w:rPr>
                <w:rFonts w:eastAsia="標楷體"/>
                <w:sz w:val="20"/>
              </w:rPr>
              <w:t>累計金額與會計師查核（核閱）數差異達</w:t>
            </w:r>
            <w:r w:rsidRPr="002430CD">
              <w:rPr>
                <w:rFonts w:eastAsia="標楷體"/>
                <w:sz w:val="20"/>
              </w:rPr>
              <w:t>10%</w:t>
            </w:r>
            <w:r w:rsidRPr="002430CD">
              <w:rPr>
                <w:rFonts w:eastAsia="標楷體"/>
                <w:sz w:val="20"/>
              </w:rPr>
              <w:t>且金額逾</w:t>
            </w:r>
            <w:r w:rsidRPr="002430CD">
              <w:rPr>
                <w:rFonts w:eastAsia="標楷體"/>
                <w:sz w:val="20"/>
              </w:rPr>
              <w:t>5</w:t>
            </w:r>
            <w:r w:rsidRPr="002430CD">
              <w:rPr>
                <w:rFonts w:eastAsia="標楷體"/>
                <w:sz w:val="20"/>
              </w:rPr>
              <w:t>仟萬元者，應再申報</w:t>
            </w:r>
            <w:r w:rsidRPr="002430CD">
              <w:rPr>
                <w:rFonts w:eastAsia="標楷體" w:hint="eastAsia"/>
                <w:sz w:val="20"/>
              </w:rPr>
              <w:t>各該季</w:t>
            </w:r>
            <w:r w:rsidRPr="002430CD">
              <w:rPr>
                <w:rFonts w:eastAsia="標楷體"/>
                <w:sz w:val="20"/>
              </w:rPr>
              <w:t>差異原因。</w:t>
            </w:r>
          </w:p>
        </w:tc>
        <w:tc>
          <w:tcPr>
            <w:tcW w:w="5512" w:type="dxa"/>
            <w:shd w:val="clear" w:color="auto" w:fill="FFFFFF"/>
          </w:tcPr>
          <w:p w14:paraId="6BC27F88"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關係人交易申報作業</w:t>
            </w:r>
            <w:r w:rsidRPr="002430CD">
              <w:rPr>
                <w:rFonts w:eastAsia="標楷體" w:hint="eastAsia"/>
                <w:sz w:val="20"/>
              </w:rPr>
              <w:t>/</w:t>
            </w:r>
            <w:r w:rsidRPr="002430CD">
              <w:rPr>
                <w:rFonts w:eastAsia="標楷體" w:hint="eastAsia"/>
                <w:sz w:val="20"/>
              </w:rPr>
              <w:t>關係人交易申報數與會計師查核（核閱）數差異說明</w:t>
            </w:r>
            <w:r w:rsidRPr="002430CD">
              <w:rPr>
                <w:rFonts w:eastAsia="標楷體" w:hint="eastAsia"/>
                <w:sz w:val="20"/>
              </w:rPr>
              <w:t>)</w:t>
            </w:r>
            <w:r w:rsidRPr="002430CD">
              <w:rPr>
                <w:rFonts w:eastAsia="標楷體" w:hint="eastAsia"/>
                <w:sz w:val="20"/>
              </w:rPr>
              <w:t>，輸入完成請通知上市部承辦人員確認內容後發布重大訊息。</w:t>
            </w:r>
          </w:p>
        </w:tc>
        <w:tc>
          <w:tcPr>
            <w:tcW w:w="4008" w:type="dxa"/>
            <w:shd w:val="clear" w:color="auto" w:fill="FFFFFF"/>
          </w:tcPr>
          <w:p w14:paraId="1FA374A7" w14:textId="77777777" w:rsidR="00D52F86" w:rsidRPr="002430CD" w:rsidRDefault="00D52F86" w:rsidP="00912B65">
            <w:pPr>
              <w:kinsoku w:val="0"/>
              <w:overflowPunct w:val="0"/>
              <w:spacing w:line="260" w:lineRule="exact"/>
              <w:ind w:left="138" w:hangingChars="69" w:hanging="138"/>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CBEE20A" w14:textId="77777777" w:rsidR="00D52F86" w:rsidRPr="002430CD" w:rsidRDefault="00D52F86" w:rsidP="00912B65">
            <w:pPr>
              <w:widowControl/>
              <w:spacing w:line="260" w:lineRule="exact"/>
              <w:ind w:left="138" w:hangingChars="69" w:hanging="138"/>
              <w:rPr>
                <w:rFonts w:eastAsia="標楷體"/>
                <w:sz w:val="20"/>
              </w:rPr>
            </w:pPr>
            <w:r w:rsidRPr="002430CD">
              <w:rPr>
                <w:rFonts w:eastAsia="標楷體" w:hint="eastAsia"/>
                <w:sz w:val="20"/>
              </w:rPr>
              <w:t>2.98.3.24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20AD2865" w14:textId="77777777" w:rsidTr="00E93404">
        <w:trPr>
          <w:cantSplit/>
        </w:trPr>
        <w:tc>
          <w:tcPr>
            <w:tcW w:w="476" w:type="dxa"/>
            <w:vMerge w:val="restart"/>
            <w:shd w:val="clear" w:color="auto" w:fill="FFFFFF"/>
            <w:vAlign w:val="center"/>
          </w:tcPr>
          <w:p w14:paraId="6E9ACB3D"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11</w:t>
            </w:r>
          </w:p>
        </w:tc>
        <w:tc>
          <w:tcPr>
            <w:tcW w:w="436" w:type="dxa"/>
            <w:vMerge w:val="restart"/>
            <w:shd w:val="clear" w:color="auto" w:fill="FFFFFF"/>
            <w:vAlign w:val="center"/>
          </w:tcPr>
          <w:p w14:paraId="4373C4DE"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30</w:t>
            </w:r>
          </w:p>
        </w:tc>
        <w:tc>
          <w:tcPr>
            <w:tcW w:w="476" w:type="dxa"/>
            <w:shd w:val="clear" w:color="auto" w:fill="FFFFFF"/>
            <w:vAlign w:val="center"/>
          </w:tcPr>
          <w:p w14:paraId="4B544D18"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1</w:t>
            </w:r>
          </w:p>
        </w:tc>
        <w:tc>
          <w:tcPr>
            <w:tcW w:w="4100" w:type="dxa"/>
            <w:shd w:val="clear" w:color="auto" w:fill="FFFFFF"/>
          </w:tcPr>
          <w:p w14:paraId="7C1E6064"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3464D1E4"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76423F0C" w14:textId="2363BCF8"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shd w:val="clear" w:color="auto" w:fill="FFFFFF"/>
          </w:tcPr>
          <w:p w14:paraId="6679B75A" w14:textId="20C6114B" w:rsidR="00D52F86" w:rsidRPr="002430CD" w:rsidRDefault="00D52F86" w:rsidP="00CE10FF">
            <w:pPr>
              <w:numPr>
                <w:ilvl w:val="0"/>
                <w:numId w:val="90"/>
              </w:numPr>
              <w:kinsoku w:val="0"/>
              <w:overflowPunct w:val="0"/>
              <w:spacing w:line="260" w:lineRule="exact"/>
              <w:ind w:left="138" w:hangingChars="69" w:hanging="138"/>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3B0A9970" w14:textId="44554C09" w:rsidR="00D52F86" w:rsidRPr="002146DB" w:rsidRDefault="00D52F86" w:rsidP="00CE10FF">
            <w:pPr>
              <w:numPr>
                <w:ilvl w:val="0"/>
                <w:numId w:val="90"/>
              </w:numPr>
              <w:kinsoku w:val="0"/>
              <w:overflowPunct w:val="0"/>
              <w:spacing w:line="260" w:lineRule="exact"/>
              <w:ind w:left="138" w:hangingChars="69" w:hanging="138"/>
              <w:jc w:val="both"/>
              <w:rPr>
                <w:rFonts w:eastAsia="標楷體"/>
                <w:sz w:val="20"/>
              </w:rPr>
            </w:pPr>
            <w:r w:rsidRPr="002430CD">
              <w:rPr>
                <w:rFonts w:eastAsia="標楷體" w:hint="eastAsia"/>
                <w:sz w:val="20"/>
              </w:rPr>
              <w:t>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0C3A04D9" w14:textId="77777777" w:rsidTr="00E93404">
        <w:trPr>
          <w:cantSplit/>
        </w:trPr>
        <w:tc>
          <w:tcPr>
            <w:tcW w:w="476" w:type="dxa"/>
            <w:vMerge/>
            <w:shd w:val="clear" w:color="auto" w:fill="FFFFFF"/>
            <w:vAlign w:val="center"/>
          </w:tcPr>
          <w:p w14:paraId="5814C75F"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0317B47"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531E9E" w14:textId="28B41BE5"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10CA8CB6" w14:textId="77777777" w:rsidR="00D52F86" w:rsidRPr="008E3986" w:rsidRDefault="00D52F86" w:rsidP="00D52F86">
            <w:pPr>
              <w:kinsoku w:val="0"/>
              <w:overflowPunct w:val="0"/>
              <w:spacing w:line="260" w:lineRule="exact"/>
              <w:jc w:val="both"/>
              <w:rPr>
                <w:rFonts w:eastAsia="標楷體"/>
                <w:b/>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4584D897"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1475F4B8"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1124166E" w14:textId="77777777" w:rsidTr="00E93404">
        <w:trPr>
          <w:cantSplit/>
        </w:trPr>
        <w:tc>
          <w:tcPr>
            <w:tcW w:w="476" w:type="dxa"/>
            <w:vMerge/>
            <w:shd w:val="clear" w:color="auto" w:fill="FFFFFF"/>
            <w:vAlign w:val="center"/>
          </w:tcPr>
          <w:p w14:paraId="28D8AFAE" w14:textId="77777777" w:rsidR="00D52F86"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BD87E8E" w14:textId="77777777" w:rsidR="00D52F86"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B7BC6FB" w14:textId="209EE640"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368D6A45"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6A329FCC"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332940EF"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50ACD2E9"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r w:rsidR="00D52F86" w:rsidRPr="002430CD" w14:paraId="4DBF5704" w14:textId="77777777" w:rsidTr="00E93404">
        <w:trPr>
          <w:cantSplit/>
        </w:trPr>
        <w:tc>
          <w:tcPr>
            <w:tcW w:w="476" w:type="dxa"/>
            <w:vMerge w:val="restart"/>
            <w:shd w:val="clear" w:color="auto" w:fill="FFFFFF"/>
            <w:vAlign w:val="center"/>
          </w:tcPr>
          <w:p w14:paraId="307D2F0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4D8150A5"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5</w:t>
            </w:r>
          </w:p>
        </w:tc>
        <w:tc>
          <w:tcPr>
            <w:tcW w:w="476" w:type="dxa"/>
            <w:shd w:val="clear" w:color="auto" w:fill="FFFFFF"/>
            <w:vAlign w:val="center"/>
          </w:tcPr>
          <w:p w14:paraId="74FF998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0CB1330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每月五日前申報所發行之</w:t>
            </w:r>
            <w:r>
              <w:rPr>
                <w:rFonts w:eastAsia="標楷體" w:hint="eastAsia"/>
                <w:sz w:val="20"/>
              </w:rPr>
              <w:t>國內海外</w:t>
            </w:r>
            <w:r w:rsidRPr="002430CD">
              <w:rPr>
                <w:rFonts w:eastAsia="標楷體" w:hint="eastAsia"/>
                <w:sz w:val="20"/>
              </w:rPr>
              <w:t>有價證券（含轉換</w:t>
            </w:r>
            <w:r>
              <w:rPr>
                <w:rFonts w:eastAsia="標楷體" w:hint="eastAsia"/>
                <w:sz w:val="20"/>
              </w:rPr>
              <w:t>(</w:t>
            </w:r>
            <w:r>
              <w:rPr>
                <w:rFonts w:eastAsia="標楷體" w:hint="eastAsia"/>
                <w:sz w:val="20"/>
              </w:rPr>
              <w:t>附認股權、交換</w:t>
            </w:r>
            <w:r>
              <w:rPr>
                <w:rFonts w:eastAsia="標楷體" w:hint="eastAsia"/>
                <w:sz w:val="20"/>
              </w:rPr>
              <w:t>)</w:t>
            </w:r>
            <w:r w:rsidRPr="002430CD">
              <w:rPr>
                <w:rFonts w:eastAsia="標楷體" w:hint="eastAsia"/>
                <w:sz w:val="20"/>
              </w:rPr>
              <w:t>公司債、特別股、</w:t>
            </w:r>
            <w:r>
              <w:rPr>
                <w:rFonts w:eastAsia="標楷體" w:hint="eastAsia"/>
                <w:sz w:val="20"/>
              </w:rPr>
              <w:t>新股</w:t>
            </w:r>
            <w:r>
              <w:rPr>
                <w:rFonts w:eastAsia="標楷體" w:hint="eastAsia"/>
                <w:sz w:val="20"/>
              </w:rPr>
              <w:t>(</w:t>
            </w:r>
            <w:r>
              <w:rPr>
                <w:rFonts w:eastAsia="標楷體" w:hint="eastAsia"/>
                <w:sz w:val="20"/>
              </w:rPr>
              <w:t>認購</w:t>
            </w:r>
            <w:r>
              <w:rPr>
                <w:rFonts w:eastAsia="標楷體" w:hint="eastAsia"/>
                <w:sz w:val="20"/>
              </w:rPr>
              <w:t>)</w:t>
            </w:r>
            <w:r>
              <w:rPr>
                <w:rFonts w:eastAsia="標楷體" w:hint="eastAsia"/>
                <w:sz w:val="20"/>
              </w:rPr>
              <w:t>權利證書、股款繳納憑證、</w:t>
            </w:r>
            <w:r w:rsidRPr="002430CD">
              <w:rPr>
                <w:rFonts w:eastAsia="標楷體" w:hint="eastAsia"/>
                <w:sz w:val="20"/>
              </w:rPr>
              <w:t>債券換股權利證書、員工認股權憑證等）</w:t>
            </w:r>
            <w:proofErr w:type="gramStart"/>
            <w:r w:rsidRPr="002430CD">
              <w:rPr>
                <w:rFonts w:eastAsia="標楷體" w:hint="eastAsia"/>
                <w:sz w:val="20"/>
              </w:rPr>
              <w:t>之前月異動</w:t>
            </w:r>
            <w:proofErr w:type="gramEnd"/>
            <w:r w:rsidRPr="002430CD">
              <w:rPr>
                <w:rFonts w:eastAsia="標楷體" w:hint="eastAsia"/>
                <w:sz w:val="20"/>
              </w:rPr>
              <w:t>情形</w:t>
            </w:r>
            <w:r>
              <w:rPr>
                <w:rFonts w:eastAsia="標楷體" w:hint="eastAsia"/>
                <w:sz w:val="20"/>
              </w:rPr>
              <w:t>及辦理上市普通股股數維護</w:t>
            </w:r>
            <w:r w:rsidRPr="002430CD">
              <w:rPr>
                <w:rFonts w:eastAsia="標楷體" w:hint="eastAsia"/>
                <w:sz w:val="20"/>
              </w:rPr>
              <w:t>。</w:t>
            </w:r>
          </w:p>
        </w:tc>
        <w:tc>
          <w:tcPr>
            <w:tcW w:w="5512" w:type="dxa"/>
            <w:shd w:val="clear" w:color="auto" w:fill="FFFFFF"/>
          </w:tcPr>
          <w:p w14:paraId="050021F7" w14:textId="77777777" w:rsidR="00D52F86" w:rsidRDefault="00D52F86" w:rsidP="00DF3FB9">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國內海外有價證券轉換情形申報作業</w:t>
            </w:r>
            <w:r w:rsidRPr="002430CD">
              <w:rPr>
                <w:rFonts w:eastAsia="標楷體" w:hint="eastAsia"/>
                <w:sz w:val="20"/>
              </w:rPr>
              <w:t>/</w:t>
            </w:r>
            <w:r w:rsidRPr="002430CD">
              <w:rPr>
                <w:rFonts w:eastAsia="標楷體" w:hint="eastAsia"/>
                <w:sz w:val="20"/>
              </w:rPr>
              <w:t>新增</w:t>
            </w:r>
            <w:r w:rsidRPr="002430CD">
              <w:rPr>
                <w:rFonts w:eastAsia="標楷體" w:hint="eastAsia"/>
                <w:sz w:val="20"/>
              </w:rPr>
              <w:t>/</w:t>
            </w:r>
            <w:r w:rsidRPr="002430CD">
              <w:rPr>
                <w:rFonts w:eastAsia="標楷體" w:hint="eastAsia"/>
                <w:sz w:val="20"/>
              </w:rPr>
              <w:t>選擇適用之證券名稱（種類）後申報</w:t>
            </w:r>
            <w:r w:rsidRPr="002430CD">
              <w:rPr>
                <w:rFonts w:eastAsia="標楷體" w:hint="eastAsia"/>
                <w:sz w:val="20"/>
              </w:rPr>
              <w:t>)</w:t>
            </w:r>
            <w:r w:rsidRPr="002430CD">
              <w:rPr>
                <w:rFonts w:eastAsia="標楷體" w:hint="eastAsia"/>
                <w:sz w:val="20"/>
              </w:rPr>
              <w:t>，若未有發行有價證券者請設定「免申報」。</w:t>
            </w:r>
          </w:p>
          <w:p w14:paraId="7123A298" w14:textId="77777777" w:rsidR="00D52F86" w:rsidRPr="002430CD" w:rsidRDefault="00D52F86" w:rsidP="00DF3FB9">
            <w:pPr>
              <w:kinsoku w:val="0"/>
              <w:overflowPunct w:val="0"/>
              <w:spacing w:line="260" w:lineRule="exact"/>
              <w:ind w:left="161" w:hanging="161"/>
              <w:jc w:val="both"/>
              <w:rPr>
                <w:rFonts w:eastAsia="標楷體"/>
                <w:sz w:val="20"/>
              </w:rPr>
            </w:pPr>
            <w:r>
              <w:rPr>
                <w:rFonts w:eastAsia="標楷體" w:hint="eastAsia"/>
                <w:sz w:val="20"/>
              </w:rPr>
              <w:t>2.</w:t>
            </w:r>
            <w:r w:rsidRPr="00C25453">
              <w:rPr>
                <w:rFonts w:eastAsia="標楷體" w:hint="eastAsia"/>
                <w:sz w:val="20"/>
              </w:rPr>
              <w:t>於本公司掛牌之普通股股數維護：輸入「公開資訊觀測站」</w:t>
            </w:r>
            <w:r w:rsidRPr="00C25453">
              <w:rPr>
                <w:rFonts w:eastAsia="標楷體"/>
                <w:sz w:val="20"/>
              </w:rPr>
              <w:t>(sii.twse.com.tw/</w:t>
            </w:r>
            <w:r w:rsidRPr="00C25453">
              <w:rPr>
                <w:rFonts w:eastAsia="標楷體" w:hint="eastAsia"/>
                <w:sz w:val="20"/>
              </w:rPr>
              <w:t>國內有價證券申報</w:t>
            </w:r>
            <w:r w:rsidRPr="00C25453">
              <w:rPr>
                <w:rFonts w:eastAsia="標楷體" w:hint="eastAsia"/>
                <w:sz w:val="20"/>
              </w:rPr>
              <w:t>/</w:t>
            </w:r>
            <w:r w:rsidRPr="00C25453">
              <w:rPr>
                <w:rFonts w:eastAsia="標楷體" w:hint="eastAsia"/>
                <w:sz w:val="20"/>
              </w:rPr>
              <w:t>普通股或</w:t>
            </w:r>
            <w:r w:rsidRPr="00C25453">
              <w:rPr>
                <w:rFonts w:eastAsia="標楷體" w:hint="eastAsia"/>
                <w:sz w:val="20"/>
              </w:rPr>
              <w:t>TDR</w:t>
            </w:r>
            <w:r w:rsidRPr="00C25453">
              <w:rPr>
                <w:rFonts w:eastAsia="標楷體" w:hint="eastAsia"/>
                <w:sz w:val="20"/>
              </w:rPr>
              <w:t>，生效日為當月</w:t>
            </w:r>
            <w:r w:rsidRPr="00C25453">
              <w:rPr>
                <w:rFonts w:eastAsia="標楷體" w:hint="eastAsia"/>
                <w:sz w:val="20"/>
              </w:rPr>
              <w:t>15</w:t>
            </w:r>
            <w:r w:rsidRPr="00C25453">
              <w:rPr>
                <w:rFonts w:eastAsia="標楷體" w:hint="eastAsia"/>
                <w:sz w:val="20"/>
              </w:rPr>
              <w:t>日，遇假日順延</w:t>
            </w:r>
            <w:r w:rsidRPr="00C25453">
              <w:rPr>
                <w:rFonts w:eastAsia="標楷體"/>
                <w:sz w:val="20"/>
              </w:rPr>
              <w:t>)</w:t>
            </w:r>
            <w:r w:rsidRPr="00C25453">
              <w:rPr>
                <w:rFonts w:eastAsia="標楷體" w:hint="eastAsia"/>
                <w:sz w:val="20"/>
              </w:rPr>
              <w:t>。</w:t>
            </w:r>
          </w:p>
        </w:tc>
        <w:tc>
          <w:tcPr>
            <w:tcW w:w="4008" w:type="dxa"/>
            <w:shd w:val="clear" w:color="auto" w:fill="FFFFFF"/>
          </w:tcPr>
          <w:p w14:paraId="48CFF742" w14:textId="77777777" w:rsidR="00D52F86" w:rsidRDefault="00D52F86" w:rsidP="00D52F86">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20</w:t>
            </w:r>
            <w:r>
              <w:rPr>
                <w:rFonts w:eastAsia="標楷體" w:hint="eastAsia"/>
                <w:sz w:val="20"/>
              </w:rPr>
              <w:t>款</w:t>
            </w:r>
            <w:r w:rsidRPr="002430CD">
              <w:rPr>
                <w:rFonts w:eastAsia="標楷體" w:hint="eastAsia"/>
                <w:sz w:val="20"/>
              </w:rPr>
              <w:t>。</w:t>
            </w:r>
          </w:p>
          <w:p w14:paraId="6D4D68EE" w14:textId="77777777" w:rsidR="00D52F86" w:rsidRPr="002430CD" w:rsidRDefault="00D52F86" w:rsidP="00D52F86">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.92.10.6</w:t>
            </w:r>
            <w:r w:rsidRPr="002430CD">
              <w:rPr>
                <w:rFonts w:eastAsia="標楷體" w:hint="eastAsia"/>
                <w:sz w:val="20"/>
              </w:rPr>
              <w:t>台證上字第</w:t>
            </w:r>
            <w:r w:rsidRPr="002430CD">
              <w:rPr>
                <w:rFonts w:eastAsia="標楷體" w:hint="eastAsia"/>
                <w:sz w:val="20"/>
              </w:rPr>
              <w:t>0920024111</w:t>
            </w:r>
            <w:r w:rsidRPr="002430CD">
              <w:rPr>
                <w:rFonts w:eastAsia="標楷體" w:hint="eastAsia"/>
                <w:sz w:val="20"/>
              </w:rPr>
              <w:t>號函。</w:t>
            </w:r>
          </w:p>
        </w:tc>
      </w:tr>
      <w:tr w:rsidR="00D52F86" w:rsidRPr="002430CD" w14:paraId="0CE8971C" w14:textId="77777777" w:rsidTr="00E93404">
        <w:trPr>
          <w:cantSplit/>
        </w:trPr>
        <w:tc>
          <w:tcPr>
            <w:tcW w:w="476" w:type="dxa"/>
            <w:vMerge/>
            <w:shd w:val="clear" w:color="auto" w:fill="FFFFFF"/>
            <w:vAlign w:val="center"/>
          </w:tcPr>
          <w:p w14:paraId="407A054D"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42A3470"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22A81E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w:t>
            </w:r>
          </w:p>
        </w:tc>
        <w:tc>
          <w:tcPr>
            <w:tcW w:w="4100" w:type="dxa"/>
            <w:shd w:val="clear" w:color="auto" w:fill="FFFFFF"/>
          </w:tcPr>
          <w:p w14:paraId="33C582B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3B3532A7" w14:textId="77777777" w:rsidR="00D52F86" w:rsidRPr="002430CD" w:rsidRDefault="00D52F86" w:rsidP="00D52F86">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：每月五日前申報上月底之資料。</w:t>
            </w:r>
          </w:p>
        </w:tc>
        <w:tc>
          <w:tcPr>
            <w:tcW w:w="5512" w:type="dxa"/>
            <w:shd w:val="clear" w:color="auto" w:fill="FFFFFF"/>
          </w:tcPr>
          <w:p w14:paraId="02E4FEAC"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60AC355" w14:textId="77777777" w:rsidR="00D52F86" w:rsidRPr="002430CD"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05F46C3A" w14:textId="77777777" w:rsidR="00D52F86" w:rsidRPr="002430CD"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r w:rsidRPr="002430CD">
              <w:rPr>
                <w:rFonts w:eastAsia="標楷體" w:hint="eastAsia"/>
                <w:sz w:val="20"/>
              </w:rPr>
              <w:t>。</w:t>
            </w:r>
          </w:p>
        </w:tc>
      </w:tr>
      <w:tr w:rsidR="00D52F86" w:rsidRPr="002430CD" w14:paraId="1FCC8AE2" w14:textId="77777777" w:rsidTr="00E93404">
        <w:trPr>
          <w:cantSplit/>
        </w:trPr>
        <w:tc>
          <w:tcPr>
            <w:tcW w:w="476" w:type="dxa"/>
            <w:vMerge w:val="restart"/>
            <w:shd w:val="clear" w:color="auto" w:fill="FFFFFF"/>
            <w:vAlign w:val="center"/>
          </w:tcPr>
          <w:p w14:paraId="51F9BCD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lastRenderedPageBreak/>
              <w:t>12</w:t>
            </w:r>
          </w:p>
        </w:tc>
        <w:tc>
          <w:tcPr>
            <w:tcW w:w="436" w:type="dxa"/>
            <w:vMerge w:val="restart"/>
            <w:shd w:val="clear" w:color="auto" w:fill="FFFFFF"/>
            <w:vAlign w:val="center"/>
          </w:tcPr>
          <w:p w14:paraId="74CDD89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10</w:t>
            </w:r>
          </w:p>
        </w:tc>
        <w:tc>
          <w:tcPr>
            <w:tcW w:w="476" w:type="dxa"/>
            <w:shd w:val="clear" w:color="auto" w:fill="FFFFFF"/>
            <w:vAlign w:val="center"/>
          </w:tcPr>
          <w:p w14:paraId="17FA44C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772DB4A6" w14:textId="24BB38F4" w:rsidR="00D52F86" w:rsidRPr="002430CD" w:rsidRDefault="00D52F86" w:rsidP="00D52F86">
            <w:pPr>
              <w:kinsoku w:val="0"/>
              <w:overflowPunct w:val="0"/>
              <w:spacing w:line="260" w:lineRule="exact"/>
              <w:ind w:left="160" w:hangingChars="80" w:hanging="160"/>
              <w:jc w:val="both"/>
              <w:rPr>
                <w:rFonts w:eastAsia="標楷體"/>
                <w:sz w:val="20"/>
              </w:rPr>
            </w:pPr>
            <w:r w:rsidRPr="002430CD">
              <w:rPr>
                <w:rFonts w:eastAsia="標楷體" w:hint="eastAsia"/>
                <w:sz w:val="20"/>
              </w:rPr>
              <w:t>1.</w:t>
            </w:r>
            <w:ins w:id="35" w:author="林芸卉" w:date="2025-12-12T16:03:00Z" w16du:dateUtc="2025-12-12T08:03:00Z">
              <w:r w:rsidR="00DF3FB9" w:rsidRPr="00E23F4A">
                <w:rPr>
                  <w:rFonts w:eastAsia="標楷體" w:hint="eastAsia"/>
                  <w:color w:val="FF0000"/>
                  <w:sz w:val="20"/>
                  <w:szCs w:val="20"/>
                  <w:u w:val="single"/>
                </w:rPr>
                <w:t>除依</w:t>
              </w:r>
              <w:r w:rsidR="00DF3FB9" w:rsidRPr="00E23F4A">
                <w:rPr>
                  <w:rFonts w:ascii="標楷體" w:eastAsia="標楷體" w:hAnsi="標楷體" w:hint="eastAsia"/>
                  <w:color w:val="FF0000"/>
                  <w:sz w:val="20"/>
                  <w:szCs w:val="20"/>
                  <w:u w:val="single"/>
                </w:rPr>
                <w:t>「公開發行公司財務報告及營運情形公告申報特殊適用範圍辦法」另有規定者外，</w:t>
              </w:r>
            </w:ins>
            <w:r w:rsidRPr="002430CD">
              <w:rPr>
                <w:rFonts w:eastAsia="標楷體" w:hint="eastAsia"/>
                <w:sz w:val="20"/>
              </w:rPr>
              <w:t>每月十日前申報上月營</w:t>
            </w:r>
            <w:r>
              <w:rPr>
                <w:rFonts w:eastAsia="標楷體" w:hint="eastAsia"/>
                <w:sz w:val="20"/>
              </w:rPr>
              <w:t>業額資訊</w:t>
            </w:r>
            <w:r w:rsidRPr="002430CD">
              <w:rPr>
                <w:rFonts w:eastAsia="標楷體" w:hint="eastAsia"/>
                <w:sz w:val="20"/>
              </w:rPr>
              <w:t>，</w:t>
            </w:r>
            <w:proofErr w:type="gramStart"/>
            <w:r>
              <w:rPr>
                <w:rFonts w:eastAsia="標楷體" w:hint="eastAsia"/>
                <w:sz w:val="20"/>
              </w:rPr>
              <w:t>投控公司及</w:t>
            </w:r>
            <w:r w:rsidRPr="002430CD">
              <w:rPr>
                <w:rFonts w:eastAsia="標楷體" w:hint="eastAsia"/>
                <w:sz w:val="20"/>
              </w:rPr>
              <w:t>金控公司</w:t>
            </w:r>
            <w:proofErr w:type="gramEnd"/>
            <w:r>
              <w:rPr>
                <w:rFonts w:eastAsia="標楷體" w:hint="eastAsia"/>
                <w:sz w:val="20"/>
              </w:rPr>
              <w:t>尚</w:t>
            </w:r>
            <w:r w:rsidRPr="002430CD">
              <w:rPr>
                <w:rFonts w:eastAsia="標楷體" w:hint="eastAsia"/>
                <w:sz w:val="20"/>
              </w:rPr>
              <w:t>須</w:t>
            </w:r>
            <w:r>
              <w:rPr>
                <w:rFonts w:eastAsia="標楷體" w:hint="eastAsia"/>
                <w:sz w:val="20"/>
              </w:rPr>
              <w:t>代符合標準之子公司申報月營業額資訊</w:t>
            </w:r>
            <w:r w:rsidRPr="002430CD">
              <w:rPr>
                <w:rFonts w:eastAsia="標楷體" w:hint="eastAsia"/>
                <w:sz w:val="20"/>
              </w:rPr>
              <w:t>。</w:t>
            </w:r>
          </w:p>
          <w:p w14:paraId="2F783825" w14:textId="77777777" w:rsidR="00D52F86" w:rsidRPr="002430CD" w:rsidRDefault="00D52F86" w:rsidP="00D52F86">
            <w:pPr>
              <w:kinsoku w:val="0"/>
              <w:overflowPunct w:val="0"/>
              <w:spacing w:line="260" w:lineRule="exact"/>
              <w:ind w:left="160" w:hangingChars="80" w:hanging="160"/>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衍生性商品交易資訊。</w:t>
            </w:r>
          </w:p>
          <w:p w14:paraId="320EB663" w14:textId="77777777" w:rsidR="00D52F86" w:rsidRPr="00295D2E"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7977D0B9" w14:textId="43B9E86D" w:rsidR="00D52F86" w:rsidRPr="002430CD" w:rsidRDefault="00DF3FB9" w:rsidP="00DF3FB9">
            <w:pPr>
              <w:kinsoku w:val="0"/>
              <w:overflowPunct w:val="0"/>
              <w:spacing w:line="260" w:lineRule="exact"/>
              <w:ind w:left="161" w:hanging="161"/>
              <w:jc w:val="both"/>
              <w:rPr>
                <w:rFonts w:eastAsia="標楷體"/>
                <w:sz w:val="20"/>
              </w:rPr>
            </w:pPr>
            <w:r>
              <w:rPr>
                <w:rFonts w:eastAsia="標楷體" w:hint="eastAsia"/>
                <w:sz w:val="20"/>
              </w:rPr>
              <w:t>1.</w:t>
            </w:r>
            <w:r w:rsidR="00D52F86">
              <w:rPr>
                <w:rFonts w:eastAsia="標楷體" w:hint="eastAsia"/>
                <w:sz w:val="20"/>
              </w:rPr>
              <w:t>國內上市公司</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r w:rsidR="00D52F86" w:rsidRPr="002430CD">
              <w:rPr>
                <w:rFonts w:eastAsia="標楷體" w:hint="eastAsia"/>
                <w:sz w:val="20"/>
              </w:rPr>
              <w:t>營收</w:t>
            </w:r>
            <w:r w:rsidR="00D52F86">
              <w:rPr>
                <w:rFonts w:eastAsia="標楷體" w:hint="eastAsia"/>
                <w:sz w:val="20"/>
              </w:rPr>
              <w:t>相關申報作業</w:t>
            </w:r>
            <w:r w:rsidR="00D52F86">
              <w:rPr>
                <w:rFonts w:eastAsia="標楷體" w:hint="eastAsia"/>
                <w:sz w:val="20"/>
              </w:rPr>
              <w:t>/</w:t>
            </w:r>
            <w:r w:rsidR="00D52F86">
              <w:rPr>
                <w:rFonts w:eastAsia="標楷體" w:hint="eastAsia"/>
                <w:sz w:val="20"/>
              </w:rPr>
              <w:t>月營業收入申報作業</w:t>
            </w:r>
            <w:r w:rsidR="00D52F86" w:rsidRPr="002430CD">
              <w:rPr>
                <w:rFonts w:eastAsia="標楷體" w:hint="eastAsia"/>
                <w:sz w:val="20"/>
              </w:rPr>
              <w:t>)</w:t>
            </w:r>
            <w:r w:rsidR="00D52F86">
              <w:rPr>
                <w:rFonts w:eastAsia="標楷體" w:hint="eastAsia"/>
                <w:sz w:val="20"/>
              </w:rPr>
              <w:t>。</w:t>
            </w:r>
          </w:p>
          <w:p w14:paraId="048F4478" w14:textId="77777777" w:rsidR="00D52F86" w:rsidRPr="002430CD" w:rsidRDefault="00D52F86" w:rsidP="00DF3FB9">
            <w:pPr>
              <w:kinsoku w:val="0"/>
              <w:overflowPunct w:val="0"/>
              <w:spacing w:line="260" w:lineRule="exact"/>
              <w:ind w:left="161" w:hanging="161"/>
              <w:jc w:val="both"/>
              <w:rPr>
                <w:rFonts w:eastAsia="標楷體"/>
                <w:sz w:val="20"/>
              </w:rPr>
            </w:pPr>
          </w:p>
          <w:p w14:paraId="07425B6E" w14:textId="70A7A27F" w:rsidR="00D52F86" w:rsidRPr="002430CD" w:rsidRDefault="00DF3FB9" w:rsidP="00DF3FB9">
            <w:pPr>
              <w:kinsoku w:val="0"/>
              <w:overflowPunct w:val="0"/>
              <w:spacing w:line="260" w:lineRule="exact"/>
              <w:ind w:left="161" w:hanging="161"/>
              <w:jc w:val="both"/>
              <w:rPr>
                <w:rFonts w:eastAsia="標楷體"/>
                <w:sz w:val="20"/>
              </w:rPr>
            </w:pPr>
            <w:r>
              <w:rPr>
                <w:rFonts w:eastAsia="標楷體" w:hint="eastAsia"/>
                <w:sz w:val="20"/>
              </w:rPr>
              <w:t>2.</w:t>
            </w:r>
            <w:r w:rsidR="00D52F86" w:rsidRPr="002430CD">
              <w:rPr>
                <w:rFonts w:eastAsia="標楷體" w:hint="eastAsia"/>
                <w:sz w:val="20"/>
              </w:rPr>
              <w:t>輸入「公開資訊觀測站」</w:t>
            </w:r>
            <w:r w:rsidR="00D52F86" w:rsidRPr="002430CD">
              <w:rPr>
                <w:rFonts w:eastAsia="標楷體"/>
                <w:sz w:val="20"/>
              </w:rPr>
              <w:t>(sii.twse.com.tw/</w:t>
            </w:r>
            <w:r w:rsidR="00D52F86" w:rsidRPr="002430CD">
              <w:rPr>
                <w:rFonts w:eastAsia="標楷體" w:hint="eastAsia"/>
                <w:sz w:val="20"/>
              </w:rPr>
              <w:t>月營業額背書保證與資金貸放資訊及各項產品業務營收統計資料</w:t>
            </w:r>
            <w:r w:rsidR="00D52F86" w:rsidRPr="002430CD">
              <w:rPr>
                <w:rFonts w:eastAsia="標楷體"/>
                <w:sz w:val="20"/>
              </w:rPr>
              <w:t>/</w:t>
            </w:r>
            <w:r w:rsidR="00D52F86">
              <w:rPr>
                <w:rFonts w:eastAsia="標楷體" w:hint="eastAsia"/>
                <w:sz w:val="20"/>
              </w:rPr>
              <w:t>採用</w:t>
            </w:r>
            <w:r w:rsidR="00D52F86">
              <w:rPr>
                <w:rFonts w:eastAsia="標楷體" w:hint="eastAsia"/>
                <w:sz w:val="20"/>
              </w:rPr>
              <w:t>IFRSs</w:t>
            </w:r>
            <w:r w:rsidR="00D52F86">
              <w:rPr>
                <w:rFonts w:eastAsia="標楷體" w:hint="eastAsia"/>
                <w:sz w:val="20"/>
              </w:rPr>
              <w:t>後</w:t>
            </w:r>
            <w:proofErr w:type="gramStart"/>
            <w:r w:rsidR="00D52F86">
              <w:rPr>
                <w:rFonts w:eastAsia="標楷體" w:hint="eastAsia"/>
                <w:sz w:val="20"/>
              </w:rPr>
              <w:t>金控、投控</w:t>
            </w:r>
            <w:proofErr w:type="gramEnd"/>
            <w:r w:rsidR="00D52F86">
              <w:rPr>
                <w:rFonts w:eastAsia="標楷體" w:hint="eastAsia"/>
                <w:sz w:val="20"/>
              </w:rPr>
              <w:t>公司代子公司申報月</w:t>
            </w:r>
            <w:r w:rsidR="00D52F86" w:rsidRPr="002430CD">
              <w:rPr>
                <w:rFonts w:eastAsia="標楷體" w:hint="eastAsia"/>
                <w:sz w:val="20"/>
              </w:rPr>
              <w:t>營</w:t>
            </w:r>
            <w:r w:rsidR="00D52F86">
              <w:rPr>
                <w:rFonts w:eastAsia="標楷體" w:hint="eastAsia"/>
                <w:sz w:val="20"/>
              </w:rPr>
              <w:t>業</w:t>
            </w:r>
            <w:r w:rsidR="00D52F86" w:rsidRPr="002430CD">
              <w:rPr>
                <w:rFonts w:eastAsia="標楷體" w:hint="eastAsia"/>
                <w:sz w:val="20"/>
              </w:rPr>
              <w:t>收</w:t>
            </w:r>
            <w:r w:rsidR="00D52F86">
              <w:rPr>
                <w:rFonts w:eastAsia="標楷體" w:hint="eastAsia"/>
                <w:sz w:val="20"/>
              </w:rPr>
              <w:t>入申報作業</w:t>
            </w:r>
            <w:proofErr w:type="gramStart"/>
            <w:r w:rsidR="00D52F86" w:rsidRPr="002430CD">
              <w:rPr>
                <w:rFonts w:eastAsia="標楷體" w:hint="eastAsia"/>
                <w:sz w:val="20"/>
              </w:rPr>
              <w:t>）</w:t>
            </w:r>
            <w:proofErr w:type="gramEnd"/>
            <w:r w:rsidR="00D52F86" w:rsidRPr="002430CD">
              <w:rPr>
                <w:rFonts w:eastAsia="標楷體" w:hint="eastAsia"/>
                <w:sz w:val="20"/>
              </w:rPr>
              <w:t>。</w:t>
            </w:r>
          </w:p>
          <w:p w14:paraId="17BA4868" w14:textId="77777777" w:rsidR="00D52F86" w:rsidRPr="002430CD" w:rsidRDefault="00D52F86" w:rsidP="00DF3FB9">
            <w:pPr>
              <w:kinsoku w:val="0"/>
              <w:overflowPunct w:val="0"/>
              <w:spacing w:line="260" w:lineRule="exact"/>
              <w:ind w:left="161" w:hanging="161"/>
              <w:jc w:val="both"/>
              <w:rPr>
                <w:rFonts w:eastAsia="標楷體"/>
                <w:sz w:val="20"/>
              </w:rPr>
            </w:pPr>
          </w:p>
          <w:p w14:paraId="60786F28" w14:textId="0AE4DCA5" w:rsidR="00D52F86" w:rsidRPr="002430CD" w:rsidRDefault="00DF3FB9" w:rsidP="00DF3FB9">
            <w:pPr>
              <w:kinsoku w:val="0"/>
              <w:overflowPunct w:val="0"/>
              <w:spacing w:line="260" w:lineRule="exact"/>
              <w:ind w:left="161" w:hanging="161"/>
              <w:jc w:val="both"/>
              <w:rPr>
                <w:rFonts w:eastAsia="標楷體"/>
                <w:sz w:val="20"/>
              </w:rPr>
            </w:pPr>
            <w:r>
              <w:rPr>
                <w:rFonts w:eastAsia="標楷體" w:hint="eastAsia"/>
                <w:sz w:val="20"/>
              </w:rPr>
              <w:t>3.</w:t>
            </w:r>
            <w:r w:rsidR="00D52F86" w:rsidRPr="002430CD">
              <w:rPr>
                <w:rFonts w:eastAsia="標楷體" w:hint="eastAsia"/>
                <w:sz w:val="20"/>
              </w:rPr>
              <w:t>輸入「公開資訊觀測站」</w:t>
            </w:r>
            <w:r w:rsidR="00D52F86" w:rsidRPr="002430CD">
              <w:rPr>
                <w:rFonts w:eastAsia="標楷體"/>
                <w:sz w:val="20"/>
              </w:rPr>
              <w:t>(sii.twse.com.tw/</w:t>
            </w:r>
            <w:r w:rsidRPr="00DF3FB9">
              <w:rPr>
                <w:rFonts w:eastAsia="標楷體" w:hint="eastAsia"/>
                <w:sz w:val="20"/>
              </w:rPr>
              <w:t>依據「公開發行公司取得或處分資產處理準則」規定公告</w:t>
            </w:r>
            <w:r w:rsidR="00D52F86" w:rsidRPr="00DF3FB9">
              <w:rPr>
                <w:rFonts w:eastAsia="標楷體"/>
                <w:sz w:val="20"/>
              </w:rPr>
              <w:t>/</w:t>
            </w:r>
            <w:r w:rsidRPr="00DF3FB9">
              <w:rPr>
                <w:rFonts w:eastAsia="標楷體" w:hint="eastAsia"/>
                <w:sz w:val="20"/>
              </w:rPr>
              <w:t>從事衍生性商品交易者，每月</w:t>
            </w:r>
            <w:r w:rsidRPr="00DF3FB9">
              <w:rPr>
                <w:rFonts w:eastAsia="標楷體"/>
                <w:sz w:val="20"/>
              </w:rPr>
              <w:t>10</w:t>
            </w:r>
            <w:r w:rsidRPr="00DF3FB9">
              <w:rPr>
                <w:rFonts w:eastAsia="標楷體" w:hint="eastAsia"/>
                <w:sz w:val="20"/>
              </w:rPr>
              <w:t>日前公告資訊適用</w:t>
            </w:r>
            <w:proofErr w:type="gramStart"/>
            <w:r w:rsidR="00D52F86" w:rsidRPr="002430CD">
              <w:rPr>
                <w:rFonts w:eastAsia="標楷體" w:hint="eastAsia"/>
                <w:sz w:val="20"/>
              </w:rPr>
              <w:t>）</w:t>
            </w:r>
            <w:proofErr w:type="gramEnd"/>
            <w:r w:rsidR="00D52F86" w:rsidRPr="002430CD">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074D4646"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36</w:t>
            </w:r>
            <w:r w:rsidRPr="002430CD">
              <w:rPr>
                <w:rFonts w:eastAsia="標楷體" w:hint="eastAsia"/>
                <w:sz w:val="20"/>
              </w:rPr>
              <w:t>條</w:t>
            </w:r>
            <w:r>
              <w:rPr>
                <w:rFonts w:eastAsia="標楷體" w:hint="eastAsia"/>
                <w:sz w:val="20"/>
              </w:rPr>
              <w:t>第</w:t>
            </w:r>
            <w:r>
              <w:rPr>
                <w:rFonts w:eastAsia="標楷體" w:hint="eastAsia"/>
                <w:sz w:val="20"/>
              </w:rPr>
              <w:t>1</w:t>
            </w:r>
            <w:r>
              <w:rPr>
                <w:rFonts w:eastAsia="標楷體" w:hint="eastAsia"/>
                <w:sz w:val="20"/>
              </w:rPr>
              <w:t>項</w:t>
            </w:r>
            <w:r w:rsidRPr="002430CD">
              <w:rPr>
                <w:rFonts w:eastAsia="標楷體" w:hint="eastAsia"/>
                <w:sz w:val="20"/>
              </w:rPr>
              <w:t>、第</w:t>
            </w:r>
            <w:r w:rsidRPr="002430CD">
              <w:rPr>
                <w:rFonts w:eastAsia="標楷體" w:hint="eastAsia"/>
                <w:sz w:val="20"/>
              </w:rPr>
              <w:t>36</w:t>
            </w:r>
            <w:r w:rsidRPr="002430CD">
              <w:rPr>
                <w:rFonts w:eastAsia="標楷體" w:hint="eastAsia"/>
                <w:sz w:val="20"/>
              </w:rPr>
              <w:t>條之</w:t>
            </w:r>
            <w:proofErr w:type="gramStart"/>
            <w:r w:rsidRPr="002430CD">
              <w:rPr>
                <w:rFonts w:eastAsia="標楷體" w:hint="eastAsia"/>
                <w:sz w:val="20"/>
              </w:rPr>
              <w:t>一</w:t>
            </w:r>
            <w:proofErr w:type="gramEnd"/>
            <w:r w:rsidRPr="002430CD">
              <w:rPr>
                <w:rFonts w:eastAsia="標楷體" w:hint="eastAsia"/>
                <w:sz w:val="20"/>
              </w:rPr>
              <w:t>。</w:t>
            </w:r>
          </w:p>
          <w:p w14:paraId="3A8D9EC2"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5</w:t>
            </w:r>
            <w:r w:rsidRPr="002430CD">
              <w:rPr>
                <w:rFonts w:eastAsia="標楷體" w:hint="eastAsia"/>
                <w:sz w:val="20"/>
              </w:rPr>
              <w:t>條。</w:t>
            </w:r>
          </w:p>
          <w:p w14:paraId="66103C36"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3</w:t>
            </w:r>
            <w:r w:rsidRPr="002430CD">
              <w:rPr>
                <w:rFonts w:eastAsia="標楷體" w:hint="eastAsia"/>
                <w:sz w:val="20"/>
              </w:rPr>
              <w:t>.84.1.16(84)</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0010</w:t>
            </w:r>
            <w:r w:rsidRPr="002430CD">
              <w:rPr>
                <w:rFonts w:eastAsia="標楷體" w:hint="eastAsia"/>
                <w:sz w:val="20"/>
              </w:rPr>
              <w:t>號函。</w:t>
            </w:r>
          </w:p>
          <w:p w14:paraId="17E2C540"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4</w:t>
            </w:r>
            <w:r w:rsidRPr="002430CD">
              <w:rPr>
                <w:rFonts w:eastAsia="標楷體" w:hint="eastAsia"/>
                <w:sz w:val="20"/>
              </w:rPr>
              <w:t>.86.2.22(86)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00669</w:t>
            </w:r>
            <w:r w:rsidRPr="002430CD">
              <w:rPr>
                <w:rFonts w:eastAsia="標楷體" w:hint="eastAsia"/>
                <w:sz w:val="20"/>
              </w:rPr>
              <w:t>號函。</w:t>
            </w:r>
          </w:p>
          <w:p w14:paraId="71B5F5B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5</w:t>
            </w:r>
            <w:r w:rsidRPr="002430CD">
              <w:rPr>
                <w:rFonts w:eastAsia="標楷體" w:hint="eastAsia"/>
                <w:sz w:val="20"/>
              </w:rPr>
              <w:t>.88.4.13</w:t>
            </w:r>
            <w:r w:rsidRPr="002430CD">
              <w:rPr>
                <w:rFonts w:eastAsia="標楷體" w:hint="eastAsia"/>
                <w:sz w:val="20"/>
              </w:rPr>
              <w:t>台證</w:t>
            </w:r>
            <w:r w:rsidRPr="002430CD">
              <w:rPr>
                <w:rFonts w:eastAsia="標楷體" w:hint="eastAsia"/>
                <w:sz w:val="20"/>
              </w:rPr>
              <w:t>(88)</w:t>
            </w:r>
            <w:r w:rsidRPr="002430CD">
              <w:rPr>
                <w:rFonts w:eastAsia="標楷體" w:hint="eastAsia"/>
                <w:sz w:val="20"/>
              </w:rPr>
              <w:t>上字第</w:t>
            </w:r>
            <w:r w:rsidRPr="002430CD">
              <w:rPr>
                <w:rFonts w:eastAsia="標楷體" w:hint="eastAsia"/>
                <w:sz w:val="20"/>
              </w:rPr>
              <w:t>09556</w:t>
            </w:r>
            <w:r w:rsidRPr="002430CD">
              <w:rPr>
                <w:rFonts w:eastAsia="標楷體" w:hint="eastAsia"/>
                <w:sz w:val="20"/>
              </w:rPr>
              <w:t>號函。</w:t>
            </w:r>
          </w:p>
          <w:p w14:paraId="6CA0B35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6</w:t>
            </w:r>
            <w:r w:rsidRPr="002430CD">
              <w:rPr>
                <w:rFonts w:eastAsia="標楷體" w:hint="eastAsia"/>
                <w:spacing w:val="-10"/>
                <w:sz w:val="20"/>
              </w:rPr>
              <w:t>.90.8.10</w:t>
            </w:r>
            <w:r w:rsidRPr="002430CD">
              <w:rPr>
                <w:rFonts w:eastAsia="標楷體" w:hint="eastAsia"/>
                <w:spacing w:val="-10"/>
                <w:sz w:val="20"/>
              </w:rPr>
              <w:t>台證</w:t>
            </w:r>
            <w:r w:rsidRPr="002430CD">
              <w:rPr>
                <w:rFonts w:eastAsia="標楷體" w:hint="eastAsia"/>
                <w:spacing w:val="-10"/>
                <w:sz w:val="20"/>
              </w:rPr>
              <w:t>(90)</w:t>
            </w:r>
            <w:r w:rsidRPr="002430CD">
              <w:rPr>
                <w:rFonts w:eastAsia="標楷體" w:hint="eastAsia"/>
                <w:spacing w:val="-10"/>
                <w:sz w:val="20"/>
              </w:rPr>
              <w:t>台財證</w:t>
            </w:r>
            <w:r w:rsidRPr="002430CD">
              <w:rPr>
                <w:rFonts w:eastAsia="標楷體" w:hint="eastAsia"/>
                <w:spacing w:val="-10"/>
                <w:sz w:val="20"/>
              </w:rPr>
              <w:t>(</w:t>
            </w:r>
            <w:r w:rsidRPr="002430CD">
              <w:rPr>
                <w:rFonts w:eastAsia="標楷體" w:hint="eastAsia"/>
                <w:spacing w:val="-10"/>
                <w:sz w:val="20"/>
              </w:rPr>
              <w:t>六</w:t>
            </w:r>
            <w:r w:rsidRPr="002430CD">
              <w:rPr>
                <w:rFonts w:eastAsia="標楷體" w:hint="eastAsia"/>
                <w:spacing w:val="-10"/>
                <w:sz w:val="20"/>
              </w:rPr>
              <w:t>)</w:t>
            </w:r>
            <w:r w:rsidRPr="002430CD">
              <w:rPr>
                <w:rFonts w:eastAsia="標楷體" w:hint="eastAsia"/>
                <w:spacing w:val="-10"/>
                <w:sz w:val="20"/>
              </w:rPr>
              <w:t>第</w:t>
            </w:r>
            <w:r w:rsidRPr="002430CD">
              <w:rPr>
                <w:rFonts w:eastAsia="標楷體" w:hint="eastAsia"/>
                <w:spacing w:val="-10"/>
                <w:sz w:val="20"/>
              </w:rPr>
              <w:t>003888</w:t>
            </w:r>
            <w:r w:rsidRPr="002430CD">
              <w:rPr>
                <w:rFonts w:eastAsia="標楷體" w:hint="eastAsia"/>
                <w:sz w:val="20"/>
              </w:rPr>
              <w:t>號函</w:t>
            </w:r>
          </w:p>
          <w:p w14:paraId="6C0DEC0C"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7</w:t>
            </w:r>
            <w:r w:rsidRPr="002430CD">
              <w:rPr>
                <w:rFonts w:eastAsia="標楷體" w:hint="eastAsia"/>
                <w:sz w:val="20"/>
              </w:rPr>
              <w:t>. 91.8.6</w:t>
            </w:r>
            <w:r w:rsidRPr="002430CD">
              <w:rPr>
                <w:rFonts w:eastAsia="標楷體" w:hint="eastAsia"/>
                <w:sz w:val="20"/>
              </w:rPr>
              <w:t>台財證六字第</w:t>
            </w:r>
            <w:r w:rsidRPr="002430CD">
              <w:rPr>
                <w:rFonts w:eastAsia="標楷體" w:hint="eastAsia"/>
                <w:sz w:val="20"/>
              </w:rPr>
              <w:t>0910004197</w:t>
            </w:r>
            <w:r w:rsidRPr="002430CD">
              <w:rPr>
                <w:rFonts w:eastAsia="標楷體" w:hint="eastAsia"/>
                <w:sz w:val="20"/>
              </w:rPr>
              <w:t>號函。</w:t>
            </w:r>
          </w:p>
          <w:p w14:paraId="6D256C89"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8</w:t>
            </w:r>
            <w:r w:rsidRPr="002430CD">
              <w:rPr>
                <w:rFonts w:eastAsia="標楷體" w:hint="eastAsia"/>
                <w:sz w:val="20"/>
              </w:rPr>
              <w:t>.91.12.31</w:t>
            </w:r>
            <w:r w:rsidRPr="002430CD">
              <w:rPr>
                <w:rFonts w:eastAsia="標楷體" w:hint="eastAsia"/>
                <w:sz w:val="20"/>
              </w:rPr>
              <w:t>台財證六字第</w:t>
            </w:r>
            <w:r w:rsidRPr="002430CD">
              <w:rPr>
                <w:rFonts w:eastAsia="標楷體" w:hint="eastAsia"/>
                <w:sz w:val="20"/>
              </w:rPr>
              <w:t>0910006432</w:t>
            </w:r>
            <w:r w:rsidRPr="002430CD">
              <w:rPr>
                <w:rFonts w:eastAsia="標楷體" w:hint="eastAsia"/>
                <w:sz w:val="20"/>
              </w:rPr>
              <w:t>號函。</w:t>
            </w:r>
          </w:p>
          <w:p w14:paraId="4FC1BE6D" w14:textId="77777777" w:rsidR="00D52F86" w:rsidRPr="002430CD" w:rsidRDefault="00D52F86" w:rsidP="00D52F86">
            <w:pPr>
              <w:kinsoku w:val="0"/>
              <w:overflowPunct w:val="0"/>
              <w:spacing w:line="260" w:lineRule="exact"/>
              <w:ind w:left="212" w:hanging="212"/>
              <w:jc w:val="both"/>
              <w:rPr>
                <w:rFonts w:eastAsia="標楷體"/>
                <w:sz w:val="20"/>
              </w:rPr>
            </w:pPr>
            <w:r>
              <w:rPr>
                <w:rFonts w:eastAsia="標楷體" w:hint="eastAsia"/>
                <w:sz w:val="20"/>
              </w:rPr>
              <w:t>9</w:t>
            </w:r>
            <w:r w:rsidRPr="002430CD">
              <w:rPr>
                <w:rFonts w:eastAsia="標楷體" w:hint="eastAsia"/>
                <w:sz w:val="20"/>
              </w:rPr>
              <w:t>.97.10.16</w:t>
            </w:r>
            <w:r w:rsidRPr="002430CD">
              <w:rPr>
                <w:rFonts w:eastAsia="標楷體" w:hint="eastAsia"/>
                <w:sz w:val="20"/>
              </w:rPr>
              <w:t>金管證一字第</w:t>
            </w:r>
            <w:r w:rsidRPr="002430CD">
              <w:rPr>
                <w:rFonts w:eastAsia="標楷體" w:hint="eastAsia"/>
                <w:sz w:val="20"/>
              </w:rPr>
              <w:t>0970045504</w:t>
            </w:r>
            <w:r w:rsidRPr="002430CD">
              <w:rPr>
                <w:rFonts w:eastAsia="標楷體" w:hint="eastAsia"/>
                <w:sz w:val="20"/>
              </w:rPr>
              <w:t>號函。</w:t>
            </w:r>
          </w:p>
          <w:p w14:paraId="56B342C6" w14:textId="77777777" w:rsidR="00D52F86" w:rsidRPr="002430CD"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0</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款</w:t>
            </w:r>
            <w:r w:rsidRPr="002430CD">
              <w:rPr>
                <w:rFonts w:eastAsia="標楷體" w:hint="eastAsia"/>
                <w:sz w:val="20"/>
              </w:rPr>
              <w:t>。</w:t>
            </w:r>
          </w:p>
          <w:p w14:paraId="36158457" w14:textId="77777777" w:rsidR="00D52F86" w:rsidRDefault="00D52F86" w:rsidP="00D52F86">
            <w:pPr>
              <w:kinsoku w:val="0"/>
              <w:overflowPunct w:val="0"/>
              <w:spacing w:line="260" w:lineRule="exact"/>
              <w:ind w:left="212" w:hanging="212"/>
              <w:jc w:val="both"/>
              <w:rPr>
                <w:rFonts w:eastAsia="標楷體"/>
                <w:sz w:val="20"/>
              </w:rPr>
            </w:pPr>
            <w:r w:rsidRPr="002430CD">
              <w:rPr>
                <w:rFonts w:eastAsia="標楷體" w:hint="eastAsia"/>
                <w:sz w:val="20"/>
              </w:rPr>
              <w:t>1</w:t>
            </w:r>
            <w:r>
              <w:rPr>
                <w:rFonts w:eastAsia="標楷體" w:hint="eastAsia"/>
                <w:sz w:val="20"/>
              </w:rPr>
              <w:t>1</w:t>
            </w:r>
            <w:r w:rsidRPr="002430CD">
              <w:rPr>
                <w:rFonts w:eastAsia="標楷體" w:hint="eastAsia"/>
                <w:sz w:val="20"/>
              </w:rPr>
              <w:t>.99.1.21</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0991700194</w:t>
            </w:r>
            <w:r w:rsidRPr="002430CD">
              <w:rPr>
                <w:rFonts w:eastAsia="標楷體" w:hint="eastAsia"/>
                <w:sz w:val="20"/>
              </w:rPr>
              <w:t>號函。</w:t>
            </w:r>
          </w:p>
          <w:p w14:paraId="28BEC306" w14:textId="77777777" w:rsidR="00D52F86" w:rsidRDefault="00D52F86" w:rsidP="00D52F86">
            <w:pPr>
              <w:kinsoku w:val="0"/>
              <w:overflowPunct w:val="0"/>
              <w:spacing w:line="260" w:lineRule="exact"/>
              <w:ind w:left="212" w:hanging="212"/>
              <w:jc w:val="both"/>
              <w:rPr>
                <w:ins w:id="36" w:author="林芸卉" w:date="2025-12-12T16:04:00Z" w16du:dateUtc="2025-12-12T08:04:00Z"/>
                <w:rFonts w:eastAsia="標楷體"/>
                <w:sz w:val="20"/>
              </w:rPr>
            </w:pPr>
            <w:r>
              <w:rPr>
                <w:rFonts w:eastAsia="標楷體" w:hint="eastAsia"/>
                <w:sz w:val="20"/>
              </w:rPr>
              <w:t>12.</w:t>
            </w:r>
            <w:r w:rsidRPr="00662355">
              <w:rPr>
                <w:rFonts w:eastAsia="標楷體" w:hint="eastAsia"/>
                <w:sz w:val="20"/>
              </w:rPr>
              <w:t>公開發行公司取得或處分資產處理準則</w:t>
            </w:r>
            <w:r>
              <w:rPr>
                <w:rFonts w:eastAsia="標楷體" w:hint="eastAsia"/>
                <w:sz w:val="20"/>
              </w:rPr>
              <w:t>第</w:t>
            </w:r>
            <w:r>
              <w:rPr>
                <w:rFonts w:eastAsia="標楷體" w:hint="eastAsia"/>
                <w:sz w:val="20"/>
              </w:rPr>
              <w:t>31</w:t>
            </w:r>
            <w:r>
              <w:rPr>
                <w:rFonts w:eastAsia="標楷體" w:hint="eastAsia"/>
                <w:sz w:val="20"/>
              </w:rPr>
              <w:t>條第</w:t>
            </w:r>
            <w:r>
              <w:rPr>
                <w:rFonts w:eastAsia="標楷體" w:hint="eastAsia"/>
                <w:sz w:val="20"/>
              </w:rPr>
              <w:t>4</w:t>
            </w:r>
            <w:r>
              <w:rPr>
                <w:rFonts w:eastAsia="標楷體" w:hint="eastAsia"/>
                <w:sz w:val="20"/>
              </w:rPr>
              <w:t>項。</w:t>
            </w:r>
          </w:p>
          <w:p w14:paraId="7282D259" w14:textId="421E8610" w:rsidR="00DF3FB9" w:rsidRPr="002430CD" w:rsidRDefault="00DF3FB9" w:rsidP="00D52F86">
            <w:pPr>
              <w:kinsoku w:val="0"/>
              <w:overflowPunct w:val="0"/>
              <w:spacing w:line="260" w:lineRule="exact"/>
              <w:ind w:left="212" w:hanging="212"/>
              <w:jc w:val="both"/>
              <w:rPr>
                <w:rFonts w:eastAsia="標楷體"/>
                <w:sz w:val="20"/>
              </w:rPr>
            </w:pPr>
            <w:ins w:id="37" w:author="林芸卉" w:date="2025-12-12T16:04:00Z" w16du:dateUtc="2025-12-12T08:04:00Z">
              <w:r>
                <w:rPr>
                  <w:rFonts w:eastAsia="標楷體" w:hint="eastAsia"/>
                  <w:sz w:val="20"/>
                </w:rPr>
                <w:t>13.</w:t>
              </w:r>
              <w:r w:rsidRPr="005D4092">
                <w:rPr>
                  <w:rFonts w:eastAsia="標楷體" w:hint="eastAsia"/>
                  <w:sz w:val="20"/>
                </w:rPr>
                <w:t>公開發行公司財務報告及營運情形公告申報特殊適用範圍辦法第</w:t>
              </w:r>
              <w:r>
                <w:rPr>
                  <w:rFonts w:eastAsia="標楷體" w:hint="eastAsia"/>
                  <w:sz w:val="20"/>
                </w:rPr>
                <w:t>3</w:t>
              </w:r>
              <w:r w:rsidRPr="005D4092">
                <w:rPr>
                  <w:rFonts w:eastAsia="標楷體" w:hint="eastAsia"/>
                  <w:sz w:val="20"/>
                </w:rPr>
                <w:t>條</w:t>
              </w:r>
              <w:r>
                <w:rPr>
                  <w:rFonts w:eastAsia="標楷體" w:hint="eastAsia"/>
                  <w:sz w:val="20"/>
                </w:rPr>
                <w:t>。</w:t>
              </w:r>
            </w:ins>
          </w:p>
        </w:tc>
      </w:tr>
      <w:tr w:rsidR="00D52F86" w:rsidRPr="002430CD" w14:paraId="111040DD" w14:textId="77777777" w:rsidTr="00E93404">
        <w:trPr>
          <w:cantSplit/>
        </w:trPr>
        <w:tc>
          <w:tcPr>
            <w:tcW w:w="476" w:type="dxa"/>
            <w:vMerge/>
            <w:shd w:val="clear" w:color="auto" w:fill="FFFFFF"/>
            <w:vAlign w:val="center"/>
          </w:tcPr>
          <w:p w14:paraId="04F8BEF8"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5C2F2C7"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E8AF75" w14:textId="77777777"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239FFC50" w14:textId="77777777" w:rsidR="00D52F86" w:rsidRPr="00C25453" w:rsidRDefault="00D52F86" w:rsidP="00D52F86">
            <w:pPr>
              <w:spacing w:line="260" w:lineRule="exact"/>
              <w:jc w:val="both"/>
              <w:rPr>
                <w:rFonts w:eastAsia="標楷體"/>
                <w:sz w:val="20"/>
              </w:rPr>
            </w:pPr>
            <w:r>
              <w:rPr>
                <w:rFonts w:eastAsia="標楷體" w:hint="eastAsia"/>
                <w:sz w:val="20"/>
              </w:rPr>
              <w:t>募集</w:t>
            </w:r>
            <w:r w:rsidRPr="00C25453">
              <w:rPr>
                <w:rFonts w:eastAsia="標楷體" w:hint="eastAsia"/>
                <w:sz w:val="20"/>
              </w:rPr>
              <w:t>發行</w:t>
            </w:r>
            <w:r>
              <w:rPr>
                <w:rFonts w:eastAsia="標楷體" w:hint="eastAsia"/>
                <w:sz w:val="20"/>
              </w:rPr>
              <w:t>或私募</w:t>
            </w:r>
            <w:r w:rsidRPr="00C25453">
              <w:rPr>
                <w:rFonts w:eastAsia="標楷體" w:hint="eastAsia"/>
                <w:sz w:val="20"/>
              </w:rPr>
              <w:t>國內公司債應於每月結束後十日內申報上月份異動情形。</w:t>
            </w:r>
          </w:p>
        </w:tc>
        <w:tc>
          <w:tcPr>
            <w:tcW w:w="5512" w:type="dxa"/>
            <w:shd w:val="clear" w:color="auto" w:fill="FFFFFF"/>
          </w:tcPr>
          <w:p w14:paraId="4B9F569D" w14:textId="77777777" w:rsidR="00D52F86" w:rsidRPr="00C25453" w:rsidRDefault="00D52F86" w:rsidP="00D52F86">
            <w:pPr>
              <w:pStyle w:val="a3"/>
              <w:spacing w:line="260" w:lineRule="exact"/>
              <w:jc w:val="both"/>
              <w:rPr>
                <w:rFonts w:ascii="Times New Roman" w:eastAsia="標楷體" w:hAnsi="Times New Roman"/>
                <w:sz w:val="20"/>
              </w:rPr>
            </w:pPr>
            <w:r w:rsidRPr="00C25453">
              <w:rPr>
                <w:rFonts w:ascii="Times New Roman" w:eastAsia="標楷體" w:hAnsi="Times New Roman" w:hint="eastAsia"/>
                <w:sz w:val="20"/>
              </w:rPr>
              <w:t>輸入「公開資訊觀測站」</w:t>
            </w:r>
            <w:r w:rsidRPr="00C25453">
              <w:rPr>
                <w:rFonts w:ascii="Times New Roman" w:eastAsia="標楷體" w:hAnsi="Times New Roman"/>
                <w:sz w:val="20"/>
              </w:rPr>
              <w:t>(sii.twse.com.tw/</w:t>
            </w:r>
            <w:r w:rsidRPr="00C25453">
              <w:rPr>
                <w:rFonts w:ascii="Times New Roman" w:eastAsia="標楷體" w:hAnsi="Times New Roman" w:hint="eastAsia"/>
                <w:sz w:val="20"/>
              </w:rPr>
              <w:t>債券資料申報作業</w:t>
            </w:r>
            <w:r w:rsidRPr="00C25453">
              <w:rPr>
                <w:rFonts w:ascii="Times New Roman" w:eastAsia="標楷體" w:hAnsi="Times New Roman" w:hint="eastAsia"/>
                <w:sz w:val="20"/>
              </w:rPr>
              <w:t>)</w:t>
            </w:r>
            <w:r w:rsidRPr="00C25453">
              <w:rPr>
                <w:rFonts w:ascii="Times New Roman" w:eastAsia="標楷體" w:hAnsi="Times New Roman" w:hint="eastAsia"/>
                <w:sz w:val="20"/>
              </w:rPr>
              <w:t>，輸入公司債發行資料。</w:t>
            </w:r>
          </w:p>
        </w:tc>
        <w:tc>
          <w:tcPr>
            <w:tcW w:w="4008" w:type="dxa"/>
            <w:shd w:val="clear" w:color="auto" w:fill="FFFFFF"/>
          </w:tcPr>
          <w:p w14:paraId="3ACA9ECD"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1.</w:t>
            </w:r>
            <w:r w:rsidRPr="00C25453">
              <w:rPr>
                <w:rFonts w:eastAsia="標楷體" w:hint="eastAsia"/>
                <w:sz w:val="20"/>
              </w:rPr>
              <w:t>發行人募集與發行有價證券處理準則第</w:t>
            </w:r>
            <w:r w:rsidRPr="00C25453">
              <w:rPr>
                <w:rFonts w:eastAsia="標楷體" w:hint="eastAsia"/>
                <w:sz w:val="20"/>
              </w:rPr>
              <w:t>9</w:t>
            </w:r>
            <w:r w:rsidRPr="00C25453">
              <w:rPr>
                <w:rFonts w:eastAsia="標楷體" w:hint="eastAsia"/>
                <w:sz w:val="20"/>
              </w:rPr>
              <w:t>條。</w:t>
            </w:r>
          </w:p>
          <w:p w14:paraId="0A3AE92E" w14:textId="77777777" w:rsidR="00D52F86" w:rsidRPr="00C25453" w:rsidRDefault="00D52F86" w:rsidP="002146DB">
            <w:pPr>
              <w:kinsoku w:val="0"/>
              <w:overflowPunct w:val="0"/>
              <w:spacing w:line="260" w:lineRule="exact"/>
              <w:ind w:left="126" w:hangingChars="63" w:hanging="126"/>
              <w:jc w:val="both"/>
              <w:rPr>
                <w:rFonts w:eastAsia="標楷體"/>
                <w:sz w:val="20"/>
              </w:rPr>
            </w:pPr>
            <w:r w:rsidRPr="00C25453">
              <w:rPr>
                <w:rFonts w:eastAsia="標楷體" w:hint="eastAsia"/>
                <w:sz w:val="20"/>
              </w:rPr>
              <w:t>2.</w:t>
            </w:r>
            <w:r w:rsidRPr="00C25453">
              <w:rPr>
                <w:rFonts w:eastAsia="標楷體" w:hint="eastAsia"/>
                <w:sz w:val="20"/>
              </w:rPr>
              <w:t>本公司對有價證券上市公司及境外指數股票型基金上市之境外基金機構資訊申報作業辦法第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p>
        </w:tc>
      </w:tr>
      <w:tr w:rsidR="00D52F86" w:rsidRPr="002430CD" w14:paraId="6C736BC7" w14:textId="77777777" w:rsidTr="00E93404">
        <w:trPr>
          <w:cantSplit/>
        </w:trPr>
        <w:tc>
          <w:tcPr>
            <w:tcW w:w="476" w:type="dxa"/>
            <w:vMerge/>
            <w:shd w:val="clear" w:color="auto" w:fill="FFFFFF"/>
            <w:vAlign w:val="center"/>
          </w:tcPr>
          <w:p w14:paraId="379505C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0B4C3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77477A"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19FDCC0B" w14:textId="77777777" w:rsidR="00D52F86" w:rsidRPr="002430CD" w:rsidRDefault="00D52F86" w:rsidP="00D52F86">
            <w:pPr>
              <w:spacing w:line="260" w:lineRule="exact"/>
              <w:ind w:leftChars="-1" w:left="2" w:hangingChars="2" w:hanging="4"/>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公司債者於公司債到期日或債權人得要求賣回日前六</w:t>
            </w:r>
            <w:proofErr w:type="gramStart"/>
            <w:r w:rsidRPr="002430CD">
              <w:rPr>
                <w:rFonts w:eastAsia="標楷體" w:hint="eastAsia"/>
                <w:sz w:val="20"/>
              </w:rPr>
              <w:t>個</w:t>
            </w:r>
            <w:proofErr w:type="gramEnd"/>
            <w:r w:rsidRPr="002430CD">
              <w:rPr>
                <w:rFonts w:eastAsia="標楷體" w:hint="eastAsia"/>
                <w:sz w:val="20"/>
              </w:rPr>
              <w:t>月內之存續</w:t>
            </w:r>
            <w:proofErr w:type="gramStart"/>
            <w:r w:rsidRPr="002430CD">
              <w:rPr>
                <w:rFonts w:eastAsia="標楷體" w:hint="eastAsia"/>
                <w:sz w:val="20"/>
              </w:rPr>
              <w:t>期間，</w:t>
            </w:r>
            <w:proofErr w:type="gramEnd"/>
            <w:r>
              <w:rPr>
                <w:rFonts w:eastAsia="標楷體" w:hint="eastAsia"/>
                <w:sz w:val="20"/>
              </w:rPr>
              <w:t>應</w:t>
            </w:r>
            <w:r w:rsidRPr="002430CD">
              <w:rPr>
                <w:rFonts w:eastAsia="標楷體" w:hint="eastAsia"/>
                <w:sz w:val="20"/>
              </w:rPr>
              <w:t>於每月十日</w:t>
            </w:r>
            <w:r>
              <w:rPr>
                <w:rFonts w:eastAsia="標楷體" w:hint="eastAsia"/>
                <w:sz w:val="20"/>
              </w:rPr>
              <w:t>內</w:t>
            </w:r>
            <w:r w:rsidRPr="002430CD">
              <w:rPr>
                <w:rFonts w:eastAsia="標楷體" w:hint="eastAsia"/>
                <w:sz w:val="20"/>
              </w:rPr>
              <w:t>申報依公司法第</w:t>
            </w:r>
            <w:r w:rsidRPr="002430CD">
              <w:rPr>
                <w:rFonts w:eastAsia="標楷體" w:hint="eastAsia"/>
                <w:sz w:val="20"/>
              </w:rPr>
              <w:t>248</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項第</w:t>
            </w:r>
            <w:r w:rsidRPr="002430CD">
              <w:rPr>
                <w:rFonts w:eastAsia="標楷體" w:hint="eastAsia"/>
                <w:sz w:val="20"/>
              </w:rPr>
              <w:t>5</w:t>
            </w:r>
            <w:r w:rsidRPr="002430CD">
              <w:rPr>
                <w:rFonts w:eastAsia="標楷體" w:hint="eastAsia"/>
                <w:sz w:val="20"/>
              </w:rPr>
              <w:t>款規定申報償還公司債之籌集計</w:t>
            </w:r>
            <w:r>
              <w:rPr>
                <w:rFonts w:eastAsia="標楷體" w:hint="eastAsia"/>
                <w:sz w:val="20"/>
              </w:rPr>
              <w:t>畫</w:t>
            </w:r>
            <w:r w:rsidRPr="002430CD">
              <w:rPr>
                <w:rFonts w:eastAsia="標楷體" w:hint="eastAsia"/>
                <w:sz w:val="20"/>
              </w:rPr>
              <w:t>及保管方式之支應償還款項來源及其具體說明。</w:t>
            </w:r>
          </w:p>
        </w:tc>
        <w:tc>
          <w:tcPr>
            <w:tcW w:w="5512" w:type="dxa"/>
            <w:shd w:val="clear" w:color="auto" w:fill="FFFFFF"/>
          </w:tcPr>
          <w:p w14:paraId="388988BB"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債信專區申報作業</w:t>
            </w:r>
            <w:r>
              <w:rPr>
                <w:rFonts w:ascii="Times New Roman" w:eastAsia="標楷體" w:hAnsi="Times New Roman" w:hint="eastAsia"/>
                <w:sz w:val="20"/>
              </w:rPr>
              <w:t>/</w:t>
            </w:r>
            <w:r>
              <w:rPr>
                <w:rFonts w:ascii="Times New Roman" w:eastAsia="標楷體" w:hAnsi="Times New Roman" w:hint="eastAsia"/>
                <w:sz w:val="20"/>
              </w:rPr>
              <w:t>支應償還款項來源及有無疑慮說明</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4008" w:type="dxa"/>
            <w:shd w:val="clear" w:color="auto" w:fill="FFFFFF"/>
          </w:tcPr>
          <w:p w14:paraId="0F4F3365"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6DF50887" w14:textId="77777777" w:rsidTr="00E93404">
        <w:trPr>
          <w:cantSplit/>
        </w:trPr>
        <w:tc>
          <w:tcPr>
            <w:tcW w:w="476" w:type="dxa"/>
            <w:vMerge/>
            <w:shd w:val="clear" w:color="auto" w:fill="FFFFFF"/>
            <w:vAlign w:val="center"/>
          </w:tcPr>
          <w:p w14:paraId="22FA931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E91B6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6CC9CD9"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2AA22A6" w14:textId="77777777" w:rsidR="00D52F86" w:rsidRPr="002430CD" w:rsidRDefault="00D52F86" w:rsidP="00D52F86">
            <w:pPr>
              <w:spacing w:line="260" w:lineRule="exact"/>
              <w:rPr>
                <w:rFonts w:eastAsia="標楷體"/>
                <w:sz w:val="20"/>
              </w:rPr>
            </w:pPr>
            <w:r w:rsidRPr="002430CD">
              <w:rPr>
                <w:rFonts w:eastAsia="標楷體" w:hint="eastAsia"/>
                <w:sz w:val="20"/>
              </w:rPr>
              <w:t>每月十日前申報上月份資金貸與及背書保證明細表資料</w:t>
            </w:r>
          </w:p>
          <w:p w14:paraId="640027C6" w14:textId="77777777" w:rsidR="00D52F86" w:rsidRPr="002430CD" w:rsidRDefault="00D52F86" w:rsidP="00D52F86">
            <w:pPr>
              <w:spacing w:line="260" w:lineRule="exact"/>
              <w:rPr>
                <w:rFonts w:eastAsia="標楷體"/>
                <w:sz w:val="20"/>
              </w:rPr>
            </w:pPr>
          </w:p>
        </w:tc>
        <w:tc>
          <w:tcPr>
            <w:tcW w:w="5512" w:type="dxa"/>
            <w:shd w:val="clear" w:color="auto" w:fill="FFFFFF"/>
          </w:tcPr>
          <w:p w14:paraId="7502BF3A"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輸入「公開資訊觀測站」</w:t>
            </w:r>
            <w:r w:rsidRPr="002430CD">
              <w:rPr>
                <w:rFonts w:eastAsia="標楷體"/>
                <w:sz w:val="20"/>
              </w:rPr>
              <w:t>(</w:t>
            </w:r>
            <w:r w:rsidRPr="004B793E">
              <w:rPr>
                <w:rFonts w:ascii="Times New Roman" w:eastAsia="標楷體" w:hAnsi="Times New Roman"/>
                <w:sz w:val="20"/>
              </w:rPr>
              <w:t>sii.twse.com.tw/</w:t>
            </w:r>
            <w:r w:rsidRPr="002430CD">
              <w:rPr>
                <w:rFonts w:eastAsia="標楷體" w:hint="eastAsia"/>
                <w:sz w:val="20"/>
              </w:rPr>
              <w:t>月營業額背書保證</w:t>
            </w:r>
          </w:p>
          <w:p w14:paraId="056F0E48" w14:textId="77777777" w:rsidR="00D52F86" w:rsidRPr="002430CD" w:rsidRDefault="00D52F86" w:rsidP="00D52F86">
            <w:pPr>
              <w:pStyle w:val="a3"/>
              <w:spacing w:line="260" w:lineRule="exact"/>
              <w:ind w:left="188" w:hangingChars="94" w:hanging="188"/>
              <w:rPr>
                <w:rFonts w:eastAsia="標楷體"/>
                <w:sz w:val="20"/>
              </w:rPr>
            </w:pPr>
            <w:r w:rsidRPr="002430CD">
              <w:rPr>
                <w:rFonts w:eastAsia="標楷體" w:hint="eastAsia"/>
                <w:sz w:val="20"/>
              </w:rPr>
              <w:t>與資金貸放資訊及各項產品業務營收統計資料</w:t>
            </w:r>
            <w:r w:rsidRPr="002430CD">
              <w:rPr>
                <w:rFonts w:eastAsia="標楷體" w:hint="eastAsia"/>
                <w:sz w:val="20"/>
              </w:rPr>
              <w:t xml:space="preserve"> /</w:t>
            </w:r>
            <w:r w:rsidRPr="002430CD">
              <w:rPr>
                <w:rFonts w:eastAsia="標楷體" w:hint="eastAsia"/>
                <w:sz w:val="20"/>
              </w:rPr>
              <w:t>資金貸與及背</w:t>
            </w:r>
          </w:p>
          <w:p w14:paraId="10839D87" w14:textId="77777777" w:rsidR="00D52F86" w:rsidRPr="002430CD" w:rsidRDefault="00D52F86" w:rsidP="00D52F86">
            <w:pPr>
              <w:pStyle w:val="a3"/>
              <w:spacing w:line="260" w:lineRule="exact"/>
              <w:ind w:left="188" w:hangingChars="94" w:hanging="188"/>
              <w:rPr>
                <w:rFonts w:ascii="Times New Roman" w:eastAsia="標楷體" w:hAnsi="Times New Roman"/>
                <w:sz w:val="20"/>
              </w:rPr>
            </w:pPr>
            <w:r w:rsidRPr="002430CD">
              <w:rPr>
                <w:rFonts w:eastAsia="標楷體" w:hint="eastAsia"/>
                <w:sz w:val="20"/>
              </w:rPr>
              <w:t>書保證明細表資料申報作業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43EEE74"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1.96.4.18</w:t>
            </w:r>
            <w:r w:rsidRPr="002430CD">
              <w:rPr>
                <w:rFonts w:eastAsia="標楷體" w:hint="eastAsia"/>
                <w:sz w:val="20"/>
              </w:rPr>
              <w:t>台證上字第</w:t>
            </w:r>
            <w:r w:rsidRPr="002430CD">
              <w:rPr>
                <w:rFonts w:eastAsia="標楷體" w:hint="eastAsia"/>
                <w:sz w:val="20"/>
              </w:rPr>
              <w:t>0960009099</w:t>
            </w:r>
            <w:r w:rsidRPr="002430CD">
              <w:rPr>
                <w:rFonts w:eastAsia="標楷體" w:hint="eastAsia"/>
                <w:sz w:val="20"/>
              </w:rPr>
              <w:t>號函。</w:t>
            </w:r>
          </w:p>
          <w:p w14:paraId="1D4EAAA4" w14:textId="77777777" w:rsidR="00D52F86" w:rsidRPr="002430CD" w:rsidRDefault="00D52F86" w:rsidP="00D52F86">
            <w:pPr>
              <w:kinsoku w:val="0"/>
              <w:overflowPunct w:val="0"/>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7</w:t>
            </w:r>
            <w:r w:rsidRPr="00C25453">
              <w:rPr>
                <w:rFonts w:eastAsia="標楷體" w:hint="eastAsia"/>
                <w:sz w:val="20"/>
              </w:rPr>
              <w:t>款</w:t>
            </w:r>
            <w:r w:rsidRPr="002430CD">
              <w:rPr>
                <w:rFonts w:eastAsia="標楷體" w:hint="eastAsia"/>
                <w:sz w:val="20"/>
              </w:rPr>
              <w:t>。</w:t>
            </w:r>
          </w:p>
        </w:tc>
      </w:tr>
      <w:tr w:rsidR="00D52F86" w:rsidRPr="002430CD" w14:paraId="5FFB7126" w14:textId="77777777" w:rsidTr="00E93404">
        <w:trPr>
          <w:cantSplit/>
        </w:trPr>
        <w:tc>
          <w:tcPr>
            <w:tcW w:w="476" w:type="dxa"/>
            <w:vMerge/>
            <w:shd w:val="clear" w:color="auto" w:fill="FFFFFF"/>
            <w:vAlign w:val="center"/>
          </w:tcPr>
          <w:p w14:paraId="6C5510A9"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66D19B6"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2800766"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5</w:t>
            </w:r>
          </w:p>
        </w:tc>
        <w:tc>
          <w:tcPr>
            <w:tcW w:w="4100" w:type="dxa"/>
            <w:shd w:val="clear" w:color="auto" w:fill="FFFFFF"/>
          </w:tcPr>
          <w:p w14:paraId="34A8BB4F" w14:textId="77777777" w:rsidR="00D52F86" w:rsidRPr="00E93791" w:rsidRDefault="00D52F86" w:rsidP="00D52F86">
            <w:pPr>
              <w:spacing w:line="260" w:lineRule="exact"/>
              <w:rPr>
                <w:rFonts w:eastAsia="標楷體"/>
                <w:sz w:val="20"/>
                <w:szCs w:val="20"/>
              </w:rPr>
            </w:pPr>
            <w:r w:rsidRPr="00E93791">
              <w:rPr>
                <w:rFonts w:ascii="標楷體" w:eastAsia="標楷體" w:hAnsi="標楷體" w:hint="eastAsia"/>
                <w:sz w:val="20"/>
                <w:szCs w:val="20"/>
              </w:rPr>
              <w:t>第一上</w:t>
            </w:r>
            <w:r w:rsidRPr="00E93791">
              <w:rPr>
                <w:rFonts w:ascii="標楷體" w:eastAsia="標楷體" w:hAnsi="標楷體" w:cs="細明體" w:hint="eastAsia"/>
                <w:color w:val="000000"/>
                <w:kern w:val="0"/>
                <w:sz w:val="20"/>
                <w:szCs w:val="20"/>
              </w:rPr>
              <w:t>市公司應於每月十日前申報上月份之外國發行人於</w:t>
            </w:r>
            <w:r w:rsidRPr="00E93791">
              <w:rPr>
                <w:rFonts w:ascii="標楷體" w:eastAsia="標楷體" w:hAnsi="標楷體" w:cs="細明體"/>
                <w:color w:val="000000"/>
                <w:kern w:val="0"/>
                <w:sz w:val="20"/>
                <w:szCs w:val="20"/>
              </w:rPr>
              <w:t>國內股票流通情形月報表</w:t>
            </w:r>
            <w:r w:rsidRPr="00E93791">
              <w:rPr>
                <w:rFonts w:ascii="標楷體" w:eastAsia="標楷體" w:hAnsi="標楷體" w:cs="細明體" w:hint="eastAsia"/>
                <w:color w:val="000000"/>
                <w:kern w:val="0"/>
                <w:sz w:val="20"/>
                <w:szCs w:val="20"/>
              </w:rPr>
              <w:t>暨外國發行人於</w:t>
            </w:r>
            <w:r w:rsidRPr="00E93791">
              <w:rPr>
                <w:rFonts w:ascii="標楷體" w:eastAsia="標楷體" w:hAnsi="標楷體" w:cs="細明體"/>
                <w:color w:val="000000"/>
                <w:kern w:val="0"/>
                <w:sz w:val="20"/>
                <w:szCs w:val="20"/>
              </w:rPr>
              <w:t>國內</w:t>
            </w:r>
            <w:r w:rsidRPr="00E93791">
              <w:rPr>
                <w:rFonts w:ascii="標楷體" w:eastAsia="標楷體" w:hAnsi="標楷體" w:cs="細明體" w:hint="eastAsia"/>
                <w:color w:val="000000"/>
                <w:kern w:val="0"/>
                <w:sz w:val="20"/>
                <w:szCs w:val="20"/>
              </w:rPr>
              <w:t>債券流通情形月報表。</w:t>
            </w:r>
          </w:p>
        </w:tc>
        <w:tc>
          <w:tcPr>
            <w:tcW w:w="5512" w:type="dxa"/>
            <w:shd w:val="clear" w:color="auto" w:fill="FFFFFF"/>
          </w:tcPr>
          <w:p w14:paraId="482684DD" w14:textId="77777777" w:rsidR="00D52F86" w:rsidRPr="00E93791" w:rsidRDefault="00D52F86" w:rsidP="00D52F86">
            <w:pPr>
              <w:pStyle w:val="a3"/>
              <w:spacing w:line="260" w:lineRule="exact"/>
              <w:ind w:leftChars="-2" w:left="-5" w:firstLineChars="3" w:firstLine="6"/>
              <w:rPr>
                <w:rFonts w:ascii="Times New Roman" w:eastAsia="標楷體" w:hAnsi="Times New Roman"/>
                <w:sz w:val="20"/>
              </w:rPr>
            </w:pPr>
            <w:r w:rsidRPr="00E93791">
              <w:rPr>
                <w:rFonts w:ascii="Times New Roman" w:eastAsia="標楷體" w:hAnsi="標楷體"/>
                <w:kern w:val="0"/>
                <w:sz w:val="20"/>
              </w:rPr>
              <w:t>輸入「公開資訊觀測站」</w:t>
            </w:r>
            <w:r w:rsidRPr="00E93791">
              <w:rPr>
                <w:rFonts w:ascii="Times New Roman" w:eastAsia="標楷體" w:hAnsi="Times New Roman"/>
                <w:sz w:val="20"/>
              </w:rPr>
              <w:t>(sii.twse.com.tw/</w:t>
            </w:r>
            <w:r w:rsidRPr="00E93791">
              <w:rPr>
                <w:rFonts w:ascii="Times New Roman" w:eastAsia="標楷體" w:hAnsi="標楷體"/>
                <w:sz w:val="20"/>
              </w:rPr>
              <w:t>外國發行人之股票、臺灣存託憑證、債券流通情形申報</w:t>
            </w:r>
            <w:r w:rsidRPr="00E93791">
              <w:rPr>
                <w:rFonts w:ascii="Times New Roman" w:eastAsia="標楷體" w:hAnsi="Times New Roman"/>
                <w:sz w:val="20"/>
              </w:rPr>
              <w:t>/</w:t>
            </w:r>
            <w:r w:rsidRPr="00E93791">
              <w:rPr>
                <w:rFonts w:ascii="Times New Roman" w:eastAsia="標楷體" w:hAnsi="標楷體"/>
                <w:kern w:val="0"/>
                <w:sz w:val="20"/>
              </w:rPr>
              <w:t>外國發行人於國內股票流通情形月報表或外國發行人於國內債券流通情形月報表</w:t>
            </w:r>
            <w:r w:rsidRPr="00E93791">
              <w:rPr>
                <w:rFonts w:ascii="Times New Roman" w:eastAsia="標楷體" w:hAnsi="Times New Roman"/>
                <w:kern w:val="0"/>
                <w:sz w:val="20"/>
              </w:rPr>
              <w:t>)</w:t>
            </w:r>
          </w:p>
        </w:tc>
        <w:tc>
          <w:tcPr>
            <w:tcW w:w="4008" w:type="dxa"/>
            <w:shd w:val="clear" w:color="auto" w:fill="FFFFFF"/>
          </w:tcPr>
          <w:p w14:paraId="08C3F0D9" w14:textId="77777777" w:rsidR="00D52F86" w:rsidRPr="002430CD" w:rsidRDefault="00D52F86" w:rsidP="00D52F86">
            <w:pPr>
              <w:kinsoku w:val="0"/>
              <w:overflowPunct w:val="0"/>
              <w:spacing w:line="260" w:lineRule="exact"/>
              <w:ind w:left="10" w:hangingChars="5" w:hanging="10"/>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28</w:t>
            </w:r>
            <w:r>
              <w:rPr>
                <w:rFonts w:eastAsia="標楷體" w:hint="eastAsia"/>
                <w:sz w:val="20"/>
              </w:rPr>
              <w:t>款</w:t>
            </w:r>
            <w:r w:rsidRPr="002430CD">
              <w:rPr>
                <w:rFonts w:eastAsia="標楷體" w:hint="eastAsia"/>
                <w:sz w:val="20"/>
              </w:rPr>
              <w:t>。</w:t>
            </w:r>
          </w:p>
        </w:tc>
      </w:tr>
      <w:tr w:rsidR="00D52F86" w:rsidRPr="002430CD" w14:paraId="1CE522CF" w14:textId="77777777" w:rsidTr="00E93404">
        <w:trPr>
          <w:cantSplit/>
        </w:trPr>
        <w:tc>
          <w:tcPr>
            <w:tcW w:w="476" w:type="dxa"/>
            <w:vMerge w:val="restart"/>
            <w:shd w:val="clear" w:color="auto" w:fill="FFFFFF"/>
            <w:vAlign w:val="center"/>
          </w:tcPr>
          <w:p w14:paraId="4C30A11C"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00A19501"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15</w:t>
            </w:r>
          </w:p>
        </w:tc>
        <w:tc>
          <w:tcPr>
            <w:tcW w:w="476" w:type="dxa"/>
            <w:shd w:val="clear" w:color="auto" w:fill="FFFFFF"/>
            <w:vAlign w:val="center"/>
          </w:tcPr>
          <w:p w14:paraId="51DDF51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4B0F85BC" w14:textId="77777777" w:rsidR="00D52F86" w:rsidRPr="002430CD" w:rsidRDefault="00D52F86" w:rsidP="00D52F86">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內部人股權異動申報作業。</w:t>
            </w:r>
          </w:p>
          <w:p w14:paraId="2D8A6C91" w14:textId="77777777" w:rsidR="00D52F86" w:rsidRPr="002430CD" w:rsidRDefault="00D52F86" w:rsidP="00D52F86">
            <w:pPr>
              <w:pStyle w:val="a5"/>
              <w:tabs>
                <w:tab w:val="clear" w:pos="4153"/>
                <w:tab w:val="clear" w:pos="8306"/>
              </w:tabs>
              <w:snapToGrid/>
              <w:spacing w:line="260" w:lineRule="exact"/>
              <w:jc w:val="both"/>
              <w:rPr>
                <w:rFonts w:eastAsia="標楷體"/>
              </w:rPr>
            </w:pPr>
            <w:proofErr w:type="gramStart"/>
            <w:r w:rsidRPr="002430CD">
              <w:rPr>
                <w:rFonts w:eastAsia="標楷體" w:hint="eastAsia"/>
              </w:rPr>
              <w:t>註</w:t>
            </w:r>
            <w:proofErr w:type="gramEnd"/>
            <w:r w:rsidRPr="002430CD">
              <w:rPr>
                <w:rFonts w:eastAsia="標楷體" w:hint="eastAsia"/>
              </w:rPr>
              <w:t>：每月十五日前申報上月份股權異動資料。</w:t>
            </w:r>
          </w:p>
        </w:tc>
        <w:tc>
          <w:tcPr>
            <w:tcW w:w="5512" w:type="dxa"/>
            <w:shd w:val="clear" w:color="auto" w:fill="FFFFFF"/>
          </w:tcPr>
          <w:p w14:paraId="3273C667" w14:textId="77777777" w:rsidR="00D52F86" w:rsidRPr="002430CD" w:rsidRDefault="00D52F86" w:rsidP="00D52F86">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內部人持股異動資料上傳作業</w:t>
            </w:r>
            <w:r w:rsidRPr="002430CD">
              <w:rPr>
                <w:rFonts w:eastAsia="標楷體" w:hint="eastAsia"/>
                <w:sz w:val="20"/>
              </w:rPr>
              <w:t>)</w:t>
            </w:r>
          </w:p>
        </w:tc>
        <w:tc>
          <w:tcPr>
            <w:tcW w:w="4008" w:type="dxa"/>
            <w:shd w:val="clear" w:color="auto" w:fill="FFFFFF"/>
          </w:tcPr>
          <w:p w14:paraId="1E8F1B16" w14:textId="77777777" w:rsidR="00D52F86" w:rsidRPr="002430CD" w:rsidRDefault="00D52F86" w:rsidP="00CE10FF">
            <w:pPr>
              <w:numPr>
                <w:ilvl w:val="0"/>
                <w:numId w:val="44"/>
              </w:numPr>
              <w:tabs>
                <w:tab w:val="clear" w:pos="360"/>
                <w:tab w:val="num" w:pos="152"/>
              </w:tabs>
              <w:spacing w:line="260" w:lineRule="exact"/>
              <w:ind w:left="152" w:hanging="152"/>
              <w:jc w:val="both"/>
              <w:rPr>
                <w:rFonts w:eastAsia="標楷體"/>
                <w:sz w:val="20"/>
              </w:rPr>
            </w:pPr>
            <w:r w:rsidRPr="002430CD">
              <w:rPr>
                <w:rFonts w:eastAsia="標楷體" w:hint="eastAsia"/>
                <w:sz w:val="20"/>
              </w:rPr>
              <w:t>證券交易法第</w:t>
            </w:r>
            <w:r w:rsidRPr="002430CD">
              <w:rPr>
                <w:rFonts w:eastAsia="標楷體" w:hint="eastAsia"/>
                <w:sz w:val="20"/>
              </w:rPr>
              <w:t>25</w:t>
            </w:r>
            <w:r w:rsidRPr="002430CD">
              <w:rPr>
                <w:rFonts w:eastAsia="標楷體" w:hint="eastAsia"/>
                <w:sz w:val="20"/>
              </w:rPr>
              <w:t>條</w:t>
            </w:r>
            <w:r w:rsidRPr="002430CD">
              <w:rPr>
                <w:rFonts w:eastAsia="標楷體"/>
                <w:sz w:val="20"/>
              </w:rPr>
              <w:t>。</w:t>
            </w:r>
          </w:p>
          <w:p w14:paraId="730EE146" w14:textId="77777777" w:rsidR="00D52F86" w:rsidRPr="002430CD" w:rsidRDefault="00D52F86" w:rsidP="00CE10FF">
            <w:pPr>
              <w:numPr>
                <w:ilvl w:val="0"/>
                <w:numId w:val="44"/>
              </w:numPr>
              <w:tabs>
                <w:tab w:val="clear" w:pos="360"/>
                <w:tab w:val="num" w:pos="152"/>
              </w:tabs>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w:t>
            </w:r>
            <w:r>
              <w:rPr>
                <w:rFonts w:eastAsia="標楷體" w:hint="eastAsia"/>
                <w:sz w:val="20"/>
              </w:rPr>
              <w:t>3</w:t>
            </w:r>
            <w:r w:rsidRPr="00C25453">
              <w:rPr>
                <w:rFonts w:eastAsia="標楷體" w:hint="eastAsia"/>
                <w:sz w:val="20"/>
              </w:rPr>
              <w:t>款</w:t>
            </w:r>
            <w:r w:rsidRPr="002430CD">
              <w:rPr>
                <w:rFonts w:eastAsia="標楷體" w:hint="eastAsia"/>
                <w:sz w:val="20"/>
              </w:rPr>
              <w:t>。</w:t>
            </w:r>
          </w:p>
        </w:tc>
      </w:tr>
      <w:tr w:rsidR="00D52F86" w:rsidRPr="002430CD" w14:paraId="59757CE3" w14:textId="77777777" w:rsidTr="004E688D">
        <w:trPr>
          <w:cantSplit/>
        </w:trPr>
        <w:tc>
          <w:tcPr>
            <w:tcW w:w="476" w:type="dxa"/>
            <w:vMerge/>
            <w:shd w:val="clear" w:color="auto" w:fill="FFFFFF"/>
            <w:vAlign w:val="center"/>
          </w:tcPr>
          <w:p w14:paraId="5575DCAA"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59F373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815B0BC" w14:textId="56498648" w:rsidR="00D52F86"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tcBorders>
              <w:bottom w:val="single" w:sz="4" w:space="0" w:color="auto"/>
            </w:tcBorders>
            <w:shd w:val="clear" w:color="auto" w:fill="FFFFFF"/>
          </w:tcPr>
          <w:p w14:paraId="232A1D40" w14:textId="77777777" w:rsidR="00D52F86" w:rsidRDefault="00D52F86" w:rsidP="00D52F86">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上市公司申報為其董事及監察人投保責任險狀況</w:t>
            </w:r>
            <w:r>
              <w:rPr>
                <w:rFonts w:ascii="Times New Roman" w:eastAsia="標楷體" w:hAnsi="Times New Roman" w:hint="eastAsia"/>
                <w:sz w:val="20"/>
                <w:szCs w:val="24"/>
              </w:rPr>
              <w:t>。</w:t>
            </w:r>
          </w:p>
          <w:p w14:paraId="21B0EAE1" w14:textId="77777777" w:rsidR="00D52F86" w:rsidRPr="002430CD" w:rsidRDefault="00D52F86" w:rsidP="00D52F86">
            <w:pPr>
              <w:pStyle w:val="a3"/>
              <w:spacing w:line="260" w:lineRule="exact"/>
              <w:ind w:left="224" w:hangingChars="112" w:hanging="224"/>
              <w:jc w:val="both"/>
              <w:rPr>
                <w:rFonts w:ascii="Times New Roman" w:eastAsia="標楷體" w:hAnsi="Times New Roman"/>
                <w:sz w:val="20"/>
              </w:rPr>
            </w:pPr>
            <w:proofErr w:type="gramStart"/>
            <w:r>
              <w:rPr>
                <w:rFonts w:ascii="Times New Roman" w:eastAsia="標楷體" w:hAnsi="Times New Roman" w:hint="eastAsia"/>
                <w:sz w:val="20"/>
                <w:szCs w:val="24"/>
              </w:rPr>
              <w:t>註</w:t>
            </w:r>
            <w:proofErr w:type="gramEnd"/>
            <w:r>
              <w:rPr>
                <w:rFonts w:ascii="Times New Roman" w:eastAsia="標楷體" w:hAnsi="Times New Roman" w:hint="eastAsia"/>
                <w:sz w:val="20"/>
                <w:szCs w:val="24"/>
              </w:rPr>
              <w:t>：保單生效日後次月十五日前申報投保情形</w:t>
            </w:r>
            <w:r w:rsidRPr="006D3CED">
              <w:rPr>
                <w:rFonts w:ascii="Times New Roman" w:eastAsia="標楷體" w:hAnsi="Times New Roman" w:hint="eastAsia"/>
                <w:sz w:val="20"/>
                <w:szCs w:val="24"/>
              </w:rPr>
              <w:t>。</w:t>
            </w:r>
          </w:p>
        </w:tc>
        <w:tc>
          <w:tcPr>
            <w:tcW w:w="5512" w:type="dxa"/>
            <w:tcBorders>
              <w:bottom w:val="single" w:sz="4" w:space="0" w:color="auto"/>
            </w:tcBorders>
            <w:shd w:val="clear" w:color="auto" w:fill="FFFFFF"/>
          </w:tcPr>
          <w:p w14:paraId="1B2F9048"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公司治理資訊之揭露辦理情形</w:t>
            </w:r>
            <w:r w:rsidRPr="002430CD">
              <w:rPr>
                <w:rFonts w:eastAsia="標楷體" w:hint="eastAsia"/>
                <w:sz w:val="20"/>
              </w:rPr>
              <w:t>/</w:t>
            </w:r>
            <w:r w:rsidRPr="002430CD">
              <w:rPr>
                <w:rFonts w:eastAsia="標楷體" w:hint="eastAsia"/>
                <w:sz w:val="20"/>
              </w:rPr>
              <w:t>董事及監察人投保責任險情形申報作業</w:t>
            </w:r>
            <w:r w:rsidRPr="002430CD">
              <w:rPr>
                <w:rFonts w:eastAsia="標楷體" w:hint="eastAsia"/>
                <w:sz w:val="20"/>
              </w:rPr>
              <w:t>)</w:t>
            </w:r>
            <w:r>
              <w:rPr>
                <w:rFonts w:eastAsia="標楷體" w:hint="eastAsia"/>
                <w:sz w:val="20"/>
              </w:rPr>
              <w:t>。</w:t>
            </w:r>
          </w:p>
        </w:tc>
        <w:tc>
          <w:tcPr>
            <w:tcW w:w="4008" w:type="dxa"/>
            <w:tcBorders>
              <w:bottom w:val="single" w:sz="4" w:space="0" w:color="auto"/>
            </w:tcBorders>
            <w:shd w:val="clear" w:color="auto" w:fill="FFFFFF"/>
          </w:tcPr>
          <w:p w14:paraId="0ABEEC22"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26</w:t>
            </w:r>
            <w:r>
              <w:rPr>
                <w:rFonts w:eastAsia="標楷體" w:hint="eastAsia"/>
                <w:sz w:val="20"/>
              </w:rPr>
              <w:t>款</w:t>
            </w:r>
            <w:r w:rsidRPr="002430CD">
              <w:rPr>
                <w:rFonts w:eastAsia="標楷體" w:hint="eastAsia"/>
                <w:sz w:val="20"/>
              </w:rPr>
              <w:t>。</w:t>
            </w:r>
          </w:p>
        </w:tc>
      </w:tr>
      <w:tr w:rsidR="00D52F86" w:rsidRPr="002430CD" w14:paraId="324E1000" w14:textId="77777777" w:rsidTr="00E93404">
        <w:trPr>
          <w:cantSplit/>
        </w:trPr>
        <w:tc>
          <w:tcPr>
            <w:tcW w:w="476" w:type="dxa"/>
            <w:vMerge w:val="restart"/>
            <w:shd w:val="clear" w:color="auto" w:fill="FFFFFF"/>
            <w:vAlign w:val="center"/>
          </w:tcPr>
          <w:p w14:paraId="0B44F493"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6F67524A"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20</w:t>
            </w:r>
          </w:p>
        </w:tc>
        <w:tc>
          <w:tcPr>
            <w:tcW w:w="476" w:type="dxa"/>
            <w:shd w:val="clear" w:color="auto" w:fill="FFFFFF"/>
            <w:vAlign w:val="center"/>
          </w:tcPr>
          <w:p w14:paraId="69CCC522" w14:textId="77777777" w:rsidR="00D52F86" w:rsidRPr="002430CD" w:rsidRDefault="00D52F86" w:rsidP="00D52F86">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FB3AB0D"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海外股票流通情形或海外存託憑證申請兌回股票或海外公司債申請轉換或行使認股權之關係人及累計申請兌回、轉換或認股</w:t>
            </w:r>
            <w:proofErr w:type="gramStart"/>
            <w:r w:rsidRPr="002430CD">
              <w:rPr>
                <w:rFonts w:eastAsia="標楷體" w:hint="eastAsia"/>
                <w:sz w:val="20"/>
              </w:rPr>
              <w:t>股</w:t>
            </w:r>
            <w:proofErr w:type="gramEnd"/>
            <w:r w:rsidRPr="002430CD">
              <w:rPr>
                <w:rFonts w:eastAsia="標楷體" w:hint="eastAsia"/>
                <w:sz w:val="20"/>
              </w:rPr>
              <w:t>數超過該次海外有價證券發行總額達百分之十以上股東之姓名、國籍及兌回、轉換或認股</w:t>
            </w:r>
            <w:proofErr w:type="gramStart"/>
            <w:r w:rsidRPr="002430CD">
              <w:rPr>
                <w:rFonts w:eastAsia="標楷體" w:hint="eastAsia"/>
                <w:sz w:val="20"/>
              </w:rPr>
              <w:t>股</w:t>
            </w:r>
            <w:proofErr w:type="gramEnd"/>
            <w:r w:rsidRPr="002430CD">
              <w:rPr>
                <w:rFonts w:eastAsia="標楷體" w:hint="eastAsia"/>
                <w:sz w:val="20"/>
              </w:rPr>
              <w:t>數等資料。</w:t>
            </w:r>
          </w:p>
          <w:p w14:paraId="5AB5FBAC" w14:textId="77777777" w:rsidR="00D52F86" w:rsidRPr="002430CD" w:rsidRDefault="00D52F86" w:rsidP="00D52F86">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：每月二十日前申報截至當月十五日止之資料。</w:t>
            </w:r>
          </w:p>
        </w:tc>
        <w:tc>
          <w:tcPr>
            <w:tcW w:w="5512" w:type="dxa"/>
            <w:shd w:val="clear" w:color="auto" w:fill="FFFFFF"/>
          </w:tcPr>
          <w:p w14:paraId="1284C955"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2430CD">
              <w:rPr>
                <w:rFonts w:eastAsia="標楷體" w:hint="eastAsia"/>
                <w:sz w:val="20"/>
              </w:rPr>
              <w:t>海外附</w:t>
            </w:r>
            <w:proofErr w:type="gramEnd"/>
            <w:r w:rsidRPr="002430CD">
              <w:rPr>
                <w:rFonts w:eastAsia="標楷體" w:hint="eastAsia"/>
                <w:sz w:val="20"/>
              </w:rPr>
              <w:t>認股權公司債異動情形報表</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B2C7F2C" w14:textId="77777777" w:rsidR="00D52F86" w:rsidRPr="002430CD"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21</w:t>
            </w:r>
            <w:r w:rsidRPr="002430CD">
              <w:rPr>
                <w:rFonts w:eastAsia="標楷體" w:hint="eastAsia"/>
                <w:sz w:val="20"/>
              </w:rPr>
              <w:t>、</w:t>
            </w:r>
            <w:r w:rsidRPr="002430CD">
              <w:rPr>
                <w:rFonts w:eastAsia="標楷體" w:hint="eastAsia"/>
                <w:sz w:val="20"/>
              </w:rPr>
              <w:t>28</w:t>
            </w:r>
            <w:r w:rsidRPr="002430CD">
              <w:rPr>
                <w:rFonts w:eastAsia="標楷體" w:hint="eastAsia"/>
                <w:sz w:val="20"/>
              </w:rPr>
              <w:t>、</w:t>
            </w:r>
            <w:r w:rsidRPr="002430CD">
              <w:rPr>
                <w:rFonts w:eastAsia="標楷體" w:hint="eastAsia"/>
                <w:sz w:val="20"/>
              </w:rPr>
              <w:t>36</w:t>
            </w:r>
            <w:r w:rsidRPr="002430CD">
              <w:rPr>
                <w:rFonts w:eastAsia="標楷體" w:hint="eastAsia"/>
                <w:sz w:val="20"/>
              </w:rPr>
              <w:t>條。</w:t>
            </w:r>
          </w:p>
          <w:p w14:paraId="451784CA" w14:textId="77777777" w:rsidR="00D52F86" w:rsidRPr="002430CD"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7C8B2FAB" w14:textId="77777777" w:rsidTr="00E93404">
        <w:trPr>
          <w:cantSplit/>
        </w:trPr>
        <w:tc>
          <w:tcPr>
            <w:tcW w:w="476" w:type="dxa"/>
            <w:vMerge/>
            <w:shd w:val="clear" w:color="auto" w:fill="FFFFFF"/>
            <w:vAlign w:val="center"/>
          </w:tcPr>
          <w:p w14:paraId="77C8A8F0"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805F05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6E1AB25" w14:textId="77777777" w:rsidR="00D52F86" w:rsidRPr="002430CD" w:rsidRDefault="00D52F86" w:rsidP="00D52F86">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5A6F821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各項產品業務營收統計表</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02DF3395" w14:textId="77777777" w:rsidR="00D52F86" w:rsidRPr="002430CD" w:rsidRDefault="00D52F86" w:rsidP="00D52F86">
            <w:pPr>
              <w:kinsoku w:val="0"/>
              <w:overflowPunct w:val="0"/>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：自願公告者</w:t>
            </w:r>
            <w:r w:rsidRPr="00125B41">
              <w:rPr>
                <w:rFonts w:eastAsia="標楷體" w:hint="eastAsia"/>
                <w:sz w:val="20"/>
              </w:rPr>
              <w:t>應持續公告至當年度結束止。</w:t>
            </w:r>
          </w:p>
        </w:tc>
        <w:tc>
          <w:tcPr>
            <w:tcW w:w="5512" w:type="dxa"/>
            <w:shd w:val="clear" w:color="auto" w:fill="FFFFFF"/>
          </w:tcPr>
          <w:p w14:paraId="47CA9293"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月營業額背書保證與資金貸放資訊及各項產品業務營收統計資料</w:t>
            </w:r>
            <w:r w:rsidRPr="002430CD">
              <w:rPr>
                <w:rFonts w:eastAsia="標楷體"/>
                <w:sz w:val="20"/>
              </w:rPr>
              <w:t>/</w:t>
            </w:r>
            <w:r>
              <w:rPr>
                <w:rFonts w:eastAsia="標楷體" w:hint="eastAsia"/>
                <w:sz w:val="20"/>
              </w:rPr>
              <w:t>採用</w:t>
            </w:r>
            <w:r>
              <w:rPr>
                <w:rFonts w:eastAsia="標楷體" w:hint="eastAsia"/>
                <w:sz w:val="20"/>
              </w:rPr>
              <w:t>IFRSs</w:t>
            </w:r>
            <w:r>
              <w:rPr>
                <w:rFonts w:eastAsia="標楷體" w:hint="eastAsia"/>
                <w:sz w:val="20"/>
              </w:rPr>
              <w:t>後</w:t>
            </w:r>
            <w:r w:rsidRPr="002430CD">
              <w:rPr>
                <w:rFonts w:eastAsia="標楷體" w:hint="eastAsia"/>
                <w:sz w:val="20"/>
              </w:rPr>
              <w:t>營收</w:t>
            </w:r>
            <w:r>
              <w:rPr>
                <w:rFonts w:eastAsia="標楷體" w:hint="eastAsia"/>
                <w:sz w:val="20"/>
              </w:rPr>
              <w:t>相關申報作業</w:t>
            </w:r>
            <w:r>
              <w:rPr>
                <w:rFonts w:eastAsia="標楷體" w:hint="eastAsia"/>
                <w:sz w:val="20"/>
              </w:rPr>
              <w:t>/</w:t>
            </w:r>
            <w:r w:rsidRPr="002430CD">
              <w:rPr>
                <w:rFonts w:eastAsia="標楷體" w:hint="eastAsia"/>
                <w:sz w:val="20"/>
              </w:rPr>
              <w:t>各項產品業務營收統計</w:t>
            </w:r>
            <w:r>
              <w:rPr>
                <w:rFonts w:eastAsia="標楷體" w:hint="eastAsia"/>
                <w:sz w:val="20"/>
              </w:rPr>
              <w:t>表申報</w:t>
            </w:r>
            <w:r>
              <w:rPr>
                <w:rFonts w:eastAsia="標楷體" w:hint="eastAsia"/>
                <w:sz w:val="20"/>
              </w:rPr>
              <w:t>(</w:t>
            </w:r>
            <w:r>
              <w:rPr>
                <w:rFonts w:eastAsia="標楷體" w:hint="eastAsia"/>
                <w:sz w:val="20"/>
              </w:rPr>
              <w:t>自願申報</w:t>
            </w:r>
            <w:r>
              <w:rPr>
                <w:rFonts w:eastAsia="標楷體" w:hint="eastAsia"/>
                <w:sz w:val="20"/>
              </w:rPr>
              <w:t>)</w:t>
            </w:r>
            <w:r w:rsidRPr="002430CD">
              <w:rPr>
                <w:rFonts w:eastAsia="標楷體" w:hint="eastAsia"/>
                <w:sz w:val="20"/>
              </w:rPr>
              <w:t>)</w:t>
            </w:r>
          </w:p>
        </w:tc>
        <w:tc>
          <w:tcPr>
            <w:tcW w:w="4008" w:type="dxa"/>
            <w:shd w:val="clear" w:color="auto" w:fill="FFFFFF"/>
          </w:tcPr>
          <w:p w14:paraId="4165FB21" w14:textId="77777777" w:rsidR="00D52F86"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p w14:paraId="005FF6C9" w14:textId="77777777" w:rsidR="00D52F86" w:rsidRPr="002430CD"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Pr>
                <w:rFonts w:eastAsia="標楷體" w:hint="eastAsia"/>
                <w:sz w:val="20"/>
              </w:rPr>
              <w:t>101.10.11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Pr>
                <w:rFonts w:eastAsia="標楷體" w:hint="eastAsia"/>
                <w:sz w:val="20"/>
              </w:rPr>
              <w:t>1010040677</w:t>
            </w:r>
            <w:r>
              <w:rPr>
                <w:rFonts w:eastAsia="標楷體" w:hint="eastAsia"/>
                <w:sz w:val="20"/>
              </w:rPr>
              <w:t>號函。</w:t>
            </w:r>
          </w:p>
        </w:tc>
      </w:tr>
      <w:tr w:rsidR="00D52F86" w:rsidRPr="002430CD" w14:paraId="0F33315E" w14:textId="77777777" w:rsidTr="00E93404">
        <w:trPr>
          <w:cantSplit/>
        </w:trPr>
        <w:tc>
          <w:tcPr>
            <w:tcW w:w="476" w:type="dxa"/>
            <w:vMerge/>
            <w:shd w:val="clear" w:color="auto" w:fill="FFFFFF"/>
            <w:vAlign w:val="center"/>
          </w:tcPr>
          <w:p w14:paraId="58ED2C6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CCE68D"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8B56A1D" w14:textId="41CC2875" w:rsidR="00D52F86" w:rsidRDefault="00D52F86" w:rsidP="00D52F86">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42B4D1E5" w14:textId="5038DC41" w:rsidR="00D52F86" w:rsidRDefault="00D52F86" w:rsidP="00D52F86">
            <w:pPr>
              <w:kinsoku w:val="0"/>
              <w:overflowPunct w:val="0"/>
              <w:spacing w:line="260" w:lineRule="exact"/>
              <w:jc w:val="both"/>
              <w:rPr>
                <w:rFonts w:eastAsia="標楷體"/>
                <w:sz w:val="20"/>
              </w:rPr>
            </w:pPr>
            <w:r w:rsidRPr="00C468B2">
              <w:rPr>
                <w:rFonts w:eastAsia="標楷體" w:hint="eastAsia"/>
                <w:sz w:val="20"/>
                <w:szCs w:val="20"/>
              </w:rPr>
              <w:t>經本公司函知者，應於每月二十日前公告申報截至上月底止之相關財務資訊。</w:t>
            </w:r>
          </w:p>
        </w:tc>
        <w:tc>
          <w:tcPr>
            <w:tcW w:w="5512" w:type="dxa"/>
            <w:shd w:val="clear" w:color="auto" w:fill="FFFFFF"/>
          </w:tcPr>
          <w:p w14:paraId="2DE52598" w14:textId="30669BF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定期公告財務資訊申報作業</w:t>
            </w:r>
            <w:r>
              <w:rPr>
                <w:rFonts w:eastAsia="標楷體" w:hint="eastAsia"/>
                <w:sz w:val="20"/>
              </w:rPr>
              <w:t>/</w:t>
            </w:r>
            <w:r>
              <w:rPr>
                <w:rFonts w:eastAsia="標楷體" w:hint="eastAsia"/>
                <w:sz w:val="20"/>
              </w:rPr>
              <w:t>定期公告財務資訊申報作業</w:t>
            </w:r>
          </w:p>
        </w:tc>
        <w:tc>
          <w:tcPr>
            <w:tcW w:w="4008" w:type="dxa"/>
            <w:shd w:val="clear" w:color="auto" w:fill="FFFFFF"/>
          </w:tcPr>
          <w:p w14:paraId="4AE0052B" w14:textId="6B79C085"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2430CD">
              <w:rPr>
                <w:rFonts w:eastAsia="標楷體" w:hint="eastAsia"/>
                <w:sz w:val="20"/>
              </w:rPr>
              <w:t>。</w:t>
            </w:r>
          </w:p>
        </w:tc>
      </w:tr>
      <w:tr w:rsidR="00D52F86" w:rsidRPr="002430CD" w14:paraId="36D05F11" w14:textId="77777777" w:rsidTr="00E93404">
        <w:trPr>
          <w:cantSplit/>
        </w:trPr>
        <w:tc>
          <w:tcPr>
            <w:tcW w:w="476" w:type="dxa"/>
            <w:vMerge/>
            <w:shd w:val="clear" w:color="auto" w:fill="FFFFFF"/>
            <w:vAlign w:val="center"/>
          </w:tcPr>
          <w:p w14:paraId="7D1AB4CF"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49767D5"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F7708F5" w14:textId="76A89BFB" w:rsidR="00D52F86" w:rsidRDefault="00D52F86" w:rsidP="00D52F86">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549F69C8" w14:textId="3D74E7AA" w:rsidR="00D52F86" w:rsidRPr="00C468B2" w:rsidRDefault="00D52F86" w:rsidP="00D52F86">
            <w:pPr>
              <w:kinsoku w:val="0"/>
              <w:overflowPunct w:val="0"/>
              <w:spacing w:line="260" w:lineRule="exact"/>
              <w:jc w:val="both"/>
              <w:rPr>
                <w:rFonts w:eastAsia="標楷體"/>
                <w:sz w:val="20"/>
                <w:szCs w:val="20"/>
              </w:rPr>
            </w:pPr>
            <w:r>
              <w:rPr>
                <w:rFonts w:eastAsia="標楷體" w:hint="eastAsia"/>
                <w:sz w:val="20"/>
              </w:rPr>
              <w:t>倘</w:t>
            </w:r>
            <w:r w:rsidRPr="000A58F5">
              <w:rPr>
                <w:rFonts w:eastAsia="標楷體" w:hint="eastAsia"/>
                <w:sz w:val="20"/>
              </w:rPr>
              <w:t>子公司於海外證券市場上市者</w:t>
            </w:r>
            <w:r>
              <w:rPr>
                <w:rFonts w:eastAsia="標楷體" w:hint="eastAsia"/>
                <w:sz w:val="20"/>
              </w:rPr>
              <w:t>，</w:t>
            </w:r>
            <w:r w:rsidRPr="000A58F5">
              <w:rPr>
                <w:rFonts w:eastAsia="標楷體" w:hint="eastAsia"/>
                <w:sz w:val="20"/>
              </w:rPr>
              <w:t>應於每月二十日前以中文或中譯本申報該子公司上月份於海外證券市場公告之資訊。</w:t>
            </w:r>
          </w:p>
        </w:tc>
        <w:tc>
          <w:tcPr>
            <w:tcW w:w="5512" w:type="dxa"/>
            <w:shd w:val="clear" w:color="auto" w:fill="FFFFFF"/>
          </w:tcPr>
          <w:p w14:paraId="48E84BC9" w14:textId="77777777" w:rsidR="00D52F86" w:rsidRDefault="00D52F86" w:rsidP="00D52F86">
            <w:pPr>
              <w:kinsoku w:val="0"/>
              <w:overflowPunct w:val="0"/>
              <w:spacing w:line="260" w:lineRule="exact"/>
              <w:ind w:left="161" w:hanging="161"/>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4E0C26">
              <w:rPr>
                <w:rFonts w:eastAsia="標楷體"/>
                <w:sz w:val="20"/>
              </w:rPr>
              <w:t>子公司海外市場公告事項申報作業</w:t>
            </w:r>
            <w:r>
              <w:rPr>
                <w:rFonts w:eastAsia="標楷體" w:hint="eastAsia"/>
                <w:sz w:val="20"/>
              </w:rPr>
              <w:t>)</w:t>
            </w:r>
            <w:r w:rsidRPr="004E0C26">
              <w:rPr>
                <w:rFonts w:eastAsia="標楷體" w:hint="eastAsia"/>
                <w:sz w:val="20"/>
              </w:rPr>
              <w:t>，</w:t>
            </w:r>
            <w:r>
              <w:rPr>
                <w:rFonts w:eastAsia="標楷體" w:hint="eastAsia"/>
                <w:sz w:val="20"/>
              </w:rPr>
              <w:t>倘申報月份「無」海外市場公告事項，請點選</w:t>
            </w:r>
            <w:r w:rsidRPr="000A58F5">
              <w:rPr>
                <w:rFonts w:eastAsia="標楷體" w:hint="eastAsia"/>
                <w:sz w:val="20"/>
              </w:rPr>
              <w:t>「設定免申報」。</w:t>
            </w:r>
          </w:p>
          <w:p w14:paraId="02AA0224" w14:textId="12B02E7F" w:rsidR="00D52F86" w:rsidRPr="002430CD" w:rsidRDefault="00D52F86" w:rsidP="00D52F86">
            <w:pPr>
              <w:kinsoku w:val="0"/>
              <w:overflowPunct w:val="0"/>
              <w:spacing w:line="260" w:lineRule="exact"/>
              <w:ind w:left="158" w:hangingChars="79" w:hanging="158"/>
              <w:jc w:val="both"/>
              <w:rPr>
                <w:rFonts w:eastAsia="標楷體"/>
                <w:sz w:val="20"/>
              </w:rPr>
            </w:pPr>
            <w:r>
              <w:rPr>
                <w:rFonts w:eastAsia="標楷體" w:hint="eastAsia"/>
                <w:sz w:val="20"/>
              </w:rPr>
              <w:t>2.</w:t>
            </w:r>
            <w:r w:rsidRPr="000A58F5">
              <w:rPr>
                <w:rFonts w:eastAsia="標楷體" w:hint="eastAsia"/>
                <w:sz w:val="20"/>
              </w:rPr>
              <w:t>倘海外證券市場上市子公司之</w:t>
            </w:r>
            <w:proofErr w:type="gramStart"/>
            <w:r w:rsidRPr="000A58F5">
              <w:rPr>
                <w:rFonts w:eastAsia="標楷體" w:hint="eastAsia"/>
                <w:sz w:val="20"/>
              </w:rPr>
              <w:t>明細有誤</w:t>
            </w:r>
            <w:proofErr w:type="gramEnd"/>
            <w:r w:rsidRPr="000A58F5">
              <w:rPr>
                <w:rFonts w:eastAsia="標楷體" w:hint="eastAsia"/>
                <w:sz w:val="20"/>
              </w:rPr>
              <w:t>，請至「子公司基本資料申報作業」項下之「海外證券市場上市」欄位進行維護。</w:t>
            </w:r>
          </w:p>
        </w:tc>
        <w:tc>
          <w:tcPr>
            <w:tcW w:w="4008" w:type="dxa"/>
            <w:shd w:val="clear" w:color="auto" w:fill="FFFFFF"/>
          </w:tcPr>
          <w:p w14:paraId="4F20C272" w14:textId="0BF474C3"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tc>
      </w:tr>
      <w:tr w:rsidR="00D52F86" w:rsidRPr="002430CD" w14:paraId="6BC28A02" w14:textId="77777777" w:rsidTr="002146DB">
        <w:trPr>
          <w:cantSplit/>
        </w:trPr>
        <w:tc>
          <w:tcPr>
            <w:tcW w:w="476" w:type="dxa"/>
            <w:vMerge w:val="restart"/>
            <w:shd w:val="clear" w:color="auto" w:fill="FFFFFF"/>
            <w:vAlign w:val="center"/>
          </w:tcPr>
          <w:p w14:paraId="02B0AB3D"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12</w:t>
            </w:r>
          </w:p>
        </w:tc>
        <w:tc>
          <w:tcPr>
            <w:tcW w:w="436" w:type="dxa"/>
            <w:vMerge w:val="restart"/>
            <w:shd w:val="clear" w:color="auto" w:fill="FFFFFF"/>
            <w:vAlign w:val="center"/>
          </w:tcPr>
          <w:p w14:paraId="4EA5E541"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31</w:t>
            </w:r>
          </w:p>
        </w:tc>
        <w:tc>
          <w:tcPr>
            <w:tcW w:w="476" w:type="dxa"/>
            <w:shd w:val="clear" w:color="auto" w:fill="FFFFFF"/>
            <w:vAlign w:val="center"/>
          </w:tcPr>
          <w:p w14:paraId="4D58BAE4" w14:textId="77777777" w:rsidR="00D52F86" w:rsidRPr="002430CD" w:rsidRDefault="00D52F86" w:rsidP="002146DB">
            <w:pPr>
              <w:kinsoku w:val="0"/>
              <w:overflowPunct w:val="0"/>
              <w:spacing w:line="260" w:lineRule="exact"/>
              <w:jc w:val="center"/>
              <w:rPr>
                <w:rFonts w:eastAsia="標楷體"/>
                <w:sz w:val="20"/>
              </w:rPr>
            </w:pPr>
            <w:r w:rsidRPr="002430CD">
              <w:rPr>
                <w:rFonts w:eastAsia="標楷體" w:hint="eastAsia"/>
                <w:sz w:val="20"/>
              </w:rPr>
              <w:t>1</w:t>
            </w:r>
          </w:p>
        </w:tc>
        <w:tc>
          <w:tcPr>
            <w:tcW w:w="4100" w:type="dxa"/>
            <w:shd w:val="clear" w:color="auto" w:fill="FFFFFF"/>
          </w:tcPr>
          <w:p w14:paraId="6006AA3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申報經董事會通過之次年度內部稽核計畫。</w:t>
            </w:r>
          </w:p>
        </w:tc>
        <w:tc>
          <w:tcPr>
            <w:tcW w:w="5512" w:type="dxa"/>
            <w:shd w:val="clear" w:color="auto" w:fill="FFFFFF"/>
          </w:tcPr>
          <w:p w14:paraId="7ABD2E0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內部稽核申報作業</w:t>
            </w:r>
            <w:r w:rsidRPr="002430CD">
              <w:rPr>
                <w:rFonts w:eastAsia="標楷體" w:hint="eastAsia"/>
                <w:sz w:val="20"/>
              </w:rPr>
              <w:t>/</w:t>
            </w:r>
            <w:r w:rsidRPr="002430CD">
              <w:rPr>
                <w:rFonts w:eastAsia="標楷體"/>
                <w:sz w:val="20"/>
              </w:rPr>
              <w:t xml:space="preserve"> </w:t>
            </w:r>
            <w:r w:rsidRPr="002430CD">
              <w:rPr>
                <w:rFonts w:eastAsia="標楷體" w:hint="eastAsia"/>
                <w:sz w:val="20"/>
              </w:rPr>
              <w:t>稽核計畫董事通過日期申報作業、</w:t>
            </w:r>
            <w:r w:rsidRPr="002430CD">
              <w:rPr>
                <w:rFonts w:eastAsia="標楷體"/>
                <w:sz w:val="20"/>
              </w:rPr>
              <w:t xml:space="preserve"> </w:t>
            </w:r>
            <w:r w:rsidRPr="002430CD">
              <w:rPr>
                <w:rFonts w:eastAsia="標楷體" w:hint="eastAsia"/>
                <w:sz w:val="20"/>
              </w:rPr>
              <w:t>內部稽核年度稽核計劃</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469C0D99" w14:textId="77777777" w:rsidR="00D52F86" w:rsidRPr="002430CD" w:rsidRDefault="00D52F86" w:rsidP="00D52F86">
            <w:pPr>
              <w:kinsoku w:val="0"/>
              <w:overflowPunct w:val="0"/>
              <w:spacing w:line="260" w:lineRule="exact"/>
              <w:jc w:val="both"/>
              <w:rPr>
                <w:rFonts w:eastAsia="標楷體"/>
                <w:sz w:val="20"/>
              </w:rPr>
            </w:pPr>
            <w:r w:rsidRPr="002430CD">
              <w:rPr>
                <w:rFonts w:eastAsia="標楷體" w:hint="eastAsia"/>
                <w:sz w:val="20"/>
              </w:rPr>
              <w:t>公開發行公司建立內部控制制度處理準則第</w:t>
            </w:r>
            <w:r w:rsidRPr="002430CD">
              <w:rPr>
                <w:rFonts w:eastAsia="標楷體" w:hint="eastAsia"/>
                <w:sz w:val="20"/>
              </w:rPr>
              <w:t>13</w:t>
            </w:r>
            <w:r w:rsidRPr="002430CD">
              <w:rPr>
                <w:rFonts w:eastAsia="標楷體" w:hint="eastAsia"/>
                <w:sz w:val="20"/>
              </w:rPr>
              <w:t>、</w:t>
            </w:r>
            <w:r w:rsidRPr="002430CD">
              <w:rPr>
                <w:rFonts w:eastAsia="標楷體" w:hint="eastAsia"/>
                <w:sz w:val="20"/>
              </w:rPr>
              <w:t>19</w:t>
            </w:r>
            <w:r w:rsidRPr="002430CD">
              <w:rPr>
                <w:rFonts w:eastAsia="標楷體" w:hint="eastAsia"/>
                <w:sz w:val="20"/>
              </w:rPr>
              <w:t>條。</w:t>
            </w:r>
          </w:p>
        </w:tc>
      </w:tr>
      <w:tr w:rsidR="00D52F86" w:rsidRPr="002430CD" w14:paraId="272BEB95" w14:textId="77777777" w:rsidTr="002146DB">
        <w:trPr>
          <w:cantSplit/>
        </w:trPr>
        <w:tc>
          <w:tcPr>
            <w:tcW w:w="476" w:type="dxa"/>
            <w:vMerge/>
            <w:shd w:val="clear" w:color="auto" w:fill="FFFFFF"/>
          </w:tcPr>
          <w:p w14:paraId="2135705B"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1A240FD4"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47FF767" w14:textId="77777777" w:rsidR="00D52F86" w:rsidRPr="002430CD" w:rsidRDefault="00D52F86" w:rsidP="002146DB">
            <w:pPr>
              <w:kinsoku w:val="0"/>
              <w:overflowPunct w:val="0"/>
              <w:spacing w:line="260" w:lineRule="exact"/>
              <w:jc w:val="center"/>
              <w:rPr>
                <w:rFonts w:eastAsia="標楷體"/>
                <w:sz w:val="20"/>
              </w:rPr>
            </w:pPr>
            <w:r>
              <w:rPr>
                <w:rFonts w:eastAsia="標楷體" w:hint="eastAsia"/>
                <w:sz w:val="20"/>
              </w:rPr>
              <w:t>2</w:t>
            </w:r>
          </w:p>
        </w:tc>
        <w:tc>
          <w:tcPr>
            <w:tcW w:w="4100" w:type="dxa"/>
            <w:shd w:val="clear" w:color="auto" w:fill="FFFFFF"/>
          </w:tcPr>
          <w:p w14:paraId="6C431DE1" w14:textId="77777777" w:rsidR="00D52F86" w:rsidRPr="002430CD" w:rsidRDefault="00D52F86" w:rsidP="00D52F86">
            <w:pPr>
              <w:pStyle w:val="a3"/>
              <w:spacing w:line="260" w:lineRule="exact"/>
              <w:jc w:val="both"/>
              <w:rPr>
                <w:rFonts w:eastAsia="標楷體"/>
                <w:sz w:val="20"/>
              </w:rPr>
            </w:pPr>
            <w:r w:rsidRPr="002430CD">
              <w:rPr>
                <w:rFonts w:eastAsia="標楷體" w:hint="eastAsia"/>
                <w:sz w:val="20"/>
              </w:rPr>
              <w:t>與關係人間重要交易資訊：</w:t>
            </w:r>
          </w:p>
          <w:p w14:paraId="65DE3D7E" w14:textId="77777777" w:rsidR="00D52F86" w:rsidRPr="002430CD" w:rsidRDefault="00D52F86" w:rsidP="00D52F86">
            <w:pPr>
              <w:kinsoku w:val="0"/>
              <w:overflowPunct w:val="0"/>
              <w:spacing w:line="260" w:lineRule="exact"/>
              <w:jc w:val="both"/>
              <w:rPr>
                <w:rFonts w:eastAsia="標楷體"/>
                <w:sz w:val="20"/>
              </w:rPr>
            </w:pPr>
            <w:r>
              <w:rPr>
                <w:rFonts w:eastAsia="標楷體" w:hint="eastAsia"/>
                <w:sz w:val="20"/>
              </w:rPr>
              <w:t>次</w:t>
            </w:r>
            <w:r w:rsidRPr="002430CD">
              <w:rPr>
                <w:rFonts w:eastAsia="標楷體" w:hint="eastAsia"/>
                <w:sz w:val="20"/>
              </w:rPr>
              <w:t>月</w:t>
            </w:r>
            <w:r>
              <w:rPr>
                <w:rFonts w:eastAsia="標楷體" w:hint="eastAsia"/>
                <w:sz w:val="20"/>
              </w:rPr>
              <w:t>底</w:t>
            </w:r>
            <w:r w:rsidRPr="002430CD">
              <w:rPr>
                <w:rFonts w:eastAsia="標楷體" w:hint="eastAsia"/>
                <w:sz w:val="20"/>
              </w:rPr>
              <w:t>前申報</w:t>
            </w:r>
            <w:r>
              <w:rPr>
                <w:rFonts w:eastAsia="標楷體" w:hint="eastAsia"/>
                <w:sz w:val="20"/>
              </w:rPr>
              <w:t>沖銷母子公司間交易後</w:t>
            </w:r>
            <w:r w:rsidRPr="002430CD">
              <w:rPr>
                <w:rFonts w:eastAsia="標楷體" w:hint="eastAsia"/>
                <w:sz w:val="20"/>
              </w:rPr>
              <w:t>與關係人間取得或處分資產、進貨、銷貨、應收款項及應付款項等截至上月份之相關資訊</w:t>
            </w:r>
            <w:r w:rsidRPr="002430CD">
              <w:rPr>
                <w:rFonts w:eastAsia="標楷體"/>
                <w:sz w:val="20"/>
              </w:rPr>
              <w:t>。</w:t>
            </w:r>
          </w:p>
        </w:tc>
        <w:tc>
          <w:tcPr>
            <w:tcW w:w="5512" w:type="dxa"/>
            <w:shd w:val="clear" w:color="auto" w:fill="FFFFFF"/>
          </w:tcPr>
          <w:p w14:paraId="3F724FFF" w14:textId="7BFEC320" w:rsidR="00D52F86" w:rsidRPr="002430CD" w:rsidRDefault="00D52F86" w:rsidP="002146DB">
            <w:pPr>
              <w:widowControl/>
              <w:spacing w:line="260" w:lineRule="exact"/>
              <w:rPr>
                <w:rFonts w:eastAsia="標楷體"/>
                <w:sz w:val="20"/>
              </w:rPr>
            </w:pPr>
            <w:r w:rsidRPr="002430CD">
              <w:rPr>
                <w:rFonts w:ascii="細明體" w:eastAsia="標楷體" w:hAnsi="Courier New" w:hint="eastAsia"/>
                <w:sz w:val="20"/>
                <w:szCs w:val="20"/>
              </w:rPr>
              <w:t>輸入「公開資訊觀測站」</w:t>
            </w:r>
            <w:r w:rsidRPr="002430CD">
              <w:rPr>
                <w:rFonts w:ascii="細明體" w:eastAsia="標楷體" w:hAnsi="Courier New" w:hint="eastAsia"/>
                <w:sz w:val="20"/>
                <w:szCs w:val="20"/>
              </w:rPr>
              <w:t>(</w:t>
            </w:r>
            <w:r w:rsidRPr="004B793E">
              <w:rPr>
                <w:rFonts w:eastAsia="標楷體"/>
                <w:sz w:val="20"/>
                <w:szCs w:val="20"/>
              </w:rPr>
              <w:t>sii.twse.com.tw/</w:t>
            </w:r>
            <w:r w:rsidRPr="002430CD">
              <w:rPr>
                <w:rFonts w:ascii="細明體" w:eastAsia="標楷體" w:hAnsi="Courier New" w:hint="eastAsia"/>
                <w:sz w:val="20"/>
                <w:szCs w:val="20"/>
              </w:rPr>
              <w:t>關係人交易申報作業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關係人交易申報</w:t>
            </w:r>
            <w:r>
              <w:rPr>
                <w:rFonts w:ascii="細明體" w:eastAsia="標楷體" w:hAnsi="Courier New" w:hint="eastAsia"/>
                <w:sz w:val="20"/>
                <w:szCs w:val="20"/>
              </w:rPr>
              <w:t>作業</w:t>
            </w:r>
            <w:r w:rsidRPr="002430CD">
              <w:rPr>
                <w:rFonts w:ascii="細明體" w:eastAsia="標楷體" w:hAnsi="Courier New" w:hint="eastAsia"/>
                <w:sz w:val="20"/>
                <w:szCs w:val="20"/>
              </w:rPr>
              <w:t>)</w:t>
            </w:r>
            <w:r w:rsidRPr="002430CD">
              <w:rPr>
                <w:rFonts w:ascii="細明體" w:eastAsia="標楷體" w:hAnsi="Courier New" w:hint="eastAsia"/>
                <w:sz w:val="20"/>
                <w:szCs w:val="20"/>
              </w:rPr>
              <w:t>，若當年度截至上月份</w:t>
            </w:r>
            <w:proofErr w:type="gramStart"/>
            <w:r w:rsidRPr="002430CD">
              <w:rPr>
                <w:rFonts w:ascii="細明體" w:eastAsia="標楷體" w:hAnsi="Courier New" w:hint="eastAsia"/>
                <w:sz w:val="20"/>
                <w:szCs w:val="20"/>
              </w:rPr>
              <w:t>止</w:t>
            </w:r>
            <w:proofErr w:type="gramEnd"/>
            <w:r w:rsidRPr="002430CD">
              <w:rPr>
                <w:rFonts w:ascii="細明體" w:eastAsia="標楷體" w:hAnsi="Courier New" w:hint="eastAsia"/>
                <w:sz w:val="20"/>
                <w:szCs w:val="20"/>
              </w:rPr>
              <w:t>未曾發生關係人交易，請點選「免申報」，若僅上月份無關係人交易，仍應申報。</w:t>
            </w:r>
            <w:r w:rsidRPr="002430CD">
              <w:rPr>
                <w:rFonts w:ascii="細明體" w:eastAsia="標楷體" w:hAnsi="Courier New" w:hint="eastAsia"/>
                <w:sz w:val="20"/>
                <w:szCs w:val="20"/>
              </w:rPr>
              <w:t>)</w:t>
            </w:r>
          </w:p>
        </w:tc>
        <w:tc>
          <w:tcPr>
            <w:tcW w:w="4008" w:type="dxa"/>
            <w:shd w:val="clear" w:color="auto" w:fill="FFFFFF"/>
          </w:tcPr>
          <w:p w14:paraId="1F73C8DF" w14:textId="77777777"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27</w:t>
            </w:r>
            <w:r>
              <w:rPr>
                <w:rFonts w:eastAsia="標楷體" w:hint="eastAsia"/>
                <w:sz w:val="20"/>
              </w:rPr>
              <w:t>款</w:t>
            </w:r>
            <w:r w:rsidRPr="002430CD">
              <w:rPr>
                <w:rFonts w:eastAsia="標楷體" w:hint="eastAsia"/>
                <w:sz w:val="20"/>
              </w:rPr>
              <w:t>。</w:t>
            </w:r>
          </w:p>
          <w:p w14:paraId="3CDDE1CB" w14:textId="7790994F" w:rsidR="00D52F86" w:rsidRPr="002430CD" w:rsidRDefault="00D52F86" w:rsidP="002146DB">
            <w:pPr>
              <w:widowControl/>
              <w:spacing w:line="260" w:lineRule="exact"/>
              <w:ind w:left="126" w:hangingChars="63" w:hanging="126"/>
              <w:rPr>
                <w:rFonts w:eastAsia="標楷體"/>
                <w:sz w:val="20"/>
              </w:rPr>
            </w:pPr>
            <w:r w:rsidRPr="002430CD">
              <w:rPr>
                <w:rFonts w:eastAsia="標楷體" w:hint="eastAsia"/>
                <w:sz w:val="20"/>
              </w:rPr>
              <w:t>2. 98.3.24</w:t>
            </w:r>
            <w:proofErr w:type="gramStart"/>
            <w:r w:rsidRPr="002430CD">
              <w:rPr>
                <w:rFonts w:eastAsia="標楷體" w:hint="eastAsia"/>
                <w:sz w:val="20"/>
              </w:rPr>
              <w:t>臺證治字</w:t>
            </w:r>
            <w:proofErr w:type="gramEnd"/>
            <w:r w:rsidRPr="002430CD">
              <w:rPr>
                <w:rFonts w:eastAsia="標楷體" w:hint="eastAsia"/>
                <w:sz w:val="20"/>
              </w:rPr>
              <w:t>第</w:t>
            </w:r>
            <w:r w:rsidRPr="002430CD">
              <w:rPr>
                <w:rFonts w:eastAsia="標楷體" w:hint="eastAsia"/>
                <w:sz w:val="20"/>
              </w:rPr>
              <w:t>0981800912</w:t>
            </w:r>
            <w:r w:rsidRPr="002430CD">
              <w:rPr>
                <w:rFonts w:eastAsia="標楷體" w:hint="eastAsia"/>
                <w:sz w:val="20"/>
              </w:rPr>
              <w:t>號函。</w:t>
            </w:r>
          </w:p>
        </w:tc>
      </w:tr>
      <w:tr w:rsidR="00D52F86" w:rsidRPr="002430CD" w14:paraId="1576DD2D" w14:textId="77777777" w:rsidTr="002146DB">
        <w:trPr>
          <w:cantSplit/>
        </w:trPr>
        <w:tc>
          <w:tcPr>
            <w:tcW w:w="476" w:type="dxa"/>
            <w:vMerge/>
            <w:shd w:val="clear" w:color="auto" w:fill="FFFFFF"/>
          </w:tcPr>
          <w:p w14:paraId="3F0D45E6"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7B3F5F9E"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9443326" w14:textId="5BE6D19B" w:rsidR="00D52F86" w:rsidRDefault="00D52F86" w:rsidP="002146DB">
            <w:pPr>
              <w:kinsoku w:val="0"/>
              <w:overflowPunct w:val="0"/>
              <w:spacing w:line="260" w:lineRule="exact"/>
              <w:jc w:val="center"/>
              <w:rPr>
                <w:rFonts w:eastAsia="標楷體"/>
                <w:sz w:val="20"/>
              </w:rPr>
            </w:pPr>
            <w:r>
              <w:rPr>
                <w:rFonts w:eastAsia="標楷體" w:hint="eastAsia"/>
                <w:sz w:val="20"/>
              </w:rPr>
              <w:t>3</w:t>
            </w:r>
          </w:p>
        </w:tc>
        <w:tc>
          <w:tcPr>
            <w:tcW w:w="4100" w:type="dxa"/>
            <w:shd w:val="clear" w:color="auto" w:fill="FFFFFF"/>
          </w:tcPr>
          <w:p w14:paraId="586B114B" w14:textId="77777777" w:rsidR="00D52F86" w:rsidRDefault="00D52F86" w:rsidP="00D52F86">
            <w:pPr>
              <w:kinsoku w:val="0"/>
              <w:overflowPunct w:val="0"/>
              <w:spacing w:line="260" w:lineRule="exact"/>
              <w:jc w:val="both"/>
              <w:rPr>
                <w:rFonts w:eastAsia="標楷體"/>
                <w:sz w:val="20"/>
              </w:rPr>
            </w:pPr>
            <w:r>
              <w:rPr>
                <w:rFonts w:eastAsia="標楷體" w:hint="eastAsia"/>
                <w:sz w:val="20"/>
              </w:rPr>
              <w:t>募集</w:t>
            </w:r>
            <w:r w:rsidRPr="002430CD">
              <w:rPr>
                <w:rFonts w:eastAsia="標楷體" w:hint="eastAsia"/>
                <w:sz w:val="20"/>
              </w:rPr>
              <w:t>發行</w:t>
            </w:r>
            <w:r>
              <w:rPr>
                <w:rFonts w:eastAsia="標楷體" w:hint="eastAsia"/>
                <w:sz w:val="20"/>
              </w:rPr>
              <w:t>或私募</w:t>
            </w:r>
            <w:r w:rsidRPr="002430CD">
              <w:rPr>
                <w:rFonts w:eastAsia="標楷體" w:hint="eastAsia"/>
                <w:sz w:val="20"/>
              </w:rPr>
              <w:t>公司債</w:t>
            </w:r>
            <w:r>
              <w:rPr>
                <w:rFonts w:eastAsia="標楷體" w:hint="eastAsia"/>
                <w:sz w:val="20"/>
              </w:rPr>
              <w:t>者於公司債到期日或債權人得要求賣</w:t>
            </w:r>
            <w:r w:rsidRPr="002430CD">
              <w:rPr>
                <w:rFonts w:eastAsia="標楷體" w:hint="eastAsia"/>
                <w:sz w:val="20"/>
              </w:rPr>
              <w:t>回日前</w:t>
            </w:r>
            <w:proofErr w:type="gramStart"/>
            <w:r w:rsidRPr="002430CD">
              <w:rPr>
                <w:rFonts w:eastAsia="標楷體" w:hint="eastAsia"/>
                <w:sz w:val="20"/>
              </w:rPr>
              <w:t>一</w:t>
            </w:r>
            <w:proofErr w:type="gramEnd"/>
            <w:r w:rsidRPr="002430CD">
              <w:rPr>
                <w:rFonts w:eastAsia="標楷體" w:hint="eastAsia"/>
                <w:sz w:val="20"/>
              </w:rPr>
              <w:t>年內之存續</w:t>
            </w:r>
            <w:proofErr w:type="gramStart"/>
            <w:r w:rsidRPr="002430CD">
              <w:rPr>
                <w:rFonts w:eastAsia="標楷體" w:hint="eastAsia"/>
                <w:sz w:val="20"/>
              </w:rPr>
              <w:t>期間，</w:t>
            </w:r>
            <w:proofErr w:type="gramEnd"/>
            <w:r>
              <w:rPr>
                <w:rFonts w:eastAsia="標楷體" w:hint="eastAsia"/>
                <w:sz w:val="20"/>
              </w:rPr>
              <w:t>應於每月底</w:t>
            </w:r>
            <w:r w:rsidRPr="002430CD">
              <w:rPr>
                <w:rFonts w:eastAsia="標楷體" w:hint="eastAsia"/>
                <w:sz w:val="20"/>
              </w:rPr>
              <w:t>前申報上月份自結數資料。</w:t>
            </w:r>
          </w:p>
        </w:tc>
        <w:tc>
          <w:tcPr>
            <w:tcW w:w="5512" w:type="dxa"/>
            <w:shd w:val="clear" w:color="auto" w:fill="FFFFFF"/>
          </w:tcPr>
          <w:p w14:paraId="1E8357F2" w14:textId="77777777" w:rsidR="00D52F86" w:rsidRPr="002430CD" w:rsidRDefault="00D52F86" w:rsidP="00D52F86">
            <w:pPr>
              <w:widowControl/>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7E008F">
              <w:rPr>
                <w:rFonts w:eastAsia="標楷體"/>
                <w:sz w:val="20"/>
              </w:rPr>
              <w:t>發行債券即將於</w:t>
            </w:r>
            <w:proofErr w:type="gramStart"/>
            <w:r w:rsidRPr="007E008F">
              <w:rPr>
                <w:rFonts w:eastAsia="標楷體"/>
                <w:sz w:val="20"/>
              </w:rPr>
              <w:t>一</w:t>
            </w:r>
            <w:proofErr w:type="gramEnd"/>
            <w:r w:rsidRPr="007E008F">
              <w:rPr>
                <w:rFonts w:eastAsia="標楷體"/>
                <w:sz w:val="20"/>
              </w:rPr>
              <w:t>年內到期之每月相關財務資料申報</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2FD18F65"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sidRPr="00C25453">
              <w:rPr>
                <w:rFonts w:eastAsia="標楷體" w:hint="eastAsia"/>
                <w:sz w:val="20"/>
              </w:rPr>
              <w:t>11</w:t>
            </w:r>
            <w:r w:rsidRPr="00C25453">
              <w:rPr>
                <w:rFonts w:eastAsia="標楷體" w:hint="eastAsia"/>
                <w:sz w:val="20"/>
              </w:rPr>
              <w:t>款</w:t>
            </w:r>
            <w:r w:rsidRPr="002430CD">
              <w:rPr>
                <w:rFonts w:eastAsia="標楷體" w:hint="eastAsia"/>
                <w:sz w:val="20"/>
              </w:rPr>
              <w:t>。</w:t>
            </w:r>
          </w:p>
        </w:tc>
      </w:tr>
      <w:tr w:rsidR="00D52F86" w:rsidRPr="002430CD" w14:paraId="35523C90" w14:textId="77777777" w:rsidTr="002146DB">
        <w:trPr>
          <w:cantSplit/>
        </w:trPr>
        <w:tc>
          <w:tcPr>
            <w:tcW w:w="476" w:type="dxa"/>
            <w:vMerge/>
            <w:shd w:val="clear" w:color="auto" w:fill="FFFFFF"/>
          </w:tcPr>
          <w:p w14:paraId="0C0FC5C4" w14:textId="77777777" w:rsidR="00D52F86" w:rsidRPr="002430CD"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5422AF71" w14:textId="77777777" w:rsidR="00D52F86" w:rsidRPr="002430CD"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1B16794" w14:textId="41041F0B" w:rsidR="00D52F86" w:rsidRDefault="00D52F86" w:rsidP="002146DB">
            <w:pPr>
              <w:kinsoku w:val="0"/>
              <w:overflowPunct w:val="0"/>
              <w:spacing w:line="260" w:lineRule="exact"/>
              <w:jc w:val="center"/>
              <w:rPr>
                <w:rFonts w:eastAsia="標楷體"/>
                <w:sz w:val="20"/>
              </w:rPr>
            </w:pPr>
            <w:r>
              <w:rPr>
                <w:rFonts w:eastAsia="標楷體" w:hint="eastAsia"/>
                <w:sz w:val="20"/>
              </w:rPr>
              <w:t>4</w:t>
            </w:r>
          </w:p>
        </w:tc>
        <w:tc>
          <w:tcPr>
            <w:tcW w:w="4100" w:type="dxa"/>
            <w:shd w:val="clear" w:color="auto" w:fill="FFFFFF"/>
          </w:tcPr>
          <w:p w14:paraId="1DDF7754" w14:textId="77777777" w:rsidR="00D52F86" w:rsidRDefault="00D52F86" w:rsidP="00D52F86">
            <w:pPr>
              <w:kinsoku w:val="0"/>
              <w:overflowPunct w:val="0"/>
              <w:spacing w:line="260" w:lineRule="exact"/>
              <w:jc w:val="both"/>
              <w:rPr>
                <w:rFonts w:eastAsia="標楷體"/>
                <w:sz w:val="20"/>
              </w:rPr>
            </w:pPr>
            <w:r>
              <w:rPr>
                <w:rFonts w:eastAsia="標楷體" w:hint="eastAsia"/>
                <w:sz w:val="20"/>
              </w:rPr>
              <w:t>自結損益資訊</w:t>
            </w:r>
            <w:r w:rsidRPr="002430CD">
              <w:rPr>
                <w:rFonts w:eastAsia="標楷體" w:hint="eastAsia"/>
                <w:sz w:val="20"/>
              </w:rPr>
              <w:t>（</w:t>
            </w:r>
            <w:r w:rsidRPr="00125B41">
              <w:rPr>
                <w:rFonts w:eastAsia="標楷體" w:hint="eastAsia"/>
                <w:sz w:val="20"/>
              </w:rPr>
              <w:t>自願</w:t>
            </w:r>
            <w:r>
              <w:rPr>
                <w:rFonts w:eastAsia="標楷體" w:hint="eastAsia"/>
                <w:sz w:val="20"/>
              </w:rPr>
              <w:t>性</w:t>
            </w:r>
            <w:r w:rsidRPr="00125B41">
              <w:rPr>
                <w:rFonts w:eastAsia="標楷體" w:hint="eastAsia"/>
                <w:sz w:val="20"/>
              </w:rPr>
              <w:t>申報</w:t>
            </w:r>
            <w:r w:rsidRPr="002430CD">
              <w:rPr>
                <w:rFonts w:eastAsia="標楷體" w:hint="eastAsia"/>
                <w:sz w:val="20"/>
              </w:rPr>
              <w:t>）</w:t>
            </w:r>
            <w:r>
              <w:rPr>
                <w:rFonts w:eastAsia="標楷體" w:hint="eastAsia"/>
                <w:sz w:val="20"/>
              </w:rPr>
              <w:t>。</w:t>
            </w:r>
          </w:p>
          <w:p w14:paraId="20F18DD6" w14:textId="77777777" w:rsidR="00D52F86" w:rsidRPr="002430CD" w:rsidRDefault="00D52F86" w:rsidP="00D52F86">
            <w:pPr>
              <w:pStyle w:val="a3"/>
              <w:spacing w:line="260" w:lineRule="exact"/>
              <w:jc w:val="both"/>
              <w:rPr>
                <w:rFonts w:eastAsia="標楷體"/>
                <w:sz w:val="20"/>
              </w:rPr>
            </w:pPr>
            <w:proofErr w:type="gramStart"/>
            <w:r>
              <w:rPr>
                <w:rFonts w:eastAsia="標楷體" w:hint="eastAsia"/>
                <w:sz w:val="20"/>
              </w:rPr>
              <w:t>註</w:t>
            </w:r>
            <w:proofErr w:type="gramEnd"/>
            <w:r>
              <w:rPr>
                <w:rFonts w:eastAsia="標楷體" w:hint="eastAsia"/>
                <w:sz w:val="20"/>
              </w:rPr>
              <w:t>：按月自願公告者</w:t>
            </w:r>
            <w:r w:rsidRPr="00125B41">
              <w:rPr>
                <w:rFonts w:eastAsia="標楷體" w:hint="eastAsia"/>
                <w:sz w:val="20"/>
              </w:rPr>
              <w:t>應持續公告至當年度結束止。</w:t>
            </w:r>
          </w:p>
        </w:tc>
        <w:tc>
          <w:tcPr>
            <w:tcW w:w="5512" w:type="dxa"/>
            <w:shd w:val="clear" w:color="auto" w:fill="FFFFFF"/>
          </w:tcPr>
          <w:p w14:paraId="6DDB06AF" w14:textId="77777777" w:rsidR="00D52F86" w:rsidRPr="002430CD" w:rsidRDefault="00D52F86" w:rsidP="00D52F86">
            <w:pPr>
              <w:widowControl/>
              <w:spacing w:line="260" w:lineRule="exact"/>
              <w:rPr>
                <w:rFonts w:ascii="細明體" w:eastAsia="標楷體" w:hAnsi="Courier New"/>
                <w:sz w:val="20"/>
                <w:szCs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自結損益</w:t>
            </w:r>
            <w:r w:rsidRPr="007E008F">
              <w:rPr>
                <w:rFonts w:eastAsia="標楷體"/>
                <w:sz w:val="20"/>
              </w:rPr>
              <w:t>申報</w:t>
            </w:r>
            <w:r>
              <w:rPr>
                <w:rFonts w:eastAsia="標楷體" w:hint="eastAsia"/>
                <w:sz w:val="20"/>
              </w:rPr>
              <w:t>作業</w:t>
            </w:r>
            <w:r w:rsidRPr="002430CD">
              <w:rPr>
                <w:rFonts w:eastAsia="標楷體" w:hint="eastAsia"/>
                <w:sz w:val="20"/>
              </w:rPr>
              <w:t>)</w:t>
            </w:r>
            <w:r w:rsidRPr="002430CD">
              <w:rPr>
                <w:rFonts w:eastAsia="標楷體" w:hint="eastAsia"/>
                <w:sz w:val="20"/>
              </w:rPr>
              <w:t>。</w:t>
            </w:r>
          </w:p>
        </w:tc>
        <w:tc>
          <w:tcPr>
            <w:tcW w:w="4008" w:type="dxa"/>
            <w:shd w:val="clear" w:color="auto" w:fill="FFFFFF"/>
          </w:tcPr>
          <w:p w14:paraId="069C4D68" w14:textId="77777777" w:rsidR="00D52F86" w:rsidRPr="002430CD" w:rsidRDefault="00D52F86" w:rsidP="00D52F86">
            <w:pPr>
              <w:widowControl/>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sidRPr="00C25453">
              <w:rPr>
                <w:rFonts w:eastAsia="標楷體" w:hint="eastAsia"/>
                <w:sz w:val="20"/>
              </w:rPr>
              <w:t>第</w:t>
            </w:r>
            <w:r w:rsidRPr="00C25453">
              <w:rPr>
                <w:rFonts w:eastAsia="標楷體" w:hint="eastAsia"/>
                <w:sz w:val="20"/>
              </w:rPr>
              <w:t>3</w:t>
            </w:r>
            <w:r w:rsidRPr="00C25453">
              <w:rPr>
                <w:rFonts w:eastAsia="標楷體" w:hint="eastAsia"/>
                <w:sz w:val="20"/>
              </w:rPr>
              <w:t>條第</w:t>
            </w:r>
            <w:r w:rsidRPr="00C25453">
              <w:rPr>
                <w:rFonts w:eastAsia="標楷體" w:hint="eastAsia"/>
                <w:sz w:val="20"/>
              </w:rPr>
              <w:t>1</w:t>
            </w:r>
            <w:r w:rsidRPr="00C25453">
              <w:rPr>
                <w:rFonts w:eastAsia="標楷體" w:hint="eastAsia"/>
                <w:sz w:val="20"/>
              </w:rPr>
              <w:t>項第</w:t>
            </w:r>
            <w:r>
              <w:rPr>
                <w:rFonts w:eastAsia="標楷體" w:hint="eastAsia"/>
                <w:sz w:val="20"/>
              </w:rPr>
              <w:t>5</w:t>
            </w:r>
            <w:r w:rsidRPr="00C25453">
              <w:rPr>
                <w:rFonts w:eastAsia="標楷體" w:hint="eastAsia"/>
                <w:sz w:val="20"/>
              </w:rPr>
              <w:t>款</w:t>
            </w:r>
            <w:r w:rsidRPr="002430CD">
              <w:rPr>
                <w:rFonts w:eastAsia="標楷體" w:hint="eastAsia"/>
                <w:sz w:val="20"/>
              </w:rPr>
              <w:t>。</w:t>
            </w:r>
          </w:p>
        </w:tc>
      </w:tr>
    </w:tbl>
    <w:p w14:paraId="2EEA397B" w14:textId="77777777" w:rsidR="002B3764" w:rsidRPr="002430CD" w:rsidRDefault="002B3764" w:rsidP="00B01169">
      <w:pPr>
        <w:spacing w:line="260" w:lineRule="exact"/>
        <w:jc w:val="both"/>
        <w:rPr>
          <w:rFonts w:eastAsia="標楷體"/>
        </w:rPr>
      </w:pPr>
    </w:p>
    <w:p w14:paraId="6AABDD00" w14:textId="77777777" w:rsidR="002B3764" w:rsidRPr="002430CD" w:rsidRDefault="002B3764" w:rsidP="00B01169">
      <w:pPr>
        <w:spacing w:line="260" w:lineRule="exact"/>
        <w:jc w:val="both"/>
        <w:rPr>
          <w:rFonts w:eastAsia="標楷體"/>
        </w:rPr>
      </w:pPr>
      <w:r w:rsidRPr="002430CD">
        <w:rPr>
          <w:rFonts w:eastAsia="標楷體"/>
        </w:rPr>
        <w:br w:type="page"/>
      </w:r>
    </w:p>
    <w:tbl>
      <w:tblPr>
        <w:tblW w:w="148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300"/>
        <w:gridCol w:w="3600"/>
      </w:tblGrid>
      <w:tr w:rsidR="002B3764" w:rsidRPr="002430CD" w14:paraId="6FABE737" w14:textId="77777777" w:rsidTr="0066585C">
        <w:trPr>
          <w:cantSplit/>
          <w:tblHeader/>
        </w:trPr>
        <w:tc>
          <w:tcPr>
            <w:tcW w:w="14820" w:type="dxa"/>
            <w:gridSpan w:val="5"/>
            <w:tcBorders>
              <w:top w:val="nil"/>
              <w:left w:val="nil"/>
              <w:bottom w:val="nil"/>
              <w:right w:val="nil"/>
            </w:tcBorders>
            <w:vAlign w:val="center"/>
          </w:tcPr>
          <w:p w14:paraId="5E4A477A" w14:textId="77777777" w:rsidR="002B3764" w:rsidRPr="002430CD" w:rsidRDefault="002B3764" w:rsidP="008C5748">
            <w:pPr>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62A50489"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67AA4BE" w14:textId="77777777" w:rsidTr="0066585C">
        <w:trPr>
          <w:cantSplit/>
          <w:tblHeader/>
        </w:trPr>
        <w:tc>
          <w:tcPr>
            <w:tcW w:w="14820" w:type="dxa"/>
            <w:gridSpan w:val="5"/>
            <w:tcBorders>
              <w:top w:val="nil"/>
              <w:left w:val="nil"/>
              <w:bottom w:val="nil"/>
              <w:right w:val="nil"/>
            </w:tcBorders>
            <w:vAlign w:val="center"/>
          </w:tcPr>
          <w:p w14:paraId="30D214F4" w14:textId="66E934E9" w:rsidR="002B3764" w:rsidRPr="002430CD" w:rsidRDefault="002B3764" w:rsidP="00342682">
            <w:pPr>
              <w:kinsoku w:val="0"/>
              <w:overflowPunct w:val="0"/>
              <w:spacing w:line="260" w:lineRule="exact"/>
              <w:ind w:left="240"/>
              <w:jc w:val="both"/>
              <w:rPr>
                <w:rFonts w:eastAsia="標楷體"/>
                <w:sz w:val="20"/>
              </w:rPr>
            </w:pPr>
            <w:r w:rsidRPr="002430CD">
              <w:rPr>
                <w:rFonts w:eastAsia="標楷體" w:hint="eastAsia"/>
                <w:sz w:val="20"/>
              </w:rPr>
              <w:t>二、不定期辦理事項：</w:t>
            </w:r>
            <w:r w:rsidRPr="002430CD">
              <w:rPr>
                <w:rFonts w:eastAsia="標楷體" w:hint="eastAsia"/>
                <w:sz w:val="20"/>
              </w:rPr>
              <w:t xml:space="preserve">                                                                       </w:t>
            </w:r>
            <w:r w:rsidR="008A5484">
              <w:rPr>
                <w:rFonts w:eastAsia="標楷體" w:hint="eastAsia"/>
                <w:sz w:val="20"/>
              </w:rPr>
              <w:t xml:space="preserve"> </w:t>
            </w:r>
            <w:r w:rsidR="00136FDA">
              <w:rPr>
                <w:rFonts w:eastAsia="標楷體"/>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EF3773">
              <w:rPr>
                <w:rFonts w:eastAsia="標楷體" w:hint="eastAsia"/>
                <w:sz w:val="20"/>
              </w:rPr>
              <w:t>11</w:t>
            </w:r>
            <w:r w:rsidR="00342682">
              <w:rPr>
                <w:rFonts w:eastAsia="標楷體"/>
                <w:sz w:val="20"/>
              </w:rPr>
              <w:t>4</w:t>
            </w:r>
            <w:r w:rsidR="00C74017" w:rsidRPr="003D04E3">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sidR="00EE034B">
              <w:rPr>
                <w:rFonts w:eastAsia="標楷體" w:hint="eastAsia"/>
                <w:sz w:val="20"/>
              </w:rPr>
              <w:t>印製</w:t>
            </w:r>
          </w:p>
        </w:tc>
      </w:tr>
      <w:tr w:rsidR="002B3764" w:rsidRPr="002430CD" w14:paraId="24EF6E2E" w14:textId="77777777" w:rsidTr="0066585C">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2A0EC72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13FB94A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58301A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300" w:type="dxa"/>
            <w:tcBorders>
              <w:top w:val="single" w:sz="4" w:space="0" w:color="auto"/>
              <w:left w:val="single" w:sz="4" w:space="0" w:color="auto"/>
              <w:bottom w:val="single" w:sz="4" w:space="0" w:color="auto"/>
              <w:right w:val="single" w:sz="4" w:space="0" w:color="auto"/>
            </w:tcBorders>
            <w:vAlign w:val="center"/>
          </w:tcPr>
          <w:p w14:paraId="7DE2E02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3BDD70B"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867B6F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062A27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33009610" w14:textId="77777777" w:rsidR="002B3764" w:rsidRPr="002430CD" w:rsidRDefault="002B3764" w:rsidP="001E4E97">
            <w:pPr>
              <w:spacing w:line="260" w:lineRule="exact"/>
              <w:jc w:val="both"/>
              <w:rPr>
                <w:rFonts w:eastAsia="標楷體"/>
                <w:sz w:val="20"/>
              </w:rPr>
            </w:pPr>
            <w:r w:rsidRPr="002430CD">
              <w:rPr>
                <w:rFonts w:eastAsia="標楷體" w:hint="eastAsia"/>
                <w:sz w:val="20"/>
              </w:rPr>
              <w:t>公司</w:t>
            </w:r>
            <w:r w:rsidR="001E4E97">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3889B8EF" w14:textId="77777777" w:rsidR="002B3764" w:rsidRPr="002430CD" w:rsidRDefault="002B3764" w:rsidP="00535252">
            <w:pPr>
              <w:pStyle w:val="a5"/>
              <w:tabs>
                <w:tab w:val="clear" w:pos="4153"/>
                <w:tab w:val="clear" w:pos="8306"/>
              </w:tabs>
              <w:snapToGrid/>
              <w:spacing w:line="260" w:lineRule="exact"/>
              <w:jc w:val="both"/>
              <w:rPr>
                <w:rFonts w:eastAsia="標楷體"/>
              </w:rPr>
            </w:pPr>
            <w:r w:rsidRPr="002430CD">
              <w:rPr>
                <w:rFonts w:eastAsia="標楷體" w:hint="eastAsia"/>
              </w:rPr>
              <w:t>相關資料異動</w:t>
            </w:r>
            <w:r w:rsidR="00D67DE7">
              <w:rPr>
                <w:rFonts w:eastAsia="標楷體" w:hint="eastAsia"/>
              </w:rPr>
              <w:t>後</w:t>
            </w:r>
            <w:r w:rsidR="00535252">
              <w:rPr>
                <w:rFonts w:eastAsia="標楷體" w:hint="eastAsia"/>
              </w:rPr>
              <w:t>或辦理變更登記完成後</w:t>
            </w:r>
            <w:r w:rsidRPr="002430CD">
              <w:rPr>
                <w:rFonts w:eastAsia="標楷體" w:hint="eastAsia"/>
              </w:rPr>
              <w:t>二日內更新</w:t>
            </w:r>
          </w:p>
        </w:tc>
        <w:tc>
          <w:tcPr>
            <w:tcW w:w="6300" w:type="dxa"/>
            <w:tcBorders>
              <w:top w:val="single" w:sz="4" w:space="0" w:color="auto"/>
              <w:left w:val="single" w:sz="4" w:space="0" w:color="auto"/>
              <w:bottom w:val="single" w:sz="4" w:space="0" w:color="auto"/>
              <w:right w:val="single" w:sz="4" w:space="0" w:color="auto"/>
            </w:tcBorders>
          </w:tcPr>
          <w:p w14:paraId="1688697D" w14:textId="77777777" w:rsidR="002B3764" w:rsidRDefault="008B7A2E" w:rsidP="00CE10FF">
            <w:pPr>
              <w:numPr>
                <w:ilvl w:val="0"/>
                <w:numId w:val="12"/>
              </w:numPr>
              <w:tabs>
                <w:tab w:val="clear" w:pos="360"/>
                <w:tab w:val="num" w:pos="152"/>
              </w:tabs>
              <w:spacing w:line="260" w:lineRule="exact"/>
              <w:ind w:left="152" w:hanging="152"/>
              <w:jc w:val="both"/>
              <w:rPr>
                <w:rFonts w:eastAsia="標楷體"/>
                <w:sz w:val="20"/>
              </w:rPr>
            </w:pPr>
            <w:r>
              <w:rPr>
                <w:rFonts w:eastAsia="標楷體" w:hint="eastAsia"/>
                <w:sz w:val="20"/>
              </w:rPr>
              <w:t>公司基本資料異動</w:t>
            </w:r>
            <w:r w:rsidR="002B3764" w:rsidRPr="002430CD">
              <w:rPr>
                <w:rFonts w:eastAsia="標楷體" w:hint="eastAsia"/>
                <w:sz w:val="20"/>
              </w:rPr>
              <w:t>輸入「公開資訊觀測站」</w:t>
            </w:r>
            <w:r w:rsidR="002B3764" w:rsidRPr="002430CD">
              <w:rPr>
                <w:rFonts w:eastAsia="標楷體"/>
                <w:sz w:val="20"/>
              </w:rPr>
              <w:t>(</w:t>
            </w:r>
            <w:r w:rsidR="007E593C" w:rsidRPr="002430CD">
              <w:rPr>
                <w:rFonts w:eastAsia="標楷體"/>
                <w:sz w:val="20"/>
              </w:rPr>
              <w:t>sii.twse.com.tw</w:t>
            </w:r>
            <w:r w:rsidR="002B3764" w:rsidRPr="002430CD">
              <w:rPr>
                <w:rFonts w:eastAsia="標楷體"/>
                <w:sz w:val="20"/>
              </w:rPr>
              <w:t>/</w:t>
            </w:r>
            <w:r w:rsidR="002B3764"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公司基本資料申報</w:t>
            </w:r>
            <w:r w:rsidR="008F2C24">
              <w:rPr>
                <w:rFonts w:eastAsia="標楷體" w:hint="eastAsia"/>
                <w:sz w:val="20"/>
              </w:rPr>
              <w:t>、股本形成經過</w:t>
            </w:r>
            <w:r w:rsidR="002B3764" w:rsidRPr="002430CD">
              <w:rPr>
                <w:rFonts w:eastAsia="標楷體" w:hint="eastAsia"/>
                <w:sz w:val="20"/>
              </w:rPr>
              <w:t>)</w:t>
            </w:r>
            <w:r w:rsidR="002B3764" w:rsidRPr="002430CD">
              <w:rPr>
                <w:rFonts w:eastAsia="標楷體" w:hint="eastAsia"/>
                <w:sz w:val="20"/>
              </w:rPr>
              <w:t>。</w:t>
            </w:r>
            <w:r w:rsidR="005060FB">
              <w:rPr>
                <w:rFonts w:eastAsia="標楷體" w:hint="eastAsia"/>
                <w:sz w:val="20"/>
              </w:rPr>
              <w:t>已發行海外存託憑證於國外店頭市場交易者，應同時輸入</w:t>
            </w:r>
            <w:r w:rsidR="005060FB" w:rsidRPr="002430CD">
              <w:rPr>
                <w:rFonts w:eastAsia="標楷體" w:hint="eastAsia"/>
                <w:sz w:val="20"/>
              </w:rPr>
              <w:t>「公開資訊觀測站」</w:t>
            </w:r>
            <w:r w:rsidR="005060FB" w:rsidRPr="002430CD">
              <w:rPr>
                <w:rFonts w:eastAsia="標楷體"/>
                <w:sz w:val="20"/>
              </w:rPr>
              <w:t>(sii.twse.com.tw/</w:t>
            </w:r>
            <w:r w:rsidR="005060FB" w:rsidRPr="002430CD">
              <w:rPr>
                <w:rFonts w:eastAsia="標楷體" w:hint="eastAsia"/>
                <w:sz w:val="20"/>
              </w:rPr>
              <w:t>海外有價證券申報作業</w:t>
            </w:r>
            <w:r w:rsidR="005060FB" w:rsidRPr="002430CD">
              <w:rPr>
                <w:rFonts w:eastAsia="標楷體"/>
                <w:sz w:val="20"/>
              </w:rPr>
              <w:t>/</w:t>
            </w:r>
            <w:r w:rsidR="005060FB" w:rsidRPr="002430CD">
              <w:rPr>
                <w:rFonts w:eastAsia="標楷體" w:hint="eastAsia"/>
                <w:sz w:val="20"/>
              </w:rPr>
              <w:t>海外存託憑證</w:t>
            </w:r>
            <w:r w:rsidR="005060FB" w:rsidRPr="002430CD">
              <w:rPr>
                <w:rFonts w:eastAsia="標楷體"/>
                <w:sz w:val="20"/>
              </w:rPr>
              <w:t>/</w:t>
            </w:r>
            <w:r w:rsidR="005060FB" w:rsidRPr="002430CD">
              <w:rPr>
                <w:rFonts w:eastAsia="標楷體" w:hint="eastAsia"/>
                <w:sz w:val="20"/>
              </w:rPr>
              <w:t>基本資料及追加發行資料</w:t>
            </w:r>
            <w:r w:rsidR="005060FB" w:rsidRPr="002430CD">
              <w:rPr>
                <w:rFonts w:eastAsia="標楷體"/>
                <w:sz w:val="20"/>
              </w:rPr>
              <w:t>)</w:t>
            </w:r>
            <w:r w:rsidR="005060FB">
              <w:rPr>
                <w:rFonts w:eastAsia="標楷體" w:hint="eastAsia"/>
                <w:sz w:val="20"/>
              </w:rPr>
              <w:t>。</w:t>
            </w:r>
          </w:p>
          <w:p w14:paraId="0A43B0E3" w14:textId="7C3B82A8" w:rsidR="006B4CF9" w:rsidRDefault="008B7A2E" w:rsidP="00CE10FF">
            <w:pPr>
              <w:numPr>
                <w:ilvl w:val="0"/>
                <w:numId w:val="12"/>
              </w:numPr>
              <w:tabs>
                <w:tab w:val="clear" w:pos="360"/>
                <w:tab w:val="num" w:pos="152"/>
              </w:tabs>
              <w:spacing w:line="260" w:lineRule="exact"/>
              <w:ind w:left="152" w:hanging="152"/>
              <w:jc w:val="both"/>
              <w:rPr>
                <w:rFonts w:eastAsia="標楷體"/>
                <w:sz w:val="20"/>
              </w:rPr>
            </w:pPr>
            <w:r>
              <w:rPr>
                <w:rFonts w:eastAsia="標楷體" w:hint="eastAsia"/>
                <w:sz w:val="20"/>
              </w:rPr>
              <w:t>新增子公司或子公司資料異動</w:t>
            </w:r>
            <w:r w:rsidR="006B4CF9" w:rsidRPr="002430CD">
              <w:rPr>
                <w:rFonts w:eastAsia="標楷體" w:hint="eastAsia"/>
                <w:sz w:val="20"/>
              </w:rPr>
              <w:t>輸入「公開資訊觀測站」</w:t>
            </w:r>
            <w:r w:rsidR="006B4CF9" w:rsidRPr="002430CD">
              <w:rPr>
                <w:rFonts w:eastAsia="標楷體"/>
                <w:sz w:val="20"/>
              </w:rPr>
              <w:t>(sii.twse.com.tw/</w:t>
            </w:r>
            <w:r w:rsidR="006B4CF9" w:rsidRPr="002430CD">
              <w:rPr>
                <w:rFonts w:eastAsia="標楷體" w:hint="eastAsia"/>
                <w:sz w:val="20"/>
              </w:rPr>
              <w:t>公司基本資料</w:t>
            </w:r>
            <w:r w:rsidR="006B4CF9">
              <w:rPr>
                <w:rFonts w:eastAsia="標楷體" w:hint="eastAsia"/>
                <w:sz w:val="20"/>
              </w:rPr>
              <w:t>申報</w:t>
            </w:r>
            <w:r w:rsidR="006B4CF9">
              <w:rPr>
                <w:rFonts w:eastAsia="標楷體" w:hint="eastAsia"/>
                <w:sz w:val="20"/>
              </w:rPr>
              <w:t>/</w:t>
            </w:r>
            <w:r w:rsidR="006B4CF9">
              <w:rPr>
                <w:rFonts w:eastAsia="標楷體" w:hint="eastAsia"/>
                <w:sz w:val="20"/>
              </w:rPr>
              <w:t>子公司基本資料申報</w:t>
            </w:r>
            <w:r w:rsidR="008A2811">
              <w:rPr>
                <w:rFonts w:eastAsia="標楷體" w:hint="eastAsia"/>
                <w:sz w:val="20"/>
              </w:rPr>
              <w:t>、</w:t>
            </w:r>
            <w:r w:rsidR="008A2811" w:rsidRPr="002430CD">
              <w:rPr>
                <w:rFonts w:eastAsia="標楷體"/>
                <w:sz w:val="20"/>
              </w:rPr>
              <w:t>sii.twse.com.tw/</w:t>
            </w:r>
            <w:r w:rsidR="008A2811">
              <w:rPr>
                <w:rFonts w:eastAsia="標楷體" w:hint="eastAsia"/>
                <w:sz w:val="20"/>
              </w:rPr>
              <w:t>企業集團申報作業</w:t>
            </w:r>
            <w:r w:rsidR="008A2811">
              <w:rPr>
                <w:rFonts w:eastAsia="標楷體" w:hint="eastAsia"/>
                <w:sz w:val="20"/>
              </w:rPr>
              <w:t>/</w:t>
            </w:r>
            <w:r w:rsidR="008A2811">
              <w:rPr>
                <w:rFonts w:eastAsia="標楷體" w:hint="eastAsia"/>
                <w:sz w:val="20"/>
              </w:rPr>
              <w:t>關係企業基本資料申報</w:t>
            </w:r>
            <w:r w:rsidR="006B4CF9" w:rsidRPr="002430CD">
              <w:rPr>
                <w:rFonts w:eastAsia="標楷體" w:hint="eastAsia"/>
                <w:sz w:val="20"/>
              </w:rPr>
              <w:t>)</w:t>
            </w:r>
            <w:r w:rsidR="003F075C">
              <w:rPr>
                <w:rFonts w:eastAsia="標楷體" w:hint="eastAsia"/>
                <w:sz w:val="20"/>
              </w:rPr>
              <w:t>。</w:t>
            </w:r>
          </w:p>
          <w:p w14:paraId="5BAE4B4E" w14:textId="102857B9" w:rsidR="00185EF8" w:rsidRPr="002146DB" w:rsidRDefault="00185EF8" w:rsidP="00CE10FF">
            <w:pPr>
              <w:numPr>
                <w:ilvl w:val="0"/>
                <w:numId w:val="12"/>
              </w:numPr>
              <w:tabs>
                <w:tab w:val="clear" w:pos="360"/>
                <w:tab w:val="num" w:pos="152"/>
              </w:tabs>
              <w:spacing w:line="260" w:lineRule="exact"/>
              <w:ind w:left="152" w:hanging="152"/>
              <w:jc w:val="both"/>
              <w:rPr>
                <w:rFonts w:eastAsia="標楷體"/>
                <w:sz w:val="20"/>
              </w:rPr>
            </w:pPr>
            <w:r w:rsidRPr="002146DB">
              <w:rPr>
                <w:rFonts w:eastAsia="標楷體" w:hint="eastAsia"/>
                <w:sz w:val="20"/>
              </w:rPr>
              <w:t>刪除子公司或關係企業輸入「公開資訊觀測站」</w:t>
            </w:r>
            <w:r w:rsidRPr="002146DB">
              <w:rPr>
                <w:rFonts w:eastAsia="標楷體" w:hint="eastAsia"/>
                <w:sz w:val="20"/>
              </w:rPr>
              <w:t>(sii.twse.com.tw/</w:t>
            </w:r>
            <w:r w:rsidRPr="002146DB">
              <w:rPr>
                <w:rFonts w:eastAsia="標楷體" w:hint="eastAsia"/>
                <w:sz w:val="20"/>
              </w:rPr>
              <w:t>公司基本資料申報</w:t>
            </w:r>
            <w:r w:rsidRPr="002146DB">
              <w:rPr>
                <w:rFonts w:eastAsia="標楷體" w:hint="eastAsia"/>
                <w:sz w:val="20"/>
              </w:rPr>
              <w:t>/</w:t>
            </w:r>
            <w:r w:rsidRPr="002146DB">
              <w:rPr>
                <w:rFonts w:eastAsia="標楷體" w:hint="eastAsia"/>
                <w:sz w:val="20"/>
              </w:rPr>
              <w:t>子公司基本資料申報</w:t>
            </w:r>
            <w:r w:rsidRPr="002146DB">
              <w:rPr>
                <w:rFonts w:eastAsia="標楷體" w:hint="eastAsia"/>
                <w:sz w:val="20"/>
              </w:rPr>
              <w:t>/</w:t>
            </w:r>
            <w:r w:rsidRPr="002146DB">
              <w:rPr>
                <w:rFonts w:eastAsia="標楷體" w:hint="eastAsia"/>
                <w:sz w:val="20"/>
              </w:rPr>
              <w:t>刪除子公司及關係企業申報作業</w:t>
            </w:r>
            <w:r w:rsidRPr="002146DB">
              <w:rPr>
                <w:rFonts w:eastAsia="標楷體" w:hint="eastAsia"/>
                <w:sz w:val="20"/>
              </w:rPr>
              <w:t>)</w:t>
            </w:r>
            <w:r w:rsidRPr="002146DB">
              <w:rPr>
                <w:rFonts w:eastAsia="標楷體" w:hint="eastAsia"/>
                <w:sz w:val="20"/>
              </w:rPr>
              <w:t>。</w:t>
            </w:r>
          </w:p>
          <w:p w14:paraId="61E5AB16" w14:textId="77777777" w:rsidR="002B3764" w:rsidRPr="002430CD" w:rsidRDefault="008B7A2E" w:rsidP="00CE10FF">
            <w:pPr>
              <w:numPr>
                <w:ilvl w:val="0"/>
                <w:numId w:val="12"/>
              </w:numPr>
              <w:tabs>
                <w:tab w:val="clear" w:pos="360"/>
                <w:tab w:val="num" w:pos="152"/>
              </w:tabs>
              <w:spacing w:line="260" w:lineRule="exact"/>
              <w:ind w:left="152" w:hanging="152"/>
              <w:jc w:val="both"/>
              <w:rPr>
                <w:rFonts w:eastAsia="標楷體"/>
                <w:sz w:val="20"/>
              </w:rPr>
            </w:pPr>
            <w:r w:rsidRPr="002146DB">
              <w:rPr>
                <w:rFonts w:eastAsia="標楷體" w:hint="eastAsia"/>
                <w:sz w:val="20"/>
              </w:rPr>
              <w:t>重要子公司異動</w:t>
            </w:r>
            <w:r w:rsidR="002B3764" w:rsidRPr="002146DB">
              <w:rPr>
                <w:rFonts w:eastAsia="標楷體" w:hint="eastAsia"/>
                <w:sz w:val="20"/>
              </w:rPr>
              <w:t>輸入「公開資訊觀測站」</w:t>
            </w:r>
            <w:r w:rsidR="002B3764" w:rsidRPr="002146DB">
              <w:rPr>
                <w:rFonts w:eastAsia="標楷體"/>
                <w:sz w:val="20"/>
              </w:rPr>
              <w:t>(</w:t>
            </w:r>
            <w:r w:rsidR="007E593C" w:rsidRPr="002146DB">
              <w:rPr>
                <w:rFonts w:eastAsia="標楷體"/>
                <w:sz w:val="20"/>
              </w:rPr>
              <w:t>sii.</w:t>
            </w:r>
            <w:r w:rsidR="007E593C" w:rsidRPr="002430CD">
              <w:rPr>
                <w:rFonts w:eastAsia="標楷體"/>
                <w:sz w:val="20"/>
              </w:rPr>
              <w:t>twse.com.tw</w:t>
            </w:r>
            <w:r w:rsidR="002B3764" w:rsidRPr="002430CD">
              <w:rPr>
                <w:rFonts w:eastAsia="標楷體"/>
                <w:sz w:val="20"/>
              </w:rPr>
              <w:t>/</w:t>
            </w:r>
            <w:r w:rsidR="002B3764" w:rsidRPr="002430CD">
              <w:rPr>
                <w:rFonts w:eastAsia="標楷體" w:hint="eastAsia"/>
                <w:sz w:val="20"/>
              </w:rPr>
              <w:t>重要子公司基本資料申報作業</w:t>
            </w:r>
            <w:r w:rsidR="002B3764" w:rsidRPr="002430CD">
              <w:rPr>
                <w:rFonts w:eastAsia="標楷體" w:hint="eastAsia"/>
                <w:sz w:val="20"/>
              </w:rPr>
              <w:t>/</w:t>
            </w:r>
            <w:r w:rsidR="002B3764" w:rsidRPr="002430CD">
              <w:rPr>
                <w:rFonts w:eastAsia="標楷體" w:hint="eastAsia"/>
                <w:sz w:val="20"/>
              </w:rPr>
              <w:t>重要子公司基本資料</w:t>
            </w:r>
            <w:r w:rsidR="002B3764" w:rsidRPr="002430CD">
              <w:rPr>
                <w:rFonts w:eastAsia="標楷體" w:hint="eastAsia"/>
                <w:sz w:val="20"/>
              </w:rPr>
              <w:t>)</w:t>
            </w:r>
            <w:r w:rsidR="002B3764" w:rsidRPr="002430CD">
              <w:rPr>
                <w:rFonts w:eastAsia="標楷體" w:hint="eastAsia"/>
                <w:sz w:val="20"/>
              </w:rPr>
              <w:t>。</w:t>
            </w:r>
          </w:p>
          <w:p w14:paraId="42E154CB" w14:textId="77777777" w:rsidR="002B3764" w:rsidRPr="002430CD" w:rsidRDefault="002B3764" w:rsidP="00CE10FF">
            <w:pPr>
              <w:numPr>
                <w:ilvl w:val="0"/>
                <w:numId w:val="12"/>
              </w:numPr>
              <w:tabs>
                <w:tab w:val="clear" w:pos="360"/>
                <w:tab w:val="num" w:pos="152"/>
              </w:tabs>
              <w:spacing w:line="260" w:lineRule="exact"/>
              <w:ind w:left="152" w:hanging="152"/>
              <w:jc w:val="both"/>
              <w:rPr>
                <w:rFonts w:eastAsia="標楷體"/>
                <w:sz w:val="20"/>
              </w:rPr>
            </w:pPr>
            <w:r w:rsidRPr="002430CD">
              <w:rPr>
                <w:rFonts w:eastAsia="標楷體" w:hint="eastAsia"/>
                <w:sz w:val="20"/>
              </w:rPr>
              <w:t>重要子公司異動時應於五日內檢送「重要子公司異動說明表」及相關證明文件向本公司申報。</w:t>
            </w:r>
          </w:p>
        </w:tc>
        <w:tc>
          <w:tcPr>
            <w:tcW w:w="3600" w:type="dxa"/>
            <w:tcBorders>
              <w:top w:val="single" w:sz="4" w:space="0" w:color="auto"/>
              <w:left w:val="single" w:sz="4" w:space="0" w:color="auto"/>
              <w:bottom w:val="single" w:sz="4" w:space="0" w:color="auto"/>
              <w:right w:val="single" w:sz="4" w:space="0" w:color="auto"/>
            </w:tcBorders>
          </w:tcPr>
          <w:p w14:paraId="597EB581" w14:textId="77777777" w:rsidR="009259A5" w:rsidRDefault="005060FB" w:rsidP="005060FB">
            <w:pPr>
              <w:kinsoku w:val="0"/>
              <w:overflowPunct w:val="0"/>
              <w:spacing w:line="260" w:lineRule="exact"/>
              <w:ind w:left="166" w:hanging="166"/>
              <w:jc w:val="both"/>
              <w:rPr>
                <w:rFonts w:eastAsia="標楷體"/>
                <w:sz w:val="20"/>
              </w:rPr>
            </w:pPr>
            <w:r>
              <w:rPr>
                <w:rFonts w:eastAsia="標楷體" w:hint="eastAsia"/>
                <w:sz w:val="20"/>
              </w:rPr>
              <w:t>1.</w:t>
            </w:r>
            <w:r w:rsidR="00951A51" w:rsidRPr="002430CD">
              <w:rPr>
                <w:rFonts w:eastAsia="標楷體" w:hint="eastAsia"/>
                <w:sz w:val="20"/>
              </w:rPr>
              <w:t>本公司對有價證券上市公司及境外指數股票型基金上市之境外基金機構資訊申報作業辦法</w:t>
            </w:r>
            <w:r w:rsidR="009259A5">
              <w:rPr>
                <w:rFonts w:eastAsia="標楷體" w:hint="eastAsia"/>
                <w:sz w:val="20"/>
              </w:rPr>
              <w:t>第</w:t>
            </w:r>
            <w:r w:rsidR="009259A5">
              <w:rPr>
                <w:rFonts w:eastAsia="標楷體" w:hint="eastAsia"/>
                <w:sz w:val="20"/>
              </w:rPr>
              <w:t>3</w:t>
            </w:r>
            <w:r w:rsidR="009259A5">
              <w:rPr>
                <w:rFonts w:eastAsia="標楷體" w:hint="eastAsia"/>
                <w:sz w:val="20"/>
              </w:rPr>
              <w:t>條</w:t>
            </w:r>
            <w:r w:rsidR="003D7CDB">
              <w:rPr>
                <w:rFonts w:eastAsia="標楷體" w:hint="eastAsia"/>
                <w:sz w:val="20"/>
              </w:rPr>
              <w:t>第</w:t>
            </w:r>
            <w:r w:rsidR="003D7CDB">
              <w:rPr>
                <w:rFonts w:eastAsia="標楷體" w:hint="eastAsia"/>
                <w:sz w:val="20"/>
              </w:rPr>
              <w:t>1</w:t>
            </w:r>
            <w:r w:rsidR="003D7CDB">
              <w:rPr>
                <w:rFonts w:eastAsia="標楷體" w:hint="eastAsia"/>
                <w:sz w:val="20"/>
              </w:rPr>
              <w:t>項第</w:t>
            </w:r>
            <w:r w:rsidR="003D7CDB">
              <w:rPr>
                <w:rFonts w:eastAsia="標楷體" w:hint="eastAsia"/>
                <w:sz w:val="20"/>
              </w:rPr>
              <w:t>12</w:t>
            </w:r>
            <w:r w:rsidR="003D7CDB">
              <w:rPr>
                <w:rFonts w:eastAsia="標楷體" w:hint="eastAsia"/>
                <w:sz w:val="20"/>
              </w:rPr>
              <w:t>款</w:t>
            </w:r>
            <w:r w:rsidR="00CD235B">
              <w:rPr>
                <w:rFonts w:eastAsia="標楷體" w:hint="eastAsia"/>
                <w:sz w:val="20"/>
              </w:rPr>
              <w:t>後段</w:t>
            </w:r>
            <w:r w:rsidR="003D7CDB">
              <w:rPr>
                <w:rFonts w:eastAsia="標楷體" w:hint="eastAsia"/>
                <w:sz w:val="20"/>
              </w:rPr>
              <w:t>及</w:t>
            </w:r>
            <w:r w:rsidR="009259A5">
              <w:rPr>
                <w:rFonts w:eastAsia="標楷體" w:hint="eastAsia"/>
                <w:sz w:val="20"/>
              </w:rPr>
              <w:t>第</w:t>
            </w:r>
            <w:r w:rsidR="009259A5">
              <w:rPr>
                <w:rFonts w:eastAsia="標楷體" w:hint="eastAsia"/>
                <w:sz w:val="20"/>
              </w:rPr>
              <w:t>2</w:t>
            </w:r>
            <w:r w:rsidR="009259A5">
              <w:rPr>
                <w:rFonts w:eastAsia="標楷體" w:hint="eastAsia"/>
                <w:sz w:val="20"/>
              </w:rPr>
              <w:t>項第</w:t>
            </w:r>
            <w:r w:rsidR="009259A5">
              <w:rPr>
                <w:rFonts w:eastAsia="標楷體" w:hint="eastAsia"/>
                <w:sz w:val="20"/>
              </w:rPr>
              <w:t>2</w:t>
            </w:r>
            <w:r w:rsidR="003D7CDB">
              <w:rPr>
                <w:rFonts w:eastAsia="標楷體" w:hint="eastAsia"/>
                <w:sz w:val="20"/>
              </w:rPr>
              <w:t>、</w:t>
            </w:r>
            <w:r w:rsidR="003D7CDB">
              <w:rPr>
                <w:rFonts w:eastAsia="標楷體" w:hint="eastAsia"/>
                <w:sz w:val="20"/>
              </w:rPr>
              <w:t>13</w:t>
            </w:r>
            <w:r w:rsidR="009259A5">
              <w:rPr>
                <w:rFonts w:eastAsia="標楷體" w:hint="eastAsia"/>
                <w:sz w:val="20"/>
              </w:rPr>
              <w:t>款</w:t>
            </w:r>
            <w:r w:rsidR="002B3764" w:rsidRPr="002430CD">
              <w:rPr>
                <w:rFonts w:eastAsia="標楷體" w:hint="eastAsia"/>
                <w:sz w:val="20"/>
              </w:rPr>
              <w:t>。</w:t>
            </w:r>
          </w:p>
          <w:p w14:paraId="6D05F3D2" w14:textId="77777777" w:rsidR="005060FB" w:rsidRPr="005060FB" w:rsidRDefault="005060FB" w:rsidP="005060FB">
            <w:pPr>
              <w:kinsoku w:val="0"/>
              <w:overflowPunct w:val="0"/>
              <w:spacing w:line="260" w:lineRule="exact"/>
              <w:ind w:left="166" w:hanging="166"/>
              <w:jc w:val="both"/>
              <w:rPr>
                <w:rFonts w:eastAsia="標楷體"/>
                <w:sz w:val="20"/>
              </w:rPr>
            </w:pPr>
            <w:r>
              <w:rPr>
                <w:rFonts w:eastAsia="標楷體" w:hint="eastAsia"/>
                <w:sz w:val="20"/>
              </w:rPr>
              <w:t>2.</w:t>
            </w:r>
            <w:hyperlink r:id="rId22"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tc>
      </w:tr>
      <w:tr w:rsidR="002B3764" w:rsidRPr="002430CD" w14:paraId="3D2A701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E26543"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5153A52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檢送財務預測報告。</w:t>
            </w:r>
          </w:p>
        </w:tc>
        <w:tc>
          <w:tcPr>
            <w:tcW w:w="2160" w:type="dxa"/>
            <w:tcBorders>
              <w:top w:val="single" w:sz="4" w:space="0" w:color="auto"/>
              <w:left w:val="single" w:sz="4" w:space="0" w:color="auto"/>
              <w:bottom w:val="single" w:sz="4" w:space="0" w:color="auto"/>
              <w:right w:val="single" w:sz="4" w:space="0" w:color="auto"/>
            </w:tcBorders>
          </w:tcPr>
          <w:p w14:paraId="10F31B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依公開發行公司公開財務預測資訊處理準則之申報期限。</w:t>
            </w:r>
          </w:p>
        </w:tc>
        <w:tc>
          <w:tcPr>
            <w:tcW w:w="6300" w:type="dxa"/>
            <w:tcBorders>
              <w:top w:val="single" w:sz="4" w:space="0" w:color="auto"/>
              <w:left w:val="single" w:sz="4" w:space="0" w:color="auto"/>
              <w:bottom w:val="single" w:sz="4" w:space="0" w:color="auto"/>
              <w:right w:val="single" w:sz="4" w:space="0" w:color="auto"/>
            </w:tcBorders>
          </w:tcPr>
          <w:p w14:paraId="597FBEB3"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14C3D0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3729CCD9" w14:textId="77777777" w:rsidR="00E43254" w:rsidRDefault="00E43254" w:rsidP="00B01169">
            <w:pPr>
              <w:spacing w:line="260" w:lineRule="exact"/>
              <w:ind w:left="568" w:hanging="357"/>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59A483A9"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E43254" w:rsidRPr="00E43254">
              <w:rPr>
                <w:rFonts w:eastAsia="標楷體" w:hint="eastAsia"/>
                <w:sz w:val="20"/>
              </w:rPr>
              <w:t>本次預測基本資料</w:t>
            </w:r>
            <w:r w:rsidR="00E43254" w:rsidRPr="00E43254">
              <w:rPr>
                <w:rFonts w:eastAsia="標楷體" w:hint="eastAsia"/>
                <w:sz w:val="20"/>
              </w:rPr>
              <w:t>(</w:t>
            </w:r>
            <w:proofErr w:type="gramStart"/>
            <w:r w:rsidR="00E43254" w:rsidRPr="00E43254">
              <w:rPr>
                <w:rFonts w:eastAsia="標楷體" w:hint="eastAsia"/>
                <w:sz w:val="20"/>
              </w:rPr>
              <w:t>完整式財測</w:t>
            </w:r>
            <w:proofErr w:type="gramEnd"/>
            <w:r w:rsidR="00E43254" w:rsidRPr="00E43254">
              <w:rPr>
                <w:rFonts w:eastAsia="標楷體" w:hint="eastAsia"/>
                <w:sz w:val="20"/>
              </w:rPr>
              <w:t>適用</w:t>
            </w:r>
            <w:r w:rsidR="00E43254" w:rsidRPr="00E43254">
              <w:rPr>
                <w:rFonts w:eastAsia="標楷體" w:hint="eastAsia"/>
                <w:sz w:val="20"/>
              </w:rPr>
              <w:t xml:space="preserve">) </w:t>
            </w:r>
            <w:r w:rsidR="00E43254">
              <w:rPr>
                <w:rFonts w:eastAsia="標楷體" w:hint="eastAsia"/>
                <w:sz w:val="20"/>
              </w:rPr>
              <w:t>、</w:t>
            </w:r>
            <w:r w:rsidR="00E43254" w:rsidRPr="00E43254">
              <w:rPr>
                <w:rFonts w:eastAsia="標楷體" w:hint="eastAsia"/>
                <w:sz w:val="20"/>
              </w:rPr>
              <w:t>完整式財務預測公告說明事項申報</w:t>
            </w:r>
            <w:r w:rsidR="00E43254">
              <w:rPr>
                <w:rFonts w:eastAsia="標楷體" w:hint="eastAsia"/>
                <w:sz w:val="20"/>
              </w:rPr>
              <w:t>及</w:t>
            </w:r>
            <w:r w:rsidR="00B33251" w:rsidRPr="00B33251">
              <w:rPr>
                <w:rFonts w:eastAsia="標楷體" w:hint="eastAsia"/>
                <w:sz w:val="20"/>
              </w:rPr>
              <w:t>IFRSs</w:t>
            </w:r>
            <w:r w:rsidR="00B33251"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175BDAA4"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(2)</w:t>
            </w:r>
            <w:r w:rsidR="00E87975" w:rsidRPr="002430CD">
              <w:rPr>
                <w:rFonts w:eastAsia="標楷體" w:hint="eastAsia"/>
                <w:sz w:val="20"/>
              </w:rPr>
              <w:t xml:space="preserve"> </w:t>
            </w:r>
            <w:r w:rsidR="00E87975" w:rsidRPr="002430CD">
              <w:rPr>
                <w:rFonts w:eastAsia="標楷體" w:hint="eastAsia"/>
                <w:sz w:val="20"/>
              </w:rPr>
              <w:t>符合本公司「</w:t>
            </w:r>
            <w:r w:rsidR="00341231">
              <w:rPr>
                <w:rFonts w:eastAsia="標楷體" w:hint="eastAsia"/>
                <w:sz w:val="20"/>
              </w:rPr>
              <w:t>對有價證券上市公司重大訊息之查證暨公開處理程序</w:t>
            </w:r>
            <w:r w:rsidR="00E87975"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00E87975" w:rsidRPr="002430CD">
              <w:rPr>
                <w:rFonts w:eastAsia="標楷體" w:hint="eastAsia"/>
                <w:sz w:val="20"/>
              </w:rPr>
              <w:t>條</w:t>
            </w:r>
            <w:r w:rsidR="00B33251">
              <w:rPr>
                <w:rFonts w:eastAsia="標楷體" w:hint="eastAsia"/>
                <w:sz w:val="20"/>
              </w:rPr>
              <w:t>第</w:t>
            </w:r>
            <w:r w:rsidR="00B33251">
              <w:rPr>
                <w:rFonts w:eastAsia="標楷體" w:hint="eastAsia"/>
                <w:sz w:val="20"/>
              </w:rPr>
              <w:t>13</w:t>
            </w:r>
            <w:r w:rsidR="00B33251">
              <w:rPr>
                <w:rFonts w:eastAsia="標楷體" w:hint="eastAsia"/>
                <w:sz w:val="20"/>
              </w:rPr>
              <w:t>款</w:t>
            </w:r>
            <w:r w:rsidR="00E87975" w:rsidRPr="002430CD">
              <w:rPr>
                <w:rFonts w:eastAsia="標楷體" w:hint="eastAsia"/>
                <w:sz w:val="20"/>
              </w:rPr>
              <w:t>規定，請於財務預測公告說明事項申報後，再</w:t>
            </w:r>
            <w:r w:rsidR="00D1794B">
              <w:rPr>
                <w:rFonts w:eastAsia="標楷體" w:hint="eastAsia"/>
                <w:sz w:val="20"/>
              </w:rPr>
              <w:t>轉</w:t>
            </w:r>
            <w:r w:rsidR="00E87975" w:rsidRPr="002430CD">
              <w:rPr>
                <w:rFonts w:eastAsia="標楷體" w:hint="eastAsia"/>
                <w:sz w:val="20"/>
              </w:rPr>
              <w:t>重大訊息。</w:t>
            </w:r>
          </w:p>
          <w:p w14:paraId="39DF7CCD" w14:textId="77777777" w:rsidR="00E43254" w:rsidRPr="002430CD" w:rsidRDefault="00E43254" w:rsidP="00E43254">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4DC3994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3DC9D6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董事會議事錄一份（財務預測經董事會通過者）。</w:t>
            </w:r>
          </w:p>
          <w:p w14:paraId="218F3304"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0DA4D595"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402211" w:rsidRPr="002430CD">
              <w:rPr>
                <w:rFonts w:eastAsia="標楷體" w:hint="eastAsia"/>
                <w:sz w:val="20"/>
              </w:rPr>
              <w:t>證</w:t>
            </w:r>
            <w:r w:rsidRPr="002430CD">
              <w:rPr>
                <w:rFonts w:eastAsia="標楷體" w:hint="eastAsia"/>
                <w:sz w:val="20"/>
              </w:rPr>
              <w:t>期局申報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07A2604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7B54C2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DB033B5" w14:textId="77777777" w:rsidR="002B3764" w:rsidRPr="002430CD" w:rsidRDefault="004E0EBA" w:rsidP="00B01169">
            <w:pPr>
              <w:kinsoku w:val="0"/>
              <w:overflowPunct w:val="0"/>
              <w:spacing w:line="260" w:lineRule="exact"/>
              <w:ind w:left="140" w:hanging="140"/>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6BBC9845"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4DC4A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01B519D"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3</w:t>
            </w:r>
          </w:p>
        </w:tc>
        <w:tc>
          <w:tcPr>
            <w:tcW w:w="2280" w:type="dxa"/>
            <w:tcBorders>
              <w:top w:val="single" w:sz="4" w:space="0" w:color="auto"/>
              <w:left w:val="single" w:sz="4" w:space="0" w:color="auto"/>
              <w:bottom w:val="single" w:sz="4" w:space="0" w:color="auto"/>
              <w:right w:val="single" w:sz="4" w:space="0" w:color="auto"/>
            </w:tcBorders>
            <w:vAlign w:val="center"/>
          </w:tcPr>
          <w:p w14:paraId="5316C86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更新或更正財務預測。</w:t>
            </w:r>
          </w:p>
        </w:tc>
        <w:tc>
          <w:tcPr>
            <w:tcW w:w="2160" w:type="dxa"/>
            <w:tcBorders>
              <w:top w:val="single" w:sz="4" w:space="0" w:color="auto"/>
              <w:left w:val="single" w:sz="4" w:space="0" w:color="auto"/>
              <w:bottom w:val="single" w:sz="4" w:space="0" w:color="auto"/>
              <w:right w:val="single" w:sz="4" w:space="0" w:color="auto"/>
            </w:tcBorders>
          </w:tcPr>
          <w:p w14:paraId="2C1305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宣告財測不適用：</w:t>
            </w:r>
          </w:p>
          <w:p w14:paraId="70C65FBA" w14:textId="77777777" w:rsidR="002B3764" w:rsidRPr="002430CD" w:rsidRDefault="002B3764" w:rsidP="00B01169">
            <w:pPr>
              <w:pStyle w:val="21"/>
              <w:spacing w:line="260" w:lineRule="exact"/>
              <w:ind w:left="145" w:hanging="1"/>
              <w:rPr>
                <w:rFonts w:ascii="Times New Roman"/>
              </w:rPr>
            </w:pPr>
            <w:r w:rsidRPr="002430CD">
              <w:rPr>
                <w:rFonts w:ascii="Times New Roman" w:hint="eastAsia"/>
              </w:rPr>
              <w:t>發現或達更新標準之</w:t>
            </w:r>
            <w:r w:rsidR="00361A79">
              <w:rPr>
                <w:rFonts w:ascii="Times New Roman" w:hint="eastAsia"/>
              </w:rPr>
              <w:t>即</w:t>
            </w:r>
            <w:r w:rsidRPr="002430CD">
              <w:rPr>
                <w:rFonts w:ascii="Times New Roman" w:hint="eastAsia"/>
              </w:rPr>
              <w:t>日起</w:t>
            </w:r>
            <w:r w:rsidR="00361A79">
              <w:rPr>
                <w:rFonts w:ascii="Times New Roman" w:hint="eastAsia"/>
              </w:rPr>
              <w:t>算</w:t>
            </w:r>
            <w:r w:rsidRPr="002430CD">
              <w:rPr>
                <w:rFonts w:ascii="Times New Roman" w:hint="eastAsia"/>
              </w:rPr>
              <w:t>二日內公告原發布資訊已不適用及其影響等資訊。</w:t>
            </w:r>
          </w:p>
          <w:p w14:paraId="0553622D" w14:textId="77777777" w:rsidR="002B3764" w:rsidRPr="002430CD" w:rsidRDefault="002B3764" w:rsidP="00B01169">
            <w:pPr>
              <w:kinsoku w:val="0"/>
              <w:overflowPunct w:val="0"/>
              <w:spacing w:line="260" w:lineRule="exact"/>
              <w:jc w:val="both"/>
              <w:rPr>
                <w:rFonts w:eastAsia="標楷體"/>
                <w:sz w:val="20"/>
              </w:rPr>
            </w:pPr>
          </w:p>
          <w:p w14:paraId="6AEA18B5" w14:textId="77777777" w:rsidR="002B3764" w:rsidRPr="002430CD" w:rsidRDefault="002B3764" w:rsidP="00B01169">
            <w:pPr>
              <w:kinsoku w:val="0"/>
              <w:overflowPunct w:val="0"/>
              <w:spacing w:line="260" w:lineRule="exact"/>
              <w:ind w:left="158" w:hanging="158"/>
              <w:jc w:val="both"/>
              <w:rPr>
                <w:rFonts w:eastAsia="標楷體"/>
                <w:sz w:val="20"/>
              </w:rPr>
            </w:pPr>
            <w:r w:rsidRPr="002430CD">
              <w:rPr>
                <w:rFonts w:eastAsia="標楷體" w:hint="eastAsia"/>
                <w:sz w:val="20"/>
              </w:rPr>
              <w:t>2.</w:t>
            </w:r>
            <w:r w:rsidRPr="002430CD">
              <w:rPr>
                <w:rFonts w:eastAsia="標楷體" w:hint="eastAsia"/>
                <w:sz w:val="20"/>
              </w:rPr>
              <w:t>公告更正或更新後財務預測：</w:t>
            </w:r>
          </w:p>
          <w:p w14:paraId="31C2D915" w14:textId="77777777" w:rsidR="002B3764" w:rsidRPr="002430CD" w:rsidRDefault="002B3764" w:rsidP="00B01169">
            <w:pPr>
              <w:kinsoku w:val="0"/>
              <w:overflowPunct w:val="0"/>
              <w:spacing w:line="260" w:lineRule="exact"/>
              <w:ind w:left="158"/>
              <w:jc w:val="both"/>
              <w:rPr>
                <w:rFonts w:eastAsia="標楷體"/>
                <w:sz w:val="20"/>
              </w:rPr>
            </w:pPr>
            <w:r w:rsidRPr="002430CD">
              <w:rPr>
                <w:rFonts w:eastAsia="標楷體" w:hint="eastAsia"/>
                <w:sz w:val="20"/>
              </w:rPr>
              <w:t>發現或達更新標準之</w:t>
            </w:r>
            <w:r w:rsidR="00361A79">
              <w:rPr>
                <w:rFonts w:eastAsia="標楷體" w:hint="eastAsia"/>
                <w:sz w:val="20"/>
              </w:rPr>
              <w:t>即</w:t>
            </w:r>
            <w:r w:rsidRPr="002430CD">
              <w:rPr>
                <w:rFonts w:eastAsia="標楷體" w:hint="eastAsia"/>
                <w:sz w:val="20"/>
              </w:rPr>
              <w:t>日起</w:t>
            </w:r>
            <w:r w:rsidR="00361A79">
              <w:rPr>
                <w:rFonts w:eastAsia="標楷體" w:hint="eastAsia"/>
                <w:sz w:val="20"/>
              </w:rPr>
              <w:t>算</w:t>
            </w:r>
            <w:r w:rsidRPr="002430CD">
              <w:rPr>
                <w:rFonts w:eastAsia="標楷體" w:hint="eastAsia"/>
                <w:sz w:val="20"/>
              </w:rPr>
              <w:t>十日內應重行申報</w:t>
            </w:r>
          </w:p>
        </w:tc>
        <w:tc>
          <w:tcPr>
            <w:tcW w:w="6300" w:type="dxa"/>
            <w:tcBorders>
              <w:top w:val="single" w:sz="4" w:space="0" w:color="auto"/>
              <w:left w:val="single" w:sz="4" w:space="0" w:color="auto"/>
              <w:bottom w:val="single" w:sz="4" w:space="0" w:color="auto"/>
              <w:right w:val="single" w:sz="4" w:space="0" w:color="auto"/>
            </w:tcBorders>
          </w:tcPr>
          <w:p w14:paraId="1B0EC1E3" w14:textId="77777777" w:rsidR="002B3764" w:rsidRPr="002430CD" w:rsidRDefault="002B3764" w:rsidP="00B01169">
            <w:pPr>
              <w:pStyle w:val="21"/>
              <w:spacing w:line="260" w:lineRule="exact"/>
              <w:rPr>
                <w:rFonts w:ascii="Times New Roman"/>
              </w:rPr>
            </w:pPr>
            <w:r w:rsidRPr="002430CD">
              <w:rPr>
                <w:rFonts w:ascii="Times New Roman" w:hint="eastAsia"/>
              </w:rPr>
              <w:t>1.</w:t>
            </w:r>
            <w:r w:rsidRPr="002430CD">
              <w:rPr>
                <w:rFonts w:ascii="Times New Roman" w:hint="eastAsia"/>
              </w:rPr>
              <w:t>簡便行文表一份。</w:t>
            </w:r>
          </w:p>
          <w:p w14:paraId="2030F157"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 xml:space="preserve">2. </w:t>
            </w:r>
            <w:r w:rsidRPr="002430CD">
              <w:rPr>
                <w:rFonts w:eastAsia="標楷體" w:hint="eastAsia"/>
                <w:sz w:val="20"/>
              </w:rPr>
              <w:t>輸入「公開資訊觀測站」</w:t>
            </w:r>
            <w:r w:rsidRPr="002430CD">
              <w:rPr>
                <w:rFonts w:eastAsia="標楷體" w:hint="eastAsia"/>
                <w:sz w:val="20"/>
              </w:rPr>
              <w:t xml:space="preserve"> (</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Pr="002430CD">
              <w:rPr>
                <w:rFonts w:eastAsia="標楷體" w:hint="eastAsia"/>
                <w:sz w:val="20"/>
              </w:rPr>
              <w:t>財務預測公告說明事項申報之「不適用之公告」</w:t>
            </w:r>
            <w:r w:rsidRPr="002430CD">
              <w:rPr>
                <w:rFonts w:eastAsia="標楷體" w:hint="eastAsia"/>
                <w:sz w:val="20"/>
              </w:rPr>
              <w:t>)</w:t>
            </w:r>
            <w:r w:rsidRPr="002430CD">
              <w:rPr>
                <w:rFonts w:eastAsia="標楷體" w:hint="eastAsia"/>
                <w:sz w:val="20"/>
              </w:rPr>
              <w:t>。</w:t>
            </w:r>
          </w:p>
          <w:p w14:paraId="10A76236"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條規定，請於財務預測不適用公告申報後，再</w:t>
            </w:r>
            <w:r w:rsidR="0071050A">
              <w:rPr>
                <w:rFonts w:eastAsia="標楷體" w:hint="eastAsia"/>
                <w:sz w:val="20"/>
              </w:rPr>
              <w:t>轉</w:t>
            </w:r>
            <w:r w:rsidRPr="002430CD">
              <w:rPr>
                <w:rFonts w:eastAsia="標楷體" w:hint="eastAsia"/>
                <w:sz w:val="20"/>
              </w:rPr>
              <w:t>重大訊息。</w:t>
            </w:r>
          </w:p>
          <w:p w14:paraId="006F6FA9" w14:textId="77777777" w:rsidR="002B3764" w:rsidRPr="002430CD" w:rsidRDefault="002B3764" w:rsidP="00B01169">
            <w:pPr>
              <w:kinsoku w:val="0"/>
              <w:overflowPunct w:val="0"/>
              <w:spacing w:line="260" w:lineRule="exact"/>
              <w:jc w:val="both"/>
              <w:rPr>
                <w:rFonts w:eastAsia="標楷體"/>
                <w:sz w:val="20"/>
              </w:rPr>
            </w:pPr>
          </w:p>
          <w:p w14:paraId="4E1B692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簡便行文表一份。</w:t>
            </w:r>
          </w:p>
          <w:p w14:paraId="0C9DF74E" w14:textId="77777777" w:rsidR="002B3764"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公告日應輸入下列資訊：</w:t>
            </w:r>
          </w:p>
          <w:p w14:paraId="23252D20" w14:textId="77777777" w:rsidR="0038512C" w:rsidRPr="002430CD" w:rsidRDefault="0038512C" w:rsidP="00D23BF0">
            <w:pPr>
              <w:kinsoku w:val="0"/>
              <w:overflowPunct w:val="0"/>
              <w:spacing w:line="260" w:lineRule="exact"/>
              <w:ind w:leftChars="75" w:left="180"/>
              <w:jc w:val="both"/>
              <w:rPr>
                <w:rFonts w:eastAsia="標楷體"/>
                <w:sz w:val="20"/>
              </w:rPr>
            </w:pPr>
            <w:proofErr w:type="gramStart"/>
            <w:r>
              <w:rPr>
                <w:rFonts w:eastAsia="標楷體" w:hint="eastAsia"/>
                <w:sz w:val="20"/>
              </w:rPr>
              <w:t>完整式財測</w:t>
            </w:r>
            <w:proofErr w:type="gramEnd"/>
            <w:r>
              <w:rPr>
                <w:rFonts w:eastAsia="標楷體" w:hint="eastAsia"/>
                <w:sz w:val="20"/>
              </w:rPr>
              <w:t>：</w:t>
            </w:r>
          </w:p>
          <w:p w14:paraId="6440EA88" w14:textId="77777777" w:rsidR="002B3764" w:rsidRPr="002430CD" w:rsidRDefault="002B3764" w:rsidP="00B01169">
            <w:pPr>
              <w:spacing w:line="260" w:lineRule="exact"/>
              <w:ind w:left="568" w:hanging="357"/>
              <w:jc w:val="both"/>
              <w:rPr>
                <w:rFonts w:eastAsia="標楷體"/>
                <w:sz w:val="20"/>
              </w:rPr>
            </w:pPr>
            <w:r w:rsidRPr="002430CD">
              <w:rPr>
                <w:rFonts w:eastAsia="標楷體" w:hint="eastAsia"/>
                <w:sz w:val="20"/>
              </w:rPr>
              <w:t xml:space="preserve">(1) </w:t>
            </w: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r w:rsidRPr="002430CD">
              <w:rPr>
                <w:rFonts w:eastAsia="標楷體" w:hint="eastAsia"/>
                <w:sz w:val="20"/>
              </w:rPr>
              <w:t>財務預測申報作業</w:t>
            </w:r>
            <w:r w:rsidRPr="002430CD">
              <w:rPr>
                <w:rFonts w:eastAsia="標楷體" w:hint="eastAsia"/>
                <w:sz w:val="20"/>
              </w:rPr>
              <w:t>/</w:t>
            </w:r>
            <w:r w:rsidR="0038512C" w:rsidRPr="00E43254">
              <w:rPr>
                <w:rFonts w:eastAsia="標楷體" w:hint="eastAsia"/>
                <w:sz w:val="20"/>
              </w:rPr>
              <w:t>本次預測基本資料</w:t>
            </w:r>
            <w:r w:rsidR="0038512C" w:rsidRPr="00E43254">
              <w:rPr>
                <w:rFonts w:eastAsia="標楷體" w:hint="eastAsia"/>
                <w:sz w:val="20"/>
              </w:rPr>
              <w:t>(</w:t>
            </w:r>
            <w:proofErr w:type="gramStart"/>
            <w:r w:rsidR="0038512C" w:rsidRPr="00E43254">
              <w:rPr>
                <w:rFonts w:eastAsia="標楷體" w:hint="eastAsia"/>
                <w:sz w:val="20"/>
              </w:rPr>
              <w:t>完整式財測</w:t>
            </w:r>
            <w:proofErr w:type="gramEnd"/>
            <w:r w:rsidR="0038512C" w:rsidRPr="00E43254">
              <w:rPr>
                <w:rFonts w:eastAsia="標楷體" w:hint="eastAsia"/>
                <w:sz w:val="20"/>
              </w:rPr>
              <w:t>適用</w:t>
            </w:r>
            <w:r w:rsidR="0038512C" w:rsidRPr="00E43254">
              <w:rPr>
                <w:rFonts w:eastAsia="標楷體" w:hint="eastAsia"/>
                <w:sz w:val="20"/>
              </w:rPr>
              <w:t xml:space="preserve">) </w:t>
            </w:r>
            <w:r w:rsidR="0038512C">
              <w:rPr>
                <w:rFonts w:eastAsia="標楷體" w:hint="eastAsia"/>
                <w:sz w:val="20"/>
              </w:rPr>
              <w:t>、</w:t>
            </w:r>
            <w:r w:rsidR="0038512C" w:rsidRPr="00E43254">
              <w:rPr>
                <w:rFonts w:eastAsia="標楷體" w:hint="eastAsia"/>
                <w:sz w:val="20"/>
              </w:rPr>
              <w:t>完整式財務預測公告說明事項申報</w:t>
            </w:r>
            <w:r w:rsidR="0038512C">
              <w:rPr>
                <w:rFonts w:eastAsia="標楷體" w:hint="eastAsia"/>
                <w:sz w:val="20"/>
              </w:rPr>
              <w:t>及</w:t>
            </w:r>
            <w:r w:rsidR="00D92E40" w:rsidRPr="00B33251">
              <w:rPr>
                <w:rFonts w:eastAsia="標楷體" w:hint="eastAsia"/>
                <w:sz w:val="20"/>
              </w:rPr>
              <w:t>IFRSs</w:t>
            </w:r>
            <w:r w:rsidR="00D92E40" w:rsidRPr="00B33251">
              <w:rPr>
                <w:rFonts w:eastAsia="標楷體" w:hint="eastAsia"/>
                <w:sz w:val="20"/>
              </w:rPr>
              <w:t>財務預測申報作業</w:t>
            </w:r>
            <w:r w:rsidRPr="002430CD">
              <w:rPr>
                <w:rFonts w:eastAsia="標楷體" w:hint="eastAsia"/>
                <w:sz w:val="20"/>
              </w:rPr>
              <w:t>)</w:t>
            </w:r>
            <w:r w:rsidRPr="002430CD">
              <w:rPr>
                <w:rFonts w:eastAsia="標楷體" w:hint="eastAsia"/>
                <w:sz w:val="20"/>
              </w:rPr>
              <w:t>。</w:t>
            </w:r>
          </w:p>
          <w:p w14:paraId="29724F4E" w14:textId="77777777" w:rsidR="002B3764" w:rsidRDefault="002B3764" w:rsidP="00B01169">
            <w:pPr>
              <w:kinsoku w:val="0"/>
              <w:overflowPunct w:val="0"/>
              <w:spacing w:line="260" w:lineRule="exact"/>
              <w:ind w:left="568" w:hanging="357"/>
              <w:jc w:val="both"/>
              <w:rPr>
                <w:rFonts w:eastAsia="標楷體"/>
                <w:sz w:val="20"/>
              </w:rPr>
            </w:pPr>
            <w:r w:rsidRPr="002430CD">
              <w:rPr>
                <w:rFonts w:eastAsia="標楷體" w:hint="eastAsia"/>
                <w:sz w:val="20"/>
              </w:rPr>
              <w:t xml:space="preserve">(2) </w:t>
            </w:r>
            <w:r w:rsidRPr="002430CD">
              <w:rPr>
                <w:rFonts w:eastAsia="標楷體" w:hint="eastAsia"/>
                <w:sz w:val="20"/>
              </w:rPr>
              <w:t>請於財務預測公告說明事項申報後，再</w:t>
            </w:r>
            <w:r w:rsidR="00D92E40">
              <w:rPr>
                <w:rFonts w:eastAsia="標楷體" w:hint="eastAsia"/>
                <w:sz w:val="20"/>
              </w:rPr>
              <w:t>轉</w:t>
            </w:r>
            <w:r w:rsidRPr="002430CD">
              <w:rPr>
                <w:rFonts w:eastAsia="標楷體" w:hint="eastAsia"/>
                <w:sz w:val="20"/>
              </w:rPr>
              <w:t>重大訊息。</w:t>
            </w:r>
          </w:p>
          <w:p w14:paraId="21592C65" w14:textId="77777777" w:rsidR="0038512C" w:rsidRPr="002430CD" w:rsidRDefault="0038512C" w:rsidP="00B01169">
            <w:pPr>
              <w:kinsoku w:val="0"/>
              <w:overflowPunct w:val="0"/>
              <w:spacing w:line="260" w:lineRule="exact"/>
              <w:ind w:left="568" w:hanging="357"/>
              <w:jc w:val="both"/>
              <w:rPr>
                <w:rFonts w:eastAsia="標楷體"/>
                <w:sz w:val="20"/>
              </w:rPr>
            </w:pPr>
            <w:proofErr w:type="gramStart"/>
            <w:r>
              <w:rPr>
                <w:rFonts w:eastAsia="標楷體" w:hint="eastAsia"/>
                <w:sz w:val="20"/>
              </w:rPr>
              <w:t>簡式財測</w:t>
            </w:r>
            <w:proofErr w:type="gramEnd"/>
            <w:r>
              <w:rPr>
                <w:rFonts w:eastAsia="標楷體" w:hint="eastAsia"/>
                <w:sz w:val="20"/>
              </w:rPr>
              <w:t>：輸入</w:t>
            </w:r>
            <w:r w:rsidRPr="002430CD">
              <w:rPr>
                <w:rFonts w:eastAsia="標楷體" w:hint="eastAsia"/>
                <w:sz w:val="20"/>
              </w:rPr>
              <w:t>「公開資訊觀測站」</w:t>
            </w:r>
            <w:r w:rsidRPr="002430CD">
              <w:rPr>
                <w:rFonts w:eastAsia="標楷體" w:hint="eastAsia"/>
                <w:sz w:val="20"/>
              </w:rPr>
              <w:t>(sii.twse.com.tw/</w:t>
            </w:r>
            <w:r w:rsidRPr="002430CD">
              <w:rPr>
                <w:rFonts w:eastAsia="標楷體" w:hint="eastAsia"/>
                <w:sz w:val="20"/>
              </w:rPr>
              <w:t>財務預測申報作業</w:t>
            </w:r>
            <w:r w:rsidRPr="002430CD">
              <w:rPr>
                <w:rFonts w:eastAsia="標楷體" w:hint="eastAsia"/>
                <w:sz w:val="20"/>
              </w:rPr>
              <w:t>/</w:t>
            </w:r>
            <w:r w:rsidRPr="00E43254">
              <w:rPr>
                <w:rFonts w:eastAsia="標楷體" w:hint="eastAsia"/>
                <w:sz w:val="20"/>
              </w:rPr>
              <w:t>簡式財務預測公告說明事項申報</w:t>
            </w:r>
            <w:r>
              <w:rPr>
                <w:rFonts w:eastAsia="標楷體" w:hint="eastAsia"/>
                <w:sz w:val="20"/>
              </w:rPr>
              <w:t>，並轉重大訊息。</w:t>
            </w:r>
          </w:p>
          <w:p w14:paraId="7508D5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財務預測公告申報檢查表一份。</w:t>
            </w:r>
          </w:p>
          <w:p w14:paraId="6F0626B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董事會議事錄一份（財務預測已經董事會通過者）。</w:t>
            </w:r>
          </w:p>
          <w:p w14:paraId="5A076822"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5.</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w:t>
            </w:r>
          </w:p>
          <w:p w14:paraId="6932C8B9" w14:textId="77777777" w:rsidR="002B3764" w:rsidRPr="002430CD" w:rsidRDefault="002B3764" w:rsidP="0049082A">
            <w:pPr>
              <w:kinsoku w:val="0"/>
              <w:overflowPunct w:val="0"/>
              <w:spacing w:line="260" w:lineRule="exact"/>
              <w:ind w:left="200" w:hanging="200"/>
              <w:jc w:val="both"/>
              <w:rPr>
                <w:rFonts w:eastAsia="標楷體"/>
                <w:sz w:val="20"/>
              </w:rPr>
            </w:pPr>
            <w:r w:rsidRPr="002430CD">
              <w:rPr>
                <w:rFonts w:eastAsia="標楷體" w:hint="eastAsia"/>
                <w:sz w:val="20"/>
              </w:rPr>
              <w:t>6.</w:t>
            </w:r>
            <w:r w:rsidRPr="002430CD">
              <w:rPr>
                <w:rFonts w:eastAsia="標楷體" w:hint="eastAsia"/>
                <w:sz w:val="20"/>
              </w:rPr>
              <w:t>書面資料正本向</w:t>
            </w:r>
            <w:proofErr w:type="gramStart"/>
            <w:r w:rsidR="000209BC" w:rsidRPr="002430CD">
              <w:rPr>
                <w:rFonts w:eastAsia="標楷體" w:hint="eastAsia"/>
                <w:sz w:val="20"/>
              </w:rPr>
              <w:t>證</w:t>
            </w:r>
            <w:r w:rsidRPr="002430CD">
              <w:rPr>
                <w:rFonts w:eastAsia="標楷體" w:hint="eastAsia"/>
                <w:sz w:val="20"/>
              </w:rPr>
              <w:t>期</w:t>
            </w:r>
            <w:r w:rsidR="005E3C6F" w:rsidRPr="002430CD">
              <w:rPr>
                <w:rFonts w:eastAsia="標楷體" w:hint="eastAsia"/>
                <w:sz w:val="20"/>
              </w:rPr>
              <w:t>局</w:t>
            </w:r>
            <w:r w:rsidRPr="002430CD">
              <w:rPr>
                <w:rFonts w:eastAsia="標楷體" w:hint="eastAsia"/>
                <w:sz w:val="20"/>
              </w:rPr>
              <w:t>申報</w:t>
            </w:r>
            <w:proofErr w:type="gramEnd"/>
            <w:r w:rsidRPr="002430CD">
              <w:rPr>
                <w:rFonts w:eastAsia="標楷體" w:hint="eastAsia"/>
                <w:sz w:val="20"/>
              </w:rPr>
              <w:t>，副本抄送本公司</w:t>
            </w:r>
            <w:r w:rsidR="0049082A">
              <w:rPr>
                <w:rFonts w:eastAsia="標楷體" w:hint="eastAsia"/>
                <w:sz w:val="20"/>
              </w:rPr>
              <w:t>及</w:t>
            </w:r>
            <w:r w:rsidRPr="002430CD">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5C4B626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1.</w:t>
            </w:r>
            <w:r w:rsidRPr="002430CD">
              <w:rPr>
                <w:rFonts w:eastAsia="標楷體" w:hint="eastAsia"/>
                <w:sz w:val="20"/>
              </w:rPr>
              <w:t>公開發行公司公開財務預測資訊處理</w:t>
            </w:r>
            <w:r w:rsidR="00EF7AB7" w:rsidRPr="002430CD">
              <w:rPr>
                <w:rFonts w:eastAsia="標楷體" w:hint="eastAsia"/>
                <w:sz w:val="20"/>
              </w:rPr>
              <w:t>準則</w:t>
            </w:r>
            <w:r w:rsidRPr="002430CD">
              <w:rPr>
                <w:rFonts w:eastAsia="標楷體" w:hint="eastAsia"/>
                <w:sz w:val="20"/>
              </w:rPr>
              <w:t>。</w:t>
            </w:r>
          </w:p>
          <w:p w14:paraId="530A2922" w14:textId="77777777" w:rsidR="002B3764" w:rsidRPr="002430CD" w:rsidRDefault="002B3764"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00341231">
              <w:rPr>
                <w:rFonts w:eastAsia="標楷體" w:hint="eastAsia"/>
                <w:sz w:val="20"/>
              </w:rPr>
              <w:t>對有價證券上市公司重大訊息之查證暨公開處理程序</w:t>
            </w:r>
            <w:r w:rsidRPr="002430CD">
              <w:rPr>
                <w:rFonts w:eastAsia="標楷體" w:hint="eastAsia"/>
                <w:sz w:val="20"/>
              </w:rPr>
              <w:t>。</w:t>
            </w:r>
          </w:p>
          <w:p w14:paraId="47D8EDE5" w14:textId="77777777" w:rsidR="002B3764" w:rsidRPr="002430CD" w:rsidRDefault="002B3764" w:rsidP="00B01169">
            <w:pPr>
              <w:kinsoku w:val="0"/>
              <w:overflowPunct w:val="0"/>
              <w:spacing w:line="260" w:lineRule="exact"/>
              <w:ind w:left="200" w:hanging="200"/>
              <w:jc w:val="both"/>
              <w:rPr>
                <w:rFonts w:eastAsia="標楷體"/>
                <w:sz w:val="20"/>
              </w:rPr>
            </w:pPr>
          </w:p>
          <w:p w14:paraId="682B3D49" w14:textId="77777777" w:rsidR="002B3764" w:rsidRPr="002430CD" w:rsidRDefault="002B3764" w:rsidP="00B01169">
            <w:pPr>
              <w:kinsoku w:val="0"/>
              <w:overflowPunct w:val="0"/>
              <w:spacing w:line="260" w:lineRule="exact"/>
              <w:ind w:left="200" w:hanging="200"/>
              <w:jc w:val="both"/>
              <w:rPr>
                <w:rFonts w:eastAsia="標楷體"/>
                <w:sz w:val="20"/>
              </w:rPr>
            </w:pPr>
          </w:p>
          <w:p w14:paraId="5DDB04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1.81.2.11(81)</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00232</w:t>
            </w:r>
            <w:r w:rsidRPr="002430CD">
              <w:rPr>
                <w:rFonts w:eastAsia="標楷體" w:hint="eastAsia"/>
                <w:sz w:val="20"/>
              </w:rPr>
              <w:t>號函。</w:t>
            </w:r>
          </w:p>
          <w:p w14:paraId="363DA4F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2.86.1.29(86)</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六</w:t>
            </w:r>
            <w:r w:rsidRPr="002430CD">
              <w:rPr>
                <w:rFonts w:eastAsia="標楷體" w:hint="eastAsia"/>
                <w:sz w:val="20"/>
              </w:rPr>
              <w:t>)</w:t>
            </w:r>
            <w:r w:rsidRPr="002430CD">
              <w:rPr>
                <w:rFonts w:eastAsia="標楷體" w:hint="eastAsia"/>
                <w:sz w:val="20"/>
              </w:rPr>
              <w:t>第</w:t>
            </w:r>
            <w:r w:rsidRPr="002430CD">
              <w:rPr>
                <w:rFonts w:eastAsia="標楷體" w:hint="eastAsia"/>
                <w:sz w:val="20"/>
              </w:rPr>
              <w:t>00588</w:t>
            </w:r>
            <w:r w:rsidRPr="002430CD">
              <w:rPr>
                <w:rFonts w:eastAsia="標楷體" w:hint="eastAsia"/>
                <w:sz w:val="20"/>
              </w:rPr>
              <w:t>號函。</w:t>
            </w:r>
          </w:p>
          <w:p w14:paraId="75EF9D81" w14:textId="77777777" w:rsidR="002B3764" w:rsidRPr="002430CD" w:rsidRDefault="004E0EBA" w:rsidP="00B01169">
            <w:pPr>
              <w:kinsoku w:val="0"/>
              <w:overflowPunct w:val="0"/>
              <w:spacing w:line="260" w:lineRule="exact"/>
              <w:ind w:left="154" w:hanging="154"/>
              <w:jc w:val="both"/>
              <w:rPr>
                <w:rFonts w:eastAsia="標楷體"/>
                <w:sz w:val="20"/>
              </w:rPr>
            </w:pPr>
            <w:r w:rsidRPr="002430CD">
              <w:rPr>
                <w:rFonts w:eastAsia="標楷體" w:hint="eastAsia"/>
                <w:sz w:val="20"/>
              </w:rPr>
              <w:t>3</w:t>
            </w:r>
            <w:r w:rsidR="002B3764" w:rsidRPr="002430CD">
              <w:rPr>
                <w:rFonts w:eastAsia="標楷體" w:hint="eastAsia"/>
                <w:sz w:val="20"/>
              </w:rPr>
              <w:t>.</w:t>
            </w:r>
            <w:r w:rsidR="002B3764" w:rsidRPr="002430CD">
              <w:rPr>
                <w:rFonts w:eastAsia="標楷體" w:hint="eastAsia"/>
                <w:sz w:val="20"/>
              </w:rPr>
              <w:t>公開發行公司公開財務預測資訊處理準則。</w:t>
            </w:r>
          </w:p>
          <w:p w14:paraId="047A5A06" w14:textId="77777777" w:rsidR="002B3764" w:rsidRPr="002430CD" w:rsidRDefault="004E0EBA" w:rsidP="00B01169">
            <w:pPr>
              <w:kinsoku w:val="0"/>
              <w:overflowPunct w:val="0"/>
              <w:spacing w:line="260" w:lineRule="exact"/>
              <w:ind w:left="168" w:hanging="168"/>
              <w:jc w:val="both"/>
              <w:rPr>
                <w:rFonts w:eastAsia="標楷體"/>
                <w:sz w:val="20"/>
              </w:rPr>
            </w:pPr>
            <w:r w:rsidRPr="002430CD">
              <w:rPr>
                <w:rFonts w:eastAsia="標楷體" w:hint="eastAsia"/>
                <w:sz w:val="20"/>
              </w:rPr>
              <w:t>4</w:t>
            </w:r>
            <w:r w:rsidR="002B3764" w:rsidRPr="002430CD">
              <w:rPr>
                <w:rFonts w:eastAsia="標楷體" w:hint="eastAsia"/>
                <w:sz w:val="20"/>
              </w:rPr>
              <w:t>.</w:t>
            </w:r>
            <w:r w:rsidR="00341231">
              <w:rPr>
                <w:rFonts w:eastAsia="標楷體" w:hint="eastAsia"/>
                <w:sz w:val="20"/>
              </w:rPr>
              <w:t>對有價證券上市公司重大訊息之查證暨公開處理程序</w:t>
            </w:r>
            <w:r w:rsidR="002B3764" w:rsidRPr="002430CD">
              <w:rPr>
                <w:rFonts w:eastAsia="標楷體" w:hint="eastAsia"/>
                <w:sz w:val="20"/>
              </w:rPr>
              <w:t>。</w:t>
            </w:r>
          </w:p>
        </w:tc>
      </w:tr>
      <w:tr w:rsidR="002B3764" w:rsidRPr="002430CD" w14:paraId="6593BA4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2327EFE"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163ED8E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財務預測仍屬有效。</w:t>
            </w:r>
          </w:p>
        </w:tc>
        <w:tc>
          <w:tcPr>
            <w:tcW w:w="2160" w:type="dxa"/>
            <w:tcBorders>
              <w:top w:val="single" w:sz="4" w:space="0" w:color="auto"/>
              <w:left w:val="single" w:sz="4" w:space="0" w:color="auto"/>
              <w:bottom w:val="single" w:sz="4" w:space="0" w:color="auto"/>
              <w:right w:val="single" w:sz="4" w:space="0" w:color="auto"/>
            </w:tcBorders>
          </w:tcPr>
          <w:p w14:paraId="0412D3E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申報當期財務報告時。</w:t>
            </w:r>
          </w:p>
        </w:tc>
        <w:tc>
          <w:tcPr>
            <w:tcW w:w="6300" w:type="dxa"/>
            <w:tcBorders>
              <w:top w:val="single" w:sz="4" w:space="0" w:color="auto"/>
              <w:left w:val="single" w:sz="4" w:space="0" w:color="auto"/>
              <w:bottom w:val="single" w:sz="4" w:space="0" w:color="auto"/>
              <w:right w:val="single" w:sz="4" w:space="0" w:color="auto"/>
            </w:tcBorders>
          </w:tcPr>
          <w:p w14:paraId="61592108" w14:textId="77777777" w:rsidR="002B3764" w:rsidRPr="002430CD" w:rsidRDefault="002B3764" w:rsidP="00B01169">
            <w:pPr>
              <w:pStyle w:val="21"/>
              <w:spacing w:line="260" w:lineRule="exact"/>
              <w:rPr>
                <w:rFonts w:ascii="Times New Roman"/>
              </w:rPr>
            </w:pPr>
            <w:r w:rsidRPr="002430CD">
              <w:rPr>
                <w:rFonts w:ascii="Times New Roman" w:hint="eastAsia"/>
              </w:rPr>
              <w:t>輸入「公開資訊觀測站」</w:t>
            </w:r>
            <w:r w:rsidRPr="002430CD">
              <w:rPr>
                <w:rFonts w:ascii="Times New Roman" w:hint="eastAsia"/>
              </w:rPr>
              <w:t xml:space="preserve"> (</w:t>
            </w:r>
            <w:r w:rsidR="007E593C" w:rsidRPr="002430CD">
              <w:rPr>
                <w:rFonts w:ascii="Times New Roman" w:hint="eastAsia"/>
              </w:rPr>
              <w:t>sii.twse.com.tw</w:t>
            </w:r>
            <w:r w:rsidRPr="002430CD">
              <w:rPr>
                <w:rFonts w:ascii="Times New Roman" w:hint="eastAsia"/>
              </w:rPr>
              <w:t>/</w:t>
            </w:r>
            <w:r w:rsidRPr="002430CD">
              <w:rPr>
                <w:rFonts w:ascii="Times New Roman" w:hint="eastAsia"/>
              </w:rPr>
              <w:t>財務預測申報作業</w:t>
            </w:r>
            <w:r w:rsidRPr="002430CD">
              <w:rPr>
                <w:rFonts w:ascii="Times New Roman" w:hint="eastAsia"/>
              </w:rPr>
              <w:t>/</w:t>
            </w:r>
            <w:r w:rsidRPr="002430CD">
              <w:rPr>
                <w:rFonts w:ascii="Times New Roman" w:hint="eastAsia"/>
              </w:rPr>
              <w:t>財務預測公告說明事項申報之「仍屬有效公告」</w:t>
            </w:r>
            <w:r w:rsidRPr="002430CD">
              <w:rPr>
                <w:rFonts w:ascii="Times New Roman" w:hint="eastAsia"/>
              </w:rPr>
              <w:t>)</w:t>
            </w:r>
            <w:r w:rsidRPr="002430CD">
              <w:rPr>
                <w:rFonts w:ascii="Times New Roman" w:hint="eastAsia"/>
              </w:rPr>
              <w:t>。</w:t>
            </w:r>
          </w:p>
        </w:tc>
        <w:tc>
          <w:tcPr>
            <w:tcW w:w="3600" w:type="dxa"/>
            <w:tcBorders>
              <w:top w:val="single" w:sz="4" w:space="0" w:color="auto"/>
              <w:left w:val="single" w:sz="4" w:space="0" w:color="auto"/>
              <w:bottom w:val="single" w:sz="4" w:space="0" w:color="auto"/>
              <w:right w:val="single" w:sz="4" w:space="0" w:color="auto"/>
            </w:tcBorders>
          </w:tcPr>
          <w:p w14:paraId="33552C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公開發行公司公開財務預測資訊處理準則。</w:t>
            </w:r>
          </w:p>
        </w:tc>
      </w:tr>
      <w:tr w:rsidR="00EF260C" w:rsidRPr="002430CD" w14:paraId="2A00B8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F5F5053" w14:textId="77777777" w:rsidR="00EF260C" w:rsidRPr="002430CD" w:rsidRDefault="00EF260C" w:rsidP="00971A4C">
            <w:pPr>
              <w:kinsoku w:val="0"/>
              <w:overflowPunct w:val="0"/>
              <w:spacing w:line="260" w:lineRule="exact"/>
              <w:jc w:val="center"/>
              <w:rPr>
                <w:rFonts w:eastAsia="標楷體"/>
                <w:sz w:val="20"/>
              </w:rPr>
            </w:pPr>
            <w:r w:rsidRPr="002430CD">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vAlign w:val="center"/>
          </w:tcPr>
          <w:p w14:paraId="36996202" w14:textId="77777777" w:rsidR="00EF260C" w:rsidRPr="002430CD" w:rsidRDefault="00EF260C" w:rsidP="00B01169">
            <w:pPr>
              <w:kinsoku w:val="0"/>
              <w:overflowPunct w:val="0"/>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3551C942" w14:textId="77777777" w:rsidR="00EF260C" w:rsidRPr="002430CD" w:rsidRDefault="00EF260C" w:rsidP="000B2AB1">
            <w:pPr>
              <w:pStyle w:val="21"/>
              <w:kinsoku/>
              <w:overflowPunct/>
              <w:spacing w:line="260" w:lineRule="exact"/>
              <w:rPr>
                <w:rFonts w:ascii="Times New Roman"/>
              </w:rPr>
            </w:pPr>
            <w:r w:rsidRPr="002430CD">
              <w:rPr>
                <w:rFonts w:hint="eastAsia"/>
                <w:szCs w:val="24"/>
              </w:rPr>
              <w:t>董事會決議股東會召開日期前</w:t>
            </w:r>
          </w:p>
        </w:tc>
        <w:tc>
          <w:tcPr>
            <w:tcW w:w="6300" w:type="dxa"/>
            <w:tcBorders>
              <w:top w:val="single" w:sz="4" w:space="0" w:color="auto"/>
              <w:left w:val="single" w:sz="4" w:space="0" w:color="auto"/>
              <w:bottom w:val="single" w:sz="4" w:space="0" w:color="auto"/>
              <w:right w:val="single" w:sz="4" w:space="0" w:color="auto"/>
            </w:tcBorders>
          </w:tcPr>
          <w:p w14:paraId="1DA2BD59" w14:textId="77777777" w:rsidR="00EF260C" w:rsidRPr="002430CD" w:rsidRDefault="00EF260C" w:rsidP="00EF260C">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召開股東常會日期事前登記作業</w:t>
            </w:r>
            <w:r w:rsidRPr="002430CD">
              <w:rPr>
                <w:rFonts w:eastAsia="標楷體" w:hint="eastAsia"/>
                <w:sz w:val="20"/>
              </w:rPr>
              <w:t>)</w:t>
            </w:r>
            <w:r w:rsidRPr="002430CD">
              <w:rPr>
                <w:rFonts w:eastAsia="標楷體" w:hint="eastAsia"/>
                <w:sz w:val="20"/>
              </w:rPr>
              <w:t>。</w:t>
            </w:r>
          </w:p>
          <w:p w14:paraId="0746C70B" w14:textId="77777777" w:rsidR="00EF260C" w:rsidRPr="002430CD" w:rsidRDefault="00EF260C" w:rsidP="00B01169">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414E9DF4" w14:textId="28894D8A" w:rsidR="00EF260C" w:rsidRPr="005F389F" w:rsidRDefault="00607FD7" w:rsidP="00607FD7">
            <w:pPr>
              <w:kinsoku w:val="0"/>
              <w:overflowPunct w:val="0"/>
              <w:spacing w:line="260" w:lineRule="exact"/>
              <w:ind w:left="168" w:hanging="168"/>
              <w:jc w:val="both"/>
              <w:rPr>
                <w:rFonts w:eastAsia="標楷體"/>
                <w:sz w:val="20"/>
              </w:rPr>
            </w:pPr>
            <w:r>
              <w:rPr>
                <w:rFonts w:eastAsia="標楷體" w:hint="eastAsia"/>
                <w:sz w:val="20"/>
              </w:rPr>
              <w:t>1.</w:t>
            </w:r>
            <w:r w:rsidR="00EF260C" w:rsidRPr="002430CD">
              <w:rPr>
                <w:rFonts w:eastAsia="標楷體" w:hint="eastAsia"/>
                <w:sz w:val="20"/>
              </w:rPr>
              <w:t>本公司對有價證券上市公司及境外指數股票型基金上市之境外基金機構資訊申報作業</w:t>
            </w:r>
            <w:r w:rsidR="00EF260C" w:rsidRPr="005F389F">
              <w:rPr>
                <w:rFonts w:eastAsia="標楷體" w:hint="eastAsia"/>
                <w:sz w:val="20"/>
              </w:rPr>
              <w:t>辦法</w:t>
            </w:r>
            <w:r w:rsidR="007337E0" w:rsidRPr="005F389F">
              <w:rPr>
                <w:rFonts w:eastAsia="標楷體" w:hint="eastAsia"/>
                <w:sz w:val="20"/>
              </w:rPr>
              <w:t>第</w:t>
            </w:r>
            <w:r w:rsidR="007337E0" w:rsidRPr="005F389F">
              <w:rPr>
                <w:rFonts w:eastAsia="標楷體" w:hint="eastAsia"/>
                <w:sz w:val="20"/>
              </w:rPr>
              <w:t>3</w:t>
            </w:r>
            <w:r w:rsidR="007337E0" w:rsidRPr="005F389F">
              <w:rPr>
                <w:rFonts w:eastAsia="標楷體" w:hint="eastAsia"/>
                <w:sz w:val="20"/>
              </w:rPr>
              <w:t>條第</w:t>
            </w:r>
            <w:r w:rsidR="007337E0" w:rsidRPr="005F389F">
              <w:rPr>
                <w:rFonts w:eastAsia="標楷體" w:hint="eastAsia"/>
                <w:sz w:val="20"/>
              </w:rPr>
              <w:t>2</w:t>
            </w:r>
            <w:r w:rsidR="007337E0" w:rsidRPr="005F389F">
              <w:rPr>
                <w:rFonts w:eastAsia="標楷體" w:hint="eastAsia"/>
                <w:sz w:val="20"/>
              </w:rPr>
              <w:t>項第</w:t>
            </w:r>
            <w:r w:rsidR="007337E0" w:rsidRPr="005F389F">
              <w:rPr>
                <w:rFonts w:eastAsia="標楷體" w:hint="eastAsia"/>
                <w:sz w:val="20"/>
              </w:rPr>
              <w:t>8</w:t>
            </w:r>
            <w:r w:rsidR="007337E0" w:rsidRPr="005F389F">
              <w:rPr>
                <w:rFonts w:eastAsia="標楷體" w:hint="eastAsia"/>
                <w:sz w:val="20"/>
              </w:rPr>
              <w:t>款</w:t>
            </w:r>
            <w:r w:rsidR="00EF260C" w:rsidRPr="005F389F">
              <w:rPr>
                <w:rFonts w:eastAsia="標楷體" w:hint="eastAsia"/>
                <w:sz w:val="20"/>
              </w:rPr>
              <w:t>。</w:t>
            </w:r>
          </w:p>
          <w:p w14:paraId="000E72E2" w14:textId="6A5B06BF" w:rsidR="00EF260C" w:rsidRPr="002430CD" w:rsidRDefault="00607FD7" w:rsidP="00607FD7">
            <w:pPr>
              <w:kinsoku w:val="0"/>
              <w:overflowPunct w:val="0"/>
              <w:spacing w:line="260" w:lineRule="exact"/>
              <w:ind w:left="168" w:hanging="168"/>
              <w:jc w:val="both"/>
              <w:rPr>
                <w:rFonts w:eastAsia="標楷體"/>
                <w:sz w:val="20"/>
              </w:rPr>
            </w:pPr>
            <w:r>
              <w:rPr>
                <w:rFonts w:eastAsia="標楷體" w:hint="eastAsia"/>
                <w:sz w:val="20"/>
              </w:rPr>
              <w:t>2.</w:t>
            </w:r>
            <w:r w:rsidR="00EF260C" w:rsidRPr="002430CD">
              <w:rPr>
                <w:rFonts w:eastAsia="標楷體" w:hint="eastAsia"/>
                <w:sz w:val="20"/>
              </w:rPr>
              <w:t>99.1.15</w:t>
            </w:r>
            <w:proofErr w:type="gramStart"/>
            <w:r w:rsidR="00EF260C" w:rsidRPr="002430CD">
              <w:rPr>
                <w:rFonts w:eastAsia="標楷體"/>
                <w:sz w:val="20"/>
              </w:rPr>
              <w:t>臺</w:t>
            </w:r>
            <w:proofErr w:type="gramEnd"/>
            <w:r w:rsidR="00EF260C" w:rsidRPr="002430CD">
              <w:rPr>
                <w:rFonts w:eastAsia="標楷體"/>
                <w:sz w:val="20"/>
              </w:rPr>
              <w:t>證上字第</w:t>
            </w:r>
            <w:r w:rsidR="00EF260C" w:rsidRPr="002430CD">
              <w:rPr>
                <w:rFonts w:eastAsia="標楷體"/>
                <w:sz w:val="20"/>
              </w:rPr>
              <w:t>0991700149</w:t>
            </w:r>
            <w:r w:rsidR="00EF260C" w:rsidRPr="002430CD">
              <w:rPr>
                <w:rFonts w:eastAsia="標楷體"/>
                <w:sz w:val="20"/>
              </w:rPr>
              <w:t>號</w:t>
            </w:r>
            <w:r w:rsidR="00EF260C" w:rsidRPr="002430CD">
              <w:rPr>
                <w:rFonts w:eastAsia="標楷體" w:hint="eastAsia"/>
                <w:sz w:val="20"/>
              </w:rPr>
              <w:t>函。</w:t>
            </w:r>
          </w:p>
          <w:p w14:paraId="455A0864" w14:textId="77777777" w:rsidR="00EF260C" w:rsidRPr="002430CD" w:rsidRDefault="00EF260C" w:rsidP="00B01169">
            <w:pPr>
              <w:kinsoku w:val="0"/>
              <w:overflowPunct w:val="0"/>
              <w:spacing w:line="260" w:lineRule="exact"/>
              <w:jc w:val="both"/>
              <w:rPr>
                <w:rFonts w:eastAsia="標楷體"/>
                <w:sz w:val="20"/>
              </w:rPr>
            </w:pPr>
          </w:p>
        </w:tc>
      </w:tr>
      <w:tr w:rsidR="002B3764" w:rsidRPr="002430CD" w14:paraId="33F4D1D0" w14:textId="77777777" w:rsidTr="002808CE">
        <w:trPr>
          <w:trHeight w:val="7443"/>
        </w:trPr>
        <w:tc>
          <w:tcPr>
            <w:tcW w:w="480" w:type="dxa"/>
            <w:tcBorders>
              <w:top w:val="single" w:sz="4" w:space="0" w:color="auto"/>
              <w:left w:val="single" w:sz="4" w:space="0" w:color="auto"/>
              <w:bottom w:val="single" w:sz="4" w:space="0" w:color="auto"/>
              <w:right w:val="single" w:sz="4" w:space="0" w:color="auto"/>
            </w:tcBorders>
            <w:vAlign w:val="center"/>
          </w:tcPr>
          <w:p w14:paraId="78AC2104"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E7B809F" w14:textId="77777777" w:rsidR="002B3764" w:rsidRPr="002430CD" w:rsidRDefault="002B3764"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630262CC" w14:textId="77777777" w:rsidR="002B3764" w:rsidRPr="006078CC" w:rsidRDefault="002B3764"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董事會決議股東會召開日期等（董事會決議日</w:t>
            </w:r>
            <w:r w:rsidR="0085650B">
              <w:rPr>
                <w:rFonts w:ascii="Times New Roman" w:eastAsia="標楷體" w:hAnsi="Times New Roman" w:hint="eastAsia"/>
                <w:color w:val="auto"/>
                <w:sz w:val="20"/>
              </w:rPr>
              <w:t>之</w:t>
            </w:r>
            <w:r w:rsidRPr="006078CC">
              <w:rPr>
                <w:rFonts w:ascii="Times New Roman" w:eastAsia="標楷體" w:hAnsi="Times New Roman" w:hint="eastAsia"/>
                <w:color w:val="auto"/>
                <w:sz w:val="20"/>
              </w:rPr>
              <w:t>次</w:t>
            </w:r>
            <w:r w:rsidR="0085650B" w:rsidRPr="006078CC">
              <w:rPr>
                <w:rFonts w:ascii="Times New Roman" w:eastAsia="標楷體" w:hAnsi="Times New Roman" w:hint="eastAsia"/>
                <w:color w:val="auto"/>
                <w:sz w:val="20"/>
              </w:rPr>
              <w:t>一營業</w:t>
            </w:r>
            <w:r w:rsidRPr="006078CC">
              <w:rPr>
                <w:rFonts w:ascii="Times New Roman" w:eastAsia="標楷體" w:hAnsi="Times New Roman" w:hint="eastAsia"/>
                <w:color w:val="auto"/>
                <w:sz w:val="20"/>
              </w:rPr>
              <w:t>日</w:t>
            </w:r>
            <w:r w:rsidR="0085650B" w:rsidRPr="006078CC">
              <w:rPr>
                <w:rFonts w:ascii="Times New Roman" w:eastAsia="標楷體" w:hAnsi="Times New Roman" w:hint="eastAsia"/>
                <w:color w:val="auto"/>
                <w:sz w:val="20"/>
              </w:rPr>
              <w:t>交易時間</w:t>
            </w:r>
            <w:r w:rsidRPr="006078CC">
              <w:rPr>
                <w:rFonts w:ascii="Times New Roman" w:eastAsia="標楷體" w:hAnsi="Times New Roman" w:hint="eastAsia"/>
                <w:color w:val="auto"/>
                <w:sz w:val="20"/>
              </w:rPr>
              <w:t>開</w:t>
            </w:r>
            <w:r w:rsidR="0085650B" w:rsidRPr="006078CC">
              <w:rPr>
                <w:rFonts w:ascii="Times New Roman" w:eastAsia="標楷體" w:hAnsi="Times New Roman" w:hint="eastAsia"/>
                <w:color w:val="auto"/>
                <w:sz w:val="20"/>
              </w:rPr>
              <w:t>始</w:t>
            </w:r>
            <w:r w:rsidR="00CE3533">
              <w:rPr>
                <w:rFonts w:ascii="Times New Roman" w:eastAsia="標楷體" w:hAnsi="Times New Roman" w:hint="eastAsia"/>
                <w:color w:val="auto"/>
                <w:sz w:val="20"/>
              </w:rPr>
              <w:t>二</w:t>
            </w:r>
            <w:r w:rsidR="0085650B">
              <w:rPr>
                <w:rFonts w:ascii="Times New Roman" w:eastAsia="標楷體" w:hAnsi="Times New Roman" w:hint="eastAsia"/>
                <w:color w:val="auto"/>
                <w:sz w:val="20"/>
              </w:rPr>
              <w:t>小時</w:t>
            </w:r>
            <w:r w:rsidRPr="006078CC">
              <w:rPr>
                <w:rFonts w:ascii="Times New Roman" w:eastAsia="標楷體" w:hAnsi="Times New Roman" w:hint="eastAsia"/>
                <w:color w:val="auto"/>
                <w:sz w:val="20"/>
              </w:rPr>
              <w:t>前）。</w:t>
            </w:r>
          </w:p>
          <w:p w14:paraId="6D9522DE" w14:textId="77777777" w:rsidR="009058B7" w:rsidRPr="006078CC" w:rsidRDefault="009058B7" w:rsidP="006078CC">
            <w:pPr>
              <w:pStyle w:val="HTML"/>
              <w:spacing w:line="260" w:lineRule="exact"/>
              <w:jc w:val="both"/>
              <w:rPr>
                <w:rFonts w:ascii="Times New Roman" w:eastAsia="標楷體" w:hAnsi="Times New Roman"/>
                <w:color w:val="auto"/>
                <w:sz w:val="20"/>
              </w:rPr>
            </w:pPr>
          </w:p>
          <w:p w14:paraId="0D679B08" w14:textId="77777777" w:rsidR="007337E0" w:rsidRPr="004B4925" w:rsidRDefault="007337E0"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董事會</w:t>
            </w:r>
            <w:r w:rsidR="005F6420">
              <w:rPr>
                <w:rFonts w:ascii="Times New Roman" w:eastAsia="標楷體" w:hAnsi="Times New Roman" w:hint="eastAsia"/>
                <w:color w:val="auto"/>
                <w:sz w:val="20"/>
              </w:rPr>
              <w:t>決議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擬議</w:t>
            </w:r>
            <w:r w:rsidR="005F6420">
              <w:rPr>
                <w:rFonts w:ascii="Times New Roman" w:eastAsia="標楷體" w:hAnsi="Times New Roman" w:hint="eastAsia"/>
                <w:color w:val="auto"/>
                <w:sz w:val="20"/>
              </w:rPr>
              <w:t>)</w:t>
            </w:r>
            <w:r w:rsidRPr="006078CC">
              <w:rPr>
                <w:rFonts w:ascii="Times New Roman" w:eastAsia="標楷體" w:hAnsi="Times New Roman" w:hint="eastAsia"/>
                <w:color w:val="auto"/>
                <w:sz w:val="20"/>
              </w:rPr>
              <w:t>股利分派情形</w:t>
            </w:r>
            <w:r w:rsidR="00815A98" w:rsidRPr="006078CC">
              <w:rPr>
                <w:rFonts w:ascii="Times New Roman" w:eastAsia="標楷體" w:hAnsi="Times New Roman" w:hint="eastAsia"/>
                <w:color w:val="auto"/>
                <w:sz w:val="20"/>
              </w:rPr>
              <w:t>後次一營業日交易時間開始</w:t>
            </w:r>
            <w:r w:rsidR="00CE3533">
              <w:rPr>
                <w:rFonts w:ascii="Times New Roman" w:eastAsia="標楷體" w:hAnsi="Times New Roman" w:hint="eastAsia"/>
                <w:color w:val="auto"/>
                <w:sz w:val="20"/>
              </w:rPr>
              <w:t>二</w:t>
            </w:r>
            <w:r w:rsidR="003E15D7">
              <w:rPr>
                <w:rFonts w:ascii="Times New Roman" w:eastAsia="標楷體" w:hAnsi="Times New Roman" w:hint="eastAsia"/>
                <w:color w:val="auto"/>
                <w:sz w:val="20"/>
              </w:rPr>
              <w:t>小時</w:t>
            </w:r>
            <w:r w:rsidR="00815A98" w:rsidRPr="006078CC">
              <w:rPr>
                <w:rFonts w:ascii="Times New Roman" w:eastAsia="標楷體" w:hAnsi="Times New Roman" w:hint="eastAsia"/>
                <w:color w:val="auto"/>
                <w:sz w:val="20"/>
              </w:rPr>
              <w:t>前輸入</w:t>
            </w:r>
            <w:r w:rsidR="00B165AE" w:rsidRPr="004B4925">
              <w:rPr>
                <w:rFonts w:ascii="Times New Roman" w:eastAsia="標楷體" w:hAnsi="Times New Roman" w:hint="eastAsia"/>
                <w:color w:val="auto"/>
                <w:sz w:val="20"/>
              </w:rPr>
              <w:t>。</w:t>
            </w:r>
          </w:p>
          <w:p w14:paraId="5AB34976" w14:textId="77777777" w:rsidR="007337E0" w:rsidRPr="004B4925" w:rsidRDefault="007337E0" w:rsidP="006078CC">
            <w:pPr>
              <w:pStyle w:val="HTML"/>
              <w:spacing w:line="260" w:lineRule="exact"/>
              <w:jc w:val="both"/>
              <w:rPr>
                <w:rFonts w:ascii="Times New Roman" w:eastAsia="標楷體" w:hAnsi="Times New Roman"/>
                <w:color w:val="auto"/>
                <w:sz w:val="20"/>
              </w:rPr>
            </w:pPr>
          </w:p>
          <w:p w14:paraId="2B161F9E" w14:textId="77777777" w:rsidR="00D446B9" w:rsidRDefault="00D446B9" w:rsidP="006078CC">
            <w:pPr>
              <w:pStyle w:val="HTML"/>
              <w:spacing w:line="260" w:lineRule="exact"/>
              <w:jc w:val="both"/>
              <w:rPr>
                <w:rFonts w:ascii="Times New Roman" w:eastAsia="標楷體" w:hAnsi="Times New Roman"/>
                <w:color w:val="auto"/>
                <w:sz w:val="20"/>
              </w:rPr>
            </w:pPr>
          </w:p>
          <w:p w14:paraId="0AC7AB85" w14:textId="77777777" w:rsidR="00CD0986" w:rsidRPr="004B4925" w:rsidRDefault="00CD0986" w:rsidP="006078CC">
            <w:pPr>
              <w:pStyle w:val="HTML"/>
              <w:spacing w:line="260" w:lineRule="exact"/>
              <w:jc w:val="both"/>
              <w:rPr>
                <w:rFonts w:ascii="Times New Roman" w:eastAsia="標楷體" w:hAnsi="Times New Roman"/>
                <w:color w:val="auto"/>
                <w:sz w:val="20"/>
              </w:rPr>
            </w:pPr>
          </w:p>
          <w:p w14:paraId="290BCCDB" w14:textId="77777777" w:rsidR="00C83AA3" w:rsidRDefault="00C83AA3" w:rsidP="006078CC">
            <w:pPr>
              <w:pStyle w:val="HTML"/>
              <w:spacing w:line="260" w:lineRule="exact"/>
              <w:jc w:val="both"/>
              <w:rPr>
                <w:rFonts w:ascii="Times New Roman" w:eastAsia="標楷體" w:hAnsi="Times New Roman"/>
                <w:color w:val="auto"/>
                <w:sz w:val="20"/>
              </w:rPr>
            </w:pPr>
            <w:r w:rsidRPr="004B4925">
              <w:rPr>
                <w:rFonts w:ascii="Times New Roman" w:eastAsia="標楷體" w:hAnsi="Times New Roman" w:hint="eastAsia"/>
                <w:color w:val="auto"/>
                <w:sz w:val="20"/>
              </w:rPr>
              <w:t>預定停止股票過戶開始日期至少十二</w:t>
            </w:r>
            <w:proofErr w:type="gramStart"/>
            <w:r w:rsidRPr="004B4925">
              <w:rPr>
                <w:rFonts w:ascii="Times New Roman" w:eastAsia="標楷體" w:hAnsi="Times New Roman" w:hint="eastAsia"/>
                <w:color w:val="auto"/>
                <w:sz w:val="20"/>
              </w:rPr>
              <w:t>個</w:t>
            </w:r>
            <w:proofErr w:type="gramEnd"/>
            <w:r w:rsidRPr="004B4925">
              <w:rPr>
                <w:rFonts w:ascii="Times New Roman" w:eastAsia="標楷體" w:hAnsi="Times New Roman" w:hint="eastAsia"/>
                <w:color w:val="auto"/>
                <w:sz w:val="20"/>
              </w:rPr>
              <w:t>營業日</w:t>
            </w:r>
            <w:r w:rsidR="008859F5" w:rsidRPr="004B4925">
              <w:rPr>
                <w:rFonts w:ascii="Times New Roman" w:eastAsia="標楷體" w:hAnsi="Times New Roman" w:hint="eastAsia"/>
                <w:color w:val="auto"/>
                <w:sz w:val="20"/>
              </w:rPr>
              <w:t>前</w:t>
            </w:r>
            <w:r w:rsidRPr="004B4925">
              <w:rPr>
                <w:rFonts w:ascii="Times New Roman" w:eastAsia="標楷體" w:hAnsi="Times New Roman" w:hint="eastAsia"/>
                <w:color w:val="auto"/>
                <w:sz w:val="20"/>
              </w:rPr>
              <w:t>輸入，但有本公司營業細則第</w:t>
            </w:r>
            <w:r w:rsidRPr="004B4925">
              <w:rPr>
                <w:rFonts w:ascii="Times New Roman" w:eastAsia="標楷體" w:hAnsi="Times New Roman" w:hint="eastAsia"/>
                <w:color w:val="auto"/>
                <w:sz w:val="20"/>
              </w:rPr>
              <w:t>46</w:t>
            </w:r>
            <w:r w:rsidRPr="004B4925">
              <w:rPr>
                <w:rFonts w:ascii="Times New Roman" w:eastAsia="標楷體" w:hAnsi="Times New Roman" w:hint="eastAsia"/>
                <w:color w:val="auto"/>
                <w:sz w:val="20"/>
              </w:rPr>
              <w:t>條第</w:t>
            </w:r>
            <w:r w:rsidRPr="004B4925">
              <w:rPr>
                <w:rFonts w:ascii="Times New Roman" w:eastAsia="標楷體" w:hAnsi="Times New Roman" w:hint="eastAsia"/>
                <w:color w:val="auto"/>
                <w:sz w:val="20"/>
              </w:rPr>
              <w:t>1</w:t>
            </w:r>
            <w:r w:rsidRPr="004B4925">
              <w:rPr>
                <w:rFonts w:ascii="Times New Roman" w:eastAsia="標楷體" w:hAnsi="Times New Roman" w:hint="eastAsia"/>
                <w:color w:val="auto"/>
                <w:sz w:val="20"/>
              </w:rPr>
              <w:t>項但書情事經公告敘明原因者，得於股東會開會日至少四十日前就發放股息、紅利之金額及權利分配之內容補行公告</w:t>
            </w:r>
            <w:r w:rsidR="005078A9" w:rsidRPr="004B4925">
              <w:rPr>
                <w:rFonts w:ascii="Times New Roman" w:eastAsia="標楷體" w:hAnsi="Times New Roman" w:hint="eastAsia"/>
                <w:color w:val="auto"/>
                <w:sz w:val="20"/>
              </w:rPr>
              <w:t>。</w:t>
            </w:r>
          </w:p>
          <w:p w14:paraId="44BEC899" w14:textId="77777777" w:rsidR="006078CC" w:rsidRPr="004B4925" w:rsidRDefault="006078CC"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6078CC">
              <w:rPr>
                <w:rFonts w:ascii="Times New Roman" w:eastAsia="標楷體" w:hAnsi="Times New Roman" w:hint="eastAsia"/>
                <w:color w:val="auto"/>
                <w:sz w:val="20"/>
              </w:rPr>
              <w:t>第一上市公司依其註冊地國法令規定，無法於股東常會開會三十日前發送召集通知書者，至遲應於股東常會開會日</w:t>
            </w:r>
            <w:r w:rsidR="00A27422">
              <w:rPr>
                <w:rFonts w:ascii="Times New Roman" w:eastAsia="標楷體" w:hAnsi="Times New Roman" w:hint="eastAsia"/>
                <w:color w:val="auto"/>
                <w:sz w:val="20"/>
              </w:rPr>
              <w:t>至少三</w:t>
            </w:r>
            <w:r w:rsidRPr="006078CC">
              <w:rPr>
                <w:rFonts w:ascii="Times New Roman" w:eastAsia="標楷體" w:hAnsi="Times New Roman" w:hint="eastAsia"/>
                <w:color w:val="auto"/>
                <w:sz w:val="20"/>
              </w:rPr>
              <w:t>十一日前補行公告。</w:t>
            </w:r>
            <w:r>
              <w:rPr>
                <w:rFonts w:ascii="Times New Roman" w:eastAsia="標楷體" w:hAnsi="Times New Roman" w:hint="eastAsia"/>
                <w:color w:val="auto"/>
                <w:sz w:val="20"/>
              </w:rPr>
              <w:t>）</w:t>
            </w:r>
          </w:p>
          <w:p w14:paraId="662263A8" w14:textId="77777777" w:rsidR="00F67442" w:rsidRPr="006078CC" w:rsidRDefault="00F67442" w:rsidP="006078CC">
            <w:pPr>
              <w:pStyle w:val="HTML"/>
              <w:spacing w:line="260" w:lineRule="exact"/>
              <w:jc w:val="both"/>
              <w:rPr>
                <w:rFonts w:ascii="Times New Roman" w:eastAsia="標楷體" w:hAnsi="Times New Roman"/>
                <w:color w:val="auto"/>
                <w:sz w:val="20"/>
              </w:rPr>
            </w:pPr>
          </w:p>
          <w:p w14:paraId="50560836" w14:textId="77777777" w:rsidR="00724F0A" w:rsidRDefault="00724F0A"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t>停止變更股東名簿記載日前</w:t>
            </w:r>
          </w:p>
          <w:p w14:paraId="0F85D3D7" w14:textId="77777777" w:rsidR="00724F0A" w:rsidRDefault="00724F0A" w:rsidP="006078CC">
            <w:pPr>
              <w:pStyle w:val="HTML"/>
              <w:spacing w:line="260" w:lineRule="exact"/>
              <w:jc w:val="both"/>
              <w:rPr>
                <w:rFonts w:ascii="Times New Roman" w:eastAsia="標楷體" w:hAnsi="Times New Roman"/>
                <w:color w:val="auto"/>
                <w:sz w:val="20"/>
              </w:rPr>
            </w:pPr>
          </w:p>
          <w:p w14:paraId="1C1C98E1" w14:textId="77777777" w:rsidR="00F268AE" w:rsidRDefault="00F268AE" w:rsidP="006078CC">
            <w:pPr>
              <w:pStyle w:val="HTML"/>
              <w:spacing w:line="260" w:lineRule="exact"/>
              <w:jc w:val="both"/>
              <w:rPr>
                <w:rFonts w:eastAsia="標楷體" w:hAnsi="Courier New"/>
                <w:color w:val="auto"/>
                <w:sz w:val="20"/>
              </w:rPr>
            </w:pPr>
          </w:p>
          <w:p w14:paraId="1021A4F1" w14:textId="77777777" w:rsidR="00F268AE" w:rsidRDefault="00F268AE" w:rsidP="006078CC">
            <w:pPr>
              <w:pStyle w:val="HTML"/>
              <w:spacing w:line="260" w:lineRule="exact"/>
              <w:jc w:val="both"/>
              <w:rPr>
                <w:rFonts w:eastAsia="標楷體" w:hAnsi="Courier New"/>
                <w:color w:val="auto"/>
                <w:sz w:val="20"/>
              </w:rPr>
            </w:pPr>
          </w:p>
          <w:p w14:paraId="75C163AD" w14:textId="77777777" w:rsidR="00DE2E4C" w:rsidRDefault="00DE2E4C" w:rsidP="006078CC">
            <w:pPr>
              <w:pStyle w:val="HTML"/>
              <w:spacing w:line="260" w:lineRule="exact"/>
              <w:jc w:val="both"/>
              <w:rPr>
                <w:rFonts w:eastAsia="標楷體" w:hAnsi="Courier New"/>
                <w:color w:val="auto"/>
                <w:sz w:val="20"/>
              </w:rPr>
            </w:pPr>
          </w:p>
          <w:p w14:paraId="1719D18C" w14:textId="77777777" w:rsidR="00DE2E4C" w:rsidRDefault="00DE2E4C" w:rsidP="006078CC">
            <w:pPr>
              <w:pStyle w:val="HTML"/>
              <w:spacing w:line="260" w:lineRule="exact"/>
              <w:jc w:val="both"/>
              <w:rPr>
                <w:rFonts w:eastAsia="標楷體" w:hAnsi="Courier New"/>
                <w:color w:val="auto"/>
                <w:sz w:val="20"/>
              </w:rPr>
            </w:pPr>
          </w:p>
          <w:p w14:paraId="54889856" w14:textId="77777777" w:rsidR="00C93B65" w:rsidRDefault="00C93B65" w:rsidP="006078CC">
            <w:pPr>
              <w:pStyle w:val="HTML"/>
              <w:spacing w:line="260" w:lineRule="exact"/>
              <w:jc w:val="both"/>
              <w:rPr>
                <w:rFonts w:eastAsia="標楷體" w:hAnsi="Courier New"/>
                <w:color w:val="auto"/>
                <w:sz w:val="20"/>
              </w:rPr>
            </w:pPr>
          </w:p>
          <w:p w14:paraId="17490917" w14:textId="77777777" w:rsidR="00D5179F" w:rsidRDefault="00D5179F" w:rsidP="006078CC">
            <w:pPr>
              <w:pStyle w:val="HTML"/>
              <w:spacing w:line="260" w:lineRule="exact"/>
              <w:jc w:val="both"/>
              <w:rPr>
                <w:rFonts w:eastAsia="標楷體" w:hAnsi="Courier New"/>
                <w:color w:val="auto"/>
                <w:sz w:val="20"/>
              </w:rPr>
            </w:pPr>
          </w:p>
          <w:p w14:paraId="67EE75C5" w14:textId="77777777" w:rsidR="00CD0986" w:rsidRDefault="00F268AE" w:rsidP="006078CC">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w:t>
            </w:r>
            <w:r w:rsidRPr="009E0E31">
              <w:rPr>
                <w:rFonts w:eastAsia="標楷體" w:hAnsi="Courier New"/>
                <w:color w:val="auto"/>
                <w:sz w:val="20"/>
              </w:rPr>
              <w:t>理</w:t>
            </w:r>
            <w:r w:rsidR="00B227EB" w:rsidRPr="009E0E31">
              <w:rPr>
                <w:rFonts w:eastAsia="標楷體" w:hint="eastAsia"/>
                <w:color w:val="auto"/>
                <w:sz w:val="20"/>
              </w:rPr>
              <w:t>提名董監事</w:t>
            </w:r>
            <w:r w:rsidR="00B227EB" w:rsidRPr="009E0E31">
              <w:rPr>
                <w:rFonts w:eastAsia="標楷體" w:hint="eastAsia"/>
                <w:color w:val="auto"/>
                <w:sz w:val="20"/>
              </w:rPr>
              <w:t>(</w:t>
            </w:r>
            <w:r w:rsidR="00B227EB" w:rsidRPr="009E0E31">
              <w:rPr>
                <w:rFonts w:eastAsia="標楷體" w:hint="eastAsia"/>
                <w:color w:val="auto"/>
                <w:sz w:val="20"/>
              </w:rPr>
              <w:t>含獨立董事</w:t>
            </w:r>
            <w:r w:rsidR="00B227EB" w:rsidRPr="009E0E31">
              <w:rPr>
                <w:rFonts w:eastAsia="標楷體" w:hint="eastAsia"/>
                <w:color w:val="auto"/>
                <w:sz w:val="20"/>
              </w:rPr>
              <w:t>)</w:t>
            </w:r>
            <w:r w:rsidRPr="009E0E31">
              <w:rPr>
                <w:rFonts w:eastAsia="標楷體" w:hAnsi="Courier New"/>
                <w:color w:val="auto"/>
                <w:sz w:val="20"/>
              </w:rPr>
              <w:t>期間截止</w:t>
            </w:r>
            <w:r w:rsidRPr="005A6D47">
              <w:rPr>
                <w:rFonts w:eastAsia="標楷體" w:hAnsi="Courier New"/>
                <w:color w:val="auto"/>
                <w:sz w:val="20"/>
              </w:rPr>
              <w:t>日後二日內</w:t>
            </w:r>
          </w:p>
          <w:p w14:paraId="4228EC2B" w14:textId="77777777" w:rsidR="00CD0986" w:rsidRDefault="00CD0986" w:rsidP="006078CC">
            <w:pPr>
              <w:pStyle w:val="HTML"/>
              <w:spacing w:line="260" w:lineRule="exact"/>
              <w:jc w:val="both"/>
              <w:rPr>
                <w:rFonts w:ascii="Times New Roman" w:eastAsia="標楷體" w:hAnsi="Times New Roman"/>
                <w:color w:val="auto"/>
                <w:sz w:val="20"/>
              </w:rPr>
            </w:pPr>
          </w:p>
          <w:p w14:paraId="36F91326" w14:textId="77777777" w:rsidR="00D5179F" w:rsidRDefault="00D5179F" w:rsidP="006078CC">
            <w:pPr>
              <w:pStyle w:val="HTML"/>
              <w:spacing w:line="260" w:lineRule="exact"/>
              <w:jc w:val="both"/>
              <w:rPr>
                <w:rFonts w:ascii="Times New Roman" w:eastAsia="標楷體" w:hAnsi="Times New Roman"/>
                <w:color w:val="auto"/>
                <w:sz w:val="20"/>
              </w:rPr>
            </w:pPr>
          </w:p>
          <w:p w14:paraId="0C60775E" w14:textId="77777777" w:rsidR="00A144FD" w:rsidRDefault="00A144FD" w:rsidP="00A144FD">
            <w:pPr>
              <w:pStyle w:val="HTML"/>
              <w:spacing w:line="260" w:lineRule="exact"/>
              <w:jc w:val="both"/>
              <w:rPr>
                <w:rFonts w:ascii="Times New Roman" w:eastAsia="標楷體" w:hAnsi="Times New Roman"/>
                <w:color w:val="auto"/>
                <w:sz w:val="20"/>
              </w:rPr>
            </w:pPr>
            <w:r w:rsidRPr="005A6D47">
              <w:rPr>
                <w:rFonts w:eastAsia="標楷體" w:hAnsi="Courier New"/>
                <w:color w:val="auto"/>
                <w:sz w:val="20"/>
              </w:rPr>
              <w:t>受理</w:t>
            </w:r>
            <w:r>
              <w:rPr>
                <w:rFonts w:eastAsia="標楷體" w:hAnsi="Courier New" w:hint="eastAsia"/>
                <w:color w:val="auto"/>
                <w:sz w:val="20"/>
              </w:rPr>
              <w:t>股東</w:t>
            </w:r>
            <w:r>
              <w:rPr>
                <w:rFonts w:eastAsia="標楷體" w:hint="eastAsia"/>
                <w:sz w:val="20"/>
              </w:rPr>
              <w:t>提案</w:t>
            </w:r>
            <w:r w:rsidRPr="005A6D47">
              <w:rPr>
                <w:rFonts w:eastAsia="標楷體" w:hAnsi="Courier New"/>
                <w:color w:val="auto"/>
                <w:sz w:val="20"/>
              </w:rPr>
              <w:t>期間截止日後二日內</w:t>
            </w:r>
          </w:p>
          <w:p w14:paraId="6BD00D77" w14:textId="77777777" w:rsidR="00A144FD" w:rsidRPr="00A144FD" w:rsidRDefault="00A144FD" w:rsidP="006078CC">
            <w:pPr>
              <w:pStyle w:val="HTML"/>
              <w:spacing w:line="260" w:lineRule="exact"/>
              <w:jc w:val="both"/>
              <w:rPr>
                <w:rFonts w:ascii="Times New Roman" w:eastAsia="標楷體" w:hAnsi="Times New Roman"/>
                <w:color w:val="auto"/>
                <w:sz w:val="20"/>
              </w:rPr>
            </w:pPr>
          </w:p>
          <w:p w14:paraId="27A1708A" w14:textId="77777777" w:rsidR="00A144FD" w:rsidRDefault="00A144FD" w:rsidP="006078CC">
            <w:pPr>
              <w:pStyle w:val="HTML"/>
              <w:spacing w:line="260" w:lineRule="exact"/>
              <w:jc w:val="both"/>
              <w:rPr>
                <w:rFonts w:ascii="Times New Roman" w:eastAsia="標楷體" w:hAnsi="Times New Roman"/>
                <w:color w:val="auto"/>
                <w:sz w:val="20"/>
              </w:rPr>
            </w:pPr>
          </w:p>
          <w:p w14:paraId="77671D98" w14:textId="77777777" w:rsidR="00D5179F" w:rsidRDefault="00D5179F" w:rsidP="006078CC">
            <w:pPr>
              <w:pStyle w:val="HTML"/>
              <w:spacing w:line="260" w:lineRule="exact"/>
              <w:jc w:val="both"/>
              <w:rPr>
                <w:rFonts w:ascii="Times New Roman" w:eastAsia="標楷體" w:hAnsi="Times New Roman"/>
                <w:color w:val="auto"/>
                <w:sz w:val="20"/>
              </w:rPr>
            </w:pPr>
          </w:p>
          <w:p w14:paraId="49E74AA7" w14:textId="77777777" w:rsidR="00206AFF" w:rsidRDefault="00206AFF" w:rsidP="006078CC">
            <w:pPr>
              <w:pStyle w:val="HTML"/>
              <w:spacing w:line="260" w:lineRule="exact"/>
              <w:jc w:val="both"/>
              <w:rPr>
                <w:rFonts w:ascii="Times New Roman" w:eastAsia="標楷體" w:hAnsi="Times New Roman"/>
                <w:color w:val="auto"/>
                <w:sz w:val="20"/>
              </w:rPr>
            </w:pPr>
          </w:p>
          <w:p w14:paraId="4927BB04" w14:textId="77777777" w:rsidR="00206AFF" w:rsidRDefault="00206AFF" w:rsidP="006078CC">
            <w:pPr>
              <w:pStyle w:val="HTML"/>
              <w:spacing w:line="260" w:lineRule="exact"/>
              <w:jc w:val="both"/>
              <w:rPr>
                <w:rFonts w:ascii="Times New Roman" w:eastAsia="標楷體" w:hAnsi="Times New Roman"/>
                <w:color w:val="auto"/>
                <w:sz w:val="20"/>
              </w:rPr>
            </w:pPr>
          </w:p>
          <w:p w14:paraId="143E53D6" w14:textId="77777777" w:rsidR="00FE76F5" w:rsidRDefault="00FE76F5" w:rsidP="006078CC">
            <w:pPr>
              <w:pStyle w:val="HTML"/>
              <w:spacing w:line="260" w:lineRule="exact"/>
              <w:jc w:val="both"/>
              <w:rPr>
                <w:rFonts w:ascii="Times New Roman" w:eastAsia="標楷體" w:hAnsi="Times New Roman"/>
                <w:color w:val="auto"/>
                <w:sz w:val="20"/>
              </w:rPr>
            </w:pPr>
          </w:p>
          <w:p w14:paraId="3622E1E1" w14:textId="77777777" w:rsidR="00FE76F5" w:rsidRDefault="00FE76F5" w:rsidP="006078CC">
            <w:pPr>
              <w:pStyle w:val="HTML"/>
              <w:spacing w:line="260" w:lineRule="exact"/>
              <w:jc w:val="both"/>
              <w:rPr>
                <w:rFonts w:ascii="Times New Roman" w:eastAsia="標楷體" w:hAnsi="Times New Roman"/>
                <w:color w:val="auto"/>
                <w:sz w:val="20"/>
              </w:rPr>
            </w:pPr>
          </w:p>
          <w:p w14:paraId="734043DC" w14:textId="77777777" w:rsidR="00F67442" w:rsidRPr="0021150C" w:rsidRDefault="00F268AE" w:rsidP="006078CC">
            <w:pPr>
              <w:pStyle w:val="HTML"/>
              <w:spacing w:line="260" w:lineRule="exact"/>
              <w:jc w:val="both"/>
              <w:rPr>
                <w:rFonts w:ascii="Times New Roman" w:eastAsia="標楷體" w:hAnsi="Times New Roman"/>
                <w:color w:val="auto"/>
                <w:sz w:val="20"/>
              </w:rPr>
            </w:pPr>
            <w:r w:rsidRPr="0021150C">
              <w:rPr>
                <w:rFonts w:ascii="Times New Roman" w:eastAsia="標楷體" w:hAnsi="Times New Roman" w:hint="eastAsia"/>
                <w:color w:val="auto"/>
                <w:sz w:val="20"/>
              </w:rPr>
              <w:t>董事會決議後二日內或</w:t>
            </w:r>
            <w:r w:rsidR="00F67442" w:rsidRPr="0021150C">
              <w:rPr>
                <w:rFonts w:ascii="Times New Roman" w:eastAsia="標楷體" w:hAnsi="Times New Roman" w:hint="eastAsia"/>
                <w:color w:val="auto"/>
                <w:sz w:val="20"/>
              </w:rPr>
              <w:t>股東常會開會四十日前</w:t>
            </w:r>
            <w:r w:rsidRPr="0021150C">
              <w:rPr>
                <w:rFonts w:ascii="Times New Roman" w:eastAsia="標楷體" w:hAnsi="Times New Roman" w:hint="eastAsia"/>
                <w:color w:val="auto"/>
                <w:sz w:val="20"/>
              </w:rPr>
              <w:t>(</w:t>
            </w:r>
            <w:r w:rsidRPr="0021150C">
              <w:rPr>
                <w:rFonts w:eastAsia="標楷體" w:hAnsi="Courier New"/>
                <w:color w:val="auto"/>
                <w:sz w:val="20"/>
              </w:rPr>
              <w:t>以上開日期</w:t>
            </w:r>
            <w:proofErr w:type="gramStart"/>
            <w:r w:rsidRPr="0021150C">
              <w:rPr>
                <w:rFonts w:eastAsia="標楷體" w:hAnsi="Courier New"/>
                <w:color w:val="auto"/>
                <w:sz w:val="20"/>
              </w:rPr>
              <w:t>孰</w:t>
            </w:r>
            <w:proofErr w:type="gramEnd"/>
            <w:r w:rsidRPr="0021150C">
              <w:rPr>
                <w:rFonts w:eastAsia="標楷體" w:hAnsi="Courier New"/>
                <w:color w:val="auto"/>
                <w:sz w:val="20"/>
              </w:rPr>
              <w:t>前者為</w:t>
            </w:r>
            <w:proofErr w:type="gramStart"/>
            <w:r w:rsidRPr="0021150C">
              <w:rPr>
                <w:rFonts w:eastAsia="標楷體" w:hAnsi="Courier New"/>
                <w:color w:val="auto"/>
                <w:sz w:val="20"/>
              </w:rPr>
              <w:t>準</w:t>
            </w:r>
            <w:proofErr w:type="gramEnd"/>
            <w:r w:rsidRPr="0021150C">
              <w:rPr>
                <w:rFonts w:eastAsia="標楷體" w:hAnsi="Courier New" w:hint="eastAsia"/>
                <w:color w:val="auto"/>
                <w:sz w:val="20"/>
              </w:rPr>
              <w:t>)</w:t>
            </w:r>
          </w:p>
          <w:p w14:paraId="037847EF" w14:textId="77777777" w:rsidR="001D4AA4" w:rsidRDefault="001D4AA4" w:rsidP="006078CC">
            <w:pPr>
              <w:pStyle w:val="HTML"/>
              <w:spacing w:line="260" w:lineRule="exact"/>
              <w:jc w:val="both"/>
              <w:rPr>
                <w:rFonts w:ascii="Times New Roman" w:eastAsia="標楷體" w:hAnsi="Times New Roman"/>
                <w:color w:val="auto"/>
                <w:sz w:val="20"/>
              </w:rPr>
            </w:pPr>
          </w:p>
          <w:p w14:paraId="386C5CCA" w14:textId="77777777" w:rsidR="001D4AA4" w:rsidRDefault="001D4AA4" w:rsidP="006078CC">
            <w:pPr>
              <w:pStyle w:val="HTML"/>
              <w:spacing w:line="260" w:lineRule="exact"/>
              <w:jc w:val="both"/>
              <w:rPr>
                <w:rFonts w:ascii="Times New Roman" w:eastAsia="標楷體" w:hAnsi="Times New Roman"/>
                <w:color w:val="auto"/>
                <w:sz w:val="20"/>
              </w:rPr>
            </w:pPr>
          </w:p>
          <w:p w14:paraId="3030775E" w14:textId="77777777" w:rsidR="00460626" w:rsidRDefault="00460626" w:rsidP="006078CC">
            <w:pPr>
              <w:pStyle w:val="HTML"/>
              <w:spacing w:line="260" w:lineRule="exact"/>
              <w:jc w:val="both"/>
              <w:rPr>
                <w:rFonts w:ascii="Times New Roman" w:eastAsia="標楷體" w:hAnsi="Times New Roman"/>
                <w:color w:val="auto"/>
                <w:sz w:val="20"/>
              </w:rPr>
            </w:pPr>
          </w:p>
          <w:p w14:paraId="4E601DA6" w14:textId="77777777" w:rsidR="0021150C" w:rsidRDefault="00A144FD" w:rsidP="006078CC">
            <w:pPr>
              <w:pStyle w:val="HTML"/>
              <w:spacing w:line="260" w:lineRule="exact"/>
              <w:jc w:val="both"/>
              <w:rPr>
                <w:rFonts w:eastAsia="標楷體" w:hAnsi="Courier New"/>
                <w:color w:val="auto"/>
                <w:sz w:val="20"/>
              </w:rPr>
            </w:pPr>
            <w:r>
              <w:rPr>
                <w:rFonts w:ascii="Times New Roman" w:eastAsia="標楷體" w:hAnsi="Times New Roman" w:hint="eastAsia"/>
                <w:color w:val="auto"/>
                <w:sz w:val="20"/>
              </w:rPr>
              <w:t>董事會決議後二日內或</w:t>
            </w:r>
            <w:r w:rsidRPr="006078CC">
              <w:rPr>
                <w:rFonts w:ascii="Times New Roman" w:eastAsia="標楷體" w:hAnsi="Times New Roman" w:hint="eastAsia"/>
                <w:color w:val="auto"/>
                <w:sz w:val="20"/>
              </w:rPr>
              <w:t>股東常會開會</w:t>
            </w:r>
            <w:r>
              <w:rPr>
                <w:rFonts w:ascii="Times New Roman" w:eastAsia="標楷體" w:hAnsi="Times New Roman" w:hint="eastAsia"/>
                <w:color w:val="auto"/>
                <w:sz w:val="20"/>
              </w:rPr>
              <w:t>三</w:t>
            </w:r>
            <w:r w:rsidRPr="006078CC">
              <w:rPr>
                <w:rFonts w:ascii="Times New Roman" w:eastAsia="標楷體" w:hAnsi="Times New Roman" w:hint="eastAsia"/>
                <w:color w:val="auto"/>
                <w:sz w:val="20"/>
              </w:rPr>
              <w:t>十日前</w:t>
            </w:r>
            <w:r>
              <w:rPr>
                <w:rFonts w:ascii="Times New Roman" w:eastAsia="標楷體" w:hAnsi="Times New Roman" w:hint="eastAsia"/>
                <w:color w:val="auto"/>
                <w:sz w:val="20"/>
              </w:rPr>
              <w:t>(</w:t>
            </w:r>
            <w:r w:rsidRPr="005A6D47">
              <w:rPr>
                <w:rFonts w:eastAsia="標楷體" w:hAnsi="Courier New"/>
                <w:color w:val="auto"/>
                <w:sz w:val="20"/>
              </w:rPr>
              <w:t>以上開日期</w:t>
            </w:r>
            <w:proofErr w:type="gramStart"/>
            <w:r w:rsidRPr="005A6D47">
              <w:rPr>
                <w:rFonts w:eastAsia="標楷體" w:hAnsi="Courier New"/>
                <w:color w:val="auto"/>
                <w:sz w:val="20"/>
              </w:rPr>
              <w:t>孰</w:t>
            </w:r>
            <w:proofErr w:type="gramEnd"/>
            <w:r w:rsidRPr="005A6D47">
              <w:rPr>
                <w:rFonts w:eastAsia="標楷體" w:hAnsi="Courier New"/>
                <w:color w:val="auto"/>
                <w:sz w:val="20"/>
              </w:rPr>
              <w:t>前者為</w:t>
            </w:r>
            <w:proofErr w:type="gramStart"/>
            <w:r w:rsidRPr="005A6D47">
              <w:rPr>
                <w:rFonts w:eastAsia="標楷體" w:hAnsi="Courier New"/>
                <w:color w:val="auto"/>
                <w:sz w:val="20"/>
              </w:rPr>
              <w:t>準</w:t>
            </w:r>
            <w:proofErr w:type="gramEnd"/>
            <w:r>
              <w:rPr>
                <w:rFonts w:eastAsia="標楷體" w:hAnsi="Courier New" w:hint="eastAsia"/>
                <w:color w:val="auto"/>
                <w:sz w:val="20"/>
              </w:rPr>
              <w:t>)</w:t>
            </w:r>
          </w:p>
          <w:p w14:paraId="585E549A" w14:textId="77777777" w:rsidR="0021150C" w:rsidRDefault="0021150C" w:rsidP="006078CC">
            <w:pPr>
              <w:pStyle w:val="HTML"/>
              <w:spacing w:line="260" w:lineRule="exact"/>
              <w:jc w:val="both"/>
              <w:rPr>
                <w:rFonts w:eastAsia="標楷體" w:hAnsi="Courier New"/>
                <w:color w:val="auto"/>
                <w:sz w:val="20"/>
              </w:rPr>
            </w:pPr>
          </w:p>
          <w:p w14:paraId="35E075FB" w14:textId="77777777" w:rsidR="00485BBB" w:rsidRDefault="00485BBB" w:rsidP="006078CC">
            <w:pPr>
              <w:pStyle w:val="HTML"/>
              <w:spacing w:line="260" w:lineRule="exact"/>
              <w:jc w:val="both"/>
              <w:rPr>
                <w:rFonts w:eastAsia="標楷體" w:hAnsi="Courier New"/>
                <w:color w:val="auto"/>
                <w:sz w:val="20"/>
              </w:rPr>
            </w:pPr>
          </w:p>
          <w:p w14:paraId="7F1AF672" w14:textId="77777777" w:rsidR="00485BBB" w:rsidRDefault="00485BBB" w:rsidP="006078CC">
            <w:pPr>
              <w:pStyle w:val="HTML"/>
              <w:spacing w:line="260" w:lineRule="exact"/>
              <w:jc w:val="both"/>
              <w:rPr>
                <w:rFonts w:eastAsia="標楷體" w:hAnsi="Courier New"/>
                <w:color w:val="auto"/>
                <w:sz w:val="20"/>
              </w:rPr>
            </w:pPr>
          </w:p>
          <w:p w14:paraId="486D7291" w14:textId="77777777" w:rsidR="00C23322" w:rsidRPr="006078CC" w:rsidRDefault="00C23322" w:rsidP="006078CC">
            <w:pPr>
              <w:pStyle w:val="HTML"/>
              <w:spacing w:line="260" w:lineRule="exact"/>
              <w:jc w:val="both"/>
              <w:rPr>
                <w:rFonts w:ascii="Times New Roman" w:eastAsia="標楷體" w:hAnsi="Times New Roman"/>
                <w:color w:val="auto"/>
                <w:sz w:val="20"/>
              </w:rPr>
            </w:pPr>
            <w:r w:rsidRPr="006078CC">
              <w:rPr>
                <w:rFonts w:ascii="Times New Roman" w:eastAsia="標楷體" w:hAnsi="Times New Roman" w:hint="eastAsia"/>
                <w:color w:val="auto"/>
                <w:sz w:val="20"/>
              </w:rPr>
              <w:lastRenderedPageBreak/>
              <w:t>股東會開會三十日前上傳電子檔。</w:t>
            </w:r>
          </w:p>
          <w:p w14:paraId="29D107F5" w14:textId="77777777" w:rsidR="002B3764" w:rsidRPr="006078CC" w:rsidRDefault="00A74BCA" w:rsidP="006078CC">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」規定期限發送股東會召集通知書者，應於本公</w:t>
            </w:r>
            <w:r w:rsidRPr="00A74BCA">
              <w:rPr>
                <w:rFonts w:ascii="Times New Roman" w:eastAsia="標楷體" w:hAnsi="Times New Roman" w:hint="eastAsia"/>
                <w:color w:val="auto"/>
                <w:sz w:val="20"/>
              </w:rPr>
              <w:t>司規定之股東常會召集通知書最遲發送日</w:t>
            </w:r>
            <w:r w:rsidR="00EA62FF">
              <w:rPr>
                <w:rFonts w:ascii="Times New Roman" w:eastAsia="標楷體" w:hAnsi="Times New Roman" w:hint="eastAsia"/>
                <w:color w:val="auto"/>
                <w:sz w:val="20"/>
              </w:rPr>
              <w:t>＜</w:t>
            </w:r>
            <w:r w:rsidR="00EA62FF" w:rsidRPr="00A74BCA">
              <w:rPr>
                <w:rFonts w:ascii="Times New Roman" w:eastAsia="標楷體" w:hAnsi="Times New Roman" w:hint="eastAsia"/>
                <w:color w:val="auto"/>
                <w:sz w:val="20"/>
              </w:rPr>
              <w:t>至遲應於股東常會開會日二十一日前通知各股東</w:t>
            </w:r>
            <w:r w:rsidR="00EA62FF">
              <w:rPr>
                <w:rFonts w:ascii="Times New Roman" w:eastAsia="標楷體" w:hAnsi="Times New Roman" w:hint="eastAsia"/>
                <w:color w:val="auto"/>
                <w:sz w:val="20"/>
              </w:rPr>
              <w:t>＞</w:t>
            </w:r>
            <w:r w:rsidRPr="00A74BCA">
              <w:rPr>
                <w:rFonts w:ascii="Times New Roman" w:eastAsia="標楷體" w:hAnsi="Times New Roman" w:hint="eastAsia"/>
                <w:color w:val="auto"/>
                <w:sz w:val="20"/>
              </w:rPr>
              <w:t>前，申報</w:t>
            </w:r>
            <w:r w:rsidR="00D27E2D">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532B0F5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lastRenderedPageBreak/>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5F7F4BD"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0474CDBB" w14:textId="77777777" w:rsidR="009058B7" w:rsidRDefault="009058B7" w:rsidP="007370F0">
            <w:pPr>
              <w:pStyle w:val="HTML"/>
              <w:spacing w:line="260" w:lineRule="exact"/>
              <w:ind w:left="200" w:hanging="200"/>
              <w:jc w:val="both"/>
              <w:rPr>
                <w:rFonts w:ascii="Times New Roman" w:eastAsia="標楷體" w:hAnsi="Times New Roman"/>
                <w:color w:val="auto"/>
                <w:sz w:val="20"/>
              </w:rPr>
            </w:pPr>
          </w:p>
          <w:p w14:paraId="100534F6" w14:textId="77777777" w:rsidR="0085650B" w:rsidRDefault="0085650B" w:rsidP="007370F0">
            <w:pPr>
              <w:pStyle w:val="HTML"/>
              <w:spacing w:line="260" w:lineRule="exact"/>
              <w:ind w:left="200" w:hanging="200"/>
              <w:jc w:val="both"/>
              <w:rPr>
                <w:rFonts w:ascii="Times New Roman" w:eastAsia="標楷體" w:hAnsi="Times New Roman"/>
                <w:color w:val="auto"/>
                <w:sz w:val="20"/>
              </w:rPr>
            </w:pPr>
          </w:p>
          <w:p w14:paraId="32CD736C" w14:textId="77777777" w:rsidR="007337E0" w:rsidRPr="005F389F" w:rsidRDefault="007337E0" w:rsidP="00B44A45">
            <w:pPr>
              <w:kinsoku w:val="0"/>
              <w:overflowPunct w:val="0"/>
              <w:spacing w:line="260" w:lineRule="exact"/>
              <w:jc w:val="both"/>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00B44A45" w:rsidRPr="005F389F">
              <w:rPr>
                <w:rFonts w:eastAsia="標楷體" w:hint="eastAsia"/>
                <w:sz w:val="20"/>
              </w:rPr>
              <w:t xml:space="preserve"> </w:t>
            </w:r>
            <w:r w:rsidR="00B44A45" w:rsidRPr="005F389F">
              <w:rPr>
                <w:rFonts w:eastAsia="標楷體" w:hint="eastAsia"/>
                <w:sz w:val="20"/>
              </w:rPr>
              <w:t>，並轉重大訊息公告</w:t>
            </w:r>
            <w:r w:rsidR="00B44A45" w:rsidRPr="005F389F">
              <w:rPr>
                <w:rFonts w:eastAsia="標楷體"/>
                <w:sz w:val="20"/>
              </w:rPr>
              <w:t xml:space="preserve"> (sii.twse.com.tw/</w:t>
            </w:r>
            <w:r w:rsidR="00B44A45" w:rsidRPr="005F389F">
              <w:rPr>
                <w:rFonts w:eastAsia="標楷體" w:hint="eastAsia"/>
                <w:sz w:val="20"/>
              </w:rPr>
              <w:t>重大訊息申報作業</w:t>
            </w:r>
            <w:r w:rsidR="00B44A45" w:rsidRPr="005F389F">
              <w:rPr>
                <w:rFonts w:eastAsia="標楷體" w:hint="eastAsia"/>
                <w:sz w:val="20"/>
              </w:rPr>
              <w:t>/</w:t>
            </w:r>
            <w:r w:rsidR="00B44A45" w:rsidRPr="005F389F">
              <w:rPr>
                <w:rFonts w:eastAsia="標楷體" w:hint="eastAsia"/>
                <w:sz w:val="20"/>
              </w:rPr>
              <w:t>重大訊息申報作業</w:t>
            </w:r>
            <w:r w:rsidR="00B44A45" w:rsidRPr="005F389F">
              <w:rPr>
                <w:rFonts w:eastAsia="標楷體" w:hint="eastAsia"/>
                <w:sz w:val="20"/>
              </w:rPr>
              <w:t>)</w:t>
            </w:r>
            <w:r w:rsidRPr="005F389F">
              <w:rPr>
                <w:rFonts w:eastAsia="標楷體" w:hint="eastAsia"/>
                <w:sz w:val="20"/>
              </w:rPr>
              <w:t>。</w:t>
            </w:r>
          </w:p>
          <w:p w14:paraId="0ED1B69A"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1E56E68C" w14:textId="77777777" w:rsidR="007337E0" w:rsidRDefault="007337E0" w:rsidP="007370F0">
            <w:pPr>
              <w:pStyle w:val="HTML"/>
              <w:spacing w:line="260" w:lineRule="exact"/>
              <w:ind w:left="200" w:hanging="200"/>
              <w:jc w:val="both"/>
              <w:rPr>
                <w:rFonts w:ascii="Times New Roman" w:eastAsia="標楷體" w:hAnsi="Times New Roman"/>
                <w:color w:val="auto"/>
                <w:sz w:val="20"/>
              </w:rPr>
            </w:pPr>
          </w:p>
          <w:p w14:paraId="06D74FF8" w14:textId="77777777" w:rsidR="003E15D7" w:rsidRDefault="003E15D7" w:rsidP="007370F0">
            <w:pPr>
              <w:pStyle w:val="HTML"/>
              <w:spacing w:line="260" w:lineRule="exact"/>
              <w:ind w:left="200" w:hanging="200"/>
              <w:jc w:val="both"/>
              <w:rPr>
                <w:rFonts w:ascii="Times New Roman" w:eastAsia="標楷體" w:hAnsi="Times New Roman"/>
                <w:color w:val="auto"/>
                <w:sz w:val="20"/>
              </w:rPr>
            </w:pPr>
          </w:p>
          <w:p w14:paraId="0D239F09" w14:textId="77777777" w:rsidR="00CD0986" w:rsidRDefault="00CD0986" w:rsidP="007370F0">
            <w:pPr>
              <w:pStyle w:val="HTML"/>
              <w:spacing w:line="260" w:lineRule="exact"/>
              <w:ind w:left="200" w:hanging="200"/>
              <w:jc w:val="both"/>
              <w:rPr>
                <w:rFonts w:ascii="Times New Roman" w:eastAsia="標楷體" w:hAnsi="Times New Roman"/>
                <w:color w:val="auto"/>
                <w:sz w:val="20"/>
              </w:rPr>
            </w:pPr>
          </w:p>
          <w:p w14:paraId="2A98C9C1" w14:textId="77777777" w:rsidR="007370F0" w:rsidRPr="002430CD" w:rsidRDefault="007370F0" w:rsidP="008E38DB">
            <w:pPr>
              <w:kinsoku w:val="0"/>
              <w:overflowPunct w:val="0"/>
              <w:spacing w:line="260" w:lineRule="exact"/>
              <w:ind w:left="170" w:hanging="17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5F389F">
              <w:rPr>
                <w:rFonts w:eastAsia="標楷體"/>
                <w:sz w:val="20"/>
              </w:rPr>
              <w:t>(</w:t>
            </w:r>
            <w:r w:rsidR="007E593C" w:rsidRPr="005F389F">
              <w:rPr>
                <w:rFonts w:eastAsia="標楷體"/>
                <w:sz w:val="20"/>
              </w:rPr>
              <w:t>sii.twse.com.tw</w:t>
            </w:r>
            <w:r w:rsidRPr="005F389F">
              <w:rPr>
                <w:rFonts w:eastAsia="標楷體"/>
                <w:sz w:val="20"/>
              </w:rPr>
              <w:t>/</w:t>
            </w:r>
            <w:r w:rsidRPr="005F389F">
              <w:rPr>
                <w:rFonts w:eastAsia="標楷體" w:hint="eastAsia"/>
                <w:sz w:val="20"/>
              </w:rPr>
              <w:t>各項公告申報作業</w:t>
            </w:r>
            <w:r w:rsidRPr="005F389F">
              <w:rPr>
                <w:rFonts w:eastAsia="標楷體" w:hint="eastAsia"/>
                <w:sz w:val="20"/>
              </w:rPr>
              <w:t>/</w:t>
            </w:r>
            <w:r w:rsidR="007337E0" w:rsidRPr="008E38DB">
              <w:rPr>
                <w:rFonts w:eastAsia="標楷體"/>
                <w:sz w:val="20"/>
              </w:rPr>
              <w:t>股東會除權</w:t>
            </w:r>
            <w:r w:rsidR="007337E0" w:rsidRPr="008E38DB">
              <w:rPr>
                <w:rFonts w:eastAsia="標楷體"/>
                <w:sz w:val="20"/>
              </w:rPr>
              <w:t>(</w:t>
            </w:r>
            <w:r w:rsidR="007337E0" w:rsidRPr="008E38DB">
              <w:rPr>
                <w:rFonts w:eastAsia="標楷體"/>
                <w:sz w:val="20"/>
              </w:rPr>
              <w:t>息</w:t>
            </w:r>
            <w:r w:rsidR="007337E0" w:rsidRPr="008E38DB">
              <w:rPr>
                <w:rFonts w:eastAsia="標楷體"/>
                <w:sz w:val="20"/>
              </w:rPr>
              <w:t>)</w:t>
            </w:r>
            <w:r w:rsidR="007337E0" w:rsidRPr="008E38DB">
              <w:rPr>
                <w:rFonts w:eastAsia="標楷體"/>
                <w:sz w:val="20"/>
              </w:rPr>
              <w:t>公告申報</w:t>
            </w:r>
            <w:r w:rsidR="007337E0" w:rsidRPr="008E38DB">
              <w:rPr>
                <w:rFonts w:eastAsia="標楷體" w:hint="eastAsia"/>
                <w:sz w:val="20"/>
              </w:rPr>
              <w:t>/</w:t>
            </w:r>
            <w:r w:rsidRPr="005F389F">
              <w:rPr>
                <w:rFonts w:eastAsia="標楷體" w:hint="eastAsia"/>
                <w:sz w:val="20"/>
              </w:rPr>
              <w:t>召開</w:t>
            </w:r>
            <w:r w:rsidRPr="005F389F">
              <w:rPr>
                <w:rFonts w:eastAsia="標楷體"/>
                <w:sz w:val="20"/>
              </w:rPr>
              <w:t>股東</w:t>
            </w:r>
            <w:r w:rsidRPr="002430CD">
              <w:rPr>
                <w:rFonts w:eastAsia="標楷體"/>
                <w:sz w:val="20"/>
              </w:rPr>
              <w:t>常會</w:t>
            </w:r>
            <w:r w:rsidRPr="002430CD">
              <w:rPr>
                <w:rFonts w:eastAsia="標楷體" w:hint="eastAsia"/>
                <w:sz w:val="20"/>
              </w:rPr>
              <w:t>公告</w:t>
            </w:r>
            <w:r w:rsidRPr="002430CD">
              <w:rPr>
                <w:rFonts w:eastAsia="標楷體" w:hint="eastAsia"/>
                <w:sz w:val="20"/>
              </w:rPr>
              <w:t>)</w:t>
            </w:r>
            <w:r w:rsidRPr="002430CD">
              <w:rPr>
                <w:rFonts w:eastAsia="標楷體" w:hint="eastAsia"/>
                <w:sz w:val="20"/>
              </w:rPr>
              <w:t>，做有關開會日期及事由之公告。</w:t>
            </w:r>
          </w:p>
          <w:p w14:paraId="4280AE68" w14:textId="77777777" w:rsidR="007370F0" w:rsidRPr="002430CD" w:rsidRDefault="007370F0" w:rsidP="008E38DB">
            <w:pPr>
              <w:kinsoku w:val="0"/>
              <w:overflowPunct w:val="0"/>
              <w:spacing w:line="260" w:lineRule="exact"/>
              <w:ind w:left="170" w:hanging="170"/>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5DAF9596" w14:textId="77777777" w:rsidR="007370F0" w:rsidRPr="002430CD" w:rsidRDefault="007370F0" w:rsidP="008E38DB">
            <w:pPr>
              <w:kinsoku w:val="0"/>
              <w:overflowPunct w:val="0"/>
              <w:spacing w:line="260" w:lineRule="exact"/>
              <w:ind w:left="170" w:hanging="170"/>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w:t>
            </w:r>
            <w:r w:rsidR="007337E0">
              <w:rPr>
                <w:rFonts w:eastAsia="標楷體" w:hint="eastAsia"/>
                <w:sz w:val="20"/>
              </w:rPr>
              <w:t>4</w:t>
            </w:r>
            <w:r w:rsidRPr="002430CD">
              <w:rPr>
                <w:rFonts w:eastAsia="標楷體" w:hint="eastAsia"/>
                <w:sz w:val="20"/>
              </w:rPr>
              <w:t>項情事者，須同時以附加檔案上傳地方主管機關之許可文件乙份。</w:t>
            </w:r>
          </w:p>
          <w:p w14:paraId="340A721C" w14:textId="77777777" w:rsidR="007370F0" w:rsidRPr="002430CD" w:rsidRDefault="007370F0" w:rsidP="008E38DB">
            <w:pPr>
              <w:kinsoku w:val="0"/>
              <w:overflowPunct w:val="0"/>
              <w:spacing w:line="260" w:lineRule="exact"/>
              <w:ind w:left="170" w:hanging="170"/>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0FC8751D" w14:textId="77777777" w:rsidR="007370F0" w:rsidRPr="002430CD" w:rsidRDefault="007370F0" w:rsidP="007370F0">
            <w:pPr>
              <w:pStyle w:val="a3"/>
              <w:spacing w:line="260" w:lineRule="exact"/>
              <w:ind w:left="200" w:hanging="200"/>
              <w:jc w:val="both"/>
              <w:rPr>
                <w:rFonts w:ascii="Times New Roman" w:eastAsia="標楷體" w:hAnsi="Times New Roman"/>
                <w:sz w:val="20"/>
              </w:rPr>
            </w:pPr>
          </w:p>
          <w:p w14:paraId="1841A451" w14:textId="77777777" w:rsidR="00B52737" w:rsidRPr="002430CD" w:rsidRDefault="00B52737" w:rsidP="00B52737">
            <w:pPr>
              <w:spacing w:line="260" w:lineRule="exact"/>
              <w:jc w:val="both"/>
              <w:rPr>
                <w:rFonts w:eastAsia="標楷體"/>
                <w:sz w:val="20"/>
              </w:rPr>
            </w:pPr>
            <w:r w:rsidRPr="002430CD">
              <w:rPr>
                <w:rFonts w:eastAsia="標楷體" w:hint="eastAsia"/>
                <w:sz w:val="20"/>
              </w:rPr>
              <w:t>股東常會日期公告後有變更：</w:t>
            </w:r>
          </w:p>
          <w:p w14:paraId="2949758B" w14:textId="77777777" w:rsidR="00B52737" w:rsidRPr="002430CD" w:rsidRDefault="00B52737" w:rsidP="00422D95">
            <w:pPr>
              <w:kinsoku w:val="0"/>
              <w:overflowPunct w:val="0"/>
              <w:spacing w:line="260" w:lineRule="exact"/>
              <w:ind w:left="170" w:hanging="170"/>
              <w:jc w:val="both"/>
              <w:rPr>
                <w:rFonts w:eastAsia="標楷體"/>
                <w:sz w:val="20"/>
              </w:rPr>
            </w:pPr>
            <w:r w:rsidRPr="002430CD">
              <w:rPr>
                <w:rFonts w:eastAsia="標楷體" w:hint="eastAsia"/>
                <w:sz w:val="20"/>
              </w:rPr>
              <w:t>1.</w:t>
            </w:r>
            <w:r w:rsidRPr="002430CD">
              <w:rPr>
                <w:rFonts w:eastAsia="標楷體" w:hint="eastAsia"/>
                <w:sz w:val="20"/>
              </w:rPr>
              <w:t>應先行辦理撤銷原股東常會日期公告，同時重新公告股東常會期日，輸入</w:t>
            </w:r>
            <w:r w:rsidRPr="002430CD">
              <w:rPr>
                <w:rFonts w:eastAsia="標楷體"/>
                <w:sz w:val="20"/>
              </w:rPr>
              <w:t xml:space="preserve"> (</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召開</w:t>
            </w:r>
            <w:r w:rsidRPr="002430CD">
              <w:rPr>
                <w:rFonts w:eastAsia="標楷體"/>
                <w:sz w:val="20"/>
              </w:rPr>
              <w:t>股東常會</w:t>
            </w:r>
            <w:r w:rsidRPr="002430CD">
              <w:rPr>
                <w:rFonts w:eastAsia="標楷體" w:hint="eastAsia"/>
                <w:sz w:val="20"/>
              </w:rPr>
              <w:t>公告</w:t>
            </w:r>
            <w:r w:rsidRPr="002430CD">
              <w:rPr>
                <w:rFonts w:eastAsia="標楷體" w:hint="eastAsia"/>
                <w:sz w:val="20"/>
              </w:rPr>
              <w:t>)</w:t>
            </w:r>
            <w:r w:rsidRPr="002430CD">
              <w:rPr>
                <w:rFonts w:eastAsia="標楷體" w:hint="eastAsia"/>
                <w:sz w:val="20"/>
              </w:rPr>
              <w:t>。</w:t>
            </w:r>
          </w:p>
          <w:p w14:paraId="022F1F3B" w14:textId="77777777" w:rsidR="00B52737" w:rsidRPr="002430CD" w:rsidRDefault="00B52737" w:rsidP="00422D95">
            <w:pPr>
              <w:kinsoku w:val="0"/>
              <w:overflowPunct w:val="0"/>
              <w:spacing w:line="260" w:lineRule="exact"/>
              <w:ind w:left="170" w:hanging="170"/>
              <w:jc w:val="both"/>
              <w:rPr>
                <w:rFonts w:eastAsia="標楷體"/>
                <w:sz w:val="20"/>
              </w:rPr>
            </w:pPr>
            <w:r w:rsidRPr="002430CD">
              <w:rPr>
                <w:rFonts w:eastAsia="標楷體" w:hint="eastAsia"/>
                <w:sz w:val="20"/>
              </w:rPr>
              <w:t>2.</w:t>
            </w:r>
            <w:r w:rsidRPr="002430CD">
              <w:rPr>
                <w:rFonts w:eastAsia="標楷體" w:hint="eastAsia"/>
                <w:sz w:val="20"/>
              </w:rPr>
              <w:t>辦理撤銷時，除時間緊迫得以傳真代替外，應以書函檢附佐證之董事會議事錄決議內容等相關資料予本公司。</w:t>
            </w:r>
          </w:p>
          <w:p w14:paraId="64CDC3B8" w14:textId="77777777" w:rsidR="00B52737" w:rsidRPr="002430CD" w:rsidRDefault="00B52737" w:rsidP="00422D95">
            <w:pPr>
              <w:kinsoku w:val="0"/>
              <w:overflowPunct w:val="0"/>
              <w:spacing w:line="260" w:lineRule="exact"/>
              <w:ind w:left="170" w:hanging="170"/>
              <w:jc w:val="both"/>
              <w:rPr>
                <w:rFonts w:eastAsia="標楷體"/>
                <w:sz w:val="20"/>
              </w:rPr>
            </w:pPr>
            <w:r w:rsidRPr="002430CD">
              <w:rPr>
                <w:rFonts w:eastAsia="標楷體" w:hint="eastAsia"/>
                <w:sz w:val="20"/>
              </w:rPr>
              <w:t>3.</w:t>
            </w:r>
            <w:r w:rsidRPr="002430CD">
              <w:rPr>
                <w:rFonts w:eastAsia="標楷體" w:hint="eastAsia"/>
                <w:sz w:val="20"/>
              </w:rPr>
              <w:t>同時發佈重大訊息公告撤銷之原因及事由。</w:t>
            </w:r>
          </w:p>
          <w:p w14:paraId="44DA46E8" w14:textId="77777777" w:rsidR="002B3764" w:rsidRDefault="002B3764" w:rsidP="00B01169">
            <w:pPr>
              <w:pStyle w:val="a3"/>
              <w:spacing w:line="260" w:lineRule="exact"/>
              <w:jc w:val="both"/>
              <w:rPr>
                <w:rFonts w:ascii="Times New Roman" w:eastAsia="標楷體" w:hAnsi="Times New Roman"/>
                <w:sz w:val="20"/>
              </w:rPr>
            </w:pPr>
          </w:p>
          <w:p w14:paraId="04DF13B1" w14:textId="77777777" w:rsidR="006B010C" w:rsidRDefault="006B010C" w:rsidP="00B01169">
            <w:pPr>
              <w:pStyle w:val="a3"/>
              <w:spacing w:line="260" w:lineRule="exact"/>
              <w:jc w:val="both"/>
              <w:rPr>
                <w:rFonts w:ascii="Times New Roman" w:eastAsia="標楷體" w:hAnsi="Times New Roman"/>
                <w:sz w:val="20"/>
              </w:rPr>
            </w:pPr>
          </w:p>
          <w:p w14:paraId="7D0325DE" w14:textId="77777777" w:rsidR="006B010C" w:rsidRDefault="006B010C" w:rsidP="00B01169">
            <w:pPr>
              <w:pStyle w:val="a3"/>
              <w:spacing w:line="260" w:lineRule="exact"/>
              <w:jc w:val="both"/>
              <w:rPr>
                <w:rFonts w:ascii="Times New Roman" w:eastAsia="標楷體" w:hAnsi="Times New Roman"/>
                <w:sz w:val="20"/>
              </w:rPr>
            </w:pPr>
          </w:p>
          <w:p w14:paraId="7CD0BB2B" w14:textId="77777777" w:rsidR="006B010C" w:rsidRDefault="006B010C" w:rsidP="00B01169">
            <w:pPr>
              <w:pStyle w:val="a3"/>
              <w:spacing w:line="260" w:lineRule="exact"/>
              <w:jc w:val="both"/>
              <w:rPr>
                <w:rFonts w:ascii="Times New Roman" w:eastAsia="標楷體" w:hAnsi="Times New Roman"/>
                <w:sz w:val="20"/>
              </w:rPr>
            </w:pPr>
          </w:p>
          <w:p w14:paraId="6EA954D5" w14:textId="77777777" w:rsidR="00646317" w:rsidRPr="002430CD" w:rsidRDefault="00DE2E4C" w:rsidP="008E38DB">
            <w:pPr>
              <w:kinsoku w:val="0"/>
              <w:overflowPunct w:val="0"/>
              <w:spacing w:line="260" w:lineRule="exact"/>
              <w:ind w:left="170" w:hanging="170"/>
              <w:jc w:val="both"/>
              <w:rPr>
                <w:rFonts w:eastAsia="標楷體"/>
                <w:sz w:val="20"/>
              </w:rPr>
            </w:pPr>
            <w:r w:rsidRPr="001F5A97">
              <w:rPr>
                <w:rFonts w:eastAsia="標楷體" w:hint="eastAsia"/>
                <w:sz w:val="20"/>
              </w:rPr>
              <w:t>1.</w:t>
            </w:r>
            <w:proofErr w:type="gramStart"/>
            <w:r w:rsidR="00646317">
              <w:rPr>
                <w:rFonts w:eastAsia="標楷體" w:hint="eastAsia"/>
                <w:sz w:val="20"/>
              </w:rPr>
              <w:t>採</w:t>
            </w:r>
            <w:proofErr w:type="gramEnd"/>
            <w:r w:rsidR="00646317">
              <w:rPr>
                <w:rFonts w:eastAsia="標楷體" w:hint="eastAsia"/>
                <w:sz w:val="20"/>
              </w:rPr>
              <w:t>候選人提名制選任董監事者，</w:t>
            </w:r>
            <w:r w:rsidR="00D65973">
              <w:rPr>
                <w:rFonts w:eastAsia="標楷體" w:hint="eastAsia"/>
                <w:sz w:val="20"/>
              </w:rPr>
              <w:t>公告受理提名及作業流程，</w:t>
            </w:r>
            <w:r w:rsidR="00646317">
              <w:rPr>
                <w:rFonts w:eastAsia="標楷體" w:hint="eastAsia"/>
                <w:sz w:val="20"/>
              </w:rPr>
              <w:t>須輸入</w:t>
            </w:r>
            <w:r w:rsidR="00646317" w:rsidRPr="002430CD">
              <w:rPr>
                <w:rFonts w:eastAsia="標楷體" w:hint="eastAsia"/>
                <w:sz w:val="20"/>
              </w:rPr>
              <w:t>「公開資訊觀測站」</w:t>
            </w:r>
            <w:r w:rsidR="00646317" w:rsidRPr="009E0E31">
              <w:rPr>
                <w:rFonts w:eastAsia="標楷體" w:hint="eastAsia"/>
                <w:sz w:val="20"/>
              </w:rPr>
              <w:t>(</w:t>
            </w:r>
            <w:r w:rsidR="00646317" w:rsidRPr="001F5A97">
              <w:rPr>
                <w:rFonts w:eastAsia="標楷體" w:hint="eastAsia"/>
                <w:sz w:val="20"/>
              </w:rPr>
              <w:t>sii.twse.com.tw/</w:t>
            </w:r>
            <w:proofErr w:type="gramStart"/>
            <w:r w:rsidR="0076659F" w:rsidRPr="002430CD">
              <w:rPr>
                <w:rFonts w:eastAsia="標楷體" w:hint="eastAsia"/>
                <w:sz w:val="20"/>
              </w:rPr>
              <w:t>採</w:t>
            </w:r>
            <w:proofErr w:type="gramEnd"/>
            <w:r w:rsidR="0076659F" w:rsidRPr="002430CD">
              <w:rPr>
                <w:rFonts w:eastAsia="標楷體" w:hint="eastAsia"/>
                <w:sz w:val="20"/>
              </w:rPr>
              <w:t>候選人提名制</w:t>
            </w:r>
            <w:r w:rsidR="0076659F" w:rsidRPr="005F389F">
              <w:rPr>
                <w:rFonts w:eastAsia="標楷體" w:hint="eastAsia"/>
                <w:sz w:val="20"/>
              </w:rPr>
              <w:t>選任董監事</w:t>
            </w:r>
            <w:r w:rsidR="0076659F">
              <w:rPr>
                <w:rFonts w:eastAsia="標楷體" w:hint="eastAsia"/>
                <w:sz w:val="20"/>
              </w:rPr>
              <w:t>及</w:t>
            </w:r>
            <w:r w:rsidR="0076659F" w:rsidRPr="008E38DB">
              <w:rPr>
                <w:rFonts w:eastAsia="標楷體" w:hint="eastAsia"/>
                <w:sz w:val="20"/>
              </w:rPr>
              <w:t>召開股東常會受理股東提案之申報作業</w:t>
            </w:r>
            <w:r w:rsidR="0076659F" w:rsidRPr="008E38DB">
              <w:rPr>
                <w:rFonts w:eastAsia="標楷體" w:hint="eastAsia"/>
                <w:sz w:val="20"/>
              </w:rPr>
              <w:t>(</w:t>
            </w:r>
            <w:r w:rsidR="0076659F" w:rsidRPr="008E38DB">
              <w:rPr>
                <w:rFonts w:eastAsia="標楷體" w:hint="eastAsia"/>
                <w:sz w:val="20"/>
              </w:rPr>
              <w:t>僅上市</w:t>
            </w:r>
            <w:r w:rsidR="0076659F" w:rsidRPr="008E38DB">
              <w:rPr>
                <w:rFonts w:eastAsia="標楷體" w:hint="eastAsia"/>
                <w:sz w:val="20"/>
              </w:rPr>
              <w:t>/</w:t>
            </w:r>
            <w:r w:rsidR="0076659F" w:rsidRPr="008E38DB">
              <w:rPr>
                <w:rFonts w:eastAsia="標楷體" w:hint="eastAsia"/>
                <w:sz w:val="20"/>
              </w:rPr>
              <w:t>櫃</w:t>
            </w:r>
            <w:r w:rsidR="0076659F" w:rsidRPr="008E38DB">
              <w:rPr>
                <w:rFonts w:eastAsia="標楷體" w:hint="eastAsia"/>
                <w:sz w:val="20"/>
              </w:rPr>
              <w:t>/</w:t>
            </w:r>
            <w:proofErr w:type="gramStart"/>
            <w:r w:rsidR="0076659F" w:rsidRPr="008E38DB">
              <w:rPr>
                <w:rFonts w:eastAsia="標楷體" w:hint="eastAsia"/>
                <w:sz w:val="20"/>
              </w:rPr>
              <w:t>興櫃適用</w:t>
            </w:r>
            <w:proofErr w:type="gramEnd"/>
            <w:r w:rsidR="0076659F" w:rsidRPr="008E38DB">
              <w:rPr>
                <w:rFonts w:eastAsia="標楷體" w:hint="eastAsia"/>
                <w:sz w:val="20"/>
              </w:rPr>
              <w:t>)</w:t>
            </w:r>
            <w:r w:rsidR="0076659F">
              <w:rPr>
                <w:rFonts w:eastAsia="標楷體" w:hint="eastAsia"/>
                <w:sz w:val="20"/>
              </w:rPr>
              <w:t>/</w:t>
            </w:r>
            <w:proofErr w:type="gramStart"/>
            <w:r w:rsidR="00646317" w:rsidRPr="002430CD">
              <w:rPr>
                <w:rFonts w:eastAsia="標楷體" w:hint="eastAsia"/>
                <w:sz w:val="20"/>
              </w:rPr>
              <w:t>採</w:t>
            </w:r>
            <w:proofErr w:type="gramEnd"/>
            <w:r w:rsidR="00646317" w:rsidRPr="002430CD">
              <w:rPr>
                <w:rFonts w:eastAsia="標楷體" w:hint="eastAsia"/>
                <w:sz w:val="20"/>
              </w:rPr>
              <w:t>候選人提名制</w:t>
            </w:r>
            <w:r w:rsidR="00646317" w:rsidRPr="005F389F">
              <w:rPr>
                <w:rFonts w:eastAsia="標楷體" w:hint="eastAsia"/>
                <w:sz w:val="20"/>
              </w:rPr>
              <w:t>選任董監事</w:t>
            </w:r>
            <w:r w:rsidR="00646317" w:rsidRPr="002430CD">
              <w:rPr>
                <w:rFonts w:eastAsia="標楷體" w:hint="eastAsia"/>
                <w:sz w:val="20"/>
              </w:rPr>
              <w:t>相關公告</w:t>
            </w:r>
            <w:r w:rsidR="00646317" w:rsidRPr="002430CD">
              <w:rPr>
                <w:rFonts w:eastAsia="標楷體" w:hint="eastAsia"/>
                <w:sz w:val="20"/>
              </w:rPr>
              <w:t>/</w:t>
            </w:r>
            <w:r w:rsidR="00646317">
              <w:rPr>
                <w:rFonts w:eastAsia="標楷體" w:hint="eastAsia"/>
                <w:sz w:val="20"/>
              </w:rPr>
              <w:t>受理提名</w:t>
            </w:r>
            <w:r w:rsidR="00646317" w:rsidRPr="002430CD">
              <w:rPr>
                <w:rFonts w:eastAsia="標楷體" w:hint="eastAsia"/>
                <w:sz w:val="20"/>
              </w:rPr>
              <w:t>)</w:t>
            </w:r>
            <w:r w:rsidR="00646317">
              <w:rPr>
                <w:rFonts w:eastAsia="標楷體" w:hint="eastAsia"/>
                <w:sz w:val="20"/>
              </w:rPr>
              <w:t>。</w:t>
            </w:r>
          </w:p>
          <w:p w14:paraId="71286517" w14:textId="77777777" w:rsidR="00DE2E4C" w:rsidRPr="008E38DB" w:rsidRDefault="00DE2E4C" w:rsidP="008E38DB">
            <w:pPr>
              <w:kinsoku w:val="0"/>
              <w:overflowPunct w:val="0"/>
              <w:spacing w:line="260" w:lineRule="exact"/>
              <w:ind w:left="170" w:hanging="170"/>
              <w:jc w:val="both"/>
              <w:rPr>
                <w:rFonts w:eastAsia="標楷體"/>
                <w:sz w:val="20"/>
              </w:rPr>
            </w:pPr>
            <w:r w:rsidRPr="009E0E31">
              <w:rPr>
                <w:rFonts w:eastAsia="標楷體" w:hint="eastAsia"/>
                <w:sz w:val="20"/>
              </w:rPr>
              <w:lastRenderedPageBreak/>
              <w:t>2.</w:t>
            </w:r>
            <w:r w:rsidR="00C93B65" w:rsidRPr="008E38DB">
              <w:rPr>
                <w:rFonts w:eastAsia="標楷體"/>
                <w:sz w:val="20"/>
              </w:rPr>
              <w:t>受理股東提案</w:t>
            </w:r>
            <w:r w:rsidR="00A144FD" w:rsidRPr="008E38DB">
              <w:rPr>
                <w:rFonts w:eastAsia="標楷體" w:hint="eastAsia"/>
                <w:sz w:val="20"/>
              </w:rPr>
              <w:t>及作業流程</w:t>
            </w:r>
            <w:r w:rsidR="00C93B65" w:rsidRPr="008E38DB">
              <w:rPr>
                <w:rFonts w:eastAsia="標楷體" w:hint="eastAsia"/>
                <w:sz w:val="20"/>
              </w:rPr>
              <w:t>，</w:t>
            </w:r>
            <w:r w:rsidR="002D27C8" w:rsidRPr="008E38DB">
              <w:rPr>
                <w:rFonts w:eastAsia="標楷體" w:hint="eastAsia"/>
                <w:sz w:val="20"/>
              </w:rPr>
              <w:t>輸入「公開資訊觀測站」</w:t>
            </w:r>
            <w:r w:rsidR="00206AFF" w:rsidRPr="002430CD">
              <w:rPr>
                <w:rFonts w:eastAsia="標楷體" w:hint="eastAsia"/>
                <w:sz w:val="20"/>
              </w:rPr>
              <w:t>(</w:t>
            </w:r>
            <w:r w:rsidR="00206AFF" w:rsidRPr="00DC33B2">
              <w:rPr>
                <w:rFonts w:eastAsia="標楷體" w:hint="eastAsia"/>
                <w:sz w:val="20"/>
              </w:rPr>
              <w:t>sii.twse.com.tw/</w:t>
            </w:r>
            <w:r w:rsidR="00206AFF">
              <w:rPr>
                <w:rFonts w:eastAsia="標楷體" w:hint="eastAsia"/>
                <w:sz w:val="20"/>
              </w:rPr>
              <w:t>各項公告申報作業</w:t>
            </w:r>
            <w:r w:rsidR="00206AFF">
              <w:rPr>
                <w:rFonts w:eastAsia="標楷體" w:hint="eastAsia"/>
                <w:sz w:val="20"/>
              </w:rPr>
              <w:t>/</w:t>
            </w:r>
            <w:r w:rsidR="00206AFF">
              <w:rPr>
                <w:rFonts w:eastAsia="標楷體" w:hint="eastAsia"/>
                <w:sz w:val="20"/>
              </w:rPr>
              <w:t>股東會除權</w:t>
            </w:r>
            <w:r w:rsidR="00206AFF">
              <w:rPr>
                <w:rFonts w:eastAsia="標楷體" w:hint="eastAsia"/>
                <w:sz w:val="20"/>
              </w:rPr>
              <w:t>(</w:t>
            </w:r>
            <w:r w:rsidR="00206AFF">
              <w:rPr>
                <w:rFonts w:eastAsia="標楷體" w:hint="eastAsia"/>
                <w:sz w:val="20"/>
              </w:rPr>
              <w:t>息</w:t>
            </w:r>
            <w:r w:rsidR="00206AFF">
              <w:rPr>
                <w:rFonts w:eastAsia="標楷體" w:hint="eastAsia"/>
                <w:sz w:val="20"/>
              </w:rPr>
              <w:t>)</w:t>
            </w:r>
            <w:r w:rsidR="00206AFF">
              <w:rPr>
                <w:rFonts w:eastAsia="標楷體" w:hint="eastAsia"/>
                <w:sz w:val="20"/>
              </w:rPr>
              <w:t>公告申報</w:t>
            </w:r>
            <w:r w:rsidR="00206AFF">
              <w:rPr>
                <w:rFonts w:eastAsia="標楷體" w:hint="eastAsia"/>
                <w:sz w:val="20"/>
              </w:rPr>
              <w:t>(</w:t>
            </w:r>
            <w:r w:rsidR="00206AFF">
              <w:rPr>
                <w:rFonts w:eastAsia="標楷體" w:hint="eastAsia"/>
                <w:sz w:val="20"/>
              </w:rPr>
              <w:t>上市櫃</w:t>
            </w:r>
            <w:r w:rsidR="00206AFF">
              <w:rPr>
                <w:rFonts w:eastAsia="標楷體" w:hint="eastAsia"/>
                <w:sz w:val="20"/>
              </w:rPr>
              <w:t>/</w:t>
            </w:r>
            <w:proofErr w:type="gramStart"/>
            <w:r w:rsidR="00206AFF">
              <w:rPr>
                <w:rFonts w:eastAsia="標楷體" w:hint="eastAsia"/>
                <w:sz w:val="20"/>
              </w:rPr>
              <w:t>興櫃公司</w:t>
            </w:r>
            <w:proofErr w:type="gramEnd"/>
            <w:r w:rsidR="00206AFF">
              <w:rPr>
                <w:rFonts w:eastAsia="標楷體" w:hint="eastAsia"/>
                <w:sz w:val="20"/>
              </w:rPr>
              <w:t>適用</w:t>
            </w:r>
            <w:r w:rsidR="00206AFF">
              <w:rPr>
                <w:rFonts w:eastAsia="標楷體" w:hint="eastAsia"/>
                <w:sz w:val="20"/>
              </w:rPr>
              <w:t>)</w:t>
            </w:r>
            <w:r w:rsidR="00206AFF" w:rsidRPr="00DC33B2">
              <w:rPr>
                <w:rFonts w:eastAsia="標楷體" w:hint="eastAsia"/>
                <w:sz w:val="20"/>
              </w:rPr>
              <w:t xml:space="preserve"> /</w:t>
            </w:r>
            <w:r w:rsidR="00206AFF">
              <w:rPr>
                <w:rFonts w:eastAsia="標楷體" w:hint="eastAsia"/>
                <w:sz w:val="20"/>
              </w:rPr>
              <w:t>召開</w:t>
            </w:r>
            <w:r w:rsidR="00206AFF" w:rsidRPr="00DC33B2">
              <w:rPr>
                <w:rFonts w:eastAsia="標楷體" w:hint="eastAsia"/>
                <w:sz w:val="20"/>
              </w:rPr>
              <w:t>股東</w:t>
            </w:r>
            <w:r w:rsidR="00206AFF">
              <w:rPr>
                <w:rFonts w:eastAsia="標楷體" w:hint="eastAsia"/>
                <w:sz w:val="20"/>
              </w:rPr>
              <w:t>常</w:t>
            </w:r>
            <w:r w:rsidR="00206AFF" w:rsidRPr="00DC33B2">
              <w:rPr>
                <w:rFonts w:eastAsia="標楷體" w:hint="eastAsia"/>
                <w:sz w:val="20"/>
              </w:rPr>
              <w:t>會</w:t>
            </w:r>
            <w:r w:rsidR="00206AFF">
              <w:rPr>
                <w:rFonts w:eastAsia="標楷體" w:hint="eastAsia"/>
                <w:sz w:val="20"/>
              </w:rPr>
              <w:t>之公告</w:t>
            </w:r>
            <w:r w:rsidR="00206AFF" w:rsidRPr="002430CD">
              <w:rPr>
                <w:rFonts w:eastAsia="標楷體" w:hint="eastAsia"/>
                <w:sz w:val="20"/>
              </w:rPr>
              <w:t>)</w:t>
            </w:r>
            <w:r w:rsidR="00206AFF">
              <w:rPr>
                <w:rFonts w:eastAsia="標楷體" w:hint="eastAsia"/>
                <w:sz w:val="20"/>
              </w:rPr>
              <w:t>。</w:t>
            </w:r>
            <w:r w:rsidR="00206AFF" w:rsidRPr="008E38DB">
              <w:rPr>
                <w:rFonts w:eastAsia="標楷體" w:hint="eastAsia"/>
                <w:sz w:val="20"/>
              </w:rPr>
              <w:t xml:space="preserve"> </w:t>
            </w:r>
            <w:r w:rsidR="002D27C8" w:rsidRPr="008E38DB">
              <w:rPr>
                <w:rFonts w:eastAsia="標楷體" w:hint="eastAsia"/>
                <w:sz w:val="20"/>
              </w:rPr>
              <w:t>(</w:t>
            </w:r>
            <w:r w:rsidR="00055082" w:rsidRPr="008E38DB">
              <w:rPr>
                <w:rFonts w:eastAsia="標楷體" w:hint="eastAsia"/>
                <w:sz w:val="20"/>
              </w:rPr>
              <w:t>已於停止股票過戶開始日期至少十二</w:t>
            </w:r>
            <w:proofErr w:type="gramStart"/>
            <w:r w:rsidR="00055082" w:rsidRPr="008E38DB">
              <w:rPr>
                <w:rFonts w:eastAsia="標楷體" w:hint="eastAsia"/>
                <w:sz w:val="20"/>
              </w:rPr>
              <w:t>個</w:t>
            </w:r>
            <w:proofErr w:type="gramEnd"/>
            <w:r w:rsidR="00055082" w:rsidRPr="008E38DB">
              <w:rPr>
                <w:rFonts w:eastAsia="標楷體" w:hint="eastAsia"/>
                <w:sz w:val="20"/>
              </w:rPr>
              <w:t>營業日前申報「召開股東常會之公告」者，無須再申報</w:t>
            </w:r>
            <w:r w:rsidR="00255118" w:rsidRPr="008E38DB">
              <w:rPr>
                <w:rFonts w:eastAsia="標楷體" w:hint="eastAsia"/>
                <w:sz w:val="20"/>
              </w:rPr>
              <w:t>。</w:t>
            </w:r>
            <w:r w:rsidR="002D27C8" w:rsidRPr="008E38DB">
              <w:rPr>
                <w:rFonts w:eastAsia="標楷體" w:hint="eastAsia"/>
                <w:sz w:val="20"/>
              </w:rPr>
              <w:t>)</w:t>
            </w:r>
          </w:p>
          <w:p w14:paraId="35BB0AFB" w14:textId="77777777" w:rsidR="00206AFF" w:rsidRDefault="00206AFF" w:rsidP="00B01169">
            <w:pPr>
              <w:pStyle w:val="a3"/>
              <w:spacing w:line="260" w:lineRule="exact"/>
              <w:jc w:val="both"/>
              <w:rPr>
                <w:rFonts w:eastAsia="標楷體"/>
                <w:sz w:val="20"/>
              </w:rPr>
            </w:pPr>
          </w:p>
          <w:p w14:paraId="63A1211D" w14:textId="77777777" w:rsidR="009E0E31" w:rsidRDefault="00F268AE"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7803EE3" w14:textId="77777777" w:rsidR="009E0E31" w:rsidRDefault="009E0E31" w:rsidP="00B01169">
            <w:pPr>
              <w:pStyle w:val="a3"/>
              <w:spacing w:line="260" w:lineRule="exact"/>
              <w:jc w:val="both"/>
              <w:rPr>
                <w:rFonts w:eastAsia="標楷體"/>
                <w:sz w:val="20"/>
              </w:rPr>
            </w:pPr>
          </w:p>
          <w:p w14:paraId="4DF94CC7" w14:textId="77777777" w:rsidR="00206AFF" w:rsidRPr="009E0E31" w:rsidRDefault="00A144FD" w:rsidP="00B01169">
            <w:pPr>
              <w:pStyle w:val="a3"/>
              <w:spacing w:line="260" w:lineRule="exact"/>
              <w:jc w:val="both"/>
              <w:rPr>
                <w:rFonts w:ascii="Times New Roman" w:eastAsia="標楷體" w:hAnsi="Times New Roman" w:cs="Courier New"/>
                <w:sz w:val="20"/>
              </w:rPr>
            </w:pPr>
            <w:r w:rsidRPr="00DC33B2">
              <w:rPr>
                <w:rFonts w:ascii="Times New Roman" w:eastAsia="標楷體" w:hAnsi="Times New Roman" w:cs="Courier New" w:hint="eastAsia"/>
                <w:sz w:val="20"/>
              </w:rPr>
              <w:t>公告</w:t>
            </w:r>
            <w:r w:rsidRPr="00DC33B2">
              <w:rPr>
                <w:rFonts w:ascii="Times New Roman" w:eastAsia="標楷體" w:hAnsi="Times New Roman" w:cs="Courier New"/>
                <w:sz w:val="20"/>
              </w:rPr>
              <w:t>提案內容</w:t>
            </w:r>
            <w:r>
              <w:rPr>
                <w:rFonts w:ascii="Times New Roman" w:eastAsia="標楷體" w:hAnsi="Times New Roman" w:cs="Courier New" w:hint="eastAsia"/>
                <w:sz w:val="20"/>
              </w:rPr>
              <w:t>，</w:t>
            </w:r>
            <w:r w:rsidRPr="00DC33B2">
              <w:rPr>
                <w:rFonts w:ascii="Times New Roman" w:eastAsia="標楷體" w:hAnsi="Times New Roman" w:cs="Courier New" w:hint="eastAsia"/>
                <w:sz w:val="20"/>
              </w:rPr>
              <w:t>輸入「公開資訊觀測站」</w:t>
            </w:r>
            <w:r w:rsidR="00FE76F5">
              <w:rPr>
                <w:rFonts w:ascii="Times New Roman" w:eastAsia="標楷體" w:hAnsi="Times New Roman" w:cs="Courier New" w:hint="eastAsia"/>
                <w:sz w:val="20"/>
              </w:rPr>
              <w:t>(</w:t>
            </w:r>
            <w:r w:rsidR="00FE76F5">
              <w:rPr>
                <w:rFonts w:ascii="Times New Roman" w:eastAsia="標楷體" w:hAnsi="Times New Roman" w:cs="Courier New" w:hint="eastAsia"/>
                <w:sz w:val="20"/>
              </w:rPr>
              <w:t>無股東提案者仍須申</w:t>
            </w:r>
            <w:r w:rsidR="00FE76F5" w:rsidRPr="009E0E31">
              <w:rPr>
                <w:rFonts w:ascii="Times New Roman" w:eastAsia="標楷體" w:hAnsi="Times New Roman" w:cs="Courier New" w:hint="eastAsia"/>
                <w:sz w:val="20"/>
              </w:rPr>
              <w:t>報</w:t>
            </w:r>
            <w:r w:rsidR="00FE76F5" w:rsidRPr="009E0E31">
              <w:rPr>
                <w:rFonts w:ascii="Times New Roman" w:eastAsia="標楷體" w:hAnsi="Times New Roman" w:cs="Courier New" w:hint="eastAsia"/>
                <w:sz w:val="20"/>
              </w:rPr>
              <w:t>)</w:t>
            </w:r>
          </w:p>
          <w:p w14:paraId="70033E9D" w14:textId="77777777" w:rsidR="00206AFF" w:rsidRPr="009E0E31" w:rsidRDefault="00206AFF" w:rsidP="00206AFF">
            <w:pPr>
              <w:pStyle w:val="HTML"/>
              <w:spacing w:line="260" w:lineRule="exact"/>
              <w:jc w:val="both"/>
              <w:rPr>
                <w:rFonts w:ascii="Times New Roman" w:eastAsia="標楷體" w:hAnsi="Times New Roman"/>
                <w:color w:val="auto"/>
                <w:sz w:val="20"/>
              </w:rPr>
            </w:pPr>
            <w:r w:rsidRPr="009E0E31">
              <w:rPr>
                <w:rFonts w:ascii="Times New Roman" w:eastAsia="標楷體" w:hAnsi="Times New Roman" w:hint="eastAsia"/>
                <w:color w:val="auto"/>
                <w:sz w:val="20"/>
              </w:rPr>
              <w:t>(1)sii.twse.com.tw/</w:t>
            </w:r>
            <w:r w:rsidRPr="009E0E31">
              <w:rPr>
                <w:rFonts w:ascii="Times New Roman" w:eastAsia="標楷體" w:hAnsi="Times New Roman"/>
                <w:color w:val="auto"/>
                <w:sz w:val="20"/>
              </w:rPr>
              <w:t>非格式化檔案電子資料申報</w:t>
            </w:r>
            <w:r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股東會基本資料輸入</w:t>
            </w:r>
            <w:r w:rsidRPr="009E0E31">
              <w:rPr>
                <w:rFonts w:ascii="Times New Roman" w:eastAsia="標楷體" w:hAnsi="Times New Roman" w:hint="eastAsia"/>
                <w:color w:val="auto"/>
                <w:sz w:val="20"/>
              </w:rPr>
              <w:t>/</w:t>
            </w:r>
            <w:r w:rsidR="00CB683B" w:rsidRPr="009E0E31">
              <w:rPr>
                <w:rFonts w:ascii="Times New Roman" w:eastAsia="標楷體" w:hAnsi="Times New Roman" w:hint="eastAsia"/>
                <w:color w:val="auto"/>
                <w:sz w:val="20"/>
              </w:rPr>
              <w:t>是否有股東依公司法第</w:t>
            </w:r>
            <w:r w:rsidR="00CB683B" w:rsidRPr="009E0E31">
              <w:rPr>
                <w:rFonts w:ascii="Times New Roman" w:eastAsia="標楷體" w:hAnsi="Times New Roman" w:hint="eastAsia"/>
                <w:color w:val="auto"/>
                <w:sz w:val="20"/>
              </w:rPr>
              <w:t>172</w:t>
            </w:r>
            <w:r w:rsidR="00CB683B" w:rsidRPr="009E0E31">
              <w:rPr>
                <w:rFonts w:ascii="Times New Roman" w:eastAsia="標楷體" w:hAnsi="Times New Roman" w:hint="eastAsia"/>
                <w:color w:val="auto"/>
                <w:sz w:val="20"/>
              </w:rPr>
              <w:t>條之</w:t>
            </w:r>
            <w:r w:rsidR="00CB683B" w:rsidRPr="009E0E31">
              <w:rPr>
                <w:rFonts w:ascii="Times New Roman" w:eastAsia="標楷體" w:hAnsi="Times New Roman" w:hint="eastAsia"/>
                <w:color w:val="auto"/>
                <w:sz w:val="20"/>
              </w:rPr>
              <w:t>1</w:t>
            </w:r>
            <w:r w:rsidR="00CB683B" w:rsidRPr="009E0E31">
              <w:rPr>
                <w:rFonts w:ascii="Times New Roman" w:eastAsia="標楷體" w:hAnsi="Times New Roman"/>
                <w:color w:val="auto"/>
                <w:sz w:val="20"/>
              </w:rPr>
              <w:t>或依公司註冊地國法令及公司章程之相關規定行使提案權</w:t>
            </w:r>
            <w:r w:rsidR="00FE76F5" w:rsidRPr="009E0E31">
              <w:rPr>
                <w:rFonts w:ascii="Times New Roman" w:eastAsia="標楷體" w:hAnsi="Times New Roman" w:hint="eastAsia"/>
                <w:color w:val="auto"/>
                <w:sz w:val="20"/>
              </w:rPr>
              <w:t>。勾選「是」者</w:t>
            </w:r>
            <w:r w:rsidR="00E457C6" w:rsidRPr="009E0E31">
              <w:rPr>
                <w:rFonts w:ascii="Times New Roman" w:eastAsia="標楷體" w:hAnsi="Times New Roman" w:hint="eastAsia"/>
                <w:color w:val="auto"/>
                <w:sz w:val="20"/>
              </w:rPr>
              <w:t>，</w:t>
            </w:r>
            <w:r w:rsidR="00FE76F5" w:rsidRPr="009E0E31">
              <w:rPr>
                <w:rFonts w:ascii="Times New Roman" w:eastAsia="標楷體" w:hAnsi="Times New Roman" w:hint="eastAsia"/>
                <w:color w:val="auto"/>
                <w:sz w:val="20"/>
              </w:rPr>
              <w:t>須進行下一步驟，若無股東提案勾選</w:t>
            </w:r>
            <w:r w:rsidRPr="009E0E31">
              <w:rPr>
                <w:rFonts w:ascii="Times New Roman" w:eastAsia="標楷體" w:hAnsi="Times New Roman" w:hint="eastAsia"/>
                <w:color w:val="auto"/>
                <w:sz w:val="20"/>
              </w:rPr>
              <w:t>「否」者</w:t>
            </w:r>
            <w:r w:rsidR="00E457C6" w:rsidRPr="009E0E31">
              <w:rPr>
                <w:rFonts w:ascii="Times New Roman" w:eastAsia="標楷體" w:hAnsi="Times New Roman" w:hint="eastAsia"/>
                <w:color w:val="auto"/>
                <w:sz w:val="20"/>
              </w:rPr>
              <w:t>，</w:t>
            </w:r>
            <w:r w:rsidRPr="009E0E31">
              <w:rPr>
                <w:rFonts w:ascii="Times New Roman" w:eastAsia="標楷體" w:hAnsi="Times New Roman" w:hint="eastAsia"/>
                <w:color w:val="auto"/>
                <w:sz w:val="20"/>
              </w:rPr>
              <w:t>無須進行下一步驟。</w:t>
            </w:r>
          </w:p>
          <w:p w14:paraId="47860273" w14:textId="77777777" w:rsidR="00206AFF" w:rsidRDefault="00206AFF" w:rsidP="00206AFF">
            <w:pPr>
              <w:pStyle w:val="a3"/>
              <w:spacing w:line="260" w:lineRule="exact"/>
              <w:jc w:val="both"/>
              <w:rPr>
                <w:rFonts w:eastAsia="標楷體"/>
                <w:sz w:val="20"/>
              </w:rPr>
            </w:pPr>
            <w:r w:rsidRPr="009E0E31">
              <w:rPr>
                <w:rFonts w:ascii="Times New Roman" w:eastAsia="標楷體" w:hAnsi="Times New Roman" w:hint="eastAsia"/>
                <w:sz w:val="20"/>
              </w:rPr>
              <w:t>(</w:t>
            </w:r>
            <w:r w:rsidR="001D4AA4" w:rsidRPr="009E0E31">
              <w:rPr>
                <w:rFonts w:ascii="Times New Roman" w:eastAsia="標楷體" w:hAnsi="Times New Roman" w:cs="Courier New" w:hint="eastAsia"/>
                <w:sz w:val="20"/>
              </w:rPr>
              <w:t>2</w:t>
            </w:r>
            <w:r w:rsidRPr="009E0E31">
              <w:rPr>
                <w:rFonts w:ascii="Times New Roman" w:eastAsia="標楷體" w:hAnsi="Times New Roman" w:hint="eastAsia"/>
                <w:sz w:val="20"/>
              </w:rPr>
              <w:t>)</w:t>
            </w:r>
            <w:r w:rsidRPr="009E0E31">
              <w:rPr>
                <w:rFonts w:ascii="Times New Roman" w:eastAsia="標楷體" w:hAnsi="Times New Roman" w:cs="Courier New" w:hint="eastAsia"/>
                <w:sz w:val="20"/>
              </w:rPr>
              <w:t>sii.twse.com.tw/</w:t>
            </w:r>
            <w:proofErr w:type="gramStart"/>
            <w:r w:rsidRPr="009E0E31">
              <w:rPr>
                <w:rFonts w:eastAsia="標楷體" w:hint="eastAsia"/>
                <w:sz w:val="20"/>
              </w:rPr>
              <w:t>採</w:t>
            </w:r>
            <w:proofErr w:type="gramEnd"/>
            <w:r w:rsidRPr="009E0E31">
              <w:rPr>
                <w:rFonts w:eastAsia="標楷體" w:hint="eastAsia"/>
                <w:sz w:val="20"/>
              </w:rPr>
              <w:t>候選人提名制選任董監事及</w:t>
            </w:r>
            <w:r w:rsidRPr="009E0E31">
              <w:rPr>
                <w:rFonts w:ascii="Times New Roman" w:eastAsia="標楷體" w:hAnsi="Times New Roman" w:cs="Courier New" w:hint="eastAsia"/>
                <w:sz w:val="20"/>
              </w:rPr>
              <w:t>召開股東常會受理股東提案之申報作業</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僅上市</w:t>
            </w:r>
            <w:r w:rsidRPr="009E0E31">
              <w:rPr>
                <w:rFonts w:ascii="Times New Roman" w:eastAsia="標楷體" w:hAnsi="Times New Roman" w:cs="Courier New" w:hint="eastAsia"/>
                <w:sz w:val="20"/>
              </w:rPr>
              <w:t>/</w:t>
            </w:r>
            <w:r w:rsidRPr="009E0E31">
              <w:rPr>
                <w:rFonts w:ascii="Times New Roman" w:eastAsia="標楷體" w:hAnsi="Times New Roman" w:cs="Courier New" w:hint="eastAsia"/>
                <w:sz w:val="20"/>
              </w:rPr>
              <w:t>櫃</w:t>
            </w:r>
            <w:r w:rsidRPr="009E0E31">
              <w:rPr>
                <w:rFonts w:ascii="Times New Roman" w:eastAsia="標楷體" w:hAnsi="Times New Roman" w:cs="Courier New" w:hint="eastAsia"/>
                <w:sz w:val="20"/>
              </w:rPr>
              <w:t>/</w:t>
            </w:r>
            <w:proofErr w:type="gramStart"/>
            <w:r w:rsidRPr="009E0E31">
              <w:rPr>
                <w:rFonts w:ascii="Times New Roman" w:eastAsia="標楷體" w:hAnsi="Times New Roman" w:cs="Courier New" w:hint="eastAsia"/>
                <w:sz w:val="20"/>
              </w:rPr>
              <w:t>興櫃適用</w:t>
            </w:r>
            <w:proofErr w:type="gramEnd"/>
            <w:r w:rsidRPr="009E0E31">
              <w:rPr>
                <w:rFonts w:ascii="Times New Roman" w:eastAsia="標楷體" w:hAnsi="Times New Roman" w:cs="Courier New" w:hint="eastAsia"/>
                <w:sz w:val="20"/>
              </w:rPr>
              <w:t>)</w:t>
            </w:r>
            <w:r w:rsidRPr="009E0E31">
              <w:rPr>
                <w:rFonts w:eastAsia="標楷體" w:hint="eastAsia"/>
                <w:sz w:val="20"/>
              </w:rPr>
              <w:t>/</w:t>
            </w:r>
            <w:r w:rsidRPr="009E0E31">
              <w:rPr>
                <w:rFonts w:ascii="Times New Roman" w:eastAsia="標楷體" w:hAnsi="Times New Roman" w:cs="Courier New" w:hint="eastAsia"/>
                <w:sz w:val="20"/>
              </w:rPr>
              <w:t>召</w:t>
            </w:r>
            <w:r>
              <w:rPr>
                <w:rFonts w:ascii="Times New Roman" w:eastAsia="標楷體" w:hAnsi="Times New Roman" w:cs="Courier New" w:hint="eastAsia"/>
                <w:sz w:val="20"/>
              </w:rPr>
              <w:t>開股東常會受理股東提案之申報作業</w:t>
            </w:r>
            <w:r>
              <w:rPr>
                <w:rFonts w:ascii="Times New Roman" w:eastAsia="標楷體" w:hAnsi="Times New Roman" w:cs="Courier New" w:hint="eastAsia"/>
                <w:sz w:val="20"/>
              </w:rPr>
              <w:t>/</w:t>
            </w:r>
            <w:r>
              <w:rPr>
                <w:rFonts w:ascii="Times New Roman" w:eastAsia="標楷體" w:hAnsi="Times New Roman" w:cs="Courier New" w:hint="eastAsia"/>
                <w:sz w:val="20"/>
              </w:rPr>
              <w:t>受理提案內容</w:t>
            </w:r>
            <w:r w:rsidRPr="00DC33B2">
              <w:rPr>
                <w:rFonts w:ascii="Times New Roman" w:eastAsia="標楷體" w:hAnsi="Times New Roman" w:cs="Courier New" w:hint="eastAsia"/>
                <w:sz w:val="20"/>
              </w:rPr>
              <w:t>。</w:t>
            </w:r>
          </w:p>
          <w:p w14:paraId="7B18C187" w14:textId="77777777" w:rsidR="00206AFF" w:rsidRPr="00A144FD" w:rsidRDefault="00206AFF" w:rsidP="00B01169">
            <w:pPr>
              <w:pStyle w:val="a3"/>
              <w:spacing w:line="260" w:lineRule="exact"/>
              <w:jc w:val="both"/>
              <w:rPr>
                <w:rFonts w:eastAsia="標楷體"/>
                <w:sz w:val="20"/>
              </w:rPr>
            </w:pPr>
          </w:p>
          <w:p w14:paraId="7FC54A61" w14:textId="77777777" w:rsidR="0021150C" w:rsidRDefault="00F67442" w:rsidP="00B01169">
            <w:pPr>
              <w:pStyle w:val="a3"/>
              <w:spacing w:line="260" w:lineRule="exact"/>
              <w:jc w:val="both"/>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w:t>
            </w:r>
            <w:r w:rsidR="0028085C">
              <w:rPr>
                <w:rFonts w:eastAsia="標楷體" w:hint="eastAsia"/>
                <w:sz w:val="20"/>
              </w:rPr>
              <w:t>公告</w:t>
            </w:r>
            <w:r w:rsidR="0028085C" w:rsidRPr="005A6D47">
              <w:rPr>
                <w:rFonts w:eastAsia="標楷體" w:hint="eastAsia"/>
                <w:sz w:val="20"/>
              </w:rPr>
              <w:t>董事會</w:t>
            </w:r>
            <w:r w:rsidR="00616B4E">
              <w:rPr>
                <w:rFonts w:eastAsia="標楷體" w:hint="eastAsia"/>
                <w:sz w:val="20"/>
              </w:rPr>
              <w:t>決議</w:t>
            </w:r>
            <w:r w:rsidR="0028085C" w:rsidRPr="005A6D47">
              <w:rPr>
                <w:rFonts w:eastAsia="標楷體" w:hint="eastAsia"/>
                <w:sz w:val="20"/>
              </w:rPr>
              <w:t>結果、</w:t>
            </w:r>
            <w:r w:rsidR="0028085C">
              <w:rPr>
                <w:rFonts w:eastAsia="標楷體" w:hint="eastAsia"/>
                <w:sz w:val="20"/>
              </w:rPr>
              <w:t>候選人名單</w:t>
            </w:r>
            <w:r w:rsidR="0028085C" w:rsidRPr="005A6D47">
              <w:rPr>
                <w:rFonts w:eastAsia="標楷體"/>
                <w:sz w:val="20"/>
              </w:rPr>
              <w:t>及</w:t>
            </w:r>
            <w:r w:rsidR="0028085C" w:rsidRPr="005A6D47">
              <w:rPr>
                <w:rFonts w:eastAsia="標楷體" w:hint="eastAsia"/>
                <w:sz w:val="20"/>
              </w:rPr>
              <w:t>被</w:t>
            </w:r>
            <w:r w:rsidR="0028085C" w:rsidRPr="005A6D47">
              <w:rPr>
                <w:rFonts w:eastAsia="標楷體"/>
                <w:sz w:val="20"/>
              </w:rPr>
              <w:t>提名人未列入候選人名單之理由</w:t>
            </w:r>
            <w:r w:rsidR="0028085C">
              <w:rPr>
                <w:rFonts w:eastAsia="標楷體" w:hint="eastAsia"/>
                <w:sz w:val="20"/>
              </w:rPr>
              <w:t>，</w:t>
            </w:r>
            <w:r w:rsidRPr="002430CD">
              <w:rPr>
                <w:rFonts w:eastAsia="標楷體" w:hint="eastAsia"/>
                <w:sz w:val="20"/>
              </w:rPr>
              <w:t>輸入「公開資訊觀測站」</w:t>
            </w:r>
            <w:r w:rsidRPr="002430CD">
              <w:rPr>
                <w:rFonts w:eastAsia="標楷體" w:hint="eastAsia"/>
                <w:sz w:val="20"/>
              </w:rPr>
              <w:t>(</w:t>
            </w:r>
            <w:r w:rsidRPr="005F389F">
              <w:rPr>
                <w:rFonts w:ascii="Times New Roman" w:eastAsia="標楷體" w:hAnsi="Times New Roman"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proofErr w:type="gramStart"/>
            <w:r w:rsidRPr="005F389F">
              <w:rPr>
                <w:rFonts w:ascii="Times New Roman" w:eastAsia="標楷體" w:hAnsi="Times New Roman" w:hint="eastAsia"/>
                <w:sz w:val="20"/>
              </w:rPr>
              <w:t>採</w:t>
            </w:r>
            <w:proofErr w:type="gramEnd"/>
            <w:r w:rsidRPr="005F389F">
              <w:rPr>
                <w:rFonts w:ascii="Times New Roman" w:eastAsia="標楷體" w:hAnsi="Times New Roman" w:hint="eastAsia"/>
                <w:sz w:val="20"/>
              </w:rPr>
              <w:t>候選</w:t>
            </w:r>
            <w:r w:rsidRPr="002430CD">
              <w:rPr>
                <w:rFonts w:eastAsia="標楷體" w:hint="eastAsia"/>
                <w:sz w:val="20"/>
              </w:rPr>
              <w:t>人提名制選任</w:t>
            </w:r>
            <w:r w:rsidRPr="005F389F">
              <w:rPr>
                <w:rFonts w:eastAsia="標楷體" w:hint="eastAsia"/>
                <w:sz w:val="20"/>
              </w:rPr>
              <w:t>董</w:t>
            </w:r>
            <w:r w:rsidR="007337E0" w:rsidRPr="005F389F">
              <w:rPr>
                <w:rFonts w:eastAsia="標楷體" w:hint="eastAsia"/>
                <w:sz w:val="20"/>
              </w:rPr>
              <w:t>監</w:t>
            </w:r>
            <w:r w:rsidRPr="002430CD">
              <w:rPr>
                <w:rFonts w:eastAsia="標楷體" w:hint="eastAsia"/>
                <w:sz w:val="20"/>
              </w:rPr>
              <w:t>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4EC372A2" w14:textId="77777777" w:rsidR="0021150C" w:rsidRDefault="0021150C" w:rsidP="00B01169">
            <w:pPr>
              <w:pStyle w:val="a3"/>
              <w:spacing w:line="260" w:lineRule="exact"/>
              <w:jc w:val="both"/>
              <w:rPr>
                <w:rFonts w:eastAsia="標楷體"/>
                <w:sz w:val="20"/>
              </w:rPr>
            </w:pPr>
          </w:p>
          <w:p w14:paraId="3B119362" w14:textId="77777777" w:rsidR="00460626" w:rsidRDefault="00460626" w:rsidP="00B01169">
            <w:pPr>
              <w:pStyle w:val="a3"/>
              <w:spacing w:line="260" w:lineRule="exact"/>
              <w:jc w:val="both"/>
              <w:rPr>
                <w:rFonts w:eastAsia="標楷體"/>
                <w:sz w:val="20"/>
              </w:rPr>
            </w:pPr>
          </w:p>
          <w:p w14:paraId="2C4FEAF9" w14:textId="77777777" w:rsidR="00F268AE" w:rsidRDefault="000E668B" w:rsidP="00B01169">
            <w:pPr>
              <w:pStyle w:val="a3"/>
              <w:spacing w:line="260" w:lineRule="exact"/>
              <w:jc w:val="both"/>
              <w:rPr>
                <w:rFonts w:ascii="標楷體" w:eastAsia="標楷體"/>
                <w:sz w:val="20"/>
              </w:rPr>
            </w:pPr>
            <w:r w:rsidRPr="00DC33B2">
              <w:rPr>
                <w:rFonts w:ascii="Times New Roman" w:eastAsia="標楷體" w:hAnsi="Times New Roman" w:cs="Courier New" w:hint="eastAsia"/>
                <w:sz w:val="20"/>
              </w:rPr>
              <w:t>公告</w:t>
            </w:r>
            <w:r w:rsidR="00E457C6">
              <w:rPr>
                <w:rFonts w:ascii="Times New Roman" w:eastAsia="標楷體" w:hAnsi="Times New Roman" w:cs="Courier New" w:hint="eastAsia"/>
                <w:sz w:val="20"/>
              </w:rPr>
              <w:t>股東</w:t>
            </w:r>
            <w:r w:rsidRPr="00DC33B2">
              <w:rPr>
                <w:rFonts w:ascii="Times New Roman" w:eastAsia="標楷體" w:hAnsi="Times New Roman" w:cs="Courier New"/>
                <w:sz w:val="20"/>
              </w:rPr>
              <w:t>提案</w:t>
            </w:r>
            <w:r w:rsidRPr="00DC33B2">
              <w:rPr>
                <w:rFonts w:ascii="Times New Roman" w:eastAsia="標楷體" w:hAnsi="Times New Roman" w:cs="Courier New" w:hint="eastAsia"/>
                <w:sz w:val="20"/>
              </w:rPr>
              <w:t>之</w:t>
            </w:r>
            <w:r w:rsidRPr="00DC33B2">
              <w:rPr>
                <w:rFonts w:ascii="Times New Roman" w:eastAsia="標楷體" w:hAnsi="Times New Roman" w:cs="Courier New"/>
                <w:sz w:val="20"/>
              </w:rPr>
              <w:t>處理結果及未列入議案之理由</w:t>
            </w:r>
            <w:r>
              <w:rPr>
                <w:rFonts w:ascii="Times New Roman" w:eastAsia="標楷體" w:hAnsi="Times New Roman" w:cs="Courier New" w:hint="eastAsia"/>
                <w:sz w:val="20"/>
              </w:rPr>
              <w:t>，</w:t>
            </w:r>
            <w:r w:rsidR="00A144FD" w:rsidRPr="00DC33B2">
              <w:rPr>
                <w:rFonts w:ascii="Times New Roman" w:eastAsia="標楷體" w:hAnsi="Times New Roman" w:cs="Courier New" w:hint="eastAsia"/>
                <w:sz w:val="20"/>
              </w:rPr>
              <w:t>輸入「公開資訊觀測站」</w:t>
            </w:r>
            <w:r w:rsidR="00A144FD" w:rsidRPr="00DC33B2">
              <w:rPr>
                <w:rFonts w:ascii="Times New Roman" w:eastAsia="標楷體" w:hAnsi="Times New Roman" w:cs="Courier New" w:hint="eastAsia"/>
                <w:sz w:val="20"/>
              </w:rPr>
              <w:t>(sii.twse.com.tw/</w:t>
            </w:r>
            <w:proofErr w:type="gramStart"/>
            <w:r w:rsidR="00D5179F" w:rsidRPr="002430CD">
              <w:rPr>
                <w:rFonts w:eastAsia="標楷體" w:hint="eastAsia"/>
                <w:sz w:val="20"/>
              </w:rPr>
              <w:t>採</w:t>
            </w:r>
            <w:proofErr w:type="gramEnd"/>
            <w:r w:rsidR="00D5179F" w:rsidRPr="002430CD">
              <w:rPr>
                <w:rFonts w:eastAsia="標楷體" w:hint="eastAsia"/>
                <w:sz w:val="20"/>
              </w:rPr>
              <w:t>候選人提名制</w:t>
            </w:r>
            <w:r w:rsidR="00D5179F" w:rsidRPr="005F389F">
              <w:rPr>
                <w:rFonts w:eastAsia="標楷體" w:hint="eastAsia"/>
                <w:sz w:val="20"/>
              </w:rPr>
              <w:t>選任董監事</w:t>
            </w:r>
            <w:r w:rsidR="00D5179F">
              <w:rPr>
                <w:rFonts w:eastAsia="標楷體" w:hint="eastAsia"/>
                <w:sz w:val="20"/>
              </w:rPr>
              <w:t>及</w:t>
            </w:r>
            <w:r w:rsidR="00D5179F">
              <w:rPr>
                <w:rFonts w:ascii="Times New Roman" w:eastAsia="標楷體" w:hAnsi="Times New Roman" w:cs="Courier New" w:hint="eastAsia"/>
                <w:sz w:val="20"/>
              </w:rPr>
              <w:t>召開股東常會受理股東提案之申報作業</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僅上市</w:t>
            </w:r>
            <w:r w:rsidR="00D5179F">
              <w:rPr>
                <w:rFonts w:ascii="Times New Roman" w:eastAsia="標楷體" w:hAnsi="Times New Roman" w:cs="Courier New" w:hint="eastAsia"/>
                <w:sz w:val="20"/>
              </w:rPr>
              <w:t>/</w:t>
            </w:r>
            <w:r w:rsidR="00D5179F">
              <w:rPr>
                <w:rFonts w:ascii="Times New Roman" w:eastAsia="標楷體" w:hAnsi="Times New Roman" w:cs="Courier New" w:hint="eastAsia"/>
                <w:sz w:val="20"/>
              </w:rPr>
              <w:t>櫃</w:t>
            </w:r>
            <w:r w:rsidR="00D5179F">
              <w:rPr>
                <w:rFonts w:ascii="Times New Roman" w:eastAsia="標楷體" w:hAnsi="Times New Roman" w:cs="Courier New" w:hint="eastAsia"/>
                <w:sz w:val="20"/>
              </w:rPr>
              <w:t>/</w:t>
            </w:r>
            <w:proofErr w:type="gramStart"/>
            <w:r w:rsidR="00D5179F">
              <w:rPr>
                <w:rFonts w:ascii="Times New Roman" w:eastAsia="標楷體" w:hAnsi="Times New Roman" w:cs="Courier New" w:hint="eastAsia"/>
                <w:sz w:val="20"/>
              </w:rPr>
              <w:t>興櫃適用</w:t>
            </w:r>
            <w:proofErr w:type="gramEnd"/>
            <w:r w:rsidR="00D5179F">
              <w:rPr>
                <w:rFonts w:ascii="Times New Roman" w:eastAsia="標楷體" w:hAnsi="Times New Roman" w:cs="Courier New" w:hint="eastAsia"/>
                <w:sz w:val="20"/>
              </w:rPr>
              <w:t>)</w:t>
            </w:r>
            <w:r w:rsidR="00D5179F">
              <w:rPr>
                <w:rFonts w:eastAsia="標楷體" w:hint="eastAsia"/>
                <w:sz w:val="20"/>
              </w:rPr>
              <w:t>/</w:t>
            </w:r>
            <w:r w:rsidR="00A144FD">
              <w:rPr>
                <w:rFonts w:ascii="Times New Roman" w:eastAsia="標楷體" w:hAnsi="Times New Roman" w:cs="Courier New" w:hint="eastAsia"/>
                <w:sz w:val="20"/>
              </w:rPr>
              <w:t>召開股東常會受理股東提案之申報作業</w:t>
            </w:r>
            <w:r w:rsidR="001D4AA4">
              <w:rPr>
                <w:rFonts w:eastAsia="標楷體" w:hint="eastAsia"/>
                <w:sz w:val="20"/>
              </w:rPr>
              <w:t>/</w:t>
            </w:r>
            <w:r w:rsidR="001D4AA4">
              <w:rPr>
                <w:rFonts w:eastAsia="標楷體" w:hint="eastAsia"/>
                <w:sz w:val="20"/>
              </w:rPr>
              <w:t>提案審查結果</w:t>
            </w:r>
            <w:r w:rsidR="00A144FD" w:rsidRPr="00DC33B2">
              <w:rPr>
                <w:rFonts w:ascii="Times New Roman" w:eastAsia="標楷體" w:hAnsi="Times New Roman" w:cs="Courier New" w:hint="eastAsia"/>
                <w:sz w:val="20"/>
              </w:rPr>
              <w:t>)</w:t>
            </w:r>
            <w:r w:rsidR="000D187F">
              <w:rPr>
                <w:rFonts w:eastAsia="標楷體" w:hint="eastAsia"/>
                <w:sz w:val="20"/>
              </w:rPr>
              <w:t>。</w:t>
            </w:r>
          </w:p>
          <w:p w14:paraId="10F61A2B" w14:textId="77777777" w:rsidR="00A144FD" w:rsidRDefault="00A144FD" w:rsidP="00B01169">
            <w:pPr>
              <w:pStyle w:val="a3"/>
              <w:spacing w:line="260" w:lineRule="exact"/>
              <w:jc w:val="both"/>
              <w:rPr>
                <w:rFonts w:ascii="標楷體" w:eastAsia="標楷體"/>
                <w:sz w:val="20"/>
              </w:rPr>
            </w:pPr>
          </w:p>
          <w:p w14:paraId="4C569094" w14:textId="77777777" w:rsidR="00485BBB" w:rsidRDefault="00485BBB" w:rsidP="00B01169">
            <w:pPr>
              <w:pStyle w:val="a3"/>
              <w:spacing w:line="260" w:lineRule="exact"/>
              <w:jc w:val="both"/>
              <w:rPr>
                <w:rFonts w:ascii="標楷體" w:eastAsia="標楷體"/>
                <w:sz w:val="20"/>
              </w:rPr>
            </w:pPr>
          </w:p>
          <w:p w14:paraId="2FF55702" w14:textId="77777777" w:rsidR="00055082" w:rsidRPr="00F268AE" w:rsidRDefault="00055082" w:rsidP="00B01169">
            <w:pPr>
              <w:pStyle w:val="a3"/>
              <w:spacing w:line="260" w:lineRule="exact"/>
              <w:jc w:val="both"/>
              <w:rPr>
                <w:rFonts w:ascii="標楷體" w:eastAsia="標楷體"/>
                <w:sz w:val="20"/>
              </w:rPr>
            </w:pPr>
          </w:p>
          <w:p w14:paraId="7217A803" w14:textId="77777777" w:rsidR="000C129C" w:rsidRPr="002430CD" w:rsidRDefault="00C23322" w:rsidP="000C129C">
            <w:pPr>
              <w:pStyle w:val="a3"/>
              <w:spacing w:line="260" w:lineRule="exact"/>
              <w:jc w:val="both"/>
              <w:rPr>
                <w:rFonts w:ascii="Times New Roman" w:eastAsia="標楷體" w:hAnsi="Times New Roman"/>
                <w:b/>
                <w:bCs/>
                <w:sz w:val="20"/>
              </w:rPr>
            </w:pPr>
            <w:r w:rsidRPr="002430CD">
              <w:rPr>
                <w:rFonts w:ascii="標楷體" w:eastAsia="標楷體"/>
                <w:sz w:val="20"/>
              </w:rPr>
              <w:lastRenderedPageBreak/>
              <w:t>股東會開會通知書、委託書用紙、有關承認案、討論案、選任或解任董事、監察人事項等各項議案之案由及說明資料</w:t>
            </w:r>
            <w:r w:rsidRPr="002430CD">
              <w:rPr>
                <w:rFonts w:ascii="Times New Roman" w:eastAsia="標楷體" w:hAnsi="Times New Roman" w:hint="eastAsia"/>
                <w:sz w:val="20"/>
              </w:rPr>
              <w:t>上傳。輸入「公開資訊觀測站」</w:t>
            </w:r>
            <w:r w:rsidRPr="002430CD">
              <w:rPr>
                <w:rFonts w:ascii="Times New Roman" w:eastAsia="標楷體" w:hAnsi="Times New Roman"/>
                <w:sz w:val="20"/>
              </w:rPr>
              <w:t>(</w:t>
            </w:r>
            <w:r w:rsidR="007E593C" w:rsidRPr="002430CD">
              <w:rPr>
                <w:rFonts w:ascii="Times New Roman" w:eastAsia="標楷體" w:hAnsi="Times New Roman"/>
                <w:sz w:val="20"/>
              </w:rPr>
              <w:t>sii.twse.com.tw</w:t>
            </w:r>
            <w:r w:rsidRPr="002430CD">
              <w:rPr>
                <w:rFonts w:ascii="Times New Roman" w:eastAsia="標楷體" w:hAnsi="Times New Roman"/>
                <w:sz w:val="20"/>
              </w:rPr>
              <w:t>/</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0957573" w14:textId="77777777" w:rsidR="002B3764" w:rsidRPr="002430CD" w:rsidRDefault="002B3764" w:rsidP="00B01169">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lastRenderedPageBreak/>
              <w:t>本公司</w:t>
            </w:r>
            <w:r w:rsidR="00341231">
              <w:rPr>
                <w:rFonts w:eastAsia="標楷體" w:hint="eastAsia"/>
              </w:rPr>
              <w:t>對有價證券上市公司重大訊息之查證暨公開處理程序</w:t>
            </w:r>
            <w:r w:rsidR="007337E0" w:rsidRPr="005F389F">
              <w:rPr>
                <w:rFonts w:eastAsia="標楷體" w:hint="eastAsia"/>
              </w:rPr>
              <w:t>第</w:t>
            </w:r>
            <w:r w:rsidR="00341231">
              <w:rPr>
                <w:rFonts w:eastAsia="標楷體" w:hint="eastAsia"/>
              </w:rPr>
              <w:t>4</w:t>
            </w:r>
            <w:r w:rsidR="007337E0" w:rsidRPr="005F389F">
              <w:rPr>
                <w:rFonts w:eastAsia="標楷體" w:hint="eastAsia"/>
              </w:rPr>
              <w:t>條第</w:t>
            </w:r>
            <w:r w:rsidR="007337E0" w:rsidRPr="005F389F">
              <w:rPr>
                <w:rFonts w:eastAsia="標楷體" w:hint="eastAsia"/>
              </w:rPr>
              <w:t>1</w:t>
            </w:r>
            <w:r w:rsidR="007337E0" w:rsidRPr="005F389F">
              <w:rPr>
                <w:rFonts w:eastAsia="標楷體" w:hint="eastAsia"/>
              </w:rPr>
              <w:t>項第</w:t>
            </w:r>
            <w:r w:rsidR="007337E0" w:rsidRPr="005F389F">
              <w:rPr>
                <w:rFonts w:eastAsia="標楷體" w:hint="eastAsia"/>
              </w:rPr>
              <w:t>17</w:t>
            </w:r>
            <w:r w:rsidR="007337E0" w:rsidRPr="005F389F">
              <w:rPr>
                <w:rFonts w:eastAsia="標楷體" w:hint="eastAsia"/>
              </w:rPr>
              <w:t>款</w:t>
            </w:r>
            <w:r w:rsidRPr="002430CD">
              <w:rPr>
                <w:rFonts w:eastAsia="標楷體" w:hint="eastAsia"/>
              </w:rPr>
              <w:t>。</w:t>
            </w:r>
          </w:p>
          <w:p w14:paraId="50C78814" w14:textId="77777777" w:rsidR="009058B7" w:rsidRDefault="009058B7" w:rsidP="00B01169">
            <w:pPr>
              <w:pStyle w:val="a5"/>
              <w:tabs>
                <w:tab w:val="clear" w:pos="4153"/>
                <w:tab w:val="clear" w:pos="8306"/>
              </w:tabs>
              <w:kinsoku w:val="0"/>
              <w:overflowPunct w:val="0"/>
              <w:snapToGrid/>
              <w:spacing w:line="260" w:lineRule="exact"/>
              <w:jc w:val="both"/>
              <w:rPr>
                <w:rFonts w:eastAsia="標楷體"/>
              </w:rPr>
            </w:pPr>
          </w:p>
          <w:p w14:paraId="11BC562A" w14:textId="77777777" w:rsidR="0085650B" w:rsidRPr="002430CD" w:rsidRDefault="0085650B" w:rsidP="00B01169">
            <w:pPr>
              <w:pStyle w:val="a5"/>
              <w:tabs>
                <w:tab w:val="clear" w:pos="4153"/>
                <w:tab w:val="clear" w:pos="8306"/>
              </w:tabs>
              <w:kinsoku w:val="0"/>
              <w:overflowPunct w:val="0"/>
              <w:snapToGrid/>
              <w:spacing w:line="260" w:lineRule="exact"/>
              <w:jc w:val="both"/>
              <w:rPr>
                <w:rFonts w:eastAsia="標楷體"/>
              </w:rPr>
            </w:pPr>
          </w:p>
          <w:p w14:paraId="01423625" w14:textId="77777777" w:rsidR="007337E0" w:rsidRPr="005F389F" w:rsidRDefault="00B44A45"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007337E0" w:rsidRPr="005F389F">
              <w:rPr>
                <w:rFonts w:eastAsia="標楷體" w:hint="eastAsia"/>
              </w:rPr>
              <w:t>本公司對有價證券上市公司及境外指數股票型基金上市之境外基金機構資訊申報作業辦法第</w:t>
            </w:r>
            <w:r w:rsidR="007337E0" w:rsidRPr="005F389F">
              <w:rPr>
                <w:rFonts w:eastAsia="標楷體" w:hint="eastAsia"/>
              </w:rPr>
              <w:t>3</w:t>
            </w:r>
            <w:r w:rsidR="007337E0" w:rsidRPr="005F389F">
              <w:rPr>
                <w:rFonts w:eastAsia="標楷體" w:hint="eastAsia"/>
              </w:rPr>
              <w:t>條第</w:t>
            </w:r>
            <w:r w:rsidR="007337E0" w:rsidRPr="005F389F">
              <w:rPr>
                <w:rFonts w:eastAsia="標楷體" w:hint="eastAsia"/>
              </w:rPr>
              <w:t>2</w:t>
            </w:r>
            <w:r w:rsidR="007337E0" w:rsidRPr="005F389F">
              <w:rPr>
                <w:rFonts w:eastAsia="標楷體" w:hint="eastAsia"/>
              </w:rPr>
              <w:t>項第</w:t>
            </w:r>
            <w:r w:rsidR="007337E0" w:rsidRPr="005F389F">
              <w:rPr>
                <w:rFonts w:eastAsia="標楷體" w:hint="eastAsia"/>
              </w:rPr>
              <w:t>1</w:t>
            </w:r>
            <w:r w:rsidR="007337E0" w:rsidRPr="005F389F">
              <w:rPr>
                <w:rFonts w:eastAsia="標楷體" w:hint="eastAsia"/>
              </w:rPr>
              <w:t>款。</w:t>
            </w:r>
          </w:p>
          <w:p w14:paraId="6423D559" w14:textId="77777777" w:rsidR="007337E0" w:rsidRDefault="00B44A45" w:rsidP="00B01169">
            <w:pPr>
              <w:pStyle w:val="a5"/>
              <w:tabs>
                <w:tab w:val="clear" w:pos="4153"/>
                <w:tab w:val="clear" w:pos="8306"/>
              </w:tabs>
              <w:kinsoku w:val="0"/>
              <w:overflowPunct w:val="0"/>
              <w:snapToGrid/>
              <w:spacing w:line="260" w:lineRule="exact"/>
              <w:jc w:val="both"/>
              <w:rPr>
                <w:rFonts w:eastAsia="標楷體"/>
              </w:rPr>
            </w:pPr>
            <w:r w:rsidRPr="005F389F">
              <w:rPr>
                <w:rFonts w:eastAsia="標楷體" w:hint="eastAsia"/>
              </w:rPr>
              <w:t>2.</w:t>
            </w:r>
            <w:r w:rsidRPr="005F389F">
              <w:rPr>
                <w:rFonts w:eastAsia="標楷體" w:hint="eastAsia"/>
              </w:rPr>
              <w:t>本公司</w:t>
            </w:r>
            <w:r w:rsidR="00341231">
              <w:rPr>
                <w:rFonts w:eastAsia="標楷體" w:hint="eastAsia"/>
              </w:rPr>
              <w:t>對有價證券上市公司重大訊息之查證暨公開處理程序</w:t>
            </w:r>
            <w:r w:rsidRPr="005F389F">
              <w:rPr>
                <w:rFonts w:eastAsia="標楷體" w:hint="eastAsia"/>
              </w:rPr>
              <w:t>第</w:t>
            </w:r>
            <w:r w:rsidR="00341231">
              <w:rPr>
                <w:rFonts w:eastAsia="標楷體" w:hint="eastAsia"/>
              </w:rPr>
              <w:t>4</w:t>
            </w:r>
            <w:r w:rsidRPr="005F389F">
              <w:rPr>
                <w:rFonts w:eastAsia="標楷體" w:hint="eastAsia"/>
              </w:rPr>
              <w:t>條第</w:t>
            </w:r>
            <w:r w:rsidRPr="005F389F">
              <w:rPr>
                <w:rFonts w:eastAsia="標楷體" w:hint="eastAsia"/>
              </w:rPr>
              <w:t>1</w:t>
            </w:r>
            <w:r w:rsidRPr="005F389F">
              <w:rPr>
                <w:rFonts w:eastAsia="標楷體" w:hint="eastAsia"/>
              </w:rPr>
              <w:t>項第</w:t>
            </w:r>
            <w:r w:rsidRPr="005F389F">
              <w:rPr>
                <w:rFonts w:eastAsia="標楷體" w:hint="eastAsia"/>
              </w:rPr>
              <w:t>14</w:t>
            </w:r>
            <w:r w:rsidRPr="005F389F">
              <w:rPr>
                <w:rFonts w:eastAsia="標楷體" w:hint="eastAsia"/>
              </w:rPr>
              <w:t>款。</w:t>
            </w:r>
          </w:p>
          <w:p w14:paraId="4DBCA21B" w14:textId="77777777" w:rsidR="003E15D7" w:rsidRPr="005F389F" w:rsidRDefault="003E15D7" w:rsidP="00B01169">
            <w:pPr>
              <w:pStyle w:val="a5"/>
              <w:tabs>
                <w:tab w:val="clear" w:pos="4153"/>
                <w:tab w:val="clear" w:pos="8306"/>
              </w:tabs>
              <w:kinsoku w:val="0"/>
              <w:overflowPunct w:val="0"/>
              <w:snapToGrid/>
              <w:spacing w:line="260" w:lineRule="exact"/>
              <w:jc w:val="both"/>
              <w:rPr>
                <w:rFonts w:eastAsia="標楷體"/>
              </w:rPr>
            </w:pPr>
          </w:p>
          <w:p w14:paraId="58A3C4E4"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hint="eastAsia"/>
                <w:sz w:val="20"/>
              </w:rPr>
              <w:t>及</w:t>
            </w:r>
            <w:r w:rsidRPr="002430CD">
              <w:rPr>
                <w:rFonts w:eastAsia="標楷體" w:hint="eastAsia"/>
                <w:sz w:val="20"/>
              </w:rPr>
              <w:t>173</w:t>
            </w:r>
            <w:r w:rsidRPr="002430CD">
              <w:rPr>
                <w:rFonts w:eastAsia="標楷體" w:hint="eastAsia"/>
                <w:sz w:val="20"/>
              </w:rPr>
              <w:t>條。</w:t>
            </w:r>
          </w:p>
          <w:p w14:paraId="1DC54BED"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34FE888F"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23C9980A" w14:textId="77777777" w:rsidR="007370F0" w:rsidRPr="002430CD" w:rsidRDefault="007370F0" w:rsidP="007370F0">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w:t>
            </w:r>
          </w:p>
          <w:p w14:paraId="07DA730E" w14:textId="77777777" w:rsidR="007370F0" w:rsidRPr="002430CD" w:rsidRDefault="007370F0" w:rsidP="007370F0">
            <w:pPr>
              <w:kinsoku w:val="0"/>
              <w:overflowPunct w:val="0"/>
              <w:spacing w:line="260" w:lineRule="exact"/>
              <w:ind w:left="246" w:hanging="246"/>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627C9522"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6</w:t>
            </w:r>
            <w:r w:rsidR="007370F0" w:rsidRPr="002430CD">
              <w:rPr>
                <w:rFonts w:eastAsia="標楷體" w:hint="eastAsia"/>
                <w:sz w:val="20"/>
              </w:rPr>
              <w:t>.86.2.28</w:t>
            </w:r>
            <w:r w:rsidR="007370F0" w:rsidRPr="002430CD">
              <w:rPr>
                <w:rFonts w:eastAsia="標楷體" w:hint="eastAsia"/>
                <w:sz w:val="20"/>
              </w:rPr>
              <w:t>台證</w:t>
            </w:r>
            <w:r w:rsidR="007370F0" w:rsidRPr="002430CD">
              <w:rPr>
                <w:rFonts w:eastAsia="標楷體" w:hint="eastAsia"/>
                <w:sz w:val="20"/>
              </w:rPr>
              <w:t>(86)</w:t>
            </w:r>
            <w:r w:rsidR="007370F0" w:rsidRPr="002430CD">
              <w:rPr>
                <w:rFonts w:eastAsia="標楷體" w:hint="eastAsia"/>
                <w:sz w:val="20"/>
              </w:rPr>
              <w:t>上字第</w:t>
            </w:r>
            <w:r w:rsidR="007370F0" w:rsidRPr="002430CD">
              <w:rPr>
                <w:rFonts w:eastAsia="標楷體" w:hint="eastAsia"/>
                <w:sz w:val="20"/>
              </w:rPr>
              <w:t>04317</w:t>
            </w:r>
            <w:r w:rsidR="007370F0" w:rsidRPr="002430CD">
              <w:rPr>
                <w:rFonts w:eastAsia="標楷體" w:hint="eastAsia"/>
                <w:sz w:val="20"/>
              </w:rPr>
              <w:t>號函。</w:t>
            </w:r>
          </w:p>
          <w:p w14:paraId="60722A44"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7</w:t>
            </w:r>
            <w:r w:rsidR="007370F0" w:rsidRPr="002430CD">
              <w:rPr>
                <w:rFonts w:eastAsia="標楷體" w:hint="eastAsia"/>
                <w:sz w:val="20"/>
              </w:rPr>
              <w:t>.87.8.28</w:t>
            </w:r>
            <w:r w:rsidR="007370F0" w:rsidRPr="002430CD">
              <w:rPr>
                <w:rFonts w:eastAsia="標楷體" w:hint="eastAsia"/>
                <w:sz w:val="20"/>
              </w:rPr>
              <w:t>台證</w:t>
            </w:r>
            <w:r w:rsidR="007370F0" w:rsidRPr="002430CD">
              <w:rPr>
                <w:rFonts w:eastAsia="標楷體" w:hint="eastAsia"/>
                <w:sz w:val="20"/>
              </w:rPr>
              <w:t>(87)</w:t>
            </w:r>
            <w:r w:rsidR="007370F0" w:rsidRPr="002430CD">
              <w:rPr>
                <w:rFonts w:eastAsia="標楷體" w:hint="eastAsia"/>
                <w:sz w:val="20"/>
              </w:rPr>
              <w:t>上字第</w:t>
            </w:r>
            <w:r w:rsidR="007370F0" w:rsidRPr="002430CD">
              <w:rPr>
                <w:rFonts w:eastAsia="標楷體" w:hint="eastAsia"/>
                <w:sz w:val="20"/>
              </w:rPr>
              <w:t>27054</w:t>
            </w:r>
            <w:r w:rsidR="007370F0" w:rsidRPr="002430CD">
              <w:rPr>
                <w:rFonts w:eastAsia="標楷體" w:hint="eastAsia"/>
                <w:sz w:val="20"/>
              </w:rPr>
              <w:t>號函。</w:t>
            </w:r>
          </w:p>
          <w:p w14:paraId="16CC68A5" w14:textId="77777777" w:rsidR="007370F0" w:rsidRPr="002430CD" w:rsidRDefault="00DB32C5" w:rsidP="007370F0">
            <w:pPr>
              <w:kinsoku w:val="0"/>
              <w:overflowPunct w:val="0"/>
              <w:spacing w:line="260" w:lineRule="exact"/>
              <w:ind w:left="246" w:hanging="246"/>
              <w:jc w:val="both"/>
              <w:rPr>
                <w:rFonts w:eastAsia="標楷體"/>
                <w:sz w:val="20"/>
              </w:rPr>
            </w:pPr>
            <w:r>
              <w:rPr>
                <w:rFonts w:eastAsia="標楷體" w:hint="eastAsia"/>
                <w:sz w:val="20"/>
              </w:rPr>
              <w:t>8</w:t>
            </w:r>
            <w:r w:rsidR="007370F0" w:rsidRPr="002430CD">
              <w:rPr>
                <w:rFonts w:eastAsia="標楷體" w:hint="eastAsia"/>
                <w:sz w:val="20"/>
              </w:rPr>
              <w:t>.87.8.19</w:t>
            </w:r>
            <w:r w:rsidR="007370F0" w:rsidRPr="002430CD">
              <w:rPr>
                <w:rFonts w:eastAsia="標楷體" w:hint="eastAsia"/>
                <w:sz w:val="20"/>
              </w:rPr>
              <w:t>台證</w:t>
            </w:r>
            <w:r w:rsidR="007370F0" w:rsidRPr="002430CD">
              <w:rPr>
                <w:rFonts w:eastAsia="標楷體" w:hint="eastAsia"/>
                <w:sz w:val="20"/>
              </w:rPr>
              <w:t>(89)</w:t>
            </w:r>
            <w:r w:rsidR="007370F0" w:rsidRPr="002430CD">
              <w:rPr>
                <w:rFonts w:eastAsia="標楷體" w:hint="eastAsia"/>
                <w:sz w:val="20"/>
              </w:rPr>
              <w:t>上字第</w:t>
            </w:r>
            <w:r w:rsidR="007370F0" w:rsidRPr="002430CD">
              <w:rPr>
                <w:rFonts w:eastAsia="標楷體" w:hint="eastAsia"/>
                <w:sz w:val="20"/>
              </w:rPr>
              <w:t>023743</w:t>
            </w:r>
            <w:r w:rsidR="007370F0" w:rsidRPr="002430CD">
              <w:rPr>
                <w:rFonts w:eastAsia="標楷體" w:hint="eastAsia"/>
                <w:sz w:val="20"/>
              </w:rPr>
              <w:t>號函。</w:t>
            </w:r>
          </w:p>
          <w:p w14:paraId="3AD731AC" w14:textId="77777777" w:rsidR="007370F0" w:rsidRPr="002430CD" w:rsidRDefault="00DB32C5" w:rsidP="007370F0">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007370F0" w:rsidRPr="002430CD">
              <w:rPr>
                <w:rFonts w:eastAsia="標楷體" w:hint="eastAsia"/>
              </w:rPr>
              <w:t>.91.1.4</w:t>
            </w:r>
            <w:r w:rsidR="007370F0" w:rsidRPr="002430CD">
              <w:rPr>
                <w:rFonts w:eastAsia="標楷體" w:hint="eastAsia"/>
              </w:rPr>
              <w:t>台證（</w:t>
            </w:r>
            <w:r w:rsidR="007370F0" w:rsidRPr="002430CD">
              <w:rPr>
                <w:rFonts w:eastAsia="標楷體" w:hint="eastAsia"/>
              </w:rPr>
              <w:t>91</w:t>
            </w:r>
            <w:r w:rsidR="007370F0" w:rsidRPr="002430CD">
              <w:rPr>
                <w:rFonts w:eastAsia="標楷體" w:hint="eastAsia"/>
              </w:rPr>
              <w:t>）上字第</w:t>
            </w:r>
            <w:r w:rsidR="007370F0" w:rsidRPr="002430CD">
              <w:rPr>
                <w:rFonts w:eastAsia="標楷體" w:hint="eastAsia"/>
              </w:rPr>
              <w:t>000092</w:t>
            </w:r>
            <w:r w:rsidR="007370F0" w:rsidRPr="002430CD">
              <w:rPr>
                <w:rFonts w:eastAsia="標楷體" w:hint="eastAsia"/>
              </w:rPr>
              <w:t>號。</w:t>
            </w:r>
          </w:p>
          <w:p w14:paraId="6C996202" w14:textId="77777777" w:rsidR="007370F0" w:rsidRPr="002430CD" w:rsidRDefault="007370F0" w:rsidP="007370F0">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00500C66">
              <w:rPr>
                <w:rFonts w:eastAsia="標楷體" w:hint="eastAsia"/>
              </w:rPr>
              <w:t>0</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5351CE5A"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1</w:t>
            </w:r>
            <w:r w:rsidRPr="002430CD">
              <w:rPr>
                <w:rFonts w:eastAsia="標楷體" w:hint="eastAsia"/>
              </w:rPr>
              <w:t>.</w:t>
            </w:r>
            <w:r w:rsidR="00951A51" w:rsidRPr="002430CD">
              <w:rPr>
                <w:rFonts w:eastAsia="標楷體" w:hint="eastAsia"/>
              </w:rPr>
              <w:t>本公司對有價證券上市公司及境外指數股票型基金上市之境外基金機構資訊申報作業辦</w:t>
            </w:r>
            <w:r w:rsidR="00951A51" w:rsidRPr="005F389F">
              <w:rPr>
                <w:rFonts w:eastAsia="標楷體" w:hint="eastAsia"/>
              </w:rPr>
              <w:t>法</w:t>
            </w:r>
            <w:r w:rsidR="007337E0" w:rsidRPr="005F389F">
              <w:rPr>
                <w:rFonts w:eastAsia="標楷體" w:hint="eastAsia"/>
              </w:rPr>
              <w:t>第</w:t>
            </w:r>
            <w:r w:rsidR="000828F0">
              <w:rPr>
                <w:rFonts w:eastAsia="標楷體"/>
              </w:rPr>
              <w:t>3</w:t>
            </w:r>
            <w:r w:rsidR="007337E0" w:rsidRPr="005F389F">
              <w:rPr>
                <w:rFonts w:eastAsia="標楷體" w:hint="eastAsia"/>
              </w:rPr>
              <w:t>條第</w:t>
            </w:r>
            <w:r w:rsidR="000828F0">
              <w:rPr>
                <w:rFonts w:eastAsia="標楷體"/>
              </w:rPr>
              <w:t>2</w:t>
            </w:r>
            <w:r w:rsidR="007337E0" w:rsidRPr="005F389F">
              <w:rPr>
                <w:rFonts w:eastAsia="標楷體" w:hint="eastAsia"/>
              </w:rPr>
              <w:t>項第</w:t>
            </w:r>
            <w:r w:rsidR="007337E0" w:rsidRPr="005F389F">
              <w:rPr>
                <w:rFonts w:eastAsia="標楷體" w:hint="eastAsia"/>
              </w:rPr>
              <w:t>8</w:t>
            </w:r>
            <w:r w:rsidR="007337E0" w:rsidRPr="005F389F">
              <w:rPr>
                <w:rFonts w:eastAsia="標楷體" w:hint="eastAsia"/>
              </w:rPr>
              <w:t>款</w:t>
            </w:r>
            <w:r w:rsidRPr="002430CD">
              <w:rPr>
                <w:rFonts w:eastAsia="標楷體" w:hint="eastAsia"/>
              </w:rPr>
              <w:t>。</w:t>
            </w:r>
          </w:p>
          <w:p w14:paraId="046634A1" w14:textId="77777777" w:rsidR="007370F0" w:rsidRPr="002430CD"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sidR="00500C66">
              <w:rPr>
                <w:rFonts w:eastAsia="標楷體" w:hint="eastAsia"/>
              </w:rPr>
              <w:t>2</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5FFDC779" w14:textId="77777777" w:rsidR="002B3764" w:rsidRDefault="002B3764" w:rsidP="00B01169">
            <w:pPr>
              <w:pStyle w:val="a5"/>
              <w:tabs>
                <w:tab w:val="clear" w:pos="4153"/>
                <w:tab w:val="clear" w:pos="8306"/>
              </w:tabs>
              <w:kinsoku w:val="0"/>
              <w:overflowPunct w:val="0"/>
              <w:snapToGrid/>
              <w:spacing w:line="260" w:lineRule="exact"/>
              <w:jc w:val="both"/>
              <w:rPr>
                <w:rFonts w:eastAsia="標楷體"/>
              </w:rPr>
            </w:pPr>
          </w:p>
          <w:p w14:paraId="25DA55A2" w14:textId="77777777" w:rsidR="00D446B9" w:rsidRDefault="00D446B9" w:rsidP="00B01169">
            <w:pPr>
              <w:pStyle w:val="a5"/>
              <w:tabs>
                <w:tab w:val="clear" w:pos="4153"/>
                <w:tab w:val="clear" w:pos="8306"/>
              </w:tabs>
              <w:kinsoku w:val="0"/>
              <w:overflowPunct w:val="0"/>
              <w:snapToGrid/>
              <w:spacing w:line="260" w:lineRule="exact"/>
              <w:jc w:val="both"/>
              <w:rPr>
                <w:rFonts w:eastAsia="標楷體"/>
              </w:rPr>
            </w:pPr>
          </w:p>
          <w:p w14:paraId="4413F82D" w14:textId="77777777" w:rsidR="00F67442"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Pr>
                <w:rFonts w:eastAsia="標楷體" w:hint="eastAsia"/>
              </w:rPr>
              <w:t>公司法第</w:t>
            </w:r>
            <w:r>
              <w:rPr>
                <w:rFonts w:eastAsia="標楷體" w:hint="eastAsia"/>
              </w:rPr>
              <w:t>192</w:t>
            </w:r>
            <w:r w:rsidR="004323ED">
              <w:rPr>
                <w:rFonts w:eastAsia="標楷體" w:hint="eastAsia"/>
              </w:rPr>
              <w:t>-1</w:t>
            </w:r>
            <w:r>
              <w:rPr>
                <w:rFonts w:eastAsia="標楷體" w:hint="eastAsia"/>
              </w:rPr>
              <w:t>及第</w:t>
            </w:r>
            <w:r>
              <w:rPr>
                <w:rFonts w:eastAsia="標楷體" w:hint="eastAsia"/>
              </w:rPr>
              <w:t>216</w:t>
            </w:r>
            <w:r w:rsidR="004323ED">
              <w:rPr>
                <w:rFonts w:eastAsia="標楷體" w:hint="eastAsia"/>
              </w:rPr>
              <w:t>-</w:t>
            </w:r>
            <w:r w:rsidR="00274307">
              <w:rPr>
                <w:rFonts w:eastAsia="標楷體" w:hint="eastAsia"/>
              </w:rPr>
              <w:t>1</w:t>
            </w:r>
            <w:r w:rsidR="004323ED">
              <w:rPr>
                <w:rFonts w:eastAsia="標楷體" w:hint="eastAsia"/>
              </w:rPr>
              <w:t>條</w:t>
            </w:r>
            <w:r>
              <w:rPr>
                <w:rFonts w:eastAsia="標楷體" w:hint="eastAsia"/>
              </w:rPr>
              <w:t>。</w:t>
            </w:r>
          </w:p>
          <w:p w14:paraId="3BBAFC05" w14:textId="3C9889A3" w:rsidR="008E38DB" w:rsidRDefault="00646317" w:rsidP="00B01169">
            <w:pPr>
              <w:pStyle w:val="a5"/>
              <w:tabs>
                <w:tab w:val="clear" w:pos="4153"/>
                <w:tab w:val="clear" w:pos="8306"/>
              </w:tabs>
              <w:kinsoku w:val="0"/>
              <w:overflowPunct w:val="0"/>
              <w:snapToGrid/>
              <w:spacing w:line="260" w:lineRule="exact"/>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sidR="004B4925">
              <w:rPr>
                <w:rFonts w:eastAsia="標楷體" w:hint="eastAsia"/>
              </w:rPr>
              <w:t>3</w:t>
            </w:r>
            <w:r w:rsidRPr="004B4925">
              <w:rPr>
                <w:rFonts w:eastAsia="標楷體" w:hint="eastAsia"/>
              </w:rPr>
              <w:t>條第</w:t>
            </w:r>
            <w:r w:rsidR="004B4925">
              <w:rPr>
                <w:rFonts w:eastAsia="標楷體" w:hint="eastAsia"/>
              </w:rPr>
              <w:t>2</w:t>
            </w:r>
            <w:r w:rsidRPr="004B4925">
              <w:rPr>
                <w:rFonts w:eastAsia="標楷體" w:hint="eastAsia"/>
              </w:rPr>
              <w:t>項第</w:t>
            </w:r>
            <w:r w:rsidR="00801872">
              <w:rPr>
                <w:rFonts w:eastAsia="標楷體" w:hint="eastAsia"/>
              </w:rPr>
              <w:t>22</w:t>
            </w:r>
            <w:r w:rsidRPr="004B4925">
              <w:rPr>
                <w:rFonts w:eastAsia="標楷體" w:hint="eastAsia"/>
              </w:rPr>
              <w:t>款</w:t>
            </w:r>
            <w:r w:rsidR="004B4925">
              <w:rPr>
                <w:rFonts w:eastAsia="標楷體" w:hint="eastAsia"/>
              </w:rPr>
              <w:t>。</w:t>
            </w:r>
          </w:p>
          <w:p w14:paraId="11EA05BC" w14:textId="77777777" w:rsidR="00C93B65" w:rsidRPr="008E38DB" w:rsidRDefault="00C93B65" w:rsidP="008E38DB">
            <w:pPr>
              <w:kinsoku w:val="0"/>
              <w:overflowPunct w:val="0"/>
              <w:spacing w:line="260" w:lineRule="exact"/>
              <w:ind w:left="170" w:hanging="170"/>
              <w:jc w:val="both"/>
              <w:rPr>
                <w:rFonts w:eastAsia="標楷體"/>
                <w:sz w:val="20"/>
              </w:rPr>
            </w:pPr>
            <w:r w:rsidRPr="008E38DB">
              <w:rPr>
                <w:rFonts w:eastAsia="標楷體" w:hint="eastAsia"/>
                <w:sz w:val="20"/>
              </w:rPr>
              <w:lastRenderedPageBreak/>
              <w:t>1.</w:t>
            </w:r>
            <w:r w:rsidRPr="008E38DB">
              <w:rPr>
                <w:rFonts w:eastAsia="標楷體" w:hint="eastAsia"/>
                <w:sz w:val="20"/>
              </w:rPr>
              <w:t>公司法第</w:t>
            </w:r>
            <w:r w:rsidRPr="008E38DB">
              <w:rPr>
                <w:rFonts w:eastAsia="標楷體" w:hint="eastAsia"/>
                <w:sz w:val="20"/>
              </w:rPr>
              <w:t>172-1</w:t>
            </w:r>
            <w:r w:rsidRPr="008E38DB">
              <w:rPr>
                <w:rFonts w:eastAsia="標楷體" w:hint="eastAsia"/>
                <w:sz w:val="20"/>
              </w:rPr>
              <w:t>條。</w:t>
            </w:r>
          </w:p>
          <w:p w14:paraId="1E2D0F57" w14:textId="12B01E49" w:rsidR="00055082" w:rsidRDefault="00C93B65" w:rsidP="008E38DB">
            <w:pPr>
              <w:kinsoku w:val="0"/>
              <w:overflowPunct w:val="0"/>
              <w:spacing w:line="260" w:lineRule="exact"/>
              <w:ind w:left="170" w:hanging="170"/>
              <w:jc w:val="both"/>
            </w:pPr>
            <w:r w:rsidRPr="008E38DB">
              <w:rPr>
                <w:rFonts w:eastAsia="標楷體" w:hint="eastAsia"/>
                <w:sz w:val="20"/>
              </w:rPr>
              <w:t>2.</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Pr="008E38DB">
              <w:rPr>
                <w:rFonts w:eastAsia="標楷體" w:hint="eastAsia"/>
                <w:sz w:val="20"/>
              </w:rPr>
              <w:t>23</w:t>
            </w:r>
            <w:r w:rsidRPr="008E38DB">
              <w:rPr>
                <w:rFonts w:eastAsia="標楷體" w:hint="eastAsia"/>
                <w:sz w:val="20"/>
              </w:rPr>
              <w:t>款。</w:t>
            </w:r>
          </w:p>
          <w:p w14:paraId="41B250C0" w14:textId="77777777" w:rsidR="00F268AE" w:rsidRPr="008E38DB" w:rsidRDefault="00F268AE" w:rsidP="008E38DB">
            <w:pPr>
              <w:kinsoku w:val="0"/>
              <w:overflowPunct w:val="0"/>
              <w:spacing w:line="260" w:lineRule="exact"/>
              <w:ind w:left="170" w:hanging="170"/>
              <w:jc w:val="both"/>
              <w:rPr>
                <w:rFonts w:eastAsia="標楷體"/>
                <w:sz w:val="20"/>
              </w:rPr>
            </w:pPr>
            <w:r w:rsidRPr="008E38DB">
              <w:rPr>
                <w:rFonts w:eastAsia="標楷體" w:hint="eastAsia"/>
                <w:sz w:val="20"/>
              </w:rPr>
              <w:t>1.</w:t>
            </w:r>
            <w:r w:rsidRPr="008E38DB">
              <w:rPr>
                <w:rFonts w:eastAsia="標楷體" w:hint="eastAsia"/>
                <w:sz w:val="20"/>
              </w:rPr>
              <w:t>公司法第</w:t>
            </w:r>
            <w:r w:rsidRPr="008E38DB">
              <w:rPr>
                <w:rFonts w:eastAsia="標楷體" w:hint="eastAsia"/>
                <w:sz w:val="20"/>
              </w:rPr>
              <w:t>192-1</w:t>
            </w:r>
            <w:r w:rsidRPr="008E38DB">
              <w:rPr>
                <w:rFonts w:eastAsia="標楷體" w:hint="eastAsia"/>
                <w:sz w:val="20"/>
              </w:rPr>
              <w:t>及第</w:t>
            </w:r>
            <w:r w:rsidRPr="008E38DB">
              <w:rPr>
                <w:rFonts w:eastAsia="標楷體" w:hint="eastAsia"/>
                <w:sz w:val="20"/>
              </w:rPr>
              <w:t>216-1</w:t>
            </w:r>
            <w:r w:rsidRPr="008E38DB">
              <w:rPr>
                <w:rFonts w:eastAsia="標楷體" w:hint="eastAsia"/>
                <w:sz w:val="20"/>
              </w:rPr>
              <w:t>條。</w:t>
            </w:r>
          </w:p>
          <w:p w14:paraId="10D326B2" w14:textId="4344A2FF" w:rsidR="00FE76F5" w:rsidRDefault="00F268AE" w:rsidP="008E38DB">
            <w:pPr>
              <w:kinsoku w:val="0"/>
              <w:overflowPunct w:val="0"/>
              <w:spacing w:line="260" w:lineRule="exact"/>
              <w:ind w:left="170" w:hanging="170"/>
              <w:jc w:val="both"/>
            </w:pPr>
            <w:r w:rsidRPr="008E38DB">
              <w:rPr>
                <w:rFonts w:eastAsia="標楷體" w:hint="eastAsia"/>
                <w:sz w:val="20"/>
              </w:rPr>
              <w:t>2.</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Pr="008E38DB">
              <w:rPr>
                <w:rFonts w:eastAsia="標楷體" w:hint="eastAsia"/>
                <w:sz w:val="20"/>
              </w:rPr>
              <w:t>22</w:t>
            </w:r>
            <w:r w:rsidRPr="008E38DB">
              <w:rPr>
                <w:rFonts w:eastAsia="標楷體" w:hint="eastAsia"/>
                <w:sz w:val="20"/>
              </w:rPr>
              <w:t>款。</w:t>
            </w:r>
          </w:p>
          <w:p w14:paraId="0F802C7F" w14:textId="77777777" w:rsidR="00A144FD" w:rsidRPr="008E38DB" w:rsidRDefault="00A144FD" w:rsidP="008E38DB">
            <w:pPr>
              <w:kinsoku w:val="0"/>
              <w:overflowPunct w:val="0"/>
              <w:spacing w:line="260" w:lineRule="exact"/>
              <w:ind w:left="170" w:hanging="170"/>
              <w:jc w:val="both"/>
              <w:rPr>
                <w:rFonts w:eastAsia="標楷體"/>
                <w:sz w:val="20"/>
              </w:rPr>
            </w:pPr>
            <w:r w:rsidRPr="008E38DB">
              <w:rPr>
                <w:rFonts w:eastAsia="標楷體" w:hint="eastAsia"/>
                <w:sz w:val="20"/>
              </w:rPr>
              <w:t>1.</w:t>
            </w:r>
            <w:r w:rsidRPr="008E38DB">
              <w:rPr>
                <w:rFonts w:eastAsia="標楷體" w:hint="eastAsia"/>
                <w:sz w:val="20"/>
              </w:rPr>
              <w:t>公司法第</w:t>
            </w:r>
            <w:r w:rsidRPr="008E38DB">
              <w:rPr>
                <w:rFonts w:eastAsia="標楷體" w:hint="eastAsia"/>
                <w:sz w:val="20"/>
              </w:rPr>
              <w:t>172-1</w:t>
            </w:r>
            <w:r w:rsidRPr="008E38DB">
              <w:rPr>
                <w:rFonts w:eastAsia="標楷體" w:hint="eastAsia"/>
                <w:sz w:val="20"/>
              </w:rPr>
              <w:t>條。</w:t>
            </w:r>
          </w:p>
          <w:p w14:paraId="4337AF98" w14:textId="77777777" w:rsidR="00A144FD" w:rsidRPr="008E38DB" w:rsidRDefault="00A144FD" w:rsidP="008E38DB">
            <w:pPr>
              <w:kinsoku w:val="0"/>
              <w:overflowPunct w:val="0"/>
              <w:spacing w:line="260" w:lineRule="exact"/>
              <w:ind w:left="170" w:hanging="170"/>
              <w:jc w:val="both"/>
              <w:rPr>
                <w:rFonts w:eastAsia="標楷體"/>
                <w:sz w:val="20"/>
              </w:rPr>
            </w:pPr>
            <w:r w:rsidRPr="008E38DB">
              <w:rPr>
                <w:rFonts w:eastAsia="標楷體" w:hint="eastAsia"/>
                <w:sz w:val="20"/>
              </w:rPr>
              <w:t>2.</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Pr="008E38DB">
              <w:rPr>
                <w:rFonts w:eastAsia="標楷體" w:hint="eastAsia"/>
                <w:sz w:val="20"/>
              </w:rPr>
              <w:t>23</w:t>
            </w:r>
            <w:r w:rsidRPr="008E38DB">
              <w:rPr>
                <w:rFonts w:eastAsia="標楷體" w:hint="eastAsia"/>
                <w:sz w:val="20"/>
              </w:rPr>
              <w:t>款。</w:t>
            </w:r>
          </w:p>
          <w:p w14:paraId="36D75DD8" w14:textId="77777777" w:rsidR="00206AFF" w:rsidRPr="00460626" w:rsidRDefault="00206AFF" w:rsidP="00B01169">
            <w:pPr>
              <w:pStyle w:val="a5"/>
              <w:tabs>
                <w:tab w:val="clear" w:pos="4153"/>
                <w:tab w:val="clear" w:pos="8306"/>
              </w:tabs>
              <w:kinsoku w:val="0"/>
              <w:overflowPunct w:val="0"/>
              <w:snapToGrid/>
              <w:spacing w:line="260" w:lineRule="exact"/>
              <w:jc w:val="both"/>
              <w:rPr>
                <w:rFonts w:eastAsia="標楷體"/>
              </w:rPr>
            </w:pPr>
          </w:p>
          <w:p w14:paraId="7F37F3F8" w14:textId="77777777" w:rsidR="001D4AA4" w:rsidRDefault="001D4AA4" w:rsidP="00B01169">
            <w:pPr>
              <w:pStyle w:val="a5"/>
              <w:tabs>
                <w:tab w:val="clear" w:pos="4153"/>
                <w:tab w:val="clear" w:pos="8306"/>
              </w:tabs>
              <w:kinsoku w:val="0"/>
              <w:overflowPunct w:val="0"/>
              <w:snapToGrid/>
              <w:spacing w:line="260" w:lineRule="exact"/>
              <w:jc w:val="both"/>
              <w:rPr>
                <w:rFonts w:eastAsia="標楷體"/>
              </w:rPr>
            </w:pPr>
          </w:p>
          <w:p w14:paraId="20975C65" w14:textId="77777777" w:rsidR="00FE76F5" w:rsidRDefault="00FE76F5" w:rsidP="00B01169">
            <w:pPr>
              <w:pStyle w:val="a5"/>
              <w:tabs>
                <w:tab w:val="clear" w:pos="4153"/>
                <w:tab w:val="clear" w:pos="8306"/>
              </w:tabs>
              <w:kinsoku w:val="0"/>
              <w:overflowPunct w:val="0"/>
              <w:snapToGrid/>
              <w:spacing w:line="260" w:lineRule="exact"/>
              <w:jc w:val="both"/>
              <w:rPr>
                <w:rFonts w:eastAsia="標楷體"/>
              </w:rPr>
            </w:pPr>
          </w:p>
          <w:p w14:paraId="69C0465C" w14:textId="77777777" w:rsidR="00206AFF" w:rsidRDefault="00206AFF" w:rsidP="00B01169">
            <w:pPr>
              <w:pStyle w:val="a5"/>
              <w:tabs>
                <w:tab w:val="clear" w:pos="4153"/>
                <w:tab w:val="clear" w:pos="8306"/>
              </w:tabs>
              <w:kinsoku w:val="0"/>
              <w:overflowPunct w:val="0"/>
              <w:snapToGrid/>
              <w:spacing w:line="260" w:lineRule="exact"/>
              <w:jc w:val="both"/>
              <w:rPr>
                <w:rFonts w:eastAsia="標楷體"/>
              </w:rPr>
            </w:pPr>
          </w:p>
          <w:p w14:paraId="1058360E" w14:textId="656933A0" w:rsidR="00F67442" w:rsidRDefault="008E38DB" w:rsidP="008E38DB">
            <w:pPr>
              <w:kinsoku w:val="0"/>
              <w:overflowPunct w:val="0"/>
              <w:spacing w:line="260" w:lineRule="exact"/>
              <w:ind w:left="170" w:hanging="170"/>
              <w:jc w:val="both"/>
              <w:rPr>
                <w:rFonts w:eastAsia="標楷體"/>
                <w:sz w:val="20"/>
              </w:rPr>
            </w:pPr>
            <w:r>
              <w:rPr>
                <w:rFonts w:eastAsia="標楷體" w:hint="eastAsia"/>
                <w:sz w:val="20"/>
              </w:rPr>
              <w:t>1.</w:t>
            </w:r>
            <w:r w:rsidR="00F67442" w:rsidRPr="00784DC1">
              <w:rPr>
                <w:rFonts w:eastAsia="標楷體" w:hint="eastAsia"/>
                <w:sz w:val="20"/>
              </w:rPr>
              <w:t>公司法第</w:t>
            </w:r>
            <w:r w:rsidR="00F67442" w:rsidRPr="005F389F">
              <w:rPr>
                <w:rFonts w:eastAsia="標楷體" w:hint="eastAsia"/>
                <w:sz w:val="20"/>
              </w:rPr>
              <w:t>192-1</w:t>
            </w:r>
            <w:r w:rsidR="00F67442" w:rsidRPr="005F389F">
              <w:rPr>
                <w:rFonts w:eastAsia="標楷體" w:hint="eastAsia"/>
                <w:sz w:val="20"/>
              </w:rPr>
              <w:t>條</w:t>
            </w:r>
            <w:r w:rsidR="007337E0" w:rsidRPr="005F389F">
              <w:rPr>
                <w:rFonts w:eastAsia="標楷體" w:hint="eastAsia"/>
                <w:sz w:val="20"/>
              </w:rPr>
              <w:t>及第</w:t>
            </w:r>
            <w:r w:rsidR="007337E0" w:rsidRPr="005F389F">
              <w:rPr>
                <w:rFonts w:eastAsia="標楷體" w:hint="eastAsia"/>
                <w:sz w:val="20"/>
              </w:rPr>
              <w:t>216-1</w:t>
            </w:r>
            <w:r w:rsidR="007337E0" w:rsidRPr="005F389F">
              <w:rPr>
                <w:rFonts w:eastAsia="標楷體" w:hint="eastAsia"/>
                <w:sz w:val="20"/>
              </w:rPr>
              <w:t>條</w:t>
            </w:r>
            <w:r w:rsidR="00F67442" w:rsidRPr="00784DC1">
              <w:rPr>
                <w:rFonts w:eastAsia="標楷體" w:hint="eastAsia"/>
                <w:sz w:val="20"/>
              </w:rPr>
              <w:t>。</w:t>
            </w:r>
          </w:p>
          <w:p w14:paraId="231E6984" w14:textId="15915405" w:rsidR="00F67442" w:rsidRDefault="008E38DB" w:rsidP="008E38DB">
            <w:pPr>
              <w:kinsoku w:val="0"/>
              <w:overflowPunct w:val="0"/>
              <w:spacing w:line="260" w:lineRule="exact"/>
              <w:ind w:left="170" w:hanging="170"/>
              <w:jc w:val="both"/>
              <w:rPr>
                <w:rFonts w:eastAsia="標楷體"/>
                <w:sz w:val="20"/>
              </w:rPr>
            </w:pPr>
            <w:r>
              <w:rPr>
                <w:rFonts w:eastAsia="標楷體" w:hint="eastAsia"/>
                <w:sz w:val="20"/>
              </w:rPr>
              <w:t>2.</w:t>
            </w:r>
            <w:r w:rsidR="00F67442" w:rsidRPr="00784DC1">
              <w:rPr>
                <w:rFonts w:eastAsia="標楷體" w:hint="eastAsia"/>
                <w:sz w:val="20"/>
              </w:rPr>
              <w:t>94.12.9</w:t>
            </w:r>
            <w:r w:rsidR="00F67442" w:rsidRPr="00784DC1">
              <w:rPr>
                <w:rFonts w:eastAsia="標楷體" w:hint="eastAsia"/>
                <w:sz w:val="20"/>
              </w:rPr>
              <w:t>台證上字第</w:t>
            </w:r>
            <w:r w:rsidR="00F67442" w:rsidRPr="00784DC1">
              <w:rPr>
                <w:rFonts w:eastAsia="標楷體" w:hint="eastAsia"/>
                <w:sz w:val="20"/>
              </w:rPr>
              <w:t>0940103516</w:t>
            </w:r>
            <w:r w:rsidR="00F67442" w:rsidRPr="00784DC1">
              <w:rPr>
                <w:rFonts w:eastAsia="標楷體" w:hint="eastAsia"/>
                <w:sz w:val="20"/>
              </w:rPr>
              <w:t>號函。</w:t>
            </w:r>
          </w:p>
          <w:p w14:paraId="60C2A9CB" w14:textId="450CD834" w:rsidR="00553758" w:rsidRPr="008E38DB" w:rsidRDefault="00553758" w:rsidP="008E38DB">
            <w:pPr>
              <w:kinsoku w:val="0"/>
              <w:overflowPunct w:val="0"/>
              <w:spacing w:line="260" w:lineRule="exact"/>
              <w:ind w:left="170" w:hanging="170"/>
              <w:jc w:val="both"/>
              <w:rPr>
                <w:rFonts w:eastAsia="標楷體"/>
                <w:sz w:val="20"/>
              </w:rPr>
            </w:pPr>
            <w:r w:rsidRPr="008E38DB">
              <w:rPr>
                <w:rFonts w:eastAsia="標楷體" w:hint="eastAsia"/>
                <w:sz w:val="20"/>
              </w:rPr>
              <w:t>3.</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00801872" w:rsidRPr="008E38DB">
              <w:rPr>
                <w:rFonts w:eastAsia="標楷體" w:hint="eastAsia"/>
                <w:sz w:val="20"/>
              </w:rPr>
              <w:t>22</w:t>
            </w:r>
            <w:r w:rsidRPr="008E38DB">
              <w:rPr>
                <w:rFonts w:eastAsia="標楷體" w:hint="eastAsia"/>
                <w:sz w:val="20"/>
              </w:rPr>
              <w:t>款。</w:t>
            </w:r>
          </w:p>
          <w:p w14:paraId="26F8BD78" w14:textId="77777777" w:rsidR="001D4AA4" w:rsidRPr="008E38DB" w:rsidRDefault="001D4AA4" w:rsidP="008E38DB">
            <w:pPr>
              <w:kinsoku w:val="0"/>
              <w:overflowPunct w:val="0"/>
              <w:spacing w:line="260" w:lineRule="exact"/>
              <w:ind w:left="170" w:hanging="170"/>
              <w:jc w:val="both"/>
              <w:rPr>
                <w:rFonts w:eastAsia="標楷體"/>
                <w:sz w:val="20"/>
              </w:rPr>
            </w:pPr>
          </w:p>
          <w:p w14:paraId="2F896D93" w14:textId="77777777" w:rsidR="00A144FD" w:rsidRPr="008E38DB" w:rsidRDefault="00A144FD" w:rsidP="008E38DB">
            <w:pPr>
              <w:kinsoku w:val="0"/>
              <w:overflowPunct w:val="0"/>
              <w:spacing w:line="260" w:lineRule="exact"/>
              <w:ind w:left="170" w:hanging="170"/>
              <w:jc w:val="both"/>
              <w:rPr>
                <w:rFonts w:eastAsia="標楷體"/>
                <w:sz w:val="20"/>
              </w:rPr>
            </w:pPr>
            <w:r w:rsidRPr="008E38DB">
              <w:rPr>
                <w:rFonts w:eastAsia="標楷體" w:hint="eastAsia"/>
                <w:sz w:val="20"/>
              </w:rPr>
              <w:t>1.</w:t>
            </w:r>
            <w:r w:rsidRPr="008E38DB">
              <w:rPr>
                <w:rFonts w:eastAsia="標楷體" w:hint="eastAsia"/>
                <w:sz w:val="20"/>
              </w:rPr>
              <w:t>公司法第</w:t>
            </w:r>
            <w:r w:rsidRPr="008E38DB">
              <w:rPr>
                <w:rFonts w:eastAsia="標楷體" w:hint="eastAsia"/>
                <w:sz w:val="20"/>
              </w:rPr>
              <w:t>172-1</w:t>
            </w:r>
            <w:r w:rsidRPr="008E38DB">
              <w:rPr>
                <w:rFonts w:eastAsia="標楷體" w:hint="eastAsia"/>
                <w:sz w:val="20"/>
              </w:rPr>
              <w:t>條。</w:t>
            </w:r>
          </w:p>
          <w:p w14:paraId="463D7718" w14:textId="77777777" w:rsidR="00DE2E4C" w:rsidRPr="008E38DB" w:rsidRDefault="00A144FD" w:rsidP="008E38DB">
            <w:pPr>
              <w:kinsoku w:val="0"/>
              <w:overflowPunct w:val="0"/>
              <w:spacing w:line="260" w:lineRule="exact"/>
              <w:ind w:left="170" w:hanging="170"/>
              <w:jc w:val="both"/>
              <w:rPr>
                <w:rFonts w:eastAsia="標楷體"/>
                <w:sz w:val="20"/>
              </w:rPr>
            </w:pPr>
            <w:r w:rsidRPr="008E38DB">
              <w:rPr>
                <w:rFonts w:eastAsia="標楷體" w:hint="eastAsia"/>
                <w:sz w:val="20"/>
              </w:rPr>
              <w:t>2.</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Pr="008E38DB">
              <w:rPr>
                <w:rFonts w:eastAsia="標楷體" w:hint="eastAsia"/>
                <w:sz w:val="20"/>
              </w:rPr>
              <w:t>23</w:t>
            </w:r>
            <w:r w:rsidRPr="008E38DB">
              <w:rPr>
                <w:rFonts w:eastAsia="標楷體" w:hint="eastAsia"/>
                <w:sz w:val="20"/>
              </w:rPr>
              <w:t>款。</w:t>
            </w:r>
          </w:p>
          <w:p w14:paraId="3F0EB3A1" w14:textId="77777777" w:rsidR="00DE2E4C" w:rsidRDefault="00DE2E4C" w:rsidP="00B01169">
            <w:pPr>
              <w:pStyle w:val="a5"/>
              <w:tabs>
                <w:tab w:val="clear" w:pos="4153"/>
                <w:tab w:val="clear" w:pos="8306"/>
              </w:tabs>
              <w:kinsoku w:val="0"/>
              <w:overflowPunct w:val="0"/>
              <w:snapToGrid/>
              <w:spacing w:line="260" w:lineRule="exact"/>
              <w:jc w:val="both"/>
              <w:rPr>
                <w:rFonts w:eastAsia="標楷體"/>
              </w:rPr>
            </w:pPr>
          </w:p>
          <w:p w14:paraId="320DEE26" w14:textId="77777777" w:rsidR="00485BBB" w:rsidRDefault="00485BBB" w:rsidP="00B01169">
            <w:pPr>
              <w:pStyle w:val="a5"/>
              <w:tabs>
                <w:tab w:val="clear" w:pos="4153"/>
                <w:tab w:val="clear" w:pos="8306"/>
              </w:tabs>
              <w:kinsoku w:val="0"/>
              <w:overflowPunct w:val="0"/>
              <w:snapToGrid/>
              <w:spacing w:line="260" w:lineRule="exact"/>
              <w:jc w:val="both"/>
              <w:rPr>
                <w:rFonts w:eastAsia="標楷體"/>
              </w:rPr>
            </w:pPr>
          </w:p>
          <w:p w14:paraId="5510B7D1" w14:textId="77777777" w:rsidR="00C23322" w:rsidRPr="008E38DB" w:rsidRDefault="007337E0" w:rsidP="008E38DB">
            <w:pPr>
              <w:kinsoku w:val="0"/>
              <w:overflowPunct w:val="0"/>
              <w:spacing w:line="260" w:lineRule="exact"/>
              <w:ind w:left="170" w:hanging="170"/>
              <w:jc w:val="both"/>
              <w:rPr>
                <w:rFonts w:eastAsia="標楷體"/>
                <w:sz w:val="20"/>
              </w:rPr>
            </w:pPr>
            <w:r w:rsidRPr="008E38DB">
              <w:rPr>
                <w:rFonts w:eastAsia="標楷體" w:hint="eastAsia"/>
                <w:sz w:val="20"/>
              </w:rPr>
              <w:lastRenderedPageBreak/>
              <w:t>1.</w:t>
            </w:r>
            <w:r w:rsidR="00C23322" w:rsidRPr="008E38DB">
              <w:rPr>
                <w:rFonts w:eastAsia="標楷體"/>
                <w:sz w:val="20"/>
              </w:rPr>
              <w:t>公開發行公司股東會議事手冊應行記載及遵行事項辦法</w:t>
            </w:r>
            <w:r w:rsidR="00C23322" w:rsidRPr="008E38DB">
              <w:rPr>
                <w:rFonts w:eastAsia="標楷體" w:hint="eastAsia"/>
                <w:sz w:val="20"/>
              </w:rPr>
              <w:t>第</w:t>
            </w:r>
            <w:r w:rsidR="00C23322" w:rsidRPr="008E38DB">
              <w:rPr>
                <w:rFonts w:eastAsia="標楷體" w:hint="eastAsia"/>
                <w:sz w:val="20"/>
              </w:rPr>
              <w:t>5</w:t>
            </w:r>
            <w:r w:rsidR="00C23322" w:rsidRPr="008E38DB">
              <w:rPr>
                <w:rFonts w:eastAsia="標楷體" w:hint="eastAsia"/>
                <w:sz w:val="20"/>
              </w:rPr>
              <w:t>條。</w:t>
            </w:r>
          </w:p>
          <w:p w14:paraId="7D68AE54" w14:textId="66565DCE" w:rsidR="00C17360" w:rsidRPr="002430CD" w:rsidRDefault="007337E0" w:rsidP="008E38DB">
            <w:pPr>
              <w:kinsoku w:val="0"/>
              <w:overflowPunct w:val="0"/>
              <w:spacing w:line="260" w:lineRule="exact"/>
              <w:ind w:left="170" w:hanging="170"/>
              <w:jc w:val="both"/>
              <w:rPr>
                <w:rFonts w:eastAsia="標楷體"/>
              </w:rPr>
            </w:pPr>
            <w:r w:rsidRPr="008E38DB">
              <w:rPr>
                <w:rFonts w:eastAsia="標楷體" w:hint="eastAsia"/>
                <w:sz w:val="20"/>
              </w:rPr>
              <w:t>2.</w:t>
            </w:r>
            <w:r w:rsidRPr="008E38DB">
              <w:rPr>
                <w:rFonts w:eastAsia="標楷體" w:hint="eastAsia"/>
                <w:sz w:val="20"/>
              </w:rPr>
              <w:t>本公司對有價證券上市公司及境外指數股票型基金上市之境外基金機構資訊申報作業辦法第</w:t>
            </w:r>
            <w:r w:rsidRPr="008E38DB">
              <w:rPr>
                <w:rFonts w:eastAsia="標楷體" w:hint="eastAsia"/>
                <w:sz w:val="20"/>
              </w:rPr>
              <w:t>3</w:t>
            </w:r>
            <w:r w:rsidRPr="008E38DB">
              <w:rPr>
                <w:rFonts w:eastAsia="標楷體" w:hint="eastAsia"/>
                <w:sz w:val="20"/>
              </w:rPr>
              <w:t>條第</w:t>
            </w:r>
            <w:r w:rsidRPr="008E38DB">
              <w:rPr>
                <w:rFonts w:eastAsia="標楷體" w:hint="eastAsia"/>
                <w:sz w:val="20"/>
              </w:rPr>
              <w:t>2</w:t>
            </w:r>
            <w:r w:rsidRPr="008E38DB">
              <w:rPr>
                <w:rFonts w:eastAsia="標楷體" w:hint="eastAsia"/>
                <w:sz w:val="20"/>
              </w:rPr>
              <w:t>項第</w:t>
            </w:r>
            <w:r w:rsidRPr="008E38DB">
              <w:rPr>
                <w:rFonts w:eastAsia="標楷體" w:hint="eastAsia"/>
                <w:sz w:val="20"/>
              </w:rPr>
              <w:t>16</w:t>
            </w:r>
            <w:r w:rsidRPr="008E38DB">
              <w:rPr>
                <w:rFonts w:eastAsia="標楷體" w:hint="eastAsia"/>
                <w:sz w:val="20"/>
              </w:rPr>
              <w:t>款。</w:t>
            </w:r>
          </w:p>
        </w:tc>
      </w:tr>
      <w:tr w:rsidR="00B44D15" w:rsidRPr="002430CD" w14:paraId="6257D80E" w14:textId="77777777" w:rsidTr="00B44D15">
        <w:trPr>
          <w:cantSplit/>
          <w:trHeight w:val="8140"/>
        </w:trPr>
        <w:tc>
          <w:tcPr>
            <w:tcW w:w="480" w:type="dxa"/>
            <w:tcBorders>
              <w:top w:val="single" w:sz="4" w:space="0" w:color="auto"/>
              <w:left w:val="single" w:sz="4" w:space="0" w:color="auto"/>
              <w:bottom w:val="single" w:sz="4" w:space="0" w:color="auto"/>
              <w:right w:val="single" w:sz="4" w:space="0" w:color="auto"/>
            </w:tcBorders>
            <w:vAlign w:val="center"/>
          </w:tcPr>
          <w:p w14:paraId="5221F7CC" w14:textId="77777777" w:rsidR="00B44D15" w:rsidRPr="002430CD" w:rsidRDefault="00B44D15"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C2C21C6" w14:textId="77777777" w:rsidR="00B44D15" w:rsidRPr="002430CD" w:rsidRDefault="00B44D15" w:rsidP="00B01169">
            <w:pPr>
              <w:spacing w:line="260" w:lineRule="exact"/>
              <w:jc w:val="both"/>
              <w:rPr>
                <w:rFonts w:eastAsia="標楷體"/>
                <w:sz w:val="20"/>
              </w:rPr>
            </w:pPr>
            <w:r w:rsidRPr="002430CD">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4418B2DF" w14:textId="77777777" w:rsidR="00B44D15" w:rsidRPr="002430CD" w:rsidRDefault="00B44D15" w:rsidP="00E509BC">
            <w:pPr>
              <w:spacing w:line="260" w:lineRule="exact"/>
              <w:jc w:val="both"/>
              <w:rPr>
                <w:rFonts w:ascii="標楷體" w:eastAsia="標楷體" w:hAnsi="標楷體"/>
                <w:sz w:val="20"/>
              </w:rPr>
            </w:pPr>
            <w:r w:rsidRPr="002430CD">
              <w:rPr>
                <w:rFonts w:eastAsia="標楷體" w:hint="eastAsia"/>
                <w:sz w:val="20"/>
              </w:rPr>
              <w:t>股東會開會二十一日前上傳電子檔</w:t>
            </w:r>
            <w:r w:rsidRPr="002430CD">
              <w:rPr>
                <w:rFonts w:eastAsia="標楷體" w:hint="eastAsia"/>
                <w:kern w:val="16"/>
                <w:sz w:val="20"/>
              </w:rPr>
              <w:t>。</w:t>
            </w:r>
          </w:p>
          <w:p w14:paraId="0292FE4A" w14:textId="3419801D" w:rsidR="00D27E2D" w:rsidRDefault="00D27E2D" w:rsidP="00D27E2D">
            <w:pPr>
              <w:pStyle w:val="HTML"/>
              <w:spacing w:line="260" w:lineRule="exact"/>
              <w:jc w:val="both"/>
              <w:rPr>
                <w:rFonts w:ascii="Times New Roman" w:eastAsia="標楷體" w:hAnsi="Times New Roman"/>
                <w:color w:val="auto"/>
                <w:sz w:val="20"/>
              </w:rPr>
            </w:pPr>
            <w:proofErr w:type="gramStart"/>
            <w:r>
              <w:rPr>
                <w:rFonts w:ascii="Times New Roman" w:eastAsia="標楷體" w:hAnsi="Times New Roman" w:hint="eastAsia"/>
                <w:color w:val="auto"/>
                <w:sz w:val="20"/>
              </w:rPr>
              <w:t>（</w:t>
            </w:r>
            <w:proofErr w:type="gramEnd"/>
            <w:r w:rsidRPr="00A74BCA">
              <w:rPr>
                <w:rFonts w:ascii="Times New Roman" w:eastAsia="標楷體" w:hAnsi="Times New Roman" w:hint="eastAsia"/>
                <w:color w:val="auto"/>
                <w:sz w:val="20"/>
              </w:rPr>
              <w:t>第一上市公司依其註冊地</w:t>
            </w:r>
            <w:r w:rsidRPr="00F7303E">
              <w:rPr>
                <w:rFonts w:ascii="Times New Roman" w:eastAsia="標楷體" w:hAnsi="Times New Roman" w:hint="eastAsia"/>
                <w:color w:val="auto"/>
                <w:sz w:val="20"/>
              </w:rPr>
              <w:t>國法令規定，未能符合「</w:t>
            </w:r>
            <w:r w:rsidRPr="00F7303E">
              <w:rPr>
                <w:rFonts w:ascii="Times New Roman" w:eastAsia="標楷體" w:hAnsi="Times New Roman"/>
                <w:color w:val="auto"/>
                <w:sz w:val="20"/>
              </w:rPr>
              <w:t>公開發行公司股東會議事手冊應行記載及遵行事項辦法</w:t>
            </w:r>
            <w:r w:rsidRPr="00F7303E">
              <w:rPr>
                <w:rFonts w:ascii="Times New Roman" w:eastAsia="標楷體" w:hAnsi="Times New Roman" w:hint="eastAsia"/>
                <w:color w:val="auto"/>
                <w:sz w:val="20"/>
              </w:rPr>
              <w:t>」規定期限發送股東會召集通知書者，</w:t>
            </w:r>
            <w:r w:rsidRPr="00A74BCA">
              <w:rPr>
                <w:rFonts w:ascii="Times New Roman" w:eastAsia="標楷體" w:hAnsi="Times New Roman" w:hint="eastAsia"/>
                <w:color w:val="auto"/>
                <w:sz w:val="20"/>
              </w:rPr>
              <w:t>至遲應於股東常會開會日二十一日前通知各股東，並於股東常會召集通知書發送日，申報</w:t>
            </w:r>
            <w:r>
              <w:rPr>
                <w:rFonts w:ascii="Times New Roman" w:eastAsia="標楷體" w:hAnsi="Times New Roman" w:hint="eastAsia"/>
                <w:color w:val="auto"/>
                <w:sz w:val="20"/>
              </w:rPr>
              <w:t>右述資料</w:t>
            </w:r>
            <w:r w:rsidRPr="00A74BCA">
              <w:rPr>
                <w:rFonts w:ascii="Times New Roman" w:eastAsia="標楷體" w:hAnsi="Times New Roman" w:hint="eastAsia"/>
                <w:color w:val="auto"/>
                <w:sz w:val="20"/>
              </w:rPr>
              <w:t>。</w:t>
            </w:r>
            <w:r>
              <w:rPr>
                <w:rFonts w:ascii="Times New Roman" w:eastAsia="標楷體" w:hAnsi="Times New Roman" w:hint="eastAsia"/>
                <w:color w:val="auto"/>
                <w:sz w:val="20"/>
              </w:rPr>
              <w:t>）</w:t>
            </w:r>
          </w:p>
          <w:p w14:paraId="5154AFC0" w14:textId="1A4D9F68" w:rsidR="00936184" w:rsidRPr="006078CC" w:rsidRDefault="00936184" w:rsidP="00D27E2D">
            <w:pPr>
              <w:pStyle w:val="HTML"/>
              <w:spacing w:line="260" w:lineRule="exact"/>
              <w:jc w:val="both"/>
              <w:rPr>
                <w:rFonts w:ascii="Times New Roman" w:eastAsia="標楷體" w:hAnsi="Times New Roman"/>
                <w:color w:val="auto"/>
                <w:sz w:val="20"/>
              </w:rPr>
            </w:pPr>
            <w:r w:rsidRPr="00642414">
              <w:rPr>
                <w:rFonts w:ascii="Times New Roman" w:eastAsia="標楷體" w:hAnsi="Times New Roman" w:cs="Times New Roman"/>
                <w:color w:val="auto"/>
                <w:sz w:val="20"/>
                <w:szCs w:val="20"/>
              </w:rPr>
              <w:t>(</w:t>
            </w:r>
            <w:r w:rsidRPr="002430CD">
              <w:rPr>
                <w:rFonts w:eastAsia="標楷體" w:hint="eastAsia"/>
                <w:sz w:val="20"/>
              </w:rPr>
              <w:t>股東會開會</w:t>
            </w:r>
            <w:r w:rsidRPr="006E042F">
              <w:rPr>
                <w:rFonts w:ascii="Times New Roman" w:eastAsia="標楷體" w:hAnsi="Times New Roman" w:cs="Times New Roman"/>
                <w:sz w:val="20"/>
                <w:szCs w:val="20"/>
              </w:rPr>
              <w:t>三十</w:t>
            </w:r>
            <w:r w:rsidRPr="002430CD">
              <w:rPr>
                <w:rFonts w:eastAsia="標楷體" w:hint="eastAsia"/>
                <w:sz w:val="20"/>
              </w:rPr>
              <w:t>日前上傳電子檔</w:t>
            </w:r>
            <w:r>
              <w:rPr>
                <w:rFonts w:eastAsia="標楷體" w:hint="eastAsia"/>
                <w:sz w:val="20"/>
              </w:rPr>
              <w:t>：</w:t>
            </w:r>
            <w:r w:rsidRPr="00685BC5">
              <w:rPr>
                <w:rFonts w:ascii="Times New Roman" w:eastAsia="標楷體" w:hAnsi="Times New Roman" w:cs="Times New Roman" w:hint="eastAsia"/>
                <w:sz w:val="20"/>
                <w:szCs w:val="20"/>
              </w:rPr>
              <w:t>最近會計年度終了日實收資本額達新臺幣</w:t>
            </w:r>
            <w:r w:rsidR="00F557DF">
              <w:rPr>
                <w:rFonts w:ascii="Times New Roman" w:eastAsia="標楷體" w:hAnsi="Times New Roman" w:cs="Times New Roman" w:hint="eastAsia"/>
                <w:sz w:val="20"/>
                <w:szCs w:val="20"/>
              </w:rPr>
              <w:t>二十</w:t>
            </w:r>
            <w:r w:rsidRPr="00685BC5">
              <w:rPr>
                <w:rFonts w:ascii="Times New Roman" w:eastAsia="標楷體" w:hAnsi="Times New Roman" w:cs="Times New Roman" w:hint="eastAsia"/>
                <w:sz w:val="20"/>
                <w:szCs w:val="20"/>
              </w:rPr>
              <w:t>億元以上或最近會計年度召開股東常會其股東名簿記載之外資及陸資持股比率合計達百分之三十以上者，應於股東會開會三十日前</w:t>
            </w:r>
            <w:r>
              <w:rPr>
                <w:rFonts w:ascii="Times New Roman" w:eastAsia="標楷體" w:hAnsi="Times New Roman" w:cs="Times New Roman" w:hint="eastAsia"/>
                <w:sz w:val="20"/>
                <w:szCs w:val="20"/>
              </w:rPr>
              <w:t>上傳</w:t>
            </w:r>
            <w:r w:rsidRPr="00685BC5">
              <w:rPr>
                <w:rFonts w:ascii="Times New Roman" w:eastAsia="標楷體" w:hAnsi="Times New Roman" w:cs="Times New Roman" w:hint="eastAsia"/>
                <w:sz w:val="20"/>
                <w:szCs w:val="20"/>
              </w:rPr>
              <w:t>電子檔。</w:t>
            </w:r>
            <w:r w:rsidRPr="00642414">
              <w:rPr>
                <w:rFonts w:ascii="Times New Roman" w:eastAsia="標楷體" w:hAnsi="Times New Roman" w:cs="Times New Roman"/>
                <w:color w:val="auto"/>
                <w:sz w:val="20"/>
                <w:szCs w:val="20"/>
              </w:rPr>
              <w:t>)</w:t>
            </w:r>
          </w:p>
          <w:p w14:paraId="5C32183A" w14:textId="387C8884" w:rsidR="00B44D15" w:rsidRDefault="00B44D15" w:rsidP="00E509BC">
            <w:pPr>
              <w:spacing w:line="260" w:lineRule="exact"/>
              <w:jc w:val="both"/>
              <w:rPr>
                <w:rFonts w:ascii="標楷體" w:eastAsia="標楷體" w:hAnsi="標楷體"/>
                <w:sz w:val="20"/>
              </w:rPr>
            </w:pPr>
          </w:p>
          <w:p w14:paraId="1C8E08F8" w14:textId="77777777" w:rsidR="00936184" w:rsidRPr="002430CD" w:rsidRDefault="00936184" w:rsidP="00E509BC">
            <w:pPr>
              <w:spacing w:line="260" w:lineRule="exact"/>
              <w:jc w:val="both"/>
              <w:rPr>
                <w:rFonts w:ascii="標楷體" w:eastAsia="標楷體" w:hAnsi="標楷體"/>
                <w:sz w:val="20"/>
              </w:rPr>
            </w:pPr>
          </w:p>
          <w:p w14:paraId="08D83D85" w14:textId="77777777" w:rsidR="006D7E94" w:rsidRPr="002430CD" w:rsidRDefault="006D7E94" w:rsidP="006D7E94">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Pr>
                <w:rFonts w:ascii="Times New Roman" w:eastAsia="標楷體" w:hAnsi="Times New Roman" w:hint="eastAsia"/>
                <w:sz w:val="20"/>
              </w:rPr>
              <w:t>日七</w:t>
            </w:r>
            <w:r w:rsidRPr="002430CD">
              <w:rPr>
                <w:rFonts w:ascii="Times New Roman" w:eastAsia="標楷體" w:hAnsi="Times New Roman" w:hint="eastAsia"/>
                <w:sz w:val="20"/>
              </w:rPr>
              <w:t>日</w:t>
            </w:r>
            <w:r>
              <w:rPr>
                <w:rFonts w:ascii="Times New Roman" w:eastAsia="標楷體" w:hAnsi="Times New Roman" w:hint="eastAsia"/>
                <w:sz w:val="20"/>
              </w:rPr>
              <w:t>前</w:t>
            </w:r>
            <w:r w:rsidRPr="002430CD">
              <w:rPr>
                <w:rFonts w:ascii="Times New Roman" w:eastAsia="標楷體" w:hAnsi="Times New Roman" w:hint="eastAsia"/>
                <w:sz w:val="20"/>
              </w:rPr>
              <w:t>。</w:t>
            </w:r>
          </w:p>
          <w:p w14:paraId="6ABCD6A1" w14:textId="04FD5D11" w:rsidR="002F22A1" w:rsidRDefault="00936184" w:rsidP="002F22A1">
            <w:pPr>
              <w:pStyle w:val="a3"/>
              <w:spacing w:line="260" w:lineRule="exact"/>
              <w:jc w:val="both"/>
              <w:rPr>
                <w:rFonts w:ascii="Times New Roman" w:eastAsia="標楷體" w:hAnsi="Times New Roman"/>
                <w:sz w:val="20"/>
              </w:rPr>
            </w:pPr>
            <w:r>
              <w:rPr>
                <w:rFonts w:ascii="Times New Roman" w:eastAsia="標楷體" w:hAnsi="Times New Roman" w:hint="eastAsia"/>
                <w:color w:val="333333"/>
                <w:kern w:val="0"/>
                <w:sz w:val="20"/>
              </w:rPr>
              <w:t>(</w:t>
            </w:r>
            <w:r w:rsidRPr="002430CD">
              <w:rPr>
                <w:rFonts w:ascii="Times New Roman" w:eastAsia="標楷體" w:hAnsi="Times New Roman" w:hint="eastAsia"/>
                <w:sz w:val="20"/>
              </w:rPr>
              <w:t>股東</w:t>
            </w:r>
            <w:r>
              <w:rPr>
                <w:rFonts w:ascii="Times New Roman" w:eastAsia="標楷體" w:hAnsi="Times New Roman" w:hint="eastAsia"/>
                <w:sz w:val="20"/>
              </w:rPr>
              <w:t>常</w:t>
            </w:r>
            <w:r w:rsidRPr="002430CD">
              <w:rPr>
                <w:rFonts w:ascii="Times New Roman" w:eastAsia="標楷體" w:hAnsi="Times New Roman" w:hint="eastAsia"/>
                <w:sz w:val="20"/>
              </w:rPr>
              <w:t>會召開</w:t>
            </w:r>
            <w:r w:rsidRPr="00685BC5">
              <w:rPr>
                <w:rFonts w:ascii="Times New Roman" w:eastAsia="標楷體" w:hAnsi="Times New Roman" w:hint="eastAsia"/>
                <w:sz w:val="20"/>
              </w:rPr>
              <w:t>十四</w:t>
            </w:r>
            <w:r w:rsidRPr="002430CD">
              <w:rPr>
                <w:rFonts w:ascii="Times New Roman" w:eastAsia="標楷體" w:hAnsi="Times New Roman" w:hint="eastAsia"/>
                <w:sz w:val="20"/>
              </w:rPr>
              <w:t>日</w:t>
            </w:r>
            <w:r>
              <w:rPr>
                <w:rFonts w:ascii="Times New Roman" w:eastAsia="標楷體" w:hAnsi="Times New Roman" w:hint="eastAsia"/>
                <w:sz w:val="20"/>
              </w:rPr>
              <w:t>前：</w:t>
            </w:r>
            <w:r w:rsidRPr="00685BC5">
              <w:rPr>
                <w:rFonts w:ascii="Times New Roman" w:eastAsia="標楷體" w:hAnsi="Times New Roman" w:hint="eastAsia"/>
                <w:color w:val="333333"/>
                <w:kern w:val="0"/>
                <w:sz w:val="20"/>
              </w:rPr>
              <w:t>最近會計年度終了日實收資本額達新臺幣</w:t>
            </w:r>
            <w:r w:rsidR="00774427">
              <w:rPr>
                <w:rFonts w:ascii="Times New Roman" w:eastAsia="標楷體" w:hAnsi="Times New Roman" w:hint="eastAsia"/>
                <w:color w:val="333333"/>
                <w:kern w:val="0"/>
                <w:sz w:val="20"/>
              </w:rPr>
              <w:t>二十</w:t>
            </w:r>
            <w:r w:rsidRPr="00685BC5">
              <w:rPr>
                <w:rFonts w:ascii="Times New Roman" w:eastAsia="標楷體" w:hAnsi="Times New Roman" w:hint="eastAsia"/>
                <w:color w:val="333333"/>
                <w:kern w:val="0"/>
                <w:sz w:val="20"/>
              </w:rPr>
              <w:t>億元以上或召開股東會其股東名簿記載之外資及陸資持股比率合計達百分之三</w:t>
            </w:r>
            <w:r w:rsidRPr="00685BC5">
              <w:rPr>
                <w:rFonts w:ascii="標楷體" w:eastAsia="標楷體" w:hAnsi="標楷體" w:hint="eastAsia"/>
                <w:color w:val="333333"/>
                <w:kern w:val="0"/>
                <w:sz w:val="20"/>
              </w:rPr>
              <w:t>十以上者，</w:t>
            </w:r>
            <w:r w:rsidRPr="00685BC5">
              <w:rPr>
                <w:rFonts w:ascii="標楷體" w:eastAsia="標楷體" w:hAnsi="標楷體" w:hint="eastAsia"/>
                <w:sz w:val="20"/>
              </w:rPr>
              <w:t>應於股東會召開十四日前申報。</w:t>
            </w:r>
            <w:r w:rsidRPr="00685BC5">
              <w:rPr>
                <w:rFonts w:ascii="標楷體" w:eastAsia="標楷體" w:hAnsi="標楷體"/>
                <w:sz w:val="20"/>
              </w:rPr>
              <w:t>)</w:t>
            </w:r>
          </w:p>
          <w:p w14:paraId="6982CAFB" w14:textId="77777777" w:rsidR="002F22A1" w:rsidRDefault="002F22A1" w:rsidP="002F22A1">
            <w:pPr>
              <w:pStyle w:val="a3"/>
              <w:spacing w:line="260" w:lineRule="exact"/>
              <w:jc w:val="both"/>
              <w:rPr>
                <w:rFonts w:ascii="Times New Roman" w:eastAsia="標楷體" w:hAnsi="Times New Roman"/>
                <w:sz w:val="20"/>
              </w:rPr>
            </w:pPr>
          </w:p>
          <w:p w14:paraId="1A2E2EE9" w14:textId="77777777" w:rsidR="00FF5E73" w:rsidRDefault="00FF5E73" w:rsidP="002F22A1">
            <w:pPr>
              <w:pStyle w:val="a3"/>
              <w:spacing w:line="260" w:lineRule="exact"/>
              <w:jc w:val="both"/>
              <w:rPr>
                <w:rFonts w:ascii="Times New Roman" w:eastAsia="標楷體" w:hAnsi="Times New Roman"/>
                <w:sz w:val="20"/>
              </w:rPr>
            </w:pPr>
          </w:p>
          <w:p w14:paraId="78CA6A25" w14:textId="77777777" w:rsidR="002F22A1" w:rsidRPr="002430CD" w:rsidRDefault="002F22A1" w:rsidP="002F22A1">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股東</w:t>
            </w:r>
            <w:r>
              <w:rPr>
                <w:rFonts w:ascii="Times New Roman" w:eastAsia="標楷體" w:hAnsi="Times New Roman" w:hint="eastAsia"/>
                <w:sz w:val="20"/>
              </w:rPr>
              <w:t>常</w:t>
            </w:r>
            <w:r w:rsidRPr="002430CD">
              <w:rPr>
                <w:rFonts w:ascii="Times New Roman" w:eastAsia="標楷體" w:hAnsi="Times New Roman" w:hint="eastAsia"/>
                <w:sz w:val="20"/>
              </w:rPr>
              <w:t>會召開前二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085714EA" w14:textId="77777777" w:rsidR="00B44D15" w:rsidRPr="002430CD" w:rsidRDefault="00B44D15" w:rsidP="00E509BC">
            <w:pPr>
              <w:pStyle w:val="21"/>
              <w:spacing w:line="260" w:lineRule="exact"/>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0FCA1812" w14:textId="39840A6D" w:rsidR="00B44D15" w:rsidRPr="002430CD" w:rsidRDefault="00B44D15" w:rsidP="00961C25">
            <w:pPr>
              <w:kinsoku w:val="0"/>
              <w:overflowPunct w:val="0"/>
              <w:spacing w:line="260" w:lineRule="exact"/>
              <w:jc w:val="both"/>
              <w:rPr>
                <w:rFonts w:eastAsia="標楷體"/>
                <w:sz w:val="20"/>
              </w:rPr>
            </w:pPr>
            <w:r w:rsidRPr="002430CD">
              <w:rPr>
                <w:rFonts w:eastAsia="標楷體" w:hint="eastAsia"/>
                <w:sz w:val="20"/>
              </w:rPr>
              <w:lastRenderedPageBreak/>
              <w:t>股東會議事手冊及會議補充資料上傳</w:t>
            </w:r>
            <w:r w:rsidR="00EF3773" w:rsidRPr="00D10E09">
              <w:rPr>
                <w:rFonts w:eastAsia="標楷體" w:hint="eastAsia"/>
                <w:sz w:val="20"/>
              </w:rPr>
              <w:t>(</w:t>
            </w:r>
            <w:r w:rsidR="00EF3773" w:rsidRPr="00D10E09">
              <w:rPr>
                <w:rFonts w:eastAsia="標楷體" w:hint="eastAsia"/>
                <w:sz w:val="20"/>
              </w:rPr>
              <w:t>含英文版</w:t>
            </w:r>
            <w:r w:rsidR="00EF3773" w:rsidRPr="00D10E09">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6B6208D1" w14:textId="77777777" w:rsidR="00EF3773" w:rsidRPr="002430CD" w:rsidRDefault="00EF3773" w:rsidP="00EF3773">
            <w:pPr>
              <w:kinsoku w:val="0"/>
              <w:overflowPunct w:val="0"/>
              <w:spacing w:line="260" w:lineRule="exact"/>
              <w:ind w:leftChars="3" w:left="391" w:hangingChars="192" w:hanging="384"/>
              <w:jc w:val="both"/>
              <w:rPr>
                <w:rFonts w:eastAsia="標楷體"/>
                <w:sz w:val="20"/>
              </w:rPr>
            </w:pPr>
            <w:proofErr w:type="gramStart"/>
            <w:r w:rsidRPr="003C7483">
              <w:rPr>
                <w:rFonts w:eastAsia="標楷體" w:hint="eastAsia"/>
                <w:sz w:val="20"/>
              </w:rPr>
              <w:t>註</w:t>
            </w:r>
            <w:proofErr w:type="gramEnd"/>
            <w:r w:rsidRPr="003C7483">
              <w:rPr>
                <w:rFonts w:eastAsia="標楷體" w:hint="eastAsia"/>
                <w:sz w:val="20"/>
              </w:rPr>
              <w:t>：以</w:t>
            </w:r>
            <w:r w:rsidRPr="003C7483">
              <w:rPr>
                <w:rFonts w:eastAsia="標楷體" w:hint="eastAsia"/>
                <w:sz w:val="20"/>
              </w:rPr>
              <w:t>PDF</w:t>
            </w:r>
            <w:r w:rsidRPr="003C7483">
              <w:rPr>
                <w:rFonts w:eastAsia="標楷體" w:hint="eastAsia"/>
                <w:sz w:val="20"/>
              </w:rPr>
              <w:t>檔案格式</w:t>
            </w:r>
            <w:proofErr w:type="gramStart"/>
            <w:r w:rsidRPr="003C7483">
              <w:rPr>
                <w:rFonts w:eastAsia="標楷體" w:hint="eastAsia"/>
                <w:sz w:val="20"/>
              </w:rPr>
              <w:t>上傳者</w:t>
            </w:r>
            <w:proofErr w:type="gramEnd"/>
            <w:r w:rsidRPr="003C7483">
              <w:rPr>
                <w:rFonts w:eastAsia="標楷體" w:hint="eastAsia"/>
                <w:sz w:val="20"/>
              </w:rPr>
              <w:t>，應以原始文字檔案進行</w:t>
            </w:r>
            <w:r w:rsidRPr="003C7483">
              <w:rPr>
                <w:rFonts w:eastAsia="標楷體" w:hint="eastAsia"/>
                <w:sz w:val="20"/>
              </w:rPr>
              <w:t>PDF</w:t>
            </w:r>
            <w:r w:rsidRPr="003C7483">
              <w:rPr>
                <w:rFonts w:eastAsia="標楷體" w:hint="eastAsia"/>
                <w:sz w:val="20"/>
              </w:rPr>
              <w:t>轉檔後上傳，</w:t>
            </w:r>
            <w:proofErr w:type="gramStart"/>
            <w:r w:rsidRPr="003C7483">
              <w:rPr>
                <w:rFonts w:eastAsia="標楷體" w:hint="eastAsia"/>
                <w:sz w:val="20"/>
              </w:rPr>
              <w:t>即勿直接</w:t>
            </w:r>
            <w:proofErr w:type="gramEnd"/>
            <w:r w:rsidRPr="003C7483">
              <w:rPr>
                <w:rFonts w:eastAsia="標楷體" w:hint="eastAsia"/>
                <w:sz w:val="20"/>
              </w:rPr>
              <w:t>掃描</w:t>
            </w:r>
            <w:proofErr w:type="gramStart"/>
            <w:r w:rsidRPr="003C7483">
              <w:rPr>
                <w:rFonts w:eastAsia="標楷體" w:hint="eastAsia"/>
                <w:sz w:val="20"/>
              </w:rPr>
              <w:t>紙本產製</w:t>
            </w:r>
            <w:proofErr w:type="gramEnd"/>
            <w:r w:rsidRPr="003C7483">
              <w:rPr>
                <w:rFonts w:eastAsia="標楷體" w:hint="eastAsia"/>
                <w:sz w:val="20"/>
              </w:rPr>
              <w:t>PDF</w:t>
            </w:r>
            <w:r w:rsidRPr="003C7483">
              <w:rPr>
                <w:rFonts w:eastAsia="標楷體" w:hint="eastAsia"/>
                <w:sz w:val="20"/>
              </w:rPr>
              <w:t>檔案，以利投資人搜尋內容。</w:t>
            </w:r>
          </w:p>
          <w:p w14:paraId="2AF92530" w14:textId="77777777" w:rsidR="00EF3773" w:rsidRDefault="00EF3773" w:rsidP="00EF3773">
            <w:pPr>
              <w:kinsoku w:val="0"/>
              <w:overflowPunct w:val="0"/>
              <w:spacing w:line="260" w:lineRule="exact"/>
              <w:jc w:val="both"/>
              <w:rPr>
                <w:rFonts w:eastAsia="標楷體"/>
                <w:sz w:val="20"/>
              </w:rPr>
            </w:pPr>
          </w:p>
          <w:p w14:paraId="570A33D1" w14:textId="77777777" w:rsidR="00B44D15" w:rsidRPr="002430CD" w:rsidRDefault="00B44D15" w:rsidP="00961C25">
            <w:pPr>
              <w:kinsoku w:val="0"/>
              <w:overflowPunct w:val="0"/>
              <w:spacing w:line="260" w:lineRule="exact"/>
              <w:jc w:val="both"/>
              <w:rPr>
                <w:rFonts w:eastAsia="標楷體"/>
                <w:sz w:val="20"/>
              </w:rPr>
            </w:pPr>
          </w:p>
          <w:p w14:paraId="3D72CB7E" w14:textId="77777777" w:rsidR="00B44D15" w:rsidRDefault="00B44D15" w:rsidP="00961C25">
            <w:pPr>
              <w:kinsoku w:val="0"/>
              <w:overflowPunct w:val="0"/>
              <w:spacing w:line="260" w:lineRule="exact"/>
              <w:jc w:val="both"/>
              <w:rPr>
                <w:rFonts w:eastAsia="標楷體"/>
                <w:sz w:val="20"/>
              </w:rPr>
            </w:pPr>
          </w:p>
          <w:p w14:paraId="77F57032" w14:textId="77777777" w:rsidR="007337E0" w:rsidRDefault="007337E0" w:rsidP="00961C25">
            <w:pPr>
              <w:kinsoku w:val="0"/>
              <w:overflowPunct w:val="0"/>
              <w:spacing w:line="260" w:lineRule="exact"/>
              <w:jc w:val="both"/>
              <w:rPr>
                <w:rFonts w:eastAsia="標楷體"/>
                <w:sz w:val="20"/>
              </w:rPr>
            </w:pPr>
          </w:p>
          <w:p w14:paraId="1DDE1CB0" w14:textId="77777777" w:rsidR="007337E0" w:rsidRDefault="007337E0" w:rsidP="00961C25">
            <w:pPr>
              <w:kinsoku w:val="0"/>
              <w:overflowPunct w:val="0"/>
              <w:spacing w:line="260" w:lineRule="exact"/>
              <w:jc w:val="both"/>
              <w:rPr>
                <w:rFonts w:eastAsia="標楷體"/>
                <w:sz w:val="20"/>
              </w:rPr>
            </w:pPr>
          </w:p>
          <w:p w14:paraId="6CFF3C6A" w14:textId="77777777" w:rsidR="007337E0" w:rsidRDefault="007337E0" w:rsidP="00961C25">
            <w:pPr>
              <w:kinsoku w:val="0"/>
              <w:overflowPunct w:val="0"/>
              <w:spacing w:line="260" w:lineRule="exact"/>
              <w:jc w:val="both"/>
              <w:rPr>
                <w:rFonts w:eastAsia="標楷體"/>
                <w:sz w:val="20"/>
              </w:rPr>
            </w:pPr>
          </w:p>
          <w:p w14:paraId="16BD9C5B" w14:textId="77777777" w:rsidR="00D27E2D" w:rsidRDefault="00D27E2D" w:rsidP="00961C25">
            <w:pPr>
              <w:kinsoku w:val="0"/>
              <w:overflowPunct w:val="0"/>
              <w:spacing w:line="260" w:lineRule="exact"/>
              <w:jc w:val="both"/>
              <w:rPr>
                <w:rFonts w:eastAsia="標楷體"/>
                <w:sz w:val="20"/>
              </w:rPr>
            </w:pPr>
          </w:p>
          <w:p w14:paraId="03240DA1" w14:textId="77777777" w:rsidR="00D27E2D" w:rsidRDefault="00D27E2D" w:rsidP="00961C25">
            <w:pPr>
              <w:kinsoku w:val="0"/>
              <w:overflowPunct w:val="0"/>
              <w:spacing w:line="260" w:lineRule="exact"/>
              <w:jc w:val="both"/>
              <w:rPr>
                <w:rFonts w:eastAsia="標楷體"/>
                <w:sz w:val="20"/>
              </w:rPr>
            </w:pPr>
          </w:p>
          <w:p w14:paraId="192B804E" w14:textId="77777777" w:rsidR="00D27E2D" w:rsidRDefault="00D27E2D" w:rsidP="00961C25">
            <w:pPr>
              <w:kinsoku w:val="0"/>
              <w:overflowPunct w:val="0"/>
              <w:spacing w:line="260" w:lineRule="exact"/>
              <w:jc w:val="both"/>
              <w:rPr>
                <w:rFonts w:eastAsia="標楷體"/>
                <w:sz w:val="20"/>
              </w:rPr>
            </w:pPr>
          </w:p>
          <w:p w14:paraId="34E5E743" w14:textId="3C270338" w:rsidR="006B010C" w:rsidRDefault="006B010C" w:rsidP="00961C25">
            <w:pPr>
              <w:kinsoku w:val="0"/>
              <w:overflowPunct w:val="0"/>
              <w:spacing w:line="260" w:lineRule="exact"/>
              <w:jc w:val="both"/>
              <w:rPr>
                <w:rFonts w:eastAsia="標楷體"/>
                <w:sz w:val="20"/>
              </w:rPr>
            </w:pPr>
          </w:p>
          <w:p w14:paraId="3FB348BF" w14:textId="15EBFADD" w:rsidR="00936184" w:rsidRDefault="00936184" w:rsidP="00961C25">
            <w:pPr>
              <w:kinsoku w:val="0"/>
              <w:overflowPunct w:val="0"/>
              <w:spacing w:line="260" w:lineRule="exact"/>
              <w:jc w:val="both"/>
              <w:rPr>
                <w:rFonts w:eastAsia="標楷體"/>
                <w:sz w:val="20"/>
              </w:rPr>
            </w:pPr>
          </w:p>
          <w:p w14:paraId="1903AAE2" w14:textId="041A9082" w:rsidR="00936184" w:rsidRDefault="00936184" w:rsidP="00961C25">
            <w:pPr>
              <w:kinsoku w:val="0"/>
              <w:overflowPunct w:val="0"/>
              <w:spacing w:line="260" w:lineRule="exact"/>
              <w:jc w:val="both"/>
              <w:rPr>
                <w:rFonts w:eastAsia="標楷體"/>
                <w:sz w:val="20"/>
              </w:rPr>
            </w:pPr>
          </w:p>
          <w:p w14:paraId="0A2672CB" w14:textId="57A500DE" w:rsidR="00936184" w:rsidRDefault="00936184" w:rsidP="00961C25">
            <w:pPr>
              <w:kinsoku w:val="0"/>
              <w:overflowPunct w:val="0"/>
              <w:spacing w:line="260" w:lineRule="exact"/>
              <w:jc w:val="both"/>
              <w:rPr>
                <w:rFonts w:eastAsia="標楷體"/>
                <w:sz w:val="20"/>
              </w:rPr>
            </w:pPr>
          </w:p>
          <w:p w14:paraId="701F2946" w14:textId="5172241B" w:rsidR="00936184" w:rsidRDefault="00936184" w:rsidP="00961C25">
            <w:pPr>
              <w:kinsoku w:val="0"/>
              <w:overflowPunct w:val="0"/>
              <w:spacing w:line="260" w:lineRule="exact"/>
              <w:jc w:val="both"/>
              <w:rPr>
                <w:rFonts w:eastAsia="標楷體"/>
                <w:sz w:val="20"/>
              </w:rPr>
            </w:pPr>
          </w:p>
          <w:p w14:paraId="22E01154" w14:textId="7FB1BD17" w:rsidR="00936184" w:rsidRDefault="00936184" w:rsidP="00961C25">
            <w:pPr>
              <w:kinsoku w:val="0"/>
              <w:overflowPunct w:val="0"/>
              <w:spacing w:line="260" w:lineRule="exact"/>
              <w:jc w:val="both"/>
              <w:rPr>
                <w:rFonts w:eastAsia="標楷體"/>
                <w:sz w:val="20"/>
              </w:rPr>
            </w:pPr>
          </w:p>
          <w:p w14:paraId="60B01077" w14:textId="240BBD44" w:rsidR="00936184" w:rsidRDefault="00936184" w:rsidP="00961C25">
            <w:pPr>
              <w:kinsoku w:val="0"/>
              <w:overflowPunct w:val="0"/>
              <w:spacing w:line="260" w:lineRule="exact"/>
              <w:jc w:val="both"/>
              <w:rPr>
                <w:rFonts w:eastAsia="標楷體"/>
                <w:sz w:val="20"/>
              </w:rPr>
            </w:pPr>
          </w:p>
          <w:p w14:paraId="7168A740" w14:textId="3DE8FF41" w:rsidR="00936184" w:rsidRDefault="00936184" w:rsidP="00961C25">
            <w:pPr>
              <w:kinsoku w:val="0"/>
              <w:overflowPunct w:val="0"/>
              <w:spacing w:line="260" w:lineRule="exact"/>
              <w:jc w:val="both"/>
              <w:rPr>
                <w:rFonts w:eastAsia="標楷體"/>
                <w:sz w:val="20"/>
              </w:rPr>
            </w:pPr>
          </w:p>
          <w:p w14:paraId="2E953F79" w14:textId="092B5092" w:rsidR="00936184" w:rsidRDefault="00936184" w:rsidP="00961C25">
            <w:pPr>
              <w:kinsoku w:val="0"/>
              <w:overflowPunct w:val="0"/>
              <w:spacing w:line="260" w:lineRule="exact"/>
              <w:jc w:val="both"/>
              <w:rPr>
                <w:rFonts w:eastAsia="標楷體"/>
                <w:sz w:val="20"/>
              </w:rPr>
            </w:pPr>
          </w:p>
          <w:p w14:paraId="5DBEAF74" w14:textId="38754BF0" w:rsidR="00936184" w:rsidRDefault="00936184" w:rsidP="00961C25">
            <w:pPr>
              <w:kinsoku w:val="0"/>
              <w:overflowPunct w:val="0"/>
              <w:spacing w:line="260" w:lineRule="exact"/>
              <w:jc w:val="both"/>
              <w:rPr>
                <w:rFonts w:eastAsia="標楷體"/>
                <w:sz w:val="20"/>
              </w:rPr>
            </w:pPr>
          </w:p>
          <w:p w14:paraId="06EF07CA" w14:textId="33ADA328" w:rsidR="00936184" w:rsidRDefault="00936184" w:rsidP="00961C25">
            <w:pPr>
              <w:kinsoku w:val="0"/>
              <w:overflowPunct w:val="0"/>
              <w:spacing w:line="260" w:lineRule="exact"/>
              <w:jc w:val="both"/>
              <w:rPr>
                <w:rFonts w:eastAsia="標楷體"/>
                <w:sz w:val="20"/>
              </w:rPr>
            </w:pPr>
          </w:p>
          <w:p w14:paraId="2758F200" w14:textId="77777777" w:rsidR="00936184" w:rsidRPr="002430CD" w:rsidRDefault="00936184" w:rsidP="00961C25">
            <w:pPr>
              <w:kinsoku w:val="0"/>
              <w:overflowPunct w:val="0"/>
              <w:spacing w:line="260" w:lineRule="exact"/>
              <w:jc w:val="both"/>
              <w:rPr>
                <w:rFonts w:eastAsia="標楷體"/>
                <w:sz w:val="20"/>
              </w:rPr>
            </w:pPr>
          </w:p>
          <w:p w14:paraId="72E5C549" w14:textId="3977912C" w:rsidR="002F22A1" w:rsidRDefault="002F22A1" w:rsidP="000036E2">
            <w:pPr>
              <w:kinsoku w:val="0"/>
              <w:overflowPunct w:val="0"/>
              <w:spacing w:line="260" w:lineRule="exact"/>
              <w:ind w:left="158" w:hanging="158"/>
              <w:jc w:val="both"/>
              <w:rPr>
                <w:ins w:id="38" w:author="林芸卉" w:date="2025-12-12T16:31:00Z" w16du:dateUtc="2025-12-12T08:31:00Z"/>
                <w:rFonts w:eastAsia="標楷體"/>
                <w:sz w:val="20"/>
              </w:rPr>
            </w:pPr>
            <w:r>
              <w:rPr>
                <w:rFonts w:eastAsia="標楷體" w:hint="eastAsia"/>
                <w:sz w:val="20"/>
              </w:rPr>
              <w:t>1.</w:t>
            </w:r>
            <w:r w:rsidRPr="002430CD">
              <w:rPr>
                <w:rFonts w:eastAsia="標楷體" w:hint="eastAsia"/>
                <w:sz w:val="20"/>
              </w:rPr>
              <w:t>上傳股東會年報</w:t>
            </w:r>
            <w:r w:rsidR="00EF3773">
              <w:rPr>
                <w:rFonts w:eastAsia="標楷體" w:hint="eastAsia"/>
                <w:sz w:val="20"/>
              </w:rPr>
              <w:t>(</w:t>
            </w:r>
            <w:r w:rsidR="00EF3773">
              <w:rPr>
                <w:rFonts w:eastAsia="標楷體" w:hint="eastAsia"/>
                <w:sz w:val="20"/>
              </w:rPr>
              <w:t>含英文版</w:t>
            </w:r>
            <w:r w:rsidR="00EF3773">
              <w:rPr>
                <w:rFonts w:eastAsia="標楷體" w:hint="eastAsia"/>
                <w:sz w:val="20"/>
              </w:rPr>
              <w:t>)</w:t>
            </w:r>
            <w:r w:rsidRPr="002430CD">
              <w:rPr>
                <w:rFonts w:eastAsia="標楷體" w:hint="eastAsia"/>
                <w:sz w:val="20"/>
              </w:rPr>
              <w:t>。輸入「公開資訊觀測站」</w:t>
            </w:r>
            <w:r w:rsidRPr="002430CD">
              <w:rPr>
                <w:rFonts w:eastAsia="標楷體"/>
                <w:sz w:val="20"/>
              </w:rPr>
              <w:t>(</w:t>
            </w:r>
            <w:r w:rsidRPr="0021150C">
              <w:rPr>
                <w:rFonts w:eastAsia="標楷體"/>
                <w:sz w:val="20"/>
              </w:rPr>
              <w:t>sii.twse.com.tw/</w:t>
            </w:r>
            <w:r w:rsidRPr="0021150C">
              <w:rPr>
                <w:rFonts w:eastAsia="標楷體" w:hint="eastAsia"/>
                <w:sz w:val="20"/>
              </w:rPr>
              <w:t>非</w:t>
            </w:r>
            <w:r w:rsidRPr="002430CD">
              <w:rPr>
                <w:rFonts w:eastAsia="標楷體" w:hint="eastAsia"/>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w:t>
            </w:r>
          </w:p>
          <w:p w14:paraId="023013CE" w14:textId="67E680E2" w:rsidR="000036E2" w:rsidRPr="002430CD" w:rsidRDefault="000036E2" w:rsidP="000036E2">
            <w:pPr>
              <w:kinsoku w:val="0"/>
              <w:overflowPunct w:val="0"/>
              <w:spacing w:line="260" w:lineRule="exact"/>
              <w:ind w:left="340" w:hanging="340"/>
              <w:jc w:val="both"/>
              <w:rPr>
                <w:rFonts w:eastAsia="標楷體"/>
                <w:sz w:val="20"/>
              </w:rPr>
            </w:pPr>
            <w:proofErr w:type="gramStart"/>
            <w:ins w:id="39" w:author="林芸卉" w:date="2025-12-12T16:32:00Z" w16du:dateUtc="2025-12-12T08:32:00Z">
              <w:r>
                <w:rPr>
                  <w:rFonts w:eastAsia="標楷體" w:hint="eastAsia"/>
                  <w:sz w:val="20"/>
                </w:rPr>
                <w:t>註</w:t>
              </w:r>
              <w:proofErr w:type="gramEnd"/>
              <w:r>
                <w:rPr>
                  <w:rFonts w:eastAsia="標楷體" w:hint="eastAsia"/>
                  <w:sz w:val="20"/>
                </w:rPr>
                <w:t>：</w:t>
              </w:r>
              <w:r w:rsidRPr="000036E2">
                <w:rPr>
                  <w:rFonts w:eastAsia="標楷體"/>
                  <w:sz w:val="20"/>
                </w:rPr>
                <w:t>以</w:t>
              </w:r>
              <w:r w:rsidRPr="000036E2">
                <w:rPr>
                  <w:rFonts w:eastAsia="標楷體"/>
                  <w:sz w:val="20"/>
                </w:rPr>
                <w:t>PDF</w:t>
              </w:r>
              <w:r w:rsidRPr="000036E2">
                <w:rPr>
                  <w:rFonts w:eastAsia="標楷體"/>
                  <w:sz w:val="20"/>
                </w:rPr>
                <w:t>檔案格式</w:t>
              </w:r>
              <w:proofErr w:type="gramStart"/>
              <w:r w:rsidRPr="000036E2">
                <w:rPr>
                  <w:rFonts w:eastAsia="標楷體"/>
                  <w:sz w:val="20"/>
                </w:rPr>
                <w:t>上傳者</w:t>
              </w:r>
              <w:proofErr w:type="gramEnd"/>
              <w:r w:rsidRPr="000036E2">
                <w:rPr>
                  <w:rFonts w:eastAsia="標楷體"/>
                  <w:sz w:val="20"/>
                </w:rPr>
                <w:t>，電子書應以原始文字檔案進行</w:t>
              </w:r>
              <w:r w:rsidRPr="000036E2">
                <w:rPr>
                  <w:rFonts w:eastAsia="標楷體"/>
                  <w:sz w:val="20"/>
                </w:rPr>
                <w:t>PDF</w:t>
              </w:r>
              <w:r w:rsidRPr="000036E2">
                <w:rPr>
                  <w:rFonts w:eastAsia="標楷體"/>
                  <w:sz w:val="20"/>
                </w:rPr>
                <w:t>轉檔後上傳，具備可搜尋</w:t>
              </w:r>
              <w:r w:rsidRPr="000036E2">
                <w:rPr>
                  <w:rFonts w:eastAsia="標楷體"/>
                  <w:sz w:val="20"/>
                </w:rPr>
                <w:t>(</w:t>
              </w:r>
              <w:proofErr w:type="spellStart"/>
              <w:r w:rsidRPr="000036E2">
                <w:rPr>
                  <w:rFonts w:eastAsia="標楷體"/>
                  <w:sz w:val="20"/>
                </w:rPr>
                <w:t>Ctrl+F</w:t>
              </w:r>
              <w:proofErr w:type="spellEnd"/>
              <w:r w:rsidRPr="000036E2">
                <w:rPr>
                  <w:rFonts w:eastAsia="標楷體"/>
                  <w:sz w:val="20"/>
                </w:rPr>
                <w:t>)</w:t>
              </w:r>
              <w:r w:rsidRPr="000036E2">
                <w:rPr>
                  <w:rFonts w:eastAsia="標楷體"/>
                  <w:sz w:val="20"/>
                </w:rPr>
                <w:t>功</w:t>
              </w:r>
              <w:r>
                <w:rPr>
                  <w:rFonts w:eastAsia="標楷體" w:hint="eastAsia"/>
                  <w:sz w:val="20"/>
                </w:rPr>
                <w:t>能，以利投資人搜尋電子書內容。</w:t>
              </w:r>
            </w:ins>
          </w:p>
          <w:p w14:paraId="73CE7A73" w14:textId="77777777" w:rsidR="006D7E94" w:rsidRPr="000036E2" w:rsidRDefault="002F22A1" w:rsidP="000036E2">
            <w:pPr>
              <w:kinsoku w:val="0"/>
              <w:overflowPunct w:val="0"/>
              <w:spacing w:line="260" w:lineRule="exact"/>
              <w:ind w:left="158" w:hanging="158"/>
              <w:jc w:val="both"/>
              <w:rPr>
                <w:rFonts w:eastAsia="標楷體"/>
                <w:sz w:val="20"/>
              </w:rPr>
            </w:pPr>
            <w:r w:rsidRPr="0021150C">
              <w:rPr>
                <w:rFonts w:eastAsia="標楷體" w:hint="eastAsia"/>
                <w:sz w:val="20"/>
              </w:rPr>
              <w:t>2.</w:t>
            </w:r>
            <w:r w:rsidRPr="000036E2">
              <w:rPr>
                <w:rFonts w:eastAsia="標楷體" w:hint="eastAsia"/>
                <w:sz w:val="20"/>
              </w:rPr>
              <w:t>年報前十大股東相互間關係表，</w:t>
            </w:r>
            <w:r w:rsidRPr="002430CD">
              <w:rPr>
                <w:rFonts w:eastAsia="標楷體" w:hint="eastAsia"/>
                <w:sz w:val="20"/>
              </w:rPr>
              <w:t>若前十大股東</w:t>
            </w:r>
            <w:proofErr w:type="gramStart"/>
            <w:r w:rsidRPr="002430CD">
              <w:rPr>
                <w:rFonts w:eastAsia="標楷體" w:hint="eastAsia"/>
                <w:sz w:val="20"/>
              </w:rPr>
              <w:t>相</w:t>
            </w:r>
            <w:r>
              <w:rPr>
                <w:rFonts w:eastAsia="標楷體" w:hint="eastAsia"/>
                <w:sz w:val="20"/>
              </w:rPr>
              <w:t>互</w:t>
            </w:r>
            <w:r w:rsidRPr="002430CD">
              <w:rPr>
                <w:rFonts w:eastAsia="標楷體" w:hint="eastAsia"/>
                <w:sz w:val="20"/>
              </w:rPr>
              <w:t>間</w:t>
            </w:r>
            <w:r>
              <w:rPr>
                <w:rFonts w:eastAsia="標楷體" w:hint="eastAsia"/>
                <w:sz w:val="20"/>
              </w:rPr>
              <w:t>無</w:t>
            </w:r>
            <w:r w:rsidRPr="002430CD">
              <w:rPr>
                <w:rFonts w:eastAsia="標楷體" w:hint="eastAsia"/>
                <w:sz w:val="20"/>
              </w:rPr>
              <w:t>關係</w:t>
            </w:r>
            <w:proofErr w:type="gramEnd"/>
            <w:r w:rsidRPr="002430CD">
              <w:rPr>
                <w:rFonts w:eastAsia="標楷體" w:hint="eastAsia"/>
                <w:sz w:val="20"/>
              </w:rPr>
              <w:t>人、配偶或二親等以內之親屬關係，仍應申報</w:t>
            </w:r>
            <w:r w:rsidRPr="000036E2">
              <w:rPr>
                <w:rFonts w:eastAsia="標楷體" w:hint="eastAsia"/>
                <w:sz w:val="20"/>
              </w:rPr>
              <w:t>。</w:t>
            </w:r>
            <w:r w:rsidRPr="002430CD">
              <w:rPr>
                <w:rFonts w:eastAsia="標楷體" w:hint="eastAsia"/>
                <w:sz w:val="20"/>
              </w:rPr>
              <w:t>輸入「公開資訊觀測站」</w:t>
            </w:r>
            <w:r w:rsidRPr="0021150C">
              <w:rPr>
                <w:rFonts w:eastAsia="標楷體" w:hint="eastAsia"/>
                <w:sz w:val="20"/>
              </w:rPr>
              <w:t>sii.twse.com.tw/</w:t>
            </w:r>
            <w:r w:rsidRPr="0021150C">
              <w:rPr>
                <w:rFonts w:eastAsia="標楷體"/>
                <w:sz w:val="20"/>
              </w:rPr>
              <w:t>非</w:t>
            </w:r>
            <w:r w:rsidRPr="002430CD">
              <w:rPr>
                <w:rFonts w:eastAsia="標楷體"/>
                <w:sz w:val="20"/>
              </w:rPr>
              <w:t>格式化檔案電子資料申報</w:t>
            </w:r>
            <w:r w:rsidRPr="002430CD">
              <w:rPr>
                <w:rFonts w:eastAsia="標楷體" w:hint="eastAsia"/>
                <w:sz w:val="20"/>
              </w:rPr>
              <w:t>/</w:t>
            </w:r>
            <w:r w:rsidRPr="002430CD">
              <w:rPr>
                <w:rFonts w:eastAsia="標楷體" w:hint="eastAsia"/>
                <w:sz w:val="20"/>
              </w:rPr>
              <w:t>股東會相關資料申報</w:t>
            </w:r>
            <w:r w:rsidRPr="002430CD">
              <w:rPr>
                <w:rFonts w:eastAsia="標楷體" w:hint="eastAsia"/>
                <w:sz w:val="20"/>
              </w:rPr>
              <w:t>/</w:t>
            </w:r>
            <w:r w:rsidRPr="002430CD">
              <w:rPr>
                <w:rFonts w:eastAsia="標楷體" w:hint="eastAsia"/>
                <w:sz w:val="20"/>
              </w:rPr>
              <w:t>上傳「年報前十大股東</w:t>
            </w:r>
            <w:proofErr w:type="gramStart"/>
            <w:r w:rsidRPr="002430CD">
              <w:rPr>
                <w:rFonts w:eastAsia="標楷體" w:hint="eastAsia"/>
                <w:sz w:val="20"/>
              </w:rPr>
              <w:t>相戶間</w:t>
            </w:r>
            <w:proofErr w:type="gramEnd"/>
            <w:r w:rsidRPr="002430CD">
              <w:rPr>
                <w:rFonts w:eastAsia="標楷體" w:hint="eastAsia"/>
                <w:sz w:val="20"/>
              </w:rPr>
              <w:t>關係表」</w:t>
            </w:r>
            <w:r w:rsidR="0021150C" w:rsidRPr="002430CD">
              <w:rPr>
                <w:rFonts w:eastAsia="標楷體" w:hint="eastAsia"/>
                <w:sz w:val="20"/>
              </w:rPr>
              <w:t>。</w:t>
            </w:r>
          </w:p>
          <w:p w14:paraId="533C9493" w14:textId="29EAF76D" w:rsidR="006D7E94" w:rsidRDefault="006D7E94" w:rsidP="006D7E94">
            <w:pPr>
              <w:pStyle w:val="a3"/>
              <w:spacing w:line="260" w:lineRule="exact"/>
              <w:jc w:val="both"/>
              <w:rPr>
                <w:rFonts w:ascii="標楷體" w:eastAsia="標楷體" w:hAnsi="標楷體"/>
                <w:sz w:val="20"/>
              </w:rPr>
            </w:pPr>
          </w:p>
          <w:p w14:paraId="3622D48F" w14:textId="6CB8CB97" w:rsidR="00936184" w:rsidRDefault="00936184" w:rsidP="006D7E94">
            <w:pPr>
              <w:pStyle w:val="a3"/>
              <w:spacing w:line="260" w:lineRule="exact"/>
              <w:jc w:val="both"/>
              <w:rPr>
                <w:rFonts w:ascii="標楷體" w:eastAsia="標楷體" w:hAnsi="標楷體"/>
                <w:sz w:val="20"/>
              </w:rPr>
            </w:pPr>
          </w:p>
          <w:p w14:paraId="086741F1" w14:textId="545A96B6" w:rsidR="00936184" w:rsidRDefault="00936184" w:rsidP="006D7E94">
            <w:pPr>
              <w:pStyle w:val="a3"/>
              <w:spacing w:line="260" w:lineRule="exact"/>
              <w:jc w:val="both"/>
              <w:rPr>
                <w:rFonts w:ascii="標楷體" w:eastAsia="標楷體" w:hAnsi="標楷體"/>
                <w:sz w:val="20"/>
              </w:rPr>
            </w:pPr>
          </w:p>
          <w:p w14:paraId="3254AB12" w14:textId="77777777" w:rsidR="00936184" w:rsidRDefault="00936184" w:rsidP="006D7E94">
            <w:pPr>
              <w:pStyle w:val="a3"/>
              <w:spacing w:line="260" w:lineRule="exact"/>
              <w:jc w:val="both"/>
              <w:rPr>
                <w:rFonts w:ascii="標楷體" w:eastAsia="標楷體" w:hAnsi="標楷體"/>
                <w:sz w:val="20"/>
              </w:rPr>
            </w:pPr>
          </w:p>
          <w:p w14:paraId="5681C93A" w14:textId="77777777" w:rsidR="00936184" w:rsidRDefault="00936184" w:rsidP="002F22A1">
            <w:pPr>
              <w:pStyle w:val="a3"/>
              <w:spacing w:line="260" w:lineRule="exact"/>
              <w:jc w:val="both"/>
              <w:rPr>
                <w:rFonts w:ascii="標楷體" w:eastAsia="標楷體" w:hAnsi="標楷體"/>
                <w:sz w:val="20"/>
              </w:rPr>
            </w:pPr>
          </w:p>
          <w:p w14:paraId="7DFC04DF" w14:textId="77777777" w:rsidR="00936184" w:rsidRDefault="00936184" w:rsidP="002F22A1">
            <w:pPr>
              <w:pStyle w:val="a3"/>
              <w:spacing w:line="260" w:lineRule="exact"/>
              <w:jc w:val="both"/>
              <w:rPr>
                <w:rFonts w:ascii="標楷體" w:eastAsia="標楷體" w:hAnsi="標楷體"/>
                <w:sz w:val="20"/>
              </w:rPr>
            </w:pPr>
          </w:p>
          <w:p w14:paraId="15B3DEA9" w14:textId="77777777" w:rsidR="00705579" w:rsidRDefault="00705579" w:rsidP="002F22A1">
            <w:pPr>
              <w:pStyle w:val="a3"/>
              <w:spacing w:line="260" w:lineRule="exact"/>
              <w:jc w:val="both"/>
              <w:rPr>
                <w:rFonts w:ascii="標楷體" w:eastAsia="標楷體" w:hAnsi="標楷體"/>
                <w:sz w:val="20"/>
              </w:rPr>
            </w:pPr>
          </w:p>
          <w:p w14:paraId="561C9C8C" w14:textId="5308DA84" w:rsidR="002F22A1" w:rsidRDefault="002F22A1" w:rsidP="002F22A1">
            <w:pPr>
              <w:pStyle w:val="a3"/>
              <w:spacing w:line="260" w:lineRule="exact"/>
              <w:jc w:val="both"/>
              <w:rPr>
                <w:rFonts w:ascii="標楷體" w:eastAsia="標楷體" w:hAnsi="標楷體"/>
                <w:sz w:val="20"/>
              </w:rPr>
            </w:pPr>
            <w:r w:rsidRPr="002430CD">
              <w:rPr>
                <w:rFonts w:ascii="標楷體" w:eastAsia="標楷體" w:hAnsi="標楷體" w:hint="eastAsia"/>
                <w:sz w:val="20"/>
              </w:rPr>
              <w:t>輸入「公開資訊觀測站」</w:t>
            </w:r>
            <w:proofErr w:type="gramStart"/>
            <w:r w:rsidRPr="002430CD">
              <w:rPr>
                <w:rFonts w:ascii="標楷體" w:eastAsia="標楷體" w:hAnsi="標楷體" w:hint="eastAsia"/>
                <w:sz w:val="20"/>
              </w:rPr>
              <w:t>（</w:t>
            </w:r>
            <w:proofErr w:type="gramEnd"/>
            <w:r w:rsidRPr="0021150C">
              <w:rPr>
                <w:rFonts w:ascii="Times New Roman" w:eastAsia="標楷體" w:hAnsi="Times New Roman"/>
                <w:sz w:val="20"/>
                <w:szCs w:val="24"/>
              </w:rPr>
              <w:t>sii.twse.com.tw</w:t>
            </w:r>
            <w:r w:rsidRPr="002430CD">
              <w:rPr>
                <w:rFonts w:ascii="標楷體" w:eastAsia="標楷體" w:hAnsi="標楷體"/>
                <w:sz w:val="20"/>
              </w:rPr>
              <w:t>/</w:t>
            </w:r>
            <w:r w:rsidRPr="002430CD">
              <w:rPr>
                <w:rFonts w:ascii="標楷體" w:eastAsia="標楷體" w:hAnsi="標楷體" w:hint="eastAsia"/>
                <w:sz w:val="20"/>
              </w:rPr>
              <w:t>僑外投資持股情形申報作業</w:t>
            </w:r>
            <w:proofErr w:type="gramStart"/>
            <w:r w:rsidRPr="002430CD">
              <w:rPr>
                <w:rFonts w:ascii="標楷體" w:eastAsia="標楷體" w:hAnsi="標楷體" w:hint="eastAsia"/>
                <w:sz w:val="20"/>
              </w:rPr>
              <w:t>）</w:t>
            </w:r>
            <w:proofErr w:type="gramEnd"/>
          </w:p>
          <w:p w14:paraId="22AE9C33" w14:textId="77777777" w:rsidR="006D7E94" w:rsidRPr="002F22A1" w:rsidRDefault="006D7E94" w:rsidP="006D7E94">
            <w:pPr>
              <w:pStyle w:val="a3"/>
              <w:spacing w:line="260" w:lineRule="exact"/>
              <w:jc w:val="both"/>
              <w:rPr>
                <w:rFonts w:ascii="標楷體" w:eastAsia="標楷體" w:hAnsi="標楷體"/>
                <w:sz w:val="20"/>
              </w:rPr>
            </w:pPr>
          </w:p>
          <w:p w14:paraId="1FAB153D" w14:textId="77777777" w:rsidR="006D7E94" w:rsidRPr="002430CD" w:rsidRDefault="006D7E94" w:rsidP="006D7E94">
            <w:pPr>
              <w:pStyle w:val="a3"/>
              <w:spacing w:line="260" w:lineRule="exact"/>
              <w:jc w:val="both"/>
              <w:rPr>
                <w:rFonts w:ascii="標楷體" w:eastAsia="標楷體" w:hAnsi="標楷體"/>
                <w:sz w:val="20"/>
              </w:rPr>
            </w:pPr>
          </w:p>
          <w:p w14:paraId="015A8E4B" w14:textId="77777777" w:rsidR="006D7E94" w:rsidRPr="00705579" w:rsidRDefault="006D7E94" w:rsidP="006D7E94">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A119184" w14:textId="77777777" w:rsidR="00B44D15" w:rsidRPr="002430CD" w:rsidRDefault="00B44D15" w:rsidP="0042293D">
            <w:pPr>
              <w:pStyle w:val="a5"/>
              <w:tabs>
                <w:tab w:val="clear" w:pos="4153"/>
                <w:tab w:val="clear" w:pos="8306"/>
              </w:tabs>
              <w:kinsoku w:val="0"/>
              <w:overflowPunct w:val="0"/>
              <w:snapToGrid/>
              <w:spacing w:line="260" w:lineRule="exact"/>
              <w:ind w:left="100" w:hangingChars="50" w:hanging="100"/>
              <w:jc w:val="both"/>
              <w:rPr>
                <w:rFonts w:eastAsia="標楷體"/>
              </w:rPr>
            </w:pPr>
            <w:r w:rsidRPr="002430CD">
              <w:rPr>
                <w:rFonts w:eastAsia="標楷體" w:hint="eastAsia"/>
              </w:rPr>
              <w:lastRenderedPageBreak/>
              <w:t>1.</w:t>
            </w:r>
            <w:r w:rsidRPr="002430CD">
              <w:rPr>
                <w:rFonts w:eastAsia="標楷體"/>
              </w:rPr>
              <w:t>公開發行公司股東會議事手冊應行記載及遵行事項辦法</w:t>
            </w:r>
            <w:r w:rsidRPr="002430CD">
              <w:rPr>
                <w:rFonts w:eastAsia="標楷體" w:hint="eastAsia"/>
              </w:rPr>
              <w:t>第</w:t>
            </w:r>
            <w:r w:rsidRPr="002430CD">
              <w:rPr>
                <w:rFonts w:eastAsia="標楷體" w:hint="eastAsia"/>
              </w:rPr>
              <w:t>6</w:t>
            </w:r>
            <w:r w:rsidRPr="002430CD">
              <w:rPr>
                <w:rFonts w:eastAsia="標楷體" w:hint="eastAsia"/>
              </w:rPr>
              <w:t>條。</w:t>
            </w:r>
          </w:p>
          <w:p w14:paraId="5F082641" w14:textId="77777777" w:rsidR="00B44D15" w:rsidRPr="00C867CF" w:rsidRDefault="00B44D15" w:rsidP="0042293D">
            <w:pPr>
              <w:pStyle w:val="a5"/>
              <w:tabs>
                <w:tab w:val="clear" w:pos="4153"/>
                <w:tab w:val="clear" w:pos="8306"/>
              </w:tabs>
              <w:kinsoku w:val="0"/>
              <w:overflowPunct w:val="0"/>
              <w:snapToGrid/>
              <w:spacing w:line="260" w:lineRule="exact"/>
              <w:jc w:val="both"/>
              <w:rPr>
                <w:rFonts w:eastAsia="標楷體"/>
              </w:rPr>
            </w:pPr>
            <w:r w:rsidRPr="00C867CF">
              <w:rPr>
                <w:rFonts w:eastAsia="標楷體" w:hint="eastAsia"/>
              </w:rPr>
              <w:t>2.96.12.25</w:t>
            </w:r>
            <w:r w:rsidRPr="00C867CF">
              <w:rPr>
                <w:rFonts w:eastAsia="標楷體" w:hint="eastAsia"/>
              </w:rPr>
              <w:t>台證上字第</w:t>
            </w:r>
            <w:r w:rsidRPr="00C867CF">
              <w:rPr>
                <w:rFonts w:eastAsia="標楷體" w:hint="eastAsia"/>
              </w:rPr>
              <w:t>0960037800</w:t>
            </w:r>
            <w:r w:rsidRPr="00C867CF">
              <w:rPr>
                <w:rFonts w:eastAsia="標楷體" w:hint="eastAsia"/>
              </w:rPr>
              <w:t>號函。</w:t>
            </w:r>
          </w:p>
          <w:p w14:paraId="56B084E2" w14:textId="3D379545" w:rsidR="007337E0" w:rsidRPr="00C867CF" w:rsidRDefault="007337E0" w:rsidP="0042293D">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sidRPr="00C867CF">
              <w:rPr>
                <w:rFonts w:eastAsia="標楷體" w:hint="eastAsia"/>
              </w:rPr>
              <w:t>3.</w:t>
            </w:r>
            <w:r w:rsidRPr="00C867CF">
              <w:rPr>
                <w:rFonts w:eastAsia="標楷體" w:hint="eastAsia"/>
              </w:rPr>
              <w:t>本公司對有價證券上市公司及境外指數股票型基金上市之境外基金機構資訊申報作業辦法第</w:t>
            </w:r>
            <w:r w:rsidRPr="00C867CF">
              <w:rPr>
                <w:rFonts w:eastAsia="標楷體" w:hint="eastAsia"/>
              </w:rPr>
              <w:t>3</w:t>
            </w:r>
            <w:r w:rsidRPr="00C867CF">
              <w:rPr>
                <w:rFonts w:eastAsia="標楷體" w:hint="eastAsia"/>
              </w:rPr>
              <w:t>條第</w:t>
            </w:r>
            <w:r w:rsidRPr="00C867CF">
              <w:rPr>
                <w:rFonts w:eastAsia="標楷體" w:hint="eastAsia"/>
              </w:rPr>
              <w:t>2</w:t>
            </w:r>
            <w:r w:rsidRPr="00C867CF">
              <w:rPr>
                <w:rFonts w:eastAsia="標楷體" w:hint="eastAsia"/>
              </w:rPr>
              <w:t>項第</w:t>
            </w:r>
            <w:r w:rsidRPr="00C867CF">
              <w:rPr>
                <w:rFonts w:eastAsia="標楷體" w:hint="eastAsia"/>
              </w:rPr>
              <w:t>16</w:t>
            </w:r>
            <w:r w:rsidRPr="00C867CF">
              <w:rPr>
                <w:rFonts w:eastAsia="標楷體" w:hint="eastAsia"/>
              </w:rPr>
              <w:t>款</w:t>
            </w:r>
            <w:r w:rsidR="00A06481" w:rsidRPr="00A06481">
              <w:rPr>
                <w:rFonts w:eastAsia="標楷體" w:hint="eastAsia"/>
              </w:rPr>
              <w:t>及第</w:t>
            </w:r>
            <w:r w:rsidR="00A06481" w:rsidRPr="00A06481">
              <w:rPr>
                <w:rFonts w:eastAsia="標楷體" w:hint="eastAsia"/>
              </w:rPr>
              <w:t>3</w:t>
            </w:r>
            <w:r w:rsidR="00A06481" w:rsidRPr="00A06481">
              <w:rPr>
                <w:rFonts w:eastAsia="標楷體" w:hint="eastAsia"/>
              </w:rPr>
              <w:t>條</w:t>
            </w:r>
            <w:r w:rsidR="000230EB" w:rsidRPr="000230EB">
              <w:rPr>
                <w:rFonts w:eastAsia="標楷體" w:hint="eastAsia"/>
              </w:rPr>
              <w:t>第</w:t>
            </w:r>
            <w:r w:rsidR="000230EB" w:rsidRPr="000230EB">
              <w:rPr>
                <w:rFonts w:eastAsia="標楷體" w:hint="eastAsia"/>
              </w:rPr>
              <w:t>2</w:t>
            </w:r>
            <w:r w:rsidR="000230EB" w:rsidRPr="000230EB">
              <w:rPr>
                <w:rFonts w:eastAsia="標楷體" w:hint="eastAsia"/>
              </w:rPr>
              <w:t>項第</w:t>
            </w:r>
            <w:r w:rsidR="000230EB" w:rsidRPr="000230EB">
              <w:rPr>
                <w:rFonts w:eastAsia="標楷體" w:hint="eastAsia"/>
              </w:rPr>
              <w:t>35</w:t>
            </w:r>
            <w:r w:rsidR="000230EB" w:rsidRPr="000230EB">
              <w:rPr>
                <w:rFonts w:eastAsia="標楷體" w:hint="eastAsia"/>
              </w:rPr>
              <w:t>款</w:t>
            </w:r>
            <w:r w:rsidRPr="00C867CF">
              <w:rPr>
                <w:rFonts w:eastAsia="標楷體" w:hint="eastAsia"/>
              </w:rPr>
              <w:t>。</w:t>
            </w:r>
          </w:p>
          <w:p w14:paraId="4CE6BE99" w14:textId="77777777" w:rsidR="007337E0" w:rsidRDefault="007337E0"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B2ACE0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42E78DF"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DFE1CC"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E62055"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F7332D2" w14:textId="758B39AB"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930558C" w14:textId="29625A7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D3527C0" w14:textId="14FD9C7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069212E" w14:textId="4B5A14F9"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9E37DBB" w14:textId="1089FC3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189D9CA1" w14:textId="3D306614"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4C8E4A3" w14:textId="4F019DA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C099B10" w14:textId="5E6BD905"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A718847" w14:textId="2B7BEC78"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C2B8C30" w14:textId="26A37F1D"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95045B6" w14:textId="58260261"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36265E" w14:textId="77777777"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171893E"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BAAD92D" w14:textId="77777777" w:rsidR="002F22A1" w:rsidRPr="00C867CF" w:rsidRDefault="002F22A1" w:rsidP="002F22A1">
            <w:pPr>
              <w:pStyle w:val="a5"/>
              <w:tabs>
                <w:tab w:val="clear" w:pos="4153"/>
                <w:tab w:val="clear" w:pos="8306"/>
              </w:tabs>
              <w:kinsoku w:val="0"/>
              <w:overflowPunct w:val="0"/>
              <w:snapToGrid/>
              <w:spacing w:line="260" w:lineRule="exact"/>
              <w:jc w:val="both"/>
              <w:rPr>
                <w:rFonts w:eastAsia="標楷體"/>
              </w:rPr>
            </w:pPr>
            <w:r>
              <w:rPr>
                <w:rFonts w:eastAsia="標楷體" w:hint="eastAsia"/>
              </w:rPr>
              <w:t>1.</w:t>
            </w:r>
            <w:r w:rsidRPr="00C867CF">
              <w:rPr>
                <w:rFonts w:eastAsia="標楷體" w:hint="eastAsia"/>
              </w:rPr>
              <w:t>公開發行公司年報應行記載事項準則第</w:t>
            </w:r>
            <w:r w:rsidRPr="00C867CF">
              <w:rPr>
                <w:rFonts w:eastAsia="標楷體" w:hint="eastAsia"/>
              </w:rPr>
              <w:t>23</w:t>
            </w:r>
            <w:r w:rsidRPr="00C867CF">
              <w:rPr>
                <w:rFonts w:eastAsia="標楷體" w:hint="eastAsia"/>
              </w:rPr>
              <w:t>條。</w:t>
            </w:r>
          </w:p>
          <w:p w14:paraId="145A8265" w14:textId="285B4337" w:rsidR="00EA62FF" w:rsidRDefault="002F22A1" w:rsidP="002F22A1">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Pr>
                <w:rFonts w:eastAsia="標楷體" w:hint="eastAsia"/>
              </w:rPr>
              <w:t>2.</w:t>
            </w:r>
            <w:r w:rsidRPr="00C867CF">
              <w:rPr>
                <w:rFonts w:eastAsia="標楷體" w:hint="eastAsia"/>
              </w:rPr>
              <w:t>本公司</w:t>
            </w:r>
            <w:r w:rsidRPr="00C867CF">
              <w:rPr>
                <w:rStyle w:val="ab"/>
                <w:rFonts w:ascii="標楷體" w:eastAsia="標楷體" w:hAnsi="標楷體"/>
                <w:color w:val="auto"/>
                <w:u w:val="none"/>
              </w:rPr>
              <w:t>對有價證券上市公司</w:t>
            </w:r>
            <w:r w:rsidRPr="002430CD">
              <w:rPr>
                <w:rStyle w:val="ab"/>
                <w:rFonts w:ascii="標楷體" w:eastAsia="標楷體" w:hAnsi="標楷體"/>
                <w:color w:val="auto"/>
                <w:u w:val="none"/>
              </w:rPr>
              <w:t>及境外指數股票型基金上市之境外基金機構資訊申報作業辦法</w:t>
            </w:r>
            <w:r w:rsidRPr="009322DD">
              <w:rPr>
                <w:rStyle w:val="ab"/>
                <w:rFonts w:eastAsia="標楷體" w:hAnsi="標楷體"/>
                <w:color w:val="auto"/>
                <w:u w:val="none"/>
              </w:rPr>
              <w:t>第</w:t>
            </w:r>
            <w:r w:rsidRPr="009322DD">
              <w:rPr>
                <w:rStyle w:val="ab"/>
                <w:rFonts w:eastAsia="標楷體"/>
                <w:color w:val="auto"/>
                <w:u w:val="none"/>
              </w:rPr>
              <w:t>3</w:t>
            </w:r>
            <w:r w:rsidRPr="009322DD">
              <w:rPr>
                <w:rStyle w:val="ab"/>
                <w:rFonts w:eastAsia="標楷體" w:hAnsi="標楷體"/>
                <w:color w:val="auto"/>
                <w:u w:val="none"/>
              </w:rPr>
              <w:t>條第</w:t>
            </w:r>
            <w:r w:rsidRPr="009322DD">
              <w:rPr>
                <w:rStyle w:val="ab"/>
                <w:rFonts w:eastAsia="標楷體"/>
                <w:color w:val="auto"/>
                <w:u w:val="none"/>
              </w:rPr>
              <w:t>2</w:t>
            </w:r>
            <w:r w:rsidRPr="009322DD">
              <w:rPr>
                <w:rStyle w:val="ab"/>
                <w:rFonts w:eastAsia="標楷體" w:hAnsi="標楷體"/>
                <w:color w:val="auto"/>
                <w:u w:val="none"/>
              </w:rPr>
              <w:t>項第</w:t>
            </w:r>
            <w:r w:rsidRPr="009322DD">
              <w:rPr>
                <w:rStyle w:val="ab"/>
                <w:rFonts w:eastAsia="標楷體"/>
                <w:color w:val="auto"/>
                <w:u w:val="none"/>
              </w:rPr>
              <w:t>24</w:t>
            </w:r>
            <w:r w:rsidRPr="009322DD">
              <w:rPr>
                <w:rStyle w:val="ab"/>
                <w:rFonts w:eastAsia="標楷體" w:hAnsi="標楷體"/>
                <w:color w:val="auto"/>
                <w:u w:val="none"/>
              </w:rPr>
              <w:t>款</w:t>
            </w:r>
            <w:r w:rsidR="00A06481" w:rsidRPr="00A06481">
              <w:rPr>
                <w:rStyle w:val="ab"/>
                <w:rFonts w:eastAsia="標楷體" w:hAnsi="標楷體" w:hint="eastAsia"/>
                <w:color w:val="auto"/>
                <w:u w:val="none"/>
              </w:rPr>
              <w:t>及第</w:t>
            </w:r>
            <w:r w:rsidR="00A06481" w:rsidRPr="00A06481">
              <w:rPr>
                <w:rStyle w:val="ab"/>
                <w:rFonts w:eastAsia="標楷體" w:hAnsi="標楷體" w:hint="eastAsia"/>
                <w:color w:val="auto"/>
                <w:u w:val="none"/>
              </w:rPr>
              <w:t>3</w:t>
            </w:r>
            <w:r w:rsidR="00A06481" w:rsidRPr="00A06481">
              <w:rPr>
                <w:rStyle w:val="ab"/>
                <w:rFonts w:eastAsia="標楷體" w:hAnsi="標楷體" w:hint="eastAsia"/>
                <w:color w:val="auto"/>
                <w:u w:val="none"/>
              </w:rPr>
              <w:t>條</w:t>
            </w:r>
            <w:r w:rsidR="000230EB">
              <w:rPr>
                <w:rFonts w:eastAsia="標楷體" w:hint="eastAsia"/>
              </w:rPr>
              <w:t>第</w:t>
            </w:r>
            <w:r w:rsidR="000230EB">
              <w:rPr>
                <w:rFonts w:eastAsia="標楷體" w:hint="eastAsia"/>
              </w:rPr>
              <w:t>2</w:t>
            </w:r>
            <w:r w:rsidR="000230EB">
              <w:rPr>
                <w:rFonts w:eastAsia="標楷體" w:hint="eastAsia"/>
              </w:rPr>
              <w:t>項第</w:t>
            </w:r>
            <w:r w:rsidR="000230EB">
              <w:rPr>
                <w:rFonts w:eastAsia="標楷體" w:hint="eastAsia"/>
              </w:rPr>
              <w:t>35</w:t>
            </w:r>
            <w:r w:rsidR="000230EB">
              <w:rPr>
                <w:rFonts w:eastAsia="標楷體" w:hint="eastAsia"/>
              </w:rPr>
              <w:t>款</w:t>
            </w:r>
            <w:r>
              <w:rPr>
                <w:rStyle w:val="ab"/>
                <w:rFonts w:ascii="標楷體" w:eastAsia="標楷體" w:hAnsi="標楷體" w:hint="eastAsia"/>
                <w:color w:val="auto"/>
                <w:u w:val="none"/>
              </w:rPr>
              <w:t>。</w:t>
            </w:r>
          </w:p>
          <w:p w14:paraId="6F4917A8" w14:textId="77777777" w:rsidR="00EA62F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21D865C" w14:textId="77777777" w:rsidR="002F22A1"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21B85ADB" w14:textId="77777777"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823875" w14:textId="6DB1EB52" w:rsidR="00FF5E73"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D9D9150" w14:textId="14FDB41B"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3F31AD1" w14:textId="132127B6" w:rsidR="00936184"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F958399" w14:textId="77777777" w:rsidR="00936184" w:rsidRPr="00C867C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6BCC37B" w14:textId="77777777" w:rsidR="00B44D15" w:rsidRPr="00C867CF" w:rsidRDefault="00B44D15" w:rsidP="00CB0E27">
            <w:pPr>
              <w:kinsoku w:val="0"/>
              <w:overflowPunct w:val="0"/>
              <w:spacing w:line="260" w:lineRule="exact"/>
              <w:jc w:val="both"/>
              <w:rPr>
                <w:rFonts w:eastAsia="標楷體"/>
                <w:sz w:val="20"/>
              </w:rPr>
            </w:pPr>
            <w:r w:rsidRPr="00C867CF">
              <w:rPr>
                <w:rFonts w:eastAsia="標楷體" w:hint="eastAsia"/>
                <w:sz w:val="20"/>
              </w:rPr>
              <w:lastRenderedPageBreak/>
              <w:t>1.85.5.15</w:t>
            </w:r>
            <w:r w:rsidRPr="00C867CF">
              <w:rPr>
                <w:rFonts w:eastAsia="標楷體" w:hint="eastAsia"/>
                <w:sz w:val="20"/>
              </w:rPr>
              <w:t>台證</w:t>
            </w:r>
            <w:r w:rsidRPr="00C867CF">
              <w:rPr>
                <w:rFonts w:eastAsia="標楷體" w:hint="eastAsia"/>
                <w:sz w:val="20"/>
              </w:rPr>
              <w:t>(85)</w:t>
            </w:r>
            <w:r w:rsidRPr="00C867CF">
              <w:rPr>
                <w:rFonts w:eastAsia="標楷體" w:hint="eastAsia"/>
                <w:sz w:val="20"/>
              </w:rPr>
              <w:t>上字第</w:t>
            </w:r>
            <w:r w:rsidRPr="00C867CF">
              <w:rPr>
                <w:rFonts w:eastAsia="標楷體" w:hint="eastAsia"/>
                <w:sz w:val="20"/>
              </w:rPr>
              <w:t>08552</w:t>
            </w:r>
            <w:r w:rsidRPr="00C867CF">
              <w:rPr>
                <w:rFonts w:eastAsia="標楷體" w:hint="eastAsia"/>
                <w:sz w:val="20"/>
              </w:rPr>
              <w:t>號函。</w:t>
            </w:r>
          </w:p>
          <w:p w14:paraId="42A443DD" w14:textId="77777777" w:rsidR="00B44D15" w:rsidRPr="00C867CF" w:rsidRDefault="00B44D15" w:rsidP="00CB0E27">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2.</w:t>
            </w:r>
            <w:r w:rsidRPr="00C867CF">
              <w:rPr>
                <w:rFonts w:eastAsia="標楷體" w:hint="eastAsia"/>
              </w:rPr>
              <w:t>本公司對有價證券上市公司及境外指數股票型基金上市之境外基金機構資訊申報作業辦法</w:t>
            </w:r>
            <w:r w:rsidR="002C58DD" w:rsidRPr="00C867CF">
              <w:rPr>
                <w:rFonts w:eastAsia="標楷體" w:hint="eastAsia"/>
              </w:rPr>
              <w:t>第</w:t>
            </w:r>
            <w:r w:rsidR="002C58DD" w:rsidRPr="00C867CF">
              <w:rPr>
                <w:rFonts w:eastAsia="標楷體" w:hint="eastAsia"/>
              </w:rPr>
              <w:t>3</w:t>
            </w:r>
            <w:r w:rsidR="002C58DD" w:rsidRPr="00C867CF">
              <w:rPr>
                <w:rFonts w:eastAsia="標楷體" w:hint="eastAsia"/>
              </w:rPr>
              <w:t>條第</w:t>
            </w:r>
            <w:r w:rsidR="002C58DD" w:rsidRPr="00C867CF">
              <w:rPr>
                <w:rFonts w:eastAsia="標楷體" w:hint="eastAsia"/>
              </w:rPr>
              <w:t>2</w:t>
            </w:r>
            <w:r w:rsidR="002C58DD" w:rsidRPr="00C867CF">
              <w:rPr>
                <w:rFonts w:eastAsia="標楷體" w:hint="eastAsia"/>
              </w:rPr>
              <w:t>項第</w:t>
            </w:r>
            <w:r w:rsidR="002C58DD" w:rsidRPr="00C867CF">
              <w:rPr>
                <w:rFonts w:eastAsia="標楷體" w:hint="eastAsia"/>
              </w:rPr>
              <w:t>6</w:t>
            </w:r>
            <w:r w:rsidR="002C58DD" w:rsidRPr="00C867CF">
              <w:rPr>
                <w:rFonts w:eastAsia="標楷體" w:hint="eastAsia"/>
              </w:rPr>
              <w:t>款</w:t>
            </w:r>
            <w:r w:rsidRPr="00C867CF">
              <w:rPr>
                <w:rFonts w:eastAsia="標楷體" w:hint="eastAsia"/>
              </w:rPr>
              <w:t>。</w:t>
            </w:r>
          </w:p>
          <w:p w14:paraId="32CC4AA1" w14:textId="77777777" w:rsidR="00B44D15" w:rsidRPr="002430CD" w:rsidRDefault="00B44D15" w:rsidP="002F22A1">
            <w:pPr>
              <w:pStyle w:val="a5"/>
              <w:tabs>
                <w:tab w:val="clear" w:pos="4153"/>
                <w:tab w:val="clear" w:pos="8306"/>
              </w:tabs>
              <w:kinsoku w:val="0"/>
              <w:overflowPunct w:val="0"/>
              <w:snapToGrid/>
              <w:spacing w:line="260" w:lineRule="exact"/>
              <w:ind w:left="152" w:hanging="152"/>
              <w:jc w:val="both"/>
              <w:rPr>
                <w:rFonts w:eastAsia="標楷體"/>
              </w:rPr>
            </w:pPr>
            <w:r w:rsidRPr="00C867CF">
              <w:rPr>
                <w:rFonts w:eastAsia="標楷體" w:hint="eastAsia"/>
              </w:rPr>
              <w:t>3.97.12.22</w:t>
            </w:r>
            <w:proofErr w:type="gramStart"/>
            <w:r w:rsidRPr="00C867CF">
              <w:rPr>
                <w:rFonts w:eastAsia="標楷體" w:hint="eastAsia"/>
              </w:rPr>
              <w:t>臺</w:t>
            </w:r>
            <w:proofErr w:type="gramEnd"/>
            <w:r w:rsidRPr="00C867CF">
              <w:rPr>
                <w:rFonts w:eastAsia="標楷體" w:hint="eastAsia"/>
              </w:rPr>
              <w:t>證上字第</w:t>
            </w:r>
            <w:r w:rsidRPr="00C867CF">
              <w:rPr>
                <w:rFonts w:eastAsia="標楷體" w:hint="eastAsia"/>
              </w:rPr>
              <w:t>0970035719</w:t>
            </w:r>
            <w:r w:rsidRPr="00C867CF">
              <w:rPr>
                <w:rFonts w:eastAsia="標楷體" w:hint="eastAsia"/>
              </w:rPr>
              <w:t>號函。</w:t>
            </w:r>
          </w:p>
        </w:tc>
      </w:tr>
      <w:tr w:rsidR="002B3764" w:rsidRPr="002430CD" w14:paraId="64D25B55" w14:textId="77777777" w:rsidTr="00DF0C81">
        <w:trPr>
          <w:cantSplit/>
          <w:trHeight w:val="8010"/>
        </w:trPr>
        <w:tc>
          <w:tcPr>
            <w:tcW w:w="480" w:type="dxa"/>
            <w:tcBorders>
              <w:top w:val="single" w:sz="4" w:space="0" w:color="auto"/>
              <w:left w:val="single" w:sz="4" w:space="0" w:color="auto"/>
              <w:bottom w:val="single" w:sz="4" w:space="0" w:color="auto"/>
              <w:right w:val="single" w:sz="4" w:space="0" w:color="auto"/>
            </w:tcBorders>
            <w:vAlign w:val="center"/>
          </w:tcPr>
          <w:p w14:paraId="5F087B8F"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6378FB0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33444DA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股東會次</w:t>
            </w:r>
            <w:r w:rsidR="00DD06BA">
              <w:rPr>
                <w:rFonts w:eastAsia="標楷體" w:hint="eastAsia"/>
                <w:sz w:val="20"/>
              </w:rPr>
              <w:t>一營業</w:t>
            </w:r>
            <w:r w:rsidRPr="002430CD">
              <w:rPr>
                <w:rFonts w:eastAsia="標楷體" w:hint="eastAsia"/>
                <w:sz w:val="20"/>
              </w:rPr>
              <w:t>日</w:t>
            </w:r>
            <w:r w:rsidR="00DD06BA">
              <w:rPr>
                <w:rFonts w:eastAsia="標楷體" w:hint="eastAsia"/>
                <w:sz w:val="20"/>
              </w:rPr>
              <w:t>交易時間開始</w:t>
            </w:r>
            <w:r w:rsidR="00CE3533">
              <w:rPr>
                <w:rFonts w:eastAsia="標楷體" w:hint="eastAsia"/>
                <w:sz w:val="20"/>
              </w:rPr>
              <w:t>二</w:t>
            </w:r>
            <w:r w:rsidR="00DD06BA">
              <w:rPr>
                <w:rFonts w:eastAsia="標楷體" w:hint="eastAsia"/>
                <w:sz w:val="20"/>
              </w:rPr>
              <w:t>小時</w:t>
            </w:r>
            <w:r w:rsidRPr="002430CD">
              <w:rPr>
                <w:rFonts w:eastAsia="標楷體" w:hint="eastAsia"/>
                <w:sz w:val="20"/>
              </w:rPr>
              <w:t>前。</w:t>
            </w:r>
          </w:p>
          <w:p w14:paraId="5E65073E" w14:textId="77777777" w:rsidR="002B3764" w:rsidRPr="002430CD" w:rsidRDefault="002B3764" w:rsidP="00B01169">
            <w:pPr>
              <w:kinsoku w:val="0"/>
              <w:overflowPunct w:val="0"/>
              <w:spacing w:line="260" w:lineRule="exact"/>
              <w:jc w:val="both"/>
              <w:rPr>
                <w:rFonts w:eastAsia="標楷體"/>
                <w:sz w:val="20"/>
              </w:rPr>
            </w:pPr>
          </w:p>
          <w:p w14:paraId="64D3B91A" w14:textId="77777777" w:rsidR="002B3764" w:rsidRPr="002430CD" w:rsidRDefault="002B3764" w:rsidP="00B01169">
            <w:pPr>
              <w:kinsoku w:val="0"/>
              <w:overflowPunct w:val="0"/>
              <w:spacing w:line="260" w:lineRule="exact"/>
              <w:jc w:val="both"/>
              <w:rPr>
                <w:rFonts w:eastAsia="標楷體"/>
                <w:sz w:val="20"/>
              </w:rPr>
            </w:pPr>
          </w:p>
          <w:p w14:paraId="297103A5" w14:textId="77777777" w:rsidR="002B3764" w:rsidRPr="002430CD" w:rsidRDefault="002B3764" w:rsidP="00B01169">
            <w:pPr>
              <w:kinsoku w:val="0"/>
              <w:overflowPunct w:val="0"/>
              <w:spacing w:line="260" w:lineRule="exact"/>
              <w:jc w:val="both"/>
              <w:rPr>
                <w:rFonts w:eastAsia="標楷體"/>
                <w:sz w:val="20"/>
              </w:rPr>
            </w:pPr>
          </w:p>
          <w:p w14:paraId="6FA5ABAD" w14:textId="77777777" w:rsidR="002B3764" w:rsidRPr="002430CD" w:rsidRDefault="002B3764" w:rsidP="00B01169">
            <w:pPr>
              <w:kinsoku w:val="0"/>
              <w:overflowPunct w:val="0"/>
              <w:spacing w:line="260" w:lineRule="exact"/>
              <w:jc w:val="both"/>
              <w:rPr>
                <w:rFonts w:eastAsia="標楷體"/>
                <w:sz w:val="20"/>
              </w:rPr>
            </w:pPr>
          </w:p>
          <w:p w14:paraId="41B80AC7" w14:textId="77777777" w:rsidR="002B3764" w:rsidRPr="002430CD" w:rsidRDefault="002B3764" w:rsidP="00B01169">
            <w:pPr>
              <w:kinsoku w:val="0"/>
              <w:overflowPunct w:val="0"/>
              <w:spacing w:line="260" w:lineRule="exact"/>
              <w:jc w:val="both"/>
              <w:rPr>
                <w:rFonts w:eastAsia="標楷體"/>
                <w:sz w:val="20"/>
              </w:rPr>
            </w:pPr>
          </w:p>
          <w:p w14:paraId="4C8242BE" w14:textId="77777777" w:rsidR="002B3764" w:rsidRPr="002430CD" w:rsidRDefault="002B3764" w:rsidP="00B01169">
            <w:pPr>
              <w:kinsoku w:val="0"/>
              <w:overflowPunct w:val="0"/>
              <w:spacing w:line="260" w:lineRule="exact"/>
              <w:jc w:val="both"/>
              <w:rPr>
                <w:rFonts w:eastAsia="標楷體"/>
                <w:sz w:val="20"/>
              </w:rPr>
            </w:pPr>
          </w:p>
          <w:p w14:paraId="3C4753AE" w14:textId="77777777" w:rsidR="002B3764" w:rsidRDefault="002B3764" w:rsidP="00B01169">
            <w:pPr>
              <w:kinsoku w:val="0"/>
              <w:overflowPunct w:val="0"/>
              <w:spacing w:line="260" w:lineRule="exact"/>
              <w:jc w:val="both"/>
              <w:rPr>
                <w:rFonts w:eastAsia="標楷體"/>
                <w:sz w:val="20"/>
              </w:rPr>
            </w:pPr>
          </w:p>
          <w:p w14:paraId="17622031" w14:textId="77777777" w:rsidR="00C96CC7" w:rsidRPr="002430CD" w:rsidRDefault="00C96CC7" w:rsidP="00B01169">
            <w:pPr>
              <w:kinsoku w:val="0"/>
              <w:overflowPunct w:val="0"/>
              <w:spacing w:line="260" w:lineRule="exact"/>
              <w:jc w:val="both"/>
              <w:rPr>
                <w:rFonts w:eastAsia="標楷體"/>
                <w:sz w:val="20"/>
              </w:rPr>
            </w:pPr>
          </w:p>
          <w:p w14:paraId="2A79B372" w14:textId="2170B2AD" w:rsidR="00903EEC" w:rsidRPr="002430CD" w:rsidRDefault="008D0A75"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031D97">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BB3204">
              <w:rPr>
                <w:rFonts w:eastAsia="標楷體"/>
                <w:sz w:val="20"/>
                <w:szCs w:val="20"/>
              </w:rPr>
              <w:t>192</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第</w:t>
            </w:r>
            <w:r w:rsidRPr="00BB3204">
              <w:rPr>
                <w:rFonts w:eastAsia="標楷體"/>
                <w:sz w:val="20"/>
                <w:szCs w:val="20"/>
              </w:rPr>
              <w:t>7</w:t>
            </w:r>
            <w:r w:rsidRPr="00BB3204">
              <w:rPr>
                <w:rFonts w:eastAsia="標楷體" w:hAnsi="標楷體"/>
                <w:sz w:val="20"/>
                <w:szCs w:val="20"/>
              </w:rPr>
              <w:t>項及第</w:t>
            </w:r>
            <w:r w:rsidRPr="00BB3204">
              <w:rPr>
                <w:rFonts w:eastAsia="標楷體"/>
                <w:sz w:val="20"/>
                <w:szCs w:val="20"/>
              </w:rPr>
              <w:t>216</w:t>
            </w:r>
            <w:r w:rsidRPr="00BB3204">
              <w:rPr>
                <w:rFonts w:eastAsia="標楷體" w:hAnsi="標楷體"/>
                <w:sz w:val="20"/>
                <w:szCs w:val="20"/>
              </w:rPr>
              <w:t>條之</w:t>
            </w:r>
            <w:r w:rsidRPr="00BB3204">
              <w:rPr>
                <w:rFonts w:eastAsia="標楷體"/>
                <w:sz w:val="20"/>
                <w:szCs w:val="20"/>
              </w:rPr>
              <w:t>1</w:t>
            </w:r>
            <w:r w:rsidRPr="00BB3204">
              <w:rPr>
                <w:rFonts w:eastAsia="標楷體" w:hAnsi="標楷體"/>
                <w:sz w:val="20"/>
                <w:szCs w:val="20"/>
              </w:rPr>
              <w:t>規</w:t>
            </w:r>
            <w:r w:rsidRPr="002430CD">
              <w:rPr>
                <w:rFonts w:ascii="標楷體" w:eastAsia="標楷體" w:hAnsi="標楷體" w:hint="eastAsia"/>
                <w:sz w:val="20"/>
                <w:szCs w:val="20"/>
              </w:rPr>
              <w:t>定提名董監事(含獨立董事)當選情形</w:t>
            </w:r>
          </w:p>
          <w:p w14:paraId="19E5E65F" w14:textId="77777777" w:rsidR="00EB32F3" w:rsidRDefault="00EB32F3" w:rsidP="00B01169">
            <w:pPr>
              <w:kinsoku w:val="0"/>
              <w:overflowPunct w:val="0"/>
              <w:spacing w:line="260" w:lineRule="exact"/>
              <w:jc w:val="both"/>
              <w:rPr>
                <w:rFonts w:eastAsia="標楷體"/>
                <w:sz w:val="20"/>
              </w:rPr>
            </w:pPr>
          </w:p>
          <w:p w14:paraId="23C388B4" w14:textId="794826FB" w:rsidR="00670802" w:rsidRPr="00670802" w:rsidRDefault="00670802" w:rsidP="00B01169">
            <w:pPr>
              <w:kinsoku w:val="0"/>
              <w:overflowPunct w:val="0"/>
              <w:spacing w:line="260" w:lineRule="exact"/>
              <w:jc w:val="both"/>
              <w:rPr>
                <w:rFonts w:ascii="標楷體" w:eastAsia="標楷體" w:hAnsi="標楷體"/>
                <w:sz w:val="20"/>
              </w:rPr>
            </w:pPr>
            <w:r w:rsidRPr="00670802">
              <w:rPr>
                <w:rFonts w:ascii="標楷體" w:eastAsia="標楷體" w:hAnsi="標楷體" w:hint="eastAsia"/>
                <w:sz w:val="20"/>
              </w:rPr>
              <w:t>股東會</w:t>
            </w:r>
            <w:r w:rsidR="00031D97">
              <w:rPr>
                <w:rFonts w:ascii="標楷體" w:eastAsia="標楷體" w:hAnsi="標楷體" w:hint="eastAsia"/>
                <w:sz w:val="20"/>
              </w:rPr>
              <w:t>已完成決議之案件，於當</w:t>
            </w:r>
            <w:r w:rsidRPr="00670802">
              <w:rPr>
                <w:rFonts w:ascii="標楷體" w:eastAsia="標楷體" w:hAnsi="標楷體" w:hint="eastAsia"/>
                <w:sz w:val="20"/>
              </w:rPr>
              <w:t>日申報</w:t>
            </w:r>
          </w:p>
          <w:p w14:paraId="1F603217" w14:textId="77777777" w:rsidR="00670802" w:rsidRDefault="00670802" w:rsidP="00B01169">
            <w:pPr>
              <w:kinsoku w:val="0"/>
              <w:overflowPunct w:val="0"/>
              <w:spacing w:line="260" w:lineRule="exact"/>
              <w:jc w:val="both"/>
              <w:rPr>
                <w:rFonts w:eastAsia="標楷體"/>
                <w:sz w:val="20"/>
              </w:rPr>
            </w:pPr>
          </w:p>
          <w:p w14:paraId="486E67E2" w14:textId="77777777" w:rsidR="00670802" w:rsidRDefault="00670802" w:rsidP="00B01169">
            <w:pPr>
              <w:kinsoku w:val="0"/>
              <w:overflowPunct w:val="0"/>
              <w:spacing w:line="260" w:lineRule="exact"/>
              <w:jc w:val="both"/>
              <w:rPr>
                <w:rFonts w:eastAsia="標楷體"/>
                <w:sz w:val="20"/>
              </w:rPr>
            </w:pPr>
          </w:p>
          <w:p w14:paraId="4E942689" w14:textId="77777777" w:rsidR="000D187F" w:rsidRDefault="000D187F" w:rsidP="00B01169">
            <w:pPr>
              <w:kinsoku w:val="0"/>
              <w:overflowPunct w:val="0"/>
              <w:spacing w:line="260" w:lineRule="exact"/>
              <w:jc w:val="both"/>
              <w:rPr>
                <w:rFonts w:eastAsia="標楷體"/>
                <w:sz w:val="20"/>
              </w:rPr>
            </w:pPr>
          </w:p>
          <w:p w14:paraId="24974304" w14:textId="77777777" w:rsidR="000D187F" w:rsidRDefault="000D187F" w:rsidP="00B01169">
            <w:pPr>
              <w:kinsoku w:val="0"/>
              <w:overflowPunct w:val="0"/>
              <w:spacing w:line="260" w:lineRule="exact"/>
              <w:jc w:val="both"/>
              <w:rPr>
                <w:rFonts w:eastAsia="標楷體"/>
                <w:sz w:val="20"/>
              </w:rPr>
            </w:pPr>
          </w:p>
          <w:p w14:paraId="59F2C3D9" w14:textId="77777777" w:rsidR="000D187F" w:rsidRDefault="000D187F" w:rsidP="00B01169">
            <w:pPr>
              <w:kinsoku w:val="0"/>
              <w:overflowPunct w:val="0"/>
              <w:spacing w:line="260" w:lineRule="exact"/>
              <w:jc w:val="both"/>
              <w:rPr>
                <w:rFonts w:eastAsia="標楷體"/>
                <w:sz w:val="20"/>
              </w:rPr>
            </w:pPr>
          </w:p>
          <w:p w14:paraId="51503C0A" w14:textId="77777777" w:rsidR="00E9593D" w:rsidRPr="002430CD" w:rsidRDefault="00E9593D" w:rsidP="00B01169">
            <w:pPr>
              <w:kinsoku w:val="0"/>
              <w:overflowPunct w:val="0"/>
              <w:spacing w:line="260" w:lineRule="exact"/>
              <w:jc w:val="both"/>
              <w:rPr>
                <w:rFonts w:eastAsia="標楷體"/>
                <w:sz w:val="20"/>
              </w:rPr>
            </w:pPr>
          </w:p>
          <w:p w14:paraId="0E1C2E2B" w14:textId="77777777" w:rsidR="002B3764"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董事會決議股利配發基準日</w:t>
            </w:r>
            <w:r w:rsidR="00DD06BA">
              <w:rPr>
                <w:rFonts w:eastAsia="標楷體" w:hint="eastAsia"/>
                <w:sz w:val="20"/>
              </w:rPr>
              <w:t>之次一營業日交易時間開始</w:t>
            </w:r>
            <w:r w:rsidR="00CE3533">
              <w:rPr>
                <w:rFonts w:eastAsia="標楷體" w:hint="eastAsia"/>
                <w:sz w:val="20"/>
              </w:rPr>
              <w:t>二</w:t>
            </w:r>
            <w:r w:rsidR="00DD06BA">
              <w:rPr>
                <w:rFonts w:eastAsia="標楷體" w:hint="eastAsia"/>
                <w:sz w:val="20"/>
              </w:rPr>
              <w:t>小時前</w:t>
            </w:r>
            <w:r w:rsidRPr="002430CD">
              <w:rPr>
                <w:rFonts w:eastAsia="標楷體" w:hint="eastAsia"/>
                <w:sz w:val="20"/>
              </w:rPr>
              <w:t>。</w:t>
            </w:r>
          </w:p>
          <w:p w14:paraId="6A23D5A0" w14:textId="77777777" w:rsidR="002B3764" w:rsidRPr="002430CD" w:rsidRDefault="002B3764" w:rsidP="00DF0C81">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BC749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sidR="00341231">
              <w:rPr>
                <w:rFonts w:eastAsia="標楷體" w:hint="eastAsia"/>
                <w:sz w:val="20"/>
              </w:rPr>
              <w:t>對有價證券上市公司重大訊息之查證暨公開處理程序</w:t>
            </w:r>
            <w:r w:rsidRPr="002430CD">
              <w:rPr>
                <w:rFonts w:eastAsia="標楷體" w:hint="eastAsia"/>
                <w:sz w:val="20"/>
              </w:rPr>
              <w:t>」</w:t>
            </w:r>
            <w:r w:rsidR="00341231" w:rsidRPr="002430CD">
              <w:rPr>
                <w:rFonts w:eastAsia="標楷體" w:hint="eastAsia"/>
                <w:sz w:val="20"/>
              </w:rPr>
              <w:t>第</w:t>
            </w:r>
            <w:r w:rsidR="00341231">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274FD67C"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3CE42C49" w14:textId="77777777" w:rsidR="002B3764" w:rsidRPr="002430CD" w:rsidRDefault="00C96CC7" w:rsidP="00B01169">
            <w:pPr>
              <w:kinsoku w:val="0"/>
              <w:overflowPunct w:val="0"/>
              <w:spacing w:line="260" w:lineRule="exact"/>
              <w:jc w:val="both"/>
              <w:rPr>
                <w:rFonts w:eastAsia="標楷體"/>
                <w:sz w:val="20"/>
              </w:rPr>
            </w:pPr>
            <w:r>
              <w:rPr>
                <w:rFonts w:eastAsia="標楷體" w:hint="eastAsia"/>
                <w:sz w:val="20"/>
              </w:rPr>
              <w:t>3.</w:t>
            </w:r>
            <w:r w:rsidRPr="00BB15D6">
              <w:rPr>
                <w:rFonts w:eastAsia="標楷體" w:hint="eastAsia"/>
                <w:color w:val="FF0000"/>
                <w:sz w:val="20"/>
              </w:rPr>
              <w:t xml:space="preserve"> </w:t>
            </w:r>
            <w:r w:rsidR="0021150C">
              <w:rPr>
                <w:rFonts w:eastAsia="標楷體" w:hint="eastAsia"/>
                <w:sz w:val="20"/>
              </w:rPr>
              <w:t>股東會確認後將現金股利、盈餘配股及公積配股等股利分派情形申報</w:t>
            </w:r>
            <w:r w:rsidRPr="00C867CF">
              <w:rPr>
                <w:rFonts w:eastAsia="標楷體" w:hint="eastAsia"/>
                <w:sz w:val="20"/>
              </w:rPr>
              <w:t>（未分派者請將上述股利分派情形申報分派數為</w:t>
            </w:r>
            <w:r w:rsidRPr="00C867CF">
              <w:rPr>
                <w:rFonts w:eastAsia="標楷體" w:hint="eastAsia"/>
                <w:sz w:val="20"/>
              </w:rPr>
              <w:t>0</w:t>
            </w:r>
            <w:r w:rsidRPr="00C867CF">
              <w:rPr>
                <w:rFonts w:eastAsia="標楷體" w:hint="eastAsia"/>
                <w:sz w:val="20"/>
              </w:rPr>
              <w:t>）。輸入「公開資訊觀測站</w:t>
            </w:r>
            <w:r w:rsidRPr="002430CD">
              <w:rPr>
                <w:rFonts w:eastAsia="標楷體" w:hint="eastAsia"/>
                <w:sz w:val="20"/>
              </w:rPr>
              <w:t>」</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1883D32D" w14:textId="77777777" w:rsidR="00DD06BA" w:rsidRPr="002430CD" w:rsidRDefault="00DD06BA" w:rsidP="00B01169">
            <w:pPr>
              <w:kinsoku w:val="0"/>
              <w:overflowPunct w:val="0"/>
              <w:spacing w:line="260" w:lineRule="exact"/>
              <w:jc w:val="both"/>
              <w:rPr>
                <w:rFonts w:eastAsia="標楷體"/>
                <w:sz w:val="20"/>
              </w:rPr>
            </w:pPr>
          </w:p>
          <w:p w14:paraId="144912FB" w14:textId="77777777" w:rsidR="00903EEC" w:rsidRPr="002430CD" w:rsidRDefault="008D0A75"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w:t>
            </w:r>
            <w:proofErr w:type="gramStart"/>
            <w:r w:rsidR="00EB32F3" w:rsidRPr="002430CD">
              <w:rPr>
                <w:rFonts w:eastAsia="標楷體" w:hint="eastAsia"/>
                <w:sz w:val="20"/>
              </w:rPr>
              <w:t>採</w:t>
            </w:r>
            <w:proofErr w:type="gramEnd"/>
            <w:r w:rsidR="00EB32F3" w:rsidRPr="002430CD">
              <w:rPr>
                <w:rFonts w:eastAsia="標楷體" w:hint="eastAsia"/>
                <w:sz w:val="20"/>
              </w:rPr>
              <w:t>候選人提名制</w:t>
            </w:r>
            <w:r w:rsidR="00EB32F3" w:rsidRPr="005F389F">
              <w:rPr>
                <w:rFonts w:eastAsia="標楷體" w:hint="eastAsia"/>
                <w:sz w:val="20"/>
              </w:rPr>
              <w:t>選任董監事</w:t>
            </w:r>
            <w:r w:rsidR="00EB32F3">
              <w:rPr>
                <w:rFonts w:eastAsia="標楷體" w:hint="eastAsia"/>
                <w:sz w:val="20"/>
              </w:rPr>
              <w:t>及</w:t>
            </w:r>
            <w:r w:rsidR="00EB32F3">
              <w:rPr>
                <w:rFonts w:eastAsia="標楷體" w:cs="Courier New" w:hint="eastAsia"/>
                <w:sz w:val="20"/>
              </w:rPr>
              <w:t>召開股東常會受理股東提案之申報作業</w:t>
            </w:r>
            <w:r w:rsidR="00EB32F3">
              <w:rPr>
                <w:rFonts w:eastAsia="標楷體" w:cs="Courier New" w:hint="eastAsia"/>
                <w:sz w:val="20"/>
              </w:rPr>
              <w:t>(</w:t>
            </w:r>
            <w:r w:rsidR="00EB32F3">
              <w:rPr>
                <w:rFonts w:eastAsia="標楷體" w:cs="Courier New" w:hint="eastAsia"/>
                <w:sz w:val="20"/>
              </w:rPr>
              <w:t>僅上市</w:t>
            </w:r>
            <w:r w:rsidR="00EB32F3">
              <w:rPr>
                <w:rFonts w:eastAsia="標楷體" w:cs="Courier New" w:hint="eastAsia"/>
                <w:sz w:val="20"/>
              </w:rPr>
              <w:t>/</w:t>
            </w:r>
            <w:r w:rsidR="00EB32F3">
              <w:rPr>
                <w:rFonts w:eastAsia="標楷體" w:cs="Courier New" w:hint="eastAsia"/>
                <w:sz w:val="20"/>
              </w:rPr>
              <w:t>櫃</w:t>
            </w:r>
            <w:r w:rsidR="00EB32F3">
              <w:rPr>
                <w:rFonts w:eastAsia="標楷體" w:cs="Courier New" w:hint="eastAsia"/>
                <w:sz w:val="20"/>
              </w:rPr>
              <w:t>/</w:t>
            </w:r>
            <w:proofErr w:type="gramStart"/>
            <w:r w:rsidR="00EB32F3">
              <w:rPr>
                <w:rFonts w:eastAsia="標楷體" w:cs="Courier New" w:hint="eastAsia"/>
                <w:sz w:val="20"/>
              </w:rPr>
              <w:t>興櫃適用</w:t>
            </w:r>
            <w:proofErr w:type="gramEnd"/>
            <w:r w:rsidR="00EB32F3">
              <w:rPr>
                <w:rFonts w:eastAsia="標楷體" w:cs="Courier New" w:hint="eastAsia"/>
                <w:sz w:val="20"/>
              </w:rPr>
              <w:t>)</w:t>
            </w:r>
            <w:r w:rsidR="00EB32F3">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w:t>
            </w:r>
            <w:r w:rsidRPr="00C867CF">
              <w:rPr>
                <w:rFonts w:eastAsia="標楷體" w:hint="eastAsia"/>
                <w:sz w:val="20"/>
              </w:rPr>
              <w:t>制選任董</w:t>
            </w:r>
            <w:r w:rsidR="00C96CC7" w:rsidRPr="00C867CF">
              <w:rPr>
                <w:rFonts w:eastAsia="標楷體" w:hint="eastAsia"/>
                <w:sz w:val="20"/>
              </w:rPr>
              <w:t>監</w:t>
            </w:r>
            <w:r w:rsidRPr="00C867CF">
              <w:rPr>
                <w:rFonts w:eastAsia="標楷體" w:hint="eastAsia"/>
                <w:sz w:val="20"/>
              </w:rPr>
              <w:t>事</w:t>
            </w:r>
            <w:r w:rsidRPr="002430CD">
              <w:rPr>
                <w:rFonts w:eastAsia="標楷體" w:hint="eastAsia"/>
                <w:sz w:val="20"/>
              </w:rPr>
              <w:t>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5269F269" w14:textId="77777777" w:rsidR="002B3764" w:rsidRDefault="002B3764" w:rsidP="00B01169">
            <w:pPr>
              <w:kinsoku w:val="0"/>
              <w:overflowPunct w:val="0"/>
              <w:spacing w:line="260" w:lineRule="exact"/>
              <w:jc w:val="both"/>
              <w:rPr>
                <w:rFonts w:eastAsia="標楷體"/>
                <w:sz w:val="20"/>
              </w:rPr>
            </w:pPr>
          </w:p>
          <w:p w14:paraId="45858E12" w14:textId="77777777" w:rsidR="00BB3204" w:rsidRDefault="00BB3204" w:rsidP="00B01169">
            <w:pPr>
              <w:kinsoku w:val="0"/>
              <w:overflowPunct w:val="0"/>
              <w:spacing w:line="260" w:lineRule="exact"/>
              <w:jc w:val="both"/>
              <w:rPr>
                <w:rFonts w:eastAsia="標楷體"/>
                <w:sz w:val="20"/>
              </w:rPr>
            </w:pPr>
          </w:p>
          <w:p w14:paraId="2FA81FE8" w14:textId="77777777" w:rsidR="00BB3204" w:rsidRDefault="00BB3204" w:rsidP="00B01169">
            <w:pPr>
              <w:kinsoku w:val="0"/>
              <w:overflowPunct w:val="0"/>
              <w:spacing w:line="260" w:lineRule="exact"/>
              <w:jc w:val="both"/>
              <w:rPr>
                <w:rFonts w:eastAsia="標楷體"/>
                <w:sz w:val="20"/>
              </w:rPr>
            </w:pPr>
          </w:p>
          <w:p w14:paraId="5FDCD92D" w14:textId="77777777" w:rsidR="00670802" w:rsidRDefault="000D187F" w:rsidP="00B01169">
            <w:pPr>
              <w:kinsoku w:val="0"/>
              <w:overflowPunct w:val="0"/>
              <w:spacing w:line="260" w:lineRule="exact"/>
              <w:jc w:val="both"/>
              <w:rPr>
                <w:rFonts w:eastAsia="標楷體"/>
                <w:sz w:val="20"/>
              </w:rPr>
            </w:pPr>
            <w:r>
              <w:rPr>
                <w:rFonts w:eastAsia="標楷體" w:hint="eastAsia"/>
                <w:sz w:val="20"/>
              </w:rPr>
              <w:t>1.</w:t>
            </w:r>
            <w:r w:rsidR="00665097" w:rsidRPr="00FA2FD9">
              <w:rPr>
                <w:rFonts w:eastAsia="標楷體" w:hint="eastAsia"/>
                <w:sz w:val="20"/>
              </w:rPr>
              <w:t>輸入「公開資訊觀測站」</w:t>
            </w:r>
            <w:r w:rsidR="00665097" w:rsidRPr="00FA2FD9">
              <w:rPr>
                <w:rFonts w:eastAsia="標楷體"/>
                <w:sz w:val="20"/>
              </w:rPr>
              <w:t>(</w:t>
            </w:r>
            <w:r w:rsidR="00665097">
              <w:rPr>
                <w:rFonts w:eastAsia="標楷體"/>
                <w:sz w:val="20"/>
              </w:rPr>
              <w:t>sii.twse.com.tw</w:t>
            </w:r>
            <w:r w:rsidR="00665097" w:rsidRPr="00FA2FD9">
              <w:rPr>
                <w:rFonts w:eastAsia="標楷體"/>
                <w:sz w:val="20"/>
              </w:rPr>
              <w:t>/</w:t>
            </w:r>
            <w:r w:rsidR="00665097" w:rsidRPr="00AF5482">
              <w:rPr>
                <w:rFonts w:eastAsia="標楷體"/>
                <w:sz w:val="20"/>
              </w:rPr>
              <w:t>各項公告申報作業</w:t>
            </w:r>
            <w:r w:rsidR="00665097">
              <w:rPr>
                <w:rFonts w:eastAsia="標楷體" w:hint="eastAsia"/>
                <w:sz w:val="20"/>
              </w:rPr>
              <w:t>/</w:t>
            </w:r>
            <w:hyperlink r:id="rId23" w:tgtFrame="right" w:history="1">
              <w:r w:rsidR="00665097" w:rsidRPr="00AF5482">
                <w:rPr>
                  <w:rFonts w:ascii="標楷體" w:eastAsia="標楷體" w:hAnsi="標楷體"/>
                  <w:sz w:val="20"/>
                  <w:szCs w:val="20"/>
                </w:rPr>
                <w:t>股東會議案決議</w:t>
              </w:r>
              <w:r w:rsidR="00F6022E">
                <w:rPr>
                  <w:rFonts w:ascii="標楷體" w:eastAsia="標楷體" w:hAnsi="標楷體" w:hint="eastAsia"/>
                  <w:sz w:val="20"/>
                  <w:szCs w:val="20"/>
                </w:rPr>
                <w:t>情形</w:t>
              </w:r>
              <w:r w:rsidR="00665097" w:rsidRPr="00AF5482">
                <w:rPr>
                  <w:rFonts w:ascii="標楷體" w:eastAsia="標楷體" w:hAnsi="標楷體"/>
                  <w:sz w:val="20"/>
                  <w:szCs w:val="20"/>
                </w:rPr>
                <w:t>申報</w:t>
              </w:r>
              <w:r w:rsidR="00F6022E">
                <w:rPr>
                  <w:rFonts w:ascii="標楷體" w:eastAsia="標楷體" w:hAnsi="標楷體" w:hint="eastAsia"/>
                  <w:sz w:val="20"/>
                  <w:szCs w:val="20"/>
                </w:rPr>
                <w:t>作業</w:t>
              </w:r>
              <w:r w:rsidR="00665097" w:rsidRPr="00AF5482">
                <w:rPr>
                  <w:rFonts w:ascii="標楷體" w:eastAsia="標楷體" w:hAnsi="標楷體"/>
                  <w:sz w:val="20"/>
                  <w:szCs w:val="20"/>
                </w:rPr>
                <w:t>(僅上市</w:t>
              </w:r>
              <w:r w:rsidR="00F6022E">
                <w:rPr>
                  <w:rFonts w:ascii="標楷體" w:eastAsia="標楷體" w:hAnsi="標楷體" w:hint="eastAsia"/>
                  <w:sz w:val="20"/>
                  <w:szCs w:val="20"/>
                </w:rPr>
                <w:t>、</w:t>
              </w:r>
              <w:r w:rsidR="00665097" w:rsidRPr="00AF5482">
                <w:rPr>
                  <w:rFonts w:ascii="標楷體" w:eastAsia="標楷體" w:hAnsi="標楷體"/>
                  <w:sz w:val="20"/>
                  <w:szCs w:val="20"/>
                </w:rPr>
                <w:t>上櫃</w:t>
              </w:r>
              <w:proofErr w:type="gramStart"/>
              <w:r w:rsidR="00F6022E">
                <w:rPr>
                  <w:rFonts w:ascii="標楷體" w:eastAsia="標楷體" w:hAnsi="標楷體" w:hint="eastAsia"/>
                  <w:sz w:val="20"/>
                  <w:szCs w:val="20"/>
                </w:rPr>
                <w:t>及興櫃</w:t>
              </w:r>
              <w:r w:rsidR="00665097" w:rsidRPr="00AF5482">
                <w:rPr>
                  <w:rFonts w:ascii="標楷體" w:eastAsia="標楷體" w:hAnsi="標楷體"/>
                  <w:sz w:val="20"/>
                  <w:szCs w:val="20"/>
                </w:rPr>
                <w:t>公司</w:t>
              </w:r>
              <w:proofErr w:type="gramEnd"/>
              <w:r w:rsidR="00665097" w:rsidRPr="00AF5482">
                <w:rPr>
                  <w:rFonts w:ascii="標楷體" w:eastAsia="標楷體" w:hAnsi="標楷體"/>
                  <w:sz w:val="20"/>
                  <w:szCs w:val="20"/>
                </w:rPr>
                <w:t>適用)</w:t>
              </w:r>
            </w:hyperlink>
            <w:r w:rsidR="00665097" w:rsidRPr="00FA2FD9">
              <w:rPr>
                <w:rFonts w:eastAsia="標楷體" w:hint="eastAsia"/>
                <w:sz w:val="20"/>
              </w:rPr>
              <w:t>。</w:t>
            </w:r>
          </w:p>
          <w:p w14:paraId="368481A5" w14:textId="77777777" w:rsidR="00670802" w:rsidRDefault="00670802" w:rsidP="00B01169">
            <w:pPr>
              <w:kinsoku w:val="0"/>
              <w:overflowPunct w:val="0"/>
              <w:spacing w:line="260" w:lineRule="exact"/>
              <w:jc w:val="both"/>
              <w:rPr>
                <w:rFonts w:eastAsia="標楷體"/>
                <w:sz w:val="20"/>
              </w:rPr>
            </w:pPr>
          </w:p>
          <w:p w14:paraId="146E58CE" w14:textId="77777777" w:rsidR="000D187F" w:rsidRDefault="000D187F" w:rsidP="00B01169">
            <w:pPr>
              <w:kinsoku w:val="0"/>
              <w:overflowPunct w:val="0"/>
              <w:spacing w:line="260" w:lineRule="exact"/>
              <w:jc w:val="both"/>
              <w:rPr>
                <w:rFonts w:eastAsia="標楷體"/>
                <w:sz w:val="20"/>
              </w:rPr>
            </w:pPr>
          </w:p>
          <w:p w14:paraId="6851A3B6" w14:textId="77777777" w:rsidR="000D187F" w:rsidRDefault="000D187F" w:rsidP="00B01169">
            <w:pPr>
              <w:kinsoku w:val="0"/>
              <w:overflowPunct w:val="0"/>
              <w:spacing w:line="260" w:lineRule="exact"/>
              <w:jc w:val="both"/>
              <w:rPr>
                <w:rFonts w:eastAsia="標楷體"/>
                <w:sz w:val="20"/>
              </w:rPr>
            </w:pPr>
            <w:r>
              <w:rPr>
                <w:rFonts w:eastAsia="標楷體" w:hint="eastAsia"/>
                <w:sz w:val="20"/>
              </w:rPr>
              <w:t>2.</w:t>
            </w:r>
            <w:r w:rsidRPr="00DC33B2">
              <w:rPr>
                <w:rFonts w:eastAsia="標楷體" w:cs="Courier New" w:hint="eastAsia"/>
                <w:sz w:val="20"/>
              </w:rPr>
              <w:t>輸入「公開資訊觀測站」</w:t>
            </w:r>
            <w:r w:rsidRPr="00DC33B2">
              <w:rPr>
                <w:rFonts w:eastAsia="標楷體" w:cs="Courier New" w:hint="eastAsia"/>
                <w:sz w:val="20"/>
              </w:rPr>
              <w:t>(sii.twse.com.tw/</w:t>
            </w:r>
            <w:proofErr w:type="gramStart"/>
            <w:r w:rsidR="00E9593D" w:rsidRPr="002430CD">
              <w:rPr>
                <w:rFonts w:eastAsia="標楷體" w:hint="eastAsia"/>
                <w:sz w:val="20"/>
              </w:rPr>
              <w:t>採</w:t>
            </w:r>
            <w:proofErr w:type="gramEnd"/>
            <w:r w:rsidR="00E9593D" w:rsidRPr="002430CD">
              <w:rPr>
                <w:rFonts w:eastAsia="標楷體" w:hint="eastAsia"/>
                <w:sz w:val="20"/>
              </w:rPr>
              <w:t>候選人提名制</w:t>
            </w:r>
            <w:r w:rsidR="00E9593D" w:rsidRPr="005F389F">
              <w:rPr>
                <w:rFonts w:eastAsia="標楷體" w:hint="eastAsia"/>
                <w:sz w:val="20"/>
              </w:rPr>
              <w:t>選任董監事</w:t>
            </w:r>
            <w:r w:rsidR="00E9593D">
              <w:rPr>
                <w:rFonts w:eastAsia="標楷體" w:hint="eastAsia"/>
                <w:sz w:val="20"/>
              </w:rPr>
              <w:t>及</w:t>
            </w:r>
            <w:r w:rsidR="00E9593D">
              <w:rPr>
                <w:rFonts w:eastAsia="標楷體" w:cs="Courier New" w:hint="eastAsia"/>
                <w:sz w:val="20"/>
              </w:rPr>
              <w:t>召開股東常會受理股東提案之申報作業</w:t>
            </w:r>
            <w:r w:rsidR="00E9593D">
              <w:rPr>
                <w:rFonts w:eastAsia="標楷體" w:cs="Courier New" w:hint="eastAsia"/>
                <w:sz w:val="20"/>
              </w:rPr>
              <w:t>(</w:t>
            </w:r>
            <w:r w:rsidR="00E9593D">
              <w:rPr>
                <w:rFonts w:eastAsia="標楷體" w:cs="Courier New" w:hint="eastAsia"/>
                <w:sz w:val="20"/>
              </w:rPr>
              <w:t>僅上市</w:t>
            </w:r>
            <w:r w:rsidR="00E9593D">
              <w:rPr>
                <w:rFonts w:eastAsia="標楷體" w:cs="Courier New" w:hint="eastAsia"/>
                <w:sz w:val="20"/>
              </w:rPr>
              <w:t>/</w:t>
            </w:r>
            <w:r w:rsidR="00E9593D">
              <w:rPr>
                <w:rFonts w:eastAsia="標楷體" w:cs="Courier New" w:hint="eastAsia"/>
                <w:sz w:val="20"/>
              </w:rPr>
              <w:t>櫃</w:t>
            </w:r>
            <w:r w:rsidR="00E9593D">
              <w:rPr>
                <w:rFonts w:eastAsia="標楷體" w:cs="Courier New" w:hint="eastAsia"/>
                <w:sz w:val="20"/>
              </w:rPr>
              <w:t>/</w:t>
            </w:r>
            <w:proofErr w:type="gramStart"/>
            <w:r w:rsidR="00E9593D">
              <w:rPr>
                <w:rFonts w:eastAsia="標楷體" w:cs="Courier New" w:hint="eastAsia"/>
                <w:sz w:val="20"/>
              </w:rPr>
              <w:t>興櫃適用</w:t>
            </w:r>
            <w:proofErr w:type="gramEnd"/>
            <w:r w:rsidR="00E9593D">
              <w:rPr>
                <w:rFonts w:eastAsia="標楷體" w:cs="Courier New" w:hint="eastAsia"/>
                <w:sz w:val="20"/>
              </w:rPr>
              <w:t>)</w:t>
            </w:r>
            <w:r w:rsidR="00E9593D">
              <w:rPr>
                <w:rFonts w:eastAsia="標楷體" w:hint="eastAsia"/>
                <w:sz w:val="20"/>
              </w:rPr>
              <w:t>/</w:t>
            </w:r>
            <w:r>
              <w:rPr>
                <w:rFonts w:eastAsia="標楷體" w:cs="Courier New" w:hint="eastAsia"/>
                <w:sz w:val="20"/>
              </w:rPr>
              <w:t>召開股東常會受理股東提案之申報作業</w:t>
            </w:r>
            <w:r w:rsidR="001D4AA4">
              <w:rPr>
                <w:rFonts w:eastAsia="標楷體" w:cs="Courier New" w:hint="eastAsia"/>
                <w:sz w:val="20"/>
              </w:rPr>
              <w:t>/</w:t>
            </w:r>
            <w:r w:rsidR="001D4AA4">
              <w:rPr>
                <w:rFonts w:eastAsia="標楷體" w:cs="Courier New" w:hint="eastAsia"/>
                <w:sz w:val="20"/>
              </w:rPr>
              <w:t>決議情形</w:t>
            </w:r>
            <w:r w:rsidRPr="00DC33B2">
              <w:rPr>
                <w:rFonts w:eastAsia="標楷體" w:cs="Courier New" w:hint="eastAsia"/>
                <w:sz w:val="20"/>
              </w:rPr>
              <w:t>)</w:t>
            </w:r>
            <w:r>
              <w:rPr>
                <w:rFonts w:eastAsia="標楷體" w:hint="eastAsia"/>
                <w:sz w:val="20"/>
              </w:rPr>
              <w:t>。</w:t>
            </w:r>
          </w:p>
          <w:p w14:paraId="1F0264E5" w14:textId="77777777" w:rsidR="000D187F" w:rsidRDefault="000D187F" w:rsidP="00B01169">
            <w:pPr>
              <w:kinsoku w:val="0"/>
              <w:overflowPunct w:val="0"/>
              <w:spacing w:line="260" w:lineRule="exact"/>
              <w:jc w:val="both"/>
              <w:rPr>
                <w:rFonts w:eastAsia="標楷體"/>
                <w:sz w:val="20"/>
              </w:rPr>
            </w:pPr>
          </w:p>
          <w:p w14:paraId="39E56E9F" w14:textId="77777777" w:rsidR="003011D2" w:rsidRPr="002430CD" w:rsidRDefault="003011D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1D1A3E7" w14:textId="77777777" w:rsidR="002B3764" w:rsidRPr="00C867CF" w:rsidRDefault="00C96CC7" w:rsidP="00B01169">
            <w:pPr>
              <w:pStyle w:val="21"/>
              <w:spacing w:line="260" w:lineRule="exact"/>
              <w:rPr>
                <w:rFonts w:ascii="Times New Roman"/>
              </w:rPr>
            </w:pPr>
            <w:r w:rsidRPr="00C96CC7">
              <w:rPr>
                <w:rFonts w:ascii="Times New Roman"/>
                <w:szCs w:val="24"/>
              </w:rPr>
              <w:t>1</w:t>
            </w:r>
            <w:r w:rsidRPr="00C867CF">
              <w:rPr>
                <w:rFonts w:ascii="Times New Roman"/>
                <w:szCs w:val="24"/>
              </w:rPr>
              <w:t>.</w:t>
            </w:r>
            <w:r w:rsidRPr="00C867CF">
              <w:rPr>
                <w:rFonts w:hint="eastAsia"/>
              </w:rPr>
              <w:t>本公司</w:t>
            </w:r>
            <w:r w:rsidR="00341231">
              <w:rPr>
                <w:rFonts w:ascii="Times New Roman" w:hint="eastAsia"/>
              </w:rPr>
              <w:t>對有價證券上市公司重大訊息之查證暨公開處理程序</w:t>
            </w:r>
            <w:r w:rsidRPr="00C867CF">
              <w:rPr>
                <w:rFonts w:hint="eastAsia"/>
              </w:rPr>
              <w:t>第</w:t>
            </w:r>
            <w:r w:rsidR="00341231" w:rsidRPr="0021150C">
              <w:rPr>
                <w:rFonts w:ascii="Times New Roman" w:hint="eastAsia"/>
                <w:szCs w:val="24"/>
              </w:rPr>
              <w:t>4</w:t>
            </w:r>
            <w:r w:rsidRPr="0021150C">
              <w:rPr>
                <w:rFonts w:ascii="Times New Roman" w:hint="eastAsia"/>
                <w:szCs w:val="24"/>
              </w:rPr>
              <w:t>條第</w:t>
            </w:r>
            <w:r w:rsidRPr="0021150C">
              <w:rPr>
                <w:rFonts w:ascii="Times New Roman" w:hint="eastAsia"/>
                <w:szCs w:val="24"/>
              </w:rPr>
              <w:t>1</w:t>
            </w:r>
            <w:r w:rsidRPr="0021150C">
              <w:rPr>
                <w:rFonts w:ascii="Times New Roman" w:hint="eastAsia"/>
                <w:szCs w:val="24"/>
              </w:rPr>
              <w:t>項第</w:t>
            </w:r>
            <w:r w:rsidRPr="0021150C">
              <w:rPr>
                <w:rFonts w:ascii="Times New Roman" w:hint="eastAsia"/>
                <w:szCs w:val="24"/>
              </w:rPr>
              <w:t>14</w:t>
            </w:r>
            <w:r w:rsidRPr="0021150C">
              <w:rPr>
                <w:rFonts w:ascii="Times New Roman" w:hint="eastAsia"/>
                <w:szCs w:val="24"/>
              </w:rPr>
              <w:t>及</w:t>
            </w:r>
            <w:r w:rsidRPr="0021150C">
              <w:rPr>
                <w:rFonts w:ascii="Times New Roman" w:hint="eastAsia"/>
                <w:szCs w:val="24"/>
              </w:rPr>
              <w:t>18</w:t>
            </w:r>
            <w:r w:rsidRPr="0021150C">
              <w:rPr>
                <w:rFonts w:ascii="Times New Roman" w:hint="eastAsia"/>
                <w:szCs w:val="24"/>
              </w:rPr>
              <w:t>款</w:t>
            </w:r>
            <w:r w:rsidR="002B3764" w:rsidRPr="00C867CF">
              <w:rPr>
                <w:rFonts w:ascii="Times New Roman" w:hint="eastAsia"/>
              </w:rPr>
              <w:t>。</w:t>
            </w:r>
          </w:p>
          <w:p w14:paraId="52899C19" w14:textId="77777777" w:rsidR="00C96CC7" w:rsidRPr="00C867CF" w:rsidRDefault="00C96CC7" w:rsidP="00C96CC7">
            <w:pPr>
              <w:kinsoku w:val="0"/>
              <w:overflowPunct w:val="0"/>
              <w:spacing w:line="260" w:lineRule="exact"/>
              <w:jc w:val="both"/>
              <w:rPr>
                <w:rFonts w:eastAsia="標楷體"/>
                <w:sz w:val="20"/>
              </w:rPr>
            </w:pPr>
            <w:r w:rsidRPr="00C867CF">
              <w:rPr>
                <w:rFonts w:eastAsia="標楷體" w:hint="eastAsia"/>
                <w:sz w:val="20"/>
              </w:rPr>
              <w:t xml:space="preserve">2. </w:t>
            </w:r>
            <w:r w:rsidRPr="00C867CF">
              <w:rPr>
                <w:rFonts w:eastAsia="標楷體" w:hint="eastAsia"/>
                <w:sz w:val="20"/>
              </w:rPr>
              <w:t>本公司對有價證券上市公司及境外指數股票型基金上市之境外基金機構資訊申報作業辦法</w:t>
            </w:r>
            <w:r w:rsidR="00D639A4">
              <w:rPr>
                <w:rFonts w:eastAsia="標楷體" w:hint="eastAsia"/>
                <w:sz w:val="20"/>
              </w:rPr>
              <w:t>第</w:t>
            </w:r>
            <w:r w:rsidR="00D639A4">
              <w:rPr>
                <w:rFonts w:eastAsia="標楷體" w:hint="eastAsia"/>
                <w:sz w:val="20"/>
              </w:rPr>
              <w:t>3</w:t>
            </w:r>
            <w:r w:rsidR="00D639A4">
              <w:rPr>
                <w:rFonts w:eastAsia="標楷體" w:hint="eastAsia"/>
                <w:sz w:val="20"/>
              </w:rPr>
              <w:t>條第</w:t>
            </w:r>
            <w:r w:rsidR="00D639A4">
              <w:rPr>
                <w:rFonts w:eastAsia="標楷體" w:hint="eastAsia"/>
                <w:sz w:val="20"/>
              </w:rPr>
              <w:t>2</w:t>
            </w:r>
            <w:r w:rsidR="00D639A4">
              <w:rPr>
                <w:rFonts w:eastAsia="標楷體" w:hint="eastAsia"/>
                <w:sz w:val="20"/>
              </w:rPr>
              <w:t>項第</w:t>
            </w:r>
            <w:r w:rsidR="00D639A4">
              <w:rPr>
                <w:rFonts w:eastAsia="標楷體" w:hint="eastAsia"/>
                <w:sz w:val="20"/>
              </w:rPr>
              <w:t>1</w:t>
            </w:r>
            <w:r w:rsidR="00D639A4">
              <w:rPr>
                <w:rFonts w:eastAsia="標楷體" w:hint="eastAsia"/>
                <w:sz w:val="20"/>
              </w:rPr>
              <w:t>款</w:t>
            </w:r>
            <w:r w:rsidRPr="00C867CF">
              <w:rPr>
                <w:rFonts w:eastAsia="標楷體" w:hint="eastAsia"/>
                <w:sz w:val="20"/>
              </w:rPr>
              <w:t>。</w:t>
            </w:r>
          </w:p>
          <w:p w14:paraId="04365A5B" w14:textId="77777777" w:rsidR="002B3764" w:rsidRPr="00C867CF" w:rsidRDefault="002B3764" w:rsidP="00B01169">
            <w:pPr>
              <w:kinsoku w:val="0"/>
              <w:overflowPunct w:val="0"/>
              <w:spacing w:line="260" w:lineRule="exact"/>
              <w:jc w:val="both"/>
              <w:rPr>
                <w:rFonts w:eastAsia="標楷體"/>
                <w:sz w:val="20"/>
              </w:rPr>
            </w:pPr>
          </w:p>
          <w:p w14:paraId="3434FE6C" w14:textId="77777777" w:rsidR="007762E9" w:rsidRDefault="007762E9" w:rsidP="00B01169">
            <w:pPr>
              <w:kinsoku w:val="0"/>
              <w:overflowPunct w:val="0"/>
              <w:spacing w:line="260" w:lineRule="exact"/>
              <w:jc w:val="both"/>
              <w:rPr>
                <w:rFonts w:eastAsia="標楷體"/>
                <w:sz w:val="20"/>
              </w:rPr>
            </w:pPr>
          </w:p>
          <w:p w14:paraId="701132E6" w14:textId="77777777" w:rsidR="00C867CF" w:rsidRDefault="00C867CF" w:rsidP="00B01169">
            <w:pPr>
              <w:kinsoku w:val="0"/>
              <w:overflowPunct w:val="0"/>
              <w:spacing w:line="260" w:lineRule="exact"/>
              <w:jc w:val="both"/>
              <w:rPr>
                <w:rFonts w:eastAsia="標楷體"/>
                <w:sz w:val="20"/>
              </w:rPr>
            </w:pPr>
          </w:p>
          <w:p w14:paraId="5EDA8E33" w14:textId="77777777" w:rsidR="00DD06BA" w:rsidRDefault="00DD06BA" w:rsidP="00B01169">
            <w:pPr>
              <w:kinsoku w:val="0"/>
              <w:overflowPunct w:val="0"/>
              <w:spacing w:line="260" w:lineRule="exact"/>
              <w:jc w:val="both"/>
              <w:rPr>
                <w:rFonts w:eastAsia="標楷體"/>
                <w:sz w:val="20"/>
              </w:rPr>
            </w:pPr>
          </w:p>
          <w:p w14:paraId="018E230E" w14:textId="77777777" w:rsidR="00903EEC" w:rsidRPr="002430CD" w:rsidRDefault="00C96CC7" w:rsidP="00B01169">
            <w:pPr>
              <w:kinsoku w:val="0"/>
              <w:overflowPunct w:val="0"/>
              <w:spacing w:line="260" w:lineRule="exact"/>
              <w:jc w:val="both"/>
              <w:rPr>
                <w:rFonts w:eastAsia="標楷體"/>
                <w:sz w:val="20"/>
              </w:rPr>
            </w:pPr>
            <w:r w:rsidRPr="00C867CF">
              <w:rPr>
                <w:rFonts w:eastAsia="標楷體" w:hint="eastAsia"/>
                <w:sz w:val="20"/>
              </w:rPr>
              <w:t>本公司</w:t>
            </w:r>
            <w:r w:rsidR="008D0A75" w:rsidRPr="00C867CF">
              <w:rPr>
                <w:rStyle w:val="ab"/>
                <w:rFonts w:ascii="標楷體" w:eastAsia="標楷體" w:hAnsi="標楷體"/>
                <w:color w:val="auto"/>
                <w:sz w:val="20"/>
                <w:szCs w:val="20"/>
                <w:u w:val="none"/>
              </w:rPr>
              <w:t>對有</w:t>
            </w:r>
            <w:r w:rsidR="008D0A75" w:rsidRPr="002430CD">
              <w:rPr>
                <w:rStyle w:val="ab"/>
                <w:rFonts w:ascii="標楷體" w:eastAsia="標楷體" w:hAnsi="標楷體"/>
                <w:color w:val="auto"/>
                <w:sz w:val="20"/>
                <w:szCs w:val="20"/>
                <w:u w:val="none"/>
              </w:rPr>
              <w:t>價證券上市公司及境外指數股票型基金上市之境外基金機構資訊申報作業辦法</w:t>
            </w:r>
            <w:r w:rsidR="008D0A75" w:rsidRPr="00BB3204">
              <w:rPr>
                <w:rFonts w:eastAsia="標楷體" w:hAnsi="標楷體"/>
                <w:sz w:val="20"/>
                <w:szCs w:val="20"/>
              </w:rPr>
              <w:t>第</w:t>
            </w:r>
            <w:r w:rsidR="008D0A75" w:rsidRPr="00BB3204">
              <w:rPr>
                <w:rFonts w:eastAsia="標楷體"/>
                <w:sz w:val="20"/>
                <w:szCs w:val="20"/>
              </w:rPr>
              <w:t>3</w:t>
            </w:r>
            <w:r w:rsidR="008D0A75" w:rsidRPr="00BB3204">
              <w:rPr>
                <w:rFonts w:eastAsia="標楷體" w:hAnsi="標楷體"/>
                <w:sz w:val="20"/>
                <w:szCs w:val="20"/>
              </w:rPr>
              <w:t>條第</w:t>
            </w:r>
            <w:r w:rsidR="008D0A75" w:rsidRPr="00BB3204">
              <w:rPr>
                <w:rFonts w:eastAsia="標楷體"/>
                <w:sz w:val="20"/>
                <w:szCs w:val="20"/>
              </w:rPr>
              <w:t>2</w:t>
            </w:r>
            <w:r w:rsidR="008D0A75" w:rsidRPr="00BB3204">
              <w:rPr>
                <w:rFonts w:eastAsia="標楷體" w:hAnsi="標楷體"/>
                <w:sz w:val="20"/>
                <w:szCs w:val="20"/>
              </w:rPr>
              <w:t>項第</w:t>
            </w:r>
            <w:r w:rsidR="008D0A75" w:rsidRPr="00BB3204">
              <w:rPr>
                <w:rFonts w:eastAsia="標楷體"/>
                <w:sz w:val="20"/>
                <w:szCs w:val="20"/>
              </w:rPr>
              <w:t>22</w:t>
            </w:r>
            <w:r w:rsidR="008D0A75" w:rsidRPr="00BB3204">
              <w:rPr>
                <w:rFonts w:eastAsia="標楷體" w:hAnsi="標楷體"/>
                <w:sz w:val="20"/>
                <w:szCs w:val="20"/>
              </w:rPr>
              <w:t>款</w:t>
            </w:r>
          </w:p>
          <w:p w14:paraId="44E39279" w14:textId="77777777" w:rsidR="002B3764" w:rsidRPr="002430CD" w:rsidRDefault="002B3764" w:rsidP="00B01169">
            <w:pPr>
              <w:kinsoku w:val="0"/>
              <w:overflowPunct w:val="0"/>
              <w:spacing w:line="260" w:lineRule="exact"/>
              <w:jc w:val="both"/>
              <w:rPr>
                <w:rFonts w:eastAsia="標楷體"/>
                <w:sz w:val="20"/>
              </w:rPr>
            </w:pPr>
          </w:p>
          <w:p w14:paraId="6977033F" w14:textId="77777777" w:rsidR="00A27121" w:rsidRPr="002430CD" w:rsidRDefault="00A27121" w:rsidP="00B01169">
            <w:pPr>
              <w:kinsoku w:val="0"/>
              <w:overflowPunct w:val="0"/>
              <w:spacing w:line="260" w:lineRule="exact"/>
              <w:jc w:val="both"/>
              <w:rPr>
                <w:rFonts w:eastAsia="標楷體"/>
                <w:sz w:val="20"/>
              </w:rPr>
            </w:pPr>
          </w:p>
          <w:p w14:paraId="15C484A5" w14:textId="77777777" w:rsidR="00EB32F3" w:rsidRDefault="00EB32F3" w:rsidP="00B01169">
            <w:pPr>
              <w:kinsoku w:val="0"/>
              <w:overflowPunct w:val="0"/>
              <w:spacing w:line="260" w:lineRule="exact"/>
              <w:jc w:val="both"/>
              <w:rPr>
                <w:rFonts w:eastAsia="標楷體"/>
                <w:sz w:val="20"/>
              </w:rPr>
            </w:pPr>
          </w:p>
          <w:p w14:paraId="2F2171FA" w14:textId="77777777" w:rsidR="00670802" w:rsidRDefault="0067080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25</w:t>
            </w:r>
            <w:r w:rsidRPr="00670802">
              <w:rPr>
                <w:rStyle w:val="ab"/>
                <w:rFonts w:ascii="標楷體" w:eastAsia="標楷體" w:hAnsi="標楷體" w:hint="eastAsia"/>
                <w:color w:val="auto"/>
                <w:sz w:val="20"/>
                <w:szCs w:val="20"/>
                <w:u w:val="none"/>
              </w:rPr>
              <w:t>款</w:t>
            </w:r>
          </w:p>
          <w:p w14:paraId="311E5AF7" w14:textId="77777777" w:rsidR="00670802" w:rsidRDefault="00670802" w:rsidP="00B01169">
            <w:pPr>
              <w:kinsoku w:val="0"/>
              <w:overflowPunct w:val="0"/>
              <w:spacing w:line="260" w:lineRule="exact"/>
              <w:jc w:val="both"/>
              <w:rPr>
                <w:rFonts w:eastAsia="標楷體"/>
                <w:sz w:val="20"/>
              </w:rPr>
            </w:pPr>
          </w:p>
          <w:p w14:paraId="749472B8" w14:textId="77777777" w:rsidR="000D187F" w:rsidRDefault="000D187F" w:rsidP="00B01169">
            <w:pPr>
              <w:kinsoku w:val="0"/>
              <w:overflowPunct w:val="0"/>
              <w:spacing w:line="260" w:lineRule="exact"/>
              <w:jc w:val="both"/>
              <w:rPr>
                <w:rStyle w:val="ab"/>
                <w:rFonts w:ascii="標楷體" w:eastAsia="標楷體" w:hAnsi="標楷體"/>
                <w:color w:val="auto"/>
                <w:sz w:val="20"/>
                <w:szCs w:val="20"/>
                <w:u w:val="none"/>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BB3204">
              <w:rPr>
                <w:rStyle w:val="ab"/>
                <w:rFonts w:eastAsia="標楷體"/>
                <w:color w:val="auto"/>
                <w:sz w:val="20"/>
                <w:szCs w:val="20"/>
                <w:u w:val="none"/>
              </w:rPr>
              <w:t>3</w:t>
            </w:r>
            <w:r w:rsidRPr="00BB3204">
              <w:rPr>
                <w:rStyle w:val="ab"/>
                <w:rFonts w:eastAsia="標楷體" w:hAnsi="標楷體"/>
                <w:color w:val="auto"/>
                <w:sz w:val="20"/>
                <w:szCs w:val="20"/>
                <w:u w:val="none"/>
              </w:rPr>
              <w:t>條第</w:t>
            </w:r>
            <w:r w:rsidRPr="00BB3204">
              <w:rPr>
                <w:rStyle w:val="ab"/>
                <w:rFonts w:eastAsia="標楷體"/>
                <w:color w:val="auto"/>
                <w:sz w:val="20"/>
                <w:szCs w:val="20"/>
                <w:u w:val="none"/>
              </w:rPr>
              <w:t>2</w:t>
            </w:r>
            <w:r w:rsidRPr="00BB3204">
              <w:rPr>
                <w:rStyle w:val="ab"/>
                <w:rFonts w:eastAsia="標楷體" w:hAnsi="標楷體"/>
                <w:color w:val="auto"/>
                <w:sz w:val="20"/>
                <w:szCs w:val="20"/>
                <w:u w:val="none"/>
              </w:rPr>
              <w:t>項第</w:t>
            </w:r>
            <w:r w:rsidRPr="00BB3204">
              <w:rPr>
                <w:rStyle w:val="ab"/>
                <w:rFonts w:eastAsia="標楷體"/>
                <w:color w:val="auto"/>
                <w:sz w:val="20"/>
                <w:szCs w:val="20"/>
                <w:u w:val="none"/>
              </w:rPr>
              <w:t>23</w:t>
            </w:r>
            <w:r w:rsidRPr="00670802">
              <w:rPr>
                <w:rStyle w:val="ab"/>
                <w:rFonts w:ascii="標楷體" w:eastAsia="標楷體" w:hAnsi="標楷體" w:hint="eastAsia"/>
                <w:color w:val="auto"/>
                <w:sz w:val="20"/>
                <w:szCs w:val="20"/>
                <w:u w:val="none"/>
              </w:rPr>
              <w:t>款</w:t>
            </w:r>
          </w:p>
          <w:p w14:paraId="7E01F77F" w14:textId="77777777" w:rsidR="000D187F" w:rsidRPr="002430CD" w:rsidRDefault="000D187F" w:rsidP="00B01169">
            <w:pPr>
              <w:kinsoku w:val="0"/>
              <w:overflowPunct w:val="0"/>
              <w:spacing w:line="260" w:lineRule="exact"/>
              <w:jc w:val="both"/>
              <w:rPr>
                <w:rFonts w:eastAsia="標楷體"/>
                <w:sz w:val="20"/>
              </w:rPr>
            </w:pPr>
          </w:p>
          <w:p w14:paraId="2C80D0AE" w14:textId="77777777" w:rsidR="002B3764" w:rsidRPr="002430CD" w:rsidRDefault="00C96CC7" w:rsidP="000D187F">
            <w:pPr>
              <w:kinsoku w:val="0"/>
              <w:overflowPunct w:val="0"/>
              <w:spacing w:line="260" w:lineRule="exact"/>
              <w:jc w:val="both"/>
              <w:rPr>
                <w:rFonts w:eastAsia="標楷體"/>
                <w:sz w:val="20"/>
              </w:rPr>
            </w:pPr>
            <w:r w:rsidRPr="00C867CF">
              <w:rPr>
                <w:rStyle w:val="ab"/>
                <w:rFonts w:ascii="標楷體" w:eastAsia="標楷體" w:hAnsi="標楷體" w:hint="eastAsia"/>
                <w:color w:val="auto"/>
                <w:sz w:val="20"/>
                <w:szCs w:val="20"/>
                <w:u w:val="none"/>
              </w:rPr>
              <w:t>本公司</w:t>
            </w:r>
            <w:r w:rsidR="00341231">
              <w:rPr>
                <w:rFonts w:eastAsia="標楷體" w:hint="eastAsia"/>
                <w:sz w:val="20"/>
              </w:rPr>
              <w:t>對有價證券上市公司重大訊息之查證暨公開處理程序</w:t>
            </w:r>
            <w:r w:rsidRPr="00C867CF">
              <w:rPr>
                <w:rFonts w:eastAsia="標楷體" w:hint="eastAsia"/>
                <w:sz w:val="20"/>
              </w:rPr>
              <w:t>第</w:t>
            </w:r>
            <w:r w:rsidR="00341231">
              <w:rPr>
                <w:rFonts w:eastAsia="標楷體" w:hint="eastAsia"/>
                <w:sz w:val="20"/>
              </w:rPr>
              <w:t>4</w:t>
            </w:r>
            <w:r w:rsidRPr="00C867CF">
              <w:rPr>
                <w:rFonts w:eastAsia="標楷體" w:hint="eastAsia"/>
                <w:sz w:val="20"/>
              </w:rPr>
              <w:t>條第</w:t>
            </w:r>
            <w:r w:rsidRPr="00C867CF">
              <w:rPr>
                <w:rFonts w:eastAsia="標楷體" w:hint="eastAsia"/>
                <w:sz w:val="20"/>
              </w:rPr>
              <w:t>1</w:t>
            </w:r>
            <w:r w:rsidRPr="00C867CF">
              <w:rPr>
                <w:rFonts w:eastAsia="標楷體" w:hint="eastAsia"/>
                <w:sz w:val="20"/>
              </w:rPr>
              <w:t>項第</w:t>
            </w:r>
            <w:r w:rsidRPr="00C867CF">
              <w:rPr>
                <w:rFonts w:eastAsia="標楷體" w:hint="eastAsia"/>
                <w:sz w:val="20"/>
              </w:rPr>
              <w:t>14</w:t>
            </w:r>
            <w:r w:rsidRPr="00C867CF">
              <w:rPr>
                <w:rFonts w:eastAsia="標楷體" w:hint="eastAsia"/>
                <w:sz w:val="20"/>
              </w:rPr>
              <w:t>款</w:t>
            </w:r>
            <w:r w:rsidR="008D0A75" w:rsidRPr="00C867CF">
              <w:rPr>
                <w:rFonts w:eastAsia="標楷體" w:hint="eastAsia"/>
                <w:sz w:val="20"/>
              </w:rPr>
              <w:t>。</w:t>
            </w:r>
          </w:p>
        </w:tc>
      </w:tr>
      <w:tr w:rsidR="00EB3539" w:rsidRPr="002430CD" w14:paraId="2A4AB7C3" w14:textId="77777777" w:rsidTr="002C47DF">
        <w:trPr>
          <w:cantSplit/>
          <w:trHeight w:val="7333"/>
        </w:trPr>
        <w:tc>
          <w:tcPr>
            <w:tcW w:w="480" w:type="dxa"/>
            <w:tcBorders>
              <w:top w:val="single" w:sz="4" w:space="0" w:color="auto"/>
              <w:left w:val="single" w:sz="4" w:space="0" w:color="auto"/>
              <w:bottom w:val="single" w:sz="4" w:space="0" w:color="auto"/>
              <w:right w:val="single" w:sz="4" w:space="0" w:color="auto"/>
            </w:tcBorders>
            <w:vAlign w:val="center"/>
          </w:tcPr>
          <w:p w14:paraId="7506A797" w14:textId="77777777" w:rsidR="00EB3539" w:rsidRPr="002430CD" w:rsidRDefault="007762E9" w:rsidP="00971A4C">
            <w:pPr>
              <w:kinsoku w:val="0"/>
              <w:overflowPunct w:val="0"/>
              <w:spacing w:line="260" w:lineRule="exact"/>
              <w:jc w:val="center"/>
              <w:rPr>
                <w:rFonts w:eastAsia="標楷體"/>
                <w:sz w:val="20"/>
              </w:rPr>
            </w:pPr>
            <w:r w:rsidRPr="002430CD">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1B583249" w14:textId="77777777" w:rsidR="00EB3539" w:rsidRPr="002430CD" w:rsidRDefault="007762E9" w:rsidP="00B01169">
            <w:pPr>
              <w:kinsoku w:val="0"/>
              <w:overflowPunct w:val="0"/>
              <w:spacing w:line="260" w:lineRule="exact"/>
              <w:jc w:val="both"/>
              <w:rPr>
                <w:rFonts w:eastAsia="標楷體"/>
                <w:sz w:val="20"/>
              </w:rPr>
            </w:pPr>
            <w:r w:rsidRPr="002430CD">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218DD9B0" w14:textId="77777777" w:rsidR="007762E9" w:rsidRPr="00BE63F8" w:rsidRDefault="007762E9" w:rsidP="00EB3539">
            <w:pPr>
              <w:spacing w:line="260" w:lineRule="exact"/>
              <w:jc w:val="both"/>
              <w:rPr>
                <w:rFonts w:eastAsia="標楷體"/>
                <w:color w:val="000000"/>
                <w:sz w:val="20"/>
              </w:rPr>
            </w:pPr>
            <w:r w:rsidRPr="00BE63F8">
              <w:rPr>
                <w:rFonts w:eastAsia="標楷體" w:hint="eastAsia"/>
                <w:color w:val="000000"/>
                <w:sz w:val="20"/>
              </w:rPr>
              <w:t>會議</w:t>
            </w:r>
            <w:r w:rsidR="000D4609">
              <w:rPr>
                <w:rFonts w:eastAsia="標楷體" w:hint="eastAsia"/>
                <w:color w:val="000000"/>
                <w:sz w:val="20"/>
              </w:rPr>
              <w:t>召開完畢</w:t>
            </w:r>
            <w:r w:rsidRPr="00BE63F8">
              <w:rPr>
                <w:rFonts w:eastAsia="標楷體" w:hint="eastAsia"/>
                <w:color w:val="000000"/>
                <w:sz w:val="20"/>
              </w:rPr>
              <w:t>後二十日內。</w:t>
            </w:r>
          </w:p>
          <w:p w14:paraId="59E4ED22" w14:textId="77777777" w:rsidR="007762E9" w:rsidRPr="00BE63F8" w:rsidRDefault="007762E9" w:rsidP="00EB3539">
            <w:pPr>
              <w:spacing w:line="260" w:lineRule="exact"/>
              <w:jc w:val="both"/>
              <w:rPr>
                <w:rFonts w:eastAsia="標楷體"/>
                <w:color w:val="000000"/>
                <w:sz w:val="20"/>
              </w:rPr>
            </w:pPr>
          </w:p>
          <w:p w14:paraId="3E6A1408" w14:textId="77777777" w:rsidR="00A204FD" w:rsidRPr="00BE63F8" w:rsidRDefault="00A204FD" w:rsidP="00EB3539">
            <w:pPr>
              <w:spacing w:line="260" w:lineRule="exact"/>
              <w:jc w:val="both"/>
              <w:rPr>
                <w:rFonts w:eastAsia="標楷體"/>
                <w:color w:val="000000"/>
                <w:sz w:val="20"/>
              </w:rPr>
            </w:pPr>
          </w:p>
          <w:p w14:paraId="068F5937" w14:textId="77777777" w:rsidR="00A204FD" w:rsidRPr="00BE63F8" w:rsidRDefault="00A204FD" w:rsidP="00EB3539">
            <w:pPr>
              <w:spacing w:line="260" w:lineRule="exact"/>
              <w:jc w:val="both"/>
              <w:rPr>
                <w:rFonts w:eastAsia="標楷體"/>
                <w:color w:val="000000"/>
                <w:sz w:val="20"/>
              </w:rPr>
            </w:pPr>
          </w:p>
          <w:p w14:paraId="445E5272" w14:textId="77777777" w:rsidR="00A204FD" w:rsidRPr="00BE63F8" w:rsidRDefault="00A204FD" w:rsidP="00EB3539">
            <w:pPr>
              <w:spacing w:line="260" w:lineRule="exact"/>
              <w:jc w:val="both"/>
              <w:rPr>
                <w:rFonts w:eastAsia="標楷體"/>
                <w:color w:val="000000"/>
                <w:sz w:val="20"/>
              </w:rPr>
            </w:pPr>
          </w:p>
          <w:p w14:paraId="718DB37B" w14:textId="77777777" w:rsidR="00A204FD" w:rsidRPr="00BE63F8" w:rsidRDefault="00A204FD" w:rsidP="00EB3539">
            <w:pPr>
              <w:spacing w:line="260" w:lineRule="exact"/>
              <w:jc w:val="both"/>
              <w:rPr>
                <w:rFonts w:eastAsia="標楷體"/>
                <w:color w:val="000000"/>
                <w:sz w:val="20"/>
              </w:rPr>
            </w:pPr>
          </w:p>
          <w:p w14:paraId="642B6E3E" w14:textId="77777777" w:rsidR="00A204FD" w:rsidRPr="00BE63F8" w:rsidRDefault="00A204FD" w:rsidP="00EB3539">
            <w:pPr>
              <w:spacing w:line="260" w:lineRule="exact"/>
              <w:jc w:val="both"/>
              <w:rPr>
                <w:rFonts w:eastAsia="標楷體"/>
                <w:color w:val="000000"/>
                <w:sz w:val="20"/>
              </w:rPr>
            </w:pPr>
          </w:p>
          <w:p w14:paraId="71312466" w14:textId="77777777" w:rsidR="00A204FD" w:rsidRPr="00BE63F8" w:rsidRDefault="00A204FD" w:rsidP="00EB3539">
            <w:pPr>
              <w:spacing w:line="260" w:lineRule="exact"/>
              <w:jc w:val="both"/>
              <w:rPr>
                <w:rFonts w:eastAsia="標楷體"/>
                <w:color w:val="000000"/>
                <w:sz w:val="20"/>
              </w:rPr>
            </w:pPr>
          </w:p>
          <w:p w14:paraId="054E6222" w14:textId="77777777" w:rsidR="00A204FD" w:rsidRPr="00BE63F8" w:rsidRDefault="00A204FD" w:rsidP="00EB3539">
            <w:pPr>
              <w:spacing w:line="260" w:lineRule="exact"/>
              <w:jc w:val="both"/>
              <w:rPr>
                <w:rFonts w:eastAsia="標楷體"/>
                <w:color w:val="000000"/>
                <w:sz w:val="20"/>
              </w:rPr>
            </w:pPr>
          </w:p>
          <w:p w14:paraId="2B17563E" w14:textId="77777777" w:rsidR="00A204FD" w:rsidRPr="00BE63F8" w:rsidRDefault="00A204FD" w:rsidP="00EB3539">
            <w:pPr>
              <w:spacing w:line="260" w:lineRule="exact"/>
              <w:jc w:val="both"/>
              <w:rPr>
                <w:rFonts w:eastAsia="標楷體"/>
                <w:color w:val="000000"/>
                <w:sz w:val="20"/>
              </w:rPr>
            </w:pPr>
          </w:p>
          <w:p w14:paraId="39546297" w14:textId="77777777" w:rsidR="00A204FD" w:rsidRPr="00BE63F8" w:rsidRDefault="00A204FD" w:rsidP="00EB3539">
            <w:pPr>
              <w:spacing w:line="260" w:lineRule="exact"/>
              <w:jc w:val="both"/>
              <w:rPr>
                <w:rFonts w:eastAsia="標楷體"/>
                <w:color w:val="000000"/>
                <w:sz w:val="20"/>
              </w:rPr>
            </w:pPr>
          </w:p>
          <w:p w14:paraId="7556FB11" w14:textId="77777777" w:rsidR="00A204FD" w:rsidRPr="00BE63F8" w:rsidRDefault="00A204FD" w:rsidP="00EB3539">
            <w:pPr>
              <w:spacing w:line="260" w:lineRule="exact"/>
              <w:jc w:val="both"/>
              <w:rPr>
                <w:rFonts w:eastAsia="標楷體"/>
                <w:color w:val="000000"/>
                <w:sz w:val="20"/>
              </w:rPr>
            </w:pPr>
          </w:p>
          <w:p w14:paraId="24EAAE91" w14:textId="77777777" w:rsidR="00A204FD" w:rsidRPr="00BE63F8" w:rsidRDefault="00A204FD" w:rsidP="00EB3539">
            <w:pPr>
              <w:spacing w:line="260" w:lineRule="exact"/>
              <w:jc w:val="both"/>
              <w:rPr>
                <w:rFonts w:eastAsia="標楷體"/>
                <w:color w:val="000000"/>
                <w:sz w:val="20"/>
              </w:rPr>
            </w:pPr>
          </w:p>
          <w:p w14:paraId="5A37C006" w14:textId="77777777" w:rsidR="00A204FD" w:rsidRPr="00BE63F8" w:rsidRDefault="00A204FD" w:rsidP="00EB3539">
            <w:pPr>
              <w:spacing w:line="260" w:lineRule="exact"/>
              <w:jc w:val="both"/>
              <w:rPr>
                <w:rFonts w:eastAsia="標楷體"/>
                <w:color w:val="000000"/>
                <w:sz w:val="20"/>
              </w:rPr>
            </w:pPr>
          </w:p>
          <w:p w14:paraId="27CE8DBB" w14:textId="77777777" w:rsidR="006E1D39" w:rsidRDefault="006E1D39" w:rsidP="00EB3539">
            <w:pPr>
              <w:spacing w:line="260" w:lineRule="exact"/>
              <w:jc w:val="both"/>
              <w:rPr>
                <w:rFonts w:eastAsia="標楷體"/>
                <w:color w:val="000000"/>
                <w:sz w:val="20"/>
              </w:rPr>
            </w:pPr>
          </w:p>
          <w:p w14:paraId="3A2019D3" w14:textId="77777777" w:rsidR="006E1D39" w:rsidRDefault="006E1D39" w:rsidP="00EB3539">
            <w:pPr>
              <w:spacing w:line="260" w:lineRule="exact"/>
              <w:jc w:val="both"/>
              <w:rPr>
                <w:rFonts w:eastAsia="標楷體"/>
                <w:color w:val="000000"/>
                <w:sz w:val="20"/>
              </w:rPr>
            </w:pPr>
          </w:p>
          <w:p w14:paraId="7C8B73CA" w14:textId="77777777" w:rsidR="006E1D39" w:rsidRPr="00BE63F8" w:rsidRDefault="006E1D39" w:rsidP="00EB3539">
            <w:pPr>
              <w:spacing w:line="260" w:lineRule="exact"/>
              <w:jc w:val="both"/>
              <w:rPr>
                <w:rFonts w:eastAsia="標楷體"/>
                <w:color w:val="000000"/>
                <w:sz w:val="20"/>
              </w:rPr>
            </w:pPr>
          </w:p>
          <w:p w14:paraId="0CE5F8CF" w14:textId="77777777" w:rsidR="00A27121" w:rsidRPr="00BE63F8" w:rsidRDefault="00A27121" w:rsidP="00EB3539">
            <w:pPr>
              <w:spacing w:line="260" w:lineRule="exact"/>
              <w:jc w:val="both"/>
              <w:rPr>
                <w:rFonts w:eastAsia="標楷體"/>
                <w:color w:val="000000"/>
                <w:sz w:val="20"/>
              </w:rPr>
            </w:pPr>
          </w:p>
          <w:p w14:paraId="6D86CA61" w14:textId="77777777" w:rsidR="00960DF7" w:rsidRDefault="00960DF7" w:rsidP="00EB3539">
            <w:pPr>
              <w:spacing w:line="260" w:lineRule="exact"/>
              <w:jc w:val="both"/>
              <w:rPr>
                <w:rFonts w:eastAsia="標楷體"/>
                <w:color w:val="000000"/>
                <w:sz w:val="20"/>
              </w:rPr>
            </w:pPr>
          </w:p>
          <w:p w14:paraId="670ED961" w14:textId="77777777" w:rsidR="00960DF7" w:rsidRDefault="00960DF7" w:rsidP="00EB3539">
            <w:pPr>
              <w:spacing w:line="260" w:lineRule="exact"/>
              <w:jc w:val="both"/>
              <w:rPr>
                <w:rFonts w:eastAsia="標楷體"/>
                <w:color w:val="000000"/>
                <w:sz w:val="20"/>
              </w:rPr>
            </w:pPr>
          </w:p>
          <w:p w14:paraId="3FB65F0A" w14:textId="77777777" w:rsidR="00EB3539" w:rsidRPr="00BE63F8" w:rsidRDefault="00EB3539" w:rsidP="00EB3539">
            <w:pPr>
              <w:spacing w:line="260" w:lineRule="exact"/>
              <w:jc w:val="both"/>
              <w:rPr>
                <w:rFonts w:eastAsia="標楷體"/>
                <w:color w:val="000000"/>
                <w:sz w:val="20"/>
              </w:rPr>
            </w:pPr>
            <w:r w:rsidRPr="00BE63F8">
              <w:rPr>
                <w:rFonts w:eastAsia="標楷體" w:hint="eastAsia"/>
                <w:color w:val="000000"/>
                <w:sz w:val="20"/>
              </w:rPr>
              <w:t>改選董、監事於新任董、監事就任之日起</w:t>
            </w:r>
            <w:r w:rsidR="00FF06F7" w:rsidRPr="00BE63F8">
              <w:rPr>
                <w:rFonts w:eastAsia="標楷體" w:hint="eastAsia"/>
                <w:color w:val="000000"/>
                <w:sz w:val="20"/>
              </w:rPr>
              <w:t>十日</w:t>
            </w:r>
            <w:r w:rsidRPr="00BE63F8">
              <w:rPr>
                <w:rFonts w:eastAsia="標楷體" w:hint="eastAsia"/>
                <w:color w:val="000000"/>
                <w:sz w:val="20"/>
              </w:rPr>
              <w:t>內。</w:t>
            </w:r>
          </w:p>
          <w:p w14:paraId="5268E5B0" w14:textId="77777777" w:rsidR="00EB3539" w:rsidRDefault="00EB3539" w:rsidP="00B01169">
            <w:pPr>
              <w:spacing w:line="260" w:lineRule="exact"/>
              <w:jc w:val="both"/>
              <w:rPr>
                <w:rFonts w:eastAsia="標楷體"/>
                <w:color w:val="000000"/>
                <w:sz w:val="20"/>
              </w:rPr>
            </w:pPr>
          </w:p>
          <w:p w14:paraId="1D406FB9" w14:textId="77777777" w:rsidR="001C19B7" w:rsidRDefault="001C19B7" w:rsidP="00B01169">
            <w:pPr>
              <w:spacing w:line="260" w:lineRule="exact"/>
              <w:jc w:val="both"/>
              <w:rPr>
                <w:rFonts w:eastAsia="標楷體"/>
                <w:color w:val="000000"/>
                <w:sz w:val="20"/>
              </w:rPr>
            </w:pPr>
          </w:p>
          <w:p w14:paraId="4C0ADD6E" w14:textId="77777777" w:rsidR="001C19B7" w:rsidRDefault="001C19B7" w:rsidP="00B01169">
            <w:pPr>
              <w:spacing w:line="260" w:lineRule="exact"/>
              <w:jc w:val="both"/>
              <w:rPr>
                <w:rFonts w:eastAsia="標楷體"/>
                <w:color w:val="000000"/>
                <w:sz w:val="20"/>
              </w:rPr>
            </w:pPr>
          </w:p>
          <w:p w14:paraId="57DD9AE7" w14:textId="77777777" w:rsidR="001C19B7" w:rsidRDefault="001C19B7" w:rsidP="00B01169">
            <w:pPr>
              <w:spacing w:line="260" w:lineRule="exact"/>
              <w:jc w:val="both"/>
              <w:rPr>
                <w:rFonts w:eastAsia="標楷體"/>
                <w:color w:val="000000"/>
                <w:sz w:val="20"/>
              </w:rPr>
            </w:pPr>
          </w:p>
          <w:p w14:paraId="6B8C76DE" w14:textId="77777777" w:rsidR="001C19B7" w:rsidRDefault="001C19B7" w:rsidP="00B01169">
            <w:pPr>
              <w:spacing w:line="260" w:lineRule="exact"/>
              <w:jc w:val="both"/>
              <w:rPr>
                <w:rFonts w:eastAsia="標楷體"/>
                <w:color w:val="000000"/>
                <w:sz w:val="20"/>
              </w:rPr>
            </w:pPr>
          </w:p>
          <w:p w14:paraId="06B91285" w14:textId="77777777" w:rsidR="001C19B7" w:rsidRDefault="001C19B7" w:rsidP="00B01169">
            <w:pPr>
              <w:spacing w:line="260" w:lineRule="exact"/>
              <w:jc w:val="both"/>
              <w:rPr>
                <w:rFonts w:eastAsia="標楷體"/>
                <w:color w:val="000000"/>
                <w:sz w:val="20"/>
              </w:rPr>
            </w:pPr>
          </w:p>
          <w:p w14:paraId="05083324" w14:textId="77777777" w:rsidR="001C19B7" w:rsidRDefault="001C19B7" w:rsidP="00B01169">
            <w:pPr>
              <w:spacing w:line="260" w:lineRule="exact"/>
              <w:jc w:val="both"/>
              <w:rPr>
                <w:rFonts w:eastAsia="標楷體"/>
                <w:color w:val="000000"/>
                <w:sz w:val="20"/>
              </w:rPr>
            </w:pPr>
          </w:p>
          <w:p w14:paraId="269E8FBF" w14:textId="77777777" w:rsidR="001C19B7" w:rsidRDefault="001C19B7" w:rsidP="00B01169">
            <w:pPr>
              <w:spacing w:line="260" w:lineRule="exact"/>
              <w:jc w:val="both"/>
              <w:rPr>
                <w:rFonts w:eastAsia="標楷體"/>
                <w:color w:val="000000"/>
                <w:sz w:val="20"/>
              </w:rPr>
            </w:pPr>
          </w:p>
          <w:p w14:paraId="2BFD578C" w14:textId="77777777" w:rsidR="001C19B7" w:rsidRDefault="001C19B7" w:rsidP="00B01169">
            <w:pPr>
              <w:spacing w:line="260" w:lineRule="exact"/>
              <w:jc w:val="both"/>
              <w:rPr>
                <w:rFonts w:eastAsia="標楷體"/>
                <w:color w:val="000000"/>
                <w:sz w:val="20"/>
              </w:rPr>
            </w:pPr>
          </w:p>
          <w:p w14:paraId="31146270" w14:textId="77777777" w:rsidR="001C19B7" w:rsidRDefault="001C19B7" w:rsidP="00B01169">
            <w:pPr>
              <w:spacing w:line="260" w:lineRule="exact"/>
              <w:jc w:val="both"/>
              <w:rPr>
                <w:rFonts w:eastAsia="標楷體"/>
                <w:color w:val="000000"/>
                <w:sz w:val="20"/>
              </w:rPr>
            </w:pPr>
          </w:p>
          <w:p w14:paraId="76112E96" w14:textId="77777777" w:rsidR="001C19B7" w:rsidRDefault="001C19B7" w:rsidP="00B01169">
            <w:pPr>
              <w:spacing w:line="260" w:lineRule="exact"/>
              <w:jc w:val="both"/>
              <w:rPr>
                <w:rFonts w:eastAsia="標楷體"/>
                <w:color w:val="000000"/>
                <w:sz w:val="20"/>
              </w:rPr>
            </w:pPr>
          </w:p>
          <w:p w14:paraId="0C3530C6" w14:textId="77777777" w:rsidR="001C19B7" w:rsidRDefault="001C19B7" w:rsidP="00B01169">
            <w:pPr>
              <w:spacing w:line="260" w:lineRule="exact"/>
              <w:jc w:val="both"/>
              <w:rPr>
                <w:rFonts w:eastAsia="標楷體"/>
                <w:color w:val="000000"/>
                <w:sz w:val="20"/>
              </w:rPr>
            </w:pPr>
          </w:p>
          <w:p w14:paraId="6F9CCE34" w14:textId="77777777" w:rsidR="001C19B7" w:rsidRPr="00BE63F8" w:rsidRDefault="001C19B7">
            <w:pPr>
              <w:spacing w:line="260" w:lineRule="exact"/>
              <w:jc w:val="both"/>
              <w:rPr>
                <w:rFonts w:eastAsia="標楷體"/>
                <w:color w:val="000000"/>
                <w:sz w:val="20"/>
              </w:rPr>
            </w:pPr>
            <w:r>
              <w:rPr>
                <w:rFonts w:eastAsia="標楷體" w:hint="eastAsia"/>
                <w:color w:val="000000"/>
                <w:sz w:val="20"/>
              </w:rPr>
              <w:t>若有改（補）選董事時，於次一營業日交易時間開始二小時前輸入。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D9F9C85" w14:textId="0BF0CFE5" w:rsidR="007762E9" w:rsidRPr="00BE63F8" w:rsidDel="000036E2" w:rsidRDefault="007762E9" w:rsidP="00EB5D1B">
            <w:pPr>
              <w:kinsoku w:val="0"/>
              <w:overflowPunct w:val="0"/>
              <w:spacing w:line="260" w:lineRule="exact"/>
              <w:ind w:left="154" w:right="240" w:hangingChars="77" w:hanging="154"/>
              <w:jc w:val="both"/>
              <w:rPr>
                <w:del w:id="40" w:author="林芸卉" w:date="2025-12-12T16:35:00Z" w16du:dateUtc="2025-12-12T08:35:00Z"/>
                <w:rFonts w:eastAsia="標楷體"/>
                <w:color w:val="000000"/>
                <w:sz w:val="20"/>
              </w:rPr>
            </w:pPr>
            <w:del w:id="41" w:author="林芸卉" w:date="2025-12-12T16:35:00Z" w16du:dateUtc="2025-12-12T08:35:00Z">
              <w:r w:rsidRPr="00BE63F8" w:rsidDel="000036E2">
                <w:rPr>
                  <w:rFonts w:eastAsia="標楷體" w:hint="eastAsia"/>
                  <w:color w:val="000000"/>
                  <w:sz w:val="20"/>
                </w:rPr>
                <w:delText>1.</w:delText>
              </w:r>
              <w:r w:rsidRPr="00BE63F8" w:rsidDel="000036E2">
                <w:rPr>
                  <w:rFonts w:eastAsia="標楷體" w:hint="eastAsia"/>
                  <w:color w:val="000000"/>
                  <w:sz w:val="20"/>
                </w:rPr>
                <w:delText>股東會年報抄送本公司</w:delText>
              </w:r>
              <w:r w:rsidR="0095773B" w:rsidRPr="00BE63F8" w:rsidDel="000036E2">
                <w:rPr>
                  <w:rFonts w:eastAsia="標楷體" w:hint="eastAsia"/>
                  <w:color w:val="000000"/>
                  <w:sz w:val="20"/>
                </w:rPr>
                <w:delText>（一份）</w:delText>
              </w:r>
              <w:r w:rsidRPr="00BE63F8" w:rsidDel="000036E2">
                <w:rPr>
                  <w:rFonts w:eastAsia="標楷體" w:hint="eastAsia"/>
                  <w:color w:val="000000"/>
                  <w:sz w:val="20"/>
                </w:rPr>
                <w:delText>。</w:delText>
              </w:r>
            </w:del>
          </w:p>
          <w:p w14:paraId="1F448F6F" w14:textId="2FCF7F01" w:rsidR="00CA2307" w:rsidRDefault="0089533D" w:rsidP="000036E2">
            <w:pPr>
              <w:kinsoku w:val="0"/>
              <w:overflowPunct w:val="0"/>
              <w:spacing w:line="260" w:lineRule="exact"/>
              <w:ind w:left="154" w:hangingChars="77" w:hanging="154"/>
              <w:jc w:val="both"/>
              <w:rPr>
                <w:rFonts w:eastAsia="標楷體"/>
                <w:color w:val="000000"/>
                <w:sz w:val="20"/>
              </w:rPr>
            </w:pPr>
            <w:ins w:id="42" w:author="林芸卉" w:date="2025-12-15T09:57:00Z" w16du:dateUtc="2025-12-15T01:57:00Z">
              <w:r>
                <w:rPr>
                  <w:rFonts w:eastAsia="標楷體" w:hint="eastAsia"/>
                  <w:color w:val="000000"/>
                  <w:sz w:val="20"/>
                </w:rPr>
                <w:t>1</w:t>
              </w:r>
            </w:ins>
            <w:del w:id="43" w:author="林芸卉" w:date="2025-12-12T16:38:00Z" w16du:dateUtc="2025-12-12T08:38:00Z">
              <w:r w:rsidR="007762E9" w:rsidRPr="00BE63F8" w:rsidDel="000036E2">
                <w:rPr>
                  <w:rFonts w:eastAsia="標楷體" w:hint="eastAsia"/>
                  <w:color w:val="000000"/>
                  <w:sz w:val="20"/>
                </w:rPr>
                <w:delText>2</w:delText>
              </w:r>
            </w:del>
            <w:r w:rsidR="007762E9" w:rsidRPr="00BE63F8">
              <w:rPr>
                <w:rFonts w:eastAsia="標楷體" w:hint="eastAsia"/>
                <w:color w:val="000000"/>
                <w:sz w:val="20"/>
              </w:rPr>
              <w:t>.</w:t>
            </w:r>
            <w:r w:rsidR="007762E9" w:rsidRPr="00BE63F8">
              <w:rPr>
                <w:rFonts w:eastAsia="標楷體" w:hint="eastAsia"/>
                <w:color w:val="000000"/>
                <w:sz w:val="20"/>
              </w:rPr>
              <w:t>股東會</w:t>
            </w:r>
            <w:proofErr w:type="gramStart"/>
            <w:r w:rsidR="007762E9" w:rsidRPr="00BE63F8">
              <w:rPr>
                <w:rFonts w:eastAsia="標楷體" w:hint="eastAsia"/>
                <w:color w:val="000000"/>
                <w:sz w:val="20"/>
              </w:rPr>
              <w:t>議事錄免送</w:t>
            </w:r>
            <w:proofErr w:type="gramEnd"/>
            <w:r w:rsidR="007762E9" w:rsidRPr="00BE63F8">
              <w:rPr>
                <w:rFonts w:eastAsia="標楷體" w:hint="eastAsia"/>
                <w:color w:val="000000"/>
                <w:sz w:val="20"/>
              </w:rPr>
              <w:t>本公司及證基會，需輸入「公開資訊觀測站」</w:t>
            </w:r>
            <w:r w:rsidR="007762E9" w:rsidRPr="000036E2">
              <w:rPr>
                <w:rFonts w:eastAsia="標楷體"/>
                <w:color w:val="000000"/>
                <w:sz w:val="20"/>
              </w:rPr>
              <w:t>(</w:t>
            </w:r>
            <w:r w:rsidR="007E593C" w:rsidRPr="000036E2">
              <w:rPr>
                <w:rFonts w:eastAsia="標楷體"/>
                <w:color w:val="000000"/>
                <w:sz w:val="20"/>
              </w:rPr>
              <w:t>sii.twse.com.tw</w:t>
            </w:r>
            <w:r w:rsidR="007762E9" w:rsidRPr="000036E2">
              <w:rPr>
                <w:rFonts w:eastAsia="標楷體"/>
                <w:color w:val="000000"/>
                <w:sz w:val="20"/>
              </w:rPr>
              <w:t>/</w:t>
            </w:r>
            <w:r w:rsidR="007762E9" w:rsidRPr="00C04A32">
              <w:rPr>
                <w:rFonts w:eastAsia="標楷體"/>
                <w:color w:val="000000"/>
                <w:sz w:val="20"/>
              </w:rPr>
              <w:t>非</w:t>
            </w:r>
            <w:r w:rsidR="007762E9" w:rsidRPr="00BE63F8">
              <w:rPr>
                <w:rFonts w:eastAsia="標楷體" w:hint="eastAsia"/>
                <w:color w:val="000000"/>
                <w:sz w:val="20"/>
              </w:rPr>
              <w:t>格式化檔案電子資料申報</w:t>
            </w:r>
            <w:r w:rsidR="007762E9" w:rsidRPr="00BE63F8">
              <w:rPr>
                <w:rFonts w:eastAsia="標楷體" w:hint="eastAsia"/>
                <w:color w:val="000000"/>
                <w:sz w:val="20"/>
              </w:rPr>
              <w:t>/</w:t>
            </w:r>
            <w:r w:rsidR="007762E9" w:rsidRPr="00BE63F8">
              <w:rPr>
                <w:rFonts w:eastAsia="標楷體" w:hint="eastAsia"/>
                <w:color w:val="000000"/>
                <w:sz w:val="20"/>
              </w:rPr>
              <w:t>股東會相關資料申報</w:t>
            </w:r>
            <w:r w:rsidR="007762E9" w:rsidRPr="00BE63F8">
              <w:rPr>
                <w:rFonts w:eastAsia="標楷體" w:hint="eastAsia"/>
                <w:color w:val="000000"/>
                <w:sz w:val="20"/>
              </w:rPr>
              <w:t>)</w:t>
            </w:r>
            <w:r w:rsidR="007762E9" w:rsidRPr="00BE63F8">
              <w:rPr>
                <w:rFonts w:eastAsia="標楷體" w:hint="eastAsia"/>
                <w:color w:val="000000"/>
                <w:sz w:val="20"/>
              </w:rPr>
              <w:t>。</w:t>
            </w:r>
          </w:p>
          <w:p w14:paraId="243F4535" w14:textId="77777777" w:rsidR="007762E9" w:rsidRPr="00C04A32" w:rsidRDefault="00CA2307" w:rsidP="00C04A32">
            <w:pPr>
              <w:kinsoku w:val="0"/>
              <w:overflowPunct w:val="0"/>
              <w:spacing w:line="260" w:lineRule="exact"/>
              <w:ind w:left="154"/>
              <w:jc w:val="both"/>
              <w:rPr>
                <w:rFonts w:eastAsia="標楷體"/>
                <w:color w:val="000000"/>
                <w:sz w:val="20"/>
              </w:rPr>
            </w:pPr>
            <w:r w:rsidRPr="00C04A32">
              <w:rPr>
                <w:rFonts w:eastAsia="標楷體" w:hint="eastAsia"/>
                <w:color w:val="000000"/>
                <w:sz w:val="20"/>
              </w:rPr>
              <w:t>若</w:t>
            </w:r>
            <w:r w:rsidR="007762E9" w:rsidRPr="00C04A32">
              <w:rPr>
                <w:rFonts w:eastAsia="標楷體" w:hint="eastAsia"/>
                <w:color w:val="000000"/>
                <w:sz w:val="20"/>
              </w:rPr>
              <w:t>「取得或處分資產處理程序」及「資金貸與他人或背書保證作業程序」有訂定或修正應一併輸入前開網址。</w:t>
            </w:r>
          </w:p>
          <w:p w14:paraId="2A4EB85B" w14:textId="43EC1924" w:rsidR="007762E9" w:rsidRPr="00BE63F8" w:rsidRDefault="000036E2" w:rsidP="00F818D3">
            <w:pPr>
              <w:kinsoku w:val="0"/>
              <w:overflowPunct w:val="0"/>
              <w:spacing w:line="260" w:lineRule="exact"/>
              <w:ind w:left="154" w:hangingChars="77" w:hanging="154"/>
              <w:jc w:val="both"/>
              <w:rPr>
                <w:rFonts w:eastAsia="標楷體"/>
                <w:color w:val="000000"/>
                <w:sz w:val="20"/>
              </w:rPr>
            </w:pPr>
            <w:ins w:id="44" w:author="林芸卉" w:date="2025-12-12T16:38:00Z" w16du:dateUtc="2025-12-12T08:38:00Z">
              <w:r>
                <w:rPr>
                  <w:rFonts w:eastAsia="標楷體" w:hint="eastAsia"/>
                  <w:color w:val="000000"/>
                  <w:sz w:val="20"/>
                </w:rPr>
                <w:t>2</w:t>
              </w:r>
            </w:ins>
            <w:del w:id="45" w:author="林芸卉" w:date="2025-12-12T16:38:00Z" w16du:dateUtc="2025-12-12T08:38:00Z">
              <w:r w:rsidR="007762E9" w:rsidRPr="009322DD" w:rsidDel="000036E2">
                <w:rPr>
                  <w:rFonts w:eastAsia="標楷體"/>
                  <w:color w:val="000000"/>
                  <w:sz w:val="20"/>
                </w:rPr>
                <w:delText>3</w:delText>
              </w:r>
            </w:del>
            <w:r w:rsidR="007762E9" w:rsidRPr="009322DD">
              <w:rPr>
                <w:rFonts w:eastAsia="標楷體"/>
                <w:color w:val="000000"/>
                <w:sz w:val="20"/>
              </w:rPr>
              <w:t>.</w:t>
            </w:r>
            <w:r w:rsidR="007762E9" w:rsidRPr="00BE63F8">
              <w:rPr>
                <w:rFonts w:eastAsia="標楷體" w:hint="eastAsia"/>
                <w:color w:val="000000"/>
                <w:sz w:val="20"/>
              </w:rPr>
              <w:t>股權分散表輸入「公開資訊觀測站」</w:t>
            </w:r>
            <w:r w:rsidR="007762E9" w:rsidRPr="00BE63F8">
              <w:rPr>
                <w:rFonts w:eastAsia="標楷體"/>
                <w:color w:val="000000"/>
                <w:sz w:val="20"/>
              </w:rPr>
              <w:t>(</w:t>
            </w:r>
            <w:r w:rsidR="007E593C" w:rsidRPr="00BE63F8">
              <w:rPr>
                <w:rFonts w:eastAsia="標楷體"/>
                <w:color w:val="000000"/>
                <w:sz w:val="20"/>
              </w:rPr>
              <w:t>sii.twse.com.tw</w:t>
            </w:r>
            <w:r w:rsidR="007762E9" w:rsidRPr="00BE63F8">
              <w:rPr>
                <w:rFonts w:eastAsia="標楷體"/>
                <w:color w:val="000000"/>
                <w:sz w:val="20"/>
              </w:rPr>
              <w:t>/</w:t>
            </w:r>
            <w:r w:rsidR="007762E9" w:rsidRPr="00BE63F8">
              <w:rPr>
                <w:rFonts w:eastAsia="標楷體" w:hint="eastAsia"/>
                <w:color w:val="000000"/>
                <w:sz w:val="20"/>
              </w:rPr>
              <w:t>股權分散表申報作業</w:t>
            </w:r>
            <w:r w:rsidR="007762E9" w:rsidRPr="00BE63F8">
              <w:rPr>
                <w:rFonts w:eastAsia="標楷體" w:hint="eastAsia"/>
                <w:color w:val="000000"/>
                <w:sz w:val="20"/>
              </w:rPr>
              <w:t>)</w:t>
            </w:r>
            <w:r w:rsidR="007762E9" w:rsidRPr="00BE63F8">
              <w:rPr>
                <w:rFonts w:eastAsia="標楷體" w:hint="eastAsia"/>
                <w:color w:val="000000"/>
                <w:sz w:val="20"/>
              </w:rPr>
              <w:t>。</w:t>
            </w:r>
          </w:p>
          <w:p w14:paraId="29033415" w14:textId="77777777" w:rsidR="007762E9" w:rsidRPr="00BE63F8" w:rsidRDefault="007762E9" w:rsidP="00E73518">
            <w:pPr>
              <w:kinsoku w:val="0"/>
              <w:overflowPunct w:val="0"/>
              <w:spacing w:line="260" w:lineRule="exact"/>
              <w:ind w:left="140" w:hangingChars="70" w:hanging="140"/>
              <w:jc w:val="both"/>
              <w:rPr>
                <w:rFonts w:eastAsia="標楷體"/>
                <w:color w:val="000000"/>
                <w:sz w:val="20"/>
              </w:rPr>
            </w:pPr>
            <w:proofErr w:type="gramStart"/>
            <w:r w:rsidRPr="00BE63F8">
              <w:rPr>
                <w:rFonts w:eastAsia="標楷體" w:hint="eastAsia"/>
                <w:color w:val="000000"/>
                <w:sz w:val="20"/>
              </w:rPr>
              <w:t>（</w:t>
            </w:r>
            <w:proofErr w:type="gramEnd"/>
            <w:r w:rsidRPr="00BE63F8">
              <w:rPr>
                <w:rFonts w:eastAsia="標楷體" w:hint="eastAsia"/>
                <w:color w:val="000000"/>
                <w:sz w:val="20"/>
              </w:rPr>
              <w:t>依證期局</w:t>
            </w:r>
            <w:r w:rsidRPr="00BE63F8">
              <w:rPr>
                <w:rFonts w:eastAsia="標楷體" w:hint="eastAsia"/>
                <w:color w:val="000000"/>
                <w:sz w:val="20"/>
              </w:rPr>
              <w:t>93.6.7</w:t>
            </w:r>
            <w:r w:rsidRPr="00BE63F8">
              <w:rPr>
                <w:rFonts w:eastAsia="標楷體" w:hint="eastAsia"/>
                <w:color w:val="000000"/>
                <w:sz w:val="20"/>
              </w:rPr>
              <w:t>台財證三字第</w:t>
            </w:r>
            <w:r w:rsidRPr="00BE63F8">
              <w:rPr>
                <w:rFonts w:eastAsia="標楷體" w:hint="eastAsia"/>
                <w:color w:val="000000"/>
                <w:sz w:val="20"/>
              </w:rPr>
              <w:t>0930123010</w:t>
            </w:r>
            <w:r w:rsidRPr="00BE63F8">
              <w:rPr>
                <w:rFonts w:eastAsia="標楷體" w:hint="eastAsia"/>
                <w:color w:val="000000"/>
                <w:sz w:val="20"/>
              </w:rPr>
              <w:t>號函停止適用原需檢送之：</w:t>
            </w:r>
            <w:r w:rsidR="00F818D3">
              <w:rPr>
                <w:rFonts w:eastAsia="標楷體" w:hint="eastAsia"/>
                <w:color w:val="000000"/>
                <w:sz w:val="20"/>
              </w:rPr>
              <w:t>(</w:t>
            </w:r>
            <w:r w:rsidRPr="00BE63F8">
              <w:rPr>
                <w:rFonts w:eastAsia="標楷體" w:hint="eastAsia"/>
                <w:color w:val="000000"/>
                <w:sz w:val="20"/>
              </w:rPr>
              <w:t>1</w:t>
            </w:r>
            <w:r w:rsidR="00F818D3">
              <w:rPr>
                <w:rFonts w:eastAsia="標楷體" w:hint="eastAsia"/>
                <w:color w:val="000000"/>
                <w:sz w:val="20"/>
              </w:rPr>
              <w:t>)</w:t>
            </w:r>
            <w:r w:rsidRPr="00BE63F8">
              <w:rPr>
                <w:rFonts w:eastAsia="標楷體" w:hint="eastAsia"/>
                <w:color w:val="000000"/>
                <w:sz w:val="20"/>
              </w:rPr>
              <w:t>改選董監事者，須檢送選任董事、監察人狀況表二份。</w:t>
            </w:r>
            <w:r w:rsidR="00F818D3">
              <w:rPr>
                <w:rFonts w:eastAsia="標楷體" w:hint="eastAsia"/>
                <w:color w:val="000000"/>
                <w:sz w:val="20"/>
              </w:rPr>
              <w:t>(</w:t>
            </w:r>
            <w:r w:rsidRPr="00BE63F8">
              <w:rPr>
                <w:rFonts w:eastAsia="標楷體" w:hint="eastAsia"/>
                <w:color w:val="000000"/>
                <w:sz w:val="20"/>
              </w:rPr>
              <w:t>2</w:t>
            </w:r>
            <w:r w:rsidR="00F818D3">
              <w:rPr>
                <w:rFonts w:eastAsia="標楷體" w:hint="eastAsia"/>
                <w:color w:val="000000"/>
                <w:sz w:val="20"/>
              </w:rPr>
              <w:t>)</w:t>
            </w:r>
            <w:r w:rsidRPr="00BE63F8">
              <w:rPr>
                <w:rFonts w:eastAsia="標楷體" w:hint="eastAsia"/>
                <w:color w:val="000000"/>
                <w:sz w:val="20"/>
              </w:rPr>
              <w:t>持股千分之五，且</w:t>
            </w:r>
            <w:r w:rsidRPr="00BE63F8">
              <w:rPr>
                <w:rFonts w:eastAsia="標楷體" w:hint="eastAsia"/>
                <w:color w:val="000000"/>
                <w:sz w:val="20"/>
              </w:rPr>
              <w:t>50</w:t>
            </w:r>
            <w:r w:rsidRPr="00BE63F8">
              <w:rPr>
                <w:rFonts w:eastAsia="標楷體" w:hint="eastAsia"/>
                <w:color w:val="000000"/>
                <w:sz w:val="20"/>
              </w:rPr>
              <w:t>萬股以上股東名冊二份。</w:t>
            </w:r>
            <w:r w:rsidR="00F818D3">
              <w:rPr>
                <w:rFonts w:eastAsia="標楷體" w:hint="eastAsia"/>
                <w:color w:val="000000"/>
                <w:sz w:val="20"/>
              </w:rPr>
              <w:t>(</w:t>
            </w:r>
            <w:r w:rsidRPr="00BE63F8">
              <w:rPr>
                <w:rFonts w:eastAsia="標楷體" w:hint="eastAsia"/>
                <w:color w:val="000000"/>
                <w:sz w:val="20"/>
              </w:rPr>
              <w:t>3</w:t>
            </w:r>
            <w:r w:rsidR="00F818D3">
              <w:rPr>
                <w:rFonts w:eastAsia="標楷體" w:hint="eastAsia"/>
                <w:color w:val="000000"/>
                <w:sz w:val="20"/>
              </w:rPr>
              <w:t>)</w:t>
            </w:r>
            <w:r w:rsidRPr="00BE63F8">
              <w:rPr>
                <w:rFonts w:eastAsia="標楷體" w:hint="eastAsia"/>
                <w:color w:val="000000"/>
                <w:sz w:val="20"/>
              </w:rPr>
              <w:t>資本來源及個人投資金額分析表一份及停止適用</w:t>
            </w:r>
            <w:r w:rsidRPr="00BE63F8">
              <w:rPr>
                <w:rFonts w:eastAsia="標楷體" w:hint="eastAsia"/>
                <w:color w:val="000000"/>
                <w:sz w:val="20"/>
              </w:rPr>
              <w:t>75.3.08(75)</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二</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00248</w:t>
            </w:r>
            <w:r w:rsidRPr="00BE63F8">
              <w:rPr>
                <w:rFonts w:eastAsia="標楷體" w:hint="eastAsia"/>
                <w:color w:val="000000"/>
                <w:sz w:val="20"/>
              </w:rPr>
              <w:t>號函、</w:t>
            </w:r>
            <w:r w:rsidRPr="00BE63F8">
              <w:rPr>
                <w:rFonts w:eastAsia="標楷體" w:hint="eastAsia"/>
                <w:color w:val="000000"/>
                <w:sz w:val="20"/>
              </w:rPr>
              <w:t>72.12.21(72)</w:t>
            </w:r>
            <w:r w:rsidRPr="00BE63F8">
              <w:rPr>
                <w:rFonts w:eastAsia="標楷體" w:hint="eastAsia"/>
                <w:color w:val="000000"/>
                <w:sz w:val="20"/>
              </w:rPr>
              <w:t>台財證</w:t>
            </w:r>
            <w:r w:rsidRPr="00BE63F8">
              <w:rPr>
                <w:rFonts w:eastAsia="標楷體" w:hint="eastAsia"/>
                <w:color w:val="000000"/>
                <w:sz w:val="20"/>
              </w:rPr>
              <w:t>(</w:t>
            </w:r>
            <w:r w:rsidRPr="00BE63F8">
              <w:rPr>
                <w:rFonts w:eastAsia="標楷體" w:hint="eastAsia"/>
                <w:color w:val="000000"/>
                <w:sz w:val="20"/>
              </w:rPr>
              <w:t>四</w:t>
            </w:r>
            <w:r w:rsidRPr="00BE63F8">
              <w:rPr>
                <w:rFonts w:eastAsia="標楷體" w:hint="eastAsia"/>
                <w:color w:val="000000"/>
                <w:sz w:val="20"/>
              </w:rPr>
              <w:t>)</w:t>
            </w:r>
            <w:r w:rsidRPr="00BE63F8">
              <w:rPr>
                <w:rFonts w:eastAsia="標楷體" w:hint="eastAsia"/>
                <w:color w:val="000000"/>
                <w:sz w:val="20"/>
              </w:rPr>
              <w:t>第</w:t>
            </w:r>
            <w:r w:rsidRPr="00BE63F8">
              <w:rPr>
                <w:rFonts w:eastAsia="標楷體" w:hint="eastAsia"/>
                <w:color w:val="000000"/>
                <w:sz w:val="20"/>
              </w:rPr>
              <w:t>2801</w:t>
            </w:r>
            <w:r w:rsidRPr="00BE63F8">
              <w:rPr>
                <w:rFonts w:eastAsia="標楷體" w:hint="eastAsia"/>
                <w:color w:val="000000"/>
                <w:sz w:val="20"/>
              </w:rPr>
              <w:t>號函。）</w:t>
            </w:r>
          </w:p>
          <w:p w14:paraId="7AF1C5DE" w14:textId="53BA40E8" w:rsidR="007762E9" w:rsidRPr="00BE63F8" w:rsidRDefault="001521E5" w:rsidP="00F818D3">
            <w:pPr>
              <w:kinsoku w:val="0"/>
              <w:overflowPunct w:val="0"/>
              <w:spacing w:line="260" w:lineRule="exact"/>
              <w:ind w:left="154" w:hangingChars="77" w:hanging="154"/>
              <w:jc w:val="both"/>
              <w:rPr>
                <w:rFonts w:eastAsia="標楷體"/>
                <w:color w:val="000000"/>
                <w:sz w:val="20"/>
              </w:rPr>
            </w:pPr>
            <w:ins w:id="46" w:author="林芸卉" w:date="2025-12-15T10:44:00Z" w16du:dateUtc="2025-12-15T02:44:00Z">
              <w:r>
                <w:rPr>
                  <w:rFonts w:eastAsia="標楷體" w:hint="eastAsia"/>
                  <w:color w:val="000000"/>
                  <w:sz w:val="20"/>
                </w:rPr>
                <w:t>3</w:t>
              </w:r>
            </w:ins>
            <w:del w:id="47" w:author="林芸卉" w:date="2025-12-12T16:38:00Z" w16du:dateUtc="2025-12-12T08:38:00Z">
              <w:r w:rsidR="007762E9" w:rsidRPr="00BE63F8" w:rsidDel="000036E2">
                <w:rPr>
                  <w:rFonts w:eastAsia="標楷體" w:hint="eastAsia"/>
                  <w:color w:val="000000"/>
                  <w:sz w:val="20"/>
                </w:rPr>
                <w:delText>4</w:delText>
              </w:r>
            </w:del>
            <w:r w:rsidR="007762E9" w:rsidRPr="00BE63F8">
              <w:rPr>
                <w:rFonts w:eastAsia="標楷體" w:hint="eastAsia"/>
                <w:color w:val="000000"/>
                <w:sz w:val="20"/>
              </w:rPr>
              <w:t>.</w:t>
            </w:r>
            <w:r w:rsidR="007762E9" w:rsidRPr="00BE63F8">
              <w:rPr>
                <w:rFonts w:eastAsia="標楷體" w:hint="eastAsia"/>
                <w:color w:val="000000"/>
                <w:sz w:val="20"/>
              </w:rPr>
              <w:t>董事、監察人、總經理及財務會計主管具配偶或二親等資料</w:t>
            </w:r>
            <w:r w:rsidR="009322DD">
              <w:rPr>
                <w:rFonts w:eastAsia="標楷體" w:hint="eastAsia"/>
                <w:color w:val="000000"/>
                <w:sz w:val="20"/>
              </w:rPr>
              <w:t>(</w:t>
            </w:r>
            <w:r w:rsidR="009322DD">
              <w:rPr>
                <w:rFonts w:eastAsia="標楷體" w:hint="eastAsia"/>
                <w:color w:val="000000"/>
                <w:sz w:val="20"/>
              </w:rPr>
              <w:t>無論有無異</w:t>
            </w:r>
            <w:proofErr w:type="gramStart"/>
            <w:r w:rsidR="009322DD">
              <w:rPr>
                <w:rFonts w:eastAsia="標楷體" w:hint="eastAsia"/>
                <w:color w:val="000000"/>
                <w:sz w:val="20"/>
              </w:rPr>
              <w:t>動均須申報</w:t>
            </w:r>
            <w:proofErr w:type="gramEnd"/>
            <w:r w:rsidR="009322DD">
              <w:rPr>
                <w:rFonts w:eastAsia="標楷體" w:hint="eastAsia"/>
                <w:color w:val="000000"/>
                <w:sz w:val="20"/>
              </w:rPr>
              <w:t>)</w:t>
            </w:r>
            <w:r w:rsidR="007762E9" w:rsidRPr="00BE63F8">
              <w:rPr>
                <w:rFonts w:eastAsia="標楷體" w:hint="eastAsia"/>
                <w:color w:val="000000"/>
                <w:sz w:val="20"/>
              </w:rPr>
              <w:t>輸入「公開資訊觀測站」</w:t>
            </w:r>
            <w:r w:rsidR="007762E9" w:rsidRPr="00BE63F8">
              <w:rPr>
                <w:rFonts w:eastAsia="標楷體"/>
                <w:color w:val="000000"/>
                <w:sz w:val="20"/>
              </w:rPr>
              <w:t>(</w:t>
            </w:r>
            <w:r w:rsidR="007E593C" w:rsidRPr="00BE63F8">
              <w:rPr>
                <w:rFonts w:eastAsia="標楷體"/>
                <w:color w:val="000000"/>
                <w:sz w:val="20"/>
              </w:rPr>
              <w:t>sii.twse.com.tw</w:t>
            </w:r>
            <w:r w:rsidR="007762E9" w:rsidRPr="00BE63F8">
              <w:rPr>
                <w:rFonts w:eastAsia="標楷體"/>
                <w:color w:val="000000"/>
                <w:sz w:val="20"/>
              </w:rPr>
              <w:t>/</w:t>
            </w:r>
            <w:r w:rsidR="007762E9" w:rsidRPr="00BE63F8">
              <w:rPr>
                <w:rFonts w:eastAsia="標楷體" w:hint="eastAsia"/>
                <w:color w:val="000000"/>
                <w:sz w:val="20"/>
              </w:rPr>
              <w:t>內部人具配偶或二親等及十大進銷貨客戶申報作業</w:t>
            </w:r>
            <w:r w:rsidR="007762E9" w:rsidRPr="00BE63F8">
              <w:rPr>
                <w:rFonts w:eastAsia="標楷體" w:hint="eastAsia"/>
                <w:color w:val="000000"/>
                <w:sz w:val="20"/>
              </w:rPr>
              <w:t>)</w:t>
            </w:r>
            <w:r w:rsidR="007762E9" w:rsidRPr="00BE63F8">
              <w:rPr>
                <w:rFonts w:eastAsia="標楷體" w:hint="eastAsia"/>
                <w:color w:val="000000"/>
                <w:sz w:val="20"/>
              </w:rPr>
              <w:t>。</w:t>
            </w:r>
            <w:r w:rsidR="00F818D3">
              <w:rPr>
                <w:rFonts w:eastAsia="標楷體" w:hint="eastAsia"/>
                <w:color w:val="000000"/>
                <w:sz w:val="20"/>
              </w:rPr>
              <w:t>(</w:t>
            </w:r>
            <w:r w:rsidR="00F818D3">
              <w:rPr>
                <w:rFonts w:eastAsia="標楷體" w:hint="eastAsia"/>
                <w:color w:val="000000"/>
                <w:sz w:val="20"/>
              </w:rPr>
              <w:t>上開人員異動時二日內申報</w:t>
            </w:r>
            <w:r w:rsidR="00F818D3">
              <w:rPr>
                <w:rFonts w:eastAsia="標楷體" w:hint="eastAsia"/>
                <w:color w:val="000000"/>
                <w:sz w:val="20"/>
              </w:rPr>
              <w:t>)</w:t>
            </w:r>
          </w:p>
          <w:p w14:paraId="2840D75A" w14:textId="53F1185A" w:rsidR="006E1D39" w:rsidRDefault="001521E5" w:rsidP="00F818D3">
            <w:pPr>
              <w:kinsoku w:val="0"/>
              <w:overflowPunct w:val="0"/>
              <w:spacing w:line="260" w:lineRule="exact"/>
              <w:ind w:left="154" w:hangingChars="77" w:hanging="154"/>
              <w:jc w:val="both"/>
              <w:rPr>
                <w:rFonts w:eastAsia="標楷體"/>
                <w:color w:val="000000"/>
                <w:sz w:val="20"/>
              </w:rPr>
            </w:pPr>
            <w:ins w:id="48" w:author="林芸卉" w:date="2025-12-15T10:44:00Z" w16du:dateUtc="2025-12-15T02:44:00Z">
              <w:r>
                <w:rPr>
                  <w:rFonts w:eastAsia="標楷體" w:hint="eastAsia"/>
                  <w:color w:val="000000"/>
                  <w:sz w:val="20"/>
                </w:rPr>
                <w:t>4</w:t>
              </w:r>
            </w:ins>
            <w:del w:id="49" w:author="林芸卉" w:date="2025-12-12T16:38:00Z" w16du:dateUtc="2025-12-12T08:38:00Z">
              <w:r w:rsidR="006E1D39" w:rsidRPr="00F818D3" w:rsidDel="000036E2">
                <w:rPr>
                  <w:rFonts w:eastAsia="標楷體"/>
                  <w:color w:val="000000"/>
                  <w:sz w:val="20"/>
                </w:rPr>
                <w:delText>5</w:delText>
              </w:r>
            </w:del>
            <w:r w:rsidR="006E1D39" w:rsidRPr="00F818D3">
              <w:rPr>
                <w:rFonts w:eastAsia="標楷體"/>
                <w:color w:val="000000"/>
                <w:sz w:val="20"/>
              </w:rPr>
              <w:t>.</w:t>
            </w:r>
            <w:r w:rsidR="006E1D39" w:rsidRPr="001500A2">
              <w:rPr>
                <w:rFonts w:eastAsia="標楷體" w:hint="eastAsia"/>
                <w:color w:val="000000"/>
                <w:sz w:val="20"/>
              </w:rPr>
              <w:t>第一上市公司應於上市年度及其後二個會計年度內，</w:t>
            </w:r>
            <w:r w:rsidR="006E1D39">
              <w:rPr>
                <w:rFonts w:eastAsia="標楷體" w:hint="eastAsia"/>
                <w:color w:val="000000"/>
                <w:sz w:val="20"/>
              </w:rPr>
              <w:t>檢送</w:t>
            </w:r>
            <w:del w:id="50" w:author="林芸卉" w:date="2025-12-12T16:39:00Z" w16du:dateUtc="2025-12-12T08:39:00Z">
              <w:r w:rsidR="006E1D39" w:rsidDel="00C04A32">
                <w:rPr>
                  <w:rFonts w:eastAsia="標楷體" w:hint="eastAsia"/>
                  <w:color w:val="000000"/>
                  <w:sz w:val="20"/>
                </w:rPr>
                <w:delText>書面</w:delText>
              </w:r>
            </w:del>
            <w:r w:rsidR="006E1D39" w:rsidRPr="001500A2">
              <w:rPr>
                <w:rFonts w:eastAsia="標楷體" w:hint="eastAsia"/>
                <w:color w:val="000000"/>
                <w:sz w:val="20"/>
              </w:rPr>
              <w:t>年報</w:t>
            </w:r>
            <w:r w:rsidR="006E1D39">
              <w:rPr>
                <w:rFonts w:eastAsia="標楷體" w:hint="eastAsia"/>
                <w:color w:val="000000"/>
                <w:sz w:val="20"/>
              </w:rPr>
              <w:t>予交易所時，同時檢送</w:t>
            </w:r>
            <w:r w:rsidR="006E1D39" w:rsidRPr="001500A2">
              <w:rPr>
                <w:rFonts w:eastAsia="標楷體" w:hint="eastAsia"/>
                <w:color w:val="000000"/>
                <w:sz w:val="20"/>
              </w:rPr>
              <w:t>前一年度</w:t>
            </w:r>
            <w:r w:rsidR="00F707FF">
              <w:rPr>
                <w:rFonts w:eastAsia="標楷體" w:hint="eastAsia"/>
                <w:color w:val="000000"/>
                <w:sz w:val="20"/>
              </w:rPr>
              <w:t>書面</w:t>
            </w:r>
            <w:r w:rsidR="006E1D39" w:rsidRPr="001500A2">
              <w:rPr>
                <w:rFonts w:eastAsia="標楷體" w:hint="eastAsia"/>
                <w:color w:val="000000"/>
                <w:sz w:val="20"/>
              </w:rPr>
              <w:t>會計師專案審查報告，</w:t>
            </w:r>
            <w:r w:rsidR="006E1D39">
              <w:rPr>
                <w:rFonts w:eastAsia="標楷體" w:hint="eastAsia"/>
                <w:color w:val="000000"/>
                <w:sz w:val="20"/>
              </w:rPr>
              <w:t>並</w:t>
            </w:r>
            <w:r w:rsidR="00F707FF">
              <w:rPr>
                <w:rFonts w:eastAsia="標楷體" w:hint="eastAsia"/>
                <w:color w:val="000000"/>
                <w:sz w:val="20"/>
              </w:rPr>
              <w:t>一併</w:t>
            </w:r>
            <w:r w:rsidR="006E1D39" w:rsidRPr="002430CD">
              <w:rPr>
                <w:rFonts w:ascii="Book Antiqua" w:eastAsia="標楷體" w:hAnsi="標楷體"/>
                <w:sz w:val="20"/>
                <w:szCs w:val="20"/>
              </w:rPr>
              <w:t>輸入「公開資訊觀測站」</w:t>
            </w:r>
            <w:r w:rsidR="006E1D39" w:rsidRPr="002430CD">
              <w:rPr>
                <w:rFonts w:ascii="Book Antiqua" w:eastAsia="標楷體" w:hAnsi="Book Antiqua"/>
                <w:sz w:val="20"/>
                <w:szCs w:val="20"/>
              </w:rPr>
              <w:t>(sii.twse.com.tw/</w:t>
            </w:r>
            <w:r w:rsidR="006E1D39" w:rsidRPr="002430CD">
              <w:rPr>
                <w:rFonts w:ascii="Book Antiqua" w:eastAsia="標楷體" w:hAnsi="標楷體"/>
                <w:sz w:val="20"/>
                <w:szCs w:val="20"/>
              </w:rPr>
              <w:t>內部稽核申報作業</w:t>
            </w:r>
            <w:r w:rsidR="006E1D39" w:rsidRPr="002430CD">
              <w:rPr>
                <w:rFonts w:ascii="Book Antiqua" w:eastAsia="標楷體" w:hAnsi="Book Antiqua"/>
                <w:sz w:val="20"/>
                <w:szCs w:val="20"/>
              </w:rPr>
              <w:t>/</w:t>
            </w:r>
            <w:r w:rsidR="006E1D39" w:rsidRPr="002430CD">
              <w:rPr>
                <w:rFonts w:ascii="Book Antiqua" w:eastAsia="標楷體" w:hAnsi="標楷體"/>
                <w:sz w:val="20"/>
                <w:szCs w:val="20"/>
              </w:rPr>
              <w:t>內部控制專案審查報告</w:t>
            </w:r>
            <w:r w:rsidR="006E1D39" w:rsidRPr="002430CD">
              <w:rPr>
                <w:rFonts w:ascii="Book Antiqua" w:eastAsia="標楷體" w:hAnsi="Book Antiqua"/>
                <w:sz w:val="20"/>
                <w:szCs w:val="20"/>
              </w:rPr>
              <w:t>)</w:t>
            </w:r>
            <w:r w:rsidR="006E1D39" w:rsidRPr="001500A2">
              <w:rPr>
                <w:rFonts w:eastAsia="標楷體" w:hint="eastAsia"/>
                <w:color w:val="000000"/>
                <w:sz w:val="20"/>
              </w:rPr>
              <w:t>。前項期限屆滿後，第一上市公司自願委託會計師為內部控制制度專案審查者，</w:t>
            </w:r>
            <w:proofErr w:type="gramStart"/>
            <w:r w:rsidR="006E1D39" w:rsidRPr="001500A2">
              <w:rPr>
                <w:rFonts w:eastAsia="標楷體" w:hint="eastAsia"/>
                <w:color w:val="000000"/>
                <w:sz w:val="20"/>
              </w:rPr>
              <w:t>準</w:t>
            </w:r>
            <w:proofErr w:type="gramEnd"/>
            <w:r w:rsidR="006E1D39" w:rsidRPr="001500A2">
              <w:rPr>
                <w:rFonts w:eastAsia="標楷體" w:hint="eastAsia"/>
                <w:color w:val="000000"/>
                <w:sz w:val="20"/>
              </w:rPr>
              <w:t>用前項之規定。</w:t>
            </w:r>
          </w:p>
          <w:p w14:paraId="5A925B5B" w14:textId="77777777" w:rsidR="00C25453" w:rsidRPr="001500A2" w:rsidRDefault="00C25453" w:rsidP="006E1D39">
            <w:pPr>
              <w:kinsoku w:val="0"/>
              <w:overflowPunct w:val="0"/>
              <w:spacing w:line="260" w:lineRule="exact"/>
              <w:ind w:left="200" w:hangingChars="100" w:hanging="200"/>
              <w:jc w:val="both"/>
              <w:rPr>
                <w:rFonts w:eastAsia="標楷體"/>
                <w:color w:val="000000"/>
                <w:sz w:val="20"/>
              </w:rPr>
            </w:pPr>
          </w:p>
          <w:p w14:paraId="3BC78CB9" w14:textId="77777777" w:rsidR="0056772E" w:rsidRPr="000C51BC" w:rsidRDefault="00EB3539" w:rsidP="0056772E">
            <w:pPr>
              <w:kinsoku w:val="0"/>
              <w:overflowPunct w:val="0"/>
              <w:spacing w:line="260" w:lineRule="exact"/>
              <w:jc w:val="both"/>
              <w:rPr>
                <w:rFonts w:ascii="標楷體" w:eastAsia="標楷體" w:hAnsi="標楷體"/>
                <w:sz w:val="20"/>
                <w:szCs w:val="20"/>
              </w:rPr>
            </w:pPr>
            <w:r w:rsidRPr="00BE63F8">
              <w:rPr>
                <w:rFonts w:eastAsia="標楷體" w:hint="eastAsia"/>
                <w:color w:val="000000"/>
                <w:sz w:val="20"/>
              </w:rPr>
              <w:t>上網下載</w:t>
            </w:r>
            <w:proofErr w:type="gramStart"/>
            <w:r w:rsidRPr="00BE63F8">
              <w:rPr>
                <w:rFonts w:eastAsia="標楷體" w:hint="eastAsia"/>
                <w:color w:val="000000"/>
                <w:sz w:val="20"/>
              </w:rPr>
              <w:t>（</w:t>
            </w:r>
            <w:proofErr w:type="gramEnd"/>
            <w:r w:rsidR="00546B91">
              <w:fldChar w:fldCharType="begin"/>
            </w:r>
            <w:r w:rsidR="00546B91">
              <w:instrText xml:space="preserve"> HYPERLINK "http://www.tse.com.tw" </w:instrText>
            </w:r>
            <w:r w:rsidR="00546B91">
              <w:fldChar w:fldCharType="separate"/>
            </w:r>
            <w:r w:rsidRPr="00BE63F8">
              <w:rPr>
                <w:rStyle w:val="ab"/>
                <w:rFonts w:eastAsia="標楷體" w:hint="eastAsia"/>
                <w:color w:val="000000"/>
                <w:sz w:val="20"/>
                <w:u w:val="none"/>
              </w:rPr>
              <w:t>http://www.t</w:t>
            </w:r>
            <w:r w:rsidR="0086404A" w:rsidRPr="00BE63F8">
              <w:rPr>
                <w:rStyle w:val="ab"/>
                <w:rFonts w:eastAsia="標楷體" w:hint="eastAsia"/>
                <w:color w:val="000000"/>
                <w:sz w:val="20"/>
                <w:u w:val="none"/>
              </w:rPr>
              <w:t>w</w:t>
            </w:r>
            <w:r w:rsidRPr="00BE63F8">
              <w:rPr>
                <w:rStyle w:val="ab"/>
                <w:rFonts w:eastAsia="標楷體" w:hint="eastAsia"/>
                <w:color w:val="000000"/>
                <w:sz w:val="20"/>
                <w:u w:val="none"/>
              </w:rPr>
              <w:t>se.com.tw</w:t>
            </w:r>
            <w:r w:rsidR="00546B91">
              <w:rPr>
                <w:rStyle w:val="ab"/>
                <w:rFonts w:eastAsia="標楷體"/>
                <w:color w:val="000000"/>
                <w:sz w:val="20"/>
                <w:u w:val="none"/>
              </w:rPr>
              <w:fldChar w:fldCharType="end"/>
            </w:r>
            <w:r w:rsidRPr="00BE63F8">
              <w:rPr>
                <w:rFonts w:eastAsia="標楷體" w:hint="eastAsia"/>
                <w:color w:val="000000"/>
                <w:sz w:val="20"/>
              </w:rPr>
              <w:t>／點選「上市公司」</w:t>
            </w:r>
            <w:r w:rsidRPr="00BE63F8">
              <w:rPr>
                <w:rFonts w:eastAsia="標楷體" w:hint="eastAsia"/>
                <w:color w:val="000000"/>
                <w:sz w:val="20"/>
              </w:rPr>
              <w:t>/</w:t>
            </w:r>
            <w:r w:rsidRPr="00BE63F8">
              <w:rPr>
                <w:rFonts w:eastAsia="標楷體" w:hint="eastAsia"/>
                <w:color w:val="000000"/>
                <w:sz w:val="20"/>
              </w:rPr>
              <w:t>點選「上市公司文件下載」／點選</w:t>
            </w:r>
            <w:r w:rsidRPr="00BE63F8">
              <w:rPr>
                <w:rFonts w:eastAsia="標楷體" w:hint="eastAsia"/>
                <w:color w:val="000000"/>
                <w:sz w:val="20"/>
              </w:rPr>
              <w:t>1.</w:t>
            </w:r>
            <w:r w:rsidRPr="00BE63F8">
              <w:rPr>
                <w:rFonts w:eastAsia="標楷體" w:hint="eastAsia"/>
                <w:color w:val="000000"/>
                <w:sz w:val="20"/>
              </w:rPr>
              <w:t>「董監事</w:t>
            </w:r>
            <w:r w:rsidR="00F37B5A">
              <w:rPr>
                <w:rFonts w:eastAsia="標楷體" w:hint="eastAsia"/>
                <w:color w:val="000000"/>
                <w:sz w:val="20"/>
              </w:rPr>
              <w:t>法規宣導</w:t>
            </w:r>
            <w:r w:rsidRPr="00BE63F8">
              <w:rPr>
                <w:rFonts w:eastAsia="標楷體" w:hint="eastAsia"/>
                <w:color w:val="000000"/>
                <w:sz w:val="20"/>
              </w:rPr>
              <w:t>手冊」、</w:t>
            </w:r>
            <w:r w:rsidR="00F37B5A">
              <w:rPr>
                <w:rFonts w:eastAsia="標楷體" w:hint="eastAsia"/>
                <w:color w:val="000000"/>
                <w:sz w:val="20"/>
              </w:rPr>
              <w:t>2</w:t>
            </w:r>
            <w:r w:rsidRPr="00BE63F8">
              <w:rPr>
                <w:rFonts w:eastAsia="標楷體" w:hint="eastAsia"/>
                <w:color w:val="000000"/>
                <w:sz w:val="20"/>
              </w:rPr>
              <w:t>.</w:t>
            </w:r>
            <w:r w:rsidRPr="00BE63F8">
              <w:rPr>
                <w:rFonts w:eastAsia="標楷體" w:hint="eastAsia"/>
                <w:color w:val="000000"/>
                <w:sz w:val="20"/>
              </w:rPr>
              <w:t>「聲明書</w:t>
            </w:r>
            <w:r w:rsidRPr="00BE63F8">
              <w:rPr>
                <w:rFonts w:eastAsia="標楷體" w:hint="eastAsia"/>
                <w:color w:val="000000"/>
                <w:sz w:val="20"/>
              </w:rPr>
              <w:t>--</w:t>
            </w:r>
            <w:r w:rsidRPr="00BE63F8">
              <w:rPr>
                <w:rFonts w:eastAsia="標楷體" w:hint="eastAsia"/>
                <w:color w:val="000000"/>
                <w:sz w:val="20"/>
              </w:rPr>
              <w:t>董</w:t>
            </w:r>
            <w:r w:rsidR="004C343E" w:rsidRPr="00BE63F8">
              <w:rPr>
                <w:rFonts w:eastAsia="標楷體" w:hint="eastAsia"/>
                <w:color w:val="000000"/>
                <w:sz w:val="20"/>
              </w:rPr>
              <w:t>事、監察人、經理人</w:t>
            </w:r>
            <w:r w:rsidRPr="00BE63F8">
              <w:rPr>
                <w:rFonts w:eastAsia="標楷體" w:hint="eastAsia"/>
                <w:color w:val="000000"/>
                <w:sz w:val="20"/>
              </w:rPr>
              <w:t>」</w:t>
            </w:r>
            <w:r w:rsidR="00DA2CD9" w:rsidRPr="00BE63F8">
              <w:rPr>
                <w:rFonts w:eastAsia="標楷體" w:hint="eastAsia"/>
                <w:color w:val="000000"/>
                <w:sz w:val="20"/>
              </w:rPr>
              <w:t>、</w:t>
            </w:r>
            <w:r w:rsidR="00F37B5A">
              <w:rPr>
                <w:rFonts w:eastAsia="標楷體" w:hint="eastAsia"/>
                <w:color w:val="000000"/>
                <w:sz w:val="20"/>
              </w:rPr>
              <w:t>3</w:t>
            </w:r>
            <w:r w:rsidR="00DA2CD9" w:rsidRPr="00BE63F8">
              <w:rPr>
                <w:rFonts w:eastAsia="標楷體" w:hint="eastAsia"/>
                <w:color w:val="000000"/>
                <w:sz w:val="20"/>
              </w:rPr>
              <w:t>.</w:t>
            </w:r>
            <w:r w:rsidR="00DA2CD9" w:rsidRPr="00BE63F8">
              <w:rPr>
                <w:rFonts w:eastAsia="標楷體" w:hint="eastAsia"/>
                <w:color w:val="000000"/>
                <w:sz w:val="20"/>
              </w:rPr>
              <w:t>「上市公司及其董事、監察人與大股東應行</w:t>
            </w:r>
            <w:r w:rsidR="00DA2CD9" w:rsidRPr="000C51BC">
              <w:rPr>
                <w:rFonts w:eastAsia="標楷體" w:hint="eastAsia"/>
                <w:sz w:val="20"/>
              </w:rPr>
              <w:t>注意之證券市場規範事項」</w:t>
            </w:r>
            <w:r w:rsidR="002B23D0" w:rsidRPr="000C51BC">
              <w:rPr>
                <w:rFonts w:eastAsia="標楷體" w:hint="eastAsia"/>
                <w:sz w:val="20"/>
              </w:rPr>
              <w:t>、</w:t>
            </w:r>
            <w:r w:rsidR="00F37B5A">
              <w:rPr>
                <w:rFonts w:eastAsia="標楷體" w:hint="eastAsia"/>
                <w:sz w:val="20"/>
              </w:rPr>
              <w:t>4</w:t>
            </w:r>
            <w:r w:rsidR="00DA2CD9" w:rsidRPr="000C51BC">
              <w:rPr>
                <w:rFonts w:eastAsia="標楷體" w:hint="eastAsia"/>
                <w:sz w:val="20"/>
              </w:rPr>
              <w:t>.</w:t>
            </w:r>
            <w:r w:rsidR="00DA2CD9" w:rsidRPr="000C51BC">
              <w:rPr>
                <w:rFonts w:eastAsia="標楷體" w:hint="eastAsia"/>
                <w:sz w:val="20"/>
              </w:rPr>
              <w:t>「獨立董事法規宣導手冊」</w:t>
            </w:r>
            <w:r w:rsidR="002B23D0" w:rsidRPr="000C51BC">
              <w:rPr>
                <w:rFonts w:eastAsia="標楷體" w:hint="eastAsia"/>
                <w:sz w:val="20"/>
              </w:rPr>
              <w:t>及</w:t>
            </w:r>
            <w:r w:rsidR="00F37B5A">
              <w:rPr>
                <w:rFonts w:eastAsia="標楷體" w:hint="eastAsia"/>
                <w:sz w:val="20"/>
              </w:rPr>
              <w:t>5</w:t>
            </w:r>
            <w:r w:rsidR="002B23D0" w:rsidRPr="000C51BC">
              <w:rPr>
                <w:rFonts w:eastAsia="標楷體" w:hint="eastAsia"/>
                <w:sz w:val="20"/>
              </w:rPr>
              <w:t>.</w:t>
            </w:r>
            <w:r w:rsidR="002B23D0" w:rsidRPr="000C51BC">
              <w:rPr>
                <w:rFonts w:eastAsia="標楷體" w:hint="eastAsia"/>
                <w:sz w:val="20"/>
              </w:rPr>
              <w:t>「獨立董事（選任時）聲明書參考範例」</w:t>
            </w:r>
            <w:r w:rsidR="00DA2CD9" w:rsidRPr="000C51BC">
              <w:rPr>
                <w:rFonts w:eastAsia="標楷體" w:hint="eastAsia"/>
                <w:sz w:val="20"/>
              </w:rPr>
              <w:t>等</w:t>
            </w:r>
            <w:proofErr w:type="gramStart"/>
            <w:r w:rsidRPr="000C51BC">
              <w:rPr>
                <w:rFonts w:eastAsia="標楷體" w:hint="eastAsia"/>
                <w:sz w:val="20"/>
              </w:rPr>
              <w:t>）</w:t>
            </w:r>
            <w:proofErr w:type="gramEnd"/>
            <w:r w:rsidRPr="000C51BC">
              <w:rPr>
                <w:rFonts w:eastAsia="標楷體" w:hint="eastAsia"/>
                <w:sz w:val="20"/>
              </w:rPr>
              <w:t>資料交付新選任之董、監事</w:t>
            </w:r>
            <w:r w:rsidR="004C343E" w:rsidRPr="000C51BC">
              <w:rPr>
                <w:sz w:val="20"/>
                <w:szCs w:val="20"/>
              </w:rPr>
              <w:t>(</w:t>
            </w:r>
            <w:r w:rsidR="004C343E" w:rsidRPr="000C51BC">
              <w:rPr>
                <w:rFonts w:ascii="標楷體" w:eastAsia="標楷體" w:hAnsi="標楷體" w:hint="eastAsia"/>
                <w:sz w:val="20"/>
                <w:szCs w:val="20"/>
              </w:rPr>
              <w:t>含改選後續任之董、監事</w:t>
            </w:r>
            <w:r w:rsidR="004C343E" w:rsidRPr="000C51BC">
              <w:rPr>
                <w:sz w:val="20"/>
                <w:szCs w:val="20"/>
              </w:rPr>
              <w:t>)</w:t>
            </w:r>
            <w:r w:rsidR="00775077" w:rsidRPr="000C51BC">
              <w:rPr>
                <w:rFonts w:ascii="標楷體" w:eastAsia="標楷體" w:hAnsi="標楷體" w:hint="eastAsia"/>
                <w:sz w:val="20"/>
                <w:szCs w:val="20"/>
              </w:rPr>
              <w:t>並簽收</w:t>
            </w:r>
            <w:r w:rsidR="002C1B9F" w:rsidRPr="000C51BC">
              <w:rPr>
                <w:rFonts w:eastAsia="標楷體"/>
                <w:sz w:val="20"/>
              </w:rPr>
              <w:t>。</w:t>
            </w:r>
            <w:r w:rsidR="00775077" w:rsidRPr="000C51BC">
              <w:rPr>
                <w:rFonts w:eastAsia="標楷體" w:hint="eastAsia"/>
                <w:sz w:val="20"/>
              </w:rPr>
              <w:t>上市公司應於</w:t>
            </w:r>
            <w:r w:rsidR="002C1B9F" w:rsidRPr="000C51BC">
              <w:rPr>
                <w:rFonts w:eastAsia="標楷體" w:hint="eastAsia"/>
                <w:sz w:val="20"/>
              </w:rPr>
              <w:t>董、監事</w:t>
            </w:r>
            <w:r w:rsidR="007035E2" w:rsidRPr="000C51BC">
              <w:rPr>
                <w:rFonts w:ascii="標楷體" w:eastAsia="標楷體" w:hAnsi="標楷體" w:hint="eastAsia"/>
                <w:sz w:val="20"/>
                <w:szCs w:val="20"/>
              </w:rPr>
              <w:t>就任之日起</w:t>
            </w:r>
            <w:r w:rsidR="002C1B9F" w:rsidRPr="000C51BC">
              <w:rPr>
                <w:rFonts w:ascii="標楷體" w:eastAsia="標楷體" w:hAnsi="標楷體" w:hint="eastAsia"/>
                <w:sz w:val="20"/>
                <w:szCs w:val="20"/>
              </w:rPr>
              <w:t>5日內</w:t>
            </w:r>
            <w:r w:rsidR="00775077" w:rsidRPr="000C51BC">
              <w:rPr>
                <w:rFonts w:ascii="標楷體" w:eastAsia="標楷體" w:hAnsi="標楷體" w:hint="eastAsia"/>
                <w:sz w:val="20"/>
                <w:szCs w:val="20"/>
              </w:rPr>
              <w:t>，</w:t>
            </w:r>
            <w:proofErr w:type="gramStart"/>
            <w:r w:rsidR="00775077" w:rsidRPr="000C51BC">
              <w:rPr>
                <w:rFonts w:ascii="標楷體" w:eastAsia="標楷體" w:hAnsi="標楷體" w:hint="eastAsia"/>
                <w:sz w:val="20"/>
                <w:szCs w:val="20"/>
              </w:rPr>
              <w:t>洽</w:t>
            </w:r>
            <w:r w:rsidR="00775077" w:rsidRPr="000C51BC">
              <w:rPr>
                <w:rFonts w:eastAsia="標楷體" w:hint="eastAsia"/>
                <w:sz w:val="20"/>
              </w:rPr>
              <w:t>新選任</w:t>
            </w:r>
            <w:proofErr w:type="gramEnd"/>
            <w:r w:rsidR="00775077" w:rsidRPr="000C51BC">
              <w:rPr>
                <w:rFonts w:eastAsia="標楷體" w:hint="eastAsia"/>
                <w:sz w:val="20"/>
              </w:rPr>
              <w:t>之董、監事</w:t>
            </w:r>
            <w:r w:rsidR="00775077" w:rsidRPr="000C51BC">
              <w:rPr>
                <w:sz w:val="20"/>
                <w:szCs w:val="20"/>
              </w:rPr>
              <w:t>(</w:t>
            </w:r>
            <w:r w:rsidR="00775077" w:rsidRPr="000C51BC">
              <w:rPr>
                <w:rFonts w:ascii="標楷體" w:eastAsia="標楷體" w:hAnsi="標楷體" w:hint="eastAsia"/>
                <w:sz w:val="20"/>
                <w:szCs w:val="20"/>
              </w:rPr>
              <w:t>含改選後續任之董、監事</w:t>
            </w:r>
            <w:r w:rsidR="00775077" w:rsidRPr="000C51BC">
              <w:rPr>
                <w:sz w:val="20"/>
                <w:szCs w:val="20"/>
              </w:rPr>
              <w:t>)</w:t>
            </w:r>
            <w:r w:rsidR="002C1B9F" w:rsidRPr="000C51BC">
              <w:rPr>
                <w:rFonts w:ascii="標楷體" w:eastAsia="標楷體" w:hAnsi="標楷體" w:hint="eastAsia"/>
                <w:sz w:val="20"/>
                <w:szCs w:val="20"/>
              </w:rPr>
              <w:t>完成簽署，</w:t>
            </w:r>
            <w:r w:rsidR="00775077" w:rsidRPr="000C51BC">
              <w:rPr>
                <w:rFonts w:ascii="標楷體" w:eastAsia="標楷體" w:hAnsi="標楷體" w:hint="eastAsia"/>
                <w:sz w:val="20"/>
                <w:szCs w:val="20"/>
              </w:rPr>
              <w:t>並</w:t>
            </w:r>
            <w:r w:rsidR="002C1B9F" w:rsidRPr="000C51BC">
              <w:rPr>
                <w:rFonts w:ascii="標楷體" w:eastAsia="標楷體" w:hAnsi="標楷體" w:hint="eastAsia"/>
                <w:sz w:val="20"/>
                <w:szCs w:val="20"/>
              </w:rPr>
              <w:t>應於</w:t>
            </w:r>
            <w:r w:rsidR="007035E2" w:rsidRPr="000C51BC">
              <w:rPr>
                <w:sz w:val="20"/>
                <w:szCs w:val="20"/>
              </w:rPr>
              <w:t>10</w:t>
            </w:r>
            <w:r w:rsidR="007035E2" w:rsidRPr="000C51BC">
              <w:rPr>
                <w:rFonts w:ascii="標楷體" w:eastAsia="標楷體" w:hAnsi="標楷體" w:hint="eastAsia"/>
                <w:sz w:val="20"/>
                <w:szCs w:val="20"/>
              </w:rPr>
              <w:t>日內</w:t>
            </w:r>
            <w:r w:rsidRPr="000C51BC">
              <w:rPr>
                <w:rFonts w:eastAsia="標楷體" w:hint="eastAsia"/>
                <w:sz w:val="20"/>
              </w:rPr>
              <w:t>將簽收情形</w:t>
            </w:r>
            <w:r w:rsidR="00F655AA" w:rsidRPr="000C51BC">
              <w:rPr>
                <w:rFonts w:eastAsia="標楷體" w:hint="eastAsia"/>
                <w:sz w:val="20"/>
              </w:rPr>
              <w:t>及聲明書</w:t>
            </w:r>
            <w:r w:rsidRPr="000C51BC">
              <w:rPr>
                <w:rFonts w:eastAsia="標楷體" w:hint="eastAsia"/>
                <w:sz w:val="20"/>
              </w:rPr>
              <w:t>影本</w:t>
            </w:r>
            <w:proofErr w:type="gramStart"/>
            <w:r w:rsidR="0056772E" w:rsidRPr="000C51BC">
              <w:rPr>
                <w:rFonts w:eastAsia="標楷體" w:hint="eastAsia"/>
                <w:sz w:val="20"/>
              </w:rPr>
              <w:t>（</w:t>
            </w:r>
            <w:proofErr w:type="gramEnd"/>
            <w:r w:rsidR="0056772E" w:rsidRPr="000C51BC">
              <w:rPr>
                <w:rFonts w:eastAsia="標楷體" w:hint="eastAsia"/>
                <w:sz w:val="20"/>
              </w:rPr>
              <w:t>包含獨立董事</w:t>
            </w:r>
            <w:proofErr w:type="gramStart"/>
            <w:r w:rsidR="0056772E" w:rsidRPr="000C51BC">
              <w:rPr>
                <w:rFonts w:eastAsia="標楷體" w:hint="eastAsia"/>
                <w:sz w:val="20"/>
              </w:rPr>
              <w:t>（</w:t>
            </w:r>
            <w:proofErr w:type="gramEnd"/>
            <w:r w:rsidR="0056772E" w:rsidRPr="000C51BC">
              <w:rPr>
                <w:rFonts w:eastAsia="標楷體" w:hint="eastAsia"/>
                <w:sz w:val="20"/>
              </w:rPr>
              <w:t>選任時</w:t>
            </w:r>
            <w:proofErr w:type="gramStart"/>
            <w:r w:rsidR="0056772E" w:rsidRPr="000C51BC">
              <w:rPr>
                <w:rFonts w:eastAsia="標楷體" w:hint="eastAsia"/>
                <w:sz w:val="20"/>
              </w:rPr>
              <w:t>）</w:t>
            </w:r>
            <w:proofErr w:type="gramEnd"/>
            <w:r w:rsidR="0056772E" w:rsidRPr="000C51BC">
              <w:rPr>
                <w:rFonts w:eastAsia="標楷體" w:hint="eastAsia"/>
                <w:sz w:val="20"/>
              </w:rPr>
              <w:t>聲明書</w:t>
            </w:r>
            <w:proofErr w:type="gramStart"/>
            <w:r w:rsidR="0056772E" w:rsidRPr="000C51BC">
              <w:rPr>
                <w:rFonts w:eastAsia="標楷體" w:hint="eastAsia"/>
                <w:sz w:val="20"/>
              </w:rPr>
              <w:t>）</w:t>
            </w:r>
            <w:proofErr w:type="gramEnd"/>
            <w:r w:rsidRPr="000C51BC">
              <w:rPr>
                <w:rFonts w:eastAsia="標楷體" w:hint="eastAsia"/>
                <w:sz w:val="20"/>
              </w:rPr>
              <w:t>函送本公司</w:t>
            </w:r>
            <w:r w:rsidR="00FF06F7" w:rsidRPr="000C51BC">
              <w:rPr>
                <w:rFonts w:eastAsia="標楷體" w:hint="eastAsia"/>
                <w:sz w:val="20"/>
              </w:rPr>
              <w:t>，惟如有正當理由報經本公司同意者，</w:t>
            </w:r>
            <w:r w:rsidR="007035E2" w:rsidRPr="000C51BC">
              <w:rPr>
                <w:rFonts w:ascii="標楷體" w:eastAsia="標楷體" w:hAnsi="標楷體" w:hint="eastAsia"/>
                <w:sz w:val="20"/>
                <w:szCs w:val="20"/>
              </w:rPr>
              <w:t>得延長報備期限至就任之日起</w:t>
            </w:r>
            <w:r w:rsidR="007035E2" w:rsidRPr="000C51BC">
              <w:rPr>
                <w:sz w:val="20"/>
                <w:szCs w:val="20"/>
              </w:rPr>
              <w:t>15</w:t>
            </w:r>
            <w:r w:rsidR="007035E2" w:rsidRPr="000C51BC">
              <w:rPr>
                <w:rFonts w:ascii="標楷體" w:eastAsia="標楷體" w:hAnsi="標楷體" w:hint="eastAsia"/>
                <w:sz w:val="20"/>
                <w:szCs w:val="20"/>
              </w:rPr>
              <w:t>日內</w:t>
            </w:r>
            <w:r w:rsidR="0056772E" w:rsidRPr="000C51BC">
              <w:rPr>
                <w:rFonts w:ascii="標楷體" w:eastAsia="標楷體" w:hAnsi="標楷體" w:hint="eastAsia"/>
                <w:sz w:val="20"/>
                <w:szCs w:val="20"/>
              </w:rPr>
              <w:t>；上市公司若設置獨立董事，應一併檢送「獨立董事（選任時）資格條件檢查表」（公司填寫）</w:t>
            </w:r>
            <w:r w:rsidR="007035E2" w:rsidRPr="000C51BC">
              <w:rPr>
                <w:rFonts w:ascii="標楷體" w:eastAsia="標楷體" w:hAnsi="標楷體" w:hint="eastAsia"/>
                <w:sz w:val="20"/>
                <w:szCs w:val="20"/>
              </w:rPr>
              <w:t>。</w:t>
            </w:r>
          </w:p>
          <w:p w14:paraId="716E66CD" w14:textId="77777777" w:rsidR="004C343E" w:rsidRDefault="004C343E" w:rsidP="0056772E">
            <w:pPr>
              <w:kinsoku w:val="0"/>
              <w:overflowPunct w:val="0"/>
              <w:spacing w:line="260" w:lineRule="exact"/>
              <w:jc w:val="both"/>
              <w:rPr>
                <w:rFonts w:ascii="標楷體" w:eastAsia="標楷體" w:hAnsi="標楷體"/>
                <w:color w:val="000000"/>
                <w:sz w:val="20"/>
                <w:szCs w:val="20"/>
              </w:rPr>
            </w:pPr>
            <w:proofErr w:type="gramStart"/>
            <w:r w:rsidRPr="000C51BC">
              <w:rPr>
                <w:rFonts w:ascii="標楷體" w:eastAsia="標楷體" w:hAnsi="標楷體" w:hint="eastAsia"/>
                <w:sz w:val="20"/>
                <w:szCs w:val="20"/>
              </w:rPr>
              <w:t>註</w:t>
            </w:r>
            <w:proofErr w:type="gramEnd"/>
            <w:r w:rsidRPr="000C51BC">
              <w:rPr>
                <w:rFonts w:ascii="標楷體" w:eastAsia="標楷體" w:hAnsi="標楷體" w:hint="eastAsia"/>
                <w:sz w:val="20"/>
                <w:szCs w:val="20"/>
              </w:rPr>
              <w:t>：獨立董事需簽署</w:t>
            </w:r>
            <w:r w:rsidR="0056772E" w:rsidRPr="000C51BC">
              <w:rPr>
                <w:rFonts w:ascii="標楷體" w:eastAsia="標楷體" w:hAnsi="標楷體" w:hint="eastAsia"/>
                <w:sz w:val="20"/>
                <w:szCs w:val="20"/>
              </w:rPr>
              <w:t>「獨立董事（選任時）聲明書」，無需填具</w:t>
            </w:r>
            <w:r w:rsidRPr="000C51BC">
              <w:rPr>
                <w:rFonts w:ascii="標楷體" w:eastAsia="標楷體" w:hAnsi="標楷體" w:hint="eastAsia"/>
                <w:sz w:val="20"/>
                <w:szCs w:val="20"/>
              </w:rPr>
              <w:t>「</w:t>
            </w:r>
            <w:r w:rsidRPr="00BE63F8">
              <w:rPr>
                <w:rFonts w:ascii="標楷體" w:eastAsia="標楷體" w:hAnsi="標楷體" w:hint="eastAsia"/>
                <w:color w:val="000000"/>
                <w:sz w:val="20"/>
                <w:szCs w:val="20"/>
              </w:rPr>
              <w:t>聲明書</w:t>
            </w:r>
            <w:r w:rsidRPr="00BE63F8">
              <w:rPr>
                <w:color w:val="000000"/>
                <w:sz w:val="20"/>
                <w:szCs w:val="20"/>
              </w:rPr>
              <w:t>--</w:t>
            </w:r>
            <w:r w:rsidRPr="00BE63F8">
              <w:rPr>
                <w:rFonts w:ascii="標楷體" w:eastAsia="標楷體" w:hAnsi="標楷體" w:hint="eastAsia"/>
                <w:color w:val="000000"/>
                <w:sz w:val="20"/>
                <w:szCs w:val="20"/>
              </w:rPr>
              <w:t>董事」</w:t>
            </w:r>
            <w:r w:rsidR="0056772E">
              <w:rPr>
                <w:rFonts w:ascii="標楷體" w:eastAsia="標楷體" w:hAnsi="標楷體" w:hint="eastAsia"/>
                <w:color w:val="000000"/>
                <w:sz w:val="20"/>
                <w:szCs w:val="20"/>
              </w:rPr>
              <w:t>。</w:t>
            </w:r>
          </w:p>
          <w:p w14:paraId="336ABF42" w14:textId="77777777" w:rsidR="001C19B7" w:rsidRDefault="001C19B7" w:rsidP="0056772E">
            <w:pPr>
              <w:kinsoku w:val="0"/>
              <w:overflowPunct w:val="0"/>
              <w:spacing w:line="260" w:lineRule="exact"/>
              <w:jc w:val="both"/>
              <w:rPr>
                <w:rFonts w:ascii="標楷體" w:eastAsia="標楷體" w:hAnsi="標楷體"/>
                <w:color w:val="000000"/>
                <w:sz w:val="20"/>
                <w:szCs w:val="20"/>
              </w:rPr>
            </w:pPr>
          </w:p>
          <w:p w14:paraId="21381953" w14:textId="77777777" w:rsidR="00121BE7" w:rsidRPr="00BE63F8" w:rsidRDefault="00121BE7" w:rsidP="00B866CF">
            <w:pPr>
              <w:kinsoku w:val="0"/>
              <w:overflowPunct w:val="0"/>
              <w:spacing w:line="260" w:lineRule="exact"/>
              <w:jc w:val="both"/>
              <w:rPr>
                <w:rFonts w:eastAsia="標楷體"/>
                <w:color w:val="000000"/>
                <w:sz w:val="20"/>
              </w:rPr>
            </w:pPr>
            <w:r>
              <w:rPr>
                <w:rFonts w:eastAsia="標楷體" w:hint="eastAsia"/>
                <w:color w:val="000000"/>
                <w:sz w:val="20"/>
              </w:rPr>
              <w:t>第一上市公司</w:t>
            </w:r>
            <w:r w:rsidR="001C19B7">
              <w:rPr>
                <w:rFonts w:eastAsia="標楷體" w:hint="eastAsia"/>
                <w:color w:val="000000"/>
                <w:sz w:val="20"/>
              </w:rPr>
              <w:t>及</w:t>
            </w:r>
            <w:r w:rsidR="00024912">
              <w:rPr>
                <w:rFonts w:eastAsia="標楷體" w:hint="eastAsia"/>
                <w:color w:val="000000"/>
                <w:sz w:val="20"/>
              </w:rPr>
              <w:t>創新板</w:t>
            </w:r>
            <w:r w:rsidR="001C19B7">
              <w:rPr>
                <w:rFonts w:eastAsia="標楷體" w:hint="eastAsia"/>
                <w:color w:val="000000"/>
                <w:sz w:val="20"/>
              </w:rPr>
              <w:t>第一上市公司</w:t>
            </w:r>
            <w:r>
              <w:rPr>
                <w:rFonts w:eastAsia="標楷體" w:hint="eastAsia"/>
                <w:color w:val="000000"/>
                <w:sz w:val="20"/>
              </w:rPr>
              <w:t>應申報「公開資訊觀測站」</w:t>
            </w:r>
            <w:r w:rsidRPr="00221523">
              <w:rPr>
                <w:rFonts w:eastAsia="標楷體" w:hint="eastAsia"/>
                <w:color w:val="000000"/>
                <w:sz w:val="20"/>
              </w:rPr>
              <w:t>(sii.twse.com.tw/</w:t>
            </w:r>
            <w:r w:rsidR="001C19B7">
              <w:rPr>
                <w:rFonts w:eastAsia="標楷體" w:hint="eastAsia"/>
                <w:color w:val="000000"/>
                <w:sz w:val="20"/>
              </w:rPr>
              <w:t>外國企業董事暨總經理</w:t>
            </w:r>
            <w:r w:rsidRPr="00221523">
              <w:rPr>
                <w:rFonts w:eastAsia="標楷體" w:hint="eastAsia"/>
                <w:color w:val="000000"/>
                <w:sz w:val="20"/>
              </w:rPr>
              <w:t>異動即時維護申報</w:t>
            </w:r>
            <w:r w:rsidRPr="00221523">
              <w:rPr>
                <w:rFonts w:eastAsia="標楷體" w:hint="eastAsia"/>
                <w:color w:val="000000"/>
                <w:sz w:val="20"/>
              </w:rPr>
              <w:t>)</w:t>
            </w:r>
            <w:r>
              <w:rPr>
                <w:rFonts w:eastAsia="標楷體" w:hint="eastAsia"/>
                <w:color w:val="000000"/>
                <w:sz w:val="20"/>
              </w:rPr>
              <w:t>。</w:t>
            </w:r>
          </w:p>
        </w:tc>
        <w:tc>
          <w:tcPr>
            <w:tcW w:w="3600" w:type="dxa"/>
            <w:tcBorders>
              <w:top w:val="single" w:sz="4" w:space="0" w:color="auto"/>
              <w:left w:val="single" w:sz="4" w:space="0" w:color="auto"/>
              <w:bottom w:val="single" w:sz="4" w:space="0" w:color="auto"/>
              <w:right w:val="single" w:sz="4" w:space="0" w:color="auto"/>
            </w:tcBorders>
          </w:tcPr>
          <w:p w14:paraId="00305089"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183</w:t>
            </w:r>
            <w:r w:rsidRPr="002430CD">
              <w:rPr>
                <w:rFonts w:eastAsia="標楷體" w:hint="eastAsia"/>
                <w:sz w:val="20"/>
              </w:rPr>
              <w:t>條。</w:t>
            </w:r>
          </w:p>
          <w:p w14:paraId="588E40E7"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645CD368" w14:textId="77777777" w:rsidR="007762E9" w:rsidRPr="00C867CF" w:rsidRDefault="007762E9" w:rsidP="007762E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w:t>
            </w:r>
            <w:r w:rsidRPr="00C867CF">
              <w:rPr>
                <w:rFonts w:eastAsia="標楷體" w:hint="eastAsia"/>
                <w:sz w:val="20"/>
                <w:szCs w:val="20"/>
              </w:rPr>
              <w:t>型基金上市之境外基金機構資訊申報作業辦法</w:t>
            </w:r>
            <w:r w:rsidR="00165522" w:rsidRPr="00C867CF">
              <w:rPr>
                <w:rStyle w:val="ab"/>
                <w:rFonts w:eastAsia="標楷體" w:hAnsi="標楷體"/>
                <w:color w:val="auto"/>
                <w:sz w:val="20"/>
                <w:szCs w:val="20"/>
                <w:u w:val="none"/>
              </w:rPr>
              <w:t>第</w:t>
            </w:r>
            <w:r w:rsidR="00165522" w:rsidRPr="00C867CF">
              <w:rPr>
                <w:rFonts w:eastAsia="標楷體"/>
                <w:sz w:val="20"/>
                <w:szCs w:val="20"/>
              </w:rPr>
              <w:t>3</w:t>
            </w:r>
            <w:r w:rsidR="00165522" w:rsidRPr="00C867CF">
              <w:rPr>
                <w:rFonts w:eastAsia="標楷體" w:hAnsi="標楷體"/>
                <w:sz w:val="20"/>
                <w:szCs w:val="20"/>
              </w:rPr>
              <w:t>條第</w:t>
            </w:r>
            <w:r w:rsidR="00165522" w:rsidRPr="00C867CF">
              <w:rPr>
                <w:rFonts w:eastAsia="標楷體"/>
                <w:sz w:val="20"/>
                <w:szCs w:val="20"/>
              </w:rPr>
              <w:t>2</w:t>
            </w:r>
            <w:r w:rsidR="00165522" w:rsidRPr="00C867CF">
              <w:rPr>
                <w:rFonts w:eastAsia="標楷體" w:hAnsi="標楷體"/>
                <w:sz w:val="20"/>
                <w:szCs w:val="20"/>
              </w:rPr>
              <w:t>項第</w:t>
            </w:r>
            <w:r w:rsidR="00165522" w:rsidRPr="00C867CF">
              <w:rPr>
                <w:rFonts w:eastAsia="標楷體"/>
                <w:sz w:val="20"/>
                <w:szCs w:val="20"/>
              </w:rPr>
              <w:t>10</w:t>
            </w:r>
            <w:r w:rsidR="00165522" w:rsidRPr="00C867CF">
              <w:rPr>
                <w:rFonts w:eastAsia="標楷體" w:hAnsi="標楷體"/>
                <w:sz w:val="20"/>
                <w:szCs w:val="20"/>
              </w:rPr>
              <w:t>及</w:t>
            </w:r>
            <w:r w:rsidR="00165522" w:rsidRPr="00C867CF">
              <w:rPr>
                <w:rFonts w:eastAsia="標楷體"/>
                <w:sz w:val="20"/>
                <w:szCs w:val="20"/>
              </w:rPr>
              <w:t>15</w:t>
            </w:r>
            <w:r w:rsidR="00165522" w:rsidRPr="00C867CF">
              <w:rPr>
                <w:rStyle w:val="ab"/>
                <w:rFonts w:eastAsia="標楷體" w:hAnsi="標楷體"/>
                <w:color w:val="auto"/>
                <w:sz w:val="20"/>
                <w:szCs w:val="20"/>
                <w:u w:val="none"/>
              </w:rPr>
              <w:t>款</w:t>
            </w:r>
            <w:r w:rsidRPr="00C867CF">
              <w:rPr>
                <w:rFonts w:eastAsia="標楷體" w:hAnsi="標楷體"/>
                <w:sz w:val="20"/>
                <w:szCs w:val="20"/>
              </w:rPr>
              <w:t>。</w:t>
            </w:r>
          </w:p>
          <w:p w14:paraId="58271DD0"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4.73.9.24(73)</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2708</w:t>
            </w:r>
            <w:r w:rsidRPr="002430CD">
              <w:rPr>
                <w:rFonts w:eastAsia="標楷體" w:hint="eastAsia"/>
                <w:sz w:val="20"/>
              </w:rPr>
              <w:t>號函。</w:t>
            </w:r>
          </w:p>
          <w:p w14:paraId="6FAF9704"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5.86.3.31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07075</w:t>
            </w:r>
            <w:r w:rsidRPr="002430CD">
              <w:rPr>
                <w:rFonts w:eastAsia="標楷體" w:hint="eastAsia"/>
                <w:sz w:val="20"/>
              </w:rPr>
              <w:t>號函。</w:t>
            </w:r>
          </w:p>
          <w:p w14:paraId="3E416838"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6.89.6.3</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101459</w:t>
            </w:r>
            <w:r w:rsidRPr="002430CD">
              <w:rPr>
                <w:rFonts w:eastAsia="標楷體" w:hint="eastAsia"/>
                <w:sz w:val="20"/>
              </w:rPr>
              <w:t>號函。</w:t>
            </w:r>
          </w:p>
          <w:p w14:paraId="6E47F83E" w14:textId="77777777" w:rsidR="007762E9" w:rsidRPr="002430CD" w:rsidRDefault="007762E9" w:rsidP="007762E9">
            <w:pPr>
              <w:kinsoku w:val="0"/>
              <w:overflowPunct w:val="0"/>
              <w:spacing w:line="260" w:lineRule="exact"/>
              <w:jc w:val="both"/>
              <w:rPr>
                <w:rFonts w:eastAsia="標楷體"/>
                <w:sz w:val="20"/>
              </w:rPr>
            </w:pPr>
            <w:r w:rsidRPr="002430CD">
              <w:rPr>
                <w:rFonts w:eastAsia="標楷體" w:hint="eastAsia"/>
                <w:sz w:val="20"/>
              </w:rPr>
              <w:t>7.91.1.22</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100176</w:t>
            </w:r>
            <w:r w:rsidRPr="002430CD">
              <w:rPr>
                <w:rFonts w:eastAsia="標楷體" w:hint="eastAsia"/>
                <w:sz w:val="20"/>
              </w:rPr>
              <w:t>號函。</w:t>
            </w:r>
          </w:p>
          <w:p w14:paraId="5A0B62CD" w14:textId="77777777" w:rsidR="007762E9" w:rsidRPr="002430CD" w:rsidRDefault="00EC0597" w:rsidP="007762E9">
            <w:pPr>
              <w:kinsoku w:val="0"/>
              <w:overflowPunct w:val="0"/>
              <w:spacing w:line="260" w:lineRule="exact"/>
              <w:jc w:val="both"/>
              <w:rPr>
                <w:rFonts w:eastAsia="標楷體"/>
                <w:sz w:val="20"/>
              </w:rPr>
            </w:pPr>
            <w:r>
              <w:rPr>
                <w:rFonts w:eastAsia="標楷體" w:hint="eastAsia"/>
                <w:sz w:val="20"/>
              </w:rPr>
              <w:t>8</w:t>
            </w:r>
            <w:r w:rsidR="007762E9" w:rsidRPr="002430CD">
              <w:rPr>
                <w:rFonts w:eastAsia="標楷體" w:hint="eastAsia"/>
                <w:sz w:val="20"/>
              </w:rPr>
              <w:t>.94.12.20</w:t>
            </w:r>
            <w:r w:rsidR="007762E9" w:rsidRPr="002430CD">
              <w:rPr>
                <w:rFonts w:eastAsia="標楷體" w:hint="eastAsia"/>
                <w:sz w:val="20"/>
              </w:rPr>
              <w:t>台證上字第</w:t>
            </w:r>
            <w:r w:rsidR="007762E9" w:rsidRPr="002430CD">
              <w:rPr>
                <w:rFonts w:eastAsia="標楷體" w:hint="eastAsia"/>
                <w:sz w:val="20"/>
              </w:rPr>
              <w:t>0940103640</w:t>
            </w:r>
            <w:r w:rsidR="007762E9" w:rsidRPr="002430CD">
              <w:rPr>
                <w:rFonts w:eastAsia="標楷體" w:hint="eastAsia"/>
                <w:sz w:val="20"/>
              </w:rPr>
              <w:t>號函。</w:t>
            </w:r>
          </w:p>
          <w:p w14:paraId="01DA2B1E" w14:textId="77777777" w:rsidR="007762E9" w:rsidRPr="002430CD" w:rsidRDefault="00EC0597" w:rsidP="00655128">
            <w:pPr>
              <w:kinsoku w:val="0"/>
              <w:overflowPunct w:val="0"/>
              <w:spacing w:line="260" w:lineRule="exact"/>
              <w:jc w:val="both"/>
              <w:rPr>
                <w:rFonts w:eastAsia="標楷體"/>
                <w:sz w:val="20"/>
              </w:rPr>
            </w:pPr>
            <w:r>
              <w:rPr>
                <w:rFonts w:eastAsia="標楷體" w:hint="eastAsia"/>
                <w:sz w:val="20"/>
              </w:rPr>
              <w:t>9</w:t>
            </w:r>
            <w:r w:rsidR="007762E9" w:rsidRPr="002430CD">
              <w:rPr>
                <w:rFonts w:eastAsia="標楷體" w:hint="eastAsia"/>
                <w:sz w:val="20"/>
              </w:rPr>
              <w:t>.96.6.29</w:t>
            </w:r>
            <w:r w:rsidR="007762E9" w:rsidRPr="002430CD">
              <w:rPr>
                <w:rFonts w:eastAsia="標楷體" w:hint="eastAsia"/>
                <w:sz w:val="20"/>
              </w:rPr>
              <w:t>台證上字第</w:t>
            </w:r>
            <w:r w:rsidR="007762E9" w:rsidRPr="002430CD">
              <w:rPr>
                <w:rFonts w:eastAsia="標楷體" w:hint="eastAsia"/>
                <w:sz w:val="20"/>
              </w:rPr>
              <w:t>0960103700</w:t>
            </w:r>
            <w:r w:rsidR="007762E9" w:rsidRPr="002430CD">
              <w:rPr>
                <w:rFonts w:eastAsia="標楷體" w:hint="eastAsia"/>
                <w:sz w:val="20"/>
              </w:rPr>
              <w:t>號函。</w:t>
            </w:r>
          </w:p>
          <w:p w14:paraId="29B4CCCE" w14:textId="77777777" w:rsidR="007762E9" w:rsidRPr="002430CD" w:rsidRDefault="00655128" w:rsidP="00EB3539">
            <w:pPr>
              <w:kinsoku w:val="0"/>
              <w:overflowPunct w:val="0"/>
              <w:spacing w:line="260" w:lineRule="exact"/>
              <w:jc w:val="both"/>
              <w:rPr>
                <w:rFonts w:eastAsia="標楷體"/>
                <w:sz w:val="20"/>
              </w:rPr>
            </w:pPr>
            <w:r w:rsidRPr="00655128">
              <w:rPr>
                <w:rFonts w:eastAsia="標楷體" w:hint="eastAsia"/>
                <w:sz w:val="20"/>
              </w:rPr>
              <w:t>1</w:t>
            </w:r>
            <w:r w:rsidR="00EC0597">
              <w:rPr>
                <w:rFonts w:eastAsia="標楷體" w:hint="eastAsia"/>
                <w:sz w:val="20"/>
              </w:rPr>
              <w:t>0</w:t>
            </w:r>
            <w:r w:rsidRPr="00655128">
              <w:rPr>
                <w:rFonts w:eastAsia="標楷體" w:hint="eastAsia"/>
                <w:sz w:val="20"/>
              </w:rPr>
              <w:t>.99.12.8</w:t>
            </w:r>
            <w:r w:rsidRPr="00655128">
              <w:rPr>
                <w:rFonts w:eastAsia="標楷體" w:hint="eastAsia"/>
                <w:sz w:val="20"/>
              </w:rPr>
              <w:t>金管證發字第</w:t>
            </w:r>
            <w:r w:rsidRPr="00655128">
              <w:rPr>
                <w:rFonts w:eastAsia="標楷體" w:hint="eastAsia"/>
                <w:sz w:val="20"/>
              </w:rPr>
              <w:t>0990041685</w:t>
            </w:r>
            <w:r w:rsidRPr="00655128">
              <w:rPr>
                <w:rFonts w:eastAsia="標楷體" w:hint="eastAsia"/>
                <w:sz w:val="20"/>
              </w:rPr>
              <w:t>號</w:t>
            </w:r>
          </w:p>
          <w:p w14:paraId="1821C971" w14:textId="77777777" w:rsidR="007762E9" w:rsidRPr="002430CD" w:rsidRDefault="00F960E1" w:rsidP="00EB3539">
            <w:pPr>
              <w:kinsoku w:val="0"/>
              <w:overflowPunct w:val="0"/>
              <w:spacing w:line="260" w:lineRule="exact"/>
              <w:jc w:val="both"/>
              <w:rPr>
                <w:rFonts w:eastAsia="標楷體"/>
                <w:sz w:val="20"/>
              </w:rPr>
            </w:pPr>
            <w:r>
              <w:rPr>
                <w:rFonts w:eastAsia="標楷體" w:hint="eastAsia"/>
                <w:sz w:val="20"/>
              </w:rPr>
              <w:t>1</w:t>
            </w:r>
            <w:r w:rsidR="00EC0597">
              <w:rPr>
                <w:rFonts w:eastAsia="標楷體" w:hint="eastAsia"/>
                <w:sz w:val="20"/>
              </w:rPr>
              <w:t>1</w:t>
            </w:r>
            <w:r>
              <w:rPr>
                <w:rFonts w:eastAsia="標楷體" w:hint="eastAsia"/>
                <w:sz w:val="20"/>
              </w:rPr>
              <w:t>.100.11.8</w:t>
            </w:r>
            <w:r>
              <w:rPr>
                <w:rFonts w:eastAsia="標楷體" w:hint="eastAsia"/>
                <w:sz w:val="20"/>
              </w:rPr>
              <w:t>金管會</w:t>
            </w:r>
            <w:proofErr w:type="gramStart"/>
            <w:r>
              <w:rPr>
                <w:rFonts w:eastAsia="標楷體" w:hint="eastAsia"/>
                <w:sz w:val="20"/>
              </w:rPr>
              <w:t>證期局新聞稿</w:t>
            </w:r>
            <w:proofErr w:type="gramEnd"/>
            <w:r>
              <w:rPr>
                <w:rFonts w:eastAsia="標楷體" w:hint="eastAsia"/>
                <w:sz w:val="20"/>
              </w:rPr>
              <w:t>。</w:t>
            </w:r>
          </w:p>
          <w:p w14:paraId="6339ACEB" w14:textId="4B695647" w:rsidR="006E1D39" w:rsidRDefault="006E1D39" w:rsidP="006E1D39">
            <w:pPr>
              <w:kinsoku w:val="0"/>
              <w:overflowPunct w:val="0"/>
              <w:spacing w:line="260" w:lineRule="exact"/>
              <w:jc w:val="both"/>
              <w:rPr>
                <w:ins w:id="51" w:author="林芸卉" w:date="2025-12-12T16:39:00Z" w16du:dateUtc="2025-12-12T08:39:00Z"/>
                <w:rFonts w:eastAsia="標楷體"/>
                <w:sz w:val="20"/>
              </w:rPr>
            </w:pPr>
            <w:r>
              <w:rPr>
                <w:rFonts w:eastAsia="標楷體" w:hint="eastAsia"/>
                <w:sz w:val="20"/>
              </w:rPr>
              <w:t>1</w:t>
            </w:r>
            <w:r w:rsidR="00EC0597">
              <w:rPr>
                <w:rFonts w:eastAsia="標楷體" w:hint="eastAsia"/>
                <w:sz w:val="20"/>
              </w:rPr>
              <w:t>2</w:t>
            </w:r>
            <w:r>
              <w:rPr>
                <w:rFonts w:eastAsia="標楷體" w:hint="eastAsia"/>
                <w:sz w:val="20"/>
              </w:rPr>
              <w:t>.</w:t>
            </w:r>
            <w:r>
              <w:rPr>
                <w:rFonts w:eastAsia="標楷體" w:hint="eastAsia"/>
                <w:sz w:val="20"/>
              </w:rPr>
              <w:t>本公司</w:t>
            </w:r>
            <w:r w:rsidR="00512016">
              <w:rPr>
                <w:rFonts w:eastAsia="標楷體" w:hint="eastAsia"/>
                <w:sz w:val="20"/>
              </w:rPr>
              <w:t>對第一上市公司、創新板第一上市公司上市後管理作業辦法</w:t>
            </w:r>
            <w:r>
              <w:rPr>
                <w:rFonts w:eastAsia="標楷體" w:hint="eastAsia"/>
                <w:sz w:val="20"/>
              </w:rPr>
              <w:t>。</w:t>
            </w:r>
          </w:p>
          <w:p w14:paraId="26EA87D7" w14:textId="746CE949" w:rsidR="00960DF7" w:rsidRDefault="00C04A32" w:rsidP="00EB3539">
            <w:pPr>
              <w:kinsoku w:val="0"/>
              <w:overflowPunct w:val="0"/>
              <w:spacing w:line="260" w:lineRule="exact"/>
              <w:jc w:val="both"/>
              <w:rPr>
                <w:rFonts w:eastAsia="標楷體"/>
                <w:sz w:val="20"/>
              </w:rPr>
            </w:pPr>
            <w:ins w:id="52" w:author="林芸卉" w:date="2025-12-12T16:39:00Z" w16du:dateUtc="2025-12-12T08:39:00Z">
              <w:r>
                <w:rPr>
                  <w:rFonts w:eastAsia="標楷體" w:hint="eastAsia"/>
                  <w:sz w:val="20"/>
                </w:rPr>
                <w:t>13.</w:t>
              </w:r>
              <w:r w:rsidRPr="0000511A">
                <w:rPr>
                  <w:rFonts w:eastAsia="標楷體"/>
                  <w:sz w:val="20"/>
                </w:rPr>
                <w:t>114.7.28</w:t>
              </w:r>
              <w:proofErr w:type="gramStart"/>
              <w:r w:rsidRPr="00CC7F9E">
                <w:rPr>
                  <w:rFonts w:eastAsia="標楷體" w:hint="eastAsia"/>
                  <w:sz w:val="20"/>
                </w:rPr>
                <w:t>金管證發</w:t>
              </w:r>
              <w:proofErr w:type="gramEnd"/>
              <w:r w:rsidRPr="00CC7F9E">
                <w:rPr>
                  <w:rFonts w:eastAsia="標楷體" w:hint="eastAsia"/>
                  <w:sz w:val="20"/>
                </w:rPr>
                <w:t>字第</w:t>
              </w:r>
              <w:r w:rsidRPr="00CC7F9E">
                <w:rPr>
                  <w:rFonts w:eastAsia="標楷體" w:hint="eastAsia"/>
                  <w:sz w:val="20"/>
                </w:rPr>
                <w:t>1140383467</w:t>
              </w:r>
              <w:r>
                <w:rPr>
                  <w:rFonts w:eastAsia="標楷體" w:hint="eastAsia"/>
                  <w:sz w:val="20"/>
                </w:rPr>
                <w:t>號函。</w:t>
              </w:r>
            </w:ins>
          </w:p>
          <w:p w14:paraId="0E69F77C" w14:textId="77777777" w:rsidR="00E8208A" w:rsidRDefault="00E8208A" w:rsidP="00EB3539">
            <w:pPr>
              <w:kinsoku w:val="0"/>
              <w:overflowPunct w:val="0"/>
              <w:spacing w:line="260" w:lineRule="exact"/>
              <w:jc w:val="both"/>
              <w:rPr>
                <w:rFonts w:eastAsia="標楷體"/>
                <w:sz w:val="20"/>
              </w:rPr>
            </w:pPr>
          </w:p>
          <w:p w14:paraId="12480240" w14:textId="77777777" w:rsidR="00EB3539" w:rsidRPr="002430CD" w:rsidRDefault="00EB3539" w:rsidP="00EB3539">
            <w:pPr>
              <w:kinsoku w:val="0"/>
              <w:overflowPunct w:val="0"/>
              <w:spacing w:line="260" w:lineRule="exact"/>
              <w:jc w:val="both"/>
              <w:rPr>
                <w:rFonts w:eastAsia="標楷體"/>
                <w:sz w:val="20"/>
              </w:rPr>
            </w:pPr>
            <w:r w:rsidRPr="002430CD">
              <w:rPr>
                <w:rFonts w:eastAsia="標楷體" w:hint="eastAsia"/>
                <w:sz w:val="20"/>
              </w:rPr>
              <w:t>1.91.5.3</w:t>
            </w:r>
            <w:r w:rsidRPr="002430CD">
              <w:rPr>
                <w:rFonts w:eastAsia="標楷體" w:hint="eastAsia"/>
                <w:sz w:val="20"/>
              </w:rPr>
              <w:t>（</w:t>
            </w:r>
            <w:r w:rsidRPr="002430CD">
              <w:rPr>
                <w:rFonts w:eastAsia="標楷體" w:hint="eastAsia"/>
                <w:sz w:val="20"/>
              </w:rPr>
              <w:t>91</w:t>
            </w:r>
            <w:r w:rsidRPr="002430CD">
              <w:rPr>
                <w:rFonts w:eastAsia="標楷體" w:hint="eastAsia"/>
                <w:sz w:val="20"/>
              </w:rPr>
              <w:t>）台財證（一）字第</w:t>
            </w:r>
            <w:r w:rsidRPr="002430CD">
              <w:rPr>
                <w:rFonts w:eastAsia="標楷體" w:hint="eastAsia"/>
                <w:sz w:val="20"/>
              </w:rPr>
              <w:t>002773</w:t>
            </w:r>
          </w:p>
          <w:p w14:paraId="6F8B1F8C" w14:textId="77777777" w:rsidR="00EB3539" w:rsidRPr="002430CD" w:rsidRDefault="00EB3539" w:rsidP="00EB3539">
            <w:pPr>
              <w:kinsoku w:val="0"/>
              <w:overflowPunct w:val="0"/>
              <w:spacing w:line="260" w:lineRule="exact"/>
              <w:ind w:firstLineChars="50" w:firstLine="100"/>
              <w:jc w:val="both"/>
              <w:rPr>
                <w:rFonts w:eastAsia="標楷體"/>
                <w:sz w:val="20"/>
              </w:rPr>
            </w:pPr>
            <w:r w:rsidRPr="002430CD">
              <w:rPr>
                <w:rFonts w:eastAsia="標楷體" w:hint="eastAsia"/>
                <w:sz w:val="20"/>
              </w:rPr>
              <w:t>號函。</w:t>
            </w:r>
          </w:p>
          <w:p w14:paraId="474636F2" w14:textId="77777777" w:rsidR="00EB3539" w:rsidRPr="002430CD" w:rsidRDefault="00EB3539" w:rsidP="00B01169">
            <w:pPr>
              <w:kinsoku w:val="0"/>
              <w:overflowPunct w:val="0"/>
              <w:spacing w:line="260" w:lineRule="exact"/>
              <w:jc w:val="both"/>
              <w:rPr>
                <w:rFonts w:eastAsia="標楷體"/>
                <w:sz w:val="20"/>
              </w:rPr>
            </w:pPr>
            <w:r w:rsidRPr="002430CD">
              <w:rPr>
                <w:rFonts w:eastAsia="標楷體" w:hint="eastAsia"/>
                <w:sz w:val="20"/>
              </w:rPr>
              <w:t>2.91.8.21</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102412</w:t>
            </w:r>
            <w:r w:rsidRPr="002430CD">
              <w:rPr>
                <w:rFonts w:eastAsia="標楷體" w:hint="eastAsia"/>
                <w:sz w:val="20"/>
              </w:rPr>
              <w:t>號函。</w:t>
            </w:r>
          </w:p>
          <w:p w14:paraId="6BB6A9C5" w14:textId="77777777" w:rsidR="004C343E" w:rsidRPr="002430CD" w:rsidRDefault="004C343E" w:rsidP="004C343E">
            <w:pPr>
              <w:overflowPunct w:val="0"/>
              <w:spacing w:line="260" w:lineRule="exact"/>
              <w:jc w:val="both"/>
              <w:rPr>
                <w:sz w:val="20"/>
                <w:szCs w:val="20"/>
              </w:rPr>
            </w:pPr>
            <w:r w:rsidRPr="002430CD">
              <w:rPr>
                <w:sz w:val="20"/>
                <w:szCs w:val="20"/>
              </w:rPr>
              <w:t>3.98.7.7</w:t>
            </w:r>
            <w:r w:rsidRPr="002430CD">
              <w:rPr>
                <w:rFonts w:ascii="標楷體" w:eastAsia="標楷體" w:hAnsi="標楷體" w:hint="eastAsia"/>
                <w:sz w:val="20"/>
                <w:szCs w:val="20"/>
              </w:rPr>
              <w:t>金</w:t>
            </w:r>
            <w:proofErr w:type="gramStart"/>
            <w:r w:rsidRPr="002430CD">
              <w:rPr>
                <w:rFonts w:ascii="標楷體" w:eastAsia="標楷體" w:hAnsi="標楷體" w:hint="eastAsia"/>
                <w:sz w:val="20"/>
                <w:szCs w:val="20"/>
              </w:rPr>
              <w:t>管證交字</w:t>
            </w:r>
            <w:proofErr w:type="gramEnd"/>
            <w:r w:rsidRPr="002430CD">
              <w:rPr>
                <w:rFonts w:ascii="標楷體" w:eastAsia="標楷體" w:hAnsi="標楷體" w:hint="eastAsia"/>
                <w:sz w:val="20"/>
                <w:szCs w:val="20"/>
              </w:rPr>
              <w:t>第</w:t>
            </w:r>
            <w:r w:rsidRPr="002430CD">
              <w:rPr>
                <w:sz w:val="20"/>
                <w:szCs w:val="20"/>
              </w:rPr>
              <w:t>0980033746</w:t>
            </w:r>
            <w:r w:rsidRPr="002430CD">
              <w:rPr>
                <w:rFonts w:ascii="標楷體" w:eastAsia="標楷體" w:hAnsi="標楷體" w:hint="eastAsia"/>
                <w:sz w:val="20"/>
                <w:szCs w:val="20"/>
              </w:rPr>
              <w:t>號函。</w:t>
            </w:r>
          </w:p>
          <w:p w14:paraId="599BCBD2" w14:textId="77777777" w:rsidR="004C343E" w:rsidRDefault="004C343E" w:rsidP="004C343E">
            <w:pPr>
              <w:kinsoku w:val="0"/>
              <w:overflowPunct w:val="0"/>
              <w:spacing w:line="260" w:lineRule="exact"/>
              <w:jc w:val="both"/>
              <w:rPr>
                <w:rFonts w:ascii="標楷體" w:eastAsia="標楷體" w:hAnsi="標楷體"/>
                <w:sz w:val="20"/>
                <w:szCs w:val="20"/>
              </w:rPr>
            </w:pPr>
            <w:r w:rsidRPr="002430CD">
              <w:rPr>
                <w:sz w:val="20"/>
                <w:szCs w:val="20"/>
              </w:rPr>
              <w:t>4.98.7.10</w:t>
            </w:r>
            <w:proofErr w:type="gramStart"/>
            <w:r w:rsidRPr="002430CD">
              <w:rPr>
                <w:rFonts w:ascii="標楷體" w:eastAsia="標楷體" w:hAnsi="標楷體" w:hint="eastAsia"/>
                <w:sz w:val="20"/>
                <w:szCs w:val="20"/>
              </w:rPr>
              <w:t>臺證監字第</w:t>
            </w:r>
            <w:r w:rsidRPr="002430CD">
              <w:rPr>
                <w:sz w:val="20"/>
                <w:szCs w:val="20"/>
              </w:rPr>
              <w:t>098001538</w:t>
            </w:r>
            <w:r w:rsidR="007B35E4" w:rsidRPr="002430CD">
              <w:rPr>
                <w:rFonts w:hint="eastAsia"/>
                <w:sz w:val="20"/>
                <w:szCs w:val="20"/>
              </w:rPr>
              <w:t>4</w:t>
            </w:r>
            <w:r w:rsidRPr="002430CD">
              <w:rPr>
                <w:rFonts w:ascii="標楷體" w:eastAsia="標楷體" w:hAnsi="標楷體" w:hint="eastAsia"/>
                <w:sz w:val="20"/>
                <w:szCs w:val="20"/>
              </w:rPr>
              <w:t>號</w:t>
            </w:r>
            <w:proofErr w:type="gramEnd"/>
            <w:r w:rsidRPr="002430CD">
              <w:rPr>
                <w:rFonts w:ascii="標楷體" w:eastAsia="標楷體" w:hAnsi="標楷體" w:hint="eastAsia"/>
                <w:sz w:val="20"/>
                <w:szCs w:val="20"/>
              </w:rPr>
              <w:t>函。</w:t>
            </w:r>
          </w:p>
          <w:p w14:paraId="48E72ECD" w14:textId="77777777" w:rsidR="007035E2" w:rsidRPr="00AC4072" w:rsidRDefault="007035E2" w:rsidP="004C343E">
            <w:pPr>
              <w:kinsoku w:val="0"/>
              <w:overflowPunct w:val="0"/>
              <w:spacing w:line="260" w:lineRule="exact"/>
              <w:jc w:val="both"/>
              <w:rPr>
                <w:rFonts w:eastAsia="標楷體"/>
                <w:sz w:val="20"/>
                <w:szCs w:val="20"/>
              </w:rPr>
            </w:pPr>
            <w:r w:rsidRPr="00AC4072">
              <w:rPr>
                <w:rFonts w:eastAsia="標楷體"/>
                <w:sz w:val="20"/>
                <w:szCs w:val="20"/>
              </w:rPr>
              <w:t>5.100.</w:t>
            </w:r>
            <w:r w:rsidR="008B18A6" w:rsidRPr="00AC4072">
              <w:rPr>
                <w:rFonts w:eastAsia="標楷體"/>
                <w:sz w:val="20"/>
                <w:szCs w:val="20"/>
              </w:rPr>
              <w:t>11.11</w:t>
            </w:r>
            <w:r w:rsidR="008B18A6" w:rsidRPr="00AC4072">
              <w:rPr>
                <w:rFonts w:eastAsia="標楷體" w:hAnsi="標楷體"/>
                <w:sz w:val="20"/>
                <w:szCs w:val="20"/>
              </w:rPr>
              <w:t>金</w:t>
            </w:r>
            <w:proofErr w:type="gramStart"/>
            <w:r w:rsidR="008B18A6" w:rsidRPr="00AC4072">
              <w:rPr>
                <w:rFonts w:eastAsia="標楷體" w:hAnsi="標楷體"/>
                <w:sz w:val="20"/>
                <w:szCs w:val="20"/>
              </w:rPr>
              <w:t>管證交字</w:t>
            </w:r>
            <w:proofErr w:type="gramEnd"/>
            <w:r w:rsidR="008B18A6" w:rsidRPr="00AC4072">
              <w:rPr>
                <w:rFonts w:eastAsia="標楷體" w:hAnsi="標楷體"/>
                <w:sz w:val="20"/>
                <w:szCs w:val="20"/>
              </w:rPr>
              <w:t>第</w:t>
            </w:r>
            <w:r w:rsidR="008B18A6" w:rsidRPr="00AC4072">
              <w:rPr>
                <w:rFonts w:eastAsia="標楷體"/>
                <w:sz w:val="20"/>
                <w:szCs w:val="20"/>
              </w:rPr>
              <w:t>1000047484</w:t>
            </w:r>
            <w:r w:rsidR="008B18A6" w:rsidRPr="00AC4072">
              <w:rPr>
                <w:rFonts w:eastAsia="標楷體" w:hAnsi="標楷體"/>
                <w:sz w:val="20"/>
                <w:szCs w:val="20"/>
              </w:rPr>
              <w:t>號函</w:t>
            </w:r>
            <w:r w:rsidR="008B18A6" w:rsidRPr="00AC4072">
              <w:rPr>
                <w:rFonts w:eastAsia="標楷體"/>
                <w:sz w:val="20"/>
              </w:rPr>
              <w:t>。</w:t>
            </w:r>
          </w:p>
          <w:p w14:paraId="67FB3D72" w14:textId="77777777" w:rsidR="008B18A6" w:rsidRPr="00AC4072" w:rsidRDefault="008B18A6" w:rsidP="004C343E">
            <w:pPr>
              <w:kinsoku w:val="0"/>
              <w:overflowPunct w:val="0"/>
              <w:spacing w:line="260" w:lineRule="exact"/>
              <w:jc w:val="both"/>
              <w:rPr>
                <w:rFonts w:eastAsia="標楷體"/>
                <w:sz w:val="20"/>
              </w:rPr>
            </w:pPr>
            <w:r w:rsidRPr="00AC4072">
              <w:rPr>
                <w:rFonts w:eastAsia="標楷體"/>
                <w:sz w:val="20"/>
                <w:szCs w:val="20"/>
              </w:rPr>
              <w:t>6.100.11.17</w:t>
            </w:r>
            <w:proofErr w:type="gramStart"/>
            <w:r w:rsidRPr="00AC4072">
              <w:rPr>
                <w:rFonts w:eastAsia="標楷體" w:hAnsi="標楷體"/>
                <w:sz w:val="20"/>
                <w:szCs w:val="20"/>
              </w:rPr>
              <w:t>臺</w:t>
            </w:r>
            <w:proofErr w:type="gramEnd"/>
            <w:r w:rsidRPr="00AC4072">
              <w:rPr>
                <w:rFonts w:eastAsia="標楷體" w:hAnsi="標楷體"/>
                <w:sz w:val="20"/>
                <w:szCs w:val="20"/>
              </w:rPr>
              <w:t>證上一字第</w:t>
            </w:r>
            <w:r w:rsidRPr="00AC4072">
              <w:rPr>
                <w:rFonts w:eastAsia="標楷體"/>
                <w:sz w:val="20"/>
                <w:szCs w:val="20"/>
              </w:rPr>
              <w:t>1000036275</w:t>
            </w:r>
            <w:r w:rsidRPr="00AC4072">
              <w:rPr>
                <w:rFonts w:eastAsia="標楷體" w:hAnsi="標楷體"/>
                <w:sz w:val="20"/>
                <w:szCs w:val="20"/>
              </w:rPr>
              <w:t>號函</w:t>
            </w:r>
            <w:r w:rsidRPr="00AC4072">
              <w:rPr>
                <w:rFonts w:eastAsia="標楷體"/>
                <w:sz w:val="20"/>
              </w:rPr>
              <w:t>。</w:t>
            </w:r>
          </w:p>
          <w:p w14:paraId="2C71297D" w14:textId="77777777" w:rsidR="0056772E" w:rsidRDefault="0056772E" w:rsidP="004C343E">
            <w:pPr>
              <w:kinsoku w:val="0"/>
              <w:overflowPunct w:val="0"/>
              <w:spacing w:line="260" w:lineRule="exact"/>
              <w:jc w:val="both"/>
              <w:rPr>
                <w:rFonts w:eastAsia="標楷體" w:hAnsi="標楷體"/>
                <w:sz w:val="20"/>
                <w:szCs w:val="20"/>
              </w:rPr>
            </w:pPr>
            <w:r w:rsidRPr="00AC4072">
              <w:rPr>
                <w:rFonts w:eastAsia="標楷體"/>
                <w:sz w:val="20"/>
                <w:szCs w:val="20"/>
              </w:rPr>
              <w:t>7.102.11.25</w:t>
            </w:r>
            <w:r w:rsidRPr="00AC4072">
              <w:rPr>
                <w:rFonts w:eastAsia="標楷體" w:hAnsi="標楷體"/>
                <w:sz w:val="20"/>
                <w:szCs w:val="20"/>
              </w:rPr>
              <w:t>證期（發）字第</w:t>
            </w:r>
            <w:r w:rsidRPr="00AC4072">
              <w:rPr>
                <w:rFonts w:eastAsia="標楷體"/>
                <w:sz w:val="20"/>
                <w:szCs w:val="20"/>
              </w:rPr>
              <w:t>1020044499</w:t>
            </w:r>
            <w:r w:rsidRPr="00AC4072">
              <w:rPr>
                <w:rFonts w:eastAsia="標楷體" w:hAnsi="標楷體"/>
                <w:sz w:val="20"/>
                <w:szCs w:val="20"/>
              </w:rPr>
              <w:t>號函。</w:t>
            </w:r>
          </w:p>
          <w:p w14:paraId="0C51698B" w14:textId="77777777" w:rsidR="00950D2B" w:rsidRPr="000C51BC" w:rsidRDefault="00950D2B" w:rsidP="004C343E">
            <w:pPr>
              <w:kinsoku w:val="0"/>
              <w:overflowPunct w:val="0"/>
              <w:spacing w:line="260" w:lineRule="exact"/>
              <w:jc w:val="both"/>
              <w:rPr>
                <w:rFonts w:eastAsia="標楷體"/>
                <w:sz w:val="20"/>
              </w:rPr>
            </w:pPr>
            <w:r>
              <w:rPr>
                <w:rFonts w:eastAsia="標楷體" w:hAnsi="標楷體" w:hint="eastAsia"/>
                <w:sz w:val="20"/>
                <w:szCs w:val="20"/>
              </w:rPr>
              <w:t xml:space="preserve">8.108.4.26 </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1081801988</w:t>
            </w:r>
            <w:r>
              <w:rPr>
                <w:rFonts w:eastAsia="標楷體" w:hAnsi="標楷體" w:hint="eastAsia"/>
                <w:sz w:val="20"/>
                <w:szCs w:val="20"/>
              </w:rPr>
              <w:t>號函。</w:t>
            </w:r>
          </w:p>
        </w:tc>
      </w:tr>
      <w:tr w:rsidR="005F6420" w:rsidRPr="002430CD" w14:paraId="7EB152CD" w14:textId="77777777" w:rsidTr="005F6420">
        <w:trPr>
          <w:cantSplit/>
          <w:trHeight w:val="1191"/>
        </w:trPr>
        <w:tc>
          <w:tcPr>
            <w:tcW w:w="480" w:type="dxa"/>
            <w:tcBorders>
              <w:top w:val="single" w:sz="4" w:space="0" w:color="auto"/>
              <w:left w:val="single" w:sz="4" w:space="0" w:color="auto"/>
              <w:bottom w:val="single" w:sz="4" w:space="0" w:color="auto"/>
              <w:right w:val="single" w:sz="4" w:space="0" w:color="auto"/>
            </w:tcBorders>
            <w:vAlign w:val="center"/>
          </w:tcPr>
          <w:p w14:paraId="0F788B82" w14:textId="77777777" w:rsidR="005F6420" w:rsidRPr="00166533" w:rsidRDefault="005F6420" w:rsidP="005F6420">
            <w:pPr>
              <w:kinsoku w:val="0"/>
              <w:overflowPunct w:val="0"/>
              <w:spacing w:line="260" w:lineRule="exact"/>
              <w:jc w:val="center"/>
              <w:rPr>
                <w:rFonts w:eastAsia="標楷體"/>
                <w:sz w:val="20"/>
              </w:rPr>
            </w:pPr>
            <w:r w:rsidRPr="00166533">
              <w:rPr>
                <w:rFonts w:eastAsia="標楷體" w:hint="eastAsia"/>
                <w:sz w:val="20"/>
              </w:rPr>
              <w:lastRenderedPageBreak/>
              <w:t>5</w:t>
            </w:r>
            <w:r w:rsidRPr="00166533">
              <w:rPr>
                <w:rFonts w:eastAsia="標楷體"/>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1E8CC1A3" w14:textId="77777777" w:rsidR="005F6420" w:rsidRPr="00166533" w:rsidRDefault="005F6420" w:rsidP="005F6420">
            <w:pPr>
              <w:kinsoku w:val="0"/>
              <w:overflowPunct w:val="0"/>
              <w:spacing w:line="260" w:lineRule="exact"/>
              <w:jc w:val="both"/>
              <w:rPr>
                <w:rFonts w:eastAsia="標楷體"/>
                <w:sz w:val="20"/>
              </w:rPr>
            </w:pPr>
            <w:r w:rsidRPr="00166533">
              <w:rPr>
                <w:rFonts w:eastAsia="標楷體"/>
                <w:sz w:val="20"/>
              </w:rPr>
              <w:t>每季或每半會計年度</w:t>
            </w:r>
            <w:r w:rsidRPr="00166533">
              <w:rPr>
                <w:rFonts w:eastAsia="標楷體" w:hint="eastAsia"/>
                <w:sz w:val="20"/>
              </w:rPr>
              <w:t>盈餘分派</w:t>
            </w:r>
          </w:p>
        </w:tc>
        <w:tc>
          <w:tcPr>
            <w:tcW w:w="2160" w:type="dxa"/>
            <w:tcBorders>
              <w:top w:val="single" w:sz="4" w:space="0" w:color="auto"/>
              <w:left w:val="single" w:sz="4" w:space="0" w:color="auto"/>
              <w:bottom w:val="single" w:sz="4" w:space="0" w:color="auto"/>
              <w:right w:val="single" w:sz="4" w:space="0" w:color="auto"/>
            </w:tcBorders>
          </w:tcPr>
          <w:p w14:paraId="18ED41AA" w14:textId="77777777" w:rsidR="005F6420" w:rsidRPr="00166533" w:rsidRDefault="005F6420" w:rsidP="005F6420">
            <w:pPr>
              <w:spacing w:line="260" w:lineRule="exact"/>
              <w:jc w:val="both"/>
              <w:rPr>
                <w:rFonts w:eastAsia="標楷體"/>
                <w:sz w:val="20"/>
              </w:rPr>
            </w:pPr>
            <w:r w:rsidRPr="00166533">
              <w:rPr>
                <w:rFonts w:eastAsia="標楷體" w:hint="eastAsia"/>
                <w:sz w:val="20"/>
              </w:rPr>
              <w:t>董事會決議（擬議）股利分派情形後次一營業日交易時間開始二小時前輸入。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0FCDA1E" w14:textId="77777777" w:rsidR="005F6420" w:rsidRPr="00166533" w:rsidRDefault="005F6420" w:rsidP="005F6420">
            <w:pPr>
              <w:pStyle w:val="a3"/>
              <w:spacing w:line="260" w:lineRule="exact"/>
              <w:jc w:val="both"/>
              <w:rPr>
                <w:rFonts w:ascii="Times New Roman" w:eastAsia="標楷體" w:hAnsi="Times New Roman"/>
                <w:sz w:val="20"/>
              </w:rPr>
            </w:pPr>
            <w:r w:rsidRPr="00166533">
              <w:rPr>
                <w:rFonts w:eastAsia="標楷體" w:hint="eastAsia"/>
                <w:sz w:val="20"/>
              </w:rPr>
              <w:t>輸入「公開資訊觀測站」股利分派情形</w:t>
            </w:r>
            <w:r w:rsidRPr="00166533">
              <w:rPr>
                <w:rFonts w:eastAsia="標楷體"/>
                <w:sz w:val="20"/>
              </w:rPr>
              <w:t>(</w:t>
            </w:r>
            <w:r w:rsidRPr="004B793E">
              <w:rPr>
                <w:rFonts w:ascii="Times New Roman" w:eastAsia="標楷體" w:hAnsi="Times New Roman"/>
                <w:sz w:val="20"/>
              </w:rPr>
              <w:t>sii.twse.com.tw/</w:t>
            </w:r>
            <w:r w:rsidRPr="00166533">
              <w:rPr>
                <w:rFonts w:eastAsia="標楷體" w:hint="eastAsia"/>
                <w:sz w:val="20"/>
              </w:rPr>
              <w:t>股利分派情形申報作業</w:t>
            </w:r>
            <w:r w:rsidRPr="00166533">
              <w:rPr>
                <w:rFonts w:eastAsia="標楷體" w:hint="eastAsia"/>
                <w:sz w:val="20"/>
              </w:rPr>
              <w:t>/</w:t>
            </w:r>
            <w:r w:rsidRPr="00166533">
              <w:rPr>
                <w:rFonts w:eastAsia="標楷體" w:hint="eastAsia"/>
                <w:sz w:val="20"/>
              </w:rPr>
              <w:t>股利分派情形</w:t>
            </w:r>
            <w:r w:rsidRPr="00166533">
              <w:rPr>
                <w:rFonts w:eastAsia="標楷體" w:hint="eastAsia"/>
                <w:sz w:val="20"/>
              </w:rPr>
              <w:t xml:space="preserve">) </w:t>
            </w:r>
            <w:r w:rsidRPr="00166533">
              <w:rPr>
                <w:rFonts w:eastAsia="標楷體" w:hint="eastAsia"/>
                <w:sz w:val="20"/>
              </w:rPr>
              <w:t>，並轉重大訊息公告</w:t>
            </w:r>
            <w:r w:rsidRPr="00166533">
              <w:rPr>
                <w:rFonts w:eastAsia="標楷體"/>
                <w:sz w:val="20"/>
              </w:rPr>
              <w:t xml:space="preserve"> (</w:t>
            </w:r>
            <w:r w:rsidRPr="004B793E">
              <w:rPr>
                <w:rFonts w:ascii="Times New Roman" w:eastAsia="標楷體" w:hAnsi="Times New Roman"/>
                <w:sz w:val="20"/>
              </w:rPr>
              <w:t>sii.twse.com.tw/</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重大訊息申報作業</w:t>
            </w:r>
            <w:r w:rsidRPr="00166533">
              <w:rPr>
                <w:rFonts w:eastAsia="標楷體" w:hint="eastAsia"/>
                <w:sz w:val="20"/>
              </w:rPr>
              <w:t>)</w:t>
            </w:r>
            <w:r w:rsidRPr="0016653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F48960D" w14:textId="77777777" w:rsidR="005F6420" w:rsidRPr="00166533" w:rsidRDefault="005F6420" w:rsidP="005F6420">
            <w:pPr>
              <w:pStyle w:val="a5"/>
              <w:tabs>
                <w:tab w:val="clear" w:pos="4153"/>
                <w:tab w:val="clear" w:pos="8306"/>
              </w:tabs>
              <w:kinsoku w:val="0"/>
              <w:overflowPunct w:val="0"/>
              <w:snapToGrid/>
              <w:spacing w:line="260" w:lineRule="exact"/>
              <w:jc w:val="both"/>
              <w:rPr>
                <w:rFonts w:eastAsia="標楷體"/>
              </w:rPr>
            </w:pPr>
            <w:r w:rsidRPr="00166533">
              <w:rPr>
                <w:rFonts w:eastAsia="標楷體" w:hint="eastAsia"/>
              </w:rPr>
              <w:t>1.</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1</w:t>
            </w:r>
            <w:r w:rsidRPr="00166533">
              <w:rPr>
                <w:rFonts w:eastAsia="標楷體" w:hint="eastAsia"/>
              </w:rPr>
              <w:t>款。</w:t>
            </w:r>
          </w:p>
        </w:tc>
      </w:tr>
      <w:tr w:rsidR="006F4D6D" w:rsidRPr="002430CD" w14:paraId="1DFBF22F" w14:textId="77777777" w:rsidTr="0073331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C279C1" w14:textId="77777777" w:rsidR="006F4D6D" w:rsidRPr="002430CD" w:rsidRDefault="006F4D6D" w:rsidP="006F4D6D">
            <w:pPr>
              <w:kinsoku w:val="0"/>
              <w:overflowPunct w:val="0"/>
              <w:spacing w:line="260" w:lineRule="exact"/>
              <w:jc w:val="center"/>
              <w:rPr>
                <w:rFonts w:eastAsia="標楷體"/>
                <w:sz w:val="20"/>
              </w:rPr>
            </w:pPr>
            <w:r w:rsidRPr="002430CD">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vAlign w:val="center"/>
          </w:tcPr>
          <w:p w14:paraId="06C5E7EA"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715EA6CA" w14:textId="77777777" w:rsidR="006F4D6D" w:rsidRDefault="006F4D6D" w:rsidP="006F4D6D">
            <w:pPr>
              <w:kinsoku w:val="0"/>
              <w:overflowPunct w:val="0"/>
              <w:spacing w:line="260" w:lineRule="exact"/>
              <w:jc w:val="both"/>
              <w:rPr>
                <w:rFonts w:eastAsia="標楷體"/>
                <w:sz w:val="20"/>
              </w:rPr>
            </w:pPr>
            <w:r w:rsidRPr="002430CD">
              <w:rPr>
                <w:rFonts w:eastAsia="標楷體" w:hint="eastAsia"/>
                <w:sz w:val="20"/>
              </w:rPr>
              <w:t>董事會決議股東會召開日期等（董事會決議日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573188B8" w14:textId="77777777" w:rsidR="006F4D6D" w:rsidRDefault="006F4D6D" w:rsidP="006F4D6D">
            <w:pPr>
              <w:kinsoku w:val="0"/>
              <w:overflowPunct w:val="0"/>
              <w:spacing w:line="260" w:lineRule="exact"/>
              <w:jc w:val="both"/>
              <w:rPr>
                <w:rFonts w:eastAsia="標楷體"/>
                <w:sz w:val="20"/>
              </w:rPr>
            </w:pPr>
          </w:p>
          <w:p w14:paraId="2256E61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預定停止股票過戶開始日期至少十二</w:t>
            </w:r>
            <w:proofErr w:type="gramStart"/>
            <w:r w:rsidRPr="002430CD">
              <w:rPr>
                <w:rFonts w:eastAsia="標楷體" w:hint="eastAsia"/>
                <w:sz w:val="20"/>
              </w:rPr>
              <w:t>個</w:t>
            </w:r>
            <w:proofErr w:type="gramEnd"/>
            <w:r w:rsidRPr="002430CD">
              <w:rPr>
                <w:rFonts w:eastAsia="標楷體" w:hint="eastAsia"/>
                <w:sz w:val="20"/>
              </w:rPr>
              <w:t>營業日前輸入。</w:t>
            </w:r>
          </w:p>
        </w:tc>
        <w:tc>
          <w:tcPr>
            <w:tcW w:w="6300" w:type="dxa"/>
            <w:tcBorders>
              <w:top w:val="single" w:sz="4" w:space="0" w:color="auto"/>
              <w:left w:val="single" w:sz="4" w:space="0" w:color="auto"/>
              <w:bottom w:val="single" w:sz="4" w:space="0" w:color="auto"/>
              <w:right w:val="single" w:sz="4" w:space="0" w:color="auto"/>
            </w:tcBorders>
          </w:tcPr>
          <w:p w14:paraId="7AC4F13D" w14:textId="77777777" w:rsidR="006F4D6D" w:rsidRDefault="006F4D6D" w:rsidP="006F4D6D">
            <w:pPr>
              <w:pStyle w:val="21"/>
              <w:spacing w:line="260" w:lineRule="exact"/>
            </w:pPr>
            <w:r w:rsidRPr="002430CD">
              <w:rPr>
                <w:rFonts w:hint="eastAsia"/>
              </w:rPr>
              <w:t>輸入「公開資訊觀測站」</w:t>
            </w:r>
            <w:r w:rsidRPr="002430CD">
              <w:t>(</w:t>
            </w:r>
            <w:r w:rsidRPr="004B793E">
              <w:rPr>
                <w:rFonts w:ascii="Times New Roman"/>
              </w:rPr>
              <w:t>sii.twse.com.tw/</w:t>
            </w:r>
            <w:r w:rsidRPr="002430CD">
              <w:rPr>
                <w:rFonts w:hint="eastAsia"/>
              </w:rPr>
              <w:t>重大訊息申報作業/重大訊息申報作業)做重大訊息公告。</w:t>
            </w:r>
          </w:p>
          <w:p w14:paraId="7067B3E8" w14:textId="77777777" w:rsidR="006F4D6D" w:rsidRDefault="006F4D6D" w:rsidP="006F4D6D">
            <w:pPr>
              <w:pStyle w:val="21"/>
              <w:spacing w:line="260" w:lineRule="exact"/>
            </w:pPr>
          </w:p>
          <w:p w14:paraId="556DCA22" w14:textId="77777777" w:rsidR="006F4D6D" w:rsidRDefault="006F4D6D" w:rsidP="006F4D6D">
            <w:pPr>
              <w:pStyle w:val="21"/>
              <w:spacing w:line="260" w:lineRule="exact"/>
            </w:pPr>
          </w:p>
          <w:p w14:paraId="6FF0681E" w14:textId="77777777" w:rsidR="006F4D6D" w:rsidRPr="002430CD" w:rsidRDefault="006F4D6D" w:rsidP="006F4D6D">
            <w:pPr>
              <w:kinsoku w:val="0"/>
              <w:overflowPunct w:val="0"/>
              <w:spacing w:line="260" w:lineRule="exact"/>
              <w:jc w:val="both"/>
              <w:rPr>
                <w:rFonts w:eastAsia="標楷體"/>
                <w:sz w:val="20"/>
              </w:rPr>
            </w:pPr>
          </w:p>
          <w:p w14:paraId="74D74B12" w14:textId="77777777" w:rsidR="006F4D6D" w:rsidRPr="002430CD" w:rsidRDefault="006F4D6D" w:rsidP="006F4D6D">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召開</w:t>
            </w:r>
            <w:r w:rsidRPr="002430CD">
              <w:rPr>
                <w:rFonts w:eastAsia="標楷體"/>
                <w:sz w:val="20"/>
              </w:rPr>
              <w:t>股東臨時會</w:t>
            </w:r>
            <w:r w:rsidRPr="002430CD">
              <w:rPr>
                <w:rFonts w:eastAsia="標楷體" w:hint="eastAsia"/>
                <w:sz w:val="20"/>
              </w:rPr>
              <w:t>公告</w:t>
            </w:r>
            <w:r w:rsidRPr="002430CD">
              <w:rPr>
                <w:rFonts w:eastAsia="標楷體" w:hint="eastAsia"/>
                <w:sz w:val="20"/>
              </w:rPr>
              <w:t>)</w:t>
            </w:r>
            <w:r w:rsidRPr="002430CD">
              <w:rPr>
                <w:rFonts w:eastAsia="標楷體" w:hint="eastAsia"/>
                <w:sz w:val="20"/>
              </w:rPr>
              <w:t>，做有關開會日期及事由之公告。</w:t>
            </w:r>
          </w:p>
          <w:p w14:paraId="0267DB44"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將董事會</w:t>
            </w:r>
            <w:proofErr w:type="gramStart"/>
            <w:r w:rsidRPr="002430CD">
              <w:rPr>
                <w:rFonts w:eastAsia="標楷體" w:hint="eastAsia"/>
                <w:sz w:val="20"/>
              </w:rPr>
              <w:t>議事錄乙份</w:t>
            </w:r>
            <w:proofErr w:type="gramEnd"/>
            <w:r w:rsidRPr="002430CD">
              <w:rPr>
                <w:rFonts w:eastAsia="標楷體" w:hint="eastAsia"/>
                <w:sz w:val="20"/>
              </w:rPr>
              <w:t>以附加檔案上傳。</w:t>
            </w:r>
          </w:p>
          <w:p w14:paraId="65537E91"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有公司法第</w:t>
            </w:r>
            <w:r w:rsidRPr="002430CD">
              <w:rPr>
                <w:rFonts w:eastAsia="標楷體" w:hint="eastAsia"/>
                <w:sz w:val="20"/>
              </w:rPr>
              <w:t>173</w:t>
            </w:r>
            <w:r w:rsidRPr="002430CD">
              <w:rPr>
                <w:rFonts w:eastAsia="標楷體" w:hint="eastAsia"/>
                <w:sz w:val="20"/>
              </w:rPr>
              <w:t>條第四項情事者，須同時以附加檔案上傳地方主管機關之許可文件乙份。</w:t>
            </w:r>
          </w:p>
          <w:p w14:paraId="4F2B69BA" w14:textId="77777777" w:rsidR="006F4D6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4.</w:t>
            </w:r>
            <w:r w:rsidRPr="002430CD">
              <w:rPr>
                <w:rFonts w:eastAsia="標楷體" w:hint="eastAsia"/>
                <w:sz w:val="20"/>
              </w:rPr>
              <w:t>其他應上傳之附件檔案資料乙份。</w:t>
            </w:r>
          </w:p>
          <w:p w14:paraId="4F83E860" w14:textId="77777777" w:rsidR="006F4D6D" w:rsidRPr="00354217" w:rsidRDefault="006F4D6D" w:rsidP="006F4D6D">
            <w:pPr>
              <w:kinsoku w:val="0"/>
              <w:overflowPunct w:val="0"/>
              <w:spacing w:line="260" w:lineRule="exact"/>
              <w:ind w:left="212" w:hanging="212"/>
              <w:jc w:val="both"/>
              <w:rPr>
                <w:rFonts w:eastAsia="標楷體"/>
                <w:sz w:val="20"/>
              </w:rPr>
            </w:pPr>
          </w:p>
          <w:p w14:paraId="1276829E" w14:textId="77777777" w:rsidR="006F4D6D" w:rsidRPr="002430CD" w:rsidRDefault="006F4D6D" w:rsidP="006F4D6D">
            <w:pPr>
              <w:spacing w:line="260" w:lineRule="exact"/>
              <w:jc w:val="both"/>
              <w:rPr>
                <w:rFonts w:eastAsia="標楷體"/>
                <w:sz w:val="20"/>
              </w:rPr>
            </w:pPr>
            <w:r w:rsidRPr="002430CD">
              <w:rPr>
                <w:rFonts w:eastAsia="標楷體" w:hint="eastAsia"/>
                <w:sz w:val="20"/>
              </w:rPr>
              <w:t>股東臨時會日期公告後有變更：</w:t>
            </w:r>
          </w:p>
          <w:p w14:paraId="677DB5C5"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應先行辦理撤銷原股東臨時會日期公告，同時重新公告股東臨時會期日，輸入</w:t>
            </w:r>
            <w:r w:rsidRPr="002430CD">
              <w:rPr>
                <w:rFonts w:ascii="Times New Roman" w:eastAsia="標楷體" w:hAnsi="Times New Roman"/>
                <w:sz w:val="20"/>
              </w:rPr>
              <w:t xml:space="preserve"> (sii.twse.com.tw/</w:t>
            </w:r>
            <w:r w:rsidRPr="002430CD">
              <w:rPr>
                <w:rFonts w:ascii="Times New Roman" w:eastAsia="標楷體" w:hAnsi="Times New Roman" w:hint="eastAsia"/>
                <w:sz w:val="20"/>
              </w:rPr>
              <w:t>各項公告申報作業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召開</w:t>
            </w:r>
            <w:r w:rsidRPr="002430CD">
              <w:rPr>
                <w:rFonts w:ascii="Times New Roman" w:eastAsia="標楷體" w:hAnsi="Times New Roman"/>
                <w:sz w:val="20"/>
              </w:rPr>
              <w:t>股東</w:t>
            </w:r>
            <w:r w:rsidRPr="002430CD">
              <w:rPr>
                <w:rFonts w:ascii="Times New Roman" w:eastAsia="標楷體" w:hAnsi="Times New Roman" w:hint="eastAsia"/>
                <w:sz w:val="20"/>
              </w:rPr>
              <w:t>臨時</w:t>
            </w:r>
            <w:r w:rsidRPr="002430CD">
              <w:rPr>
                <w:rFonts w:ascii="Times New Roman" w:eastAsia="標楷體" w:hAnsi="Times New Roman"/>
                <w:sz w:val="20"/>
              </w:rPr>
              <w:t>會</w:t>
            </w:r>
            <w:r w:rsidRPr="002430CD">
              <w:rPr>
                <w:rFonts w:ascii="Times New Roman" w:eastAsia="標楷體" w:hAnsi="Times New Roman" w:hint="eastAsia"/>
                <w:sz w:val="20"/>
              </w:rPr>
              <w:t>公告</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CB3469E" w14:textId="77777777" w:rsidR="006F4D6D" w:rsidRPr="002430CD" w:rsidRDefault="006F4D6D" w:rsidP="006F4D6D">
            <w:pPr>
              <w:pStyle w:val="a3"/>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辦理撤銷時，除時間緊迫得以傳真代替外，應以書函檢附佐證之董事會議事錄決議內容等相關資料予本公司。</w:t>
            </w:r>
          </w:p>
          <w:p w14:paraId="64A9057F" w14:textId="77777777" w:rsidR="006F4D6D" w:rsidRDefault="006F4D6D" w:rsidP="006F4D6D">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同時發</w:t>
            </w:r>
            <w:r w:rsidR="00434F84">
              <w:rPr>
                <w:rFonts w:ascii="Times New Roman" w:eastAsia="標楷體" w:hAnsi="Times New Roman" w:hint="eastAsia"/>
                <w:sz w:val="20"/>
              </w:rPr>
              <w:t>布</w:t>
            </w:r>
            <w:r w:rsidRPr="002430CD">
              <w:rPr>
                <w:rFonts w:ascii="Times New Roman" w:eastAsia="標楷體" w:hAnsi="Times New Roman" w:hint="eastAsia"/>
                <w:sz w:val="20"/>
              </w:rPr>
              <w:t>重大訊息公告撤銷之原因及事由。</w:t>
            </w:r>
          </w:p>
          <w:p w14:paraId="4344BAC5" w14:textId="77777777" w:rsidR="006F4D6D" w:rsidRPr="006F4D6D" w:rsidRDefault="006F4D6D" w:rsidP="006F4D6D">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3EBDE50B" w14:textId="77777777" w:rsidR="006F4D6D" w:rsidRDefault="006F4D6D" w:rsidP="006F4D6D">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Pr="002430CD">
              <w:rPr>
                <w:rFonts w:eastAsia="標楷體" w:hint="eastAsia"/>
                <w:sz w:val="20"/>
              </w:rPr>
              <w:t>。</w:t>
            </w:r>
          </w:p>
          <w:p w14:paraId="1608A9CB" w14:textId="77777777" w:rsidR="006F4D6D" w:rsidRDefault="006F4D6D" w:rsidP="006F4D6D">
            <w:pPr>
              <w:kinsoku w:val="0"/>
              <w:overflowPunct w:val="0"/>
              <w:spacing w:line="260" w:lineRule="exact"/>
              <w:jc w:val="both"/>
              <w:rPr>
                <w:rFonts w:eastAsia="標楷體"/>
                <w:sz w:val="20"/>
              </w:rPr>
            </w:pPr>
          </w:p>
          <w:p w14:paraId="65669F92" w14:textId="77777777" w:rsidR="006F4D6D" w:rsidRDefault="006F4D6D" w:rsidP="006F4D6D">
            <w:pPr>
              <w:kinsoku w:val="0"/>
              <w:overflowPunct w:val="0"/>
              <w:spacing w:line="260" w:lineRule="exact"/>
              <w:jc w:val="both"/>
              <w:rPr>
                <w:rFonts w:eastAsia="標楷體"/>
                <w:sz w:val="20"/>
              </w:rPr>
            </w:pPr>
          </w:p>
          <w:p w14:paraId="2D04812D" w14:textId="77777777" w:rsidR="006F4D6D" w:rsidRPr="002430CD" w:rsidRDefault="006F4D6D" w:rsidP="006F4D6D">
            <w:pPr>
              <w:kinsoku w:val="0"/>
              <w:overflowPunct w:val="0"/>
              <w:spacing w:line="260" w:lineRule="exact"/>
              <w:jc w:val="both"/>
              <w:rPr>
                <w:rFonts w:eastAsia="標楷體"/>
                <w:sz w:val="20"/>
              </w:rPr>
            </w:pPr>
          </w:p>
          <w:p w14:paraId="20DC6C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4343B2B9"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172C41EB"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7E99EA1" w14:textId="77777777" w:rsidR="006F4D6D" w:rsidRPr="002430CD" w:rsidRDefault="006F4D6D" w:rsidP="006F4D6D">
            <w:pPr>
              <w:kinsoku w:val="0"/>
              <w:overflowPunct w:val="0"/>
              <w:spacing w:line="260" w:lineRule="exact"/>
              <w:jc w:val="both"/>
              <w:rPr>
                <w:rFonts w:eastAsia="標楷體"/>
                <w:sz w:val="20"/>
              </w:rPr>
            </w:pPr>
            <w:r w:rsidRPr="002430CD">
              <w:rPr>
                <w:rFonts w:eastAsia="標楷體" w:hint="eastAsia"/>
                <w:sz w:val="20"/>
              </w:rPr>
              <w:t>4.79.2.13(79)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00233</w:t>
            </w:r>
            <w:r w:rsidRPr="002430CD">
              <w:rPr>
                <w:rFonts w:eastAsia="標楷體" w:hint="eastAsia"/>
                <w:sz w:val="20"/>
              </w:rPr>
              <w:t>號函。</w:t>
            </w:r>
          </w:p>
          <w:p w14:paraId="78773A30" w14:textId="77777777" w:rsidR="006F4D6D" w:rsidRPr="002430CD" w:rsidRDefault="006F4D6D" w:rsidP="006F4D6D">
            <w:pPr>
              <w:kinsoku w:val="0"/>
              <w:overflowPunct w:val="0"/>
              <w:spacing w:line="260" w:lineRule="exact"/>
              <w:ind w:left="212" w:hanging="212"/>
              <w:jc w:val="both"/>
              <w:rPr>
                <w:rFonts w:eastAsia="標楷體"/>
                <w:sz w:val="20"/>
              </w:rPr>
            </w:pPr>
            <w:r w:rsidRPr="002430CD">
              <w:rPr>
                <w:rFonts w:eastAsia="標楷體" w:hint="eastAsia"/>
                <w:sz w:val="20"/>
              </w:rPr>
              <w:t>5.</w:t>
            </w:r>
            <w:r w:rsidRPr="002430CD">
              <w:rPr>
                <w:rFonts w:eastAsia="標楷體" w:hint="eastAsia"/>
                <w:sz w:val="20"/>
              </w:rPr>
              <w:t>發行人募集與發行有價證券處理準則。</w:t>
            </w:r>
          </w:p>
          <w:p w14:paraId="11002A04"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4E58A88E"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3A4725E7" w14:textId="77777777" w:rsidR="006F4D6D" w:rsidRPr="002430CD" w:rsidRDefault="006F4D6D" w:rsidP="006F4D6D">
            <w:pPr>
              <w:kinsoku w:val="0"/>
              <w:overflowPunct w:val="0"/>
              <w:spacing w:line="260" w:lineRule="exact"/>
              <w:jc w:val="both"/>
              <w:rPr>
                <w:rFonts w:eastAsia="標楷體"/>
                <w:sz w:val="20"/>
              </w:rPr>
            </w:pPr>
            <w:r>
              <w:rPr>
                <w:rFonts w:eastAsia="標楷體" w:hint="eastAsia"/>
                <w:sz w:val="20"/>
              </w:rPr>
              <w:t>8</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5685F259" w14:textId="77777777" w:rsidR="006F4D6D" w:rsidRPr="002430CD" w:rsidRDefault="006F4D6D" w:rsidP="006F4D6D">
            <w:pPr>
              <w:pStyle w:val="a5"/>
              <w:tabs>
                <w:tab w:val="clear" w:pos="4153"/>
                <w:tab w:val="clear" w:pos="8306"/>
              </w:tabs>
              <w:kinsoku w:val="0"/>
              <w:overflowPunct w:val="0"/>
              <w:snapToGrid/>
              <w:spacing w:line="260" w:lineRule="exact"/>
              <w:jc w:val="both"/>
              <w:rPr>
                <w:rFonts w:eastAsia="標楷體"/>
              </w:rPr>
            </w:pPr>
            <w:r>
              <w:rPr>
                <w:rFonts w:eastAsia="標楷體" w:hint="eastAsia"/>
              </w:rPr>
              <w:t>9</w:t>
            </w:r>
            <w:r w:rsidRPr="002430CD">
              <w:rPr>
                <w:rFonts w:eastAsia="標楷體" w:hint="eastAsia"/>
              </w:rPr>
              <w:t>.95.10.3</w:t>
            </w:r>
            <w:r w:rsidRPr="002430CD">
              <w:rPr>
                <w:rFonts w:eastAsia="標楷體" w:hint="eastAsia"/>
              </w:rPr>
              <w:t>台證上字第</w:t>
            </w:r>
            <w:r w:rsidRPr="002430CD">
              <w:rPr>
                <w:rFonts w:eastAsia="標楷體" w:hint="eastAsia"/>
              </w:rPr>
              <w:t>0950104075</w:t>
            </w:r>
            <w:r w:rsidRPr="002430CD">
              <w:rPr>
                <w:rFonts w:eastAsia="標楷體" w:hint="eastAsia"/>
              </w:rPr>
              <w:t>號函。</w:t>
            </w:r>
          </w:p>
          <w:p w14:paraId="6BAF1B98" w14:textId="77777777" w:rsidR="006F4D6D" w:rsidRPr="002430C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0</w:t>
            </w:r>
            <w:r w:rsidRPr="002430CD">
              <w:rPr>
                <w:rFonts w:eastAsia="標楷體" w:hint="eastAsia"/>
              </w:rPr>
              <w:t>.</w:t>
            </w:r>
            <w:r w:rsidRPr="002430CD">
              <w:rPr>
                <w:rFonts w:eastAsia="標楷體" w:hint="eastAsia"/>
              </w:rPr>
              <w:t>本公司對有價證券上市公司及境外指數股票型基金上市之境外基金機構資訊申報作業辦法。</w:t>
            </w:r>
          </w:p>
          <w:p w14:paraId="37C27933" w14:textId="77777777" w:rsidR="006F4D6D"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2430CD">
              <w:rPr>
                <w:rFonts w:eastAsia="標楷體" w:hint="eastAsia"/>
              </w:rPr>
              <w:t>1</w:t>
            </w:r>
            <w:r>
              <w:rPr>
                <w:rFonts w:eastAsia="標楷體" w:hint="eastAsia"/>
              </w:rPr>
              <w:t>1</w:t>
            </w:r>
            <w:r w:rsidRPr="002430CD">
              <w:rPr>
                <w:rFonts w:eastAsia="標楷體" w:hint="eastAsia"/>
              </w:rPr>
              <w:t>. 96.7.5</w:t>
            </w:r>
            <w:r w:rsidRPr="002430CD">
              <w:rPr>
                <w:rFonts w:eastAsia="標楷體" w:hint="eastAsia"/>
              </w:rPr>
              <w:t>台證上字第</w:t>
            </w:r>
            <w:r w:rsidRPr="002430CD">
              <w:rPr>
                <w:rFonts w:eastAsia="標楷體" w:hint="eastAsia"/>
              </w:rPr>
              <w:t>0960103816</w:t>
            </w:r>
            <w:r w:rsidRPr="002430CD">
              <w:rPr>
                <w:rFonts w:eastAsia="標楷體" w:hint="eastAsia"/>
              </w:rPr>
              <w:t>號函。</w:t>
            </w:r>
          </w:p>
          <w:p w14:paraId="3AB0716B" w14:textId="77777777" w:rsidR="006F4D6D" w:rsidRPr="002430CD" w:rsidRDefault="006F4D6D" w:rsidP="006F4D6D">
            <w:pPr>
              <w:kinsoku w:val="0"/>
              <w:overflowPunct w:val="0"/>
              <w:spacing w:line="260" w:lineRule="exact"/>
              <w:jc w:val="both"/>
              <w:rPr>
                <w:rFonts w:eastAsia="標楷體"/>
                <w:sz w:val="20"/>
              </w:rPr>
            </w:pPr>
          </w:p>
        </w:tc>
      </w:tr>
      <w:tr w:rsidR="002B3764" w:rsidRPr="002430CD" w14:paraId="69892DE5" w14:textId="77777777" w:rsidTr="006F4D6D">
        <w:trPr>
          <w:cantSplit/>
          <w:trHeight w:val="4365"/>
        </w:trPr>
        <w:tc>
          <w:tcPr>
            <w:tcW w:w="480" w:type="dxa"/>
            <w:tcBorders>
              <w:top w:val="single" w:sz="4" w:space="0" w:color="auto"/>
              <w:left w:val="single" w:sz="4" w:space="0" w:color="auto"/>
              <w:bottom w:val="single" w:sz="4" w:space="0" w:color="auto"/>
              <w:right w:val="single" w:sz="4" w:space="0" w:color="auto"/>
            </w:tcBorders>
            <w:vAlign w:val="center"/>
          </w:tcPr>
          <w:p w14:paraId="6586C685" w14:textId="77777777" w:rsidR="002B3764" w:rsidRPr="002430CD" w:rsidRDefault="002B3764" w:rsidP="00971A4C">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7E7AC7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73770D9" w14:textId="77777777" w:rsidR="00376834" w:rsidRPr="00166533" w:rsidRDefault="00376834" w:rsidP="00B01169">
            <w:pPr>
              <w:spacing w:line="260" w:lineRule="exact"/>
              <w:jc w:val="both"/>
              <w:rPr>
                <w:rFonts w:eastAsia="標楷體"/>
                <w:sz w:val="20"/>
              </w:rPr>
            </w:pPr>
          </w:p>
          <w:p w14:paraId="34F0FF89" w14:textId="77777777" w:rsidR="00616B4E" w:rsidRPr="00166533" w:rsidRDefault="005F6420" w:rsidP="00B01169">
            <w:pPr>
              <w:spacing w:line="260" w:lineRule="exact"/>
              <w:jc w:val="both"/>
              <w:rPr>
                <w:rFonts w:eastAsia="標楷體"/>
                <w:sz w:val="20"/>
              </w:rPr>
            </w:pPr>
            <w:r w:rsidRPr="00166533">
              <w:rPr>
                <w:rFonts w:eastAsia="標楷體" w:hint="eastAsia"/>
                <w:sz w:val="20"/>
              </w:rPr>
              <w:t>過半數股東召開股東臨時會，預定停止股票過戶開始日期至少十五</w:t>
            </w:r>
            <w:proofErr w:type="gramStart"/>
            <w:r w:rsidRPr="00166533">
              <w:rPr>
                <w:rFonts w:eastAsia="標楷體" w:hint="eastAsia"/>
                <w:sz w:val="20"/>
              </w:rPr>
              <w:t>個</w:t>
            </w:r>
            <w:proofErr w:type="gramEnd"/>
            <w:r w:rsidRPr="00166533">
              <w:rPr>
                <w:rFonts w:eastAsia="標楷體" w:hint="eastAsia"/>
                <w:sz w:val="20"/>
              </w:rPr>
              <w:t>營業日前申請。</w:t>
            </w:r>
          </w:p>
          <w:p w14:paraId="1C880848" w14:textId="77777777" w:rsidR="00616B4E" w:rsidRPr="00166533" w:rsidRDefault="00616B4E" w:rsidP="00B01169">
            <w:pPr>
              <w:spacing w:line="260" w:lineRule="exact"/>
              <w:jc w:val="both"/>
              <w:rPr>
                <w:rFonts w:eastAsia="標楷體"/>
                <w:sz w:val="20"/>
              </w:rPr>
            </w:pPr>
          </w:p>
          <w:p w14:paraId="29B28002" w14:textId="77777777" w:rsidR="00616B4E" w:rsidRPr="00166533" w:rsidRDefault="00616B4E" w:rsidP="00B01169">
            <w:pPr>
              <w:spacing w:line="260" w:lineRule="exact"/>
              <w:jc w:val="both"/>
              <w:rPr>
                <w:rFonts w:eastAsia="標楷體"/>
                <w:sz w:val="20"/>
              </w:rPr>
            </w:pPr>
          </w:p>
          <w:p w14:paraId="3FE59C00" w14:textId="77777777" w:rsidR="00616B4E" w:rsidRPr="00166533" w:rsidRDefault="00616B4E" w:rsidP="00B01169">
            <w:pPr>
              <w:spacing w:line="260" w:lineRule="exact"/>
              <w:jc w:val="both"/>
              <w:rPr>
                <w:rFonts w:eastAsia="標楷體"/>
                <w:sz w:val="20"/>
              </w:rPr>
            </w:pPr>
          </w:p>
          <w:p w14:paraId="669E8C95" w14:textId="77777777" w:rsidR="00616B4E" w:rsidRPr="00166533" w:rsidRDefault="00616B4E" w:rsidP="00B01169">
            <w:pPr>
              <w:spacing w:line="260" w:lineRule="exact"/>
              <w:jc w:val="both"/>
              <w:rPr>
                <w:rFonts w:eastAsia="標楷體"/>
                <w:sz w:val="20"/>
              </w:rPr>
            </w:pPr>
          </w:p>
          <w:p w14:paraId="6B840F23" w14:textId="77777777" w:rsidR="00616B4E" w:rsidRPr="00166533" w:rsidRDefault="00616B4E" w:rsidP="00B01169">
            <w:pPr>
              <w:spacing w:line="260" w:lineRule="exact"/>
              <w:jc w:val="both"/>
              <w:rPr>
                <w:rFonts w:eastAsia="標楷體"/>
                <w:sz w:val="20"/>
              </w:rPr>
            </w:pPr>
          </w:p>
          <w:p w14:paraId="444597D8" w14:textId="77777777" w:rsidR="00616B4E" w:rsidRPr="00166533" w:rsidRDefault="00616B4E" w:rsidP="00B01169">
            <w:pPr>
              <w:spacing w:line="260" w:lineRule="exact"/>
              <w:jc w:val="both"/>
              <w:rPr>
                <w:rFonts w:eastAsia="標楷體"/>
                <w:sz w:val="20"/>
              </w:rPr>
            </w:pPr>
          </w:p>
          <w:p w14:paraId="3CDF0320" w14:textId="77777777" w:rsidR="00616B4E" w:rsidRPr="00166533" w:rsidRDefault="00616B4E" w:rsidP="00B01169">
            <w:pPr>
              <w:spacing w:line="260" w:lineRule="exact"/>
              <w:jc w:val="both"/>
              <w:rPr>
                <w:rFonts w:eastAsia="標楷體"/>
                <w:sz w:val="20"/>
              </w:rPr>
            </w:pPr>
          </w:p>
          <w:p w14:paraId="5287AB4E" w14:textId="77777777" w:rsidR="00616B4E" w:rsidRPr="00166533" w:rsidRDefault="00616B4E" w:rsidP="00B01169">
            <w:pPr>
              <w:spacing w:line="260" w:lineRule="exact"/>
              <w:jc w:val="both"/>
              <w:rPr>
                <w:rFonts w:eastAsia="標楷體"/>
                <w:sz w:val="20"/>
              </w:rPr>
            </w:pPr>
          </w:p>
          <w:p w14:paraId="39C3B085" w14:textId="77777777" w:rsidR="00715B42" w:rsidRPr="00166533" w:rsidRDefault="00715B42" w:rsidP="00354217">
            <w:pPr>
              <w:spacing w:line="260" w:lineRule="exact"/>
              <w:rPr>
                <w:rFonts w:eastAsia="標楷體"/>
                <w:sz w:val="20"/>
              </w:rPr>
            </w:pPr>
          </w:p>
          <w:p w14:paraId="2357A859" w14:textId="77777777" w:rsidR="006F4D6D" w:rsidRPr="00166533" w:rsidRDefault="006F4D6D" w:rsidP="00354217">
            <w:pPr>
              <w:spacing w:line="260" w:lineRule="exact"/>
              <w:rPr>
                <w:rFonts w:eastAsia="標楷體"/>
                <w:sz w:val="20"/>
              </w:rPr>
            </w:pPr>
          </w:p>
          <w:p w14:paraId="74E2237D" w14:textId="77777777" w:rsidR="006F4D6D" w:rsidRPr="00166533" w:rsidRDefault="006F4D6D" w:rsidP="00354217">
            <w:pPr>
              <w:spacing w:line="260" w:lineRule="exact"/>
              <w:rPr>
                <w:rFonts w:eastAsia="標楷體"/>
                <w:sz w:val="20"/>
              </w:rPr>
            </w:pPr>
          </w:p>
          <w:p w14:paraId="2278655A" w14:textId="77777777" w:rsidR="006F4D6D" w:rsidRPr="00166533" w:rsidRDefault="006F4D6D" w:rsidP="00354217">
            <w:pPr>
              <w:spacing w:line="260" w:lineRule="exact"/>
              <w:rPr>
                <w:rFonts w:eastAsia="標楷體"/>
                <w:sz w:val="20"/>
              </w:rPr>
            </w:pPr>
            <w:r w:rsidRPr="00166533">
              <w:rPr>
                <w:rFonts w:eastAsia="標楷體" w:hint="eastAsia"/>
                <w:sz w:val="20"/>
              </w:rPr>
              <w:t>停止變更股東名簿記載日前公告</w:t>
            </w:r>
          </w:p>
          <w:p w14:paraId="7FD4F9BE" w14:textId="77777777" w:rsidR="006F4D6D" w:rsidRPr="00166533" w:rsidRDefault="006F4D6D" w:rsidP="00354217">
            <w:pPr>
              <w:spacing w:line="260" w:lineRule="exact"/>
              <w:rPr>
                <w:rFonts w:eastAsia="標楷體"/>
                <w:sz w:val="20"/>
              </w:rPr>
            </w:pPr>
          </w:p>
          <w:p w14:paraId="287DFC3D" w14:textId="77777777" w:rsidR="002B3764" w:rsidRPr="00166533" w:rsidRDefault="002B3764" w:rsidP="00AC4072">
            <w:pPr>
              <w:pStyle w:val="a3"/>
              <w:spacing w:line="260" w:lineRule="exact"/>
              <w:jc w:val="both"/>
              <w:rPr>
                <w:rFonts w:ascii="Times New Roman" w:eastAsia="標楷體" w:hAnsi="Times New Roman"/>
                <w:sz w:val="20"/>
              </w:rPr>
            </w:pPr>
          </w:p>
          <w:p w14:paraId="044280B6" w14:textId="77777777" w:rsidR="006F4D6D" w:rsidRPr="00166533" w:rsidRDefault="006F4D6D" w:rsidP="00AC4072">
            <w:pPr>
              <w:pStyle w:val="a3"/>
              <w:spacing w:line="260" w:lineRule="exact"/>
              <w:jc w:val="both"/>
              <w:rPr>
                <w:rFonts w:ascii="Times New Roman" w:eastAsia="標楷體" w:hAnsi="Times New Roman"/>
                <w:sz w:val="20"/>
              </w:rPr>
            </w:pPr>
          </w:p>
          <w:p w14:paraId="065083B6" w14:textId="77777777" w:rsidR="006F4D6D" w:rsidRPr="00166533" w:rsidRDefault="006F4D6D" w:rsidP="00AC4072">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59D99C6E" w14:textId="77777777" w:rsidR="00376834" w:rsidRPr="00166533" w:rsidRDefault="00376834" w:rsidP="00616B4E">
            <w:pPr>
              <w:kinsoku w:val="0"/>
              <w:overflowPunct w:val="0"/>
              <w:spacing w:line="260" w:lineRule="exact"/>
              <w:ind w:left="200" w:hanging="200"/>
              <w:jc w:val="both"/>
              <w:rPr>
                <w:rFonts w:eastAsia="標楷體"/>
                <w:sz w:val="20"/>
              </w:rPr>
            </w:pPr>
          </w:p>
          <w:p w14:paraId="0C531476"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1.</w:t>
            </w:r>
            <w:r w:rsidR="005F6420" w:rsidRPr="00166533">
              <w:rPr>
                <w:rFonts w:eastAsia="標楷體" w:hint="eastAsia"/>
                <w:sz w:val="20"/>
              </w:rPr>
              <w:t>公司代召集權人輸入「公開資訊觀測站」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，辦理有關開會日期及事由之公告，並將申請人持股證明及其他附件以附加檔案上傳。</w:t>
            </w:r>
          </w:p>
          <w:p w14:paraId="6A44A6F1"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sz w:val="20"/>
              </w:rPr>
              <w:t>2.</w:t>
            </w:r>
            <w:r w:rsidR="005F6420" w:rsidRPr="00166533">
              <w:rPr>
                <w:rFonts w:eastAsia="標楷體" w:hint="eastAsia"/>
                <w:sz w:val="20"/>
              </w:rPr>
              <w:t>公司不代為輸入時，召集權人應於停止過戶日前至少</w:t>
            </w:r>
            <w:r w:rsidR="005F6420" w:rsidRPr="00166533">
              <w:rPr>
                <w:rFonts w:eastAsia="標楷體" w:hint="eastAsia"/>
                <w:sz w:val="20"/>
              </w:rPr>
              <w:t>15</w:t>
            </w:r>
            <w:r w:rsidR="005F6420" w:rsidRPr="00166533">
              <w:rPr>
                <w:rFonts w:eastAsia="標楷體" w:hint="eastAsia"/>
                <w:sz w:val="20"/>
              </w:rPr>
              <w:t>個營業日，檢附申請書及持股證明等相關附件，向本公司申請公告「召開股東臨時會公告」，輸入「公開資訊觀測站」</w:t>
            </w:r>
            <w:r w:rsidR="005F6420" w:rsidRPr="00166533">
              <w:rPr>
                <w:rFonts w:eastAsia="標楷體" w:hint="eastAsia"/>
                <w:sz w:val="20"/>
              </w:rPr>
              <w:t>(sii.twse.com.tw/</w:t>
            </w:r>
            <w:r w:rsidR="005F6420" w:rsidRPr="00166533">
              <w:rPr>
                <w:rFonts w:eastAsia="標楷體" w:hint="eastAsia"/>
                <w:sz w:val="20"/>
              </w:rPr>
              <w:t>各項公告申報作業</w:t>
            </w:r>
            <w:r w:rsidR="005F6420" w:rsidRPr="00166533">
              <w:rPr>
                <w:rFonts w:eastAsia="標楷體" w:hint="eastAsia"/>
                <w:sz w:val="20"/>
              </w:rPr>
              <w:t>/</w:t>
            </w:r>
            <w:r w:rsidR="005F6420" w:rsidRPr="00166533">
              <w:rPr>
                <w:rFonts w:eastAsia="標楷體" w:hint="eastAsia"/>
                <w:sz w:val="20"/>
              </w:rPr>
              <w:t>召開股東臨時會公告</w:t>
            </w:r>
            <w:r w:rsidR="005F6420" w:rsidRPr="00166533">
              <w:rPr>
                <w:rFonts w:eastAsia="標楷體" w:hint="eastAsia"/>
                <w:sz w:val="20"/>
              </w:rPr>
              <w:t>)</w:t>
            </w:r>
            <w:r w:rsidR="005F6420" w:rsidRPr="00166533">
              <w:rPr>
                <w:rFonts w:eastAsia="標楷體" w:hint="eastAsia"/>
                <w:sz w:val="20"/>
              </w:rPr>
              <w:t>，並將申請書及持股證明等相關附件以附加檔案上傳。</w:t>
            </w:r>
          </w:p>
          <w:p w14:paraId="66C54E9B" w14:textId="77777777" w:rsidR="00616B4E" w:rsidRPr="00166533" w:rsidRDefault="00616B4E" w:rsidP="00616B4E">
            <w:pPr>
              <w:kinsoku w:val="0"/>
              <w:overflowPunct w:val="0"/>
              <w:spacing w:line="260" w:lineRule="exact"/>
              <w:ind w:left="200" w:hanging="200"/>
              <w:jc w:val="both"/>
              <w:rPr>
                <w:rFonts w:eastAsia="標楷體"/>
                <w:sz w:val="20"/>
              </w:rPr>
            </w:pPr>
            <w:r w:rsidRPr="00166533">
              <w:rPr>
                <w:rFonts w:eastAsia="標楷體" w:hint="eastAsia"/>
                <w:sz w:val="20"/>
              </w:rPr>
              <w:t>3.</w:t>
            </w:r>
            <w:r w:rsidR="005F6420" w:rsidRPr="00166533">
              <w:rPr>
                <w:rFonts w:eastAsia="標楷體" w:hint="eastAsia"/>
                <w:sz w:val="20"/>
              </w:rPr>
              <w:t>申請人（或召集權人）於停止過戶日後</w:t>
            </w:r>
            <w:r w:rsidR="005F6420" w:rsidRPr="00166533">
              <w:rPr>
                <w:rFonts w:eastAsia="標楷體" w:hint="eastAsia"/>
                <w:sz w:val="20"/>
              </w:rPr>
              <w:t>2</w:t>
            </w:r>
            <w:r w:rsidR="005F6420" w:rsidRPr="00166533">
              <w:rPr>
                <w:rFonts w:eastAsia="標楷體" w:hint="eastAsia"/>
                <w:sz w:val="20"/>
              </w:rPr>
              <w:t>個營業日內，再次提供全體召集權人之持股證明，以確認符合公司法</w:t>
            </w:r>
            <w:r w:rsidR="005F6420" w:rsidRPr="00166533">
              <w:rPr>
                <w:rFonts w:eastAsia="標楷體" w:hint="eastAsia"/>
                <w:sz w:val="20"/>
              </w:rPr>
              <w:t>173-1</w:t>
            </w:r>
            <w:r w:rsidR="005F6420" w:rsidRPr="00166533">
              <w:rPr>
                <w:rFonts w:eastAsia="標楷體" w:hint="eastAsia"/>
                <w:sz w:val="20"/>
              </w:rPr>
              <w:t>條要件（第一上市公司符合章程要件）；如逾期未提供或提供之證明不符合上述法定要件時，應自行撤銷本次股東臨時會公告。</w:t>
            </w:r>
          </w:p>
          <w:p w14:paraId="3A656F18" w14:textId="77777777" w:rsidR="002B3764" w:rsidRPr="00166533" w:rsidRDefault="00616B4E" w:rsidP="00D8696F">
            <w:pPr>
              <w:pStyle w:val="a3"/>
              <w:spacing w:line="260" w:lineRule="exact"/>
              <w:ind w:left="174" w:hangingChars="87" w:hanging="174"/>
              <w:jc w:val="both"/>
              <w:rPr>
                <w:rFonts w:ascii="Times New Roman" w:eastAsia="標楷體" w:hAnsi="Times New Roman"/>
                <w:sz w:val="20"/>
                <w:szCs w:val="24"/>
              </w:rPr>
            </w:pPr>
            <w:r w:rsidRPr="00E41475">
              <w:rPr>
                <w:rFonts w:ascii="Times New Roman" w:eastAsia="標楷體" w:hAnsi="Times New Roman"/>
                <w:sz w:val="20"/>
                <w:szCs w:val="24"/>
              </w:rPr>
              <w:t>4.</w:t>
            </w:r>
            <w:r w:rsidR="005F6420" w:rsidRPr="00E41475">
              <w:rPr>
                <w:rFonts w:ascii="Times New Roman" w:eastAsia="標楷體" w:hAnsi="Times New Roman" w:hint="eastAsia"/>
                <w:sz w:val="20"/>
                <w:szCs w:val="24"/>
              </w:rPr>
              <w:t>如欲撤銷股東臨時會公告，應同時發布重大訊息公告撤銷之原因及事由。</w:t>
            </w:r>
          </w:p>
          <w:p w14:paraId="6063BCF0" w14:textId="77777777" w:rsidR="006F4D6D" w:rsidRPr="00166533" w:rsidRDefault="006F4D6D" w:rsidP="00D8696F">
            <w:pPr>
              <w:pStyle w:val="a3"/>
              <w:spacing w:line="260" w:lineRule="exact"/>
              <w:ind w:left="174" w:hangingChars="87" w:hanging="174"/>
              <w:jc w:val="both"/>
              <w:rPr>
                <w:rFonts w:ascii="Times New Roman" w:eastAsia="標楷體" w:hAnsi="Times New Roman"/>
                <w:sz w:val="20"/>
                <w:szCs w:val="24"/>
              </w:rPr>
            </w:pPr>
          </w:p>
          <w:p w14:paraId="6D543F7E" w14:textId="77777777" w:rsidR="006F4D6D" w:rsidRPr="00166533" w:rsidRDefault="006F4D6D" w:rsidP="006F4D6D">
            <w:pPr>
              <w:pStyle w:val="a3"/>
              <w:spacing w:line="260" w:lineRule="exact"/>
              <w:ind w:left="1"/>
              <w:jc w:val="both"/>
              <w:rPr>
                <w:rFonts w:ascii="Times New Roman" w:eastAsia="標楷體" w:hAnsi="Times New Roman"/>
                <w:sz w:val="20"/>
                <w:szCs w:val="24"/>
              </w:rPr>
            </w:pPr>
            <w:proofErr w:type="gramStart"/>
            <w:r w:rsidRPr="00166533">
              <w:rPr>
                <w:rFonts w:eastAsia="標楷體" w:hint="eastAsia"/>
                <w:sz w:val="20"/>
              </w:rPr>
              <w:t>採</w:t>
            </w:r>
            <w:proofErr w:type="gramEnd"/>
            <w:r w:rsidRPr="00166533">
              <w:rPr>
                <w:rFonts w:eastAsia="標楷體" w:hint="eastAsia"/>
                <w:sz w:val="20"/>
              </w:rPr>
              <w:t>候選人提名制選任董監事者，公告受理提名及作業流程，輸入「公開資訊觀測站」</w:t>
            </w:r>
            <w:r w:rsidRPr="00166533">
              <w:rPr>
                <w:rFonts w:eastAsia="標楷體" w:hint="eastAsia"/>
                <w:sz w:val="20"/>
              </w:rPr>
              <w:t>(</w:t>
            </w:r>
            <w:r w:rsidRPr="004B793E">
              <w:rPr>
                <w:rFonts w:ascii="Times New Roman" w:eastAsia="標楷體" w:hAnsi="Times New Roman"/>
                <w:sz w:val="20"/>
              </w:rPr>
              <w:t>sii.twse.com.tw/</w:t>
            </w:r>
            <w:proofErr w:type="gramStart"/>
            <w:r w:rsidRPr="00166533">
              <w:rPr>
                <w:rFonts w:eastAsia="標楷體" w:hint="eastAsia"/>
                <w:sz w:val="20"/>
              </w:rPr>
              <w:t>採</w:t>
            </w:r>
            <w:proofErr w:type="gramEnd"/>
            <w:r w:rsidRPr="00166533">
              <w:rPr>
                <w:rFonts w:eastAsia="標楷體" w:hint="eastAsia"/>
                <w:sz w:val="20"/>
              </w:rPr>
              <w:t>候選人提名制選任董監事及</w:t>
            </w:r>
            <w:r w:rsidRPr="00166533">
              <w:rPr>
                <w:rFonts w:eastAsia="標楷體" w:cs="Courier New" w:hint="eastAsia"/>
                <w:sz w:val="20"/>
              </w:rPr>
              <w:t>召開股東常會受理股東提案之申報作業</w:t>
            </w:r>
            <w:r w:rsidRPr="00166533">
              <w:rPr>
                <w:rFonts w:eastAsia="標楷體" w:cs="Courier New" w:hint="eastAsia"/>
                <w:sz w:val="20"/>
              </w:rPr>
              <w:t>(</w:t>
            </w:r>
            <w:r w:rsidRPr="00166533">
              <w:rPr>
                <w:rFonts w:eastAsia="標楷體" w:cs="Courier New" w:hint="eastAsia"/>
                <w:sz w:val="20"/>
              </w:rPr>
              <w:t>僅上市</w:t>
            </w:r>
            <w:r w:rsidRPr="00166533">
              <w:rPr>
                <w:rFonts w:eastAsia="標楷體" w:cs="Courier New" w:hint="eastAsia"/>
                <w:sz w:val="20"/>
              </w:rPr>
              <w:t>/</w:t>
            </w:r>
            <w:r w:rsidRPr="00166533">
              <w:rPr>
                <w:rFonts w:eastAsia="標楷體" w:cs="Courier New" w:hint="eastAsia"/>
                <w:sz w:val="20"/>
              </w:rPr>
              <w:t>櫃</w:t>
            </w:r>
            <w:r w:rsidRPr="00166533">
              <w:rPr>
                <w:rFonts w:eastAsia="標楷體" w:cs="Courier New" w:hint="eastAsia"/>
                <w:sz w:val="20"/>
              </w:rPr>
              <w:t>/</w:t>
            </w:r>
            <w:proofErr w:type="gramStart"/>
            <w:r w:rsidRPr="00166533">
              <w:rPr>
                <w:rFonts w:eastAsia="標楷體" w:cs="Courier New" w:hint="eastAsia"/>
                <w:sz w:val="20"/>
              </w:rPr>
              <w:t>興櫃適用</w:t>
            </w:r>
            <w:proofErr w:type="gramEnd"/>
            <w:r w:rsidRPr="00166533">
              <w:rPr>
                <w:rFonts w:eastAsia="標楷體" w:cs="Courier New" w:hint="eastAsia"/>
                <w:sz w:val="20"/>
              </w:rPr>
              <w:t>)</w:t>
            </w:r>
            <w:r w:rsidRPr="00166533">
              <w:rPr>
                <w:rFonts w:eastAsia="標楷體" w:hint="eastAsia"/>
                <w:sz w:val="20"/>
              </w:rPr>
              <w:t>/</w:t>
            </w:r>
            <w:proofErr w:type="gramStart"/>
            <w:r w:rsidRPr="00166533">
              <w:rPr>
                <w:rFonts w:eastAsia="標楷體" w:hint="eastAsia"/>
                <w:sz w:val="20"/>
              </w:rPr>
              <w:t>採</w:t>
            </w:r>
            <w:proofErr w:type="gramEnd"/>
            <w:r w:rsidRPr="00166533">
              <w:rPr>
                <w:rFonts w:eastAsia="標楷體" w:hint="eastAsia"/>
                <w:sz w:val="20"/>
              </w:rPr>
              <w:t>候選人提名制選任董事相關公告</w:t>
            </w:r>
            <w:r w:rsidRPr="00166533">
              <w:rPr>
                <w:rFonts w:eastAsia="標楷體" w:hint="eastAsia"/>
                <w:sz w:val="20"/>
              </w:rPr>
              <w:t>/</w:t>
            </w:r>
            <w:r w:rsidRPr="00166533">
              <w:rPr>
                <w:rFonts w:eastAsia="標楷體" w:hint="eastAsia"/>
                <w:sz w:val="20"/>
              </w:rPr>
              <w:t>受理提名</w:t>
            </w:r>
            <w:r w:rsidRPr="00166533">
              <w:rPr>
                <w:rFonts w:eastAsia="標楷體" w:hint="eastAsia"/>
                <w:sz w:val="20"/>
              </w:rPr>
              <w:t>)</w:t>
            </w:r>
            <w:r w:rsidRPr="00166533">
              <w:rPr>
                <w:rFonts w:eastAsia="標楷體" w:hint="eastAsia"/>
                <w:sz w:val="20"/>
              </w:rPr>
              <w:t>。</w:t>
            </w:r>
          </w:p>
          <w:p w14:paraId="5414ABB9" w14:textId="77777777" w:rsidR="006F4D6D" w:rsidRPr="00166533" w:rsidRDefault="006F4D6D" w:rsidP="00D8696F">
            <w:pPr>
              <w:pStyle w:val="a3"/>
              <w:spacing w:line="260" w:lineRule="exact"/>
              <w:ind w:left="174" w:hangingChars="87" w:hanging="174"/>
              <w:jc w:val="both"/>
              <w:rPr>
                <w:rFonts w:eastAsia="標楷體"/>
                <w:sz w:val="20"/>
              </w:rPr>
            </w:pPr>
          </w:p>
          <w:p w14:paraId="380CC83A" w14:textId="77777777" w:rsidR="006F4D6D" w:rsidRPr="00166533" w:rsidRDefault="006F4D6D" w:rsidP="00D8696F">
            <w:pPr>
              <w:pStyle w:val="a3"/>
              <w:spacing w:line="260" w:lineRule="exact"/>
              <w:ind w:left="174" w:hangingChars="87" w:hanging="174"/>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D6A21C0" w14:textId="77777777" w:rsidR="00376834" w:rsidRPr="00166533" w:rsidRDefault="00376834" w:rsidP="00616B4E">
            <w:pPr>
              <w:pStyle w:val="a5"/>
              <w:tabs>
                <w:tab w:val="clear" w:pos="4153"/>
                <w:tab w:val="clear" w:pos="8306"/>
              </w:tabs>
              <w:kinsoku w:val="0"/>
              <w:overflowPunct w:val="0"/>
              <w:snapToGrid/>
              <w:spacing w:line="260" w:lineRule="exact"/>
              <w:ind w:left="238" w:hanging="238"/>
              <w:jc w:val="both"/>
              <w:rPr>
                <w:rFonts w:eastAsia="標楷體"/>
              </w:rPr>
            </w:pPr>
          </w:p>
          <w:p w14:paraId="4B9DA3EE" w14:textId="77777777" w:rsidR="00616B4E" w:rsidRPr="00166533"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1.</w:t>
            </w:r>
            <w:r w:rsidR="005F6420" w:rsidRPr="00166533">
              <w:rPr>
                <w:rFonts w:eastAsia="標楷體" w:hint="eastAsia"/>
              </w:rPr>
              <w:t>公司法第</w:t>
            </w:r>
            <w:r w:rsidR="005F6420" w:rsidRPr="00166533">
              <w:rPr>
                <w:rFonts w:eastAsia="標楷體" w:hint="eastAsia"/>
              </w:rPr>
              <w:t>173</w:t>
            </w:r>
            <w:r w:rsidR="005F6420" w:rsidRPr="00166533">
              <w:rPr>
                <w:rFonts w:eastAsia="標楷體" w:hint="eastAsia"/>
              </w:rPr>
              <w:t>條之</w:t>
            </w:r>
            <w:r w:rsidR="005F6420" w:rsidRPr="00166533">
              <w:rPr>
                <w:rFonts w:eastAsia="標楷體" w:hint="eastAsia"/>
              </w:rPr>
              <w:t>1</w:t>
            </w:r>
            <w:r w:rsidR="005F6420" w:rsidRPr="00166533">
              <w:rPr>
                <w:rFonts w:eastAsia="標楷體" w:hint="eastAsia"/>
              </w:rPr>
              <w:t>。</w:t>
            </w:r>
          </w:p>
          <w:p w14:paraId="79A6D1DA" w14:textId="77777777" w:rsidR="00616B4E" w:rsidRPr="00166533"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2.</w:t>
            </w:r>
            <w:r w:rsidR="005F6420" w:rsidRPr="00166533">
              <w:rPr>
                <w:rFonts w:eastAsia="標楷體" w:hint="eastAsia"/>
              </w:rPr>
              <w:t>本公司對有價證券上市公司及境外指數股票型基金上市之境外基金機構資訊申報作業辦法。</w:t>
            </w:r>
          </w:p>
          <w:p w14:paraId="0FCD83B8" w14:textId="77777777" w:rsidR="00616B4E" w:rsidRPr="00166533"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3</w:t>
            </w:r>
            <w:r w:rsidRPr="00166533">
              <w:rPr>
                <w:rFonts w:eastAsia="標楷體"/>
              </w:rPr>
              <w:t>.</w:t>
            </w:r>
            <w:r w:rsidR="005F6420" w:rsidRPr="00166533">
              <w:rPr>
                <w:rFonts w:eastAsia="標楷體" w:hint="eastAsia"/>
              </w:rPr>
              <w:t>1070731</w:t>
            </w:r>
            <w:r w:rsidR="005F6420" w:rsidRPr="00166533">
              <w:rPr>
                <w:rFonts w:eastAsia="標楷體" w:hint="eastAsia"/>
              </w:rPr>
              <w:t>經濟部公司法修正疑義</w:t>
            </w:r>
            <w:proofErr w:type="gramStart"/>
            <w:r w:rsidR="005F6420" w:rsidRPr="00166533">
              <w:rPr>
                <w:rFonts w:eastAsia="標楷體" w:hint="eastAsia"/>
              </w:rPr>
              <w:t>研</w:t>
            </w:r>
            <w:proofErr w:type="gramEnd"/>
            <w:r w:rsidR="005F6420" w:rsidRPr="00166533">
              <w:rPr>
                <w:rFonts w:eastAsia="標楷體" w:hint="eastAsia"/>
              </w:rPr>
              <w:t>商會議記錄</w:t>
            </w:r>
            <w:r w:rsidR="005F6420" w:rsidRPr="00166533">
              <w:rPr>
                <w:rFonts w:eastAsia="標楷體" w:hint="eastAsia"/>
              </w:rPr>
              <w:t>-</w:t>
            </w:r>
            <w:r w:rsidR="005F6420" w:rsidRPr="00166533">
              <w:rPr>
                <w:rFonts w:eastAsia="標楷體" w:hint="eastAsia"/>
              </w:rPr>
              <w:t>§</w:t>
            </w:r>
            <w:r w:rsidR="005F6420" w:rsidRPr="00166533">
              <w:rPr>
                <w:rFonts w:eastAsia="標楷體" w:hint="eastAsia"/>
              </w:rPr>
              <w:t>173-1</w:t>
            </w:r>
            <w:r w:rsidR="005F6420" w:rsidRPr="00166533">
              <w:rPr>
                <w:rFonts w:eastAsia="標楷體" w:hint="eastAsia"/>
              </w:rPr>
              <w:t>（</w:t>
            </w:r>
            <w:r w:rsidR="005F6420" w:rsidRPr="00166533">
              <w:rPr>
                <w:rFonts w:eastAsia="標楷體" w:hint="eastAsia"/>
              </w:rPr>
              <w:t>1070820</w:t>
            </w:r>
            <w:r w:rsidR="005F6420" w:rsidRPr="00166533">
              <w:rPr>
                <w:rFonts w:eastAsia="標楷體" w:hint="eastAsia"/>
              </w:rPr>
              <w:t>）</w:t>
            </w:r>
          </w:p>
          <w:p w14:paraId="5A42F67E"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55F73902"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0852D786"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D22E254"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6E51A8A0"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4DBEE28F" w14:textId="77777777" w:rsidR="006F4D6D" w:rsidRPr="00166533"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2F065919"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2194E30F" w14:textId="77777777" w:rsidR="00616B4E" w:rsidRPr="00166533"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7D77B28" w14:textId="77777777" w:rsidR="006F4D6D" w:rsidRPr="00166533" w:rsidRDefault="006F4D6D" w:rsidP="006F4D6D">
            <w:pPr>
              <w:kinsoku w:val="0"/>
              <w:overflowPunct w:val="0"/>
              <w:spacing w:line="260" w:lineRule="exact"/>
              <w:jc w:val="both"/>
              <w:rPr>
                <w:rFonts w:eastAsia="標楷體"/>
                <w:sz w:val="20"/>
                <w:szCs w:val="22"/>
              </w:rPr>
            </w:pPr>
          </w:p>
          <w:p w14:paraId="509C9D06" w14:textId="77777777" w:rsidR="006F4D6D" w:rsidRPr="00166533"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166533">
              <w:rPr>
                <w:rFonts w:eastAsia="標楷體" w:hint="eastAsia"/>
              </w:rPr>
              <w:t>1.</w:t>
            </w:r>
            <w:r w:rsidRPr="00166533">
              <w:rPr>
                <w:rFonts w:eastAsia="標楷體" w:hint="eastAsia"/>
              </w:rPr>
              <w:t>公司法第</w:t>
            </w:r>
            <w:r w:rsidRPr="00166533">
              <w:rPr>
                <w:rFonts w:eastAsia="標楷體" w:hint="eastAsia"/>
              </w:rPr>
              <w:t>192-1</w:t>
            </w:r>
            <w:r w:rsidRPr="00166533">
              <w:rPr>
                <w:rFonts w:eastAsia="標楷體" w:hint="eastAsia"/>
              </w:rPr>
              <w:t>及第</w:t>
            </w:r>
            <w:r w:rsidRPr="00166533">
              <w:rPr>
                <w:rFonts w:eastAsia="標楷體" w:hint="eastAsia"/>
              </w:rPr>
              <w:t>216-1</w:t>
            </w:r>
            <w:r w:rsidRPr="00166533">
              <w:rPr>
                <w:rFonts w:eastAsia="標楷體" w:hint="eastAsia"/>
              </w:rPr>
              <w:t>條。</w:t>
            </w:r>
          </w:p>
          <w:p w14:paraId="2340D3CF" w14:textId="77777777" w:rsidR="006F4D6D" w:rsidRPr="00166533" w:rsidRDefault="006F4D6D" w:rsidP="006F4D6D">
            <w:pPr>
              <w:pStyle w:val="a5"/>
              <w:tabs>
                <w:tab w:val="clear" w:pos="4153"/>
                <w:tab w:val="clear" w:pos="8306"/>
              </w:tabs>
              <w:kinsoku w:val="0"/>
              <w:overflowPunct w:val="0"/>
              <w:snapToGrid/>
              <w:spacing w:line="260" w:lineRule="exact"/>
              <w:ind w:left="152" w:hanging="152"/>
              <w:jc w:val="both"/>
              <w:rPr>
                <w:rFonts w:eastAsia="標楷體"/>
              </w:rPr>
            </w:pPr>
            <w:r w:rsidRPr="00166533">
              <w:rPr>
                <w:rFonts w:eastAsia="標楷體" w:hint="eastAsia"/>
              </w:rPr>
              <w:t>2.</w:t>
            </w:r>
            <w:r w:rsidRPr="00166533">
              <w:rPr>
                <w:rFonts w:eastAsia="標楷體" w:hint="eastAsia"/>
              </w:rPr>
              <w:t>本公司對有價證券上市公司及境外指數股票型基金上市之境外基金機構資訊申報作業辦法第</w:t>
            </w:r>
            <w:r w:rsidRPr="00166533">
              <w:rPr>
                <w:rFonts w:eastAsia="標楷體" w:hint="eastAsia"/>
              </w:rPr>
              <w:t>3</w:t>
            </w:r>
            <w:r w:rsidRPr="00166533">
              <w:rPr>
                <w:rFonts w:eastAsia="標楷體" w:hint="eastAsia"/>
              </w:rPr>
              <w:t>條第</w:t>
            </w:r>
            <w:r w:rsidRPr="00166533">
              <w:rPr>
                <w:rFonts w:eastAsia="標楷體" w:hint="eastAsia"/>
              </w:rPr>
              <w:t>2</w:t>
            </w:r>
            <w:r w:rsidRPr="00166533">
              <w:rPr>
                <w:rFonts w:eastAsia="標楷體" w:hint="eastAsia"/>
              </w:rPr>
              <w:t>項第</w:t>
            </w:r>
            <w:r w:rsidRPr="00166533">
              <w:rPr>
                <w:rFonts w:eastAsia="標楷體" w:hint="eastAsia"/>
              </w:rPr>
              <w:t>22</w:t>
            </w:r>
            <w:r w:rsidRPr="00166533">
              <w:rPr>
                <w:rFonts w:eastAsia="標楷體" w:hint="eastAsia"/>
              </w:rPr>
              <w:t>款</w:t>
            </w:r>
          </w:p>
          <w:p w14:paraId="090A83DE" w14:textId="77777777" w:rsidR="00934ABA" w:rsidRPr="00166533" w:rsidRDefault="00934ABA" w:rsidP="00D8696F">
            <w:pPr>
              <w:pStyle w:val="a5"/>
              <w:tabs>
                <w:tab w:val="clear" w:pos="4153"/>
                <w:tab w:val="clear" w:pos="8306"/>
              </w:tabs>
              <w:kinsoku w:val="0"/>
              <w:overflowPunct w:val="0"/>
              <w:snapToGrid/>
              <w:spacing w:line="260" w:lineRule="exact"/>
              <w:ind w:left="152" w:hanging="152"/>
              <w:jc w:val="both"/>
            </w:pPr>
          </w:p>
          <w:p w14:paraId="7371A30D" w14:textId="77777777" w:rsidR="006F4D6D" w:rsidRPr="00166533" w:rsidRDefault="006F4D6D" w:rsidP="00D8696F">
            <w:pPr>
              <w:pStyle w:val="a5"/>
              <w:tabs>
                <w:tab w:val="clear" w:pos="4153"/>
                <w:tab w:val="clear" w:pos="8306"/>
              </w:tabs>
              <w:kinsoku w:val="0"/>
              <w:overflowPunct w:val="0"/>
              <w:snapToGrid/>
              <w:spacing w:line="260" w:lineRule="exact"/>
              <w:ind w:left="152" w:hanging="152"/>
              <w:jc w:val="both"/>
            </w:pPr>
          </w:p>
        </w:tc>
      </w:tr>
      <w:tr w:rsidR="00AC4072" w:rsidRPr="002430CD" w14:paraId="0458A3E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B293EA" w14:textId="77777777" w:rsidR="00AC4072" w:rsidRPr="002430CD" w:rsidRDefault="00AC4072" w:rsidP="00FC2225">
            <w:pPr>
              <w:kinsoku w:val="0"/>
              <w:overflowPunct w:val="0"/>
              <w:spacing w:line="260" w:lineRule="exact"/>
              <w:jc w:val="center"/>
              <w:rPr>
                <w:rFonts w:eastAsia="標楷體"/>
                <w:sz w:val="20"/>
              </w:rPr>
            </w:pPr>
            <w:r w:rsidRPr="002430CD">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33E15D29" w14:textId="77777777" w:rsidR="00AC4072" w:rsidRPr="002430CD" w:rsidRDefault="00AC4072" w:rsidP="00FC2225">
            <w:pPr>
              <w:kinsoku w:val="0"/>
              <w:overflowPunct w:val="0"/>
              <w:spacing w:line="260" w:lineRule="exact"/>
              <w:jc w:val="both"/>
              <w:rPr>
                <w:rFonts w:eastAsia="標楷體"/>
                <w:sz w:val="20"/>
              </w:rPr>
            </w:pPr>
            <w:r w:rsidRPr="002430CD">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49A7ABE" w14:textId="77777777" w:rsidR="00D8696F" w:rsidRDefault="00D8696F" w:rsidP="00AC4072">
            <w:pPr>
              <w:spacing w:line="260" w:lineRule="exact"/>
              <w:rPr>
                <w:rFonts w:eastAsia="標楷體"/>
                <w:sz w:val="20"/>
              </w:rPr>
            </w:pPr>
            <w:r w:rsidRPr="00AC4072">
              <w:rPr>
                <w:rFonts w:eastAsia="標楷體" w:hAnsi="Courier New"/>
                <w:sz w:val="20"/>
              </w:rPr>
              <w:t>受理</w:t>
            </w:r>
            <w:r w:rsidRPr="00AC4072">
              <w:rPr>
                <w:rFonts w:eastAsia="標楷體" w:hint="eastAsia"/>
                <w:sz w:val="20"/>
              </w:rPr>
              <w:t>提名董監事</w:t>
            </w:r>
            <w:r w:rsidRPr="00AC4072">
              <w:rPr>
                <w:rFonts w:eastAsia="標楷體" w:hint="eastAsia"/>
                <w:sz w:val="20"/>
              </w:rPr>
              <w:t>(</w:t>
            </w:r>
            <w:r w:rsidRPr="00AC4072">
              <w:rPr>
                <w:rFonts w:eastAsia="標楷體" w:hint="eastAsia"/>
                <w:sz w:val="20"/>
              </w:rPr>
              <w:t>含獨立董事</w:t>
            </w:r>
            <w:r w:rsidRPr="00AC4072">
              <w:rPr>
                <w:rFonts w:eastAsia="標楷體" w:hint="eastAsia"/>
                <w:sz w:val="20"/>
              </w:rPr>
              <w:t>)</w:t>
            </w:r>
            <w:r w:rsidRPr="00AC4072">
              <w:rPr>
                <w:rFonts w:eastAsia="標楷體" w:hAnsi="Courier New"/>
                <w:sz w:val="20"/>
              </w:rPr>
              <w:t>期間截止日後二日內</w:t>
            </w:r>
          </w:p>
          <w:p w14:paraId="7563AB74" w14:textId="77777777" w:rsidR="00D8696F" w:rsidRDefault="00D8696F" w:rsidP="00AC4072">
            <w:pPr>
              <w:spacing w:line="260" w:lineRule="exact"/>
              <w:rPr>
                <w:rFonts w:eastAsia="標楷體"/>
                <w:sz w:val="20"/>
              </w:rPr>
            </w:pPr>
          </w:p>
          <w:p w14:paraId="0BB57894" w14:textId="77777777" w:rsidR="00D8696F" w:rsidRDefault="00D8696F" w:rsidP="00AC4072">
            <w:pPr>
              <w:spacing w:line="260" w:lineRule="exact"/>
              <w:rPr>
                <w:rFonts w:eastAsia="標楷體"/>
                <w:sz w:val="20"/>
              </w:rPr>
            </w:pPr>
          </w:p>
          <w:p w14:paraId="4BDF8DEC" w14:textId="77777777" w:rsidR="00AC4072" w:rsidRPr="002430CD" w:rsidRDefault="00AC4072" w:rsidP="00AC4072">
            <w:pPr>
              <w:spacing w:line="260" w:lineRule="exact"/>
              <w:rPr>
                <w:rFonts w:eastAsia="標楷體"/>
                <w:sz w:val="20"/>
              </w:rPr>
            </w:pPr>
            <w:r>
              <w:rPr>
                <w:rFonts w:eastAsia="標楷體" w:hint="eastAsia"/>
                <w:sz w:val="20"/>
              </w:rPr>
              <w:t>董事會決議後二日內或股東臨時會開會二十五日前</w:t>
            </w:r>
            <w:r>
              <w:rPr>
                <w:rFonts w:eastAsia="標楷體" w:hint="eastAsia"/>
                <w:sz w:val="20"/>
              </w:rPr>
              <w:t>(</w:t>
            </w:r>
            <w:r w:rsidRPr="005A6D47">
              <w:rPr>
                <w:rFonts w:ascii="細明體" w:eastAsia="標楷體" w:hAnsi="Courier New"/>
                <w:sz w:val="20"/>
              </w:rPr>
              <w:t>以上開日期</w:t>
            </w:r>
            <w:proofErr w:type="gramStart"/>
            <w:r w:rsidRPr="005A6D47">
              <w:rPr>
                <w:rFonts w:ascii="細明體" w:eastAsia="標楷體" w:hAnsi="Courier New"/>
                <w:sz w:val="20"/>
              </w:rPr>
              <w:t>孰</w:t>
            </w:r>
            <w:proofErr w:type="gramEnd"/>
            <w:r w:rsidRPr="005A6D47">
              <w:rPr>
                <w:rFonts w:ascii="細明體" w:eastAsia="標楷體" w:hAnsi="Courier New"/>
                <w:sz w:val="20"/>
              </w:rPr>
              <w:t>前者為</w:t>
            </w:r>
            <w:proofErr w:type="gramStart"/>
            <w:r w:rsidRPr="005A6D47">
              <w:rPr>
                <w:rFonts w:ascii="細明體" w:eastAsia="標楷體" w:hAnsi="Courier New"/>
                <w:sz w:val="20"/>
              </w:rPr>
              <w:t>準</w:t>
            </w:r>
            <w:proofErr w:type="gramEnd"/>
            <w:r>
              <w:rPr>
                <w:rFonts w:ascii="細明體" w:eastAsia="標楷體" w:hAnsi="Courier New" w:hint="eastAsia"/>
                <w:sz w:val="20"/>
              </w:rPr>
              <w:t>)</w:t>
            </w:r>
          </w:p>
          <w:p w14:paraId="5A546D80" w14:textId="77777777" w:rsidR="00AC4072" w:rsidRDefault="00AC4072" w:rsidP="00AC4072">
            <w:pPr>
              <w:spacing w:line="260" w:lineRule="exact"/>
              <w:jc w:val="both"/>
              <w:rPr>
                <w:rFonts w:eastAsia="標楷體"/>
                <w:sz w:val="20"/>
              </w:rPr>
            </w:pPr>
          </w:p>
          <w:p w14:paraId="73F9AE60" w14:textId="77777777" w:rsidR="00D16119" w:rsidRDefault="00D16119" w:rsidP="00AC4072">
            <w:pPr>
              <w:spacing w:line="260" w:lineRule="exact"/>
              <w:jc w:val="both"/>
              <w:rPr>
                <w:rFonts w:eastAsia="標楷體"/>
                <w:sz w:val="20"/>
              </w:rPr>
            </w:pPr>
          </w:p>
          <w:p w14:paraId="4CA381C6" w14:textId="77777777" w:rsidR="00AC4072" w:rsidRPr="002430CD" w:rsidRDefault="00AC4072" w:rsidP="00AC4072">
            <w:pPr>
              <w:spacing w:line="260" w:lineRule="exact"/>
              <w:jc w:val="both"/>
              <w:rPr>
                <w:rFonts w:eastAsia="標楷體"/>
                <w:sz w:val="20"/>
              </w:rPr>
            </w:pPr>
            <w:r w:rsidRPr="002430CD">
              <w:rPr>
                <w:rFonts w:eastAsia="標楷體" w:hint="eastAsia"/>
                <w:sz w:val="20"/>
              </w:rPr>
              <w:t>股東臨時會開會十五日前上傳電子檔</w:t>
            </w:r>
            <w:r w:rsidRPr="002430CD">
              <w:rPr>
                <w:rFonts w:eastAsia="標楷體" w:hint="eastAsia"/>
                <w:kern w:val="16"/>
                <w:sz w:val="20"/>
              </w:rPr>
              <w:t>。</w:t>
            </w:r>
          </w:p>
          <w:p w14:paraId="37B66E29" w14:textId="77777777" w:rsidR="00AC4072" w:rsidRDefault="00AC4072" w:rsidP="00AC4072">
            <w:pPr>
              <w:pStyle w:val="a3"/>
              <w:spacing w:line="260" w:lineRule="exact"/>
              <w:jc w:val="both"/>
              <w:rPr>
                <w:rFonts w:ascii="Times New Roman" w:eastAsia="標楷體" w:hAnsi="Times New Roman"/>
                <w:sz w:val="20"/>
              </w:rPr>
            </w:pPr>
          </w:p>
          <w:p w14:paraId="6CACDD94" w14:textId="77777777" w:rsidR="00AC4072" w:rsidRDefault="00AC4072" w:rsidP="00B01169">
            <w:pPr>
              <w:spacing w:line="260" w:lineRule="exact"/>
              <w:jc w:val="both"/>
              <w:rPr>
                <w:rFonts w:eastAsia="標楷體"/>
                <w:sz w:val="20"/>
              </w:rPr>
            </w:pPr>
          </w:p>
          <w:p w14:paraId="3EBD69EE" w14:textId="77777777" w:rsidR="00D16119" w:rsidRDefault="00D16119" w:rsidP="00B01169">
            <w:pPr>
              <w:spacing w:line="260" w:lineRule="exact"/>
              <w:jc w:val="both"/>
              <w:rPr>
                <w:rFonts w:eastAsia="標楷體"/>
                <w:sz w:val="20"/>
              </w:rPr>
            </w:pPr>
          </w:p>
          <w:p w14:paraId="0395B059" w14:textId="77777777" w:rsidR="00D16119" w:rsidRDefault="00D16119" w:rsidP="00D16119">
            <w:pPr>
              <w:spacing w:line="260" w:lineRule="exact"/>
              <w:jc w:val="both"/>
              <w:rPr>
                <w:rFonts w:eastAsia="標楷體"/>
                <w:sz w:val="20"/>
              </w:rPr>
            </w:pPr>
          </w:p>
          <w:p w14:paraId="209AF47D" w14:textId="77777777" w:rsidR="006F7326" w:rsidRPr="00D16119" w:rsidRDefault="006F7326" w:rsidP="00D16119">
            <w:pPr>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0DA252A" w14:textId="77777777" w:rsidR="00D8696F" w:rsidRDefault="00D8696F"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候選人提名制選任董監事者，需</w:t>
            </w:r>
            <w:r w:rsidRPr="002430CD">
              <w:rPr>
                <w:rFonts w:eastAsia="標楷體" w:hint="eastAsia"/>
                <w:sz w:val="20"/>
              </w:rPr>
              <w:t>輸入「公開資訊觀測站」</w:t>
            </w:r>
            <w:r w:rsidRPr="002430CD">
              <w:rPr>
                <w:rFonts w:eastAsia="標楷體" w:hint="eastAsia"/>
                <w:sz w:val="20"/>
              </w:rPr>
              <w:t>(</w:t>
            </w:r>
            <w:r w:rsidRPr="005F389F">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5F389F">
              <w:rPr>
                <w:rFonts w:eastAsia="標楷體" w:hint="eastAsia"/>
                <w:sz w:val="20"/>
              </w:rPr>
              <w:t>採</w:t>
            </w:r>
            <w:proofErr w:type="gramEnd"/>
            <w:r w:rsidRPr="005F389F">
              <w:rPr>
                <w:rFonts w:eastAsia="標楷體" w:hint="eastAsia"/>
                <w:sz w:val="20"/>
              </w:rPr>
              <w:t>候選</w:t>
            </w:r>
            <w:r w:rsidRPr="002430CD">
              <w:rPr>
                <w:rFonts w:eastAsia="標楷體" w:hint="eastAsia"/>
                <w:sz w:val="20"/>
              </w:rPr>
              <w:t>人提名制選任</w:t>
            </w:r>
            <w:r w:rsidRPr="005F389F">
              <w:rPr>
                <w:rFonts w:eastAsia="標楷體" w:hint="eastAsia"/>
                <w:sz w:val="20"/>
              </w:rPr>
              <w:t>董監</w:t>
            </w:r>
            <w:r w:rsidRPr="002430CD">
              <w:rPr>
                <w:rFonts w:eastAsia="標楷體" w:hint="eastAsia"/>
                <w:sz w:val="20"/>
              </w:rPr>
              <w:t>事相關公告</w:t>
            </w:r>
            <w:r w:rsidRPr="002430CD">
              <w:rPr>
                <w:rFonts w:eastAsia="標楷體" w:hint="eastAsia"/>
                <w:sz w:val="20"/>
              </w:rPr>
              <w:t>/</w:t>
            </w:r>
            <w:r>
              <w:rPr>
                <w:rFonts w:eastAsia="標楷體" w:hint="eastAsia"/>
                <w:sz w:val="20"/>
              </w:rPr>
              <w:t>被提名人名單</w:t>
            </w:r>
            <w:r w:rsidRPr="002430CD">
              <w:rPr>
                <w:rFonts w:eastAsia="標楷體" w:hint="eastAsia"/>
                <w:sz w:val="20"/>
              </w:rPr>
              <w:t>)</w:t>
            </w:r>
            <w:r>
              <w:rPr>
                <w:rFonts w:eastAsia="標楷體" w:hint="eastAsia"/>
                <w:sz w:val="20"/>
              </w:rPr>
              <w:t>。</w:t>
            </w:r>
          </w:p>
          <w:p w14:paraId="3BD09666" w14:textId="77777777" w:rsidR="00D8696F" w:rsidRDefault="00D8696F" w:rsidP="00AC4072">
            <w:pPr>
              <w:kinsoku w:val="0"/>
              <w:overflowPunct w:val="0"/>
              <w:spacing w:line="260" w:lineRule="exact"/>
              <w:rPr>
                <w:rFonts w:eastAsia="標楷體"/>
                <w:sz w:val="20"/>
              </w:rPr>
            </w:pPr>
          </w:p>
          <w:p w14:paraId="4C268E3C" w14:textId="77777777" w:rsidR="00AC4072" w:rsidRDefault="00AC4072" w:rsidP="00AC4072">
            <w:pPr>
              <w:kinsoku w:val="0"/>
              <w:overflowPunct w:val="0"/>
              <w:spacing w:line="260" w:lineRule="exact"/>
              <w:rPr>
                <w:rFonts w:eastAsia="標楷體"/>
                <w:sz w:val="20"/>
              </w:rPr>
            </w:pPr>
            <w:proofErr w:type="gramStart"/>
            <w:r>
              <w:rPr>
                <w:rFonts w:eastAsia="標楷體" w:hint="eastAsia"/>
                <w:sz w:val="20"/>
              </w:rPr>
              <w:t>採</w:t>
            </w:r>
            <w:proofErr w:type="gramEnd"/>
            <w:r>
              <w:rPr>
                <w:rFonts w:eastAsia="標楷體" w:hint="eastAsia"/>
                <w:sz w:val="20"/>
              </w:rPr>
              <w:t>候選人提名制選任董監事者，公告</w:t>
            </w:r>
            <w:r w:rsidRPr="005A6D47">
              <w:rPr>
                <w:rFonts w:eastAsia="標楷體" w:hint="eastAsia"/>
                <w:sz w:val="20"/>
              </w:rPr>
              <w:t>董事會</w:t>
            </w:r>
            <w:r w:rsidR="00616B4E">
              <w:rPr>
                <w:rFonts w:eastAsia="標楷體" w:hint="eastAsia"/>
                <w:sz w:val="20"/>
              </w:rPr>
              <w:t>決議</w:t>
            </w:r>
            <w:r w:rsidRPr="005A6D47">
              <w:rPr>
                <w:rFonts w:eastAsia="標楷體" w:hint="eastAsia"/>
                <w:sz w:val="20"/>
              </w:rPr>
              <w:t>結果、</w:t>
            </w:r>
            <w:r>
              <w:rPr>
                <w:rFonts w:eastAsia="標楷體" w:hint="eastAsia"/>
                <w:sz w:val="20"/>
              </w:rPr>
              <w:t>候選人名單</w:t>
            </w:r>
            <w:r w:rsidRPr="005A6D47">
              <w:rPr>
                <w:rFonts w:eastAsia="標楷體"/>
                <w:sz w:val="20"/>
              </w:rPr>
              <w:t>及</w:t>
            </w:r>
            <w:r w:rsidRPr="005A6D47">
              <w:rPr>
                <w:rFonts w:eastAsia="標楷體" w:hint="eastAsia"/>
                <w:sz w:val="20"/>
              </w:rPr>
              <w:t>被</w:t>
            </w:r>
            <w:r w:rsidRPr="005A6D47">
              <w:rPr>
                <w:rFonts w:eastAsia="標楷體"/>
                <w:sz w:val="20"/>
              </w:rPr>
              <w:t>提名人未列入候選人名單之理由</w:t>
            </w:r>
            <w:r>
              <w:rPr>
                <w:rFonts w:eastAsia="標楷體" w:hint="eastAsia"/>
                <w:sz w:val="20"/>
              </w:rPr>
              <w:t>，</w:t>
            </w: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r>
              <w:rPr>
                <w:rFonts w:eastAsia="標楷體"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Pr>
                <w:rFonts w:eastAsia="標楷體" w:hint="eastAsia"/>
                <w:sz w:val="20"/>
              </w:rPr>
              <w:t>候選人名單</w:t>
            </w:r>
            <w:r w:rsidRPr="002430CD">
              <w:rPr>
                <w:rFonts w:eastAsia="標楷體" w:hint="eastAsia"/>
                <w:sz w:val="20"/>
              </w:rPr>
              <w:t>)</w:t>
            </w:r>
            <w:r>
              <w:rPr>
                <w:rFonts w:eastAsia="標楷體" w:hint="eastAsia"/>
                <w:sz w:val="20"/>
              </w:rPr>
              <w:t>。</w:t>
            </w:r>
          </w:p>
          <w:p w14:paraId="7E2B8310" w14:textId="77777777" w:rsidR="00D16119" w:rsidRPr="002430CD" w:rsidRDefault="00D16119" w:rsidP="00AC4072">
            <w:pPr>
              <w:kinsoku w:val="0"/>
              <w:overflowPunct w:val="0"/>
              <w:spacing w:line="260" w:lineRule="exact"/>
              <w:rPr>
                <w:rFonts w:eastAsia="標楷體"/>
                <w:sz w:val="20"/>
              </w:rPr>
            </w:pPr>
          </w:p>
          <w:p w14:paraId="664FF2E6" w14:textId="77777777" w:rsidR="00AC4072" w:rsidRDefault="00D16119" w:rsidP="00AC4072">
            <w:pPr>
              <w:kinsoku w:val="0"/>
              <w:overflowPunct w:val="0"/>
              <w:spacing w:line="260" w:lineRule="exact"/>
              <w:jc w:val="both"/>
              <w:rPr>
                <w:rFonts w:eastAsia="標楷體"/>
                <w:sz w:val="20"/>
              </w:rPr>
            </w:pPr>
            <w:r w:rsidRPr="00D16119">
              <w:rPr>
                <w:rFonts w:eastAsia="標楷體"/>
                <w:sz w:val="20"/>
              </w:rPr>
              <w:t>1.</w:t>
            </w:r>
            <w:r w:rsidR="00AC4072" w:rsidRPr="002430CD">
              <w:rPr>
                <w:rFonts w:ascii="標楷體" w:eastAsia="標楷體"/>
                <w:sz w:val="20"/>
              </w:rPr>
              <w:t>股東</w:t>
            </w:r>
            <w:r w:rsidR="00AC4072" w:rsidRPr="002430CD">
              <w:rPr>
                <w:rFonts w:eastAsia="標楷體" w:hint="eastAsia"/>
                <w:sz w:val="20"/>
              </w:rPr>
              <w:t>臨時</w:t>
            </w:r>
            <w:r w:rsidR="00AC4072" w:rsidRPr="002430CD">
              <w:rPr>
                <w:rFonts w:ascii="標楷體" w:eastAsia="標楷體"/>
                <w:sz w:val="20"/>
              </w:rPr>
              <w:t>會開會通知書、委託書用紙、有關承認案、討論案、選任或解任董事、監察人事項等各項議案之案由及說明資料</w:t>
            </w:r>
            <w:r w:rsidR="00AC4072" w:rsidRPr="002430CD">
              <w:rPr>
                <w:rFonts w:eastAsia="標楷體" w:hint="eastAsia"/>
                <w:sz w:val="20"/>
              </w:rPr>
              <w:t>上傳。輸入「公開資訊觀測站」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24264596" w14:textId="77777777" w:rsidR="00D16119" w:rsidRPr="002430CD" w:rsidRDefault="00D16119" w:rsidP="00AC4072">
            <w:pPr>
              <w:kinsoku w:val="0"/>
              <w:overflowPunct w:val="0"/>
              <w:spacing w:line="260" w:lineRule="exact"/>
              <w:jc w:val="both"/>
              <w:rPr>
                <w:rFonts w:eastAsia="標楷體"/>
                <w:sz w:val="20"/>
              </w:rPr>
            </w:pPr>
          </w:p>
          <w:p w14:paraId="0E3C1F09" w14:textId="40AFB423" w:rsidR="00AC4072" w:rsidRDefault="00D16119" w:rsidP="00EF3773">
            <w:pPr>
              <w:kinsoku w:val="0"/>
              <w:overflowPunct w:val="0"/>
              <w:spacing w:line="260" w:lineRule="exact"/>
              <w:jc w:val="both"/>
              <w:rPr>
                <w:rFonts w:eastAsia="標楷體"/>
                <w:sz w:val="20"/>
              </w:rPr>
            </w:pPr>
            <w:r>
              <w:rPr>
                <w:rFonts w:eastAsia="標楷體" w:hint="eastAsia"/>
                <w:sz w:val="20"/>
              </w:rPr>
              <w:t>2.</w:t>
            </w:r>
            <w:r w:rsidR="00AC4072" w:rsidRPr="002430CD">
              <w:rPr>
                <w:rFonts w:eastAsia="標楷體" w:hint="eastAsia"/>
                <w:sz w:val="20"/>
              </w:rPr>
              <w:t>股東臨時會會議事手冊及會議補充資料上傳</w:t>
            </w:r>
            <w:r w:rsidR="00EF3773" w:rsidRPr="00EF3773">
              <w:rPr>
                <w:rFonts w:eastAsia="標楷體" w:hint="eastAsia"/>
                <w:sz w:val="20"/>
              </w:rPr>
              <w:t>(</w:t>
            </w:r>
            <w:r w:rsidR="00EF3773" w:rsidRPr="00EF3773">
              <w:rPr>
                <w:rFonts w:eastAsia="標楷體" w:hint="eastAsia"/>
                <w:sz w:val="20"/>
              </w:rPr>
              <w:t>含英文版</w:t>
            </w:r>
            <w:r w:rsidR="00EF3773" w:rsidRPr="00EF3773">
              <w:rPr>
                <w:rFonts w:eastAsia="標楷體" w:hint="eastAsia"/>
                <w:sz w:val="20"/>
              </w:rPr>
              <w:t>)</w:t>
            </w:r>
            <w:r w:rsidR="00AC4072" w:rsidRPr="002430CD">
              <w:rPr>
                <w:rFonts w:eastAsia="標楷體" w:hint="eastAsia"/>
                <w:sz w:val="20"/>
              </w:rPr>
              <w:t>。輸入「公開資訊觀測站」</w:t>
            </w:r>
            <w:r w:rsidR="00AC4072" w:rsidRPr="002430CD">
              <w:rPr>
                <w:rFonts w:eastAsia="標楷體"/>
                <w:sz w:val="20"/>
              </w:rPr>
              <w:t>(sii.twse.com.tw/</w:t>
            </w:r>
            <w:r w:rsidR="00AC4072" w:rsidRPr="002430CD">
              <w:rPr>
                <w:rFonts w:eastAsia="標楷體" w:hint="eastAsia"/>
                <w:sz w:val="20"/>
              </w:rPr>
              <w:t>非格式化檔案電子資料申報</w:t>
            </w:r>
            <w:r w:rsidR="00AC4072" w:rsidRPr="002430CD">
              <w:rPr>
                <w:rFonts w:eastAsia="標楷體" w:hint="eastAsia"/>
                <w:sz w:val="20"/>
              </w:rPr>
              <w:t>/</w:t>
            </w:r>
            <w:r w:rsidR="00AC4072" w:rsidRPr="002430CD">
              <w:rPr>
                <w:rFonts w:eastAsia="標楷體" w:hint="eastAsia"/>
                <w:sz w:val="20"/>
              </w:rPr>
              <w:t>股東會相關資料申報</w:t>
            </w:r>
            <w:r w:rsidR="00AC4072" w:rsidRPr="002430CD">
              <w:rPr>
                <w:rFonts w:eastAsia="標楷體" w:hint="eastAsia"/>
                <w:sz w:val="20"/>
              </w:rPr>
              <w:t>)</w:t>
            </w:r>
            <w:r w:rsidR="00AC4072" w:rsidRPr="002430CD">
              <w:rPr>
                <w:rFonts w:eastAsia="標楷體" w:hint="eastAsia"/>
                <w:sz w:val="20"/>
              </w:rPr>
              <w:t>。</w:t>
            </w:r>
          </w:p>
          <w:p w14:paraId="6B4851C6" w14:textId="667795DD" w:rsidR="00EF3773" w:rsidRPr="002430CD" w:rsidRDefault="00EF3773" w:rsidP="00EF3773">
            <w:pPr>
              <w:kinsoku w:val="0"/>
              <w:overflowPunct w:val="0"/>
              <w:spacing w:line="260" w:lineRule="exact"/>
              <w:ind w:left="392" w:hangingChars="196" w:hanging="392"/>
              <w:jc w:val="both"/>
              <w:rPr>
                <w:rFonts w:eastAsia="標楷體"/>
                <w:sz w:val="20"/>
              </w:rPr>
            </w:pPr>
            <w:proofErr w:type="gramStart"/>
            <w:r w:rsidRPr="00EF3773">
              <w:rPr>
                <w:rFonts w:eastAsia="標楷體" w:hint="eastAsia"/>
                <w:sz w:val="20"/>
              </w:rPr>
              <w:t>註</w:t>
            </w:r>
            <w:proofErr w:type="gramEnd"/>
            <w:r w:rsidRPr="00EF3773">
              <w:rPr>
                <w:rFonts w:eastAsia="標楷體" w:hint="eastAsia"/>
                <w:sz w:val="20"/>
              </w:rPr>
              <w:t>：以</w:t>
            </w:r>
            <w:r w:rsidRPr="00EF3773">
              <w:rPr>
                <w:rFonts w:eastAsia="標楷體" w:hint="eastAsia"/>
                <w:sz w:val="20"/>
              </w:rPr>
              <w:t>PDF</w:t>
            </w:r>
            <w:r w:rsidRPr="00EF3773">
              <w:rPr>
                <w:rFonts w:eastAsia="標楷體" w:hint="eastAsia"/>
                <w:sz w:val="20"/>
              </w:rPr>
              <w:t>檔案格式</w:t>
            </w:r>
            <w:proofErr w:type="gramStart"/>
            <w:r w:rsidRPr="00EF3773">
              <w:rPr>
                <w:rFonts w:eastAsia="標楷體" w:hint="eastAsia"/>
                <w:sz w:val="20"/>
              </w:rPr>
              <w:t>上傳者</w:t>
            </w:r>
            <w:proofErr w:type="gramEnd"/>
            <w:r w:rsidRPr="00EF3773">
              <w:rPr>
                <w:rFonts w:eastAsia="標楷體" w:hint="eastAsia"/>
                <w:sz w:val="20"/>
              </w:rPr>
              <w:t>，應以原始文字檔案進行</w:t>
            </w:r>
            <w:r w:rsidRPr="00EF3773">
              <w:rPr>
                <w:rFonts w:eastAsia="標楷體" w:hint="eastAsia"/>
                <w:sz w:val="20"/>
              </w:rPr>
              <w:t>PDF</w:t>
            </w:r>
            <w:r w:rsidRPr="00EF3773">
              <w:rPr>
                <w:rFonts w:eastAsia="標楷體" w:hint="eastAsia"/>
                <w:sz w:val="20"/>
              </w:rPr>
              <w:t>轉檔後上傳，</w:t>
            </w:r>
            <w:proofErr w:type="gramStart"/>
            <w:r w:rsidRPr="00EF3773">
              <w:rPr>
                <w:rFonts w:eastAsia="標楷體" w:hint="eastAsia"/>
                <w:sz w:val="20"/>
              </w:rPr>
              <w:t>即勿直接</w:t>
            </w:r>
            <w:proofErr w:type="gramEnd"/>
            <w:r w:rsidRPr="00EF3773">
              <w:rPr>
                <w:rFonts w:eastAsia="標楷體" w:hint="eastAsia"/>
                <w:sz w:val="20"/>
              </w:rPr>
              <w:t>掃描</w:t>
            </w:r>
            <w:proofErr w:type="gramStart"/>
            <w:r w:rsidRPr="00EF3773">
              <w:rPr>
                <w:rFonts w:eastAsia="標楷體" w:hint="eastAsia"/>
                <w:sz w:val="20"/>
              </w:rPr>
              <w:t>紙本產製</w:t>
            </w:r>
            <w:proofErr w:type="gramEnd"/>
            <w:r w:rsidRPr="00EF3773">
              <w:rPr>
                <w:rFonts w:eastAsia="標楷體" w:hint="eastAsia"/>
                <w:sz w:val="20"/>
              </w:rPr>
              <w:t>PDF</w:t>
            </w:r>
            <w:r w:rsidRPr="00EF3773">
              <w:rPr>
                <w:rFonts w:eastAsia="標楷體" w:hint="eastAsia"/>
                <w:sz w:val="20"/>
              </w:rPr>
              <w:t>檔案，以利投資人搜尋內容。</w:t>
            </w:r>
          </w:p>
        </w:tc>
        <w:tc>
          <w:tcPr>
            <w:tcW w:w="3600" w:type="dxa"/>
            <w:tcBorders>
              <w:top w:val="single" w:sz="4" w:space="0" w:color="auto"/>
              <w:left w:val="single" w:sz="4" w:space="0" w:color="auto"/>
              <w:bottom w:val="single" w:sz="4" w:space="0" w:color="auto"/>
              <w:right w:val="single" w:sz="4" w:space="0" w:color="auto"/>
            </w:tcBorders>
          </w:tcPr>
          <w:p w14:paraId="5A1CE839" w14:textId="77777777" w:rsidR="006F4D6D" w:rsidRDefault="006F4D6D" w:rsidP="00D8696F">
            <w:pPr>
              <w:pStyle w:val="a5"/>
              <w:tabs>
                <w:tab w:val="clear" w:pos="4153"/>
                <w:tab w:val="clear" w:pos="8306"/>
              </w:tabs>
              <w:kinsoku w:val="0"/>
              <w:overflowPunct w:val="0"/>
              <w:snapToGrid/>
              <w:spacing w:line="260" w:lineRule="exact"/>
              <w:jc w:val="both"/>
              <w:rPr>
                <w:rFonts w:eastAsia="標楷體"/>
              </w:rPr>
            </w:pPr>
            <w:r>
              <w:rPr>
                <w:rFonts w:eastAsia="標楷體"/>
              </w:rPr>
              <w:t>1</w:t>
            </w:r>
            <w:r>
              <w:rPr>
                <w:rFonts w:eastAsia="標楷體" w:hint="eastAsia"/>
              </w:rPr>
              <w:t>.</w:t>
            </w:r>
            <w:r>
              <w:rPr>
                <w:rFonts w:eastAsia="標楷體" w:hint="eastAsia"/>
              </w:rPr>
              <w:t>公司法第</w:t>
            </w:r>
            <w:r>
              <w:rPr>
                <w:rFonts w:eastAsia="標楷體" w:hint="eastAsia"/>
              </w:rPr>
              <w:t>192-1</w:t>
            </w:r>
            <w:r>
              <w:rPr>
                <w:rFonts w:eastAsia="標楷體" w:hint="eastAsia"/>
              </w:rPr>
              <w:t>及第</w:t>
            </w:r>
            <w:r>
              <w:rPr>
                <w:rFonts w:eastAsia="標楷體" w:hint="eastAsia"/>
              </w:rPr>
              <w:t>216-1</w:t>
            </w:r>
            <w:r>
              <w:rPr>
                <w:rFonts w:eastAsia="標楷體" w:hint="eastAsia"/>
              </w:rPr>
              <w:t>條。</w:t>
            </w:r>
          </w:p>
          <w:p w14:paraId="2205B936" w14:textId="77777777" w:rsidR="00D8696F" w:rsidRDefault="00D8696F" w:rsidP="00D8696F">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sidRPr="002430CD">
              <w:rPr>
                <w:rFonts w:eastAsia="標楷體" w:hint="eastAsia"/>
              </w:rPr>
              <w:t>本公司對有價證券上市公司及境外指數股票型基金上市之境外基金機構資訊申報作業辦</w:t>
            </w:r>
            <w:r w:rsidRPr="005F389F">
              <w:rPr>
                <w:rFonts w:eastAsia="標楷體" w:hint="eastAsia"/>
              </w:rPr>
              <w:t>法</w:t>
            </w:r>
            <w:r w:rsidRPr="004B4925">
              <w:rPr>
                <w:rFonts w:eastAsia="標楷體" w:hint="eastAsia"/>
              </w:rPr>
              <w:t>第</w:t>
            </w:r>
            <w:r>
              <w:rPr>
                <w:rFonts w:eastAsia="標楷體" w:hint="eastAsia"/>
              </w:rPr>
              <w:t>3</w:t>
            </w:r>
            <w:r w:rsidRPr="004B4925">
              <w:rPr>
                <w:rFonts w:eastAsia="標楷體" w:hint="eastAsia"/>
              </w:rPr>
              <w:t>條第</w:t>
            </w:r>
            <w:r>
              <w:rPr>
                <w:rFonts w:eastAsia="標楷體" w:hint="eastAsia"/>
              </w:rPr>
              <w:t>2</w:t>
            </w:r>
            <w:r w:rsidRPr="004B4925">
              <w:rPr>
                <w:rFonts w:eastAsia="標楷體" w:hint="eastAsia"/>
              </w:rPr>
              <w:t>項第</w:t>
            </w:r>
            <w:r>
              <w:rPr>
                <w:rFonts w:eastAsia="標楷體" w:hint="eastAsia"/>
              </w:rPr>
              <w:t>22</w:t>
            </w:r>
            <w:r w:rsidRPr="004B4925">
              <w:rPr>
                <w:rFonts w:eastAsia="標楷體" w:hint="eastAsia"/>
              </w:rPr>
              <w:t>款</w:t>
            </w:r>
          </w:p>
          <w:p w14:paraId="509F12AD" w14:textId="77777777" w:rsidR="00D8696F" w:rsidRPr="00D8696F" w:rsidRDefault="00D8696F" w:rsidP="00D8696F">
            <w:pPr>
              <w:kinsoku w:val="0"/>
              <w:overflowPunct w:val="0"/>
              <w:spacing w:line="260" w:lineRule="exact"/>
              <w:jc w:val="both"/>
              <w:rPr>
                <w:rFonts w:eastAsia="標楷體"/>
                <w:sz w:val="20"/>
                <w:szCs w:val="22"/>
              </w:rPr>
            </w:pPr>
          </w:p>
          <w:p w14:paraId="019C4A52" w14:textId="77777777" w:rsidR="00AC4072" w:rsidRDefault="00AC4072" w:rsidP="00CE10FF">
            <w:pPr>
              <w:pStyle w:val="af2"/>
              <w:numPr>
                <w:ilvl w:val="0"/>
                <w:numId w:val="70"/>
              </w:numPr>
              <w:kinsoku w:val="0"/>
              <w:overflowPunct w:val="0"/>
              <w:spacing w:line="260" w:lineRule="exact"/>
              <w:ind w:left="256" w:hanging="256"/>
              <w:contextualSpacing w:val="0"/>
              <w:jc w:val="both"/>
              <w:rPr>
                <w:rFonts w:eastAsia="標楷體"/>
                <w:sz w:val="20"/>
                <w:szCs w:val="22"/>
              </w:rPr>
            </w:pPr>
            <w:r w:rsidRPr="008E2306">
              <w:rPr>
                <w:rFonts w:eastAsia="標楷體" w:hint="eastAsia"/>
                <w:sz w:val="20"/>
              </w:rPr>
              <w:t>公司法第</w:t>
            </w:r>
            <w:r w:rsidRPr="008E2306">
              <w:rPr>
                <w:rFonts w:eastAsia="標楷體"/>
                <w:sz w:val="20"/>
              </w:rPr>
              <w:t>192-1</w:t>
            </w:r>
            <w:r w:rsidRPr="008E2306">
              <w:rPr>
                <w:rFonts w:eastAsia="標楷體" w:hint="eastAsia"/>
                <w:sz w:val="20"/>
              </w:rPr>
              <w:t>條</w:t>
            </w:r>
            <w:r>
              <w:rPr>
                <w:rFonts w:eastAsia="標楷體" w:hint="eastAsia"/>
                <w:sz w:val="20"/>
              </w:rPr>
              <w:t>及第</w:t>
            </w:r>
            <w:r>
              <w:rPr>
                <w:rFonts w:eastAsia="標楷體" w:hint="eastAsia"/>
                <w:sz w:val="20"/>
              </w:rPr>
              <w:t>216-1</w:t>
            </w:r>
            <w:r>
              <w:rPr>
                <w:rFonts w:eastAsia="標楷體" w:hint="eastAsia"/>
                <w:sz w:val="20"/>
              </w:rPr>
              <w:t>條</w:t>
            </w:r>
            <w:r w:rsidRPr="008E2306">
              <w:rPr>
                <w:rFonts w:eastAsia="標楷體" w:hint="eastAsia"/>
                <w:sz w:val="20"/>
              </w:rPr>
              <w:t>。</w:t>
            </w:r>
          </w:p>
          <w:p w14:paraId="63DBEC9A" w14:textId="77777777" w:rsidR="00AC4072" w:rsidRDefault="00AC4072" w:rsidP="00CE10FF">
            <w:pPr>
              <w:pStyle w:val="af2"/>
              <w:numPr>
                <w:ilvl w:val="0"/>
                <w:numId w:val="70"/>
              </w:numPr>
              <w:kinsoku w:val="0"/>
              <w:overflowPunct w:val="0"/>
              <w:spacing w:line="260" w:lineRule="exact"/>
              <w:ind w:left="256" w:hanging="256"/>
              <w:contextualSpacing w:val="0"/>
              <w:jc w:val="both"/>
              <w:rPr>
                <w:rFonts w:eastAsia="標楷體"/>
                <w:sz w:val="20"/>
              </w:rPr>
            </w:pPr>
            <w:r w:rsidRPr="008E2306">
              <w:rPr>
                <w:rFonts w:eastAsia="標楷體"/>
                <w:sz w:val="20"/>
              </w:rPr>
              <w:t>94.12.9</w:t>
            </w:r>
            <w:r w:rsidRPr="008E2306">
              <w:rPr>
                <w:rFonts w:eastAsia="標楷體" w:hint="eastAsia"/>
                <w:sz w:val="20"/>
              </w:rPr>
              <w:t>台證上字第</w:t>
            </w:r>
            <w:r w:rsidRPr="008E2306">
              <w:rPr>
                <w:rFonts w:eastAsia="標楷體"/>
                <w:sz w:val="20"/>
              </w:rPr>
              <w:t>0940103516</w:t>
            </w:r>
            <w:r w:rsidRPr="008E2306">
              <w:rPr>
                <w:rFonts w:eastAsia="標楷體" w:hint="eastAsia"/>
                <w:sz w:val="20"/>
              </w:rPr>
              <w:t>號</w:t>
            </w:r>
            <w:r>
              <w:rPr>
                <w:rFonts w:eastAsia="標楷體" w:hint="eastAsia"/>
                <w:sz w:val="20"/>
              </w:rPr>
              <w:t>函。</w:t>
            </w:r>
          </w:p>
          <w:p w14:paraId="0710AE5C" w14:textId="77777777" w:rsidR="00AC4072" w:rsidRPr="005F389F" w:rsidRDefault="00AC4072" w:rsidP="00AC4072">
            <w:pPr>
              <w:pStyle w:val="a5"/>
              <w:tabs>
                <w:tab w:val="clear" w:pos="4153"/>
                <w:tab w:val="clear" w:pos="8306"/>
              </w:tabs>
              <w:kinsoku w:val="0"/>
              <w:overflowPunct w:val="0"/>
              <w:snapToGrid/>
              <w:spacing w:line="260" w:lineRule="exact"/>
              <w:jc w:val="both"/>
              <w:rPr>
                <w:rFonts w:eastAsia="標楷體"/>
              </w:rPr>
            </w:pPr>
            <w:r>
              <w:rPr>
                <w:rFonts w:eastAsia="標楷體" w:hint="eastAsia"/>
              </w:rPr>
              <w:t>3</w:t>
            </w:r>
            <w:r w:rsidRPr="005F389F">
              <w:rPr>
                <w:rFonts w:eastAsia="標楷體" w:hint="eastAsia"/>
              </w:rPr>
              <w:t xml:space="preserve">. </w:t>
            </w:r>
            <w:r w:rsidRPr="005F389F">
              <w:rPr>
                <w:rFonts w:eastAsia="標楷體" w:hint="eastAsia"/>
              </w:rPr>
              <w:t>本公司對有價證券上市公司及境外指數股票型基金上市之境外基金機構資訊申報作業辦法第</w:t>
            </w:r>
            <w:r w:rsidRPr="005F389F">
              <w:rPr>
                <w:rFonts w:eastAsia="標楷體" w:hint="eastAsia"/>
              </w:rPr>
              <w:t>3</w:t>
            </w:r>
            <w:r w:rsidRPr="005F389F">
              <w:rPr>
                <w:rFonts w:eastAsia="標楷體" w:hint="eastAsia"/>
              </w:rPr>
              <w:t>條第</w:t>
            </w:r>
            <w:r w:rsidRPr="005F389F">
              <w:rPr>
                <w:rFonts w:eastAsia="標楷體" w:hint="eastAsia"/>
              </w:rPr>
              <w:t>2</w:t>
            </w:r>
            <w:r w:rsidRPr="005F389F">
              <w:rPr>
                <w:rFonts w:eastAsia="標楷體" w:hint="eastAsia"/>
              </w:rPr>
              <w:t>項第</w:t>
            </w:r>
            <w:r>
              <w:rPr>
                <w:rFonts w:eastAsia="標楷體" w:hint="eastAsia"/>
              </w:rPr>
              <w:t>22</w:t>
            </w:r>
            <w:r w:rsidRPr="005F389F">
              <w:rPr>
                <w:rFonts w:eastAsia="標楷體" w:hint="eastAsia"/>
              </w:rPr>
              <w:t>款。</w:t>
            </w:r>
          </w:p>
          <w:p w14:paraId="25FDB945" w14:textId="77777777" w:rsidR="00AC4072" w:rsidRDefault="00AC4072" w:rsidP="00AC4072">
            <w:pPr>
              <w:kinsoku w:val="0"/>
              <w:overflowPunct w:val="0"/>
              <w:spacing w:line="260" w:lineRule="exact"/>
              <w:jc w:val="both"/>
              <w:rPr>
                <w:rFonts w:eastAsia="標楷體"/>
                <w:sz w:val="20"/>
              </w:rPr>
            </w:pPr>
          </w:p>
          <w:p w14:paraId="11B9483D"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5</w:t>
            </w:r>
            <w:r w:rsidRPr="002430CD">
              <w:rPr>
                <w:rFonts w:eastAsia="標楷體" w:hint="eastAsia"/>
                <w:sz w:val="20"/>
              </w:rPr>
              <w:t>條。</w:t>
            </w:r>
          </w:p>
          <w:p w14:paraId="0C14FA2B" w14:textId="77777777" w:rsidR="00AC4072" w:rsidRDefault="00AC4072" w:rsidP="00AC4072">
            <w:pPr>
              <w:kinsoku w:val="0"/>
              <w:overflowPunct w:val="0"/>
              <w:spacing w:line="260" w:lineRule="exact"/>
              <w:jc w:val="both"/>
              <w:rPr>
                <w:rFonts w:eastAsia="標楷體"/>
                <w:sz w:val="20"/>
              </w:rPr>
            </w:pPr>
          </w:p>
          <w:p w14:paraId="1BCE0B54" w14:textId="77777777" w:rsidR="00D16119" w:rsidRDefault="00D16119" w:rsidP="00AC4072">
            <w:pPr>
              <w:kinsoku w:val="0"/>
              <w:overflowPunct w:val="0"/>
              <w:spacing w:line="260" w:lineRule="exact"/>
              <w:jc w:val="both"/>
              <w:rPr>
                <w:rFonts w:eastAsia="標楷體"/>
                <w:sz w:val="20"/>
              </w:rPr>
            </w:pPr>
          </w:p>
          <w:p w14:paraId="4A9568D6" w14:textId="77777777" w:rsidR="00D16119" w:rsidRPr="00D16119" w:rsidRDefault="00D16119" w:rsidP="00AC4072">
            <w:pPr>
              <w:kinsoku w:val="0"/>
              <w:overflowPunct w:val="0"/>
              <w:spacing w:line="260" w:lineRule="exact"/>
              <w:jc w:val="both"/>
              <w:rPr>
                <w:rFonts w:eastAsia="標楷體"/>
                <w:sz w:val="20"/>
              </w:rPr>
            </w:pPr>
          </w:p>
          <w:p w14:paraId="60E3B2FB" w14:textId="77777777" w:rsidR="00AC4072" w:rsidRPr="002430CD" w:rsidRDefault="00AC4072" w:rsidP="00AC407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sz w:val="20"/>
              </w:rPr>
              <w:t>公開發行公司股東會議事手冊應行記載及遵行事項辦法</w:t>
            </w:r>
            <w:r w:rsidRPr="002430CD">
              <w:rPr>
                <w:rFonts w:eastAsia="標楷體" w:hint="eastAsia"/>
                <w:sz w:val="20"/>
              </w:rPr>
              <w:t>第</w:t>
            </w:r>
            <w:r w:rsidRPr="002430CD">
              <w:rPr>
                <w:rFonts w:eastAsia="標楷體" w:hint="eastAsia"/>
                <w:sz w:val="20"/>
              </w:rPr>
              <w:t>6</w:t>
            </w:r>
            <w:r w:rsidRPr="002430CD">
              <w:rPr>
                <w:rFonts w:eastAsia="標楷體" w:hint="eastAsia"/>
                <w:sz w:val="20"/>
              </w:rPr>
              <w:t>條。</w:t>
            </w:r>
          </w:p>
          <w:p w14:paraId="1A562DD7" w14:textId="77777777" w:rsidR="00AC4072" w:rsidRPr="006F7326" w:rsidRDefault="00AC4072" w:rsidP="00AC4072">
            <w:pPr>
              <w:kinsoku w:val="0"/>
              <w:overflowPunct w:val="0"/>
              <w:spacing w:line="260" w:lineRule="exact"/>
              <w:jc w:val="both"/>
              <w:rPr>
                <w:rFonts w:eastAsia="標楷體"/>
                <w:sz w:val="20"/>
                <w:szCs w:val="20"/>
              </w:rPr>
            </w:pPr>
            <w:r w:rsidRPr="006F7326">
              <w:rPr>
                <w:rFonts w:eastAsia="標楷體" w:hint="eastAsia"/>
                <w:sz w:val="20"/>
                <w:szCs w:val="20"/>
              </w:rPr>
              <w:t>2.96.12.25</w:t>
            </w:r>
            <w:r w:rsidRPr="006F7326">
              <w:rPr>
                <w:rFonts w:eastAsia="標楷體" w:hint="eastAsia"/>
                <w:sz w:val="20"/>
                <w:szCs w:val="20"/>
              </w:rPr>
              <w:t>台證上字第</w:t>
            </w:r>
            <w:r w:rsidRPr="006F7326">
              <w:rPr>
                <w:rFonts w:eastAsia="標楷體" w:hint="eastAsia"/>
                <w:sz w:val="20"/>
                <w:szCs w:val="20"/>
              </w:rPr>
              <w:t>0960037800</w:t>
            </w:r>
            <w:r w:rsidRPr="006F7326">
              <w:rPr>
                <w:rFonts w:eastAsia="標楷體" w:hint="eastAsia"/>
                <w:sz w:val="20"/>
                <w:szCs w:val="20"/>
              </w:rPr>
              <w:t>號函。</w:t>
            </w:r>
          </w:p>
          <w:p w14:paraId="77293EBC" w14:textId="1BC974BA" w:rsidR="00AC4072" w:rsidRPr="00AC4072" w:rsidRDefault="00922F46" w:rsidP="00B01169">
            <w:pPr>
              <w:kinsoku w:val="0"/>
              <w:overflowPunct w:val="0"/>
              <w:spacing w:line="260" w:lineRule="exact"/>
              <w:jc w:val="both"/>
              <w:rPr>
                <w:rFonts w:eastAsia="標楷體"/>
                <w:sz w:val="20"/>
              </w:rPr>
            </w:pPr>
            <w:r w:rsidRPr="00922F46">
              <w:rPr>
                <w:rFonts w:eastAsia="標楷體" w:hint="eastAsia"/>
                <w:sz w:val="20"/>
              </w:rPr>
              <w:t>3.</w:t>
            </w:r>
            <w:r w:rsidRPr="00922F46">
              <w:rPr>
                <w:rFonts w:eastAsia="標楷體" w:hint="eastAsia"/>
                <w:sz w:val="20"/>
              </w:rPr>
              <w:t>本公司對有價證券上市公司及境外指數股票型基金上市之境外基金機構資訊申報作業辦法第</w:t>
            </w:r>
            <w:r w:rsidRPr="00922F46">
              <w:rPr>
                <w:rFonts w:eastAsia="標楷體" w:hint="eastAsia"/>
                <w:sz w:val="20"/>
              </w:rPr>
              <w:t>3</w:t>
            </w:r>
            <w:r w:rsidRPr="00922F46">
              <w:rPr>
                <w:rFonts w:eastAsia="標楷體" w:hint="eastAsia"/>
                <w:sz w:val="20"/>
              </w:rPr>
              <w:t>條第</w:t>
            </w:r>
            <w:r w:rsidRPr="00922F46">
              <w:rPr>
                <w:rFonts w:eastAsia="標楷體" w:hint="eastAsia"/>
                <w:sz w:val="20"/>
              </w:rPr>
              <w:t>2</w:t>
            </w:r>
            <w:r w:rsidRPr="00922F46">
              <w:rPr>
                <w:rFonts w:eastAsia="標楷體" w:hint="eastAsia"/>
                <w:sz w:val="20"/>
              </w:rPr>
              <w:t>項第</w:t>
            </w:r>
            <w:r w:rsidRPr="00922F46">
              <w:rPr>
                <w:rFonts w:eastAsia="標楷體" w:hint="eastAsia"/>
                <w:sz w:val="20"/>
              </w:rPr>
              <w:t>16</w:t>
            </w:r>
            <w:r w:rsidRPr="00922F46">
              <w:rPr>
                <w:rFonts w:eastAsia="標楷體" w:hint="eastAsia"/>
                <w:sz w:val="20"/>
              </w:rPr>
              <w:t>款及第</w:t>
            </w:r>
            <w:r w:rsidRPr="00922F46">
              <w:rPr>
                <w:rFonts w:eastAsia="標楷體" w:hint="eastAsia"/>
                <w:sz w:val="20"/>
              </w:rPr>
              <w:t>3</w:t>
            </w:r>
            <w:r w:rsidRPr="00922F46">
              <w:rPr>
                <w:rFonts w:eastAsia="標楷體" w:hint="eastAsia"/>
                <w:sz w:val="20"/>
              </w:rPr>
              <w:t>條</w:t>
            </w:r>
            <w:r w:rsidR="00F557DF">
              <w:rPr>
                <w:rFonts w:eastAsia="標楷體" w:hint="eastAsia"/>
                <w:sz w:val="20"/>
              </w:rPr>
              <w:t>第</w:t>
            </w:r>
            <w:r w:rsidR="00F557DF">
              <w:rPr>
                <w:rFonts w:eastAsia="標楷體" w:hint="eastAsia"/>
                <w:sz w:val="20"/>
              </w:rPr>
              <w:t>2</w:t>
            </w:r>
            <w:r w:rsidR="00F557DF">
              <w:rPr>
                <w:rFonts w:eastAsia="標楷體" w:hint="eastAsia"/>
                <w:sz w:val="20"/>
              </w:rPr>
              <w:t>項第</w:t>
            </w:r>
            <w:r w:rsidR="00F557DF">
              <w:rPr>
                <w:rFonts w:eastAsia="標楷體" w:hint="eastAsia"/>
                <w:sz w:val="20"/>
              </w:rPr>
              <w:t>35</w:t>
            </w:r>
            <w:r w:rsidR="00F557DF">
              <w:rPr>
                <w:rFonts w:eastAsia="標楷體" w:hint="eastAsia"/>
                <w:sz w:val="20"/>
              </w:rPr>
              <w:t>款</w:t>
            </w:r>
            <w:r w:rsidRPr="00922F46">
              <w:rPr>
                <w:rFonts w:eastAsia="標楷體" w:hint="eastAsia"/>
                <w:sz w:val="20"/>
              </w:rPr>
              <w:t>。</w:t>
            </w:r>
          </w:p>
        </w:tc>
      </w:tr>
      <w:tr w:rsidR="00AC4072" w:rsidRPr="002430CD" w14:paraId="66CF8FF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7942364" w14:textId="77777777" w:rsidR="00AC4072" w:rsidRPr="002430CD" w:rsidRDefault="00AC4072" w:rsidP="00971A4C">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691E8AB1"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53BBA08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股東臨時會次</w:t>
            </w:r>
            <w:r w:rsidR="00A62224">
              <w:rPr>
                <w:rFonts w:eastAsia="標楷體" w:hint="eastAsia"/>
                <w:sz w:val="20"/>
              </w:rPr>
              <w:t>一營業</w:t>
            </w:r>
            <w:r w:rsidRPr="002430CD">
              <w:rPr>
                <w:rFonts w:eastAsia="標楷體" w:hint="eastAsia"/>
                <w:sz w:val="20"/>
              </w:rPr>
              <w:t>日</w:t>
            </w:r>
            <w:r w:rsidR="00A62224">
              <w:rPr>
                <w:rFonts w:eastAsia="標楷體" w:hint="eastAsia"/>
                <w:sz w:val="20"/>
              </w:rPr>
              <w:t>交易時間開始</w:t>
            </w:r>
            <w:r w:rsidR="00CE3533">
              <w:rPr>
                <w:rFonts w:eastAsia="標楷體" w:hint="eastAsia"/>
                <w:sz w:val="20"/>
              </w:rPr>
              <w:t>二</w:t>
            </w:r>
            <w:r w:rsidR="00A62224">
              <w:rPr>
                <w:rFonts w:eastAsia="標楷體" w:hint="eastAsia"/>
                <w:sz w:val="20"/>
              </w:rPr>
              <w:t>小時</w:t>
            </w:r>
            <w:r w:rsidRPr="002430CD">
              <w:rPr>
                <w:rFonts w:eastAsia="標楷體" w:hint="eastAsia"/>
                <w:sz w:val="20"/>
              </w:rPr>
              <w:t>前。</w:t>
            </w:r>
          </w:p>
          <w:p w14:paraId="600B7C3E" w14:textId="77777777" w:rsidR="00AC4072" w:rsidRPr="002430CD" w:rsidRDefault="00AC4072" w:rsidP="00B01169">
            <w:pPr>
              <w:kinsoku w:val="0"/>
              <w:overflowPunct w:val="0"/>
              <w:spacing w:line="260" w:lineRule="exact"/>
              <w:jc w:val="both"/>
              <w:rPr>
                <w:rFonts w:eastAsia="標楷體"/>
                <w:sz w:val="20"/>
              </w:rPr>
            </w:pPr>
          </w:p>
          <w:p w14:paraId="33AA3EC0" w14:textId="77777777" w:rsidR="00AC4072" w:rsidRPr="002430CD" w:rsidRDefault="00AC4072" w:rsidP="00B01169">
            <w:pPr>
              <w:kinsoku w:val="0"/>
              <w:overflowPunct w:val="0"/>
              <w:spacing w:line="260" w:lineRule="exact"/>
              <w:jc w:val="both"/>
              <w:rPr>
                <w:rFonts w:eastAsia="標楷體"/>
                <w:sz w:val="20"/>
              </w:rPr>
            </w:pPr>
          </w:p>
          <w:p w14:paraId="253618A1" w14:textId="77777777" w:rsidR="00AC4072" w:rsidRPr="002430CD" w:rsidRDefault="00AC4072" w:rsidP="00B01169">
            <w:pPr>
              <w:kinsoku w:val="0"/>
              <w:overflowPunct w:val="0"/>
              <w:spacing w:line="260" w:lineRule="exact"/>
              <w:jc w:val="both"/>
              <w:rPr>
                <w:rFonts w:eastAsia="標楷體"/>
                <w:sz w:val="20"/>
              </w:rPr>
            </w:pPr>
          </w:p>
          <w:p w14:paraId="275B99E7" w14:textId="77777777" w:rsidR="00AC4072" w:rsidRPr="002430CD" w:rsidRDefault="00AC4072" w:rsidP="00B01169">
            <w:pPr>
              <w:kinsoku w:val="0"/>
              <w:overflowPunct w:val="0"/>
              <w:spacing w:line="260" w:lineRule="exact"/>
              <w:jc w:val="both"/>
              <w:rPr>
                <w:rFonts w:eastAsia="標楷體"/>
                <w:sz w:val="20"/>
              </w:rPr>
            </w:pPr>
          </w:p>
          <w:p w14:paraId="002BFC5A" w14:textId="77777777" w:rsidR="00AC4072" w:rsidRPr="002430CD" w:rsidRDefault="00AC4072" w:rsidP="00B01169">
            <w:pPr>
              <w:kinsoku w:val="0"/>
              <w:overflowPunct w:val="0"/>
              <w:spacing w:line="260" w:lineRule="exact"/>
              <w:jc w:val="both"/>
              <w:rPr>
                <w:rFonts w:eastAsia="標楷體"/>
                <w:sz w:val="20"/>
              </w:rPr>
            </w:pPr>
          </w:p>
          <w:p w14:paraId="327CBC79"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股東會確認後</w:t>
            </w:r>
            <w:r>
              <w:rPr>
                <w:rFonts w:eastAsia="標楷體" w:hint="eastAsia"/>
                <w:sz w:val="20"/>
              </w:rPr>
              <w:t>次</w:t>
            </w:r>
            <w:r w:rsidRPr="002430CD">
              <w:rPr>
                <w:rFonts w:eastAsia="標楷體" w:hint="eastAsia"/>
                <w:sz w:val="20"/>
              </w:rPr>
              <w:t>一</w:t>
            </w:r>
            <w:r>
              <w:rPr>
                <w:rFonts w:eastAsia="標楷體" w:hint="eastAsia"/>
                <w:sz w:val="20"/>
              </w:rPr>
              <w:t>營業</w:t>
            </w:r>
            <w:r w:rsidRPr="002430CD">
              <w:rPr>
                <w:rFonts w:eastAsia="標楷體" w:hint="eastAsia"/>
                <w:sz w:val="20"/>
              </w:rPr>
              <w:t>日</w:t>
            </w:r>
            <w:r>
              <w:rPr>
                <w:rFonts w:eastAsia="標楷體" w:hint="eastAsia"/>
                <w:sz w:val="20"/>
              </w:rPr>
              <w:t>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r w:rsidRPr="002430CD">
              <w:rPr>
                <w:rFonts w:eastAsia="標楷體" w:hint="eastAsia"/>
                <w:sz w:val="20"/>
              </w:rPr>
              <w:t>將現金股利、盈餘配股及公積配股等股利分派情形申報。（未分派者請將上述股利分派情形申報分派數為</w:t>
            </w:r>
            <w:r w:rsidRPr="002430CD">
              <w:rPr>
                <w:rFonts w:eastAsia="標楷體" w:hint="eastAsia"/>
                <w:sz w:val="20"/>
              </w:rPr>
              <w:t>0</w:t>
            </w:r>
            <w:r w:rsidRPr="002430CD">
              <w:rPr>
                <w:rFonts w:eastAsia="標楷體" w:hint="eastAsia"/>
                <w:sz w:val="20"/>
              </w:rPr>
              <w:t>）。</w:t>
            </w:r>
          </w:p>
          <w:p w14:paraId="76573523" w14:textId="77777777" w:rsidR="00AC4072" w:rsidRPr="002430CD" w:rsidRDefault="00AC4072" w:rsidP="00B01169">
            <w:pPr>
              <w:kinsoku w:val="0"/>
              <w:overflowPunct w:val="0"/>
              <w:spacing w:line="260" w:lineRule="exact"/>
              <w:jc w:val="both"/>
              <w:rPr>
                <w:rFonts w:eastAsia="標楷體"/>
                <w:sz w:val="20"/>
              </w:rPr>
            </w:pPr>
          </w:p>
          <w:p w14:paraId="0A9E7D60" w14:textId="57B44462" w:rsidR="00AC4072" w:rsidRPr="002430CD" w:rsidRDefault="00AC4072" w:rsidP="00B01169">
            <w:pPr>
              <w:kinsoku w:val="0"/>
              <w:overflowPunct w:val="0"/>
              <w:spacing w:line="260" w:lineRule="exact"/>
              <w:jc w:val="both"/>
              <w:rPr>
                <w:rFonts w:eastAsia="標楷體"/>
                <w:sz w:val="20"/>
              </w:rPr>
            </w:pPr>
            <w:r w:rsidRPr="002430CD">
              <w:rPr>
                <w:rFonts w:ascii="標楷體" w:eastAsia="標楷體" w:hAnsi="標楷體" w:hint="eastAsia"/>
                <w:sz w:val="20"/>
              </w:rPr>
              <w:t>選舉</w:t>
            </w:r>
            <w:r w:rsidR="00FF797A">
              <w:rPr>
                <w:rFonts w:ascii="標楷體" w:eastAsia="標楷體" w:hAnsi="標楷體" w:hint="eastAsia"/>
                <w:sz w:val="20"/>
              </w:rPr>
              <w:t>當</w:t>
            </w:r>
            <w:r w:rsidRPr="002430CD">
              <w:rPr>
                <w:rFonts w:ascii="標楷體" w:eastAsia="標楷體" w:hAnsi="標楷體" w:hint="eastAsia"/>
                <w:sz w:val="20"/>
              </w:rPr>
              <w:t>日輸入</w:t>
            </w:r>
            <w:r w:rsidRPr="002430CD">
              <w:rPr>
                <w:rFonts w:ascii="標楷體" w:eastAsia="標楷體" w:hAnsi="標楷體" w:hint="eastAsia"/>
                <w:sz w:val="20"/>
                <w:szCs w:val="20"/>
              </w:rPr>
              <w:t>依公司法第</w:t>
            </w:r>
            <w:r w:rsidRPr="00E73518">
              <w:rPr>
                <w:rFonts w:eastAsia="標楷體"/>
                <w:sz w:val="20"/>
                <w:szCs w:val="20"/>
              </w:rPr>
              <w:t>192</w:t>
            </w:r>
            <w:r w:rsidRPr="00E73518">
              <w:rPr>
                <w:rFonts w:eastAsia="標楷體" w:hAnsi="標楷體"/>
                <w:sz w:val="20"/>
                <w:szCs w:val="20"/>
              </w:rPr>
              <w:t>條之</w:t>
            </w:r>
            <w:r w:rsidRPr="00E73518">
              <w:rPr>
                <w:rFonts w:eastAsia="標楷體"/>
                <w:sz w:val="20"/>
                <w:szCs w:val="20"/>
              </w:rPr>
              <w:t>1</w:t>
            </w:r>
            <w:r w:rsidRPr="00E73518">
              <w:rPr>
                <w:rFonts w:eastAsia="標楷體" w:hAnsi="標楷體"/>
                <w:sz w:val="20"/>
                <w:szCs w:val="20"/>
              </w:rPr>
              <w:t>第</w:t>
            </w:r>
            <w:r w:rsidRPr="00E73518">
              <w:rPr>
                <w:rFonts w:eastAsia="標楷體"/>
                <w:sz w:val="20"/>
                <w:szCs w:val="20"/>
              </w:rPr>
              <w:t>7</w:t>
            </w:r>
            <w:r w:rsidRPr="00E73518">
              <w:rPr>
                <w:rFonts w:eastAsia="標楷體" w:hAnsi="標楷體"/>
                <w:sz w:val="20"/>
                <w:szCs w:val="20"/>
              </w:rPr>
              <w:t>項及第</w:t>
            </w:r>
            <w:r w:rsidRPr="00E73518">
              <w:rPr>
                <w:rFonts w:eastAsia="標楷體"/>
                <w:sz w:val="20"/>
                <w:szCs w:val="20"/>
              </w:rPr>
              <w:t>216</w:t>
            </w:r>
            <w:r w:rsidRPr="00E73518">
              <w:rPr>
                <w:rFonts w:eastAsia="標楷體" w:hAnsi="標楷體"/>
                <w:sz w:val="20"/>
                <w:szCs w:val="20"/>
              </w:rPr>
              <w:t>條之</w:t>
            </w:r>
            <w:r w:rsidRPr="00E73518">
              <w:rPr>
                <w:rFonts w:eastAsia="標楷體"/>
                <w:sz w:val="20"/>
                <w:szCs w:val="20"/>
              </w:rPr>
              <w:t>1</w:t>
            </w:r>
            <w:r w:rsidRPr="002430CD">
              <w:rPr>
                <w:rFonts w:ascii="標楷體" w:eastAsia="標楷體" w:hAnsi="標楷體" w:hint="eastAsia"/>
                <w:sz w:val="20"/>
                <w:szCs w:val="20"/>
              </w:rPr>
              <w:t>規定提名董監事(含獨立董事)當選情形</w:t>
            </w:r>
          </w:p>
          <w:p w14:paraId="7D3C7083" w14:textId="77777777" w:rsidR="00AC4072" w:rsidRDefault="00AC4072" w:rsidP="00B01169">
            <w:pPr>
              <w:kinsoku w:val="0"/>
              <w:overflowPunct w:val="0"/>
              <w:spacing w:line="260" w:lineRule="exact"/>
              <w:jc w:val="both"/>
              <w:rPr>
                <w:rFonts w:eastAsia="標楷體"/>
                <w:sz w:val="20"/>
              </w:rPr>
            </w:pPr>
          </w:p>
          <w:p w14:paraId="12B54AFA" w14:textId="3A8DBA13" w:rsidR="00AC4072" w:rsidRDefault="00AC4072" w:rsidP="00B01169">
            <w:pPr>
              <w:kinsoku w:val="0"/>
              <w:overflowPunct w:val="0"/>
              <w:spacing w:line="260" w:lineRule="exact"/>
              <w:jc w:val="both"/>
              <w:rPr>
                <w:rFonts w:eastAsia="標楷體"/>
                <w:sz w:val="20"/>
              </w:rPr>
            </w:pPr>
            <w:r w:rsidRPr="00670802">
              <w:rPr>
                <w:rFonts w:ascii="標楷體" w:eastAsia="標楷體" w:hAnsi="標楷體" w:hint="eastAsia"/>
                <w:sz w:val="20"/>
              </w:rPr>
              <w:t>股東會</w:t>
            </w:r>
            <w:r w:rsidR="00FF797A">
              <w:rPr>
                <w:rFonts w:ascii="標楷體" w:eastAsia="標楷體" w:hAnsi="標楷體" w:hint="eastAsia"/>
                <w:sz w:val="20"/>
              </w:rPr>
              <w:t>已完成決議之議案，於當</w:t>
            </w:r>
            <w:r w:rsidRPr="00670802">
              <w:rPr>
                <w:rFonts w:ascii="標楷體" w:eastAsia="標楷體" w:hAnsi="標楷體" w:hint="eastAsia"/>
                <w:sz w:val="20"/>
              </w:rPr>
              <w:t>日申報</w:t>
            </w:r>
          </w:p>
          <w:p w14:paraId="500A1630" w14:textId="77777777" w:rsidR="00AC4072" w:rsidRDefault="00AC4072" w:rsidP="00B01169">
            <w:pPr>
              <w:kinsoku w:val="0"/>
              <w:overflowPunct w:val="0"/>
              <w:spacing w:line="260" w:lineRule="exact"/>
              <w:jc w:val="both"/>
              <w:rPr>
                <w:rFonts w:eastAsia="標楷體"/>
                <w:sz w:val="20"/>
              </w:rPr>
            </w:pPr>
          </w:p>
          <w:p w14:paraId="2E020036" w14:textId="77777777" w:rsidR="00AC4072" w:rsidRPr="002430CD" w:rsidRDefault="00AC4072" w:rsidP="00B01169">
            <w:pPr>
              <w:kinsoku w:val="0"/>
              <w:overflowPunct w:val="0"/>
              <w:spacing w:line="260" w:lineRule="exact"/>
              <w:jc w:val="both"/>
              <w:rPr>
                <w:rFonts w:eastAsia="標楷體"/>
                <w:sz w:val="20"/>
              </w:rPr>
            </w:pPr>
          </w:p>
          <w:p w14:paraId="1DCEEA1E" w14:textId="77777777" w:rsidR="00AC4072" w:rsidRPr="002430CD" w:rsidRDefault="00AC4072"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25F833DA"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符合本公司「</w:t>
            </w:r>
            <w:r>
              <w:rPr>
                <w:rFonts w:eastAsia="標楷體" w:hint="eastAsia"/>
                <w:sz w:val="20"/>
              </w:rPr>
              <w:t>對有價證券上市公司重大訊息之查證暨公開處理程序</w:t>
            </w:r>
            <w:r w:rsidRPr="002430CD">
              <w:rPr>
                <w:rFonts w:eastAsia="標楷體" w:hint="eastAsia"/>
                <w:sz w:val="20"/>
              </w:rPr>
              <w:t>」第</w:t>
            </w:r>
            <w:r>
              <w:rPr>
                <w:rFonts w:eastAsia="標楷體" w:hint="eastAsia"/>
                <w:sz w:val="20"/>
              </w:rPr>
              <w:t>4</w:t>
            </w:r>
            <w:r w:rsidRPr="002430CD">
              <w:rPr>
                <w:rFonts w:eastAsia="標楷體" w:hint="eastAsia"/>
                <w:sz w:val="20"/>
              </w:rPr>
              <w:t>條第</w:t>
            </w:r>
            <w:r w:rsidRPr="002430CD">
              <w:rPr>
                <w:rFonts w:eastAsia="標楷體" w:hint="eastAsia"/>
                <w:sz w:val="20"/>
              </w:rPr>
              <w:t>18</w:t>
            </w:r>
            <w:r w:rsidRPr="002430CD">
              <w:rPr>
                <w:rFonts w:eastAsia="標楷體" w:hint="eastAsia"/>
                <w:sz w:val="20"/>
              </w:rPr>
              <w:t>款「股東會或臨時股東會重要決議事項」情事發佈重大訊息。若有</w:t>
            </w:r>
            <w:r w:rsidRPr="002430CD">
              <w:rPr>
                <w:rFonts w:eastAsia="標楷體" w:hint="eastAsia"/>
                <w:sz w:val="20"/>
              </w:rPr>
              <w:t>14</w:t>
            </w:r>
            <w:r w:rsidRPr="002430CD">
              <w:rPr>
                <w:rFonts w:eastAsia="標楷體" w:hint="eastAsia"/>
                <w:sz w:val="20"/>
              </w:rPr>
              <w:t>款「董事會決議發放股利或股利分派經董事會或股東會決議有所變動者。」情事應再發佈重大訊息。</w:t>
            </w:r>
          </w:p>
          <w:p w14:paraId="3DE9F974" w14:textId="77777777" w:rsidR="00AC4072" w:rsidRPr="002430CD" w:rsidRDefault="00AC4072" w:rsidP="00B01169">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5413A703" w14:textId="77777777" w:rsidR="00CE3533" w:rsidRPr="002430CD" w:rsidRDefault="00CE3533" w:rsidP="00B01169">
            <w:pPr>
              <w:kinsoku w:val="0"/>
              <w:overflowPunct w:val="0"/>
              <w:spacing w:line="260" w:lineRule="exact"/>
              <w:ind w:left="200" w:hanging="200"/>
              <w:jc w:val="both"/>
              <w:rPr>
                <w:rFonts w:eastAsia="標楷體"/>
                <w:sz w:val="20"/>
              </w:rPr>
            </w:pPr>
          </w:p>
          <w:p w14:paraId="10FB100F"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股利分派情形申報作業</w:t>
            </w:r>
            <w:r w:rsidRPr="002430CD">
              <w:rPr>
                <w:rFonts w:eastAsia="標楷體" w:hint="eastAsia"/>
                <w:sz w:val="20"/>
              </w:rPr>
              <w:t>/</w:t>
            </w:r>
            <w:r w:rsidRPr="002430CD">
              <w:rPr>
                <w:rFonts w:eastAsia="標楷體" w:hint="eastAsia"/>
                <w:sz w:val="20"/>
              </w:rPr>
              <w:t>股利分派情形</w:t>
            </w:r>
            <w:r w:rsidRPr="002430CD">
              <w:rPr>
                <w:rFonts w:eastAsia="標楷體" w:hint="eastAsia"/>
                <w:sz w:val="20"/>
              </w:rPr>
              <w:t>)</w:t>
            </w:r>
            <w:r w:rsidRPr="002430CD">
              <w:rPr>
                <w:rFonts w:eastAsia="標楷體" w:hint="eastAsia"/>
                <w:sz w:val="20"/>
              </w:rPr>
              <w:t>。</w:t>
            </w:r>
          </w:p>
          <w:p w14:paraId="0AA3CD7E" w14:textId="77777777" w:rsidR="00AC4072" w:rsidRPr="002430CD" w:rsidRDefault="00AC4072" w:rsidP="00B01169">
            <w:pPr>
              <w:kinsoku w:val="0"/>
              <w:overflowPunct w:val="0"/>
              <w:spacing w:line="260" w:lineRule="exact"/>
              <w:jc w:val="both"/>
              <w:rPr>
                <w:rFonts w:eastAsia="標楷體"/>
                <w:sz w:val="20"/>
              </w:rPr>
            </w:pPr>
          </w:p>
          <w:p w14:paraId="490F1D89" w14:textId="77777777" w:rsidR="00AC4072" w:rsidRPr="002430CD" w:rsidRDefault="00AC4072" w:rsidP="00B01169">
            <w:pPr>
              <w:kinsoku w:val="0"/>
              <w:overflowPunct w:val="0"/>
              <w:spacing w:line="260" w:lineRule="exact"/>
              <w:jc w:val="both"/>
              <w:rPr>
                <w:rFonts w:eastAsia="標楷體"/>
                <w:sz w:val="20"/>
              </w:rPr>
            </w:pPr>
          </w:p>
          <w:p w14:paraId="63ECE48A" w14:textId="77777777" w:rsidR="00AC4072" w:rsidRPr="002430CD" w:rsidRDefault="00AC4072" w:rsidP="00B01169">
            <w:pPr>
              <w:kinsoku w:val="0"/>
              <w:overflowPunct w:val="0"/>
              <w:spacing w:line="260" w:lineRule="exact"/>
              <w:jc w:val="both"/>
              <w:rPr>
                <w:rFonts w:eastAsia="標楷體"/>
                <w:sz w:val="20"/>
              </w:rPr>
            </w:pPr>
          </w:p>
          <w:p w14:paraId="12085ED2" w14:textId="77777777" w:rsidR="00AC4072" w:rsidRDefault="00AC4072" w:rsidP="00B01169">
            <w:pPr>
              <w:kinsoku w:val="0"/>
              <w:overflowPunct w:val="0"/>
              <w:spacing w:line="260" w:lineRule="exact"/>
              <w:jc w:val="both"/>
              <w:rPr>
                <w:rFonts w:eastAsia="標楷體"/>
                <w:sz w:val="20"/>
              </w:rPr>
            </w:pPr>
          </w:p>
          <w:p w14:paraId="662A6C36" w14:textId="77777777" w:rsidR="00AC4072" w:rsidRPr="002430CD" w:rsidRDefault="00AC4072" w:rsidP="00B01169">
            <w:pPr>
              <w:kinsoku w:val="0"/>
              <w:overflowPunct w:val="0"/>
              <w:spacing w:line="260" w:lineRule="exact"/>
              <w:jc w:val="both"/>
              <w:rPr>
                <w:rFonts w:eastAsia="標楷體"/>
                <w:sz w:val="20"/>
              </w:rPr>
            </w:pPr>
          </w:p>
          <w:p w14:paraId="0486503A" w14:textId="77777777" w:rsidR="00AC4072" w:rsidRPr="002430CD" w:rsidRDefault="00AC4072" w:rsidP="00B01169">
            <w:pPr>
              <w:kinsoku w:val="0"/>
              <w:overflowPunct w:val="0"/>
              <w:spacing w:line="260" w:lineRule="exact"/>
              <w:jc w:val="both"/>
              <w:rPr>
                <w:rFonts w:eastAsia="標楷體"/>
                <w:sz w:val="20"/>
              </w:rPr>
            </w:pPr>
          </w:p>
          <w:p w14:paraId="2FC0772B"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hint="eastAsia"/>
                <w:sz w:val="20"/>
              </w:rPr>
              <w:t>(sii.twse.com.tw/</w:t>
            </w:r>
            <w:proofErr w:type="gramStart"/>
            <w:r w:rsidRPr="002430CD">
              <w:rPr>
                <w:rFonts w:eastAsia="標楷體" w:hint="eastAsia"/>
                <w:sz w:val="20"/>
              </w:rPr>
              <w:t>採</w:t>
            </w:r>
            <w:proofErr w:type="gramEnd"/>
            <w:r w:rsidRPr="002430CD">
              <w:rPr>
                <w:rFonts w:eastAsia="標楷體" w:hint="eastAsia"/>
                <w:sz w:val="20"/>
              </w:rPr>
              <w:t>候選人提名制</w:t>
            </w:r>
            <w:r w:rsidRPr="005F389F">
              <w:rPr>
                <w:rFonts w:eastAsia="標楷體" w:hint="eastAsia"/>
                <w:sz w:val="20"/>
              </w:rPr>
              <w:t>選任董監事</w:t>
            </w:r>
            <w:r>
              <w:rPr>
                <w:rFonts w:eastAsia="標楷體" w:hint="eastAsia"/>
                <w:sz w:val="20"/>
              </w:rPr>
              <w:t>及</w:t>
            </w:r>
            <w:r>
              <w:rPr>
                <w:rFonts w:eastAsia="標楷體" w:cs="Courier New" w:hint="eastAsia"/>
                <w:sz w:val="20"/>
              </w:rPr>
              <w:t>召開股東常會受理股東提案之申報作業</w:t>
            </w:r>
            <w:r>
              <w:rPr>
                <w:rFonts w:eastAsia="標楷體" w:cs="Courier New" w:hint="eastAsia"/>
                <w:sz w:val="20"/>
              </w:rPr>
              <w:t>(</w:t>
            </w:r>
            <w:r>
              <w:rPr>
                <w:rFonts w:eastAsia="標楷體" w:cs="Courier New" w:hint="eastAsia"/>
                <w:sz w:val="20"/>
              </w:rPr>
              <w:t>僅上市</w:t>
            </w:r>
            <w:r>
              <w:rPr>
                <w:rFonts w:eastAsia="標楷體" w:cs="Courier New" w:hint="eastAsia"/>
                <w:sz w:val="20"/>
              </w:rPr>
              <w:t>/</w:t>
            </w:r>
            <w:r>
              <w:rPr>
                <w:rFonts w:eastAsia="標楷體" w:cs="Courier New" w:hint="eastAsia"/>
                <w:sz w:val="20"/>
              </w:rPr>
              <w:t>櫃</w:t>
            </w:r>
            <w:r>
              <w:rPr>
                <w:rFonts w:eastAsia="標楷體" w:cs="Courier New" w:hint="eastAsia"/>
                <w:sz w:val="20"/>
              </w:rPr>
              <w:t>/</w:t>
            </w:r>
            <w:proofErr w:type="gramStart"/>
            <w:r>
              <w:rPr>
                <w:rFonts w:eastAsia="標楷體" w:cs="Courier New" w:hint="eastAsia"/>
                <w:sz w:val="20"/>
              </w:rPr>
              <w:t>興櫃適用</w:t>
            </w:r>
            <w:proofErr w:type="gramEnd"/>
            <w:r>
              <w:rPr>
                <w:rFonts w:eastAsia="標楷體" w:cs="Courier New" w:hint="eastAsia"/>
                <w:sz w:val="20"/>
              </w:rPr>
              <w:t>)/</w:t>
            </w:r>
            <w:proofErr w:type="gramStart"/>
            <w:r w:rsidRPr="002430CD">
              <w:rPr>
                <w:rFonts w:eastAsia="標楷體" w:hint="eastAsia"/>
                <w:sz w:val="20"/>
              </w:rPr>
              <w:t>採</w:t>
            </w:r>
            <w:proofErr w:type="gramEnd"/>
            <w:r w:rsidRPr="002430CD">
              <w:rPr>
                <w:rFonts w:eastAsia="標楷體" w:hint="eastAsia"/>
                <w:sz w:val="20"/>
              </w:rPr>
              <w:t>候選人提名制選任董事相關公告</w:t>
            </w:r>
            <w:r w:rsidRPr="002430CD">
              <w:rPr>
                <w:rFonts w:eastAsia="標楷體" w:hint="eastAsia"/>
                <w:sz w:val="20"/>
              </w:rPr>
              <w:t>/</w:t>
            </w:r>
            <w:r w:rsidRPr="002430CD">
              <w:rPr>
                <w:rFonts w:eastAsia="標楷體"/>
                <w:sz w:val="20"/>
              </w:rPr>
              <w:t>當選情形</w:t>
            </w:r>
            <w:r w:rsidRPr="002430CD">
              <w:rPr>
                <w:rFonts w:eastAsia="標楷體" w:hint="eastAsia"/>
                <w:sz w:val="20"/>
              </w:rPr>
              <w:t>)</w:t>
            </w:r>
          </w:p>
          <w:p w14:paraId="05A88C02" w14:textId="77777777" w:rsidR="00AC4072" w:rsidRDefault="00AC4072" w:rsidP="00B01169">
            <w:pPr>
              <w:kinsoku w:val="0"/>
              <w:overflowPunct w:val="0"/>
              <w:spacing w:line="260" w:lineRule="exact"/>
              <w:jc w:val="both"/>
              <w:rPr>
                <w:rFonts w:eastAsia="標楷體"/>
                <w:sz w:val="20"/>
              </w:rPr>
            </w:pPr>
          </w:p>
          <w:p w14:paraId="2E0FE4F8" w14:textId="77777777" w:rsidR="006C0D73" w:rsidRDefault="006C0D73" w:rsidP="00B01169">
            <w:pPr>
              <w:kinsoku w:val="0"/>
              <w:overflowPunct w:val="0"/>
              <w:spacing w:line="260" w:lineRule="exact"/>
              <w:jc w:val="both"/>
              <w:rPr>
                <w:rFonts w:eastAsia="標楷體"/>
                <w:sz w:val="20"/>
              </w:rPr>
            </w:pPr>
          </w:p>
          <w:p w14:paraId="32CFD96F" w14:textId="77777777" w:rsidR="006C0D73" w:rsidRDefault="006C0D73" w:rsidP="00B01169">
            <w:pPr>
              <w:kinsoku w:val="0"/>
              <w:overflowPunct w:val="0"/>
              <w:spacing w:line="260" w:lineRule="exact"/>
              <w:jc w:val="both"/>
              <w:rPr>
                <w:rFonts w:eastAsia="標楷體"/>
                <w:sz w:val="20"/>
              </w:rPr>
            </w:pPr>
          </w:p>
          <w:p w14:paraId="6AD53AE8" w14:textId="77777777" w:rsidR="00AC4072" w:rsidRDefault="00AC4072" w:rsidP="00B01169">
            <w:pPr>
              <w:kinsoku w:val="0"/>
              <w:overflowPunct w:val="0"/>
              <w:spacing w:line="260" w:lineRule="exact"/>
              <w:jc w:val="both"/>
              <w:rPr>
                <w:rFonts w:eastAsia="標楷體"/>
                <w:sz w:val="20"/>
              </w:rPr>
            </w:pPr>
            <w:r w:rsidRPr="00FA2FD9">
              <w:rPr>
                <w:rFonts w:eastAsia="標楷體" w:hint="eastAsia"/>
                <w:sz w:val="20"/>
              </w:rPr>
              <w:t>輸入「公開資訊觀測站」</w:t>
            </w:r>
            <w:r w:rsidRPr="00FA2FD9">
              <w:rPr>
                <w:rFonts w:eastAsia="標楷體"/>
                <w:sz w:val="20"/>
              </w:rPr>
              <w:t>(</w:t>
            </w:r>
            <w:r>
              <w:rPr>
                <w:rFonts w:eastAsia="標楷體"/>
                <w:sz w:val="20"/>
              </w:rPr>
              <w:t>sii.twse.com.tw</w:t>
            </w:r>
            <w:r w:rsidRPr="00FA2FD9">
              <w:rPr>
                <w:rFonts w:eastAsia="標楷體"/>
                <w:sz w:val="20"/>
              </w:rPr>
              <w:t>/</w:t>
            </w:r>
            <w:r w:rsidRPr="00AF5482">
              <w:rPr>
                <w:rFonts w:eastAsia="標楷體"/>
                <w:sz w:val="20"/>
              </w:rPr>
              <w:t>各項公告申報作業</w:t>
            </w:r>
            <w:r>
              <w:rPr>
                <w:rFonts w:eastAsia="標楷體" w:hint="eastAsia"/>
                <w:sz w:val="20"/>
              </w:rPr>
              <w:t>/</w:t>
            </w:r>
            <w:hyperlink r:id="rId24" w:tgtFrame="right" w:history="1">
              <w:r w:rsidRPr="00AF5482">
                <w:rPr>
                  <w:rFonts w:ascii="標楷體" w:eastAsia="標楷體" w:hAnsi="標楷體"/>
                  <w:sz w:val="20"/>
                  <w:szCs w:val="20"/>
                </w:rPr>
                <w:t>股東會議案決議</w:t>
              </w:r>
              <w:r w:rsidR="005F14BE">
                <w:rPr>
                  <w:rFonts w:ascii="標楷體" w:eastAsia="標楷體" w:hAnsi="標楷體" w:hint="eastAsia"/>
                  <w:sz w:val="20"/>
                  <w:szCs w:val="20"/>
                </w:rPr>
                <w:t>情形</w:t>
              </w:r>
              <w:r w:rsidRPr="00AF5482">
                <w:rPr>
                  <w:rFonts w:ascii="標楷體" w:eastAsia="標楷體" w:hAnsi="標楷體"/>
                  <w:sz w:val="20"/>
                  <w:szCs w:val="20"/>
                </w:rPr>
                <w:t>申報</w:t>
              </w:r>
              <w:r w:rsidR="005F14BE">
                <w:rPr>
                  <w:rFonts w:ascii="標楷體" w:eastAsia="標楷體" w:hAnsi="標楷體" w:hint="eastAsia"/>
                  <w:sz w:val="20"/>
                  <w:szCs w:val="20"/>
                </w:rPr>
                <w:t>作業</w:t>
              </w:r>
              <w:r w:rsidRPr="00AF5482">
                <w:rPr>
                  <w:rFonts w:ascii="標楷體" w:eastAsia="標楷體" w:hAnsi="標楷體"/>
                  <w:sz w:val="20"/>
                  <w:szCs w:val="20"/>
                </w:rPr>
                <w:t>(僅上市</w:t>
              </w:r>
              <w:r w:rsidR="005F14BE">
                <w:rPr>
                  <w:rFonts w:ascii="標楷體" w:eastAsia="標楷體" w:hAnsi="標楷體" w:hint="eastAsia"/>
                  <w:sz w:val="20"/>
                  <w:szCs w:val="20"/>
                </w:rPr>
                <w:t>、</w:t>
              </w:r>
              <w:r w:rsidRPr="00AF5482">
                <w:rPr>
                  <w:rFonts w:ascii="標楷體" w:eastAsia="標楷體" w:hAnsi="標楷體"/>
                  <w:sz w:val="20"/>
                  <w:szCs w:val="20"/>
                </w:rPr>
                <w:t>上櫃</w:t>
              </w:r>
              <w:proofErr w:type="gramStart"/>
              <w:r w:rsidR="005F14BE">
                <w:rPr>
                  <w:rFonts w:ascii="標楷體" w:eastAsia="標楷體" w:hAnsi="標楷體" w:hint="eastAsia"/>
                  <w:sz w:val="20"/>
                  <w:szCs w:val="20"/>
                </w:rPr>
                <w:t>及興櫃</w:t>
              </w:r>
              <w:r w:rsidRPr="00AF5482">
                <w:rPr>
                  <w:rFonts w:ascii="標楷體" w:eastAsia="標楷體" w:hAnsi="標楷體"/>
                  <w:sz w:val="20"/>
                  <w:szCs w:val="20"/>
                </w:rPr>
                <w:t>公司</w:t>
              </w:r>
              <w:proofErr w:type="gramEnd"/>
              <w:r w:rsidRPr="00AF5482">
                <w:rPr>
                  <w:rFonts w:ascii="標楷體" w:eastAsia="標楷體" w:hAnsi="標楷體"/>
                  <w:sz w:val="20"/>
                  <w:szCs w:val="20"/>
                </w:rPr>
                <w:t>適用)</w:t>
              </w:r>
            </w:hyperlink>
            <w:r w:rsidRPr="00FA2FD9">
              <w:rPr>
                <w:rFonts w:eastAsia="標楷體" w:hint="eastAsia"/>
                <w:sz w:val="20"/>
              </w:rPr>
              <w:t>。</w:t>
            </w:r>
          </w:p>
          <w:p w14:paraId="1141D058" w14:textId="77777777" w:rsidR="00AC4072" w:rsidRPr="002430CD" w:rsidRDefault="00AC4072" w:rsidP="00B01169">
            <w:pPr>
              <w:kinsoku w:val="0"/>
              <w:overflowPunct w:val="0"/>
              <w:spacing w:line="260" w:lineRule="exact"/>
              <w:jc w:val="both"/>
              <w:rPr>
                <w:rFonts w:eastAsia="標楷體"/>
                <w:sz w:val="20"/>
              </w:rPr>
            </w:pPr>
          </w:p>
          <w:p w14:paraId="24E26F66" w14:textId="77777777" w:rsidR="00AC4072" w:rsidRPr="002430CD" w:rsidRDefault="00AC4072"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DD87512" w14:textId="77777777" w:rsidR="00AC4072" w:rsidRPr="002430CD" w:rsidRDefault="00AC4072" w:rsidP="00B01169">
            <w:pPr>
              <w:pStyle w:val="21"/>
              <w:spacing w:line="260" w:lineRule="exact"/>
              <w:rPr>
                <w:rFonts w:ascii="Times New Roman"/>
              </w:rPr>
            </w:pPr>
            <w:r>
              <w:rPr>
                <w:rFonts w:ascii="Times New Roman" w:hint="eastAsia"/>
              </w:rPr>
              <w:t>對有價證券上市公司重大訊息之查證暨公開處理程序</w:t>
            </w:r>
            <w:r w:rsidRPr="002430CD">
              <w:rPr>
                <w:rFonts w:ascii="Times New Roman" w:hint="eastAsia"/>
              </w:rPr>
              <w:t>。</w:t>
            </w:r>
          </w:p>
          <w:p w14:paraId="1410054A" w14:textId="77777777" w:rsidR="00AC4072" w:rsidRPr="002430CD" w:rsidRDefault="00AC4072" w:rsidP="00B01169">
            <w:pPr>
              <w:kinsoku w:val="0"/>
              <w:overflowPunct w:val="0"/>
              <w:spacing w:line="260" w:lineRule="exact"/>
              <w:jc w:val="both"/>
              <w:rPr>
                <w:rFonts w:eastAsia="標楷體"/>
                <w:sz w:val="20"/>
              </w:rPr>
            </w:pPr>
          </w:p>
          <w:p w14:paraId="45A7A1E1" w14:textId="77777777" w:rsidR="00AC4072" w:rsidRDefault="00AC4072" w:rsidP="00B01169">
            <w:pPr>
              <w:kinsoku w:val="0"/>
              <w:overflowPunct w:val="0"/>
              <w:spacing w:line="260" w:lineRule="exact"/>
              <w:jc w:val="both"/>
              <w:rPr>
                <w:rFonts w:eastAsia="標楷體"/>
                <w:sz w:val="20"/>
              </w:rPr>
            </w:pPr>
          </w:p>
          <w:p w14:paraId="4AF9FED8" w14:textId="77777777" w:rsidR="00A62224" w:rsidRDefault="00A62224" w:rsidP="00B01169">
            <w:pPr>
              <w:kinsoku w:val="0"/>
              <w:overflowPunct w:val="0"/>
              <w:spacing w:line="260" w:lineRule="exact"/>
              <w:jc w:val="both"/>
              <w:rPr>
                <w:rFonts w:eastAsia="標楷體"/>
                <w:sz w:val="20"/>
              </w:rPr>
            </w:pPr>
          </w:p>
          <w:p w14:paraId="73B27098" w14:textId="77777777" w:rsidR="00AC4072" w:rsidRDefault="00AC4072" w:rsidP="00B01169">
            <w:pPr>
              <w:kinsoku w:val="0"/>
              <w:overflowPunct w:val="0"/>
              <w:spacing w:line="260" w:lineRule="exact"/>
              <w:jc w:val="both"/>
              <w:rPr>
                <w:rFonts w:eastAsia="標楷體"/>
                <w:sz w:val="20"/>
              </w:rPr>
            </w:pPr>
          </w:p>
          <w:p w14:paraId="1F96660A" w14:textId="77777777" w:rsidR="00CE3533" w:rsidRPr="002430CD" w:rsidRDefault="00CE3533" w:rsidP="00B01169">
            <w:pPr>
              <w:kinsoku w:val="0"/>
              <w:overflowPunct w:val="0"/>
              <w:spacing w:line="260" w:lineRule="exact"/>
              <w:jc w:val="both"/>
              <w:rPr>
                <w:rFonts w:eastAsia="標楷體"/>
                <w:sz w:val="20"/>
              </w:rPr>
            </w:pPr>
          </w:p>
          <w:p w14:paraId="67D559FC" w14:textId="77777777" w:rsidR="00AC4072" w:rsidRPr="002430CD" w:rsidRDefault="00AC4072"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w:t>
            </w:r>
            <w:r>
              <w:rPr>
                <w:rFonts w:eastAsia="標楷體" w:hint="eastAsia"/>
                <w:sz w:val="20"/>
              </w:rPr>
              <w:t>款</w:t>
            </w:r>
            <w:r w:rsidRPr="002430CD">
              <w:rPr>
                <w:rFonts w:eastAsia="標楷體" w:hint="eastAsia"/>
                <w:sz w:val="20"/>
              </w:rPr>
              <w:t>。</w:t>
            </w:r>
          </w:p>
          <w:p w14:paraId="7EE9F5E7" w14:textId="77777777" w:rsidR="00AC4072" w:rsidRPr="002430CD" w:rsidRDefault="00AC4072" w:rsidP="00B01169">
            <w:pPr>
              <w:kinsoku w:val="0"/>
              <w:overflowPunct w:val="0"/>
              <w:spacing w:line="260" w:lineRule="exact"/>
              <w:jc w:val="both"/>
              <w:rPr>
                <w:rFonts w:eastAsia="標楷體"/>
                <w:sz w:val="20"/>
              </w:rPr>
            </w:pPr>
          </w:p>
          <w:p w14:paraId="708BAB8E" w14:textId="77777777" w:rsidR="00AC4072" w:rsidRPr="002430CD" w:rsidRDefault="00AC4072" w:rsidP="00B01169">
            <w:pPr>
              <w:kinsoku w:val="0"/>
              <w:overflowPunct w:val="0"/>
              <w:spacing w:line="260" w:lineRule="exact"/>
              <w:jc w:val="both"/>
              <w:rPr>
                <w:rFonts w:eastAsia="標楷體"/>
                <w:sz w:val="20"/>
              </w:rPr>
            </w:pPr>
          </w:p>
          <w:p w14:paraId="3941648B" w14:textId="77777777" w:rsidR="00AC4072" w:rsidRDefault="00AC4072" w:rsidP="00B01169">
            <w:pPr>
              <w:kinsoku w:val="0"/>
              <w:overflowPunct w:val="0"/>
              <w:spacing w:line="260" w:lineRule="exact"/>
              <w:jc w:val="both"/>
              <w:rPr>
                <w:rFonts w:eastAsia="標楷體"/>
                <w:sz w:val="20"/>
              </w:rPr>
            </w:pPr>
          </w:p>
          <w:p w14:paraId="1CBAE903" w14:textId="77777777" w:rsidR="00AC4072" w:rsidRPr="002430CD" w:rsidRDefault="00AC4072" w:rsidP="00B01169">
            <w:pPr>
              <w:kinsoku w:val="0"/>
              <w:overflowPunct w:val="0"/>
              <w:spacing w:line="260" w:lineRule="exact"/>
              <w:jc w:val="both"/>
              <w:rPr>
                <w:rFonts w:eastAsia="標楷體"/>
                <w:sz w:val="20"/>
              </w:rPr>
            </w:pPr>
          </w:p>
          <w:p w14:paraId="4989DAA0" w14:textId="77777777" w:rsidR="00AC4072" w:rsidRPr="002430CD" w:rsidRDefault="00AC4072" w:rsidP="00B01169">
            <w:pPr>
              <w:kinsoku w:val="0"/>
              <w:overflowPunct w:val="0"/>
              <w:spacing w:line="260" w:lineRule="exact"/>
              <w:jc w:val="both"/>
              <w:rPr>
                <w:rFonts w:eastAsia="標楷體"/>
                <w:sz w:val="20"/>
              </w:rPr>
            </w:pPr>
          </w:p>
          <w:p w14:paraId="4895115A"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r w:rsidRPr="002430CD">
              <w:rPr>
                <w:rStyle w:val="ab"/>
                <w:rFonts w:ascii="標楷體" w:eastAsia="標楷體" w:hAnsi="標楷體"/>
                <w:color w:val="auto"/>
                <w:sz w:val="20"/>
                <w:szCs w:val="20"/>
                <w:u w:val="none"/>
              </w:rPr>
              <w:t>對有價證券上市公司及境外指數股票型基金上市之境外基金機構資訊申報作業辦法</w:t>
            </w:r>
            <w:r w:rsidRPr="002430CD">
              <w:rPr>
                <w:rStyle w:val="ab"/>
                <w:rFonts w:ascii="標楷體" w:eastAsia="標楷體" w:hAnsi="標楷體" w:hint="eastAsia"/>
                <w:color w:val="auto"/>
                <w:sz w:val="20"/>
                <w:szCs w:val="20"/>
                <w:u w:val="none"/>
              </w:rPr>
              <w:t>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22</w:t>
            </w:r>
            <w:r w:rsidRPr="002430CD">
              <w:rPr>
                <w:rStyle w:val="ab"/>
                <w:rFonts w:ascii="標楷體" w:eastAsia="標楷體" w:hAnsi="標楷體" w:hint="eastAsia"/>
                <w:color w:val="auto"/>
                <w:sz w:val="20"/>
                <w:szCs w:val="20"/>
                <w:u w:val="none"/>
              </w:rPr>
              <w:t>款</w:t>
            </w:r>
            <w:r w:rsidR="006C0D73" w:rsidRPr="002430CD">
              <w:rPr>
                <w:rFonts w:eastAsia="標楷體" w:hint="eastAsia"/>
                <w:sz w:val="20"/>
              </w:rPr>
              <w:t>。</w:t>
            </w:r>
          </w:p>
          <w:p w14:paraId="19C792BF" w14:textId="77777777" w:rsidR="00AC4072" w:rsidRPr="002430CD" w:rsidRDefault="00AC4072" w:rsidP="00B01169">
            <w:pPr>
              <w:kinsoku w:val="0"/>
              <w:overflowPunct w:val="0"/>
              <w:spacing w:line="260" w:lineRule="exact"/>
              <w:jc w:val="both"/>
              <w:rPr>
                <w:rStyle w:val="ab"/>
                <w:rFonts w:ascii="標楷體" w:eastAsia="標楷體" w:hAnsi="標楷體"/>
                <w:color w:val="auto"/>
                <w:sz w:val="20"/>
                <w:szCs w:val="20"/>
                <w:u w:val="none"/>
              </w:rPr>
            </w:pPr>
          </w:p>
          <w:p w14:paraId="18557631" w14:textId="77777777" w:rsidR="00AC4072" w:rsidRDefault="00AC4072" w:rsidP="00B01169">
            <w:pPr>
              <w:kinsoku w:val="0"/>
              <w:overflowPunct w:val="0"/>
              <w:spacing w:line="260" w:lineRule="exact"/>
              <w:jc w:val="both"/>
              <w:rPr>
                <w:rFonts w:eastAsia="標楷體"/>
                <w:sz w:val="20"/>
              </w:rPr>
            </w:pPr>
          </w:p>
          <w:p w14:paraId="21A3F03F" w14:textId="77777777" w:rsidR="00AC4072" w:rsidRDefault="00AC4072" w:rsidP="00B01169">
            <w:pPr>
              <w:kinsoku w:val="0"/>
              <w:overflowPunct w:val="0"/>
              <w:spacing w:line="260" w:lineRule="exact"/>
              <w:jc w:val="both"/>
              <w:rPr>
                <w:rFonts w:eastAsia="標楷體"/>
                <w:sz w:val="20"/>
              </w:rPr>
            </w:pPr>
          </w:p>
          <w:p w14:paraId="29446E70" w14:textId="77777777" w:rsidR="00AC4072" w:rsidRDefault="00AC4072" w:rsidP="00B01169">
            <w:pPr>
              <w:kinsoku w:val="0"/>
              <w:overflowPunct w:val="0"/>
              <w:spacing w:line="260" w:lineRule="exact"/>
              <w:jc w:val="both"/>
              <w:rPr>
                <w:rFonts w:eastAsia="標楷體"/>
                <w:sz w:val="20"/>
              </w:rPr>
            </w:pPr>
            <w:r w:rsidRPr="00670802">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6C0D73">
              <w:rPr>
                <w:rStyle w:val="ab"/>
                <w:rFonts w:eastAsia="標楷體"/>
                <w:color w:val="auto"/>
                <w:sz w:val="20"/>
                <w:szCs w:val="20"/>
                <w:u w:val="none"/>
              </w:rPr>
              <w:t>3</w:t>
            </w:r>
            <w:r w:rsidRPr="006C0D73">
              <w:rPr>
                <w:rStyle w:val="ab"/>
                <w:rFonts w:eastAsia="標楷體" w:hAnsi="標楷體"/>
                <w:color w:val="auto"/>
                <w:sz w:val="20"/>
                <w:szCs w:val="20"/>
                <w:u w:val="none"/>
              </w:rPr>
              <w:t>條第</w:t>
            </w:r>
            <w:r w:rsidRPr="006C0D73">
              <w:rPr>
                <w:rStyle w:val="ab"/>
                <w:rFonts w:eastAsia="標楷體"/>
                <w:color w:val="auto"/>
                <w:sz w:val="20"/>
                <w:szCs w:val="20"/>
                <w:u w:val="none"/>
              </w:rPr>
              <w:t>2</w:t>
            </w:r>
            <w:r w:rsidRPr="006C0D73">
              <w:rPr>
                <w:rStyle w:val="ab"/>
                <w:rFonts w:eastAsia="標楷體" w:hAnsi="標楷體"/>
                <w:color w:val="auto"/>
                <w:sz w:val="20"/>
                <w:szCs w:val="20"/>
                <w:u w:val="none"/>
              </w:rPr>
              <w:t>項第</w:t>
            </w:r>
            <w:r w:rsidRPr="006C0D73">
              <w:rPr>
                <w:rStyle w:val="ab"/>
                <w:rFonts w:eastAsia="標楷體"/>
                <w:color w:val="auto"/>
                <w:sz w:val="20"/>
                <w:szCs w:val="20"/>
                <w:u w:val="none"/>
              </w:rPr>
              <w:t>25</w:t>
            </w:r>
            <w:r w:rsidRPr="006C0D73">
              <w:rPr>
                <w:rStyle w:val="ab"/>
                <w:rFonts w:eastAsia="標楷體" w:hAnsi="標楷體"/>
                <w:color w:val="auto"/>
                <w:sz w:val="20"/>
                <w:szCs w:val="20"/>
                <w:u w:val="none"/>
              </w:rPr>
              <w:t>款</w:t>
            </w:r>
            <w:r w:rsidR="006C0D73" w:rsidRPr="002430CD">
              <w:rPr>
                <w:rFonts w:eastAsia="標楷體" w:hint="eastAsia"/>
                <w:sz w:val="20"/>
              </w:rPr>
              <w:t>。</w:t>
            </w:r>
          </w:p>
          <w:p w14:paraId="414D9874" w14:textId="77777777" w:rsidR="00AC4072" w:rsidRPr="002430CD" w:rsidRDefault="00AC4072" w:rsidP="00B01169">
            <w:pPr>
              <w:kinsoku w:val="0"/>
              <w:overflowPunct w:val="0"/>
              <w:spacing w:line="260" w:lineRule="exact"/>
              <w:jc w:val="both"/>
              <w:rPr>
                <w:rFonts w:eastAsia="標楷體"/>
                <w:sz w:val="20"/>
              </w:rPr>
            </w:pPr>
          </w:p>
          <w:p w14:paraId="58DE64D8" w14:textId="77777777" w:rsidR="00AC4072" w:rsidRPr="002430CD" w:rsidRDefault="00AC4072" w:rsidP="008859F5">
            <w:pPr>
              <w:kinsoku w:val="0"/>
              <w:overflowPunct w:val="0"/>
              <w:spacing w:line="260" w:lineRule="exact"/>
              <w:jc w:val="both"/>
              <w:rPr>
                <w:rFonts w:eastAsia="標楷體"/>
                <w:sz w:val="20"/>
              </w:rPr>
            </w:pPr>
          </w:p>
        </w:tc>
      </w:tr>
      <w:tr w:rsidR="006C0D73" w:rsidRPr="002430CD" w14:paraId="6B2876D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3D35E09" w14:textId="77777777" w:rsidR="006C0D73" w:rsidRPr="002430CD" w:rsidRDefault="006C0D73" w:rsidP="00FC2225">
            <w:pPr>
              <w:kinsoku w:val="0"/>
              <w:overflowPunct w:val="0"/>
              <w:spacing w:line="260" w:lineRule="exact"/>
              <w:jc w:val="center"/>
              <w:rPr>
                <w:rFonts w:eastAsia="標楷體"/>
                <w:sz w:val="20"/>
              </w:rPr>
            </w:pPr>
            <w:r w:rsidRPr="002430CD">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1ECB4E8C" w14:textId="77777777" w:rsidR="006C0D73" w:rsidRPr="002430CD" w:rsidRDefault="006C0D73" w:rsidP="00FC2225">
            <w:pPr>
              <w:kinsoku w:val="0"/>
              <w:overflowPunct w:val="0"/>
              <w:spacing w:line="260" w:lineRule="exact"/>
              <w:jc w:val="both"/>
              <w:rPr>
                <w:rFonts w:eastAsia="標楷體"/>
                <w:sz w:val="20"/>
              </w:rPr>
            </w:pPr>
            <w:r w:rsidRPr="002430CD">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78910B13"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董事會決議股利配發基準日</w:t>
            </w:r>
            <w:r w:rsidR="00A62224">
              <w:rPr>
                <w:rFonts w:eastAsia="標楷體" w:hint="eastAsia"/>
                <w:sz w:val="20"/>
              </w:rPr>
              <w:t>之次一營業日交易時間開始</w:t>
            </w:r>
            <w:r w:rsidR="00CE3533">
              <w:rPr>
                <w:rFonts w:eastAsia="標楷體" w:hint="eastAsia"/>
                <w:sz w:val="20"/>
              </w:rPr>
              <w:t>二</w:t>
            </w:r>
            <w:r w:rsidR="00A62224">
              <w:rPr>
                <w:rFonts w:eastAsia="標楷體" w:hint="eastAsia"/>
                <w:sz w:val="20"/>
              </w:rPr>
              <w:t>小時前</w:t>
            </w:r>
            <w:r w:rsidRPr="002430CD">
              <w:rPr>
                <w:rFonts w:eastAsia="標楷體" w:hint="eastAsia"/>
                <w:sz w:val="20"/>
              </w:rPr>
              <w:t>。</w:t>
            </w:r>
          </w:p>
          <w:p w14:paraId="6F62DD46" w14:textId="77777777" w:rsidR="006C0D73" w:rsidRPr="002430CD" w:rsidRDefault="006C0D73" w:rsidP="006C0D73">
            <w:pPr>
              <w:kinsoku w:val="0"/>
              <w:overflowPunct w:val="0"/>
              <w:spacing w:line="260" w:lineRule="exact"/>
              <w:jc w:val="both"/>
              <w:rPr>
                <w:rFonts w:eastAsia="標楷體"/>
                <w:sz w:val="20"/>
              </w:rPr>
            </w:pPr>
          </w:p>
          <w:p w14:paraId="3ECFAC8F"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會議後二十日內。</w:t>
            </w:r>
          </w:p>
        </w:tc>
        <w:tc>
          <w:tcPr>
            <w:tcW w:w="6300" w:type="dxa"/>
            <w:tcBorders>
              <w:top w:val="single" w:sz="4" w:space="0" w:color="auto"/>
              <w:left w:val="single" w:sz="4" w:space="0" w:color="auto"/>
              <w:bottom w:val="single" w:sz="4" w:space="0" w:color="auto"/>
              <w:right w:val="single" w:sz="4" w:space="0" w:color="auto"/>
            </w:tcBorders>
          </w:tcPr>
          <w:p w14:paraId="401BB39B"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1C609FE" w14:textId="77777777" w:rsidR="006C0D73" w:rsidRDefault="006C0D73" w:rsidP="006C0D73">
            <w:pPr>
              <w:kinsoku w:val="0"/>
              <w:overflowPunct w:val="0"/>
              <w:spacing w:line="260" w:lineRule="exact"/>
              <w:jc w:val="both"/>
              <w:rPr>
                <w:rFonts w:eastAsia="標楷體"/>
                <w:sz w:val="20"/>
              </w:rPr>
            </w:pPr>
          </w:p>
          <w:p w14:paraId="257A1018" w14:textId="77777777" w:rsidR="00A62224" w:rsidRPr="002430CD" w:rsidRDefault="00A62224" w:rsidP="006C0D73">
            <w:pPr>
              <w:kinsoku w:val="0"/>
              <w:overflowPunct w:val="0"/>
              <w:spacing w:line="260" w:lineRule="exact"/>
              <w:jc w:val="both"/>
              <w:rPr>
                <w:rFonts w:eastAsia="標楷體"/>
                <w:sz w:val="20"/>
              </w:rPr>
            </w:pPr>
          </w:p>
          <w:p w14:paraId="56C832C0" w14:textId="77777777" w:rsidR="006C0D73" w:rsidRPr="002430CD" w:rsidRDefault="006C0D73" w:rsidP="00E73518">
            <w:pPr>
              <w:pStyle w:val="a3"/>
              <w:spacing w:line="260" w:lineRule="exact"/>
              <w:ind w:left="182" w:hanging="182"/>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股東會</w:t>
            </w:r>
            <w:proofErr w:type="gramStart"/>
            <w:r w:rsidRPr="002430CD">
              <w:rPr>
                <w:rFonts w:ascii="Times New Roman" w:eastAsia="標楷體" w:hAnsi="Times New Roman" w:hint="eastAsia"/>
                <w:sz w:val="20"/>
              </w:rPr>
              <w:t>議事錄免送</w:t>
            </w:r>
            <w:proofErr w:type="gramEnd"/>
            <w:r w:rsidRPr="002430CD">
              <w:rPr>
                <w:rFonts w:ascii="Times New Roman" w:eastAsia="標楷體" w:hAnsi="Times New Roman" w:hint="eastAsia"/>
                <w:sz w:val="20"/>
              </w:rPr>
              <w:t>本公司及證基會，需輸入「公開資訊觀測站」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股東會相關資料申報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4FCBE9" w14:textId="77777777" w:rsidR="006C0D73" w:rsidRPr="002430CD" w:rsidRDefault="006C0D73" w:rsidP="00CA2307">
            <w:pPr>
              <w:pStyle w:val="a3"/>
              <w:spacing w:line="260" w:lineRule="exact"/>
              <w:ind w:leftChars="64" w:left="154"/>
              <w:jc w:val="both"/>
              <w:rPr>
                <w:rFonts w:ascii="Times New Roman" w:eastAsia="標楷體" w:hAnsi="Times New Roman"/>
                <w:sz w:val="20"/>
              </w:rPr>
            </w:pPr>
            <w:r w:rsidRPr="002430CD">
              <w:rPr>
                <w:rFonts w:ascii="Times New Roman" w:eastAsia="標楷體" w:hAnsi="Times New Roman" w:hint="eastAsia"/>
                <w:sz w:val="20"/>
              </w:rPr>
              <w:t>若「取得或處分資產處理程序」及「資金貸與他人或背書保證作業程序」有訂定或修正應一併輸入前開網址。</w:t>
            </w:r>
          </w:p>
          <w:p w14:paraId="654E9384" w14:textId="77777777" w:rsidR="006C0D73" w:rsidRPr="002430CD" w:rsidRDefault="006C0D73" w:rsidP="00E7351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w:t>
            </w:r>
          </w:p>
          <w:p w14:paraId="127E220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其他應檢送之附件。</w:t>
            </w:r>
          </w:p>
          <w:p w14:paraId="0BECD9D7" w14:textId="77777777" w:rsidR="006C0D73" w:rsidRDefault="006C0D73" w:rsidP="00E73518">
            <w:pPr>
              <w:kinsoku w:val="0"/>
              <w:overflowPunct w:val="0"/>
              <w:spacing w:line="260" w:lineRule="exact"/>
              <w:ind w:left="200" w:hanging="200"/>
              <w:jc w:val="both"/>
              <w:rPr>
                <w:rFonts w:eastAsia="標楷體"/>
                <w:sz w:val="20"/>
              </w:rPr>
            </w:pPr>
            <w:proofErr w:type="gramStart"/>
            <w:r w:rsidRPr="002430CD">
              <w:rPr>
                <w:rFonts w:eastAsia="標楷體" w:hint="eastAsia"/>
                <w:sz w:val="20"/>
              </w:rPr>
              <w:t>（</w:t>
            </w:r>
            <w:proofErr w:type="gramEnd"/>
            <w:r w:rsidRPr="002430CD">
              <w:rPr>
                <w:rFonts w:eastAsia="標楷體" w:hint="eastAsia"/>
                <w:sz w:val="20"/>
              </w:rPr>
              <w:t>依證期局</w:t>
            </w:r>
            <w:r w:rsidRPr="002430CD">
              <w:rPr>
                <w:rFonts w:eastAsia="標楷體" w:hint="eastAsia"/>
                <w:sz w:val="20"/>
              </w:rPr>
              <w:t>93.6.7</w:t>
            </w:r>
            <w:r w:rsidRPr="002430CD">
              <w:rPr>
                <w:rFonts w:eastAsia="標楷體" w:hint="eastAsia"/>
                <w:sz w:val="20"/>
              </w:rPr>
              <w:t>台財證三字第</w:t>
            </w:r>
            <w:r w:rsidRPr="002430CD">
              <w:rPr>
                <w:rFonts w:eastAsia="標楷體" w:hint="eastAsia"/>
                <w:sz w:val="20"/>
              </w:rPr>
              <w:t>0930123010</w:t>
            </w:r>
            <w:r w:rsidRPr="002430CD">
              <w:rPr>
                <w:rFonts w:eastAsia="標楷體" w:hint="eastAsia"/>
                <w:sz w:val="20"/>
              </w:rPr>
              <w:t>號函停止適用原需檢送之：</w:t>
            </w:r>
            <w:r w:rsidR="00E73518">
              <w:rPr>
                <w:rFonts w:eastAsia="標楷體" w:hint="eastAsia"/>
                <w:sz w:val="20"/>
              </w:rPr>
              <w:t>(</w:t>
            </w:r>
            <w:r w:rsidRPr="002430CD">
              <w:rPr>
                <w:rFonts w:eastAsia="標楷體" w:hint="eastAsia"/>
                <w:sz w:val="20"/>
              </w:rPr>
              <w:t>1</w:t>
            </w:r>
            <w:r w:rsidR="00E73518">
              <w:rPr>
                <w:rFonts w:eastAsia="標楷體" w:hint="eastAsia"/>
                <w:sz w:val="20"/>
              </w:rPr>
              <w:t>)</w:t>
            </w:r>
            <w:r w:rsidRPr="002430CD">
              <w:rPr>
                <w:rFonts w:eastAsia="標楷體" w:hint="eastAsia"/>
                <w:sz w:val="20"/>
              </w:rPr>
              <w:t>改選董監事者，須檢送選任董事、監察人狀況表二份。</w:t>
            </w:r>
            <w:r w:rsidR="00E73518">
              <w:rPr>
                <w:rFonts w:eastAsia="標楷體" w:hint="eastAsia"/>
                <w:sz w:val="20"/>
              </w:rPr>
              <w:t>(</w:t>
            </w:r>
            <w:r w:rsidRPr="002430CD">
              <w:rPr>
                <w:rFonts w:eastAsia="標楷體" w:hint="eastAsia"/>
                <w:sz w:val="20"/>
              </w:rPr>
              <w:t>2</w:t>
            </w:r>
            <w:r w:rsidR="00E73518">
              <w:rPr>
                <w:rFonts w:eastAsia="標楷體" w:hint="eastAsia"/>
                <w:sz w:val="20"/>
              </w:rPr>
              <w:t>)</w:t>
            </w:r>
            <w:r w:rsidRPr="002430CD">
              <w:rPr>
                <w:rFonts w:eastAsia="標楷體" w:hint="eastAsia"/>
                <w:sz w:val="20"/>
              </w:rPr>
              <w:t>持股千分之五，且</w:t>
            </w:r>
            <w:r w:rsidRPr="002430CD">
              <w:rPr>
                <w:rFonts w:eastAsia="標楷體" w:hint="eastAsia"/>
                <w:sz w:val="20"/>
              </w:rPr>
              <w:t>50</w:t>
            </w:r>
            <w:r w:rsidRPr="002430CD">
              <w:rPr>
                <w:rFonts w:eastAsia="標楷體" w:hint="eastAsia"/>
                <w:sz w:val="20"/>
              </w:rPr>
              <w:t>萬股以上股東名冊二份。</w:t>
            </w:r>
            <w:r w:rsidR="00E73518">
              <w:rPr>
                <w:rFonts w:eastAsia="標楷體" w:hint="eastAsia"/>
                <w:sz w:val="20"/>
              </w:rPr>
              <w:t>(</w:t>
            </w:r>
            <w:r w:rsidRPr="002430CD">
              <w:rPr>
                <w:rFonts w:eastAsia="標楷體" w:hint="eastAsia"/>
                <w:sz w:val="20"/>
              </w:rPr>
              <w:t>3</w:t>
            </w:r>
            <w:r w:rsidR="00E73518">
              <w:rPr>
                <w:rFonts w:eastAsia="標楷體" w:hint="eastAsia"/>
                <w:sz w:val="20"/>
              </w:rPr>
              <w:t>)</w:t>
            </w:r>
            <w:r w:rsidRPr="002430CD">
              <w:rPr>
                <w:rFonts w:eastAsia="標楷體" w:hint="eastAsia"/>
                <w:sz w:val="20"/>
              </w:rPr>
              <w:t>資本來源及個人投資金額分析表一份及停止適用</w:t>
            </w:r>
            <w:r w:rsidRPr="002430CD">
              <w:rPr>
                <w:rFonts w:eastAsia="標楷體" w:hint="eastAsia"/>
                <w:sz w:val="20"/>
              </w:rPr>
              <w:t>75.3.08(75)</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00248</w:t>
            </w:r>
            <w:r w:rsidRPr="002430CD">
              <w:rPr>
                <w:rFonts w:eastAsia="標楷體" w:hint="eastAsia"/>
                <w:sz w:val="20"/>
              </w:rPr>
              <w:t>號函、</w:t>
            </w:r>
            <w:r w:rsidRPr="002430CD">
              <w:rPr>
                <w:rFonts w:eastAsia="標楷體" w:hint="eastAsia"/>
                <w:sz w:val="20"/>
              </w:rPr>
              <w:t>72.12.21(72)</w:t>
            </w:r>
            <w:r w:rsidRPr="002430CD">
              <w:rPr>
                <w:rFonts w:eastAsia="標楷體" w:hint="eastAsia"/>
                <w:sz w:val="20"/>
              </w:rPr>
              <w:t>台財證</w:t>
            </w:r>
            <w:r w:rsidRPr="002430CD">
              <w:rPr>
                <w:rFonts w:eastAsia="標楷體" w:hint="eastAsia"/>
                <w:sz w:val="20"/>
              </w:rPr>
              <w:t>(</w:t>
            </w:r>
            <w:r w:rsidRPr="002430CD">
              <w:rPr>
                <w:rFonts w:eastAsia="標楷體" w:hint="eastAsia"/>
                <w:sz w:val="20"/>
              </w:rPr>
              <w:t>四</w:t>
            </w:r>
            <w:r w:rsidRPr="002430CD">
              <w:rPr>
                <w:rFonts w:eastAsia="標楷體" w:hint="eastAsia"/>
                <w:sz w:val="20"/>
              </w:rPr>
              <w:t>)</w:t>
            </w:r>
            <w:r w:rsidRPr="002430CD">
              <w:rPr>
                <w:rFonts w:eastAsia="標楷體" w:hint="eastAsia"/>
                <w:sz w:val="20"/>
              </w:rPr>
              <w:t>第</w:t>
            </w:r>
            <w:r w:rsidRPr="002430CD">
              <w:rPr>
                <w:rFonts w:eastAsia="標楷體" w:hint="eastAsia"/>
                <w:sz w:val="20"/>
              </w:rPr>
              <w:t>2801</w:t>
            </w:r>
            <w:r w:rsidRPr="002430CD">
              <w:rPr>
                <w:rFonts w:eastAsia="標楷體" w:hint="eastAsia"/>
                <w:sz w:val="20"/>
              </w:rPr>
              <w:t>號函。）</w:t>
            </w:r>
          </w:p>
          <w:p w14:paraId="186DB86B" w14:textId="77777777" w:rsidR="00E73518" w:rsidRDefault="00E73518" w:rsidP="00E73518">
            <w:pPr>
              <w:kinsoku w:val="0"/>
              <w:overflowPunct w:val="0"/>
              <w:spacing w:line="260" w:lineRule="exact"/>
              <w:ind w:left="200" w:hanging="200"/>
              <w:jc w:val="both"/>
              <w:rPr>
                <w:rFonts w:eastAsia="標楷體"/>
                <w:sz w:val="20"/>
              </w:rPr>
            </w:pPr>
          </w:p>
          <w:p w14:paraId="444893E6" w14:textId="77777777" w:rsidR="00E73518" w:rsidRPr="002430CD" w:rsidRDefault="00E73518" w:rsidP="00E73518">
            <w:pPr>
              <w:kinsoku w:val="0"/>
              <w:overflowPunct w:val="0"/>
              <w:spacing w:line="260" w:lineRule="exact"/>
              <w:ind w:left="2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F5EACC8"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對有價證券上市公司重大訊息之查證暨公開處理程序</w:t>
            </w:r>
            <w:r w:rsidR="007B034E">
              <w:rPr>
                <w:rFonts w:eastAsia="標楷體" w:hint="eastAsia"/>
                <w:sz w:val="20"/>
              </w:rPr>
              <w:t>第</w:t>
            </w:r>
            <w:r w:rsidR="007B034E">
              <w:rPr>
                <w:rFonts w:eastAsia="標楷體" w:hint="eastAsia"/>
                <w:sz w:val="20"/>
              </w:rPr>
              <w:t>4</w:t>
            </w:r>
            <w:r w:rsidR="007B034E">
              <w:rPr>
                <w:rFonts w:eastAsia="標楷體" w:hint="eastAsia"/>
                <w:sz w:val="20"/>
              </w:rPr>
              <w:t>條第</w:t>
            </w:r>
            <w:r w:rsidR="007B034E">
              <w:rPr>
                <w:rFonts w:eastAsia="標楷體" w:hint="eastAsia"/>
                <w:sz w:val="20"/>
              </w:rPr>
              <w:t>1</w:t>
            </w:r>
            <w:r w:rsidR="007B034E">
              <w:rPr>
                <w:rFonts w:eastAsia="標楷體" w:hint="eastAsia"/>
                <w:sz w:val="20"/>
              </w:rPr>
              <w:t>項第</w:t>
            </w:r>
            <w:r w:rsidR="007B034E">
              <w:rPr>
                <w:rFonts w:eastAsia="標楷體" w:hint="eastAsia"/>
                <w:sz w:val="20"/>
              </w:rPr>
              <w:t>14</w:t>
            </w:r>
            <w:r w:rsidR="007B034E">
              <w:rPr>
                <w:rFonts w:eastAsia="標楷體" w:hint="eastAsia"/>
                <w:sz w:val="20"/>
              </w:rPr>
              <w:t>款</w:t>
            </w:r>
            <w:r w:rsidRPr="002430CD">
              <w:rPr>
                <w:rFonts w:eastAsia="標楷體" w:hint="eastAsia"/>
                <w:sz w:val="20"/>
              </w:rPr>
              <w:t>。</w:t>
            </w:r>
          </w:p>
          <w:p w14:paraId="5E174068" w14:textId="77777777" w:rsidR="006C0D73" w:rsidRDefault="006C0D73" w:rsidP="006C0D73">
            <w:pPr>
              <w:kinsoku w:val="0"/>
              <w:overflowPunct w:val="0"/>
              <w:spacing w:line="260" w:lineRule="exact"/>
              <w:jc w:val="both"/>
              <w:rPr>
                <w:rFonts w:eastAsia="標楷體"/>
                <w:sz w:val="20"/>
              </w:rPr>
            </w:pPr>
          </w:p>
          <w:p w14:paraId="3D0EC81F" w14:textId="77777777" w:rsidR="00A62224" w:rsidRPr="002430CD" w:rsidRDefault="00A62224" w:rsidP="006C0D73">
            <w:pPr>
              <w:kinsoku w:val="0"/>
              <w:overflowPunct w:val="0"/>
              <w:spacing w:line="260" w:lineRule="exact"/>
              <w:jc w:val="both"/>
              <w:rPr>
                <w:rFonts w:eastAsia="標楷體"/>
                <w:sz w:val="20"/>
              </w:rPr>
            </w:pPr>
          </w:p>
          <w:p w14:paraId="7B202E24"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172</w:t>
            </w:r>
            <w:r w:rsidRPr="002430CD">
              <w:rPr>
                <w:rFonts w:eastAsia="標楷體"/>
                <w:sz w:val="20"/>
              </w:rPr>
              <w:t>、</w:t>
            </w:r>
            <w:r w:rsidRPr="002430CD">
              <w:rPr>
                <w:rFonts w:eastAsia="標楷體" w:hint="eastAsia"/>
                <w:sz w:val="20"/>
              </w:rPr>
              <w:t>173</w:t>
            </w:r>
            <w:r w:rsidRPr="002430CD">
              <w:rPr>
                <w:rFonts w:eastAsia="標楷體" w:hint="eastAsia"/>
                <w:sz w:val="20"/>
              </w:rPr>
              <w:t>及</w:t>
            </w:r>
            <w:r w:rsidRPr="002430CD">
              <w:rPr>
                <w:rFonts w:eastAsia="標楷體" w:hint="eastAsia"/>
                <w:sz w:val="20"/>
              </w:rPr>
              <w:t>245</w:t>
            </w:r>
            <w:r w:rsidRPr="002430CD">
              <w:rPr>
                <w:rFonts w:eastAsia="標楷體" w:hint="eastAsia"/>
                <w:sz w:val="20"/>
              </w:rPr>
              <w:t>條。</w:t>
            </w:r>
          </w:p>
          <w:p w14:paraId="1C9715F7"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及</w:t>
            </w:r>
            <w:r w:rsidRPr="002430CD">
              <w:rPr>
                <w:rFonts w:eastAsia="標楷體" w:hint="eastAsia"/>
                <w:sz w:val="20"/>
              </w:rPr>
              <w:t>47</w:t>
            </w:r>
            <w:r w:rsidRPr="002430CD">
              <w:rPr>
                <w:rFonts w:eastAsia="標楷體" w:hint="eastAsia"/>
                <w:sz w:val="20"/>
              </w:rPr>
              <w:t>條。</w:t>
            </w:r>
          </w:p>
          <w:p w14:paraId="6B325402"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4CDC22C" w14:textId="77777777" w:rsidR="006C0D73" w:rsidRPr="002430CD" w:rsidRDefault="006C0D73" w:rsidP="006C0D73">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發行人募集與發行有價證券處理準則。</w:t>
            </w:r>
          </w:p>
          <w:p w14:paraId="649EC5C2"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3A159106"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6</w:t>
            </w:r>
            <w:r w:rsidRPr="002430CD">
              <w:rPr>
                <w:rFonts w:eastAsia="標楷體" w:hint="eastAsia"/>
                <w:sz w:val="20"/>
              </w:rPr>
              <w:t>.87.8.28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68695C15" w14:textId="77777777" w:rsidR="006C0D73" w:rsidRPr="002430CD" w:rsidRDefault="006C0D73" w:rsidP="006C0D73">
            <w:pPr>
              <w:kinsoku w:val="0"/>
              <w:overflowPunct w:val="0"/>
              <w:spacing w:line="260" w:lineRule="exact"/>
              <w:jc w:val="both"/>
              <w:rPr>
                <w:rFonts w:eastAsia="標楷體"/>
                <w:sz w:val="20"/>
              </w:rPr>
            </w:pPr>
            <w:r>
              <w:rPr>
                <w:rFonts w:eastAsia="標楷體" w:hint="eastAsia"/>
                <w:sz w:val="20"/>
              </w:rPr>
              <w:t>7</w:t>
            </w:r>
            <w:r w:rsidRPr="002430CD">
              <w:rPr>
                <w:rFonts w:eastAsia="標楷體" w:hint="eastAsia"/>
                <w:sz w:val="20"/>
              </w:rPr>
              <w:t>.91.1.4</w:t>
            </w:r>
            <w:r w:rsidRPr="002430CD">
              <w:rPr>
                <w:rFonts w:eastAsia="標楷體" w:hint="eastAsia"/>
                <w:sz w:val="20"/>
              </w:rPr>
              <w:t>台證</w:t>
            </w:r>
            <w:r w:rsidRPr="002430CD">
              <w:rPr>
                <w:rFonts w:eastAsia="標楷體" w:hint="eastAsia"/>
                <w:sz w:val="20"/>
              </w:rPr>
              <w:t>(91)</w:t>
            </w:r>
            <w:r w:rsidRPr="002430CD">
              <w:rPr>
                <w:rFonts w:eastAsia="標楷體" w:hint="eastAsia"/>
                <w:sz w:val="20"/>
              </w:rPr>
              <w:t>上字第</w:t>
            </w:r>
            <w:r w:rsidRPr="002430CD">
              <w:rPr>
                <w:rFonts w:eastAsia="標楷體" w:hint="eastAsia"/>
                <w:sz w:val="20"/>
              </w:rPr>
              <w:t>000092</w:t>
            </w:r>
            <w:r w:rsidRPr="002430CD">
              <w:rPr>
                <w:rFonts w:eastAsia="標楷體" w:hint="eastAsia"/>
                <w:sz w:val="20"/>
              </w:rPr>
              <w:t>號函。</w:t>
            </w:r>
          </w:p>
          <w:p w14:paraId="2CFE87B8" w14:textId="77777777" w:rsidR="006C0D73" w:rsidRPr="002430CD" w:rsidRDefault="006C0D73" w:rsidP="006C0D73">
            <w:pPr>
              <w:pStyle w:val="a5"/>
              <w:tabs>
                <w:tab w:val="clear" w:pos="4153"/>
                <w:tab w:val="clear" w:pos="8306"/>
              </w:tabs>
              <w:kinsoku w:val="0"/>
              <w:overflowPunct w:val="0"/>
              <w:snapToGrid/>
              <w:spacing w:line="260" w:lineRule="exact"/>
              <w:jc w:val="both"/>
              <w:rPr>
                <w:rFonts w:eastAsia="標楷體"/>
              </w:rPr>
            </w:pPr>
            <w:r>
              <w:rPr>
                <w:rFonts w:eastAsia="標楷體" w:hint="eastAsia"/>
              </w:rPr>
              <w:t>8</w:t>
            </w:r>
            <w:r w:rsidRPr="002430CD">
              <w:rPr>
                <w:rFonts w:eastAsia="標楷體" w:hint="eastAsia"/>
              </w:rPr>
              <w:t>.96.6.29</w:t>
            </w:r>
            <w:r w:rsidRPr="002430CD">
              <w:rPr>
                <w:rFonts w:eastAsia="標楷體" w:hint="eastAsia"/>
              </w:rPr>
              <w:t>台證上字第</w:t>
            </w:r>
            <w:r w:rsidRPr="002430CD">
              <w:rPr>
                <w:rFonts w:eastAsia="標楷體" w:hint="eastAsia"/>
              </w:rPr>
              <w:t>0960103700</w:t>
            </w:r>
            <w:r w:rsidRPr="002430CD">
              <w:rPr>
                <w:rFonts w:eastAsia="標楷體" w:hint="eastAsia"/>
              </w:rPr>
              <w:t>號函。</w:t>
            </w:r>
          </w:p>
          <w:p w14:paraId="3BA95B83" w14:textId="77777777" w:rsidR="006C0D73" w:rsidRPr="00E73518" w:rsidRDefault="006C0D73" w:rsidP="006C0D73">
            <w:pPr>
              <w:pStyle w:val="21"/>
              <w:spacing w:line="260" w:lineRule="exact"/>
              <w:rPr>
                <w:rFonts w:ascii="Times New Roman"/>
              </w:rPr>
            </w:pPr>
            <w:r w:rsidRPr="00E73518">
              <w:rPr>
                <w:rFonts w:ascii="Times New Roman"/>
              </w:rPr>
              <w:t>9.</w:t>
            </w:r>
            <w:r w:rsidRPr="00E73518">
              <w:rPr>
                <w:rStyle w:val="ab"/>
                <w:rFonts w:ascii="Times New Roman" w:hAnsi="標楷體"/>
                <w:color w:val="auto"/>
                <w:u w:val="none"/>
              </w:rPr>
              <w:t>對有價證券上市公司及境外指數股票型基金上市之境外基金機構資訊申報作業辦法第</w:t>
            </w:r>
            <w:r w:rsidRPr="00E73518">
              <w:rPr>
                <w:rStyle w:val="ab"/>
                <w:rFonts w:ascii="Times New Roman"/>
                <w:color w:val="auto"/>
                <w:u w:val="none"/>
              </w:rPr>
              <w:t>3</w:t>
            </w:r>
            <w:r w:rsidRPr="00E73518">
              <w:rPr>
                <w:rStyle w:val="ab"/>
                <w:rFonts w:ascii="Times New Roman" w:hAnsi="標楷體"/>
                <w:color w:val="auto"/>
                <w:u w:val="none"/>
              </w:rPr>
              <w:t>條第</w:t>
            </w:r>
            <w:r w:rsidRPr="00E73518">
              <w:rPr>
                <w:rStyle w:val="ab"/>
                <w:rFonts w:ascii="Times New Roman"/>
                <w:color w:val="auto"/>
                <w:u w:val="none"/>
              </w:rPr>
              <w:t>2</w:t>
            </w:r>
            <w:r w:rsidRPr="00E73518">
              <w:rPr>
                <w:rStyle w:val="ab"/>
                <w:rFonts w:ascii="Times New Roman" w:hAnsi="標楷體"/>
                <w:color w:val="auto"/>
                <w:u w:val="none"/>
              </w:rPr>
              <w:t>項第</w:t>
            </w:r>
            <w:r w:rsidRPr="00E73518">
              <w:rPr>
                <w:rStyle w:val="ab"/>
                <w:rFonts w:ascii="Times New Roman"/>
                <w:color w:val="auto"/>
                <w:u w:val="none"/>
              </w:rPr>
              <w:t>10</w:t>
            </w:r>
            <w:r w:rsidRPr="00E73518">
              <w:rPr>
                <w:rStyle w:val="ab"/>
                <w:rFonts w:ascii="Times New Roman" w:hAnsi="標楷體"/>
                <w:color w:val="auto"/>
                <w:u w:val="none"/>
              </w:rPr>
              <w:t>款。</w:t>
            </w:r>
          </w:p>
        </w:tc>
      </w:tr>
      <w:tr w:rsidR="006C0D73" w:rsidRPr="002430CD" w14:paraId="53ED78D5" w14:textId="77777777" w:rsidTr="0066585C">
        <w:trPr>
          <w:cantSplit/>
          <w:trHeight w:val="6760"/>
        </w:trPr>
        <w:tc>
          <w:tcPr>
            <w:tcW w:w="480" w:type="dxa"/>
            <w:tcBorders>
              <w:top w:val="single" w:sz="4" w:space="0" w:color="auto"/>
              <w:left w:val="single" w:sz="4" w:space="0" w:color="auto"/>
              <w:bottom w:val="single" w:sz="4" w:space="0" w:color="auto"/>
              <w:right w:val="single" w:sz="4" w:space="0" w:color="auto"/>
            </w:tcBorders>
            <w:vAlign w:val="center"/>
          </w:tcPr>
          <w:p w14:paraId="0A65316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67247DDA"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主管機關核准增資後</w:t>
            </w:r>
          </w:p>
          <w:p w14:paraId="7DFCFAB2"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p>
          <w:p w14:paraId="6D2A6B15" w14:textId="77777777" w:rsidR="006C0D73" w:rsidRPr="002430CD" w:rsidRDefault="006C0D73" w:rsidP="00E01E12">
            <w:pPr>
              <w:kinsoku w:val="0"/>
              <w:overflowPunct w:val="0"/>
              <w:spacing w:line="260" w:lineRule="exact"/>
              <w:jc w:val="both"/>
              <w:rPr>
                <w:rFonts w:eastAsia="標楷體"/>
                <w:sz w:val="20"/>
              </w:rPr>
            </w:pPr>
          </w:p>
          <w:p w14:paraId="0F5AFE8A"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洽辦除權公告或現金增資停止過户公告（含普通股、特別股、債券換股權利證書之除權暨補發權利證書之上市、轉換公司債停止轉換及轉換特別股停止轉換）。</w:t>
            </w:r>
          </w:p>
          <w:p w14:paraId="30E3BBFE" w14:textId="77777777" w:rsidR="006C0D73" w:rsidRPr="002430CD" w:rsidRDefault="006C0D73" w:rsidP="00B01169">
            <w:pPr>
              <w:kinsoku w:val="0"/>
              <w:overflowPunct w:val="0"/>
              <w:spacing w:line="260" w:lineRule="exact"/>
              <w:ind w:left="200" w:hanging="200"/>
              <w:jc w:val="both"/>
              <w:rPr>
                <w:rFonts w:eastAsia="標楷體"/>
                <w:sz w:val="20"/>
              </w:rPr>
            </w:pPr>
          </w:p>
          <w:p w14:paraId="2BAFBA2B" w14:textId="77777777" w:rsidR="006C0D73" w:rsidRPr="002430CD" w:rsidRDefault="006C0D73" w:rsidP="00B01169">
            <w:pPr>
              <w:kinsoku w:val="0"/>
              <w:overflowPunct w:val="0"/>
              <w:spacing w:line="260" w:lineRule="exact"/>
              <w:ind w:left="200" w:hanging="200"/>
              <w:jc w:val="both"/>
              <w:rPr>
                <w:rFonts w:eastAsia="標楷體"/>
                <w:sz w:val="20"/>
              </w:rPr>
            </w:pPr>
          </w:p>
          <w:p w14:paraId="0F85D49F" w14:textId="77777777" w:rsidR="006C0D73" w:rsidRPr="002430CD" w:rsidRDefault="006C0D73" w:rsidP="00B01169">
            <w:pPr>
              <w:kinsoku w:val="0"/>
              <w:overflowPunct w:val="0"/>
              <w:spacing w:line="260" w:lineRule="exact"/>
              <w:ind w:left="200" w:hanging="200"/>
              <w:jc w:val="both"/>
              <w:rPr>
                <w:rFonts w:eastAsia="標楷體"/>
                <w:sz w:val="20"/>
              </w:rPr>
            </w:pPr>
          </w:p>
          <w:p w14:paraId="1C3A98CD" w14:textId="77777777" w:rsidR="0072311E" w:rsidRDefault="0072311E" w:rsidP="00B01169">
            <w:pPr>
              <w:kinsoku w:val="0"/>
              <w:overflowPunct w:val="0"/>
              <w:spacing w:line="260" w:lineRule="exact"/>
              <w:ind w:left="200" w:hanging="200"/>
              <w:jc w:val="both"/>
              <w:rPr>
                <w:rFonts w:eastAsia="標楷體"/>
                <w:sz w:val="20"/>
              </w:rPr>
            </w:pPr>
          </w:p>
          <w:p w14:paraId="0F04BD6D" w14:textId="77777777" w:rsidR="006C0D73" w:rsidRPr="002430CD" w:rsidRDefault="006C0D73" w:rsidP="00B01169">
            <w:pPr>
              <w:kinsoku w:val="0"/>
              <w:overflowPunct w:val="0"/>
              <w:spacing w:line="260" w:lineRule="exact"/>
              <w:ind w:left="200" w:hanging="200"/>
              <w:jc w:val="both"/>
              <w:rPr>
                <w:rFonts w:eastAsia="標楷體"/>
                <w:sz w:val="20"/>
              </w:rPr>
            </w:pPr>
          </w:p>
          <w:p w14:paraId="43E3C6FA" w14:textId="77777777" w:rsidR="00D920CF" w:rsidRDefault="00D920CF" w:rsidP="00E34331">
            <w:pPr>
              <w:kinsoku w:val="0"/>
              <w:overflowPunct w:val="0"/>
              <w:spacing w:line="260" w:lineRule="exact"/>
              <w:ind w:left="142" w:hanging="142"/>
              <w:jc w:val="both"/>
              <w:rPr>
                <w:rFonts w:eastAsia="標楷體"/>
                <w:sz w:val="20"/>
              </w:rPr>
            </w:pPr>
          </w:p>
          <w:p w14:paraId="1455507F"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3.</w:t>
            </w:r>
            <w:r w:rsidRPr="002430CD">
              <w:rPr>
                <w:rFonts w:eastAsia="標楷體" w:hint="eastAsia"/>
                <w:sz w:val="20"/>
              </w:rPr>
              <w:t>公司基本資料及股本形成經過情形於變更實收資本額時輸入。</w:t>
            </w:r>
          </w:p>
          <w:p w14:paraId="27FDCC4A" w14:textId="77777777" w:rsidR="006C0D73" w:rsidRPr="002430CD" w:rsidRDefault="006C0D73" w:rsidP="00B01169">
            <w:pPr>
              <w:kinsoku w:val="0"/>
              <w:overflowPunct w:val="0"/>
              <w:spacing w:line="260" w:lineRule="exact"/>
              <w:ind w:left="200" w:hanging="200"/>
              <w:jc w:val="both"/>
              <w:rPr>
                <w:rFonts w:eastAsia="標楷體"/>
                <w:sz w:val="20"/>
              </w:rPr>
            </w:pPr>
          </w:p>
          <w:p w14:paraId="4E92F68B" w14:textId="77777777" w:rsidR="006C0D73" w:rsidRPr="002430CD" w:rsidRDefault="006C0D73" w:rsidP="00E34331">
            <w:pPr>
              <w:kinsoku w:val="0"/>
              <w:overflowPunct w:val="0"/>
              <w:spacing w:line="260" w:lineRule="exact"/>
              <w:ind w:left="142" w:hanging="142"/>
              <w:jc w:val="both"/>
              <w:rPr>
                <w:rFonts w:eastAsia="標楷體"/>
                <w:sz w:val="20"/>
              </w:rPr>
            </w:pPr>
            <w:r w:rsidRPr="002430CD">
              <w:rPr>
                <w:rFonts w:eastAsia="標楷體" w:hint="eastAsia"/>
                <w:sz w:val="20"/>
              </w:rPr>
              <w:t>4.</w:t>
            </w:r>
            <w:r w:rsidRPr="002430CD">
              <w:rPr>
                <w:rFonts w:eastAsia="標楷體" w:hint="eastAsia"/>
                <w:sz w:val="20"/>
              </w:rPr>
              <w:t>確定發行價格、現金增資認股基準日或溢價金額經申報後變更。</w:t>
            </w:r>
          </w:p>
          <w:p w14:paraId="77090D28"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314AAF7E" w14:textId="77777777" w:rsidR="006C0D73" w:rsidRPr="002430CD" w:rsidRDefault="006C0D73" w:rsidP="00B01169">
            <w:pPr>
              <w:kinsoku w:val="0"/>
              <w:overflowPunct w:val="0"/>
              <w:spacing w:line="260" w:lineRule="exact"/>
              <w:ind w:left="226" w:hangingChars="113" w:hanging="226"/>
              <w:jc w:val="both"/>
              <w:rPr>
                <w:rFonts w:eastAsia="標楷體"/>
                <w:sz w:val="20"/>
              </w:rPr>
            </w:pPr>
          </w:p>
          <w:p w14:paraId="193B4746" w14:textId="77777777" w:rsidR="00EC185B" w:rsidRDefault="00EC185B" w:rsidP="00B01169">
            <w:pPr>
              <w:kinsoku w:val="0"/>
              <w:overflowPunct w:val="0"/>
              <w:spacing w:line="260" w:lineRule="exact"/>
              <w:ind w:left="226" w:hangingChars="113" w:hanging="226"/>
              <w:jc w:val="both"/>
              <w:rPr>
                <w:rFonts w:eastAsia="標楷體"/>
                <w:sz w:val="20"/>
              </w:rPr>
            </w:pPr>
          </w:p>
          <w:p w14:paraId="1229FB62" w14:textId="77777777" w:rsidR="007973B8" w:rsidRPr="002430CD" w:rsidRDefault="007973B8" w:rsidP="00B01169">
            <w:pPr>
              <w:kinsoku w:val="0"/>
              <w:overflowPunct w:val="0"/>
              <w:spacing w:line="260" w:lineRule="exact"/>
              <w:ind w:left="226" w:hangingChars="113" w:hanging="226"/>
              <w:jc w:val="both"/>
              <w:rPr>
                <w:rFonts w:eastAsia="標楷體"/>
                <w:sz w:val="20"/>
              </w:rPr>
            </w:pPr>
          </w:p>
          <w:p w14:paraId="6F9DA5DB" w14:textId="77777777" w:rsidR="006C0D73" w:rsidRPr="002430CD" w:rsidRDefault="006C0D73" w:rsidP="00B01169">
            <w:pPr>
              <w:kinsoku w:val="0"/>
              <w:overflowPunct w:val="0"/>
              <w:spacing w:line="260" w:lineRule="exact"/>
              <w:ind w:left="226" w:hangingChars="113" w:hanging="226"/>
              <w:jc w:val="both"/>
              <w:rPr>
                <w:rFonts w:eastAsia="標楷體"/>
                <w:sz w:val="20"/>
              </w:rPr>
            </w:pPr>
            <w:r w:rsidRPr="002430CD">
              <w:rPr>
                <w:rFonts w:eastAsia="標楷體" w:hint="eastAsia"/>
                <w:sz w:val="20"/>
              </w:rPr>
              <w:t>5.</w:t>
            </w:r>
            <w:r w:rsidRPr="002430CD">
              <w:rPr>
                <w:rFonts w:eastAsia="標楷體" w:hint="eastAsia"/>
                <w:sz w:val="20"/>
              </w:rPr>
              <w:t>申報僑外投資持股情形</w:t>
            </w:r>
          </w:p>
          <w:p w14:paraId="0DF0B8CD" w14:textId="77777777" w:rsidR="006C0D73" w:rsidRPr="002430CD" w:rsidRDefault="006C0D73" w:rsidP="00E34331">
            <w:pPr>
              <w:kinsoku w:val="0"/>
              <w:overflowPunct w:val="0"/>
              <w:spacing w:line="260" w:lineRule="exact"/>
              <w:ind w:leftChars="42" w:left="227" w:hangingChars="63" w:hanging="126"/>
              <w:jc w:val="both"/>
              <w:rPr>
                <w:rFonts w:eastAsia="標楷體"/>
                <w:sz w:val="20"/>
              </w:rPr>
            </w:pP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EE35DC" w14:textId="77777777" w:rsidR="006C0D73" w:rsidRPr="002430CD" w:rsidRDefault="006C0D73" w:rsidP="00B01169">
            <w:pPr>
              <w:kinsoku w:val="0"/>
              <w:overflowPunct w:val="0"/>
              <w:spacing w:line="260" w:lineRule="exact"/>
              <w:jc w:val="both"/>
              <w:rPr>
                <w:rFonts w:eastAsia="標楷體"/>
                <w:sz w:val="20"/>
              </w:rPr>
            </w:pPr>
          </w:p>
          <w:p w14:paraId="5B952B4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申報生效或核准通知到達日起</w:t>
            </w:r>
            <w:r w:rsidRPr="002430CD">
              <w:rPr>
                <w:rFonts w:eastAsia="標楷體" w:hint="eastAsia"/>
                <w:sz w:val="20"/>
              </w:rPr>
              <w:t>30</w:t>
            </w:r>
            <w:r w:rsidRPr="002430CD">
              <w:rPr>
                <w:rFonts w:eastAsia="標楷體" w:hint="eastAsia"/>
                <w:sz w:val="20"/>
              </w:rPr>
              <w:t>日內及發行新股變更登記核准通知到達之日起次日。</w:t>
            </w:r>
          </w:p>
          <w:p w14:paraId="04A98A3A" w14:textId="77777777" w:rsidR="006C0D73" w:rsidRPr="002430CD" w:rsidRDefault="006C0D73" w:rsidP="00B01169">
            <w:pPr>
              <w:kinsoku w:val="0"/>
              <w:overflowPunct w:val="0"/>
              <w:spacing w:line="260" w:lineRule="exact"/>
              <w:jc w:val="both"/>
              <w:rPr>
                <w:rFonts w:eastAsia="標楷體"/>
                <w:sz w:val="16"/>
              </w:rPr>
            </w:pPr>
          </w:p>
          <w:p w14:paraId="7728813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普通股、特別股、債券換股權利證書之除權暨補發權利證書於預定停止股票過戶開始日期前至少十二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67F263B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轉換公司債、轉換特別股於預定停止股票過戶開始日期前至少二十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p w14:paraId="58E82EA2" w14:textId="77777777" w:rsidR="006C0D73" w:rsidRPr="002430CD" w:rsidRDefault="006C0D73" w:rsidP="00B01169">
            <w:pPr>
              <w:pStyle w:val="21"/>
              <w:spacing w:line="260" w:lineRule="exact"/>
              <w:rPr>
                <w:rFonts w:ascii="Times New Roman"/>
              </w:rPr>
            </w:pPr>
          </w:p>
          <w:p w14:paraId="5E51DDCF" w14:textId="77777777" w:rsidR="0072311E" w:rsidRDefault="0072311E" w:rsidP="00B01169">
            <w:pPr>
              <w:pStyle w:val="21"/>
              <w:spacing w:line="260" w:lineRule="exact"/>
              <w:rPr>
                <w:rFonts w:ascii="Times New Roman"/>
              </w:rPr>
            </w:pPr>
          </w:p>
          <w:p w14:paraId="05B729B1" w14:textId="77777777" w:rsidR="006C0D73" w:rsidRPr="002430CD" w:rsidRDefault="006C0D73" w:rsidP="00B01169">
            <w:pPr>
              <w:pStyle w:val="21"/>
              <w:spacing w:line="260" w:lineRule="exact"/>
              <w:rPr>
                <w:rFonts w:ascii="Times New Roman"/>
              </w:rPr>
            </w:pPr>
          </w:p>
          <w:p w14:paraId="5EC71675" w14:textId="77777777" w:rsidR="00D920CF" w:rsidRDefault="00D920CF" w:rsidP="00B01169">
            <w:pPr>
              <w:pStyle w:val="21"/>
              <w:spacing w:line="260" w:lineRule="exact"/>
              <w:rPr>
                <w:rFonts w:ascii="Times New Roman"/>
              </w:rPr>
            </w:pPr>
          </w:p>
          <w:p w14:paraId="16B57853" w14:textId="77777777" w:rsidR="006C0D73" w:rsidRPr="002430CD" w:rsidRDefault="006C0D73" w:rsidP="00B01169">
            <w:pPr>
              <w:pStyle w:val="21"/>
              <w:spacing w:line="260" w:lineRule="exact"/>
              <w:rPr>
                <w:rFonts w:ascii="Times New Roman"/>
              </w:rPr>
            </w:pPr>
            <w:r w:rsidRPr="002430CD">
              <w:rPr>
                <w:rFonts w:ascii="Times New Roman" w:hint="eastAsia"/>
              </w:rPr>
              <w:t>辦理資本變更登記完成後</w:t>
            </w:r>
            <w:r>
              <w:rPr>
                <w:rFonts w:ascii="Times New Roman" w:hint="eastAsia"/>
              </w:rPr>
              <w:t>二</w:t>
            </w:r>
            <w:r w:rsidRPr="002430CD">
              <w:rPr>
                <w:rFonts w:ascii="Times New Roman" w:hint="eastAsia"/>
              </w:rPr>
              <w:t>日內。</w:t>
            </w:r>
          </w:p>
          <w:p w14:paraId="4AD5B842" w14:textId="77777777" w:rsidR="006C0D73" w:rsidRPr="002430CD" w:rsidRDefault="006C0D73" w:rsidP="00B01169">
            <w:pPr>
              <w:kinsoku w:val="0"/>
              <w:overflowPunct w:val="0"/>
              <w:spacing w:line="260" w:lineRule="exact"/>
              <w:jc w:val="both"/>
              <w:rPr>
                <w:rFonts w:eastAsia="標楷體"/>
                <w:sz w:val="20"/>
              </w:rPr>
            </w:pPr>
          </w:p>
          <w:p w14:paraId="040A86FC" w14:textId="77777777" w:rsidR="006C0D73" w:rsidRPr="002430CD" w:rsidRDefault="006C0D73" w:rsidP="00B01169">
            <w:pPr>
              <w:pStyle w:val="21"/>
              <w:spacing w:line="260" w:lineRule="exact"/>
              <w:rPr>
                <w:rFonts w:ascii="Times New Roman"/>
              </w:rPr>
            </w:pPr>
          </w:p>
          <w:p w14:paraId="22E91E35" w14:textId="77777777" w:rsidR="006C0D73" w:rsidRPr="002430CD" w:rsidRDefault="006C0D73" w:rsidP="00B01169">
            <w:pPr>
              <w:pStyle w:val="21"/>
              <w:spacing w:line="260" w:lineRule="exact"/>
              <w:rPr>
                <w:rFonts w:ascii="Times New Roman"/>
              </w:rPr>
            </w:pPr>
            <w:r w:rsidRPr="002430CD">
              <w:rPr>
                <w:rFonts w:ascii="Times New Roman" w:hint="eastAsia"/>
              </w:rPr>
              <w:t>事實發生日之次</w:t>
            </w:r>
            <w:r w:rsidR="007B034E">
              <w:rPr>
                <w:rFonts w:ascii="Times New Roman" w:hint="eastAsia"/>
              </w:rPr>
              <w:t>一營業</w:t>
            </w:r>
            <w:r w:rsidRPr="002430CD">
              <w:rPr>
                <w:rFonts w:ascii="Times New Roman" w:hint="eastAsia"/>
              </w:rPr>
              <w:t>日</w:t>
            </w:r>
            <w:r w:rsidR="007B034E">
              <w:rPr>
                <w:rFonts w:ascii="Times New Roman" w:hint="eastAsia"/>
              </w:rPr>
              <w:t>交易時間開始</w:t>
            </w:r>
            <w:r w:rsidR="00CE3533">
              <w:rPr>
                <w:rFonts w:ascii="Times New Roman" w:hint="eastAsia"/>
              </w:rPr>
              <w:t>二</w:t>
            </w:r>
            <w:r w:rsidR="002408CC">
              <w:rPr>
                <w:rFonts w:ascii="Times New Roman" w:hint="eastAsia"/>
              </w:rPr>
              <w:t>小時</w:t>
            </w:r>
            <w:r w:rsidRPr="002430CD">
              <w:rPr>
                <w:rFonts w:ascii="Times New Roman" w:hint="eastAsia"/>
              </w:rPr>
              <w:t>前。</w:t>
            </w:r>
          </w:p>
          <w:p w14:paraId="6438949E" w14:textId="77777777" w:rsidR="006C0D73" w:rsidRPr="002430CD" w:rsidRDefault="006C0D73" w:rsidP="00B01169">
            <w:pPr>
              <w:pStyle w:val="21"/>
              <w:spacing w:line="260" w:lineRule="exact"/>
              <w:rPr>
                <w:rFonts w:ascii="Times New Roman"/>
              </w:rPr>
            </w:pPr>
            <w:r w:rsidRPr="002430CD">
              <w:rPr>
                <w:rFonts w:ascii="Times New Roman" w:hint="eastAsia"/>
              </w:rPr>
              <w:t>現金增資於</w:t>
            </w:r>
            <w:r w:rsidR="00E509FF">
              <w:rPr>
                <w:rFonts w:hint="eastAsia"/>
              </w:rPr>
              <w:t>除權交易日</w:t>
            </w:r>
            <w:r w:rsidR="00E509FF" w:rsidRPr="002430CD">
              <w:rPr>
                <w:rFonts w:hint="eastAsia"/>
              </w:rPr>
              <w:t>前</w:t>
            </w:r>
            <w:r w:rsidR="00E509FF">
              <w:rPr>
                <w:rFonts w:hint="eastAsia"/>
              </w:rPr>
              <w:t>六</w:t>
            </w:r>
            <w:proofErr w:type="gramStart"/>
            <w:r w:rsidR="00E509FF" w:rsidRPr="002430CD">
              <w:rPr>
                <w:rFonts w:hint="eastAsia"/>
              </w:rPr>
              <w:t>個</w:t>
            </w:r>
            <w:proofErr w:type="gramEnd"/>
            <w:r w:rsidR="00E509FF" w:rsidRPr="002430CD">
              <w:rPr>
                <w:rFonts w:hint="eastAsia"/>
              </w:rPr>
              <w:t>營業日</w:t>
            </w:r>
            <w:r w:rsidR="00E509FF">
              <w:rPr>
                <w:rFonts w:hint="eastAsia"/>
              </w:rPr>
              <w:t>收盤後一日內</w:t>
            </w:r>
          </w:p>
          <w:p w14:paraId="69AA6888" w14:textId="77777777" w:rsidR="001B3CAC" w:rsidRDefault="001B3CAC" w:rsidP="00B01169">
            <w:pPr>
              <w:kinsoku w:val="0"/>
              <w:overflowPunct w:val="0"/>
              <w:spacing w:line="260" w:lineRule="exact"/>
              <w:jc w:val="both"/>
              <w:rPr>
                <w:rFonts w:eastAsia="標楷體"/>
                <w:sz w:val="20"/>
              </w:rPr>
            </w:pPr>
          </w:p>
          <w:p w14:paraId="4979224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公司資本額變更登記完成後二日內。</w:t>
            </w:r>
          </w:p>
        </w:tc>
        <w:tc>
          <w:tcPr>
            <w:tcW w:w="6300" w:type="dxa"/>
            <w:tcBorders>
              <w:top w:val="single" w:sz="4" w:space="0" w:color="auto"/>
              <w:left w:val="single" w:sz="4" w:space="0" w:color="auto"/>
              <w:bottom w:val="single" w:sz="4" w:space="0" w:color="auto"/>
              <w:right w:val="single" w:sz="4" w:space="0" w:color="auto"/>
            </w:tcBorders>
          </w:tcPr>
          <w:p w14:paraId="47246404" w14:textId="77777777" w:rsidR="006C0D73" w:rsidRPr="002430CD" w:rsidRDefault="006C0D73" w:rsidP="00B01169">
            <w:pPr>
              <w:kinsoku w:val="0"/>
              <w:overflowPunct w:val="0"/>
              <w:spacing w:line="260" w:lineRule="exact"/>
              <w:jc w:val="both"/>
              <w:rPr>
                <w:rFonts w:eastAsia="標楷體"/>
                <w:sz w:val="20"/>
              </w:rPr>
            </w:pPr>
          </w:p>
          <w:p w14:paraId="5A1DDB12" w14:textId="77777777" w:rsidR="006C0D73" w:rsidRPr="002430CD" w:rsidRDefault="006C0D73" w:rsidP="00460DA2">
            <w:pPr>
              <w:kinsoku w:val="0"/>
              <w:overflowPunct w:val="0"/>
              <w:spacing w:line="260" w:lineRule="exact"/>
              <w:ind w:hanging="28"/>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66A37C7" w14:textId="77777777" w:rsidR="006C0D73" w:rsidRPr="002430CD" w:rsidRDefault="006C0D73" w:rsidP="00B01169">
            <w:pPr>
              <w:kinsoku w:val="0"/>
              <w:overflowPunct w:val="0"/>
              <w:spacing w:line="260" w:lineRule="exact"/>
              <w:jc w:val="both"/>
              <w:rPr>
                <w:rFonts w:eastAsia="標楷體"/>
                <w:sz w:val="20"/>
              </w:rPr>
            </w:pPr>
          </w:p>
          <w:p w14:paraId="73EA98E5" w14:textId="77777777" w:rsidR="006C0D73" w:rsidRPr="002430CD" w:rsidRDefault="006C0D73" w:rsidP="00B01169">
            <w:pPr>
              <w:kinsoku w:val="0"/>
              <w:overflowPunct w:val="0"/>
              <w:spacing w:line="260" w:lineRule="exact"/>
              <w:jc w:val="both"/>
              <w:rPr>
                <w:rFonts w:eastAsia="標楷體"/>
                <w:sz w:val="20"/>
              </w:rPr>
            </w:pPr>
          </w:p>
          <w:p w14:paraId="09F86D99" w14:textId="77777777" w:rsidR="006C0D73" w:rsidRPr="002430CD" w:rsidRDefault="006C0D73" w:rsidP="00B01169">
            <w:pPr>
              <w:kinsoku w:val="0"/>
              <w:overflowPunct w:val="0"/>
              <w:spacing w:line="260" w:lineRule="exact"/>
              <w:jc w:val="both"/>
              <w:rPr>
                <w:rFonts w:eastAsia="標楷體"/>
                <w:sz w:val="20"/>
              </w:rPr>
            </w:pPr>
          </w:p>
          <w:p w14:paraId="1A914959" w14:textId="77777777" w:rsidR="006C0D73" w:rsidRPr="002430CD" w:rsidRDefault="006C0D73" w:rsidP="00E01E12">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，做有關股利分派等資料之公告。（現金增資之</w:t>
            </w:r>
            <w:r w:rsidR="00943BFC">
              <w:rPr>
                <w:rFonts w:eastAsia="標楷體" w:hint="eastAsia"/>
                <w:sz w:val="20"/>
              </w:rPr>
              <w:t>每股</w:t>
            </w:r>
            <w:r w:rsidRPr="002430CD">
              <w:rPr>
                <w:rFonts w:eastAsia="標楷體" w:hint="eastAsia"/>
                <w:sz w:val="20"/>
              </w:rPr>
              <w:t>認購價格於</w:t>
            </w:r>
            <w:r w:rsidR="00943BFC">
              <w:rPr>
                <w:rFonts w:eastAsia="標楷體" w:hint="eastAsia"/>
                <w:sz w:val="20"/>
              </w:rPr>
              <w:t>除權交易日</w:t>
            </w:r>
            <w:r w:rsidRPr="002430CD">
              <w:rPr>
                <w:rFonts w:eastAsia="標楷體" w:hint="eastAsia"/>
                <w:sz w:val="20"/>
              </w:rPr>
              <w:t>前</w:t>
            </w:r>
            <w:r w:rsidR="00943BFC">
              <w:rPr>
                <w:rFonts w:eastAsia="標楷體" w:hint="eastAsia"/>
                <w:sz w:val="20"/>
              </w:rPr>
              <w:t>六</w:t>
            </w:r>
            <w:proofErr w:type="gramStart"/>
            <w:r w:rsidRPr="002430CD">
              <w:rPr>
                <w:rFonts w:eastAsia="標楷體" w:hint="eastAsia"/>
                <w:sz w:val="20"/>
              </w:rPr>
              <w:t>個</w:t>
            </w:r>
            <w:proofErr w:type="gramEnd"/>
            <w:r w:rsidRPr="002430CD">
              <w:rPr>
                <w:rFonts w:eastAsia="標楷體" w:hint="eastAsia"/>
                <w:sz w:val="20"/>
              </w:rPr>
              <w:t>營業日</w:t>
            </w:r>
            <w:r w:rsidR="00943BFC">
              <w:rPr>
                <w:rFonts w:eastAsia="標楷體" w:hint="eastAsia"/>
                <w:sz w:val="20"/>
              </w:rPr>
              <w:t>收盤後一日內</w:t>
            </w:r>
            <w:r w:rsidRPr="002430CD">
              <w:rPr>
                <w:rFonts w:eastAsia="標楷體" w:hint="eastAsia"/>
                <w:sz w:val="20"/>
              </w:rPr>
              <w:t>補行輸入）</w:t>
            </w:r>
          </w:p>
          <w:p w14:paraId="52B788B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p>
          <w:p w14:paraId="66059758" w14:textId="77777777" w:rsidR="006C0D73" w:rsidRDefault="006C0D73" w:rsidP="00344C25">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將增資主管機關核准函或現金增資主管機關變更發行價格</w:t>
            </w:r>
            <w:proofErr w:type="gramStart"/>
            <w:r w:rsidRPr="002430CD">
              <w:rPr>
                <w:rFonts w:eastAsia="標楷體" w:hint="eastAsia"/>
                <w:sz w:val="20"/>
              </w:rPr>
              <w:t>核備函等</w:t>
            </w:r>
            <w:proofErr w:type="gramEnd"/>
            <w:r w:rsidRPr="002430CD">
              <w:rPr>
                <w:rFonts w:eastAsia="標楷體" w:hint="eastAsia"/>
                <w:sz w:val="20"/>
              </w:rPr>
              <w:t>以附加檔案上傳。</w:t>
            </w:r>
          </w:p>
          <w:p w14:paraId="7F8BFF41" w14:textId="77777777" w:rsidR="00D920CF" w:rsidRPr="002430CD" w:rsidRDefault="00D920CF" w:rsidP="00344C25">
            <w:pPr>
              <w:kinsoku w:val="0"/>
              <w:overflowPunct w:val="0"/>
              <w:spacing w:line="260" w:lineRule="exact"/>
              <w:ind w:left="154" w:hanging="154"/>
              <w:jc w:val="both"/>
              <w:rPr>
                <w:rFonts w:eastAsia="標楷體"/>
                <w:sz w:val="20"/>
              </w:rPr>
            </w:pPr>
            <w:r>
              <w:rPr>
                <w:rFonts w:eastAsia="標楷體" w:hint="eastAsia"/>
                <w:sz w:val="20"/>
              </w:rPr>
              <w:t>4.</w:t>
            </w:r>
            <w:r w:rsidRPr="00CA0EF3">
              <w:rPr>
                <w:rFonts w:eastAsia="標楷體" w:hint="eastAsia"/>
                <w:sz w:val="20"/>
              </w:rPr>
              <w:t>將會計師依無償配發新股上市案件</w:t>
            </w:r>
            <w:proofErr w:type="gramStart"/>
            <w:r w:rsidRPr="00CA0EF3">
              <w:rPr>
                <w:rFonts w:eastAsia="標楷體" w:hint="eastAsia"/>
                <w:sz w:val="20"/>
              </w:rPr>
              <w:t>檢查表出具</w:t>
            </w:r>
            <w:proofErr w:type="gramEnd"/>
            <w:r w:rsidRPr="00CA0EF3">
              <w:rPr>
                <w:rFonts w:eastAsia="標楷體" w:hint="eastAsia"/>
                <w:sz w:val="20"/>
              </w:rPr>
              <w:t>之複核彙總意見以附加檔案上傳</w:t>
            </w:r>
            <w:r w:rsidRPr="00CA0EF3">
              <w:rPr>
                <w:rFonts w:eastAsia="標楷體" w:hint="eastAsia"/>
                <w:sz w:val="20"/>
              </w:rPr>
              <w:t>(</w:t>
            </w:r>
            <w:r w:rsidRPr="00CA0EF3">
              <w:rPr>
                <w:rFonts w:eastAsia="標楷體" w:hint="eastAsia"/>
                <w:sz w:val="20"/>
              </w:rPr>
              <w:t>僅第一上市公司及創新板第一上市適用</w:t>
            </w:r>
            <w:r w:rsidRPr="00CA0EF3">
              <w:rPr>
                <w:rFonts w:eastAsia="標楷體" w:hint="eastAsia"/>
                <w:sz w:val="20"/>
              </w:rPr>
              <w:t>)</w:t>
            </w:r>
            <w:r w:rsidRPr="00CA0EF3">
              <w:rPr>
                <w:rFonts w:eastAsia="標楷體" w:hint="eastAsia"/>
                <w:sz w:val="20"/>
              </w:rPr>
              <w:t>。</w:t>
            </w:r>
          </w:p>
          <w:p w14:paraId="38CC5D38" w14:textId="77777777" w:rsidR="006C0D73" w:rsidRPr="002430CD" w:rsidRDefault="00D920CF" w:rsidP="00EC3DA9">
            <w:pPr>
              <w:kinsoku w:val="0"/>
              <w:overflowPunct w:val="0"/>
              <w:spacing w:line="260" w:lineRule="exact"/>
              <w:ind w:left="152" w:hanging="152"/>
              <w:jc w:val="both"/>
              <w:rPr>
                <w:rFonts w:eastAsia="標楷體"/>
                <w:sz w:val="20"/>
              </w:rPr>
            </w:pPr>
            <w:r>
              <w:rPr>
                <w:rFonts w:eastAsia="標楷體" w:hint="eastAsia"/>
                <w:sz w:val="20"/>
              </w:rPr>
              <w:t>5</w:t>
            </w:r>
            <w:r w:rsidR="006C0D73" w:rsidRPr="002430CD">
              <w:rPr>
                <w:rFonts w:eastAsia="標楷體" w:hint="eastAsia"/>
                <w:sz w:val="20"/>
              </w:rPr>
              <w:t>.</w:t>
            </w:r>
            <w:r w:rsidR="006C0D73" w:rsidRPr="002430CD">
              <w:rPr>
                <w:rFonts w:eastAsia="標楷體" w:hint="eastAsia"/>
                <w:sz w:val="20"/>
                <w:szCs w:val="20"/>
              </w:rPr>
              <w:t>於除權交易日前四個營業日收盤後，至</w:t>
            </w:r>
            <w:r w:rsidR="0072311E" w:rsidRPr="0012186A">
              <w:rPr>
                <w:rFonts w:eastAsia="標楷體" w:hint="eastAsia"/>
                <w:sz w:val="20"/>
                <w:szCs w:val="20"/>
              </w:rPr>
              <w:t>本公司網站</w:t>
            </w:r>
            <w:r w:rsidR="0072311E" w:rsidRPr="0012186A">
              <w:rPr>
                <w:rFonts w:eastAsia="標楷體" w:hint="eastAsia"/>
                <w:sz w:val="20"/>
                <w:szCs w:val="20"/>
              </w:rPr>
              <w:t>(</w:t>
            </w:r>
            <w:hyperlink r:id="rId25" w:history="1">
              <w:r w:rsidR="0072311E" w:rsidRPr="0012186A">
                <w:rPr>
                  <w:rStyle w:val="ab"/>
                  <w:rFonts w:eastAsia="標楷體"/>
                  <w:color w:val="auto"/>
                  <w:sz w:val="20"/>
                  <w:szCs w:val="20"/>
                  <w:u w:val="none"/>
                </w:rPr>
                <w:t>www.twse.com.tw</w:t>
              </w:r>
            </w:hyperlink>
            <w:r w:rsidR="0072311E">
              <w:rPr>
                <w:rFonts w:eastAsia="標楷體" w:hint="eastAsia"/>
                <w:sz w:val="20"/>
                <w:szCs w:val="20"/>
              </w:rPr>
              <w:t>)</w:t>
            </w:r>
            <w:r w:rsidR="0072311E">
              <w:rPr>
                <w:rFonts w:eastAsia="標楷體" w:hint="eastAsia"/>
                <w:sz w:val="20"/>
                <w:szCs w:val="20"/>
              </w:rPr>
              <w:t>市場公告</w:t>
            </w:r>
            <w:r w:rsidR="009E33EC">
              <w:rPr>
                <w:rFonts w:eastAsia="標楷體" w:hint="eastAsia"/>
                <w:sz w:val="20"/>
                <w:szCs w:val="20"/>
              </w:rPr>
              <w:t>之</w:t>
            </w:r>
            <w:r w:rsidR="0072311E">
              <w:rPr>
                <w:rFonts w:eastAsia="標楷體" w:hint="eastAsia"/>
                <w:sz w:val="20"/>
                <w:szCs w:val="20"/>
              </w:rPr>
              <w:t>除權</w:t>
            </w:r>
            <w:proofErr w:type="gramStart"/>
            <w:r w:rsidR="0072311E">
              <w:rPr>
                <w:rFonts w:eastAsia="標楷體" w:hint="eastAsia"/>
                <w:sz w:val="20"/>
                <w:szCs w:val="20"/>
              </w:rPr>
              <w:t>除息</w:t>
            </w:r>
            <w:r w:rsidR="009E33EC">
              <w:rPr>
                <w:rFonts w:eastAsia="標楷體" w:hint="eastAsia"/>
                <w:sz w:val="20"/>
                <w:szCs w:val="20"/>
              </w:rPr>
              <w:t>項下</w:t>
            </w:r>
            <w:proofErr w:type="gramEnd"/>
            <w:r w:rsidR="007C728C">
              <w:rPr>
                <w:rFonts w:eastAsia="標楷體" w:hint="eastAsia"/>
                <w:sz w:val="20"/>
                <w:szCs w:val="20"/>
              </w:rPr>
              <w:t>，</w:t>
            </w:r>
            <w:r w:rsidR="006C0D73" w:rsidRPr="002430CD">
              <w:rPr>
                <w:rFonts w:eastAsia="標楷體" w:hint="eastAsia"/>
                <w:sz w:val="20"/>
                <w:szCs w:val="20"/>
              </w:rPr>
              <w:t>查閱相關除權內容是否正確；另於除權交易日前一營業日收盤後，至上開</w:t>
            </w:r>
            <w:r w:rsidR="00403AE4">
              <w:rPr>
                <w:rFonts w:eastAsia="標楷體" w:hint="eastAsia"/>
                <w:sz w:val="20"/>
                <w:szCs w:val="20"/>
              </w:rPr>
              <w:t>網站</w:t>
            </w:r>
            <w:r w:rsidR="006C0D73" w:rsidRPr="002430CD">
              <w:rPr>
                <w:rFonts w:eastAsia="標楷體" w:hint="eastAsia"/>
                <w:sz w:val="20"/>
                <w:szCs w:val="20"/>
              </w:rPr>
              <w:t>查閱除權參考價等資料。</w:t>
            </w:r>
          </w:p>
          <w:p w14:paraId="132109E2" w14:textId="77777777" w:rsidR="006C0D73" w:rsidRDefault="006C0D73" w:rsidP="00B01169">
            <w:pPr>
              <w:kinsoku w:val="0"/>
              <w:overflowPunct w:val="0"/>
              <w:spacing w:line="260" w:lineRule="exact"/>
              <w:jc w:val="both"/>
              <w:rPr>
                <w:rFonts w:eastAsia="標楷體"/>
                <w:sz w:val="20"/>
              </w:rPr>
            </w:pPr>
          </w:p>
          <w:p w14:paraId="7584E31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145F24">
              <w:rPr>
                <w:rFonts w:ascii="標楷體" w:eastAsia="標楷體" w:hAnsi="標楷體" w:hint="eastAsia"/>
                <w:bCs/>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0608C7D8" w14:textId="77777777" w:rsidR="006C0D73" w:rsidRPr="005D3588" w:rsidRDefault="006C0D73" w:rsidP="00B01169">
            <w:pPr>
              <w:kinsoku w:val="0"/>
              <w:overflowPunct w:val="0"/>
              <w:spacing w:line="260" w:lineRule="exact"/>
              <w:jc w:val="both"/>
              <w:rPr>
                <w:rFonts w:eastAsia="標楷體"/>
                <w:sz w:val="20"/>
              </w:rPr>
            </w:pPr>
          </w:p>
          <w:p w14:paraId="19E75EE5" w14:textId="77777777" w:rsidR="006C0D73" w:rsidRPr="002430CD" w:rsidRDefault="006C0D73" w:rsidP="00B01169">
            <w:pPr>
              <w:kinsoku w:val="0"/>
              <w:overflowPunct w:val="0"/>
              <w:spacing w:line="260" w:lineRule="exact"/>
              <w:jc w:val="both"/>
              <w:rPr>
                <w:rFonts w:eastAsia="標楷體"/>
                <w:sz w:val="20"/>
              </w:rPr>
            </w:pPr>
          </w:p>
          <w:p w14:paraId="5C303E39" w14:textId="77777777" w:rsidR="007A6AE6" w:rsidRDefault="006C0D73" w:rsidP="001841FA">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41CFF20A" w14:textId="77777777" w:rsidR="006C0D73" w:rsidRPr="002430CD" w:rsidRDefault="006C0D73" w:rsidP="001841FA">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現金增資於確定發行價格時，將每股認購價格補行輸入「公開資訊觀測站」</w:t>
            </w:r>
            <w:r w:rsidRPr="002430CD">
              <w:rPr>
                <w:rFonts w:eastAsia="標楷體" w:hint="eastAsia"/>
                <w:sz w:val="20"/>
              </w:rPr>
              <w:t>(sii.twse.com.tw/</w:t>
            </w:r>
            <w:r w:rsidRPr="002430CD">
              <w:rPr>
                <w:rFonts w:eastAsia="標楷體" w:hint="eastAsia"/>
                <w:sz w:val="20"/>
              </w:rPr>
              <w:t>各項公告申報作業</w:t>
            </w:r>
            <w:r w:rsidRPr="002430CD">
              <w:rPr>
                <w:rFonts w:eastAsia="標楷體" w:hint="eastAsia"/>
                <w:sz w:val="20"/>
              </w:rPr>
              <w:t>/</w:t>
            </w:r>
            <w:r w:rsidR="00EC185B">
              <w:rPr>
                <w:rFonts w:eastAsia="標楷體" w:hint="eastAsia"/>
                <w:sz w:val="20"/>
              </w:rPr>
              <w:t>股東會除權</w:t>
            </w:r>
            <w:r w:rsidR="00EC185B">
              <w:rPr>
                <w:rFonts w:eastAsia="標楷體" w:hint="eastAsia"/>
                <w:sz w:val="20"/>
              </w:rPr>
              <w:t>(</w:t>
            </w:r>
            <w:r w:rsidR="00EC185B">
              <w:rPr>
                <w:rFonts w:eastAsia="標楷體" w:hint="eastAsia"/>
                <w:sz w:val="20"/>
              </w:rPr>
              <w:t>息</w:t>
            </w:r>
            <w:r w:rsidR="00EC185B">
              <w:rPr>
                <w:rFonts w:eastAsia="標楷體" w:hint="eastAsia"/>
                <w:sz w:val="20"/>
              </w:rPr>
              <w:t>)</w:t>
            </w:r>
            <w:r w:rsidR="00EC185B">
              <w:rPr>
                <w:rFonts w:eastAsia="標楷體" w:hint="eastAsia"/>
                <w:sz w:val="20"/>
              </w:rPr>
              <w:t>公告申報</w:t>
            </w:r>
            <w:r w:rsidR="00EC185B">
              <w:rPr>
                <w:rFonts w:eastAsia="標楷體" w:hint="eastAsia"/>
                <w:sz w:val="20"/>
              </w:rPr>
              <w:t>(</w:t>
            </w:r>
            <w:r w:rsidR="00EC185B">
              <w:rPr>
                <w:rFonts w:eastAsia="標楷體" w:hint="eastAsia"/>
                <w:sz w:val="20"/>
              </w:rPr>
              <w:t>上市櫃</w:t>
            </w:r>
            <w:r w:rsidR="00EC185B">
              <w:rPr>
                <w:rFonts w:eastAsia="標楷體" w:hint="eastAsia"/>
                <w:sz w:val="20"/>
              </w:rPr>
              <w:t>/</w:t>
            </w:r>
            <w:proofErr w:type="gramStart"/>
            <w:r w:rsidR="00EC185B">
              <w:rPr>
                <w:rFonts w:eastAsia="標楷體" w:hint="eastAsia"/>
                <w:sz w:val="20"/>
              </w:rPr>
              <w:t>興櫃公司</w:t>
            </w:r>
            <w:proofErr w:type="gramEnd"/>
            <w:r w:rsidR="00EC185B">
              <w:rPr>
                <w:rFonts w:eastAsia="標楷體" w:hint="eastAsia"/>
                <w:sz w:val="20"/>
              </w:rPr>
              <w:t>適用</w:t>
            </w:r>
            <w:r w:rsidR="00EC185B">
              <w:rPr>
                <w:rFonts w:eastAsia="標楷體" w:hint="eastAsia"/>
                <w:sz w:val="20"/>
              </w:rPr>
              <w:t>)/</w:t>
            </w:r>
            <w:r w:rsidRPr="002430CD">
              <w:rPr>
                <w:rFonts w:eastAsia="標楷體" w:hint="eastAsia"/>
                <w:sz w:val="20"/>
              </w:rPr>
              <w:t>決定分派股息及紅利或其他利益之基準日公告</w:t>
            </w:r>
            <w:r w:rsidRPr="002430CD">
              <w:rPr>
                <w:rFonts w:eastAsia="標楷體" w:hint="eastAsia"/>
                <w:sz w:val="20"/>
              </w:rPr>
              <w:t>)</w:t>
            </w:r>
            <w:r w:rsidRPr="002430CD">
              <w:rPr>
                <w:rFonts w:eastAsia="標楷體" w:hint="eastAsia"/>
                <w:sz w:val="20"/>
              </w:rPr>
              <w:t>。</w:t>
            </w:r>
          </w:p>
          <w:p w14:paraId="61854199" w14:textId="77777777" w:rsidR="007973B8" w:rsidRDefault="007973B8" w:rsidP="001841FA">
            <w:pPr>
              <w:kinsoku w:val="0"/>
              <w:overflowPunct w:val="0"/>
              <w:spacing w:line="260" w:lineRule="exact"/>
              <w:jc w:val="both"/>
              <w:rPr>
                <w:rFonts w:eastAsia="標楷體"/>
                <w:sz w:val="20"/>
              </w:rPr>
            </w:pPr>
          </w:p>
          <w:p w14:paraId="50326DDD" w14:textId="77777777" w:rsidR="007B034E" w:rsidRPr="002430CD" w:rsidRDefault="007B034E" w:rsidP="001841FA">
            <w:pPr>
              <w:kinsoku w:val="0"/>
              <w:overflowPunct w:val="0"/>
              <w:spacing w:line="260" w:lineRule="exact"/>
              <w:jc w:val="both"/>
              <w:rPr>
                <w:rFonts w:eastAsia="標楷體"/>
                <w:sz w:val="20"/>
              </w:rPr>
            </w:pPr>
          </w:p>
          <w:p w14:paraId="39AD849D" w14:textId="77777777" w:rsidR="006C0D73" w:rsidRPr="002430CD" w:rsidRDefault="006C0D73" w:rsidP="004122A6">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sidRPr="002430CD">
              <w:rPr>
                <w:rFonts w:eastAsia="標楷體" w:hint="eastAsia"/>
              </w:rPr>
              <w:t>僑外投資持股情形申報作業</w:t>
            </w:r>
            <w:proofErr w:type="gramStart"/>
            <w:r w:rsidRPr="002430CD">
              <w:rPr>
                <w:rFonts w:eastAsia="標楷體" w:hint="eastAsia"/>
              </w:rPr>
              <w:t>）</w:t>
            </w:r>
            <w:proofErr w:type="gramEnd"/>
            <w:r w:rsidRPr="002430CD">
              <w:rPr>
                <w:rFonts w:eastAsia="標楷體" w:hint="eastAsia"/>
              </w:rPr>
              <w:t>。</w:t>
            </w:r>
          </w:p>
          <w:p w14:paraId="50C53FE5" w14:textId="77777777" w:rsidR="006C0D73" w:rsidRPr="002430CD" w:rsidRDefault="006C0D73" w:rsidP="00D76B67">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3A310B42" w14:textId="77777777" w:rsidR="006C0D73" w:rsidRPr="002430CD" w:rsidRDefault="006C0D73" w:rsidP="00B01169">
            <w:pPr>
              <w:kinsoku w:val="0"/>
              <w:overflowPunct w:val="0"/>
              <w:spacing w:line="260" w:lineRule="exact"/>
              <w:jc w:val="both"/>
              <w:rPr>
                <w:rFonts w:eastAsia="標楷體"/>
                <w:sz w:val="20"/>
              </w:rPr>
            </w:pPr>
          </w:p>
          <w:p w14:paraId="0689BF5E" w14:textId="77777777" w:rsidR="006C0D73" w:rsidRPr="002430CD" w:rsidRDefault="006C0D73" w:rsidP="00B01169">
            <w:pPr>
              <w:kinsoku w:val="0"/>
              <w:overflowPunct w:val="0"/>
              <w:spacing w:line="260" w:lineRule="exact"/>
              <w:jc w:val="both"/>
              <w:rPr>
                <w:rFonts w:eastAsia="標楷體"/>
                <w:sz w:val="20"/>
              </w:rPr>
            </w:pPr>
          </w:p>
          <w:p w14:paraId="6D7F2B33" w14:textId="77777777" w:rsidR="006C0D73" w:rsidRPr="002430CD" w:rsidRDefault="006C0D73" w:rsidP="007A304A">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2A92A41" w14:textId="77777777" w:rsidR="006C0D73" w:rsidRPr="002430CD" w:rsidRDefault="006C0D73" w:rsidP="00B01169">
            <w:pPr>
              <w:kinsoku w:val="0"/>
              <w:overflowPunct w:val="0"/>
              <w:spacing w:line="260" w:lineRule="exact"/>
              <w:jc w:val="both"/>
              <w:rPr>
                <w:rFonts w:eastAsia="標楷體"/>
                <w:sz w:val="20"/>
              </w:rPr>
            </w:pPr>
          </w:p>
          <w:p w14:paraId="6EC6DAA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公司法第</w:t>
            </w:r>
            <w:r w:rsidRPr="002430CD">
              <w:rPr>
                <w:rFonts w:eastAsia="標楷體" w:hint="eastAsia"/>
                <w:sz w:val="20"/>
              </w:rPr>
              <w:t>252</w:t>
            </w:r>
            <w:r w:rsidRPr="002430CD">
              <w:rPr>
                <w:rFonts w:eastAsia="標楷體" w:hint="eastAsia"/>
                <w:sz w:val="20"/>
              </w:rPr>
              <w:t>條及第</w:t>
            </w:r>
            <w:r w:rsidRPr="002430CD">
              <w:rPr>
                <w:rFonts w:eastAsia="標楷體" w:hint="eastAsia"/>
                <w:sz w:val="20"/>
              </w:rPr>
              <w:t>273</w:t>
            </w:r>
            <w:r w:rsidRPr="002430CD">
              <w:rPr>
                <w:rFonts w:eastAsia="標楷體" w:hint="eastAsia"/>
                <w:sz w:val="20"/>
              </w:rPr>
              <w:t>條。</w:t>
            </w:r>
          </w:p>
          <w:p w14:paraId="5DBF06BE" w14:textId="77777777" w:rsidR="006C0D73" w:rsidRPr="002430CD" w:rsidRDefault="006C0D73" w:rsidP="00B01169">
            <w:pPr>
              <w:kinsoku w:val="0"/>
              <w:overflowPunct w:val="0"/>
              <w:spacing w:line="260" w:lineRule="exact"/>
              <w:jc w:val="both"/>
              <w:rPr>
                <w:rFonts w:eastAsia="標楷體"/>
                <w:sz w:val="20"/>
              </w:rPr>
            </w:pPr>
          </w:p>
          <w:p w14:paraId="04728B5B" w14:textId="77777777" w:rsidR="006C0D73" w:rsidRPr="002430CD" w:rsidRDefault="006C0D73" w:rsidP="00B01169">
            <w:pPr>
              <w:kinsoku w:val="0"/>
              <w:overflowPunct w:val="0"/>
              <w:spacing w:line="260" w:lineRule="exact"/>
              <w:jc w:val="both"/>
              <w:rPr>
                <w:rFonts w:eastAsia="標楷體"/>
                <w:sz w:val="20"/>
              </w:rPr>
            </w:pPr>
          </w:p>
          <w:p w14:paraId="3958DDDA" w14:textId="77777777" w:rsidR="006C0D73" w:rsidRPr="002430CD" w:rsidRDefault="006C0D73" w:rsidP="00B01169">
            <w:pPr>
              <w:kinsoku w:val="0"/>
              <w:overflowPunct w:val="0"/>
              <w:spacing w:line="260" w:lineRule="exact"/>
              <w:jc w:val="both"/>
              <w:rPr>
                <w:rFonts w:eastAsia="標楷體"/>
                <w:sz w:val="20"/>
              </w:rPr>
            </w:pPr>
          </w:p>
          <w:p w14:paraId="2143CC17" w14:textId="77777777" w:rsidR="006C0D73" w:rsidRPr="002430CD" w:rsidRDefault="006C0D73" w:rsidP="00B01169">
            <w:pPr>
              <w:kinsoku w:val="0"/>
              <w:overflowPunct w:val="0"/>
              <w:spacing w:line="260" w:lineRule="exact"/>
              <w:jc w:val="both"/>
              <w:rPr>
                <w:rFonts w:eastAsia="標楷體"/>
                <w:sz w:val="20"/>
              </w:rPr>
            </w:pPr>
          </w:p>
          <w:p w14:paraId="40F9444E"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sz w:val="20"/>
              </w:rPr>
              <w:t>、</w:t>
            </w:r>
            <w:r w:rsidRPr="002430CD">
              <w:rPr>
                <w:rFonts w:eastAsia="標楷體" w:hint="eastAsia"/>
                <w:sz w:val="20"/>
              </w:rPr>
              <w:t>273</w:t>
            </w:r>
            <w:r w:rsidRPr="002430CD">
              <w:rPr>
                <w:rFonts w:eastAsia="標楷體" w:hint="eastAsia"/>
                <w:sz w:val="20"/>
              </w:rPr>
              <w:t>條。</w:t>
            </w:r>
          </w:p>
          <w:p w14:paraId="35BE35C9"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5D22248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01DF437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6D2B83C4"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5.86.7.2</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01648</w:t>
            </w:r>
            <w:r w:rsidRPr="002430CD">
              <w:rPr>
                <w:rFonts w:eastAsia="標楷體" w:hint="eastAsia"/>
                <w:sz w:val="20"/>
              </w:rPr>
              <w:t>號函。</w:t>
            </w:r>
          </w:p>
          <w:p w14:paraId="396AF31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6.87.7.10</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20861</w:t>
            </w:r>
            <w:r w:rsidRPr="002430CD">
              <w:rPr>
                <w:rFonts w:eastAsia="標楷體" w:hint="eastAsia"/>
                <w:sz w:val="20"/>
              </w:rPr>
              <w:t>號函。</w:t>
            </w:r>
          </w:p>
          <w:p w14:paraId="56FD62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7.87.8.28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51AB11A3"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8</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w:t>
            </w:r>
          </w:p>
          <w:p w14:paraId="2AD07F25"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9</w:t>
            </w:r>
            <w:r w:rsidRPr="002430CD">
              <w:rPr>
                <w:rFonts w:eastAsia="標楷體" w:hint="eastAsia"/>
                <w:sz w:val="20"/>
              </w:rPr>
              <w:t>.</w:t>
            </w:r>
            <w:r w:rsidRPr="002430CD">
              <w:rPr>
                <w:rFonts w:eastAsia="標楷體" w:hint="eastAsia"/>
                <w:sz w:val="20"/>
                <w:szCs w:val="20"/>
              </w:rPr>
              <w:t>95.6.16</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1BAA7B9F" w14:textId="77777777" w:rsidR="00D920CF" w:rsidRPr="00CA0EF3" w:rsidRDefault="00D920CF" w:rsidP="00D920CF">
            <w:pPr>
              <w:kinsoku w:val="0"/>
              <w:overflowPunct w:val="0"/>
              <w:spacing w:line="260" w:lineRule="exact"/>
              <w:jc w:val="both"/>
              <w:rPr>
                <w:rFonts w:eastAsia="標楷體"/>
                <w:sz w:val="20"/>
              </w:rPr>
            </w:pPr>
            <w:r w:rsidRPr="00CA0EF3">
              <w:rPr>
                <w:rFonts w:eastAsia="標楷體" w:hint="eastAsia"/>
                <w:sz w:val="20"/>
              </w:rPr>
              <w:t>10.110.4.6</w:t>
            </w:r>
            <w:r w:rsidRPr="00CA0EF3">
              <w:rPr>
                <w:rFonts w:eastAsia="標楷體" w:hint="eastAsia"/>
                <w:sz w:val="20"/>
              </w:rPr>
              <w:t>金管證發字第</w:t>
            </w:r>
            <w:r w:rsidRPr="00CA0EF3">
              <w:rPr>
                <w:rFonts w:eastAsia="標楷體" w:hint="eastAsia"/>
                <w:sz w:val="20"/>
              </w:rPr>
              <w:t>1100334681</w:t>
            </w:r>
            <w:r w:rsidRPr="00CA0EF3">
              <w:rPr>
                <w:rFonts w:eastAsia="標楷體" w:hint="eastAsia"/>
                <w:sz w:val="20"/>
              </w:rPr>
              <w:t>號函</w:t>
            </w:r>
          </w:p>
          <w:p w14:paraId="765539AE" w14:textId="77777777" w:rsidR="0072311E" w:rsidRDefault="0072311E" w:rsidP="00B01169">
            <w:pPr>
              <w:kinsoku w:val="0"/>
              <w:overflowPunct w:val="0"/>
              <w:spacing w:line="260" w:lineRule="exact"/>
              <w:jc w:val="both"/>
              <w:rPr>
                <w:rFonts w:eastAsia="標楷體"/>
                <w:sz w:val="20"/>
              </w:rPr>
            </w:pPr>
          </w:p>
          <w:p w14:paraId="3E92CDE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p>
          <w:p w14:paraId="20F132BE" w14:textId="77777777" w:rsidR="006C0D73" w:rsidRPr="002430CD" w:rsidRDefault="006C0D73" w:rsidP="00B01169">
            <w:pPr>
              <w:kinsoku w:val="0"/>
              <w:overflowPunct w:val="0"/>
              <w:spacing w:line="260" w:lineRule="exact"/>
              <w:jc w:val="both"/>
              <w:rPr>
                <w:rFonts w:eastAsia="標楷體"/>
                <w:sz w:val="20"/>
              </w:rPr>
            </w:pPr>
          </w:p>
          <w:p w14:paraId="60345C1E" w14:textId="77777777" w:rsidR="006C0D73" w:rsidRPr="002430CD" w:rsidRDefault="006C0D73" w:rsidP="00962F0D">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53BED479" w14:textId="77777777" w:rsidR="006C0D73" w:rsidRPr="002430CD" w:rsidRDefault="006C0D73" w:rsidP="00962F0D">
            <w:pPr>
              <w:kinsoku w:val="0"/>
              <w:overflowPunct w:val="0"/>
              <w:spacing w:line="260" w:lineRule="exact"/>
              <w:jc w:val="both"/>
              <w:rPr>
                <w:rFonts w:eastAsia="標楷體"/>
                <w:sz w:val="20"/>
                <w:szCs w:val="20"/>
              </w:rPr>
            </w:pPr>
            <w:r w:rsidRPr="002430CD">
              <w:rPr>
                <w:rFonts w:eastAsia="標楷體" w:hint="eastAsia"/>
                <w:sz w:val="20"/>
              </w:rPr>
              <w:t>2.</w:t>
            </w:r>
            <w:r w:rsidRPr="002430CD">
              <w:rPr>
                <w:rFonts w:eastAsia="標楷體" w:hint="eastAsia"/>
                <w:sz w:val="20"/>
                <w:szCs w:val="20"/>
              </w:rPr>
              <w:t>97.2.27</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0971700575</w:t>
            </w:r>
            <w:r w:rsidRPr="002430CD">
              <w:rPr>
                <w:rFonts w:eastAsia="標楷體" w:hint="eastAsia"/>
                <w:sz w:val="20"/>
                <w:szCs w:val="20"/>
              </w:rPr>
              <w:t>號函。</w:t>
            </w:r>
          </w:p>
          <w:p w14:paraId="5AE9FD2C" w14:textId="77777777" w:rsidR="006C0D73" w:rsidRPr="002430CD" w:rsidRDefault="006C0D73" w:rsidP="00962F0D">
            <w:pPr>
              <w:kinsoku w:val="0"/>
              <w:overflowPunct w:val="0"/>
              <w:spacing w:line="260" w:lineRule="exact"/>
              <w:jc w:val="both"/>
              <w:rPr>
                <w:rFonts w:eastAsia="標楷體"/>
                <w:sz w:val="20"/>
              </w:rPr>
            </w:pPr>
            <w:r w:rsidRPr="002430CD">
              <w:rPr>
                <w:rFonts w:eastAsia="標楷體" w:hint="eastAsia"/>
                <w:sz w:val="20"/>
                <w:szCs w:val="20"/>
              </w:rPr>
              <w:t>3.99.8.13</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0990023483</w:t>
            </w:r>
            <w:r w:rsidRPr="002430CD">
              <w:rPr>
                <w:rFonts w:eastAsia="標楷體" w:hint="eastAsia"/>
                <w:sz w:val="20"/>
                <w:szCs w:val="20"/>
              </w:rPr>
              <w:t>號函。</w:t>
            </w:r>
          </w:p>
          <w:p w14:paraId="5DA26B4E" w14:textId="77777777" w:rsidR="007B034E" w:rsidRDefault="007B034E" w:rsidP="00B01169">
            <w:pPr>
              <w:kinsoku w:val="0"/>
              <w:overflowPunct w:val="0"/>
              <w:spacing w:line="260" w:lineRule="exact"/>
              <w:jc w:val="both"/>
              <w:rPr>
                <w:rFonts w:eastAsia="標楷體"/>
                <w:sz w:val="20"/>
              </w:rPr>
            </w:pPr>
          </w:p>
          <w:p w14:paraId="3AFB85E0" w14:textId="77777777" w:rsidR="001B3CAC" w:rsidRPr="002430CD" w:rsidRDefault="001B3CAC" w:rsidP="00B01169">
            <w:pPr>
              <w:kinsoku w:val="0"/>
              <w:overflowPunct w:val="0"/>
              <w:spacing w:line="260" w:lineRule="exact"/>
              <w:jc w:val="both"/>
              <w:rPr>
                <w:rFonts w:eastAsia="標楷體"/>
                <w:sz w:val="20"/>
              </w:rPr>
            </w:pPr>
          </w:p>
          <w:p w14:paraId="5E4BA37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6CBC655" w14:textId="77777777" w:rsidR="006C0D73" w:rsidRPr="002430CD" w:rsidRDefault="006C0D73" w:rsidP="00B01169">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22846F24" w14:textId="77777777" w:rsidR="006C0D73" w:rsidRDefault="006C0D73" w:rsidP="00E01E12">
            <w:pPr>
              <w:pStyle w:val="a5"/>
              <w:tabs>
                <w:tab w:val="clear" w:pos="4153"/>
                <w:tab w:val="clear" w:pos="8306"/>
              </w:tabs>
              <w:kinsoku w:val="0"/>
              <w:overflowPunct w:val="0"/>
              <w:snapToGrid/>
              <w:spacing w:line="260" w:lineRule="exact"/>
              <w:ind w:left="152" w:hanging="152"/>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4DA87DC3" w14:textId="77777777" w:rsidR="006C0D73" w:rsidRPr="002430CD" w:rsidRDefault="006C0D73" w:rsidP="00E01E12">
            <w:pPr>
              <w:pStyle w:val="a5"/>
              <w:tabs>
                <w:tab w:val="clear" w:pos="4153"/>
                <w:tab w:val="clear" w:pos="8306"/>
              </w:tabs>
              <w:kinsoku w:val="0"/>
              <w:overflowPunct w:val="0"/>
              <w:snapToGrid/>
              <w:spacing w:line="260" w:lineRule="exact"/>
              <w:ind w:left="152" w:hanging="152"/>
              <w:jc w:val="both"/>
            </w:pPr>
            <w:r>
              <w:rPr>
                <w:rFonts w:eastAsia="標楷體" w:hint="eastAsia"/>
              </w:rPr>
              <w:t>4.</w:t>
            </w:r>
            <w:hyperlink r:id="rId26" w:history="1">
              <w:r w:rsidRPr="00102C22">
                <w:rPr>
                  <w:rFonts w:eastAsia="標楷體"/>
                </w:rPr>
                <w:t>臺灣證券交易所股份有限公司審查發行海外存託憑證於國外店頭市場交易作業程序</w:t>
              </w:r>
            </w:hyperlink>
            <w:r>
              <w:rPr>
                <w:rFonts w:eastAsia="標楷體" w:hint="eastAsia"/>
              </w:rPr>
              <w:t>第</w:t>
            </w:r>
            <w:r>
              <w:rPr>
                <w:rFonts w:eastAsia="標楷體" w:hint="eastAsia"/>
              </w:rPr>
              <w:t>7</w:t>
            </w:r>
            <w:r>
              <w:rPr>
                <w:rFonts w:eastAsia="標楷體" w:hint="eastAsia"/>
              </w:rPr>
              <w:t>條第</w:t>
            </w:r>
            <w:r>
              <w:rPr>
                <w:rFonts w:eastAsia="標楷體" w:hint="eastAsia"/>
              </w:rPr>
              <w:t>1</w:t>
            </w:r>
            <w:r>
              <w:rPr>
                <w:rFonts w:eastAsia="標楷體" w:hint="eastAsia"/>
              </w:rPr>
              <w:t>款。</w:t>
            </w:r>
          </w:p>
        </w:tc>
      </w:tr>
      <w:tr w:rsidR="006C0D73" w:rsidRPr="002430CD" w14:paraId="10552DCE" w14:textId="77777777" w:rsidTr="0066585C">
        <w:trPr>
          <w:cantSplit/>
          <w:trHeight w:val="2967"/>
        </w:trPr>
        <w:tc>
          <w:tcPr>
            <w:tcW w:w="480" w:type="dxa"/>
            <w:tcBorders>
              <w:top w:val="single" w:sz="4" w:space="0" w:color="auto"/>
              <w:left w:val="single" w:sz="4" w:space="0" w:color="auto"/>
              <w:bottom w:val="single" w:sz="4" w:space="0" w:color="auto"/>
              <w:right w:val="single" w:sz="4" w:space="0" w:color="auto"/>
            </w:tcBorders>
            <w:vAlign w:val="center"/>
          </w:tcPr>
          <w:p w14:paraId="584158C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9</w:t>
            </w:r>
          </w:p>
        </w:tc>
        <w:tc>
          <w:tcPr>
            <w:tcW w:w="2280" w:type="dxa"/>
            <w:tcBorders>
              <w:top w:val="single" w:sz="4" w:space="0" w:color="auto"/>
              <w:left w:val="single" w:sz="4" w:space="0" w:color="auto"/>
              <w:bottom w:val="single" w:sz="4" w:space="0" w:color="auto"/>
              <w:right w:val="single" w:sz="4" w:space="0" w:color="auto"/>
            </w:tcBorders>
          </w:tcPr>
          <w:p w14:paraId="5DF866A5" w14:textId="77777777" w:rsidR="006C0D73" w:rsidRDefault="006C0D73" w:rsidP="00254F45">
            <w:pPr>
              <w:kinsoku w:val="0"/>
              <w:overflowPunct w:val="0"/>
              <w:spacing w:line="260" w:lineRule="exact"/>
              <w:jc w:val="both"/>
              <w:rPr>
                <w:rFonts w:eastAsia="標楷體"/>
                <w:sz w:val="20"/>
              </w:rPr>
            </w:pPr>
            <w:r w:rsidRPr="002430CD">
              <w:rPr>
                <w:rFonts w:eastAsia="標楷體" w:hint="eastAsia"/>
                <w:sz w:val="20"/>
              </w:rPr>
              <w:t>股東會決議分派現金股利後洽辦</w:t>
            </w:r>
            <w:proofErr w:type="gramStart"/>
            <w:r w:rsidRPr="002430CD">
              <w:rPr>
                <w:rFonts w:eastAsia="標楷體" w:hint="eastAsia"/>
                <w:sz w:val="20"/>
              </w:rPr>
              <w:t>除息</w:t>
            </w:r>
            <w:r>
              <w:rPr>
                <w:rFonts w:eastAsia="標楷體" w:hint="eastAsia"/>
                <w:sz w:val="20"/>
              </w:rPr>
              <w:t>暨現金股利</w:t>
            </w:r>
            <w:proofErr w:type="gramEnd"/>
            <w:r>
              <w:rPr>
                <w:rFonts w:eastAsia="標楷體" w:hint="eastAsia"/>
                <w:sz w:val="20"/>
              </w:rPr>
              <w:t>發放日</w:t>
            </w:r>
            <w:r w:rsidRPr="002430CD">
              <w:rPr>
                <w:rFonts w:eastAsia="標楷體" w:hint="eastAsia"/>
                <w:sz w:val="20"/>
              </w:rPr>
              <w:t>公告。（各種有價證券之停止過戶轉換之公告）</w:t>
            </w:r>
          </w:p>
          <w:p w14:paraId="1D86AE4C" w14:textId="77777777" w:rsidR="006C0D73" w:rsidRDefault="006C0D73" w:rsidP="00254F45">
            <w:pPr>
              <w:kinsoku w:val="0"/>
              <w:overflowPunct w:val="0"/>
              <w:spacing w:line="260" w:lineRule="exact"/>
              <w:jc w:val="both"/>
              <w:rPr>
                <w:rFonts w:eastAsia="標楷體"/>
                <w:sz w:val="20"/>
              </w:rPr>
            </w:pPr>
          </w:p>
          <w:p w14:paraId="52D951BB" w14:textId="77777777" w:rsidR="006C0D73" w:rsidRDefault="006C0D73" w:rsidP="00254F45">
            <w:pPr>
              <w:kinsoku w:val="0"/>
              <w:overflowPunct w:val="0"/>
              <w:spacing w:line="260" w:lineRule="exact"/>
              <w:jc w:val="both"/>
              <w:rPr>
                <w:rFonts w:eastAsia="標楷體"/>
                <w:sz w:val="20"/>
              </w:rPr>
            </w:pPr>
          </w:p>
          <w:p w14:paraId="76214EA5" w14:textId="77777777" w:rsidR="006C0D73" w:rsidRDefault="006C0D73" w:rsidP="00254F45">
            <w:pPr>
              <w:kinsoku w:val="0"/>
              <w:overflowPunct w:val="0"/>
              <w:spacing w:line="260" w:lineRule="exact"/>
              <w:jc w:val="both"/>
              <w:rPr>
                <w:rFonts w:eastAsia="標楷體"/>
                <w:sz w:val="20"/>
              </w:rPr>
            </w:pPr>
          </w:p>
          <w:p w14:paraId="76D2F65E" w14:textId="77777777" w:rsidR="006C0D73" w:rsidRDefault="006C0D73" w:rsidP="00254F45">
            <w:pPr>
              <w:kinsoku w:val="0"/>
              <w:overflowPunct w:val="0"/>
              <w:spacing w:line="260" w:lineRule="exact"/>
              <w:jc w:val="both"/>
              <w:rPr>
                <w:rFonts w:eastAsia="標楷體"/>
                <w:sz w:val="20"/>
              </w:rPr>
            </w:pPr>
          </w:p>
          <w:p w14:paraId="164259AE" w14:textId="77777777" w:rsidR="006C0D73" w:rsidRPr="002430CD" w:rsidRDefault="006C0D73" w:rsidP="00254F45">
            <w:pPr>
              <w:kinsoku w:val="0"/>
              <w:overflowPunct w:val="0"/>
              <w:spacing w:line="260" w:lineRule="exact"/>
              <w:jc w:val="both"/>
              <w:rPr>
                <w:rFonts w:eastAsia="標楷體"/>
                <w:sz w:val="20"/>
              </w:rPr>
            </w:pPr>
            <w:r w:rsidRPr="000C530B">
              <w:rPr>
                <w:rFonts w:ascii="標楷體" w:eastAsia="標楷體" w:hAnsi="標楷體" w:cs="新細明體" w:hint="eastAsia"/>
                <w:sz w:val="20"/>
                <w:szCs w:val="20"/>
              </w:rPr>
              <w:t>除息公告後變更現金股利發放日或逾現金股利發放日仍未發放</w:t>
            </w:r>
            <w:r>
              <w:rPr>
                <w:rFonts w:ascii="標楷體" w:eastAsia="標楷體" w:hAnsi="標楷體" w:cs="新細明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0A77207C" w14:textId="77777777" w:rsidR="006C0D73" w:rsidRDefault="006C0D73" w:rsidP="00266FED">
            <w:pPr>
              <w:kinsoku w:val="0"/>
              <w:overflowPunct w:val="0"/>
              <w:spacing w:line="260" w:lineRule="exact"/>
              <w:jc w:val="both"/>
              <w:rPr>
                <w:rFonts w:eastAsia="標楷體"/>
                <w:sz w:val="20"/>
              </w:rPr>
            </w:pPr>
            <w:r w:rsidRPr="002430CD">
              <w:rPr>
                <w:rFonts w:eastAsia="標楷體" w:hint="eastAsia"/>
                <w:sz w:val="20"/>
              </w:rPr>
              <w:t>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營業日內輸入公開資訊觀測站。</w:t>
            </w:r>
          </w:p>
          <w:p w14:paraId="1725F856" w14:textId="77777777" w:rsidR="006C0D73" w:rsidRDefault="006C0D73" w:rsidP="00266FED">
            <w:pPr>
              <w:kinsoku w:val="0"/>
              <w:overflowPunct w:val="0"/>
              <w:spacing w:line="260" w:lineRule="exact"/>
              <w:jc w:val="both"/>
              <w:rPr>
                <w:rFonts w:eastAsia="標楷體"/>
                <w:sz w:val="20"/>
              </w:rPr>
            </w:pPr>
          </w:p>
          <w:p w14:paraId="26B4B311" w14:textId="77777777" w:rsidR="006C0D73" w:rsidRDefault="006C0D73" w:rsidP="00266FED">
            <w:pPr>
              <w:kinsoku w:val="0"/>
              <w:overflowPunct w:val="0"/>
              <w:spacing w:line="260" w:lineRule="exact"/>
              <w:jc w:val="both"/>
              <w:rPr>
                <w:rFonts w:eastAsia="標楷體"/>
                <w:sz w:val="20"/>
              </w:rPr>
            </w:pPr>
          </w:p>
          <w:p w14:paraId="7D465303" w14:textId="77777777" w:rsidR="006C0D73" w:rsidRDefault="006C0D73" w:rsidP="00266FED">
            <w:pPr>
              <w:kinsoku w:val="0"/>
              <w:overflowPunct w:val="0"/>
              <w:spacing w:line="260" w:lineRule="exact"/>
              <w:jc w:val="both"/>
              <w:rPr>
                <w:rFonts w:eastAsia="標楷體"/>
                <w:sz w:val="20"/>
              </w:rPr>
            </w:pPr>
          </w:p>
          <w:p w14:paraId="0DEB9101" w14:textId="77777777" w:rsidR="006C0D73" w:rsidRDefault="006C0D73" w:rsidP="00266FED">
            <w:pPr>
              <w:kinsoku w:val="0"/>
              <w:overflowPunct w:val="0"/>
              <w:spacing w:line="260" w:lineRule="exact"/>
              <w:jc w:val="both"/>
              <w:rPr>
                <w:rFonts w:eastAsia="標楷體"/>
                <w:sz w:val="20"/>
              </w:rPr>
            </w:pPr>
          </w:p>
          <w:p w14:paraId="21269108" w14:textId="77777777" w:rsidR="006C0D73" w:rsidRPr="002932B0" w:rsidRDefault="006C0D73" w:rsidP="00266FED">
            <w:pPr>
              <w:kinsoku w:val="0"/>
              <w:overflowPunct w:val="0"/>
              <w:spacing w:line="260" w:lineRule="exact"/>
              <w:jc w:val="both"/>
              <w:rPr>
                <w:rFonts w:eastAsia="標楷體"/>
                <w:sz w:val="20"/>
              </w:rPr>
            </w:pPr>
            <w:r>
              <w:rPr>
                <w:rFonts w:eastAsia="標楷體" w:hint="eastAsia"/>
                <w:sz w:val="20"/>
              </w:rPr>
              <w:t>事實發生日之次一營業日交易時間開始</w:t>
            </w:r>
            <w:r w:rsidR="00CE3533">
              <w:rPr>
                <w:rFonts w:eastAsia="標楷體" w:hint="eastAsia"/>
                <w:sz w:val="20"/>
              </w:rPr>
              <w:t>二</w:t>
            </w:r>
            <w:r w:rsidR="003E15D7">
              <w:rPr>
                <w:rFonts w:eastAsia="標楷體" w:hint="eastAsia"/>
                <w:sz w:val="20"/>
              </w:rPr>
              <w:t>小時</w:t>
            </w:r>
            <w:r>
              <w:rPr>
                <w:rFonts w:eastAsia="標楷體" w:hint="eastAsia"/>
                <w:sz w:val="20"/>
              </w:rPr>
              <w:t>前。</w:t>
            </w:r>
          </w:p>
        </w:tc>
        <w:tc>
          <w:tcPr>
            <w:tcW w:w="6300" w:type="dxa"/>
            <w:tcBorders>
              <w:top w:val="single" w:sz="4" w:space="0" w:color="auto"/>
              <w:left w:val="single" w:sz="4" w:space="0" w:color="auto"/>
              <w:bottom w:val="single" w:sz="4" w:space="0" w:color="auto"/>
              <w:right w:val="single" w:sz="4" w:space="0" w:color="auto"/>
            </w:tcBorders>
          </w:tcPr>
          <w:p w14:paraId="5F96A630" w14:textId="77777777" w:rsidR="006C0D73" w:rsidRPr="002430CD" w:rsidRDefault="006C0D73"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決定分派股息及紅利或其他利益之基準日公告</w:t>
            </w:r>
            <w:r w:rsidRPr="002430CD">
              <w:rPr>
                <w:rFonts w:eastAsia="標楷體" w:hint="eastAsia"/>
                <w:sz w:val="20"/>
              </w:rPr>
              <w:t>)</w:t>
            </w:r>
            <w:r w:rsidRPr="002430CD">
              <w:rPr>
                <w:rFonts w:eastAsia="標楷體" w:hint="eastAsia"/>
                <w:sz w:val="20"/>
              </w:rPr>
              <w:t>，做有關股息分派等資料之公告。</w:t>
            </w:r>
          </w:p>
          <w:p w14:paraId="317267D0" w14:textId="77777777" w:rsidR="006C0D73" w:rsidRPr="002430CD" w:rsidRDefault="006C0D73" w:rsidP="00161ACC">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將股東會及董事會決議紀錄乙份以附加檔案上傳。</w:t>
            </w:r>
            <w:r w:rsidRPr="002430CD" w:rsidDel="00161ACC">
              <w:rPr>
                <w:rFonts w:eastAsia="標楷體" w:hint="eastAsia"/>
                <w:sz w:val="20"/>
              </w:rPr>
              <w:t xml:space="preserve"> </w:t>
            </w:r>
          </w:p>
          <w:p w14:paraId="0D057161" w14:textId="77777777" w:rsidR="006C0D73" w:rsidRPr="002430CD" w:rsidRDefault="006C0D73" w:rsidP="00161ACC">
            <w:pPr>
              <w:kinsoku w:val="0"/>
              <w:overflowPunct w:val="0"/>
              <w:spacing w:line="260" w:lineRule="exact"/>
              <w:ind w:left="140" w:hanging="140"/>
              <w:jc w:val="both"/>
              <w:rPr>
                <w:rFonts w:eastAsia="標楷體"/>
                <w:sz w:val="20"/>
              </w:rPr>
            </w:pPr>
            <w:r>
              <w:rPr>
                <w:rFonts w:eastAsia="標楷體" w:hint="eastAsia"/>
                <w:sz w:val="20"/>
                <w:szCs w:val="20"/>
              </w:rPr>
              <w:t>3</w:t>
            </w:r>
            <w:r w:rsidRPr="002430CD">
              <w:rPr>
                <w:rFonts w:eastAsia="標楷體" w:hint="eastAsia"/>
                <w:sz w:val="20"/>
                <w:szCs w:val="20"/>
              </w:rPr>
              <w:t>.</w:t>
            </w:r>
            <w:proofErr w:type="gramStart"/>
            <w:r w:rsidRPr="002430CD">
              <w:rPr>
                <w:rFonts w:eastAsia="標楷體" w:hint="eastAsia"/>
                <w:sz w:val="20"/>
                <w:szCs w:val="20"/>
              </w:rPr>
              <w:t>於除息</w:t>
            </w:r>
            <w:proofErr w:type="gramEnd"/>
            <w:r w:rsidRPr="002430CD">
              <w:rPr>
                <w:rFonts w:eastAsia="標楷體" w:hint="eastAsia"/>
                <w:sz w:val="20"/>
                <w:szCs w:val="20"/>
              </w:rPr>
              <w:t>交易日前四個營業日收盤後，至「收文專用電子信箱」查閱相關除息內容是否正確；</w:t>
            </w:r>
            <w:proofErr w:type="gramStart"/>
            <w:r w:rsidRPr="002430CD">
              <w:rPr>
                <w:rFonts w:eastAsia="標楷體" w:hint="eastAsia"/>
                <w:sz w:val="20"/>
                <w:szCs w:val="20"/>
              </w:rPr>
              <w:t>另於除息</w:t>
            </w:r>
            <w:proofErr w:type="gramEnd"/>
            <w:r w:rsidRPr="002430CD">
              <w:rPr>
                <w:rFonts w:eastAsia="標楷體" w:hint="eastAsia"/>
                <w:sz w:val="20"/>
                <w:szCs w:val="20"/>
              </w:rPr>
              <w:t>交易日前一營業日收盤後，至上開信箱查閱除息參考價等資料。</w:t>
            </w:r>
          </w:p>
          <w:p w14:paraId="24DB4F69" w14:textId="77777777" w:rsidR="006C0D73" w:rsidRDefault="006C0D73" w:rsidP="00B01169">
            <w:pPr>
              <w:kinsoku w:val="0"/>
              <w:overflowPunct w:val="0"/>
              <w:spacing w:line="260" w:lineRule="exact"/>
              <w:ind w:left="126" w:hanging="126"/>
              <w:jc w:val="both"/>
              <w:rPr>
                <w:rFonts w:eastAsia="標楷體"/>
                <w:sz w:val="20"/>
              </w:rPr>
            </w:pPr>
          </w:p>
          <w:p w14:paraId="0C823954" w14:textId="77777777" w:rsidR="006C0D73" w:rsidRPr="002430CD" w:rsidRDefault="006C0D73" w:rsidP="0069384D">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DDF83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30897396"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24240E25"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163F745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4.79.5.22</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5486</w:t>
            </w:r>
            <w:r w:rsidRPr="002430CD">
              <w:rPr>
                <w:rFonts w:eastAsia="標楷體" w:hint="eastAsia"/>
                <w:sz w:val="20"/>
              </w:rPr>
              <w:t>號函。</w:t>
            </w:r>
          </w:p>
          <w:p w14:paraId="1B5DF6DC"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5.86.2.28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7ED4089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6.87.8.28</w:t>
            </w:r>
            <w:r w:rsidRPr="002430CD">
              <w:rPr>
                <w:rFonts w:eastAsia="標楷體" w:hint="eastAsia"/>
                <w:sz w:val="20"/>
              </w:rPr>
              <w:t>台證</w:t>
            </w:r>
            <w:r w:rsidRPr="002430CD">
              <w:rPr>
                <w:rFonts w:eastAsia="標楷體" w:hint="eastAsia"/>
                <w:sz w:val="20"/>
              </w:rPr>
              <w:t>(87)</w:t>
            </w:r>
            <w:r w:rsidRPr="002430CD">
              <w:rPr>
                <w:rFonts w:eastAsia="標楷體" w:hint="eastAsia"/>
                <w:sz w:val="20"/>
              </w:rPr>
              <w:t>上字第</w:t>
            </w:r>
            <w:r w:rsidRPr="002430CD">
              <w:rPr>
                <w:rFonts w:eastAsia="標楷體" w:hint="eastAsia"/>
                <w:sz w:val="20"/>
              </w:rPr>
              <w:t>27054</w:t>
            </w:r>
            <w:r w:rsidRPr="002430CD">
              <w:rPr>
                <w:rFonts w:eastAsia="標楷體" w:hint="eastAsia"/>
                <w:sz w:val="20"/>
              </w:rPr>
              <w:t>號函。</w:t>
            </w:r>
          </w:p>
          <w:p w14:paraId="2759C127" w14:textId="77777777" w:rsidR="006C0D73" w:rsidRPr="002430CD" w:rsidRDefault="006C0D73" w:rsidP="00B01169">
            <w:pPr>
              <w:kinsoku w:val="0"/>
              <w:overflowPunct w:val="0"/>
              <w:spacing w:line="260" w:lineRule="exact"/>
              <w:ind w:left="200" w:hanging="200"/>
              <w:jc w:val="both"/>
              <w:rPr>
                <w:rFonts w:eastAsia="標楷體"/>
                <w:sz w:val="20"/>
              </w:rPr>
            </w:pPr>
            <w:r>
              <w:rPr>
                <w:rFonts w:eastAsia="標楷體" w:hint="eastAsia"/>
                <w:sz w:val="20"/>
              </w:rPr>
              <w:t>7</w:t>
            </w:r>
            <w:r w:rsidRPr="002430CD">
              <w:rPr>
                <w:rFonts w:eastAsia="標楷體" w:hint="eastAsia"/>
                <w:sz w:val="20"/>
              </w:rPr>
              <w:t>.</w:t>
            </w:r>
            <w:r w:rsidRPr="002430CD">
              <w:rPr>
                <w:rFonts w:eastAsia="標楷體" w:hint="eastAsia"/>
                <w:sz w:val="20"/>
              </w:rPr>
              <w:t>本公司對有價證券上市公司及境外指數股票型基金上市之境外基金機構資訊申報作業辦法第</w:t>
            </w:r>
            <w:r>
              <w:rPr>
                <w:rFonts w:eastAsia="標楷體" w:hint="eastAsia"/>
                <w:sz w:val="20"/>
              </w:rPr>
              <w:t>3</w:t>
            </w:r>
            <w:r w:rsidRPr="002430CD">
              <w:rPr>
                <w:rFonts w:eastAsia="標楷體" w:hint="eastAsia"/>
                <w:sz w:val="20"/>
              </w:rPr>
              <w:t>條</w:t>
            </w:r>
            <w:r>
              <w:rPr>
                <w:rFonts w:eastAsia="標楷體" w:hint="eastAsia"/>
                <w:sz w:val="20"/>
              </w:rPr>
              <w:t>第</w:t>
            </w:r>
            <w:r>
              <w:rPr>
                <w:rFonts w:eastAsia="標楷體" w:hint="eastAsia"/>
                <w:sz w:val="20"/>
              </w:rPr>
              <w:t>2</w:t>
            </w:r>
            <w:r>
              <w:rPr>
                <w:rFonts w:eastAsia="標楷體" w:hint="eastAsia"/>
                <w:sz w:val="20"/>
              </w:rPr>
              <w:t>項第</w:t>
            </w:r>
            <w:r>
              <w:rPr>
                <w:rFonts w:eastAsia="標楷體" w:hint="eastAsia"/>
                <w:sz w:val="20"/>
              </w:rPr>
              <w:t>9</w:t>
            </w:r>
            <w:r>
              <w:rPr>
                <w:rFonts w:eastAsia="標楷體" w:hint="eastAsia"/>
                <w:sz w:val="20"/>
              </w:rPr>
              <w:t>款</w:t>
            </w:r>
            <w:r w:rsidRPr="002430CD">
              <w:rPr>
                <w:rFonts w:eastAsia="標楷體" w:hint="eastAsia"/>
                <w:sz w:val="20"/>
              </w:rPr>
              <w:t>。</w:t>
            </w:r>
          </w:p>
          <w:p w14:paraId="3953AF3D" w14:textId="77777777" w:rsidR="006C0D73" w:rsidRDefault="006C0D73" w:rsidP="00470BE9">
            <w:pPr>
              <w:kinsoku w:val="0"/>
              <w:overflowPunct w:val="0"/>
              <w:spacing w:line="260" w:lineRule="exact"/>
              <w:ind w:left="200" w:hanging="200"/>
              <w:jc w:val="both"/>
              <w:rPr>
                <w:rFonts w:eastAsia="標楷體"/>
                <w:sz w:val="20"/>
                <w:szCs w:val="20"/>
              </w:rPr>
            </w:pPr>
            <w:r>
              <w:rPr>
                <w:rFonts w:eastAsia="標楷體" w:hint="eastAsia"/>
                <w:sz w:val="20"/>
              </w:rPr>
              <w:t>8</w:t>
            </w:r>
            <w:r w:rsidRPr="002430CD">
              <w:rPr>
                <w:rFonts w:eastAsia="標楷體" w:hint="eastAsia"/>
                <w:sz w:val="20"/>
              </w:rPr>
              <w:t>.</w:t>
            </w:r>
            <w:r w:rsidRPr="002430CD">
              <w:rPr>
                <w:rFonts w:eastAsia="標楷體" w:hint="eastAsia"/>
                <w:sz w:val="20"/>
                <w:szCs w:val="20"/>
              </w:rPr>
              <w:t xml:space="preserve">95.6.16 </w:t>
            </w:r>
            <w:r w:rsidRPr="002430CD">
              <w:rPr>
                <w:rFonts w:eastAsia="標楷體" w:hint="eastAsia"/>
                <w:sz w:val="20"/>
                <w:szCs w:val="20"/>
              </w:rPr>
              <w:t>台</w:t>
            </w:r>
            <w:proofErr w:type="gramStart"/>
            <w:r w:rsidRPr="002430CD">
              <w:rPr>
                <w:rFonts w:eastAsia="標楷體" w:hint="eastAsia"/>
                <w:sz w:val="20"/>
                <w:szCs w:val="20"/>
              </w:rPr>
              <w:t>證交字第</w:t>
            </w:r>
            <w:r w:rsidRPr="002430CD">
              <w:rPr>
                <w:rFonts w:eastAsia="標楷體" w:hint="eastAsia"/>
                <w:sz w:val="20"/>
                <w:szCs w:val="20"/>
              </w:rPr>
              <w:t>0950200853</w:t>
            </w:r>
            <w:r w:rsidRPr="002430CD">
              <w:rPr>
                <w:rFonts w:eastAsia="標楷體" w:hint="eastAsia"/>
                <w:sz w:val="20"/>
                <w:szCs w:val="20"/>
              </w:rPr>
              <w:t>號</w:t>
            </w:r>
            <w:proofErr w:type="gramEnd"/>
            <w:r w:rsidRPr="002430CD">
              <w:rPr>
                <w:rFonts w:eastAsia="標楷體" w:hint="eastAsia"/>
                <w:sz w:val="20"/>
                <w:szCs w:val="20"/>
              </w:rPr>
              <w:t>函。</w:t>
            </w:r>
          </w:p>
          <w:p w14:paraId="5A76883B" w14:textId="77777777" w:rsidR="006C0D73" w:rsidRPr="002430CD" w:rsidRDefault="006C0D73" w:rsidP="00B0416C">
            <w:pPr>
              <w:kinsoku w:val="0"/>
              <w:overflowPunct w:val="0"/>
              <w:spacing w:line="260" w:lineRule="exact"/>
              <w:ind w:left="170" w:hanging="170"/>
              <w:jc w:val="both"/>
              <w:rPr>
                <w:rFonts w:eastAsia="標楷體"/>
                <w:sz w:val="20"/>
              </w:rPr>
            </w:pPr>
            <w:r>
              <w:rPr>
                <w:rFonts w:eastAsia="標楷體" w:hint="eastAsia"/>
                <w:sz w:val="20"/>
                <w:szCs w:val="20"/>
              </w:rPr>
              <w:t>9.</w:t>
            </w:r>
            <w:hyperlink r:id="rId27"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sidRPr="00551391">
              <w:rPr>
                <w:rFonts w:eastAsia="標楷體" w:hint="eastAsia"/>
                <w:sz w:val="20"/>
                <w:szCs w:val="20"/>
              </w:rPr>
              <w:t>第</w:t>
            </w:r>
            <w:r>
              <w:rPr>
                <w:rFonts w:eastAsia="標楷體" w:hint="eastAsia"/>
                <w:sz w:val="20"/>
                <w:szCs w:val="20"/>
              </w:rPr>
              <w:t>4</w:t>
            </w:r>
            <w:r w:rsidRPr="00551391">
              <w:rPr>
                <w:rFonts w:eastAsia="標楷體" w:hint="eastAsia"/>
                <w:sz w:val="20"/>
                <w:szCs w:val="20"/>
              </w:rPr>
              <w:t>條第</w:t>
            </w:r>
            <w:r w:rsidRPr="00551391">
              <w:rPr>
                <w:rFonts w:eastAsia="標楷體" w:hint="eastAsia"/>
                <w:sz w:val="20"/>
                <w:szCs w:val="20"/>
              </w:rPr>
              <w:t>1</w:t>
            </w:r>
            <w:r w:rsidRPr="00551391">
              <w:rPr>
                <w:rFonts w:eastAsia="標楷體" w:hint="eastAsia"/>
                <w:sz w:val="20"/>
                <w:szCs w:val="20"/>
              </w:rPr>
              <w:t>項第</w:t>
            </w:r>
            <w:r>
              <w:rPr>
                <w:rFonts w:eastAsia="標楷體" w:hint="eastAsia"/>
                <w:sz w:val="20"/>
                <w:szCs w:val="20"/>
              </w:rPr>
              <w:t>14</w:t>
            </w:r>
            <w:r w:rsidRPr="00551391">
              <w:rPr>
                <w:rFonts w:eastAsia="標楷體" w:hint="eastAsia"/>
                <w:sz w:val="20"/>
                <w:szCs w:val="20"/>
              </w:rPr>
              <w:t>款</w:t>
            </w:r>
            <w:r>
              <w:rPr>
                <w:rFonts w:eastAsia="標楷體" w:hint="eastAsia"/>
                <w:sz w:val="20"/>
                <w:szCs w:val="20"/>
              </w:rPr>
              <w:t>。</w:t>
            </w:r>
          </w:p>
        </w:tc>
      </w:tr>
      <w:tr w:rsidR="006C0D73" w:rsidRPr="002430CD" w14:paraId="763851D8" w14:textId="77777777" w:rsidTr="0066585C">
        <w:trPr>
          <w:cantSplit/>
          <w:trHeight w:val="2969"/>
        </w:trPr>
        <w:tc>
          <w:tcPr>
            <w:tcW w:w="480" w:type="dxa"/>
            <w:tcBorders>
              <w:top w:val="single" w:sz="4" w:space="0" w:color="auto"/>
              <w:left w:val="single" w:sz="4" w:space="0" w:color="auto"/>
              <w:bottom w:val="single" w:sz="4" w:space="0" w:color="auto"/>
              <w:right w:val="single" w:sz="4" w:space="0" w:color="auto"/>
            </w:tcBorders>
            <w:vAlign w:val="center"/>
          </w:tcPr>
          <w:p w14:paraId="2ECB00AB"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3CE568E1"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增資新股申報或申請上市</w:t>
            </w:r>
            <w:r w:rsidRPr="002430CD">
              <w:rPr>
                <w:rFonts w:eastAsia="標楷體" w:hint="eastAsia"/>
                <w:sz w:val="20"/>
              </w:rPr>
              <w:t>(</w:t>
            </w:r>
            <w:r w:rsidRPr="002430CD">
              <w:rPr>
                <w:rFonts w:eastAsia="標楷體" w:hint="eastAsia"/>
                <w:sz w:val="20"/>
              </w:rPr>
              <w:t>上市公司合併他公司後之存續公司仍為原上市公司時，</w:t>
            </w:r>
            <w:r w:rsidRPr="002430CD">
              <w:rPr>
                <w:rFonts w:eastAsia="標楷體"/>
                <w:sz w:val="20"/>
              </w:rPr>
              <w:t>應</w:t>
            </w:r>
            <w:r w:rsidRPr="002430CD">
              <w:rPr>
                <w:rFonts w:eastAsia="標楷體" w:hint="eastAsia"/>
                <w:sz w:val="20"/>
              </w:rPr>
              <w:t>申報因合併而增發之新股上市</w:t>
            </w:r>
            <w:r w:rsidRPr="002430CD">
              <w:rPr>
                <w:rFonts w:eastAsia="標楷體" w:hint="eastAsia"/>
                <w:sz w:val="20"/>
              </w:rPr>
              <w:t>)</w:t>
            </w:r>
            <w:r w:rsidR="004C793C">
              <w:rPr>
                <w:rFonts w:eastAsia="標楷體" w:hint="eastAsia"/>
                <w:sz w:val="20"/>
              </w:rPr>
              <w:t xml:space="preserve"> </w:t>
            </w:r>
            <w:r w:rsidR="004C793C" w:rsidRPr="00950DDD">
              <w:rPr>
                <w:rFonts w:eastAsia="標楷體" w:hint="eastAsia"/>
                <w:sz w:val="20"/>
              </w:rPr>
              <w:t>(</w:t>
            </w:r>
            <w:r w:rsidR="004C793C" w:rsidRPr="00950DDD">
              <w:rPr>
                <w:rFonts w:eastAsia="標楷體" w:hint="eastAsia"/>
                <w:sz w:val="20"/>
              </w:rPr>
              <w:t>包含現金增資及盈餘轉增資</w:t>
            </w:r>
            <w:r w:rsidR="004C793C" w:rsidRPr="00950DDD">
              <w:rPr>
                <w:rFonts w:eastAsia="標楷體" w:hint="eastAsia"/>
                <w:sz w:val="20"/>
              </w:rPr>
              <w:t>)</w:t>
            </w:r>
            <w:r w:rsidRPr="002430CD">
              <w:rPr>
                <w:rFonts w:eastAsia="標楷體" w:hint="eastAsia"/>
                <w:sz w:val="20"/>
              </w:rPr>
              <w:t>：</w:t>
            </w:r>
          </w:p>
          <w:p w14:paraId="47F54186" w14:textId="77777777" w:rsidR="006C0D73" w:rsidRPr="002430CD" w:rsidRDefault="006C0D73" w:rsidP="00B01169">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與原上市股票相同種類者。</w:t>
            </w:r>
            <w:r w:rsidRPr="002430CD">
              <w:rPr>
                <w:rFonts w:eastAsia="標楷體" w:hint="eastAsia"/>
                <w:sz w:val="20"/>
              </w:rPr>
              <w:t>(</w:t>
            </w:r>
            <w:r w:rsidRPr="002430CD">
              <w:rPr>
                <w:rFonts w:eastAsia="標楷體" w:hint="eastAsia"/>
                <w:sz w:val="20"/>
              </w:rPr>
              <w:t>含債券換股權利證書下市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並換發新股掛牌</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26DF9DF4" w14:textId="77777777" w:rsidR="006C0D73" w:rsidRPr="002430CD" w:rsidRDefault="006C0D73" w:rsidP="00B01169">
            <w:pPr>
              <w:kinsoku w:val="0"/>
              <w:overflowPunct w:val="0"/>
              <w:spacing w:line="260" w:lineRule="exact"/>
              <w:jc w:val="both"/>
              <w:rPr>
                <w:rFonts w:eastAsia="標楷體"/>
                <w:sz w:val="20"/>
              </w:rPr>
            </w:pPr>
          </w:p>
          <w:p w14:paraId="6BBB5F2C" w14:textId="77777777" w:rsidR="006C0D73" w:rsidRPr="002430CD" w:rsidRDefault="006C0D73" w:rsidP="00B01169">
            <w:pPr>
              <w:kinsoku w:val="0"/>
              <w:overflowPunct w:val="0"/>
              <w:spacing w:line="260" w:lineRule="exact"/>
              <w:jc w:val="both"/>
              <w:rPr>
                <w:rFonts w:eastAsia="標楷體"/>
                <w:sz w:val="20"/>
              </w:rPr>
            </w:pPr>
          </w:p>
          <w:p w14:paraId="0E3F0A68" w14:textId="77777777" w:rsidR="006C0D73" w:rsidRPr="002430CD" w:rsidRDefault="006C0D73" w:rsidP="00B01169">
            <w:pPr>
              <w:kinsoku w:val="0"/>
              <w:overflowPunct w:val="0"/>
              <w:spacing w:line="260" w:lineRule="exact"/>
              <w:jc w:val="both"/>
              <w:rPr>
                <w:rFonts w:eastAsia="標楷體"/>
                <w:sz w:val="20"/>
              </w:rPr>
            </w:pPr>
          </w:p>
          <w:p w14:paraId="237EEF28" w14:textId="77777777" w:rsidR="006C0D73" w:rsidRPr="002430CD" w:rsidRDefault="006C0D73" w:rsidP="00B01169">
            <w:pPr>
              <w:kinsoku w:val="0"/>
              <w:overflowPunct w:val="0"/>
              <w:spacing w:line="260" w:lineRule="exact"/>
              <w:jc w:val="both"/>
              <w:rPr>
                <w:rFonts w:eastAsia="標楷體"/>
                <w:sz w:val="20"/>
              </w:rPr>
            </w:pPr>
          </w:p>
          <w:p w14:paraId="57A98DEC" w14:textId="77777777" w:rsidR="006C0D73" w:rsidRDefault="006C0D73" w:rsidP="00B01169">
            <w:pPr>
              <w:kinsoku w:val="0"/>
              <w:overflowPunct w:val="0"/>
              <w:spacing w:line="260" w:lineRule="exact"/>
              <w:jc w:val="both"/>
              <w:rPr>
                <w:rFonts w:eastAsia="標楷體"/>
                <w:sz w:val="20"/>
              </w:rPr>
            </w:pPr>
          </w:p>
          <w:p w14:paraId="1EB68003" w14:textId="77777777" w:rsidR="004C793C" w:rsidRPr="002430CD" w:rsidRDefault="004C793C" w:rsidP="00B01169">
            <w:pPr>
              <w:kinsoku w:val="0"/>
              <w:overflowPunct w:val="0"/>
              <w:spacing w:line="260" w:lineRule="exact"/>
              <w:jc w:val="both"/>
              <w:rPr>
                <w:rFonts w:eastAsia="標楷體"/>
                <w:sz w:val="20"/>
              </w:rPr>
            </w:pPr>
          </w:p>
          <w:p w14:paraId="5A59AE6F"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sidRPr="002430CD">
              <w:rPr>
                <w:rFonts w:eastAsia="標楷體" w:hint="eastAsia"/>
                <w:sz w:val="20"/>
                <w:szCs w:val="20"/>
              </w:rPr>
              <w:t>二</w:t>
            </w:r>
            <w:r w:rsidRPr="002430CD">
              <w:rPr>
                <w:rFonts w:eastAsia="標楷體" w:hint="eastAsia"/>
                <w:sz w:val="20"/>
              </w:rPr>
              <w:t>個營業日。</w:t>
            </w:r>
          </w:p>
          <w:p w14:paraId="3D85ACC5" w14:textId="77777777" w:rsidR="006C0D73" w:rsidRPr="002430CD" w:rsidRDefault="006C0D73" w:rsidP="00B01169">
            <w:pPr>
              <w:kinsoku w:val="0"/>
              <w:overflowPunct w:val="0"/>
              <w:spacing w:line="260" w:lineRule="exact"/>
              <w:jc w:val="both"/>
              <w:rPr>
                <w:rFonts w:eastAsia="標楷體"/>
                <w:sz w:val="20"/>
              </w:rPr>
            </w:pPr>
          </w:p>
          <w:p w14:paraId="4C41D03E" w14:textId="77777777" w:rsidR="006C0D73" w:rsidRPr="002430CD" w:rsidRDefault="006C0D73" w:rsidP="00B01169">
            <w:pPr>
              <w:kinsoku w:val="0"/>
              <w:overflowPunct w:val="0"/>
              <w:spacing w:line="260" w:lineRule="exact"/>
              <w:jc w:val="both"/>
              <w:rPr>
                <w:rFonts w:eastAsia="標楷體"/>
                <w:sz w:val="20"/>
              </w:rPr>
            </w:pPr>
          </w:p>
          <w:p w14:paraId="13DEA9BA" w14:textId="77777777" w:rsidR="006C0D73" w:rsidRPr="002430CD" w:rsidRDefault="006C0D73"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021F7D2" w14:textId="77777777" w:rsidR="006C0D73" w:rsidRPr="002430CD" w:rsidRDefault="006C0D73" w:rsidP="00B01169">
            <w:pPr>
              <w:kinsoku w:val="0"/>
              <w:overflowPunct w:val="0"/>
              <w:spacing w:line="260" w:lineRule="exact"/>
              <w:jc w:val="both"/>
              <w:rPr>
                <w:rFonts w:eastAsia="標楷體"/>
                <w:sz w:val="20"/>
              </w:rPr>
            </w:pPr>
          </w:p>
          <w:p w14:paraId="122D166C" w14:textId="77777777" w:rsidR="006C0D73" w:rsidRPr="002430CD" w:rsidRDefault="006C0D73" w:rsidP="00B01169">
            <w:pPr>
              <w:kinsoku w:val="0"/>
              <w:overflowPunct w:val="0"/>
              <w:spacing w:line="260" w:lineRule="exact"/>
              <w:jc w:val="both"/>
              <w:rPr>
                <w:rFonts w:eastAsia="標楷體"/>
                <w:sz w:val="20"/>
              </w:rPr>
            </w:pPr>
          </w:p>
          <w:p w14:paraId="66C1EC9F" w14:textId="77777777" w:rsidR="006C0D73" w:rsidRPr="002430CD" w:rsidRDefault="006C0D73" w:rsidP="00B01169">
            <w:pPr>
              <w:kinsoku w:val="0"/>
              <w:overflowPunct w:val="0"/>
              <w:spacing w:line="260" w:lineRule="exact"/>
              <w:jc w:val="both"/>
              <w:rPr>
                <w:rFonts w:eastAsia="標楷體"/>
                <w:sz w:val="20"/>
              </w:rPr>
            </w:pPr>
          </w:p>
          <w:p w14:paraId="389F833A" w14:textId="77777777" w:rsidR="006C0D73" w:rsidRDefault="006C0D73" w:rsidP="00B01169">
            <w:pPr>
              <w:kinsoku w:val="0"/>
              <w:overflowPunct w:val="0"/>
              <w:spacing w:line="260" w:lineRule="exact"/>
              <w:jc w:val="both"/>
              <w:rPr>
                <w:rFonts w:eastAsia="標楷體"/>
                <w:sz w:val="20"/>
              </w:rPr>
            </w:pPr>
          </w:p>
          <w:p w14:paraId="5A7A1E63" w14:textId="77777777" w:rsidR="004C793C" w:rsidRPr="002430CD" w:rsidRDefault="004C793C" w:rsidP="00B01169">
            <w:pPr>
              <w:kinsoku w:val="0"/>
              <w:overflowPunct w:val="0"/>
              <w:spacing w:line="260" w:lineRule="exact"/>
              <w:jc w:val="both"/>
              <w:rPr>
                <w:rFonts w:eastAsia="標楷體"/>
                <w:sz w:val="20"/>
              </w:rPr>
            </w:pPr>
          </w:p>
          <w:p w14:paraId="19EC9F66" w14:textId="77777777" w:rsidR="006C0D73" w:rsidRPr="002430CD" w:rsidRDefault="006C0D73" w:rsidP="00B01169">
            <w:pPr>
              <w:kinsoku w:val="0"/>
              <w:overflowPunct w:val="0"/>
              <w:spacing w:line="260" w:lineRule="exact"/>
              <w:jc w:val="both"/>
              <w:rPr>
                <w:rFonts w:eastAsia="標楷體"/>
                <w:sz w:val="20"/>
              </w:rPr>
            </w:pPr>
          </w:p>
          <w:p w14:paraId="25ABC0F5"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1.</w:t>
            </w:r>
            <w:r w:rsidR="00E60F93">
              <w:rPr>
                <w:rFonts w:eastAsia="標楷體" w:hint="eastAsia"/>
                <w:sz w:val="20"/>
              </w:rPr>
              <w:t xml:space="preserve"> </w:t>
            </w:r>
            <w:r w:rsidR="004C793C" w:rsidRPr="00950DDD">
              <w:rPr>
                <w:rFonts w:eastAsia="標楷體" w:hAnsi="標楷體"/>
                <w:sz w:val="20"/>
                <w:szCs w:val="20"/>
              </w:rPr>
              <w:t>輸入「公開資訊觀測站」</w:t>
            </w:r>
            <w:r w:rsidR="004C793C" w:rsidRPr="00950DDD">
              <w:rPr>
                <w:rFonts w:eastAsia="標楷體"/>
                <w:sz w:val="20"/>
                <w:szCs w:val="20"/>
              </w:rPr>
              <w:t>(sii.twse.com.tw/</w:t>
            </w:r>
            <w:r w:rsidR="004C793C" w:rsidRPr="00950DDD">
              <w:rPr>
                <w:rFonts w:ascii="標楷體" w:eastAsia="標楷體" w:hAnsi="標楷體" w:hint="eastAsia"/>
                <w:sz w:val="20"/>
              </w:rPr>
              <w:t>上市</w:t>
            </w:r>
            <w:r w:rsidR="004C793C" w:rsidRPr="00950DDD">
              <w:rPr>
                <w:rFonts w:eastAsia="標楷體" w:hAnsi="標楷體"/>
                <w:sz w:val="20"/>
                <w:szCs w:val="20"/>
              </w:rPr>
              <w:t>普通股股數</w:t>
            </w:r>
            <w:r w:rsidR="004C793C" w:rsidRPr="00950DDD">
              <w:rPr>
                <w:rFonts w:eastAsia="標楷體"/>
                <w:sz w:val="20"/>
                <w:szCs w:val="20"/>
              </w:rPr>
              <w:t>/TDR</w:t>
            </w:r>
            <w:r w:rsidR="004C793C" w:rsidRPr="00950DDD">
              <w:rPr>
                <w:rFonts w:eastAsia="標楷體" w:hAnsi="標楷體"/>
                <w:sz w:val="20"/>
                <w:szCs w:val="20"/>
              </w:rPr>
              <w:t>單位數增減申報作業</w:t>
            </w:r>
            <w:r w:rsidR="004C793C" w:rsidRPr="00950DDD">
              <w:rPr>
                <w:rFonts w:eastAsia="標楷體"/>
                <w:sz w:val="20"/>
                <w:szCs w:val="20"/>
              </w:rPr>
              <w:t>)</w:t>
            </w:r>
            <w:r w:rsidR="004C793C" w:rsidRPr="00950DDD">
              <w:rPr>
                <w:rFonts w:eastAsia="標楷體" w:hint="eastAsia"/>
                <w:sz w:val="20"/>
              </w:rPr>
              <w:t>，</w:t>
            </w:r>
            <w:r w:rsidR="004C793C" w:rsidRPr="00950DDD">
              <w:rPr>
                <w:rFonts w:eastAsia="標楷體" w:hAnsi="標楷體"/>
                <w:sz w:val="20"/>
              </w:rPr>
              <w:t>並上傳</w:t>
            </w:r>
            <w:r w:rsidR="004C793C" w:rsidRPr="00950DDD">
              <w:rPr>
                <w:rFonts w:eastAsia="標楷體" w:hint="eastAsia"/>
                <w:sz w:val="20"/>
              </w:rPr>
              <w:t>所述附件</w:t>
            </w:r>
            <w:r w:rsidRPr="002430CD">
              <w:rPr>
                <w:rFonts w:eastAsia="標楷體" w:hint="eastAsia"/>
                <w:sz w:val="20"/>
              </w:rPr>
              <w:t>。</w:t>
            </w:r>
          </w:p>
          <w:p w14:paraId="4916339F" w14:textId="77777777" w:rsidR="006C0D73" w:rsidRPr="002430CD"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2.</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004C793C" w:rsidRPr="00950DDD">
              <w:rPr>
                <w:rFonts w:eastAsia="標楷體" w:hint="eastAsia"/>
                <w:sz w:val="20"/>
              </w:rPr>
              <w:t>募集與發行有價證券依公司法第</w:t>
            </w:r>
            <w:r w:rsidR="004C793C" w:rsidRPr="00950DDD">
              <w:rPr>
                <w:rFonts w:eastAsia="標楷體" w:hint="eastAsia"/>
                <w:sz w:val="20"/>
              </w:rPr>
              <w:t>252</w:t>
            </w:r>
            <w:r w:rsidR="004C793C" w:rsidRPr="00950DDD">
              <w:rPr>
                <w:rFonts w:eastAsia="標楷體" w:hint="eastAsia"/>
                <w:sz w:val="20"/>
              </w:rPr>
              <w:t>條及第</w:t>
            </w:r>
            <w:proofErr w:type="gramStart"/>
            <w:r w:rsidR="004C793C" w:rsidRPr="00950DDD">
              <w:rPr>
                <w:rFonts w:eastAsia="標楷體" w:hint="eastAsia"/>
                <w:sz w:val="20"/>
              </w:rPr>
              <w:t>273</w:t>
            </w:r>
            <w:r w:rsidR="004C793C" w:rsidRPr="00950DDD">
              <w:rPr>
                <w:rFonts w:eastAsia="標楷體" w:hint="eastAsia"/>
                <w:sz w:val="20"/>
              </w:rPr>
              <w:t>條暨</w:t>
            </w:r>
            <w:proofErr w:type="gramEnd"/>
            <w:r w:rsidR="004C793C" w:rsidRPr="00950DD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73C73293" w14:textId="77777777" w:rsidR="006C0D73" w:rsidRPr="00C96197" w:rsidRDefault="006C0D73" w:rsidP="00E60F93">
            <w:pPr>
              <w:kinsoku w:val="0"/>
              <w:overflowPunct w:val="0"/>
              <w:spacing w:line="260" w:lineRule="exact"/>
              <w:ind w:left="238" w:hanging="238"/>
              <w:jc w:val="both"/>
              <w:rPr>
                <w:rFonts w:eastAsia="標楷體"/>
                <w:sz w:val="20"/>
              </w:rPr>
            </w:pPr>
            <w:r w:rsidRPr="002430CD">
              <w:rPr>
                <w:rFonts w:eastAsia="標楷體" w:hint="eastAsia"/>
                <w:sz w:val="20"/>
              </w:rPr>
              <w:t>3.</w:t>
            </w:r>
            <w:r w:rsidR="00E60F93">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2430CD">
              <w:rPr>
                <w:rFonts w:eastAsia="標楷體"/>
                <w:sz w:val="20"/>
              </w:rPr>
              <w:t>)</w:t>
            </w:r>
            <w:r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3BEC2D1C" w14:textId="77777777" w:rsidR="004C793C" w:rsidRPr="001F1A0D" w:rsidRDefault="006D583C" w:rsidP="00E60F93">
            <w:pPr>
              <w:kinsoku w:val="0"/>
              <w:overflowPunct w:val="0"/>
              <w:spacing w:line="260" w:lineRule="exact"/>
              <w:ind w:left="238" w:hanging="238"/>
              <w:jc w:val="both"/>
              <w:rPr>
                <w:rFonts w:eastAsia="標楷體"/>
                <w:sz w:val="20"/>
              </w:rPr>
            </w:pPr>
            <w:r>
              <w:rPr>
                <w:rFonts w:eastAsia="標楷體"/>
                <w:sz w:val="20"/>
              </w:rPr>
              <w:t xml:space="preserve">4. </w:t>
            </w:r>
            <w:r>
              <w:rPr>
                <w:rFonts w:eastAsia="標楷體" w:hint="eastAsia"/>
                <w:sz w:val="20"/>
              </w:rPr>
              <w:t>輸入「公開資訊觀測站」</w:t>
            </w:r>
            <w:r>
              <w:rPr>
                <w:rFonts w:eastAsia="標楷體"/>
                <w:sz w:val="20"/>
              </w:rPr>
              <w:t>(sii.twse.com.tw/</w:t>
            </w:r>
            <w:r>
              <w:rPr>
                <w:rFonts w:eastAsia="標楷體" w:hint="eastAsia"/>
                <w:sz w:val="20"/>
              </w:rPr>
              <w:t>僑外投資持股情形申</w:t>
            </w:r>
            <w:r w:rsidR="004C793C" w:rsidRPr="00E60F93">
              <w:rPr>
                <w:rFonts w:eastAsia="標楷體" w:hint="eastAsia"/>
                <w:sz w:val="20"/>
              </w:rPr>
              <w:t>報作業</w:t>
            </w:r>
            <w:r w:rsidR="004C793C" w:rsidRPr="00E60F93">
              <w:rPr>
                <w:rFonts w:eastAsia="標楷體" w:hint="eastAsia"/>
                <w:sz w:val="20"/>
              </w:rPr>
              <w:t>)</w:t>
            </w:r>
            <w:r w:rsidR="00035D2F" w:rsidRPr="00E60F93">
              <w:rPr>
                <w:rFonts w:eastAsia="標楷體" w:hint="eastAsia"/>
                <w:sz w:val="20"/>
              </w:rPr>
              <w:t xml:space="preserve"> </w:t>
            </w:r>
            <w:r w:rsidR="00035D2F" w:rsidRPr="00E60F93">
              <w:rPr>
                <w:rFonts w:eastAsia="標楷體" w:hint="eastAsia"/>
                <w:sz w:val="20"/>
              </w:rPr>
              <w:t>之發行股數</w:t>
            </w:r>
            <w:r w:rsidR="004C793C" w:rsidRPr="00E60F93">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E8B60D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40DFD0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57AFE980" w14:textId="77777777" w:rsidR="006C0D73" w:rsidRPr="002430CD" w:rsidRDefault="006C0D73" w:rsidP="00B01169">
            <w:pPr>
              <w:kinsoku w:val="0"/>
              <w:overflowPunct w:val="0"/>
              <w:spacing w:line="260" w:lineRule="exact"/>
              <w:ind w:left="212" w:hanging="212"/>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286D9E">
              <w:rPr>
                <w:rFonts w:eastAsia="標楷體" w:hint="eastAsia"/>
                <w:sz w:val="20"/>
              </w:rPr>
              <w:t>、</w:t>
            </w:r>
            <w:r w:rsidR="009A2F2B">
              <w:rPr>
                <w:rFonts w:eastAsia="標楷體" w:hint="eastAsia"/>
                <w:sz w:val="20"/>
              </w:rPr>
              <w:t>53-1</w:t>
            </w:r>
            <w:r w:rsidR="009A2F2B">
              <w:rPr>
                <w:rFonts w:eastAsia="標楷體" w:hint="eastAsia"/>
                <w:sz w:val="20"/>
              </w:rPr>
              <w:t>至</w:t>
            </w:r>
            <w:r w:rsidR="009A2F2B">
              <w:rPr>
                <w:rFonts w:eastAsia="標楷體" w:hint="eastAsia"/>
                <w:sz w:val="20"/>
              </w:rPr>
              <w:t>53-</w:t>
            </w:r>
            <w:r w:rsidR="00CF1F5E">
              <w:rPr>
                <w:rFonts w:eastAsia="標楷體" w:hint="eastAsia"/>
                <w:sz w:val="20"/>
              </w:rPr>
              <w:t>29</w:t>
            </w:r>
            <w:r w:rsidR="009A2F2B">
              <w:rPr>
                <w:rFonts w:eastAsia="標楷體" w:hint="eastAsia"/>
                <w:sz w:val="20"/>
              </w:rPr>
              <w:t>及</w:t>
            </w:r>
            <w:r w:rsidR="00CF1F5E">
              <w:rPr>
                <w:rFonts w:eastAsia="標楷體" w:hint="eastAsia"/>
                <w:sz w:val="20"/>
              </w:rPr>
              <w:t>53-31</w:t>
            </w:r>
            <w:r w:rsidR="00CF1F5E">
              <w:rPr>
                <w:rFonts w:eastAsia="標楷體" w:hint="eastAsia"/>
                <w:sz w:val="20"/>
              </w:rPr>
              <w:t>至</w:t>
            </w:r>
            <w:r w:rsidR="00CF1F5E">
              <w:rPr>
                <w:rFonts w:eastAsia="標楷體" w:hint="eastAsia"/>
                <w:sz w:val="20"/>
              </w:rPr>
              <w:t>53-34</w:t>
            </w:r>
            <w:r w:rsidR="009A2F2B">
              <w:rPr>
                <w:rFonts w:eastAsia="標楷體" w:hint="eastAsia"/>
                <w:sz w:val="20"/>
              </w:rPr>
              <w:t>條。</w:t>
            </w:r>
          </w:p>
          <w:p w14:paraId="129DC120"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p w14:paraId="49069223" w14:textId="77777777" w:rsidR="006C0D73" w:rsidRPr="002430CD" w:rsidRDefault="006C0D73" w:rsidP="00B01169">
            <w:pPr>
              <w:kinsoku w:val="0"/>
              <w:overflowPunct w:val="0"/>
              <w:spacing w:line="260" w:lineRule="exact"/>
              <w:jc w:val="both"/>
              <w:rPr>
                <w:rFonts w:eastAsia="標楷體"/>
                <w:sz w:val="20"/>
              </w:rPr>
            </w:pPr>
            <w:r>
              <w:rPr>
                <w:rFonts w:eastAsia="標楷體" w:hint="eastAsia"/>
                <w:sz w:val="20"/>
              </w:rPr>
              <w:t>5</w:t>
            </w:r>
            <w:r w:rsidRPr="002430CD">
              <w:rPr>
                <w:rFonts w:eastAsia="標楷體" w:hint="eastAsia"/>
                <w:sz w:val="20"/>
              </w:rPr>
              <w:t>.84.5.18</w:t>
            </w:r>
            <w:r w:rsidRPr="002430CD">
              <w:rPr>
                <w:rFonts w:eastAsia="標楷體" w:hint="eastAsia"/>
                <w:sz w:val="20"/>
              </w:rPr>
              <w:t>台證</w:t>
            </w:r>
            <w:r w:rsidRPr="002430CD">
              <w:rPr>
                <w:rFonts w:eastAsia="標楷體" w:hint="eastAsia"/>
                <w:sz w:val="20"/>
              </w:rPr>
              <w:t>(84)</w:t>
            </w:r>
            <w:r w:rsidRPr="002430CD">
              <w:rPr>
                <w:rFonts w:eastAsia="標楷體" w:hint="eastAsia"/>
                <w:sz w:val="20"/>
              </w:rPr>
              <w:t>上字第</w:t>
            </w:r>
            <w:r w:rsidRPr="002430CD">
              <w:rPr>
                <w:rFonts w:eastAsia="標楷體" w:hint="eastAsia"/>
                <w:sz w:val="20"/>
              </w:rPr>
              <w:t>09243</w:t>
            </w:r>
            <w:r w:rsidRPr="002430CD">
              <w:rPr>
                <w:rFonts w:eastAsia="標楷體" w:hint="eastAsia"/>
                <w:sz w:val="20"/>
              </w:rPr>
              <w:t>號函。</w:t>
            </w:r>
          </w:p>
          <w:p w14:paraId="1C211452" w14:textId="77777777" w:rsidR="006C0D73" w:rsidRPr="002430CD" w:rsidRDefault="006C0D73" w:rsidP="00B01169">
            <w:pPr>
              <w:kinsoku w:val="0"/>
              <w:overflowPunct w:val="0"/>
              <w:spacing w:line="260" w:lineRule="exact"/>
              <w:ind w:left="170" w:hanging="170"/>
              <w:jc w:val="both"/>
              <w:rPr>
                <w:rFonts w:eastAsia="標楷體"/>
                <w:sz w:val="20"/>
              </w:rPr>
            </w:pPr>
            <w:r>
              <w:rPr>
                <w:rFonts w:eastAsia="標楷體" w:hint="eastAsia"/>
                <w:sz w:val="20"/>
              </w:rPr>
              <w:t>6</w:t>
            </w:r>
            <w:r w:rsidRPr="002430CD">
              <w:rPr>
                <w:rFonts w:eastAsia="標楷體" w:hint="eastAsia"/>
                <w:sz w:val="20"/>
              </w:rPr>
              <w:t>.</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w:t>
            </w:r>
            <w:r w:rsidRPr="002430CD">
              <w:rPr>
                <w:rFonts w:eastAsia="標楷體" w:hint="eastAsia"/>
                <w:sz w:val="20"/>
              </w:rPr>
              <w:t>63</w:t>
            </w:r>
            <w:r w:rsidRPr="002430CD">
              <w:rPr>
                <w:rFonts w:eastAsia="標楷體" w:hint="eastAsia"/>
                <w:sz w:val="20"/>
              </w:rPr>
              <w:t>條。</w:t>
            </w:r>
          </w:p>
          <w:p w14:paraId="3C154BD5" w14:textId="77777777" w:rsidR="006C0D73" w:rsidRDefault="006C0D73" w:rsidP="00A01718">
            <w:pPr>
              <w:kinsoku w:val="0"/>
              <w:overflowPunct w:val="0"/>
              <w:autoSpaceDN w:val="0"/>
              <w:spacing w:line="260" w:lineRule="exact"/>
              <w:ind w:left="170" w:hanging="170"/>
              <w:jc w:val="both"/>
              <w:rPr>
                <w:rFonts w:eastAsia="標楷體"/>
                <w:sz w:val="20"/>
              </w:rPr>
            </w:pPr>
            <w:r>
              <w:rPr>
                <w:rFonts w:eastAsia="標楷體" w:hint="eastAsia"/>
                <w:sz w:val="20"/>
              </w:rPr>
              <w:t>7</w:t>
            </w:r>
            <w:r w:rsidRPr="002430CD">
              <w:rPr>
                <w:rFonts w:eastAsia="標楷體" w:hint="eastAsia"/>
                <w:sz w:val="20"/>
              </w:rPr>
              <w:t>.86.5.21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p w14:paraId="180AED25" w14:textId="77777777" w:rsidR="004C793C" w:rsidRPr="00950DDD" w:rsidRDefault="004C793C" w:rsidP="00A01718">
            <w:pPr>
              <w:kinsoku w:val="0"/>
              <w:overflowPunct w:val="0"/>
              <w:autoSpaceDN w:val="0"/>
              <w:spacing w:line="260" w:lineRule="exact"/>
              <w:ind w:left="170" w:hanging="170"/>
              <w:jc w:val="both"/>
              <w:rPr>
                <w:rFonts w:eastAsia="標楷體"/>
                <w:sz w:val="20"/>
              </w:rPr>
            </w:pPr>
            <w:r w:rsidRPr="00950DDD">
              <w:rPr>
                <w:rFonts w:eastAsia="標楷體" w:hint="eastAsia"/>
                <w:sz w:val="20"/>
              </w:rPr>
              <w:t>8.105.07.01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tc>
      </w:tr>
      <w:tr w:rsidR="006C0D73" w:rsidRPr="002430CD" w14:paraId="30BB016E" w14:textId="77777777" w:rsidTr="0066585C">
        <w:trPr>
          <w:cantSplit/>
          <w:trHeight w:val="474"/>
        </w:trPr>
        <w:tc>
          <w:tcPr>
            <w:tcW w:w="480" w:type="dxa"/>
            <w:tcBorders>
              <w:top w:val="single" w:sz="4" w:space="0" w:color="auto"/>
              <w:left w:val="single" w:sz="4" w:space="0" w:color="auto"/>
              <w:bottom w:val="single" w:sz="4" w:space="0" w:color="auto"/>
              <w:right w:val="single" w:sz="4" w:space="0" w:color="auto"/>
            </w:tcBorders>
            <w:vAlign w:val="center"/>
          </w:tcPr>
          <w:p w14:paraId="69A8CE84"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10</w:t>
            </w:r>
          </w:p>
        </w:tc>
        <w:tc>
          <w:tcPr>
            <w:tcW w:w="2280" w:type="dxa"/>
            <w:tcBorders>
              <w:top w:val="single" w:sz="4" w:space="0" w:color="auto"/>
              <w:left w:val="single" w:sz="4" w:space="0" w:color="auto"/>
              <w:bottom w:val="single" w:sz="4" w:space="0" w:color="auto"/>
              <w:right w:val="single" w:sz="4" w:space="0" w:color="auto"/>
            </w:tcBorders>
          </w:tcPr>
          <w:p w14:paraId="0C079252" w14:textId="77777777" w:rsidR="006C0D73" w:rsidRPr="002430CD" w:rsidRDefault="006C0D73" w:rsidP="00B01169">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與原上市股票不同種類者</w:t>
            </w:r>
            <w:r w:rsidRPr="002430CD">
              <w:rPr>
                <w:rFonts w:eastAsia="標楷體" w:hint="eastAsia"/>
                <w:sz w:val="20"/>
              </w:rPr>
              <w:t>(</w:t>
            </w:r>
            <w:r w:rsidRPr="002430CD">
              <w:rPr>
                <w:rFonts w:eastAsia="標楷體" w:hint="eastAsia"/>
                <w:sz w:val="20"/>
              </w:rPr>
              <w:t>含權利義務不同之各種特別股</w:t>
            </w:r>
            <w:r w:rsidRPr="002430CD">
              <w:rPr>
                <w:rFonts w:eastAsia="標楷體" w:hint="eastAsia"/>
                <w:sz w:val="20"/>
              </w:rPr>
              <w:t>)</w:t>
            </w:r>
            <w:r w:rsidRPr="002430CD">
              <w:rPr>
                <w:rFonts w:eastAsia="標楷體" w:hint="eastAsia"/>
                <w:sz w:val="20"/>
              </w:rPr>
              <w:t>申請上市櫃。</w:t>
            </w:r>
          </w:p>
          <w:p w14:paraId="19850AA4" w14:textId="77777777" w:rsidR="006C0D73" w:rsidRPr="002430CD" w:rsidRDefault="006C0D73" w:rsidP="00B01169">
            <w:pPr>
              <w:kinsoku w:val="0"/>
              <w:overflowPunct w:val="0"/>
              <w:spacing w:line="260" w:lineRule="exact"/>
              <w:ind w:left="440" w:hanging="200"/>
              <w:jc w:val="both"/>
              <w:rPr>
                <w:rFonts w:eastAsia="標楷體"/>
                <w:sz w:val="20"/>
              </w:rPr>
            </w:pPr>
            <w:r w:rsidRPr="002430CD">
              <w:rPr>
                <w:rFonts w:eastAsia="標楷體" w:hint="eastAsia"/>
                <w:sz w:val="20"/>
              </w:rPr>
              <w:t>A.</w:t>
            </w:r>
            <w:r w:rsidRPr="002430CD">
              <w:rPr>
                <w:rFonts w:eastAsia="標楷體" w:hint="eastAsia"/>
                <w:sz w:val="20"/>
              </w:rPr>
              <w:t>申請上市時。</w:t>
            </w:r>
          </w:p>
          <w:p w14:paraId="1FF5E78F" w14:textId="77777777" w:rsidR="006C0D73" w:rsidRPr="002430CD" w:rsidRDefault="006C0D73" w:rsidP="00B01169">
            <w:pPr>
              <w:kinsoku w:val="0"/>
              <w:overflowPunct w:val="0"/>
              <w:spacing w:line="260" w:lineRule="exact"/>
              <w:ind w:left="440" w:hanging="200"/>
              <w:jc w:val="both"/>
              <w:rPr>
                <w:rFonts w:eastAsia="標楷體"/>
                <w:sz w:val="20"/>
              </w:rPr>
            </w:pPr>
          </w:p>
          <w:p w14:paraId="37C11258" w14:textId="77777777" w:rsidR="0012031B" w:rsidRDefault="0012031B" w:rsidP="00B01169">
            <w:pPr>
              <w:kinsoku w:val="0"/>
              <w:overflowPunct w:val="0"/>
              <w:spacing w:line="260" w:lineRule="exact"/>
              <w:jc w:val="both"/>
              <w:rPr>
                <w:rFonts w:eastAsia="標楷體"/>
                <w:sz w:val="20"/>
              </w:rPr>
            </w:pPr>
          </w:p>
          <w:p w14:paraId="04E9990F" w14:textId="77777777" w:rsidR="00533FC1" w:rsidRDefault="00533FC1" w:rsidP="00B01169">
            <w:pPr>
              <w:kinsoku w:val="0"/>
              <w:overflowPunct w:val="0"/>
              <w:spacing w:line="260" w:lineRule="exact"/>
              <w:jc w:val="both"/>
              <w:rPr>
                <w:rFonts w:eastAsia="標楷體"/>
                <w:sz w:val="20"/>
              </w:rPr>
            </w:pPr>
          </w:p>
          <w:p w14:paraId="10A174D2" w14:textId="77777777" w:rsidR="00533FC1" w:rsidRPr="002430CD" w:rsidRDefault="00533FC1" w:rsidP="00B01169">
            <w:pPr>
              <w:kinsoku w:val="0"/>
              <w:overflowPunct w:val="0"/>
              <w:spacing w:line="260" w:lineRule="exact"/>
              <w:jc w:val="both"/>
              <w:rPr>
                <w:rFonts w:eastAsia="標楷體"/>
                <w:sz w:val="20"/>
              </w:rPr>
            </w:pPr>
          </w:p>
          <w:p w14:paraId="1D0B61C0" w14:textId="77777777" w:rsidR="006C0D73" w:rsidRDefault="006C0D73" w:rsidP="00540803">
            <w:pPr>
              <w:kinsoku w:val="0"/>
              <w:overflowPunct w:val="0"/>
              <w:spacing w:line="260" w:lineRule="exact"/>
              <w:ind w:leftChars="86" w:left="390" w:hanging="184"/>
              <w:jc w:val="both"/>
              <w:rPr>
                <w:rFonts w:eastAsia="標楷體"/>
                <w:sz w:val="20"/>
              </w:rPr>
            </w:pPr>
            <w:r w:rsidRPr="002430CD">
              <w:rPr>
                <w:rFonts w:eastAsia="標楷體" w:hint="eastAsia"/>
                <w:sz w:val="20"/>
              </w:rPr>
              <w:t>B.</w:t>
            </w:r>
            <w:r w:rsidR="003072E4" w:rsidRPr="000465A6">
              <w:rPr>
                <w:rFonts w:eastAsia="標楷體" w:hint="eastAsia"/>
                <w:sz w:val="20"/>
              </w:rPr>
              <w:t>增資新</w:t>
            </w:r>
            <w:proofErr w:type="gramStart"/>
            <w:r w:rsidR="003072E4" w:rsidRPr="000465A6">
              <w:rPr>
                <w:rFonts w:eastAsia="標楷體" w:hint="eastAsia"/>
                <w:sz w:val="20"/>
              </w:rPr>
              <w:t>股股款</w:t>
            </w:r>
            <w:proofErr w:type="gramEnd"/>
            <w:r w:rsidR="003072E4" w:rsidRPr="000465A6">
              <w:rPr>
                <w:rFonts w:eastAsia="標楷體" w:hint="eastAsia"/>
                <w:sz w:val="20"/>
              </w:rPr>
              <w:t>繳納憑證</w:t>
            </w:r>
            <w:proofErr w:type="gramStart"/>
            <w:r w:rsidRPr="002430CD">
              <w:rPr>
                <w:rFonts w:eastAsia="標楷體" w:hint="eastAsia"/>
                <w:sz w:val="20"/>
              </w:rPr>
              <w:t>洽</w:t>
            </w:r>
            <w:proofErr w:type="gramEnd"/>
            <w:r w:rsidRPr="002430CD">
              <w:rPr>
                <w:rFonts w:eastAsia="標楷體" w:hint="eastAsia"/>
                <w:sz w:val="20"/>
              </w:rPr>
              <w:t>掛牌上市時。</w:t>
            </w:r>
          </w:p>
          <w:p w14:paraId="58B1C4D6" w14:textId="77777777" w:rsidR="006C0D73" w:rsidRDefault="006C0D73" w:rsidP="00B01169">
            <w:pPr>
              <w:kinsoku w:val="0"/>
              <w:overflowPunct w:val="0"/>
              <w:spacing w:line="260" w:lineRule="exact"/>
              <w:ind w:firstLine="200"/>
              <w:jc w:val="both"/>
              <w:rPr>
                <w:rFonts w:eastAsia="標楷體"/>
                <w:sz w:val="20"/>
              </w:rPr>
            </w:pPr>
          </w:p>
          <w:p w14:paraId="36D92786" w14:textId="77777777" w:rsidR="006C0D73" w:rsidRDefault="006C0D73" w:rsidP="00B01169">
            <w:pPr>
              <w:kinsoku w:val="0"/>
              <w:overflowPunct w:val="0"/>
              <w:spacing w:line="260" w:lineRule="exact"/>
              <w:ind w:firstLine="200"/>
              <w:jc w:val="both"/>
              <w:rPr>
                <w:rFonts w:eastAsia="標楷體"/>
                <w:sz w:val="20"/>
              </w:rPr>
            </w:pPr>
          </w:p>
          <w:p w14:paraId="43CE1B18" w14:textId="77777777" w:rsidR="006C0D73" w:rsidRDefault="006C0D73" w:rsidP="00B01169">
            <w:pPr>
              <w:kinsoku w:val="0"/>
              <w:overflowPunct w:val="0"/>
              <w:spacing w:line="260" w:lineRule="exact"/>
              <w:ind w:firstLine="200"/>
              <w:jc w:val="both"/>
              <w:rPr>
                <w:rFonts w:eastAsia="標楷體"/>
                <w:sz w:val="20"/>
              </w:rPr>
            </w:pPr>
          </w:p>
          <w:p w14:paraId="54F23245" w14:textId="77777777" w:rsidR="009D44D8" w:rsidRDefault="009D44D8" w:rsidP="00B01169">
            <w:pPr>
              <w:kinsoku w:val="0"/>
              <w:overflowPunct w:val="0"/>
              <w:spacing w:line="260" w:lineRule="exact"/>
              <w:ind w:firstLine="200"/>
              <w:jc w:val="both"/>
              <w:rPr>
                <w:rFonts w:eastAsia="標楷體"/>
                <w:sz w:val="20"/>
              </w:rPr>
            </w:pPr>
          </w:p>
          <w:p w14:paraId="6A7F7700" w14:textId="77777777" w:rsidR="006C0D73" w:rsidRDefault="003072E4" w:rsidP="00B01169">
            <w:pPr>
              <w:kinsoku w:val="0"/>
              <w:overflowPunct w:val="0"/>
              <w:spacing w:line="260" w:lineRule="exact"/>
              <w:ind w:firstLine="200"/>
              <w:jc w:val="both"/>
              <w:rPr>
                <w:rFonts w:eastAsia="標楷體"/>
                <w:sz w:val="20"/>
              </w:rPr>
            </w:pPr>
            <w:r>
              <w:rPr>
                <w:rFonts w:eastAsia="標楷體" w:hint="eastAsia"/>
                <w:sz w:val="20"/>
              </w:rPr>
              <w:t xml:space="preserve">C. </w:t>
            </w:r>
            <w:r>
              <w:rPr>
                <w:rFonts w:eastAsia="標楷體" w:hint="eastAsia"/>
                <w:sz w:val="20"/>
              </w:rPr>
              <w:t>洽掛牌上市時。</w:t>
            </w:r>
          </w:p>
          <w:p w14:paraId="37053775" w14:textId="77777777" w:rsidR="00364D76" w:rsidRDefault="00364D76" w:rsidP="0024019D">
            <w:pPr>
              <w:kinsoku w:val="0"/>
              <w:overflowPunct w:val="0"/>
              <w:spacing w:line="260" w:lineRule="exact"/>
              <w:jc w:val="both"/>
              <w:rPr>
                <w:rFonts w:ascii="標楷體" w:eastAsia="標楷體" w:cs="標楷體"/>
                <w:color w:val="000000"/>
                <w:kern w:val="0"/>
                <w:sz w:val="20"/>
                <w:szCs w:val="20"/>
              </w:rPr>
            </w:pPr>
          </w:p>
          <w:p w14:paraId="5E2D5207"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0BB0BE2C" w14:textId="77777777" w:rsidR="0012031B" w:rsidRDefault="0012031B" w:rsidP="0024019D">
            <w:pPr>
              <w:kinsoku w:val="0"/>
              <w:overflowPunct w:val="0"/>
              <w:spacing w:line="260" w:lineRule="exact"/>
              <w:jc w:val="both"/>
              <w:rPr>
                <w:rFonts w:ascii="標楷體" w:eastAsia="標楷體" w:cs="標楷體"/>
                <w:color w:val="000000"/>
                <w:kern w:val="0"/>
                <w:sz w:val="20"/>
                <w:szCs w:val="20"/>
              </w:rPr>
            </w:pPr>
          </w:p>
          <w:p w14:paraId="167C597B" w14:textId="77777777" w:rsidR="00364D76" w:rsidRDefault="00364D76" w:rsidP="00B01169">
            <w:pPr>
              <w:kinsoku w:val="0"/>
              <w:overflowPunct w:val="0"/>
              <w:spacing w:line="260" w:lineRule="exact"/>
              <w:ind w:firstLine="200"/>
              <w:jc w:val="both"/>
              <w:rPr>
                <w:rFonts w:eastAsia="標楷體"/>
                <w:sz w:val="20"/>
              </w:rPr>
            </w:pPr>
          </w:p>
          <w:p w14:paraId="3B817FB4" w14:textId="77777777" w:rsidR="00E47BC6" w:rsidRPr="00C712E3" w:rsidRDefault="006C0D73" w:rsidP="00E47BC6">
            <w:pPr>
              <w:kinsoku w:val="0"/>
              <w:overflowPunct w:val="0"/>
              <w:spacing w:line="260" w:lineRule="exact"/>
              <w:ind w:left="156" w:hangingChars="78" w:hanging="156"/>
              <w:jc w:val="both"/>
              <w:rPr>
                <w:rFonts w:eastAsia="標楷體"/>
                <w:sz w:val="20"/>
              </w:rPr>
            </w:pPr>
            <w:r>
              <w:rPr>
                <w:rFonts w:eastAsia="標楷體" w:hint="eastAsia"/>
                <w:sz w:val="20"/>
              </w:rPr>
              <w:t>3.</w:t>
            </w:r>
            <w:r>
              <w:rPr>
                <w:rFonts w:eastAsia="標楷體" w:hint="eastAsia"/>
                <w:sz w:val="20"/>
              </w:rPr>
              <w:t>第一上市公司增資新股</w:t>
            </w:r>
            <w:r w:rsidR="00E47BC6" w:rsidRPr="00533FC1">
              <w:rPr>
                <w:rFonts w:eastAsia="標楷體" w:hint="eastAsia"/>
                <w:sz w:val="20"/>
              </w:rPr>
              <w:t>與原上市股票相同種類者</w:t>
            </w:r>
            <w:r>
              <w:rPr>
                <w:rFonts w:eastAsia="標楷體" w:hint="eastAsia"/>
                <w:sz w:val="20"/>
              </w:rPr>
              <w:t>申請上市</w:t>
            </w:r>
            <w:r>
              <w:rPr>
                <w:rFonts w:eastAsia="標楷體" w:hint="eastAsia"/>
                <w:sz w:val="20"/>
              </w:rPr>
              <w:t>(</w:t>
            </w:r>
            <w:r>
              <w:rPr>
                <w:rFonts w:eastAsia="標楷體" w:hint="eastAsia"/>
                <w:sz w:val="20"/>
              </w:rPr>
              <w:t>包含現金增資、盈餘轉增資</w:t>
            </w:r>
            <w:r w:rsidRPr="00D0358D">
              <w:rPr>
                <w:rFonts w:eastAsia="標楷體" w:hint="eastAsia"/>
                <w:sz w:val="20"/>
              </w:rPr>
              <w:t>及</w:t>
            </w:r>
            <w:r w:rsidRPr="00D0358D">
              <w:rPr>
                <w:rFonts w:ascii="標楷體" w:eastAsia="標楷體" w:hAnsi="標楷體" w:hint="eastAsia"/>
                <w:sz w:val="20"/>
                <w:szCs w:val="20"/>
              </w:rPr>
              <w:t>發行限制員工權利新股</w:t>
            </w:r>
            <w:r>
              <w:rPr>
                <w:rFonts w:eastAsia="標楷體" w:hint="eastAsia"/>
                <w:sz w:val="20"/>
              </w:rPr>
              <w:t>)</w:t>
            </w:r>
            <w:r w:rsidR="00E47BC6" w:rsidRPr="00C712E3">
              <w:rPr>
                <w:rFonts w:eastAsia="標楷體"/>
                <w:sz w:val="20"/>
              </w:rPr>
              <w:t xml:space="preserve"> </w:t>
            </w:r>
          </w:p>
          <w:p w14:paraId="720CE2D2"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73668899"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3F934E97"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113ADE2F" w14:textId="77777777" w:rsidR="00E47BC6" w:rsidRDefault="00E47BC6" w:rsidP="00E47BC6">
            <w:pPr>
              <w:kinsoku w:val="0"/>
              <w:overflowPunct w:val="0"/>
              <w:spacing w:line="260" w:lineRule="exact"/>
              <w:ind w:left="156" w:hangingChars="78" w:hanging="156"/>
              <w:jc w:val="both"/>
              <w:rPr>
                <w:rFonts w:eastAsia="標楷體"/>
                <w:sz w:val="20"/>
              </w:rPr>
            </w:pPr>
          </w:p>
          <w:p w14:paraId="1A6A770F" w14:textId="77777777" w:rsidR="001F572F" w:rsidRPr="00C712E3" w:rsidRDefault="001F572F" w:rsidP="00E47BC6">
            <w:pPr>
              <w:kinsoku w:val="0"/>
              <w:overflowPunct w:val="0"/>
              <w:spacing w:line="260" w:lineRule="exact"/>
              <w:ind w:left="156" w:hangingChars="78" w:hanging="156"/>
              <w:jc w:val="both"/>
              <w:rPr>
                <w:rFonts w:eastAsia="標楷體"/>
                <w:sz w:val="20"/>
              </w:rPr>
            </w:pPr>
          </w:p>
          <w:p w14:paraId="016646F5" w14:textId="77777777" w:rsidR="00E47BC6" w:rsidRPr="00533FC1" w:rsidRDefault="00E47BC6" w:rsidP="00E47BC6">
            <w:pPr>
              <w:kinsoku w:val="0"/>
              <w:overflowPunct w:val="0"/>
              <w:spacing w:line="260" w:lineRule="exact"/>
              <w:ind w:left="156" w:hangingChars="78" w:hanging="156"/>
              <w:jc w:val="both"/>
              <w:rPr>
                <w:rFonts w:eastAsia="標楷體"/>
                <w:sz w:val="20"/>
              </w:rPr>
            </w:pPr>
            <w:r w:rsidRPr="00533FC1">
              <w:rPr>
                <w:rFonts w:eastAsia="標楷體"/>
                <w:sz w:val="20"/>
              </w:rPr>
              <w:t>4.</w:t>
            </w:r>
            <w:r w:rsidRPr="00533FC1">
              <w:rPr>
                <w:rFonts w:eastAsia="標楷體" w:hint="eastAsia"/>
                <w:sz w:val="20"/>
              </w:rPr>
              <w:t>第一上市公司增資新股與原上市股票不同種類者</w:t>
            </w:r>
            <w:r w:rsidRPr="00533FC1">
              <w:rPr>
                <w:rFonts w:eastAsia="標楷體"/>
                <w:sz w:val="20"/>
              </w:rPr>
              <w:t>(</w:t>
            </w:r>
            <w:r w:rsidRPr="00533FC1">
              <w:rPr>
                <w:rFonts w:eastAsia="標楷體" w:hint="eastAsia"/>
                <w:sz w:val="20"/>
              </w:rPr>
              <w:t>含權利義務不同之各種特別股</w:t>
            </w:r>
            <w:r w:rsidRPr="00533FC1">
              <w:rPr>
                <w:rFonts w:eastAsia="標楷體"/>
                <w:sz w:val="20"/>
              </w:rPr>
              <w:t>)</w:t>
            </w:r>
            <w:r w:rsidRPr="00533FC1">
              <w:rPr>
                <w:rFonts w:eastAsia="標楷體" w:hint="eastAsia"/>
                <w:sz w:val="20"/>
              </w:rPr>
              <w:t>申請上市。</w:t>
            </w:r>
          </w:p>
          <w:p w14:paraId="4BBCC393"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t>A.</w:t>
            </w:r>
            <w:r w:rsidRPr="00533FC1">
              <w:rPr>
                <w:rFonts w:eastAsia="標楷體" w:hint="eastAsia"/>
                <w:sz w:val="20"/>
              </w:rPr>
              <w:t>申請上市時。</w:t>
            </w:r>
            <w:r w:rsidRPr="00533FC1">
              <w:rPr>
                <w:rFonts w:eastAsia="標楷體"/>
                <w:sz w:val="20"/>
              </w:rPr>
              <w:t xml:space="preserve"> </w:t>
            </w:r>
          </w:p>
          <w:p w14:paraId="23A7BC71" w14:textId="77777777" w:rsidR="00E47BC6" w:rsidRPr="00533FC1" w:rsidRDefault="00E47BC6" w:rsidP="00E47BC6">
            <w:pPr>
              <w:kinsoku w:val="0"/>
              <w:overflowPunct w:val="0"/>
              <w:spacing w:line="260" w:lineRule="exact"/>
              <w:ind w:left="440" w:hanging="200"/>
              <w:jc w:val="both"/>
              <w:rPr>
                <w:rFonts w:eastAsia="標楷體"/>
                <w:sz w:val="20"/>
              </w:rPr>
            </w:pPr>
          </w:p>
          <w:p w14:paraId="74F4F86A" w14:textId="77777777" w:rsidR="00E47BC6" w:rsidRPr="00533FC1" w:rsidRDefault="00E47BC6" w:rsidP="00E47BC6">
            <w:pPr>
              <w:kinsoku w:val="0"/>
              <w:overflowPunct w:val="0"/>
              <w:spacing w:line="260" w:lineRule="exact"/>
              <w:ind w:left="440" w:hanging="200"/>
              <w:jc w:val="both"/>
              <w:rPr>
                <w:rFonts w:eastAsia="標楷體"/>
                <w:sz w:val="20"/>
              </w:rPr>
            </w:pPr>
          </w:p>
          <w:p w14:paraId="74EAF1A4" w14:textId="77777777" w:rsidR="00E47BC6" w:rsidRPr="00533FC1" w:rsidRDefault="00E47BC6" w:rsidP="00E47BC6">
            <w:pPr>
              <w:kinsoku w:val="0"/>
              <w:overflowPunct w:val="0"/>
              <w:spacing w:line="260" w:lineRule="exact"/>
              <w:ind w:left="440" w:hanging="200"/>
              <w:jc w:val="both"/>
              <w:rPr>
                <w:rFonts w:eastAsia="標楷體"/>
                <w:sz w:val="20"/>
              </w:rPr>
            </w:pPr>
          </w:p>
          <w:p w14:paraId="74451996" w14:textId="77777777" w:rsidR="00E47BC6" w:rsidRPr="00533FC1" w:rsidRDefault="00E47BC6" w:rsidP="00E47BC6">
            <w:pPr>
              <w:kinsoku w:val="0"/>
              <w:overflowPunct w:val="0"/>
              <w:spacing w:line="260" w:lineRule="exact"/>
              <w:ind w:left="440" w:hanging="200"/>
              <w:jc w:val="both"/>
              <w:rPr>
                <w:rFonts w:eastAsia="標楷體"/>
                <w:sz w:val="20"/>
              </w:rPr>
            </w:pPr>
          </w:p>
          <w:p w14:paraId="19F376D2" w14:textId="77777777" w:rsidR="00E47BC6" w:rsidRPr="00533FC1" w:rsidRDefault="00E47BC6" w:rsidP="00E47BC6">
            <w:pPr>
              <w:kinsoku w:val="0"/>
              <w:overflowPunct w:val="0"/>
              <w:spacing w:line="260" w:lineRule="exact"/>
              <w:ind w:left="440" w:hanging="200"/>
              <w:jc w:val="both"/>
              <w:rPr>
                <w:rFonts w:eastAsia="標楷體"/>
                <w:sz w:val="20"/>
              </w:rPr>
            </w:pPr>
            <w:r w:rsidRPr="00533FC1">
              <w:rPr>
                <w:rFonts w:eastAsia="標楷體"/>
                <w:sz w:val="20"/>
              </w:rPr>
              <w:lastRenderedPageBreak/>
              <w:t>B.</w:t>
            </w:r>
            <w:proofErr w:type="gramStart"/>
            <w:r w:rsidRPr="00533FC1">
              <w:rPr>
                <w:rFonts w:eastAsia="標楷體" w:hint="eastAsia"/>
                <w:sz w:val="20"/>
              </w:rPr>
              <w:t>洽</w:t>
            </w:r>
            <w:proofErr w:type="gramEnd"/>
            <w:r w:rsidRPr="00533FC1">
              <w:rPr>
                <w:rFonts w:eastAsia="標楷體" w:hint="eastAsia"/>
                <w:sz w:val="20"/>
              </w:rPr>
              <w:t>掛牌上市時。</w:t>
            </w:r>
          </w:p>
          <w:p w14:paraId="2C221C59" w14:textId="77777777" w:rsidR="00E47BC6" w:rsidRPr="00B216EA" w:rsidRDefault="00E47BC6" w:rsidP="00E47BC6">
            <w:pPr>
              <w:kinsoku w:val="0"/>
              <w:overflowPunct w:val="0"/>
              <w:spacing w:line="260" w:lineRule="exact"/>
              <w:ind w:left="156" w:hangingChars="78" w:hanging="156"/>
              <w:jc w:val="both"/>
              <w:rPr>
                <w:rFonts w:eastAsia="標楷體"/>
                <w:sz w:val="20"/>
              </w:rPr>
            </w:pPr>
          </w:p>
          <w:p w14:paraId="33A655CE" w14:textId="77777777" w:rsidR="00E47BC6" w:rsidRPr="00C712E3" w:rsidRDefault="00E47BC6" w:rsidP="00E47BC6">
            <w:pPr>
              <w:kinsoku w:val="0"/>
              <w:overflowPunct w:val="0"/>
              <w:spacing w:line="260" w:lineRule="exact"/>
              <w:ind w:left="156" w:hangingChars="78" w:hanging="156"/>
              <w:jc w:val="both"/>
              <w:rPr>
                <w:rFonts w:eastAsia="標楷體"/>
                <w:sz w:val="20"/>
              </w:rPr>
            </w:pPr>
          </w:p>
          <w:p w14:paraId="0F3680A7" w14:textId="77777777" w:rsidR="006C0D73" w:rsidRPr="00E47BC6" w:rsidRDefault="006C0D73" w:rsidP="001E1056">
            <w:pPr>
              <w:kinsoku w:val="0"/>
              <w:overflowPunct w:val="0"/>
              <w:spacing w:line="260" w:lineRule="exact"/>
              <w:ind w:left="156" w:hangingChars="78" w:hanging="156"/>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F23EB7" w14:textId="77777777" w:rsidR="006C0D73" w:rsidRPr="002430CD" w:rsidRDefault="006C0D73" w:rsidP="00B01169">
            <w:pPr>
              <w:kinsoku w:val="0"/>
              <w:overflowPunct w:val="0"/>
              <w:spacing w:line="260" w:lineRule="exact"/>
              <w:jc w:val="both"/>
              <w:rPr>
                <w:rFonts w:eastAsia="標楷體"/>
                <w:sz w:val="20"/>
              </w:rPr>
            </w:pPr>
          </w:p>
          <w:p w14:paraId="405CC73A" w14:textId="77777777" w:rsidR="006C0D73" w:rsidRPr="002430CD" w:rsidRDefault="006C0D73" w:rsidP="00B01169">
            <w:pPr>
              <w:kinsoku w:val="0"/>
              <w:overflowPunct w:val="0"/>
              <w:spacing w:line="260" w:lineRule="exact"/>
              <w:jc w:val="both"/>
              <w:rPr>
                <w:rFonts w:eastAsia="標楷體"/>
                <w:sz w:val="20"/>
              </w:rPr>
            </w:pPr>
          </w:p>
          <w:p w14:paraId="4253C041" w14:textId="77777777" w:rsidR="006C0D73" w:rsidRPr="002430CD" w:rsidRDefault="006C0D73" w:rsidP="00B01169">
            <w:pPr>
              <w:kinsoku w:val="0"/>
              <w:overflowPunct w:val="0"/>
              <w:spacing w:line="260" w:lineRule="exact"/>
              <w:jc w:val="both"/>
              <w:rPr>
                <w:rFonts w:eastAsia="標楷體"/>
                <w:sz w:val="20"/>
              </w:rPr>
            </w:pPr>
          </w:p>
          <w:p w14:paraId="220362B2" w14:textId="77777777" w:rsidR="006C0D73" w:rsidRPr="002430CD" w:rsidRDefault="003072E4" w:rsidP="00B01169">
            <w:pPr>
              <w:kinsoku w:val="0"/>
              <w:overflowPunct w:val="0"/>
              <w:spacing w:line="260" w:lineRule="exact"/>
              <w:jc w:val="both"/>
              <w:rPr>
                <w:rFonts w:eastAsia="標楷體"/>
                <w:sz w:val="20"/>
              </w:rPr>
            </w:pPr>
            <w:r w:rsidRPr="00FA05BF">
              <w:rPr>
                <w:rFonts w:eastAsia="標楷體" w:hint="eastAsia"/>
                <w:sz w:val="20"/>
              </w:rPr>
              <w:t>經主管機關申報生效</w:t>
            </w:r>
            <w:r w:rsidR="006C0D73" w:rsidRPr="002430CD">
              <w:rPr>
                <w:rFonts w:eastAsia="標楷體" w:hint="eastAsia"/>
                <w:sz w:val="20"/>
              </w:rPr>
              <w:t>後。</w:t>
            </w:r>
          </w:p>
          <w:p w14:paraId="76EDFB69" w14:textId="77777777" w:rsidR="006C0D73" w:rsidRPr="002430CD" w:rsidRDefault="006C0D73" w:rsidP="00B01169">
            <w:pPr>
              <w:kinsoku w:val="0"/>
              <w:overflowPunct w:val="0"/>
              <w:spacing w:line="260" w:lineRule="exact"/>
              <w:jc w:val="both"/>
              <w:rPr>
                <w:rFonts w:eastAsia="標楷體"/>
                <w:sz w:val="20"/>
              </w:rPr>
            </w:pPr>
          </w:p>
          <w:p w14:paraId="22D2E68E" w14:textId="77777777" w:rsidR="006C0D73" w:rsidRDefault="006C0D73" w:rsidP="00B01169">
            <w:pPr>
              <w:kinsoku w:val="0"/>
              <w:overflowPunct w:val="0"/>
              <w:spacing w:line="260" w:lineRule="exact"/>
              <w:jc w:val="both"/>
              <w:rPr>
                <w:rFonts w:eastAsia="標楷體"/>
                <w:sz w:val="20"/>
              </w:rPr>
            </w:pPr>
          </w:p>
          <w:p w14:paraId="0FE38F5C" w14:textId="77777777" w:rsidR="0012031B" w:rsidRDefault="0012031B" w:rsidP="00B01169">
            <w:pPr>
              <w:kinsoku w:val="0"/>
              <w:overflowPunct w:val="0"/>
              <w:spacing w:line="260" w:lineRule="exact"/>
              <w:jc w:val="both"/>
              <w:rPr>
                <w:rFonts w:eastAsia="標楷體"/>
                <w:sz w:val="20"/>
              </w:rPr>
            </w:pPr>
          </w:p>
          <w:p w14:paraId="27FF719F" w14:textId="77777777" w:rsidR="0012031B" w:rsidRPr="002430CD" w:rsidRDefault="0012031B" w:rsidP="00B01169">
            <w:pPr>
              <w:kinsoku w:val="0"/>
              <w:overflowPunct w:val="0"/>
              <w:spacing w:line="260" w:lineRule="exact"/>
              <w:jc w:val="both"/>
              <w:rPr>
                <w:rFonts w:eastAsia="標楷體"/>
                <w:sz w:val="20"/>
              </w:rPr>
            </w:pPr>
          </w:p>
          <w:p w14:paraId="0DB6B941"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預定上市日前</w:t>
            </w:r>
            <w:r w:rsidRPr="002430CD">
              <w:rPr>
                <w:rFonts w:eastAsia="標楷體" w:hint="eastAsia"/>
                <w:sz w:val="20"/>
                <w:szCs w:val="20"/>
              </w:rPr>
              <w:t>二</w:t>
            </w:r>
            <w:r w:rsidRPr="002430CD">
              <w:rPr>
                <w:rFonts w:eastAsia="標楷體" w:hint="eastAsia"/>
                <w:sz w:val="20"/>
              </w:rPr>
              <w:t>個營業日以前。</w:t>
            </w:r>
          </w:p>
          <w:p w14:paraId="35EDB9F2" w14:textId="77777777" w:rsidR="00D65E0A" w:rsidRDefault="00D65E0A" w:rsidP="00B01169">
            <w:pPr>
              <w:kinsoku w:val="0"/>
              <w:overflowPunct w:val="0"/>
              <w:spacing w:line="260" w:lineRule="exact"/>
              <w:jc w:val="both"/>
              <w:rPr>
                <w:rFonts w:eastAsia="標楷體"/>
                <w:sz w:val="20"/>
              </w:rPr>
            </w:pPr>
          </w:p>
          <w:p w14:paraId="7C034FC1" w14:textId="77777777" w:rsidR="00D65E0A" w:rsidRDefault="00D65E0A" w:rsidP="00B01169">
            <w:pPr>
              <w:kinsoku w:val="0"/>
              <w:overflowPunct w:val="0"/>
              <w:spacing w:line="260" w:lineRule="exact"/>
              <w:jc w:val="both"/>
              <w:rPr>
                <w:rFonts w:eastAsia="標楷體"/>
                <w:sz w:val="20"/>
              </w:rPr>
            </w:pPr>
          </w:p>
          <w:p w14:paraId="26178CF6" w14:textId="77777777" w:rsidR="009D44D8" w:rsidRDefault="009D44D8" w:rsidP="00B01169">
            <w:pPr>
              <w:kinsoku w:val="0"/>
              <w:overflowPunct w:val="0"/>
              <w:spacing w:line="260" w:lineRule="exact"/>
              <w:jc w:val="both"/>
              <w:rPr>
                <w:rFonts w:eastAsia="標楷體"/>
                <w:sz w:val="20"/>
              </w:rPr>
            </w:pPr>
          </w:p>
          <w:p w14:paraId="708777EE" w14:textId="77777777" w:rsidR="00D65E0A" w:rsidRPr="00D65E0A" w:rsidRDefault="00D65E0A" w:rsidP="00B01169">
            <w:pPr>
              <w:kinsoku w:val="0"/>
              <w:overflowPunct w:val="0"/>
              <w:spacing w:line="260" w:lineRule="exact"/>
              <w:jc w:val="both"/>
              <w:rPr>
                <w:rFonts w:eastAsia="標楷體"/>
                <w:sz w:val="20"/>
              </w:rPr>
            </w:pPr>
          </w:p>
          <w:p w14:paraId="1810D901" w14:textId="77777777" w:rsidR="006C0D73" w:rsidRDefault="003072E4" w:rsidP="00B01169">
            <w:pPr>
              <w:kinsoku w:val="0"/>
              <w:overflowPunct w:val="0"/>
              <w:spacing w:line="260" w:lineRule="exact"/>
              <w:jc w:val="both"/>
              <w:rPr>
                <w:rFonts w:eastAsia="標楷體"/>
                <w:sz w:val="20"/>
              </w:rPr>
            </w:pPr>
            <w:r w:rsidRPr="002430CD">
              <w:rPr>
                <w:rFonts w:eastAsia="標楷體" w:hint="eastAsia"/>
                <w:sz w:val="20"/>
              </w:rPr>
              <w:t>預定上市日前</w:t>
            </w:r>
            <w:r w:rsidRPr="007A5005">
              <w:rPr>
                <w:rFonts w:eastAsia="標楷體" w:hint="eastAsia"/>
                <w:sz w:val="20"/>
              </w:rPr>
              <w:t>二</w:t>
            </w:r>
            <w:r w:rsidRPr="002430CD">
              <w:rPr>
                <w:rFonts w:eastAsia="標楷體" w:hint="eastAsia"/>
                <w:sz w:val="20"/>
              </w:rPr>
              <w:t>個營業日以前。</w:t>
            </w:r>
          </w:p>
          <w:p w14:paraId="5961B26F" w14:textId="77777777" w:rsidR="0024019D" w:rsidRDefault="0024019D" w:rsidP="00B01169">
            <w:pPr>
              <w:kinsoku w:val="0"/>
              <w:overflowPunct w:val="0"/>
              <w:spacing w:line="260" w:lineRule="exact"/>
              <w:jc w:val="both"/>
              <w:rPr>
                <w:rFonts w:eastAsia="標楷體"/>
                <w:sz w:val="20"/>
              </w:rPr>
            </w:pPr>
          </w:p>
          <w:p w14:paraId="14073993" w14:textId="77777777" w:rsidR="00364D76" w:rsidRDefault="00364D76" w:rsidP="00B01169">
            <w:pPr>
              <w:kinsoku w:val="0"/>
              <w:overflowPunct w:val="0"/>
              <w:spacing w:line="260" w:lineRule="exact"/>
              <w:jc w:val="both"/>
              <w:rPr>
                <w:rFonts w:eastAsia="標楷體"/>
                <w:sz w:val="20"/>
              </w:rPr>
            </w:pPr>
          </w:p>
          <w:p w14:paraId="7438696E" w14:textId="77777777" w:rsidR="0012031B" w:rsidRDefault="0012031B" w:rsidP="00B01169">
            <w:pPr>
              <w:kinsoku w:val="0"/>
              <w:overflowPunct w:val="0"/>
              <w:spacing w:line="260" w:lineRule="exact"/>
              <w:jc w:val="both"/>
              <w:rPr>
                <w:rFonts w:eastAsia="標楷體"/>
                <w:sz w:val="20"/>
              </w:rPr>
            </w:pPr>
          </w:p>
          <w:p w14:paraId="3331A789" w14:textId="77777777" w:rsidR="006C0D73" w:rsidRDefault="006C0D73" w:rsidP="00B01169">
            <w:pPr>
              <w:kinsoku w:val="0"/>
              <w:overflowPunct w:val="0"/>
              <w:spacing w:line="260" w:lineRule="exact"/>
              <w:jc w:val="both"/>
              <w:rPr>
                <w:rFonts w:eastAsia="標楷體"/>
                <w:sz w:val="20"/>
              </w:rPr>
            </w:pPr>
            <w:r w:rsidRPr="002430CD">
              <w:rPr>
                <w:rFonts w:eastAsia="標楷體" w:hint="eastAsia"/>
                <w:sz w:val="20"/>
              </w:rPr>
              <w:t>於向股東交付新股之日前至少</w:t>
            </w:r>
            <w:r>
              <w:rPr>
                <w:rFonts w:eastAsia="標楷體" w:hint="eastAsia"/>
                <w:sz w:val="20"/>
                <w:szCs w:val="20"/>
              </w:rPr>
              <w:t>五</w:t>
            </w:r>
            <w:r w:rsidRPr="002430CD">
              <w:rPr>
                <w:rFonts w:eastAsia="標楷體" w:hint="eastAsia"/>
                <w:sz w:val="20"/>
              </w:rPr>
              <w:t>個營業日。</w:t>
            </w:r>
          </w:p>
          <w:p w14:paraId="12F4EEF1" w14:textId="77777777" w:rsidR="00E47BC6" w:rsidRDefault="00E47BC6" w:rsidP="00B01169">
            <w:pPr>
              <w:kinsoku w:val="0"/>
              <w:overflowPunct w:val="0"/>
              <w:spacing w:line="260" w:lineRule="exact"/>
              <w:jc w:val="both"/>
              <w:rPr>
                <w:rFonts w:eastAsia="標楷體"/>
                <w:sz w:val="20"/>
              </w:rPr>
            </w:pPr>
          </w:p>
          <w:p w14:paraId="597F418E" w14:textId="77777777" w:rsidR="00E47BC6" w:rsidRDefault="00E47BC6" w:rsidP="00B01169">
            <w:pPr>
              <w:kinsoku w:val="0"/>
              <w:overflowPunct w:val="0"/>
              <w:spacing w:line="260" w:lineRule="exact"/>
              <w:jc w:val="both"/>
              <w:rPr>
                <w:rFonts w:eastAsia="標楷體"/>
                <w:sz w:val="20"/>
              </w:rPr>
            </w:pPr>
          </w:p>
          <w:p w14:paraId="0202D2A9" w14:textId="77777777" w:rsidR="00E47BC6" w:rsidRDefault="00E47BC6" w:rsidP="00B01169">
            <w:pPr>
              <w:kinsoku w:val="0"/>
              <w:overflowPunct w:val="0"/>
              <w:spacing w:line="260" w:lineRule="exact"/>
              <w:jc w:val="both"/>
              <w:rPr>
                <w:rFonts w:eastAsia="標楷體"/>
                <w:sz w:val="20"/>
              </w:rPr>
            </w:pPr>
          </w:p>
          <w:p w14:paraId="41584A5A" w14:textId="77777777" w:rsidR="00E47BC6" w:rsidRDefault="00E47BC6" w:rsidP="00E47BC6">
            <w:pPr>
              <w:kinsoku w:val="0"/>
              <w:overflowPunct w:val="0"/>
              <w:spacing w:line="260" w:lineRule="exact"/>
              <w:jc w:val="both"/>
              <w:rPr>
                <w:rFonts w:eastAsia="標楷體"/>
                <w:color w:val="FF0000"/>
                <w:sz w:val="20"/>
              </w:rPr>
            </w:pPr>
          </w:p>
          <w:p w14:paraId="732937EF" w14:textId="77777777" w:rsidR="00E47BC6" w:rsidRDefault="00E47BC6" w:rsidP="00E47BC6">
            <w:pPr>
              <w:kinsoku w:val="0"/>
              <w:overflowPunct w:val="0"/>
              <w:spacing w:line="260" w:lineRule="exact"/>
              <w:jc w:val="both"/>
              <w:rPr>
                <w:rFonts w:eastAsia="標楷體"/>
                <w:color w:val="FF0000"/>
                <w:sz w:val="20"/>
              </w:rPr>
            </w:pPr>
          </w:p>
          <w:p w14:paraId="0F53C97B" w14:textId="77777777" w:rsidR="00E47BC6" w:rsidRDefault="00E47BC6" w:rsidP="00E47BC6">
            <w:pPr>
              <w:kinsoku w:val="0"/>
              <w:overflowPunct w:val="0"/>
              <w:spacing w:line="260" w:lineRule="exact"/>
              <w:jc w:val="both"/>
              <w:rPr>
                <w:rFonts w:eastAsia="標楷體"/>
                <w:color w:val="FF0000"/>
                <w:sz w:val="20"/>
              </w:rPr>
            </w:pPr>
          </w:p>
          <w:p w14:paraId="1C653EB0" w14:textId="77777777" w:rsidR="00E47BC6" w:rsidRDefault="00E47BC6" w:rsidP="00E47BC6">
            <w:pPr>
              <w:kinsoku w:val="0"/>
              <w:overflowPunct w:val="0"/>
              <w:spacing w:line="260" w:lineRule="exact"/>
              <w:jc w:val="both"/>
              <w:rPr>
                <w:rFonts w:eastAsia="標楷體"/>
                <w:color w:val="FF0000"/>
                <w:sz w:val="20"/>
              </w:rPr>
            </w:pPr>
          </w:p>
          <w:p w14:paraId="7322B8F5" w14:textId="77777777" w:rsidR="001F572F" w:rsidRDefault="001F572F" w:rsidP="00E47BC6">
            <w:pPr>
              <w:kinsoku w:val="0"/>
              <w:overflowPunct w:val="0"/>
              <w:spacing w:line="260" w:lineRule="exact"/>
              <w:jc w:val="both"/>
              <w:rPr>
                <w:rFonts w:eastAsia="標楷體"/>
                <w:color w:val="FF0000"/>
                <w:sz w:val="20"/>
              </w:rPr>
            </w:pPr>
          </w:p>
          <w:p w14:paraId="161E72BD" w14:textId="77777777" w:rsidR="001F572F" w:rsidRDefault="001F572F" w:rsidP="00E47BC6">
            <w:pPr>
              <w:kinsoku w:val="0"/>
              <w:overflowPunct w:val="0"/>
              <w:spacing w:line="260" w:lineRule="exact"/>
              <w:jc w:val="both"/>
              <w:rPr>
                <w:rFonts w:eastAsia="標楷體"/>
                <w:color w:val="FF0000"/>
                <w:sz w:val="20"/>
              </w:rPr>
            </w:pPr>
          </w:p>
          <w:p w14:paraId="29246725" w14:textId="77777777" w:rsidR="001F572F" w:rsidRDefault="001F572F" w:rsidP="00E47BC6">
            <w:pPr>
              <w:kinsoku w:val="0"/>
              <w:overflowPunct w:val="0"/>
              <w:spacing w:line="260" w:lineRule="exact"/>
              <w:jc w:val="both"/>
              <w:rPr>
                <w:rFonts w:eastAsia="標楷體"/>
                <w:color w:val="FF0000"/>
                <w:sz w:val="20"/>
              </w:rPr>
            </w:pPr>
          </w:p>
          <w:p w14:paraId="7495CFE7" w14:textId="77777777" w:rsidR="00B216EA" w:rsidRDefault="00B216EA" w:rsidP="00E47BC6">
            <w:pPr>
              <w:kinsoku w:val="0"/>
              <w:overflowPunct w:val="0"/>
              <w:spacing w:line="260" w:lineRule="exact"/>
              <w:jc w:val="both"/>
              <w:rPr>
                <w:rFonts w:eastAsia="標楷體"/>
                <w:color w:val="FF0000"/>
                <w:sz w:val="20"/>
              </w:rPr>
            </w:pPr>
          </w:p>
          <w:p w14:paraId="3255CC7A" w14:textId="77777777" w:rsidR="00B216EA" w:rsidRDefault="00B216EA" w:rsidP="00E47BC6">
            <w:pPr>
              <w:kinsoku w:val="0"/>
              <w:overflowPunct w:val="0"/>
              <w:spacing w:line="260" w:lineRule="exact"/>
              <w:jc w:val="both"/>
              <w:rPr>
                <w:rFonts w:eastAsia="標楷體"/>
                <w:color w:val="FF0000"/>
                <w:sz w:val="20"/>
              </w:rPr>
            </w:pPr>
          </w:p>
          <w:p w14:paraId="20922C07"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hint="eastAsia"/>
                <w:sz w:val="20"/>
              </w:rPr>
              <w:t>經主管機關申報生效後。</w:t>
            </w:r>
          </w:p>
          <w:p w14:paraId="22AFDBDE" w14:textId="77777777" w:rsidR="00E47BC6" w:rsidRPr="00B216EA" w:rsidRDefault="00E47BC6" w:rsidP="00B01169">
            <w:pPr>
              <w:kinsoku w:val="0"/>
              <w:overflowPunct w:val="0"/>
              <w:spacing w:line="260" w:lineRule="exact"/>
              <w:jc w:val="both"/>
              <w:rPr>
                <w:rFonts w:eastAsia="標楷體"/>
                <w:sz w:val="20"/>
              </w:rPr>
            </w:pPr>
          </w:p>
          <w:p w14:paraId="4F928686" w14:textId="77777777" w:rsidR="00E47BC6" w:rsidRPr="00B216EA" w:rsidRDefault="00E47BC6" w:rsidP="00B01169">
            <w:pPr>
              <w:kinsoku w:val="0"/>
              <w:overflowPunct w:val="0"/>
              <w:spacing w:line="260" w:lineRule="exact"/>
              <w:jc w:val="both"/>
              <w:rPr>
                <w:rFonts w:eastAsia="標楷體"/>
                <w:sz w:val="20"/>
              </w:rPr>
            </w:pPr>
          </w:p>
          <w:p w14:paraId="433FA955" w14:textId="77777777" w:rsidR="00E47BC6" w:rsidRPr="00B216EA" w:rsidRDefault="00E47BC6" w:rsidP="00B01169">
            <w:pPr>
              <w:kinsoku w:val="0"/>
              <w:overflowPunct w:val="0"/>
              <w:spacing w:line="260" w:lineRule="exact"/>
              <w:jc w:val="both"/>
              <w:rPr>
                <w:rFonts w:eastAsia="標楷體"/>
                <w:sz w:val="20"/>
              </w:rPr>
            </w:pPr>
          </w:p>
          <w:p w14:paraId="7C4FF5DF" w14:textId="77777777" w:rsidR="00E47BC6" w:rsidRPr="00B216EA" w:rsidRDefault="00E47BC6" w:rsidP="00B01169">
            <w:pPr>
              <w:kinsoku w:val="0"/>
              <w:overflowPunct w:val="0"/>
              <w:spacing w:line="260" w:lineRule="exact"/>
              <w:jc w:val="both"/>
              <w:rPr>
                <w:rFonts w:eastAsia="標楷體"/>
                <w:sz w:val="20"/>
              </w:rPr>
            </w:pPr>
          </w:p>
          <w:p w14:paraId="22985D9B" w14:textId="77777777" w:rsidR="00E47BC6" w:rsidRPr="00E47BC6" w:rsidRDefault="00E47BC6" w:rsidP="00B01169">
            <w:pPr>
              <w:kinsoku w:val="0"/>
              <w:overflowPunct w:val="0"/>
              <w:spacing w:line="260" w:lineRule="exact"/>
              <w:jc w:val="both"/>
              <w:rPr>
                <w:rFonts w:eastAsia="標楷體"/>
                <w:sz w:val="20"/>
              </w:rPr>
            </w:pPr>
            <w:r w:rsidRPr="00533FC1">
              <w:rPr>
                <w:rFonts w:eastAsia="標楷體" w:hint="eastAsia"/>
                <w:sz w:val="20"/>
              </w:rPr>
              <w:lastRenderedPageBreak/>
              <w:t>預定上市日前</w:t>
            </w:r>
            <w:r w:rsidRPr="00533FC1">
              <w:rPr>
                <w:rFonts w:eastAsia="標楷體" w:hint="eastAsia"/>
                <w:sz w:val="20"/>
                <w:szCs w:val="20"/>
              </w:rPr>
              <w:t>二</w:t>
            </w:r>
            <w:r w:rsidRPr="00533FC1">
              <w:rPr>
                <w:rFonts w:eastAsia="標楷體" w:hint="eastAsia"/>
                <w:sz w:val="20"/>
              </w:rPr>
              <w:t>個營業日以前。</w:t>
            </w:r>
          </w:p>
        </w:tc>
        <w:tc>
          <w:tcPr>
            <w:tcW w:w="6300" w:type="dxa"/>
            <w:tcBorders>
              <w:top w:val="single" w:sz="4" w:space="0" w:color="auto"/>
              <w:left w:val="single" w:sz="4" w:space="0" w:color="auto"/>
              <w:bottom w:val="single" w:sz="4" w:space="0" w:color="auto"/>
              <w:right w:val="single" w:sz="4" w:space="0" w:color="auto"/>
            </w:tcBorders>
          </w:tcPr>
          <w:p w14:paraId="4A4BC4DF" w14:textId="77777777" w:rsidR="006C0D73" w:rsidRPr="002430CD" w:rsidRDefault="006C0D73" w:rsidP="00B01169">
            <w:pPr>
              <w:kinsoku w:val="0"/>
              <w:overflowPunct w:val="0"/>
              <w:spacing w:line="260" w:lineRule="exact"/>
              <w:jc w:val="both"/>
              <w:rPr>
                <w:rFonts w:eastAsia="標楷體"/>
                <w:sz w:val="20"/>
              </w:rPr>
            </w:pPr>
          </w:p>
          <w:p w14:paraId="57CC7661" w14:textId="77777777" w:rsidR="006C0D73" w:rsidRPr="002430CD" w:rsidRDefault="006C0D73" w:rsidP="00B01169">
            <w:pPr>
              <w:kinsoku w:val="0"/>
              <w:overflowPunct w:val="0"/>
              <w:spacing w:line="260" w:lineRule="exact"/>
              <w:jc w:val="both"/>
              <w:rPr>
                <w:rFonts w:eastAsia="標楷體"/>
                <w:sz w:val="20"/>
              </w:rPr>
            </w:pPr>
          </w:p>
          <w:p w14:paraId="59E63922" w14:textId="77777777" w:rsidR="006C0D73" w:rsidRPr="002430CD" w:rsidRDefault="006C0D73" w:rsidP="00B01169">
            <w:pPr>
              <w:kinsoku w:val="0"/>
              <w:overflowPunct w:val="0"/>
              <w:spacing w:line="260" w:lineRule="exact"/>
              <w:jc w:val="both"/>
              <w:rPr>
                <w:rFonts w:eastAsia="標楷體"/>
                <w:sz w:val="20"/>
              </w:rPr>
            </w:pPr>
          </w:p>
          <w:p w14:paraId="702ABBA5" w14:textId="77777777" w:rsidR="006C0D73" w:rsidRPr="002430CD" w:rsidRDefault="003072E4" w:rsidP="00B01169">
            <w:pPr>
              <w:kinsoku w:val="0"/>
              <w:overflowPunct w:val="0"/>
              <w:spacing w:line="260" w:lineRule="exact"/>
              <w:jc w:val="both"/>
              <w:rPr>
                <w:rFonts w:eastAsia="標楷體"/>
                <w:sz w:val="20"/>
              </w:rPr>
            </w:pPr>
            <w:r w:rsidRPr="00B30224">
              <w:rPr>
                <w:rFonts w:eastAsia="標楷體" w:hint="eastAsia"/>
                <w:sz w:val="20"/>
              </w:rPr>
              <w:t>上市公司</w:t>
            </w:r>
            <w:r w:rsidRPr="00FA05BF">
              <w:rPr>
                <w:rFonts w:eastAsia="標楷體" w:hint="eastAsia"/>
                <w:sz w:val="20"/>
              </w:rPr>
              <w:t>特別股股票上市申請書</w:t>
            </w:r>
            <w:r w:rsidR="006C0D73" w:rsidRPr="002430CD">
              <w:rPr>
                <w:rFonts w:eastAsia="標楷體" w:hint="eastAsia"/>
                <w:sz w:val="20"/>
              </w:rPr>
              <w:t>及</w:t>
            </w:r>
            <w:r>
              <w:rPr>
                <w:rFonts w:eastAsia="標楷體" w:hint="eastAsia"/>
                <w:sz w:val="20"/>
              </w:rPr>
              <w:t>其</w:t>
            </w:r>
            <w:r w:rsidR="006C0D73" w:rsidRPr="002430CD">
              <w:rPr>
                <w:rFonts w:eastAsia="標楷體" w:hint="eastAsia"/>
                <w:sz w:val="20"/>
              </w:rPr>
              <w:t>附件。</w:t>
            </w:r>
          </w:p>
          <w:p w14:paraId="326D912B" w14:textId="77777777" w:rsidR="006C0D73" w:rsidRPr="002430CD" w:rsidRDefault="006C0D73" w:rsidP="00460DA2">
            <w:pPr>
              <w:kinsoku w:val="0"/>
              <w:overflowPunct w:val="0"/>
              <w:spacing w:line="260" w:lineRule="exact"/>
              <w:ind w:left="156" w:hanging="156"/>
              <w:jc w:val="both"/>
              <w:rPr>
                <w:rFonts w:eastAsia="標楷體"/>
                <w:sz w:val="20"/>
              </w:rPr>
            </w:pPr>
          </w:p>
          <w:p w14:paraId="3066EB93" w14:textId="77777777" w:rsidR="006C0D73" w:rsidRDefault="006C0D73" w:rsidP="00B01169">
            <w:pPr>
              <w:kinsoku w:val="0"/>
              <w:overflowPunct w:val="0"/>
              <w:spacing w:line="260" w:lineRule="exact"/>
              <w:ind w:left="154" w:hanging="154"/>
              <w:jc w:val="both"/>
              <w:rPr>
                <w:rFonts w:eastAsia="標楷體"/>
                <w:sz w:val="20"/>
              </w:rPr>
            </w:pPr>
          </w:p>
          <w:p w14:paraId="77682EC8" w14:textId="77777777" w:rsidR="009D259B" w:rsidRPr="009D259B" w:rsidRDefault="009D259B" w:rsidP="00B01169">
            <w:pPr>
              <w:kinsoku w:val="0"/>
              <w:overflowPunct w:val="0"/>
              <w:spacing w:line="260" w:lineRule="exact"/>
              <w:ind w:left="154" w:hanging="154"/>
              <w:jc w:val="both"/>
              <w:rPr>
                <w:rFonts w:eastAsia="標楷體"/>
                <w:sz w:val="20"/>
              </w:rPr>
            </w:pPr>
          </w:p>
          <w:p w14:paraId="72D79A53" w14:textId="77777777" w:rsidR="006C0D73" w:rsidRPr="009A74AC" w:rsidRDefault="006C0D73" w:rsidP="00B01169">
            <w:pPr>
              <w:kinsoku w:val="0"/>
              <w:overflowPunct w:val="0"/>
              <w:spacing w:line="260" w:lineRule="exact"/>
              <w:jc w:val="both"/>
              <w:rPr>
                <w:rFonts w:eastAsia="標楷體"/>
                <w:sz w:val="20"/>
              </w:rPr>
            </w:pPr>
          </w:p>
          <w:p w14:paraId="5448631A" w14:textId="77777777" w:rsidR="006C0D73" w:rsidRPr="00364D76" w:rsidRDefault="00364D76" w:rsidP="00B01169">
            <w:pPr>
              <w:kinsoku w:val="0"/>
              <w:overflowPunct w:val="0"/>
              <w:spacing w:line="260" w:lineRule="exact"/>
              <w:jc w:val="both"/>
              <w:rPr>
                <w:rFonts w:eastAsia="標楷體"/>
                <w:sz w:val="20"/>
              </w:rPr>
            </w:pPr>
            <w:r w:rsidRPr="0024019D">
              <w:rPr>
                <w:rFonts w:eastAsia="標楷體" w:hint="eastAsia"/>
                <w:sz w:val="20"/>
              </w:rPr>
              <w:t>增資新</w:t>
            </w:r>
            <w:proofErr w:type="gramStart"/>
            <w:r w:rsidRPr="0024019D">
              <w:rPr>
                <w:rFonts w:eastAsia="標楷體" w:hint="eastAsia"/>
                <w:sz w:val="20"/>
              </w:rPr>
              <w:t>股股款</w:t>
            </w:r>
            <w:proofErr w:type="gramEnd"/>
            <w:r w:rsidRPr="0024019D">
              <w:rPr>
                <w:rFonts w:eastAsia="標楷體" w:hint="eastAsia"/>
                <w:sz w:val="20"/>
              </w:rPr>
              <w:t>繳納憑證上市申報書及其附件</w:t>
            </w:r>
            <w:r w:rsidRPr="0024019D">
              <w:rPr>
                <w:rFonts w:eastAsia="標楷體"/>
                <w:sz w:val="20"/>
              </w:rPr>
              <w:t>(</w:t>
            </w:r>
            <w:r w:rsidRPr="0024019D">
              <w:rPr>
                <w:rFonts w:eastAsia="標楷體" w:hint="eastAsia"/>
                <w:sz w:val="20"/>
              </w:rPr>
              <w:t>特別股先行以股款繳納憑證辦理掛牌作業者適用</w:t>
            </w:r>
            <w:r w:rsidRPr="0024019D">
              <w:rPr>
                <w:rFonts w:eastAsia="標楷體"/>
                <w:sz w:val="20"/>
              </w:rPr>
              <w:t>)</w:t>
            </w:r>
          </w:p>
          <w:p w14:paraId="780ECD82" w14:textId="77777777" w:rsidR="006C0D73" w:rsidRDefault="006C0D73" w:rsidP="00B01169">
            <w:pPr>
              <w:kinsoku w:val="0"/>
              <w:overflowPunct w:val="0"/>
              <w:spacing w:line="260" w:lineRule="exact"/>
              <w:ind w:left="200" w:hanging="200"/>
              <w:jc w:val="both"/>
              <w:rPr>
                <w:rFonts w:eastAsia="標楷體"/>
                <w:sz w:val="20"/>
              </w:rPr>
            </w:pPr>
          </w:p>
          <w:p w14:paraId="6AEEF819" w14:textId="77777777" w:rsidR="0024019D" w:rsidRDefault="0024019D" w:rsidP="00B01169">
            <w:pPr>
              <w:kinsoku w:val="0"/>
              <w:overflowPunct w:val="0"/>
              <w:spacing w:line="260" w:lineRule="exact"/>
              <w:ind w:left="200" w:hanging="200"/>
              <w:jc w:val="both"/>
              <w:rPr>
                <w:rFonts w:eastAsia="標楷體"/>
                <w:sz w:val="20"/>
              </w:rPr>
            </w:pPr>
          </w:p>
          <w:p w14:paraId="6CB0CB4B" w14:textId="77777777" w:rsidR="00540803" w:rsidRDefault="00540803" w:rsidP="00B01169">
            <w:pPr>
              <w:kinsoku w:val="0"/>
              <w:overflowPunct w:val="0"/>
              <w:spacing w:line="260" w:lineRule="exact"/>
              <w:ind w:left="200" w:hanging="200"/>
              <w:jc w:val="both"/>
              <w:rPr>
                <w:rFonts w:eastAsia="標楷體"/>
                <w:sz w:val="20"/>
              </w:rPr>
            </w:pPr>
          </w:p>
          <w:p w14:paraId="5573F1F5" w14:textId="77777777" w:rsidR="00D65E0A" w:rsidRDefault="00D65E0A" w:rsidP="00B01169">
            <w:pPr>
              <w:kinsoku w:val="0"/>
              <w:overflowPunct w:val="0"/>
              <w:spacing w:line="260" w:lineRule="exact"/>
              <w:ind w:left="200" w:hanging="200"/>
              <w:jc w:val="both"/>
              <w:rPr>
                <w:rFonts w:eastAsia="標楷體"/>
                <w:sz w:val="20"/>
              </w:rPr>
            </w:pPr>
          </w:p>
          <w:p w14:paraId="5C162BA1" w14:textId="77777777" w:rsidR="003072E4" w:rsidRDefault="00063F38" w:rsidP="00533FC1">
            <w:pPr>
              <w:kinsoku w:val="0"/>
              <w:overflowPunct w:val="0"/>
              <w:spacing w:line="260" w:lineRule="exact"/>
              <w:jc w:val="both"/>
              <w:rPr>
                <w:rFonts w:eastAsia="標楷體"/>
                <w:sz w:val="20"/>
              </w:rPr>
            </w:pPr>
            <w:r w:rsidRPr="002B794E">
              <w:rPr>
                <w:rFonts w:eastAsia="標楷體" w:hint="eastAsia"/>
                <w:sz w:val="20"/>
              </w:rPr>
              <w:t>輸入「公開資訊觀測站」</w:t>
            </w:r>
            <w:r w:rsidRPr="002B794E">
              <w:rPr>
                <w:rFonts w:eastAsia="標楷體" w:hint="eastAsia"/>
                <w:sz w:val="20"/>
              </w:rPr>
              <w:t>(sii.twse.com.tw/</w:t>
            </w:r>
            <w:r w:rsidRPr="002B794E">
              <w:rPr>
                <w:rFonts w:eastAsia="標楷體" w:hint="eastAsia"/>
                <w:sz w:val="20"/>
              </w:rPr>
              <w:t>普通股股數</w:t>
            </w:r>
            <w:r w:rsidRPr="002B794E">
              <w:rPr>
                <w:rFonts w:eastAsia="標楷體" w:hint="eastAsia"/>
                <w:sz w:val="20"/>
              </w:rPr>
              <w:t>/TDR</w:t>
            </w:r>
            <w:r w:rsidRPr="002B794E">
              <w:rPr>
                <w:rFonts w:eastAsia="標楷體" w:hint="eastAsia"/>
                <w:sz w:val="20"/>
              </w:rPr>
              <w:t>單位數增減申報作業</w:t>
            </w:r>
            <w:r w:rsidRPr="002B794E">
              <w:rPr>
                <w:rFonts w:eastAsia="標楷體" w:hint="eastAsia"/>
                <w:sz w:val="20"/>
              </w:rPr>
              <w:t>)</w:t>
            </w:r>
            <w:r w:rsidRPr="002B794E">
              <w:rPr>
                <w:rFonts w:eastAsia="標楷體" w:hint="eastAsia"/>
                <w:sz w:val="20"/>
              </w:rPr>
              <w:t>，並上傳所述附件。</w:t>
            </w:r>
          </w:p>
          <w:p w14:paraId="5994A158" w14:textId="77777777" w:rsidR="003072E4" w:rsidRDefault="003072E4" w:rsidP="00B01169">
            <w:pPr>
              <w:kinsoku w:val="0"/>
              <w:overflowPunct w:val="0"/>
              <w:spacing w:line="260" w:lineRule="exact"/>
              <w:ind w:left="200" w:hanging="200"/>
              <w:jc w:val="both"/>
              <w:rPr>
                <w:rFonts w:eastAsia="標楷體"/>
                <w:sz w:val="20"/>
              </w:rPr>
            </w:pPr>
          </w:p>
          <w:p w14:paraId="35FE8F5A" w14:textId="77777777" w:rsidR="00063F38" w:rsidRDefault="00063F38" w:rsidP="00B01169">
            <w:pPr>
              <w:kinsoku w:val="0"/>
              <w:overflowPunct w:val="0"/>
              <w:spacing w:line="260" w:lineRule="exact"/>
              <w:ind w:left="200" w:hanging="200"/>
              <w:jc w:val="both"/>
              <w:rPr>
                <w:rFonts w:eastAsia="標楷體"/>
                <w:sz w:val="20"/>
              </w:rPr>
            </w:pPr>
          </w:p>
          <w:p w14:paraId="01CE3622" w14:textId="77777777" w:rsidR="00540803" w:rsidRDefault="00540803" w:rsidP="00B01169">
            <w:pPr>
              <w:kinsoku w:val="0"/>
              <w:overflowPunct w:val="0"/>
              <w:spacing w:line="260" w:lineRule="exact"/>
              <w:ind w:left="200" w:hanging="200"/>
              <w:jc w:val="both"/>
              <w:rPr>
                <w:rFonts w:eastAsia="標楷體"/>
                <w:sz w:val="20"/>
              </w:rPr>
            </w:pPr>
          </w:p>
          <w:p w14:paraId="5EFF5FEF" w14:textId="77777777" w:rsidR="00540803" w:rsidRDefault="00540803" w:rsidP="00B01169">
            <w:pPr>
              <w:kinsoku w:val="0"/>
              <w:overflowPunct w:val="0"/>
              <w:spacing w:line="260" w:lineRule="exact"/>
              <w:ind w:left="200" w:hanging="200"/>
              <w:jc w:val="both"/>
              <w:rPr>
                <w:rFonts w:eastAsia="標楷體"/>
                <w:sz w:val="20"/>
              </w:rPr>
            </w:pPr>
          </w:p>
          <w:p w14:paraId="06104CC4" w14:textId="77777777" w:rsidR="006C0D73" w:rsidRPr="002430CD" w:rsidRDefault="006C0D73" w:rsidP="00E60F93">
            <w:pPr>
              <w:kinsoku w:val="0"/>
              <w:overflowPunct w:val="0"/>
              <w:spacing w:line="260" w:lineRule="exact"/>
              <w:ind w:left="140" w:hanging="140"/>
              <w:jc w:val="both"/>
              <w:rPr>
                <w:rFonts w:eastAsia="標楷體"/>
                <w:sz w:val="20"/>
              </w:rPr>
            </w:pPr>
            <w:r w:rsidRPr="002430CD">
              <w:rPr>
                <w:rFonts w:eastAsia="標楷體" w:hint="eastAsia"/>
                <w:sz w:val="20"/>
              </w:rPr>
              <w:t>1.</w:t>
            </w:r>
            <w:r w:rsidR="004345C0" w:rsidRPr="00674164">
              <w:rPr>
                <w:rFonts w:eastAsia="標楷體" w:hAnsi="標楷體"/>
                <w:sz w:val="20"/>
                <w:szCs w:val="20"/>
              </w:rPr>
              <w:t>輸入「公開資訊觀測站」</w:t>
            </w:r>
            <w:r w:rsidR="004345C0" w:rsidRPr="00674164">
              <w:rPr>
                <w:rFonts w:eastAsia="標楷體"/>
                <w:sz w:val="20"/>
                <w:szCs w:val="20"/>
              </w:rPr>
              <w:t>(sii.twse.com.tw/</w:t>
            </w:r>
            <w:r w:rsidR="004345C0" w:rsidRPr="00674164">
              <w:rPr>
                <w:rFonts w:ascii="標楷體" w:eastAsia="標楷體" w:hAnsi="標楷體" w:hint="eastAsia"/>
                <w:sz w:val="20"/>
              </w:rPr>
              <w:t>上市</w:t>
            </w:r>
            <w:r w:rsidR="004345C0" w:rsidRPr="00674164">
              <w:rPr>
                <w:rFonts w:eastAsia="標楷體" w:hAnsi="標楷體"/>
                <w:sz w:val="20"/>
                <w:szCs w:val="20"/>
              </w:rPr>
              <w:t>普通股股數</w:t>
            </w:r>
            <w:r w:rsidR="004345C0" w:rsidRPr="00674164">
              <w:rPr>
                <w:rFonts w:eastAsia="標楷體"/>
                <w:sz w:val="20"/>
                <w:szCs w:val="20"/>
              </w:rPr>
              <w:t>/TDR</w:t>
            </w:r>
            <w:r w:rsidR="004345C0" w:rsidRPr="00674164">
              <w:rPr>
                <w:rFonts w:eastAsia="標楷體" w:hAnsi="標楷體"/>
                <w:sz w:val="20"/>
                <w:szCs w:val="20"/>
              </w:rPr>
              <w:t>單位數增減申報作業</w:t>
            </w:r>
            <w:r w:rsidR="004345C0" w:rsidRPr="00674164">
              <w:rPr>
                <w:rFonts w:eastAsia="標楷體"/>
                <w:sz w:val="20"/>
                <w:szCs w:val="20"/>
              </w:rPr>
              <w:t>)</w:t>
            </w:r>
            <w:r w:rsidR="004345C0" w:rsidRPr="00674164">
              <w:rPr>
                <w:rFonts w:eastAsia="標楷體" w:hint="eastAsia"/>
                <w:sz w:val="20"/>
              </w:rPr>
              <w:t>，</w:t>
            </w:r>
            <w:r w:rsidR="004345C0" w:rsidRPr="00674164">
              <w:rPr>
                <w:rFonts w:eastAsia="標楷體" w:hAnsi="標楷體"/>
                <w:sz w:val="20"/>
              </w:rPr>
              <w:t>並上傳</w:t>
            </w:r>
            <w:r w:rsidR="004345C0" w:rsidRPr="00674164">
              <w:rPr>
                <w:rFonts w:eastAsia="標楷體" w:hint="eastAsia"/>
                <w:sz w:val="20"/>
              </w:rPr>
              <w:t>所述附件</w:t>
            </w:r>
            <w:r w:rsidRPr="002430CD">
              <w:rPr>
                <w:rFonts w:eastAsia="標楷體" w:hint="eastAsia"/>
                <w:sz w:val="20"/>
              </w:rPr>
              <w:t>。</w:t>
            </w:r>
          </w:p>
          <w:p w14:paraId="3A5DA5C3" w14:textId="77777777" w:rsidR="006C0D73" w:rsidRDefault="00E60F93" w:rsidP="00E60F93">
            <w:pPr>
              <w:kinsoku w:val="0"/>
              <w:overflowPunct w:val="0"/>
              <w:spacing w:line="260" w:lineRule="exact"/>
              <w:ind w:left="140" w:hanging="140"/>
              <w:jc w:val="both"/>
              <w:rPr>
                <w:rFonts w:eastAsia="標楷體"/>
                <w:sz w:val="20"/>
              </w:rPr>
            </w:pPr>
            <w:r>
              <w:rPr>
                <w:rFonts w:eastAsia="標楷體" w:hint="eastAsia"/>
                <w:sz w:val="20"/>
              </w:rPr>
              <w:t>2.</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募集與發行有價證券依公司法第</w:t>
            </w:r>
            <w:r w:rsidR="006C0D73" w:rsidRPr="002430CD">
              <w:rPr>
                <w:rFonts w:eastAsia="標楷體" w:hint="eastAsia"/>
                <w:sz w:val="20"/>
              </w:rPr>
              <w:t>252</w:t>
            </w:r>
            <w:r w:rsidR="006C0D73" w:rsidRPr="002430CD">
              <w:rPr>
                <w:rFonts w:eastAsia="標楷體" w:hint="eastAsia"/>
                <w:sz w:val="20"/>
              </w:rPr>
              <w:t>條及第</w:t>
            </w:r>
            <w:proofErr w:type="gramStart"/>
            <w:r w:rsidR="006C0D73" w:rsidRPr="002430CD">
              <w:rPr>
                <w:rFonts w:eastAsia="標楷體" w:hint="eastAsia"/>
                <w:sz w:val="20"/>
              </w:rPr>
              <w:t>273</w:t>
            </w:r>
            <w:r w:rsidR="006C0D73" w:rsidRPr="002430CD">
              <w:rPr>
                <w:rFonts w:eastAsia="標楷體" w:hint="eastAsia"/>
                <w:sz w:val="20"/>
              </w:rPr>
              <w:t>條暨</w:t>
            </w:r>
            <w:proofErr w:type="gramEnd"/>
            <w:r w:rsidR="006C0D73" w:rsidRPr="002430CD">
              <w:rPr>
                <w:rFonts w:eastAsia="標楷體" w:hint="eastAsia"/>
                <w:sz w:val="20"/>
              </w:rPr>
              <w:t>有價證券交付或發放股利前辦理之公告</w:t>
            </w:r>
            <w:r w:rsidR="006C0D73" w:rsidRPr="002430CD">
              <w:rPr>
                <w:rFonts w:eastAsia="標楷體" w:hint="eastAsia"/>
                <w:sz w:val="20"/>
              </w:rPr>
              <w:t>)</w:t>
            </w:r>
            <w:r w:rsidR="006C0D73" w:rsidRPr="002430CD">
              <w:rPr>
                <w:rFonts w:eastAsia="標楷體" w:hint="eastAsia"/>
                <w:sz w:val="20"/>
              </w:rPr>
              <w:t>。</w:t>
            </w:r>
          </w:p>
          <w:p w14:paraId="35AD0A46" w14:textId="77777777" w:rsidR="006C0D73" w:rsidRDefault="004345C0" w:rsidP="00E60F93">
            <w:pPr>
              <w:kinsoku w:val="0"/>
              <w:overflowPunct w:val="0"/>
              <w:spacing w:line="260" w:lineRule="exact"/>
              <w:ind w:left="140" w:hanging="14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輸入「公開資訊觀測站」</w:t>
            </w:r>
            <w:r w:rsidR="006C0D73" w:rsidRPr="002430CD">
              <w:rPr>
                <w:rFonts w:eastAsia="標楷體"/>
                <w:sz w:val="20"/>
              </w:rPr>
              <w:t>(sii.twse.com.tw/</w:t>
            </w:r>
            <w:r w:rsidR="006C0D73" w:rsidRPr="002430CD">
              <w:rPr>
                <w:rFonts w:eastAsia="標楷體" w:hint="eastAsia"/>
                <w:sz w:val="20"/>
              </w:rPr>
              <w:t>國內有價證券申報</w:t>
            </w:r>
            <w:r w:rsidR="006C0D73" w:rsidRPr="002430CD">
              <w:rPr>
                <w:rFonts w:eastAsia="標楷體" w:hint="eastAsia"/>
                <w:sz w:val="20"/>
              </w:rPr>
              <w:t>/</w:t>
            </w:r>
            <w:r w:rsidR="006C0D73" w:rsidRPr="002430CD">
              <w:rPr>
                <w:rFonts w:eastAsia="標楷體" w:hint="eastAsia"/>
                <w:sz w:val="20"/>
              </w:rPr>
              <w:t>普通股、特別股、一般公司債、轉換公司債等申報畫面，生效日為上市日期</w:t>
            </w:r>
            <w:r w:rsidR="006C0D73" w:rsidRPr="002430CD">
              <w:rPr>
                <w:rFonts w:eastAsia="標楷體"/>
                <w:sz w:val="20"/>
              </w:rPr>
              <w:t>)</w:t>
            </w:r>
            <w:r w:rsidR="006C0D73" w:rsidRPr="002430CD">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4A6FF080" w14:textId="77777777" w:rsidR="00E47BC6" w:rsidRDefault="00E47BC6" w:rsidP="00E60F93">
            <w:pPr>
              <w:kinsoku w:val="0"/>
              <w:overflowPunct w:val="0"/>
              <w:spacing w:line="260" w:lineRule="exact"/>
              <w:ind w:left="140" w:hanging="140"/>
              <w:jc w:val="both"/>
              <w:rPr>
                <w:rFonts w:eastAsia="標楷體"/>
                <w:sz w:val="20"/>
              </w:rPr>
            </w:pPr>
          </w:p>
          <w:p w14:paraId="436A4CDF" w14:textId="77777777" w:rsidR="00E47BC6" w:rsidRDefault="00E47BC6" w:rsidP="00E60F93">
            <w:pPr>
              <w:kinsoku w:val="0"/>
              <w:overflowPunct w:val="0"/>
              <w:spacing w:line="260" w:lineRule="exact"/>
              <w:ind w:left="140" w:hanging="140"/>
              <w:jc w:val="both"/>
              <w:rPr>
                <w:rFonts w:eastAsia="標楷體"/>
                <w:sz w:val="20"/>
              </w:rPr>
            </w:pPr>
          </w:p>
          <w:p w14:paraId="6013CFD7" w14:textId="77777777" w:rsidR="00B216EA" w:rsidRDefault="00B216EA" w:rsidP="00E60F93">
            <w:pPr>
              <w:kinsoku w:val="0"/>
              <w:overflowPunct w:val="0"/>
              <w:spacing w:line="260" w:lineRule="exact"/>
              <w:ind w:left="140" w:hanging="140"/>
              <w:jc w:val="both"/>
              <w:rPr>
                <w:rFonts w:eastAsia="標楷體"/>
                <w:sz w:val="20"/>
              </w:rPr>
            </w:pPr>
          </w:p>
          <w:p w14:paraId="73195A39" w14:textId="77777777" w:rsidR="00B216EA" w:rsidRDefault="00B216EA" w:rsidP="00E60F93">
            <w:pPr>
              <w:kinsoku w:val="0"/>
              <w:overflowPunct w:val="0"/>
              <w:spacing w:line="260" w:lineRule="exact"/>
              <w:ind w:left="140" w:hanging="140"/>
              <w:jc w:val="both"/>
              <w:rPr>
                <w:rFonts w:eastAsia="標楷體"/>
                <w:sz w:val="20"/>
              </w:rPr>
            </w:pPr>
          </w:p>
          <w:p w14:paraId="2EA724DC" w14:textId="77777777" w:rsidR="00C42A3F" w:rsidRDefault="00C42A3F" w:rsidP="00E60F93">
            <w:pPr>
              <w:kinsoku w:val="0"/>
              <w:overflowPunct w:val="0"/>
              <w:spacing w:line="260" w:lineRule="exact"/>
              <w:ind w:left="140" w:hanging="140"/>
              <w:jc w:val="both"/>
              <w:rPr>
                <w:rFonts w:eastAsia="標楷體"/>
                <w:sz w:val="20"/>
              </w:rPr>
            </w:pPr>
          </w:p>
          <w:p w14:paraId="5D3DD1FA" w14:textId="77777777" w:rsidR="00E47BC6" w:rsidRPr="00533FC1"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t>第一上市公司特別股股票上市申請書及其附件。</w:t>
            </w:r>
          </w:p>
          <w:p w14:paraId="27AD5DA8" w14:textId="77777777" w:rsidR="00E47BC6" w:rsidRPr="00533FC1" w:rsidRDefault="00E47BC6" w:rsidP="00E60F93">
            <w:pPr>
              <w:kinsoku w:val="0"/>
              <w:overflowPunct w:val="0"/>
              <w:spacing w:line="260" w:lineRule="exact"/>
              <w:ind w:left="140" w:hanging="140"/>
              <w:jc w:val="both"/>
              <w:rPr>
                <w:rFonts w:eastAsia="標楷體"/>
                <w:sz w:val="20"/>
              </w:rPr>
            </w:pPr>
          </w:p>
          <w:p w14:paraId="40EEB6D8" w14:textId="77777777" w:rsidR="00E47BC6" w:rsidRPr="00533FC1" w:rsidRDefault="00E47BC6" w:rsidP="00E60F93">
            <w:pPr>
              <w:kinsoku w:val="0"/>
              <w:overflowPunct w:val="0"/>
              <w:spacing w:line="260" w:lineRule="exact"/>
              <w:ind w:left="140" w:hanging="140"/>
              <w:jc w:val="both"/>
              <w:rPr>
                <w:rFonts w:eastAsia="標楷體"/>
                <w:sz w:val="20"/>
              </w:rPr>
            </w:pPr>
          </w:p>
          <w:p w14:paraId="20E95AE1" w14:textId="77777777" w:rsidR="00E47BC6" w:rsidRPr="00533FC1" w:rsidRDefault="00E47BC6" w:rsidP="00E60F93">
            <w:pPr>
              <w:kinsoku w:val="0"/>
              <w:overflowPunct w:val="0"/>
              <w:spacing w:line="260" w:lineRule="exact"/>
              <w:ind w:left="140" w:hanging="140"/>
              <w:jc w:val="both"/>
              <w:rPr>
                <w:rFonts w:eastAsia="標楷體"/>
                <w:sz w:val="20"/>
              </w:rPr>
            </w:pPr>
          </w:p>
          <w:p w14:paraId="33503E7C" w14:textId="77777777" w:rsidR="00E47BC6" w:rsidRPr="00533FC1" w:rsidRDefault="00E47BC6" w:rsidP="00E60F93">
            <w:pPr>
              <w:kinsoku w:val="0"/>
              <w:overflowPunct w:val="0"/>
              <w:spacing w:line="260" w:lineRule="exact"/>
              <w:ind w:left="140" w:hanging="140"/>
              <w:jc w:val="both"/>
              <w:rPr>
                <w:rFonts w:eastAsia="標楷體"/>
                <w:sz w:val="20"/>
              </w:rPr>
            </w:pPr>
          </w:p>
          <w:p w14:paraId="2879DF3C" w14:textId="77777777" w:rsidR="00E47BC6" w:rsidRPr="002430CD" w:rsidRDefault="00E47BC6" w:rsidP="00E60F93">
            <w:pPr>
              <w:kinsoku w:val="0"/>
              <w:overflowPunct w:val="0"/>
              <w:spacing w:line="260" w:lineRule="exact"/>
              <w:ind w:left="140" w:hanging="140"/>
              <w:jc w:val="both"/>
              <w:rPr>
                <w:rFonts w:eastAsia="標楷體"/>
                <w:sz w:val="20"/>
              </w:rPr>
            </w:pPr>
            <w:r w:rsidRPr="00533FC1">
              <w:rPr>
                <w:rFonts w:eastAsia="標楷體" w:hint="eastAsia"/>
                <w:sz w:val="20"/>
              </w:rPr>
              <w:lastRenderedPageBreak/>
              <w:t>第一上市公司特別股股票上市</w:t>
            </w:r>
            <w:r w:rsidRPr="00533FC1">
              <w:rPr>
                <w:rFonts w:eastAsia="標楷體"/>
                <w:sz w:val="20"/>
              </w:rPr>
              <w:t>(</w:t>
            </w:r>
            <w:r w:rsidRPr="00533FC1">
              <w:rPr>
                <w:rFonts w:eastAsia="標楷體" w:hint="eastAsia"/>
                <w:sz w:val="20"/>
              </w:rPr>
              <w:t>掛牌</w:t>
            </w:r>
            <w:r w:rsidRPr="00533FC1">
              <w:rPr>
                <w:rFonts w:eastAsia="標楷體"/>
                <w:sz w:val="20"/>
              </w:rPr>
              <w:t>)</w:t>
            </w:r>
            <w:r w:rsidRPr="00533FC1">
              <w:rPr>
                <w:rFonts w:eastAsia="標楷體" w:hint="eastAsia"/>
                <w:sz w:val="20"/>
              </w:rPr>
              <w:t>申請書及其附件。</w:t>
            </w:r>
          </w:p>
        </w:tc>
        <w:tc>
          <w:tcPr>
            <w:tcW w:w="3600" w:type="dxa"/>
            <w:tcBorders>
              <w:top w:val="single" w:sz="4" w:space="0" w:color="auto"/>
              <w:left w:val="single" w:sz="4" w:space="0" w:color="auto"/>
              <w:bottom w:val="single" w:sz="4" w:space="0" w:color="auto"/>
              <w:right w:val="single" w:sz="4" w:space="0" w:color="auto"/>
            </w:tcBorders>
          </w:tcPr>
          <w:p w14:paraId="6675BF83" w14:textId="77777777" w:rsidR="006C0D73" w:rsidRPr="002430CD" w:rsidRDefault="006C0D73" w:rsidP="00B01169">
            <w:pPr>
              <w:kinsoku w:val="0"/>
              <w:overflowPunct w:val="0"/>
              <w:spacing w:line="260" w:lineRule="exact"/>
              <w:jc w:val="both"/>
              <w:rPr>
                <w:rFonts w:eastAsia="標楷體"/>
                <w:sz w:val="20"/>
              </w:rPr>
            </w:pPr>
          </w:p>
          <w:p w14:paraId="4E40DFB4" w14:textId="77777777" w:rsidR="006C0D73" w:rsidRPr="002430CD" w:rsidRDefault="006C0D73" w:rsidP="00B01169">
            <w:pPr>
              <w:kinsoku w:val="0"/>
              <w:overflowPunct w:val="0"/>
              <w:spacing w:line="260" w:lineRule="exact"/>
              <w:jc w:val="both"/>
              <w:rPr>
                <w:rFonts w:eastAsia="標楷體"/>
                <w:sz w:val="20"/>
              </w:rPr>
            </w:pPr>
          </w:p>
          <w:p w14:paraId="29D2D170"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17B96F63"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本公司上市審查準則第</w:t>
            </w:r>
            <w:r w:rsidR="003072E4">
              <w:rPr>
                <w:rFonts w:eastAsia="標楷體" w:hint="eastAsia"/>
                <w:sz w:val="20"/>
              </w:rPr>
              <w:t>14</w:t>
            </w:r>
            <w:r w:rsidRPr="002430CD">
              <w:rPr>
                <w:rFonts w:eastAsia="標楷體" w:hint="eastAsia"/>
                <w:sz w:val="20"/>
              </w:rPr>
              <w:t>條</w:t>
            </w:r>
          </w:p>
          <w:p w14:paraId="3FF2D732"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本公司審查有價證券上市作業程序</w:t>
            </w:r>
            <w:r w:rsidR="003072E4" w:rsidRPr="002430CD">
              <w:rPr>
                <w:rFonts w:eastAsia="標楷體" w:hint="eastAsia"/>
                <w:sz w:val="20"/>
              </w:rPr>
              <w:t>第</w:t>
            </w:r>
            <w:r w:rsidR="003072E4">
              <w:rPr>
                <w:rFonts w:eastAsia="標楷體" w:hint="eastAsia"/>
                <w:sz w:val="20"/>
              </w:rPr>
              <w:t>11</w:t>
            </w:r>
            <w:r w:rsidR="003072E4" w:rsidRPr="002430CD">
              <w:rPr>
                <w:rFonts w:eastAsia="標楷體" w:hint="eastAsia"/>
                <w:sz w:val="20"/>
              </w:rPr>
              <w:t>條</w:t>
            </w:r>
          </w:p>
          <w:p w14:paraId="623675C6" w14:textId="77777777" w:rsidR="006C0D73" w:rsidRDefault="006C0D73" w:rsidP="00B01169">
            <w:pPr>
              <w:kinsoku w:val="0"/>
              <w:overflowPunct w:val="0"/>
              <w:spacing w:line="260" w:lineRule="exact"/>
              <w:jc w:val="both"/>
              <w:rPr>
                <w:rFonts w:eastAsia="標楷體"/>
                <w:sz w:val="20"/>
              </w:rPr>
            </w:pPr>
          </w:p>
          <w:p w14:paraId="5E511A40" w14:textId="77777777" w:rsidR="00CE135E" w:rsidRPr="002430CD" w:rsidRDefault="00CE135E" w:rsidP="00B01169">
            <w:pPr>
              <w:kinsoku w:val="0"/>
              <w:overflowPunct w:val="0"/>
              <w:spacing w:line="260" w:lineRule="exact"/>
              <w:jc w:val="both"/>
              <w:rPr>
                <w:rFonts w:eastAsia="標楷體"/>
                <w:sz w:val="20"/>
              </w:rPr>
            </w:pPr>
          </w:p>
          <w:p w14:paraId="6868E39D" w14:textId="77777777" w:rsidR="006C0D73" w:rsidRPr="002430CD" w:rsidRDefault="006C0D73"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條</w:t>
            </w:r>
          </w:p>
          <w:p w14:paraId="1AF0DA20" w14:textId="77777777" w:rsidR="006C0D73" w:rsidRPr="002430CD" w:rsidRDefault="006C0D73" w:rsidP="00533FC1">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009A2F2B">
              <w:rPr>
                <w:rFonts w:eastAsia="標楷體" w:hint="eastAsia"/>
                <w:sz w:val="20"/>
              </w:rPr>
              <w:t>-</w:t>
            </w:r>
            <w:r w:rsidRPr="002430CD">
              <w:rPr>
                <w:rFonts w:eastAsia="標楷體" w:hint="eastAsia"/>
                <w:sz w:val="20"/>
              </w:rPr>
              <w:t>1</w:t>
            </w:r>
            <w:r w:rsidRPr="002430CD">
              <w:rPr>
                <w:rFonts w:eastAsia="標楷體"/>
                <w:sz w:val="20"/>
              </w:rPr>
              <w:t>、</w:t>
            </w:r>
            <w:r w:rsidRPr="002430CD">
              <w:rPr>
                <w:rFonts w:eastAsia="標楷體" w:hint="eastAsia"/>
                <w:sz w:val="20"/>
              </w:rPr>
              <w:t>47</w:t>
            </w:r>
            <w:r w:rsidR="00CF1F5E">
              <w:rPr>
                <w:rFonts w:eastAsia="標楷體" w:hint="eastAsia"/>
                <w:sz w:val="20"/>
              </w:rPr>
              <w:t>條</w:t>
            </w:r>
          </w:p>
          <w:p w14:paraId="24ECBA2B"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3</w:t>
            </w:r>
            <w:r w:rsidR="006C0D73" w:rsidRPr="002430CD">
              <w:rPr>
                <w:rFonts w:eastAsia="標楷體" w:hint="eastAsia"/>
                <w:sz w:val="20"/>
              </w:rPr>
              <w:t>.79.1.19</w:t>
            </w:r>
            <w:r w:rsidR="006C0D73" w:rsidRPr="002430CD">
              <w:rPr>
                <w:rFonts w:eastAsia="標楷體" w:hint="eastAsia"/>
                <w:sz w:val="20"/>
              </w:rPr>
              <w:t>台證</w:t>
            </w:r>
            <w:r w:rsidR="006C0D73" w:rsidRPr="002430CD">
              <w:rPr>
                <w:rFonts w:eastAsia="標楷體" w:hint="eastAsia"/>
                <w:sz w:val="20"/>
              </w:rPr>
              <w:t>(79)</w:t>
            </w:r>
            <w:r w:rsidR="006C0D73" w:rsidRPr="002430CD">
              <w:rPr>
                <w:rFonts w:eastAsia="標楷體" w:hint="eastAsia"/>
                <w:sz w:val="20"/>
              </w:rPr>
              <w:t>上字第</w:t>
            </w:r>
            <w:r w:rsidR="006C0D73" w:rsidRPr="002430CD">
              <w:rPr>
                <w:rFonts w:eastAsia="標楷體" w:hint="eastAsia"/>
                <w:sz w:val="20"/>
              </w:rPr>
              <w:t>0704</w:t>
            </w:r>
            <w:r w:rsidR="006C0D73" w:rsidRPr="002430CD">
              <w:rPr>
                <w:rFonts w:eastAsia="標楷體" w:hint="eastAsia"/>
                <w:sz w:val="20"/>
              </w:rPr>
              <w:t>號函</w:t>
            </w:r>
          </w:p>
          <w:p w14:paraId="28AED478" w14:textId="77777777" w:rsidR="006C0D73" w:rsidRPr="002430CD" w:rsidRDefault="003072E4" w:rsidP="00B01169">
            <w:pPr>
              <w:kinsoku w:val="0"/>
              <w:overflowPunct w:val="0"/>
              <w:spacing w:line="260" w:lineRule="exact"/>
              <w:jc w:val="both"/>
              <w:rPr>
                <w:rFonts w:eastAsia="標楷體"/>
                <w:sz w:val="20"/>
              </w:rPr>
            </w:pPr>
            <w:r>
              <w:rPr>
                <w:rFonts w:eastAsia="標楷體" w:hint="eastAsia"/>
                <w:sz w:val="20"/>
              </w:rPr>
              <w:t>4</w:t>
            </w:r>
            <w:r w:rsidR="006C0D73" w:rsidRPr="002430CD">
              <w:rPr>
                <w:rFonts w:eastAsia="標楷體" w:hint="eastAsia"/>
                <w:sz w:val="20"/>
              </w:rPr>
              <w:t>.86.5.21</w:t>
            </w:r>
            <w:r w:rsidR="006C0D73" w:rsidRPr="002430CD">
              <w:rPr>
                <w:rFonts w:eastAsia="標楷體" w:hint="eastAsia"/>
                <w:sz w:val="20"/>
              </w:rPr>
              <w:t>台證</w:t>
            </w:r>
            <w:r w:rsidR="006C0D73" w:rsidRPr="002430CD">
              <w:rPr>
                <w:rFonts w:eastAsia="標楷體" w:hint="eastAsia"/>
                <w:sz w:val="20"/>
              </w:rPr>
              <w:t>(86)</w:t>
            </w:r>
            <w:r w:rsidR="006C0D73" w:rsidRPr="002430CD">
              <w:rPr>
                <w:rFonts w:eastAsia="標楷體" w:hint="eastAsia"/>
                <w:sz w:val="20"/>
              </w:rPr>
              <w:t>上字第</w:t>
            </w:r>
            <w:r w:rsidR="006C0D73" w:rsidRPr="002430CD">
              <w:rPr>
                <w:rFonts w:eastAsia="標楷體" w:hint="eastAsia"/>
                <w:sz w:val="20"/>
              </w:rPr>
              <w:t>12760</w:t>
            </w:r>
            <w:r w:rsidR="006C0D73" w:rsidRPr="002430CD">
              <w:rPr>
                <w:rFonts w:eastAsia="標楷體" w:hint="eastAsia"/>
                <w:sz w:val="20"/>
              </w:rPr>
              <w:t>號函</w:t>
            </w:r>
          </w:p>
          <w:p w14:paraId="5619D90F" w14:textId="77777777" w:rsidR="006C0D73" w:rsidRDefault="003072E4" w:rsidP="00B01169">
            <w:pPr>
              <w:kinsoku w:val="0"/>
              <w:overflowPunct w:val="0"/>
              <w:spacing w:line="260" w:lineRule="exact"/>
              <w:jc w:val="both"/>
              <w:rPr>
                <w:rFonts w:eastAsia="標楷體"/>
                <w:sz w:val="20"/>
                <w:szCs w:val="20"/>
              </w:rPr>
            </w:pPr>
            <w:r>
              <w:rPr>
                <w:rFonts w:eastAsia="標楷體" w:hint="eastAsia"/>
                <w:sz w:val="20"/>
                <w:szCs w:val="20"/>
              </w:rPr>
              <w:t>5</w:t>
            </w:r>
            <w:r w:rsidR="00B50D45">
              <w:rPr>
                <w:rFonts w:eastAsia="標楷體" w:hint="eastAsia"/>
                <w:sz w:val="20"/>
                <w:szCs w:val="20"/>
              </w:rPr>
              <w:t>.</w:t>
            </w:r>
            <w:r w:rsidR="00B50D45">
              <w:rPr>
                <w:rFonts w:eastAsia="標楷體" w:hint="eastAsia"/>
                <w:sz w:val="20"/>
              </w:rPr>
              <w:t>108.12.6</w:t>
            </w:r>
            <w:proofErr w:type="gramStart"/>
            <w:r w:rsidR="00B50D45" w:rsidRPr="00BE7ACD">
              <w:rPr>
                <w:rFonts w:eastAsia="標楷體" w:hint="eastAsia"/>
                <w:sz w:val="20"/>
              </w:rPr>
              <w:t>臺</w:t>
            </w:r>
            <w:proofErr w:type="gramEnd"/>
            <w:r w:rsidR="00B50D45" w:rsidRPr="00BE7ACD">
              <w:rPr>
                <w:rFonts w:eastAsia="標楷體" w:hint="eastAsia"/>
                <w:sz w:val="20"/>
              </w:rPr>
              <w:t>證上一字第</w:t>
            </w:r>
            <w:r w:rsidR="00B50D45" w:rsidRPr="00BE7ACD">
              <w:rPr>
                <w:rFonts w:eastAsia="標楷體"/>
                <w:sz w:val="20"/>
              </w:rPr>
              <w:t>1080021896</w:t>
            </w:r>
            <w:r w:rsidR="00B50D45" w:rsidRPr="00BE7ACD">
              <w:rPr>
                <w:rFonts w:eastAsia="標楷體" w:hint="eastAsia"/>
                <w:sz w:val="20"/>
              </w:rPr>
              <w:t>號</w:t>
            </w:r>
            <w:r w:rsidR="00B50D45">
              <w:rPr>
                <w:rFonts w:eastAsia="標楷體" w:hint="eastAsia"/>
                <w:sz w:val="20"/>
              </w:rPr>
              <w:t>函</w:t>
            </w:r>
          </w:p>
          <w:p w14:paraId="38A8E9A5" w14:textId="77777777" w:rsidR="00364D76" w:rsidRDefault="00364D76" w:rsidP="00B01169">
            <w:pPr>
              <w:kinsoku w:val="0"/>
              <w:overflowPunct w:val="0"/>
              <w:spacing w:line="260" w:lineRule="exact"/>
              <w:jc w:val="both"/>
              <w:rPr>
                <w:rFonts w:eastAsia="標楷體"/>
                <w:sz w:val="20"/>
                <w:szCs w:val="20"/>
              </w:rPr>
            </w:pPr>
          </w:p>
          <w:p w14:paraId="43182693" w14:textId="77777777" w:rsidR="003072E4" w:rsidRDefault="003072E4" w:rsidP="003072E4">
            <w:pPr>
              <w:kinsoku w:val="0"/>
              <w:overflowPunct w:val="0"/>
              <w:spacing w:line="260" w:lineRule="exact"/>
              <w:jc w:val="both"/>
              <w:rPr>
                <w:rFonts w:eastAsia="標楷體"/>
                <w:sz w:val="20"/>
                <w:szCs w:val="20"/>
              </w:rPr>
            </w:pPr>
            <w:r>
              <w:rPr>
                <w:rFonts w:eastAsia="標楷體" w:hint="eastAsia"/>
                <w:sz w:val="20"/>
                <w:szCs w:val="20"/>
              </w:rPr>
              <w:t>1.</w:t>
            </w:r>
            <w:r w:rsidRPr="002430CD">
              <w:rPr>
                <w:rFonts w:eastAsia="標楷體" w:hint="eastAsia"/>
                <w:sz w:val="20"/>
              </w:rPr>
              <w:t>證券交易法施行細則第</w:t>
            </w:r>
            <w:r w:rsidRPr="002430CD">
              <w:rPr>
                <w:rFonts w:eastAsia="標楷體" w:hint="eastAsia"/>
                <w:sz w:val="20"/>
              </w:rPr>
              <w:t>3</w:t>
            </w:r>
            <w:r w:rsidRPr="002430CD">
              <w:rPr>
                <w:rFonts w:eastAsia="標楷體" w:hint="eastAsia"/>
                <w:sz w:val="20"/>
              </w:rPr>
              <w:t>條</w:t>
            </w:r>
          </w:p>
          <w:p w14:paraId="108CA1C2" w14:textId="77777777" w:rsidR="003072E4" w:rsidRPr="007A5005" w:rsidRDefault="003072E4" w:rsidP="003072E4">
            <w:pPr>
              <w:kinsoku w:val="0"/>
              <w:overflowPunct w:val="0"/>
              <w:spacing w:line="260" w:lineRule="exact"/>
              <w:jc w:val="both"/>
              <w:rPr>
                <w:rFonts w:eastAsia="標楷體"/>
                <w:sz w:val="20"/>
                <w:szCs w:val="20"/>
              </w:rPr>
            </w:pPr>
            <w:r>
              <w:rPr>
                <w:rFonts w:eastAsia="標楷體" w:hint="eastAsia"/>
                <w:sz w:val="20"/>
                <w:szCs w:val="20"/>
              </w:rPr>
              <w:t>2.</w:t>
            </w:r>
            <w:r w:rsidRPr="00224D3E">
              <w:rPr>
                <w:rFonts w:eastAsia="標楷體" w:hint="eastAsia"/>
                <w:sz w:val="20"/>
                <w:szCs w:val="20"/>
              </w:rPr>
              <w:t>本公司營業細則第</w:t>
            </w:r>
            <w:r w:rsidRPr="00224D3E">
              <w:rPr>
                <w:rFonts w:eastAsia="標楷體" w:hint="eastAsia"/>
                <w:sz w:val="20"/>
                <w:szCs w:val="20"/>
              </w:rPr>
              <w:t>50</w:t>
            </w:r>
            <w:r w:rsidRPr="00224D3E">
              <w:rPr>
                <w:rFonts w:eastAsia="標楷體" w:hint="eastAsia"/>
                <w:sz w:val="20"/>
                <w:szCs w:val="20"/>
              </w:rPr>
              <w:t>條之</w:t>
            </w:r>
            <w:r w:rsidRPr="00224D3E">
              <w:rPr>
                <w:rFonts w:eastAsia="標楷體" w:hint="eastAsia"/>
                <w:sz w:val="20"/>
                <w:szCs w:val="20"/>
              </w:rPr>
              <w:t>1</w:t>
            </w:r>
          </w:p>
          <w:p w14:paraId="7E264678" w14:textId="77777777" w:rsidR="0024019D" w:rsidRDefault="0024019D" w:rsidP="00B01169">
            <w:pPr>
              <w:kinsoku w:val="0"/>
              <w:overflowPunct w:val="0"/>
              <w:spacing w:line="260" w:lineRule="exact"/>
              <w:jc w:val="both"/>
              <w:rPr>
                <w:rFonts w:eastAsia="標楷體"/>
                <w:sz w:val="20"/>
                <w:szCs w:val="20"/>
              </w:rPr>
            </w:pPr>
          </w:p>
          <w:p w14:paraId="1D6A763D" w14:textId="77777777" w:rsidR="00D13D2E" w:rsidRDefault="00D13D2E" w:rsidP="00B01169">
            <w:pPr>
              <w:kinsoku w:val="0"/>
              <w:overflowPunct w:val="0"/>
              <w:spacing w:line="260" w:lineRule="exact"/>
              <w:jc w:val="both"/>
              <w:rPr>
                <w:rFonts w:eastAsia="標楷體"/>
                <w:sz w:val="20"/>
                <w:szCs w:val="20"/>
              </w:rPr>
            </w:pPr>
          </w:p>
          <w:p w14:paraId="1846B364" w14:textId="77777777" w:rsidR="001F572F" w:rsidRDefault="001F572F" w:rsidP="00B01169">
            <w:pPr>
              <w:kinsoku w:val="0"/>
              <w:overflowPunct w:val="0"/>
              <w:spacing w:line="260" w:lineRule="exact"/>
              <w:jc w:val="both"/>
              <w:rPr>
                <w:rFonts w:eastAsia="標楷體"/>
                <w:sz w:val="20"/>
                <w:szCs w:val="20"/>
              </w:rPr>
            </w:pPr>
          </w:p>
          <w:p w14:paraId="6B5CC3C4" w14:textId="77777777" w:rsidR="00746EE4" w:rsidRPr="00D13D2E" w:rsidRDefault="00746EE4" w:rsidP="00B01169">
            <w:pPr>
              <w:kinsoku w:val="0"/>
              <w:overflowPunct w:val="0"/>
              <w:spacing w:line="260" w:lineRule="exact"/>
              <w:jc w:val="both"/>
              <w:rPr>
                <w:rFonts w:eastAsia="標楷體"/>
                <w:sz w:val="20"/>
                <w:szCs w:val="20"/>
              </w:rPr>
            </w:pPr>
          </w:p>
          <w:p w14:paraId="60CF182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1.</w:t>
            </w:r>
            <w:r w:rsidRPr="00C03513">
              <w:rPr>
                <w:rFonts w:eastAsia="標楷體" w:hint="eastAsia"/>
                <w:sz w:val="20"/>
              </w:rPr>
              <w:t>證券交易法第</w:t>
            </w:r>
            <w:r w:rsidRPr="00C03513">
              <w:rPr>
                <w:rFonts w:eastAsia="標楷體" w:hint="eastAsia"/>
                <w:sz w:val="20"/>
              </w:rPr>
              <w:t>139</w:t>
            </w:r>
            <w:r w:rsidRPr="00C03513">
              <w:rPr>
                <w:rFonts w:eastAsia="標楷體" w:hint="eastAsia"/>
                <w:sz w:val="20"/>
              </w:rPr>
              <w:t>條第</w:t>
            </w:r>
            <w:r w:rsidRPr="00C03513">
              <w:rPr>
                <w:rFonts w:eastAsia="標楷體" w:hint="eastAsia"/>
                <w:sz w:val="20"/>
              </w:rPr>
              <w:t>2</w:t>
            </w:r>
            <w:r w:rsidRPr="00C03513">
              <w:rPr>
                <w:rFonts w:eastAsia="標楷體" w:hint="eastAsia"/>
                <w:sz w:val="20"/>
              </w:rPr>
              <w:t>項、第</w:t>
            </w:r>
            <w:r w:rsidRPr="00C03513">
              <w:rPr>
                <w:rFonts w:eastAsia="標楷體" w:hint="eastAsia"/>
                <w:sz w:val="20"/>
              </w:rPr>
              <w:t>165-1</w:t>
            </w:r>
            <w:r w:rsidRPr="00C03513">
              <w:rPr>
                <w:rFonts w:eastAsia="標楷體" w:hint="eastAsia"/>
                <w:sz w:val="20"/>
              </w:rPr>
              <w:t>條。</w:t>
            </w:r>
          </w:p>
          <w:p w14:paraId="03DDB9C8" w14:textId="77777777" w:rsidR="006C0D73" w:rsidRPr="00C03513" w:rsidRDefault="006C0D73" w:rsidP="001F650C">
            <w:pPr>
              <w:kinsoku w:val="0"/>
              <w:overflowPunct w:val="0"/>
              <w:spacing w:line="260" w:lineRule="exact"/>
              <w:jc w:val="both"/>
              <w:rPr>
                <w:rFonts w:eastAsia="標楷體"/>
                <w:sz w:val="20"/>
              </w:rPr>
            </w:pPr>
            <w:r>
              <w:rPr>
                <w:rFonts w:eastAsia="標楷體" w:hint="eastAsia"/>
                <w:sz w:val="20"/>
              </w:rPr>
              <w:t>2.</w:t>
            </w:r>
            <w:r w:rsidRPr="00C03513">
              <w:rPr>
                <w:rFonts w:eastAsia="標楷體" w:hint="eastAsia"/>
                <w:sz w:val="20"/>
              </w:rPr>
              <w:t>本公司營業細則第</w:t>
            </w:r>
            <w:r w:rsidRPr="00C03513">
              <w:rPr>
                <w:rFonts w:eastAsia="標楷體" w:hint="eastAsia"/>
                <w:sz w:val="20"/>
              </w:rPr>
              <w:t>45-1</w:t>
            </w:r>
            <w:r w:rsidRPr="00C03513">
              <w:rPr>
                <w:rFonts w:eastAsia="標楷體" w:hint="eastAsia"/>
                <w:sz w:val="20"/>
              </w:rPr>
              <w:t>條。</w:t>
            </w:r>
          </w:p>
          <w:p w14:paraId="6C2CD092" w14:textId="77777777" w:rsidR="006C0D73" w:rsidRPr="00C03513" w:rsidRDefault="006C0D73" w:rsidP="001F650C">
            <w:pPr>
              <w:kinsoku w:val="0"/>
              <w:overflowPunct w:val="0"/>
              <w:spacing w:line="260" w:lineRule="exact"/>
              <w:ind w:left="114" w:hangingChars="57" w:hanging="114"/>
              <w:jc w:val="both"/>
              <w:rPr>
                <w:rFonts w:eastAsia="標楷體"/>
                <w:sz w:val="20"/>
              </w:rPr>
            </w:pPr>
            <w:r>
              <w:rPr>
                <w:rFonts w:eastAsia="標楷體" w:hint="eastAsia"/>
                <w:sz w:val="20"/>
              </w:rPr>
              <w:t>3.</w:t>
            </w:r>
            <w:r w:rsidRPr="00C03513">
              <w:rPr>
                <w:rFonts w:eastAsia="標楷體" w:hint="eastAsia"/>
                <w:sz w:val="20"/>
              </w:rPr>
              <w:t>本公司有價證券上市審查準則第</w:t>
            </w:r>
            <w:r w:rsidRPr="00C03513">
              <w:rPr>
                <w:rFonts w:eastAsia="標楷體" w:hint="eastAsia"/>
                <w:sz w:val="20"/>
              </w:rPr>
              <w:t>28-12</w:t>
            </w:r>
            <w:r w:rsidRPr="00C03513">
              <w:rPr>
                <w:rFonts w:eastAsia="標楷體" w:hint="eastAsia"/>
                <w:sz w:val="20"/>
              </w:rPr>
              <w:t>條。</w:t>
            </w:r>
          </w:p>
          <w:p w14:paraId="0E4A639C" w14:textId="77777777" w:rsidR="006C0D73" w:rsidRDefault="006C0D73" w:rsidP="001F650C">
            <w:pPr>
              <w:kinsoku w:val="0"/>
              <w:overflowPunct w:val="0"/>
              <w:spacing w:line="260" w:lineRule="exact"/>
              <w:jc w:val="both"/>
              <w:rPr>
                <w:rFonts w:eastAsia="標楷體"/>
                <w:sz w:val="20"/>
              </w:rPr>
            </w:pPr>
            <w:r>
              <w:rPr>
                <w:rFonts w:eastAsia="標楷體" w:hint="eastAsia"/>
                <w:sz w:val="20"/>
              </w:rPr>
              <w:t>4.</w:t>
            </w:r>
            <w:r w:rsidRPr="00C03513">
              <w:rPr>
                <w:rFonts w:eastAsia="標楷體" w:hint="eastAsia"/>
                <w:sz w:val="20"/>
              </w:rPr>
              <w:t>本公司審查外國有價證券上市作業程序第</w:t>
            </w:r>
            <w:r w:rsidRPr="00C03513">
              <w:rPr>
                <w:rFonts w:eastAsia="標楷體" w:hint="eastAsia"/>
                <w:sz w:val="20"/>
              </w:rPr>
              <w:t>4-2</w:t>
            </w:r>
            <w:r w:rsidRPr="00C03513">
              <w:rPr>
                <w:rFonts w:eastAsia="標楷體" w:hint="eastAsia"/>
                <w:sz w:val="20"/>
              </w:rPr>
              <w:t>條。</w:t>
            </w:r>
          </w:p>
          <w:p w14:paraId="56DC00CE" w14:textId="77777777" w:rsidR="006C0D73" w:rsidRDefault="004345C0" w:rsidP="00B01169">
            <w:pPr>
              <w:kinsoku w:val="0"/>
              <w:overflowPunct w:val="0"/>
              <w:spacing w:line="260" w:lineRule="exact"/>
              <w:jc w:val="both"/>
              <w:rPr>
                <w:rFonts w:eastAsia="標楷體"/>
                <w:sz w:val="20"/>
              </w:rPr>
            </w:pPr>
            <w:r>
              <w:rPr>
                <w:rFonts w:eastAsia="標楷體" w:hint="eastAsia"/>
                <w:sz w:val="20"/>
              </w:rPr>
              <w:t>5.</w:t>
            </w:r>
            <w:r w:rsidRPr="00950DDD">
              <w:rPr>
                <w:rFonts w:eastAsia="標楷體" w:hint="eastAsia"/>
                <w:sz w:val="20"/>
              </w:rPr>
              <w:t>105.07.01</w:t>
            </w:r>
            <w:proofErr w:type="gramStart"/>
            <w:r w:rsidRPr="00950DDD">
              <w:rPr>
                <w:rFonts w:eastAsia="標楷體" w:hint="eastAsia"/>
                <w:sz w:val="20"/>
              </w:rPr>
              <w:t>臺</w:t>
            </w:r>
            <w:proofErr w:type="gramEnd"/>
            <w:r w:rsidRPr="00950DDD">
              <w:rPr>
                <w:rFonts w:eastAsia="標楷體" w:hint="eastAsia"/>
                <w:sz w:val="20"/>
              </w:rPr>
              <w:t>證上一字第</w:t>
            </w:r>
            <w:r w:rsidRPr="00950DDD">
              <w:rPr>
                <w:rFonts w:eastAsia="標楷體" w:hint="eastAsia"/>
                <w:sz w:val="20"/>
              </w:rPr>
              <w:t>1051803008</w:t>
            </w:r>
            <w:r w:rsidRPr="00950DDD">
              <w:rPr>
                <w:rFonts w:eastAsia="標楷體" w:hint="eastAsia"/>
                <w:sz w:val="20"/>
              </w:rPr>
              <w:t>號函。</w:t>
            </w:r>
          </w:p>
          <w:p w14:paraId="5117D453" w14:textId="77777777" w:rsidR="00E47BC6" w:rsidRPr="00B216EA" w:rsidRDefault="00E47BC6" w:rsidP="00B01169">
            <w:pPr>
              <w:kinsoku w:val="0"/>
              <w:overflowPunct w:val="0"/>
              <w:spacing w:line="260" w:lineRule="exact"/>
              <w:jc w:val="both"/>
              <w:rPr>
                <w:rFonts w:eastAsia="標楷體"/>
                <w:sz w:val="20"/>
              </w:rPr>
            </w:pPr>
          </w:p>
          <w:p w14:paraId="1A3946CD" w14:textId="77777777" w:rsidR="00E47BC6" w:rsidRDefault="00E47BC6" w:rsidP="00B01169">
            <w:pPr>
              <w:kinsoku w:val="0"/>
              <w:overflowPunct w:val="0"/>
              <w:spacing w:line="260" w:lineRule="exact"/>
              <w:jc w:val="both"/>
              <w:rPr>
                <w:rFonts w:eastAsia="標楷體"/>
                <w:sz w:val="20"/>
              </w:rPr>
            </w:pPr>
          </w:p>
          <w:p w14:paraId="225DE75D" w14:textId="77777777" w:rsidR="00C42A3F" w:rsidRDefault="00C42A3F" w:rsidP="00B01169">
            <w:pPr>
              <w:kinsoku w:val="0"/>
              <w:overflowPunct w:val="0"/>
              <w:spacing w:line="260" w:lineRule="exact"/>
              <w:jc w:val="both"/>
              <w:rPr>
                <w:rFonts w:eastAsia="標楷體"/>
                <w:sz w:val="20"/>
              </w:rPr>
            </w:pPr>
          </w:p>
          <w:p w14:paraId="078199CE" w14:textId="77777777" w:rsidR="00C42A3F" w:rsidRDefault="00C42A3F" w:rsidP="00B01169">
            <w:pPr>
              <w:kinsoku w:val="0"/>
              <w:overflowPunct w:val="0"/>
              <w:spacing w:line="260" w:lineRule="exact"/>
              <w:jc w:val="both"/>
              <w:rPr>
                <w:rFonts w:eastAsia="標楷體"/>
                <w:sz w:val="20"/>
              </w:rPr>
            </w:pPr>
          </w:p>
          <w:p w14:paraId="11F61E19"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1.</w:t>
            </w:r>
            <w:r w:rsidRPr="00533FC1">
              <w:rPr>
                <w:rFonts w:eastAsia="標楷體" w:hint="eastAsia"/>
                <w:sz w:val="20"/>
              </w:rPr>
              <w:t>證券交易法第</w:t>
            </w:r>
            <w:r w:rsidRPr="00533FC1">
              <w:rPr>
                <w:rFonts w:eastAsia="標楷體"/>
                <w:sz w:val="20"/>
              </w:rPr>
              <w:t>139</w:t>
            </w:r>
            <w:r w:rsidRPr="00533FC1">
              <w:rPr>
                <w:rFonts w:eastAsia="標楷體" w:hint="eastAsia"/>
                <w:sz w:val="20"/>
              </w:rPr>
              <w:t>條第</w:t>
            </w:r>
            <w:r w:rsidRPr="00533FC1">
              <w:rPr>
                <w:rFonts w:eastAsia="標楷體"/>
                <w:sz w:val="20"/>
              </w:rPr>
              <w:t>1</w:t>
            </w:r>
            <w:r w:rsidRPr="00533FC1">
              <w:rPr>
                <w:rFonts w:eastAsia="標楷體" w:hint="eastAsia"/>
                <w:sz w:val="20"/>
              </w:rPr>
              <w:t>項。</w:t>
            </w:r>
          </w:p>
          <w:p w14:paraId="29ED69A5"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2.</w:t>
            </w:r>
            <w:r w:rsidRPr="00533FC1">
              <w:rPr>
                <w:rFonts w:eastAsia="標楷體" w:hint="eastAsia"/>
                <w:sz w:val="20"/>
              </w:rPr>
              <w:t>本公司上市審查準則第</w:t>
            </w:r>
            <w:r w:rsidRPr="00533FC1">
              <w:rPr>
                <w:rFonts w:eastAsia="標楷體"/>
                <w:sz w:val="20"/>
              </w:rPr>
              <w:t>2</w:t>
            </w:r>
            <w:r w:rsidRPr="00533FC1">
              <w:rPr>
                <w:rFonts w:eastAsia="標楷體" w:hint="eastAsia"/>
                <w:sz w:val="20"/>
              </w:rPr>
              <w:t>、</w:t>
            </w:r>
            <w:r w:rsidRPr="00533FC1">
              <w:rPr>
                <w:rFonts w:eastAsia="標楷體"/>
                <w:sz w:val="20"/>
              </w:rPr>
              <w:t>28-12</w:t>
            </w:r>
            <w:r w:rsidRPr="00533FC1">
              <w:rPr>
                <w:rFonts w:eastAsia="標楷體" w:hint="eastAsia"/>
                <w:sz w:val="20"/>
              </w:rPr>
              <w:t>條。</w:t>
            </w:r>
          </w:p>
          <w:p w14:paraId="13FA9A23"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p w14:paraId="0FF7F73A" w14:textId="77777777" w:rsidR="00E47BC6" w:rsidRPr="00533FC1" w:rsidRDefault="00E47BC6" w:rsidP="00E47BC6">
            <w:pPr>
              <w:kinsoku w:val="0"/>
              <w:overflowPunct w:val="0"/>
              <w:spacing w:line="260" w:lineRule="exact"/>
              <w:jc w:val="both"/>
              <w:rPr>
                <w:rFonts w:eastAsia="標楷體"/>
                <w:sz w:val="20"/>
              </w:rPr>
            </w:pPr>
          </w:p>
          <w:p w14:paraId="36D41CA0" w14:textId="77777777" w:rsidR="00E47BC6" w:rsidRPr="00533FC1" w:rsidRDefault="00E47BC6" w:rsidP="00E47BC6">
            <w:pPr>
              <w:kinsoku w:val="0"/>
              <w:overflowPunct w:val="0"/>
              <w:spacing w:line="260" w:lineRule="exact"/>
              <w:jc w:val="both"/>
              <w:rPr>
                <w:rFonts w:eastAsia="標楷體"/>
                <w:sz w:val="20"/>
              </w:rPr>
            </w:pPr>
            <w:r w:rsidRPr="00533FC1">
              <w:rPr>
                <w:rFonts w:eastAsia="標楷體"/>
                <w:sz w:val="20"/>
              </w:rPr>
              <w:lastRenderedPageBreak/>
              <w:t>1.</w:t>
            </w:r>
            <w:r w:rsidRPr="00533FC1">
              <w:rPr>
                <w:rFonts w:eastAsia="標楷體" w:hint="eastAsia"/>
                <w:sz w:val="20"/>
              </w:rPr>
              <w:t>證券交易法第</w:t>
            </w:r>
            <w:r w:rsidRPr="00533FC1">
              <w:rPr>
                <w:rFonts w:eastAsia="標楷體"/>
                <w:sz w:val="20"/>
              </w:rPr>
              <w:t>34</w:t>
            </w:r>
            <w:r w:rsidRPr="00533FC1">
              <w:rPr>
                <w:rFonts w:eastAsia="標楷體" w:hint="eastAsia"/>
                <w:sz w:val="20"/>
              </w:rPr>
              <w:t>條。</w:t>
            </w:r>
          </w:p>
          <w:p w14:paraId="025AF494" w14:textId="77777777" w:rsidR="00E47BC6" w:rsidRPr="00533FC1" w:rsidRDefault="00E47BC6" w:rsidP="00E47BC6">
            <w:pPr>
              <w:kinsoku w:val="0"/>
              <w:overflowPunct w:val="0"/>
              <w:spacing w:line="260" w:lineRule="exact"/>
              <w:ind w:left="154" w:hanging="154"/>
              <w:jc w:val="both"/>
              <w:rPr>
                <w:rFonts w:eastAsia="標楷體"/>
                <w:sz w:val="20"/>
              </w:rPr>
            </w:pPr>
            <w:r w:rsidRPr="00533FC1">
              <w:rPr>
                <w:rFonts w:eastAsia="標楷體"/>
                <w:sz w:val="20"/>
              </w:rPr>
              <w:t>2.</w:t>
            </w:r>
            <w:r w:rsidRPr="00533FC1">
              <w:rPr>
                <w:rFonts w:eastAsia="標楷體" w:hint="eastAsia"/>
                <w:sz w:val="20"/>
              </w:rPr>
              <w:t>本公司營業細則第</w:t>
            </w:r>
            <w:r w:rsidRPr="00533FC1">
              <w:rPr>
                <w:rFonts w:eastAsia="標楷體"/>
                <w:sz w:val="20"/>
              </w:rPr>
              <w:t>45-1</w:t>
            </w:r>
            <w:r w:rsidRPr="00533FC1">
              <w:rPr>
                <w:rFonts w:eastAsia="標楷體" w:hint="eastAsia"/>
                <w:sz w:val="20"/>
              </w:rPr>
              <w:t>、</w:t>
            </w:r>
            <w:r w:rsidRPr="00533FC1">
              <w:rPr>
                <w:rFonts w:eastAsia="標楷體"/>
                <w:sz w:val="20"/>
              </w:rPr>
              <w:t>47</w:t>
            </w:r>
            <w:r w:rsidRPr="00533FC1">
              <w:rPr>
                <w:rFonts w:eastAsia="標楷體" w:hint="eastAsia"/>
                <w:sz w:val="20"/>
              </w:rPr>
              <w:t>條。</w:t>
            </w:r>
          </w:p>
          <w:p w14:paraId="76658C0F" w14:textId="77777777" w:rsidR="00E47BC6" w:rsidRPr="001F650C" w:rsidRDefault="00E47BC6" w:rsidP="00E47BC6">
            <w:pPr>
              <w:kinsoku w:val="0"/>
              <w:overflowPunct w:val="0"/>
              <w:spacing w:line="260" w:lineRule="exact"/>
              <w:jc w:val="both"/>
              <w:rPr>
                <w:rFonts w:eastAsia="標楷體"/>
                <w:sz w:val="20"/>
              </w:rPr>
            </w:pPr>
            <w:r w:rsidRPr="00533FC1">
              <w:rPr>
                <w:rFonts w:eastAsia="標楷體"/>
                <w:sz w:val="20"/>
              </w:rPr>
              <w:t>3.</w:t>
            </w:r>
            <w:r w:rsidRPr="00533FC1">
              <w:rPr>
                <w:rFonts w:eastAsia="標楷體" w:hint="eastAsia"/>
                <w:sz w:val="20"/>
              </w:rPr>
              <w:t>本公司審查外國有價證券上市作業程序第</w:t>
            </w:r>
            <w:r w:rsidRPr="00533FC1">
              <w:rPr>
                <w:rFonts w:eastAsia="標楷體"/>
                <w:sz w:val="20"/>
              </w:rPr>
              <w:t>4-2</w:t>
            </w:r>
            <w:r w:rsidRPr="00533FC1">
              <w:rPr>
                <w:rFonts w:eastAsia="標楷體" w:hint="eastAsia"/>
                <w:sz w:val="20"/>
              </w:rPr>
              <w:t>條。</w:t>
            </w:r>
          </w:p>
        </w:tc>
      </w:tr>
      <w:tr w:rsidR="006C0D73" w:rsidRPr="002430CD" w14:paraId="47568C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32AB9C" w14:textId="77777777" w:rsidR="006C0D73" w:rsidRPr="002430CD" w:rsidRDefault="006C0D73" w:rsidP="00971A4C">
            <w:pPr>
              <w:kinsoku w:val="0"/>
              <w:overflowPunct w:val="0"/>
              <w:spacing w:line="260" w:lineRule="exact"/>
              <w:jc w:val="center"/>
              <w:rPr>
                <w:rFonts w:eastAsia="標楷體"/>
                <w:sz w:val="20"/>
              </w:rPr>
            </w:pPr>
            <w:r w:rsidRPr="002430CD">
              <w:rPr>
                <w:rFonts w:eastAsia="標楷體" w:hint="eastAsia"/>
                <w:sz w:val="20"/>
              </w:rPr>
              <w:lastRenderedPageBreak/>
              <w:t>11</w:t>
            </w:r>
          </w:p>
        </w:tc>
        <w:tc>
          <w:tcPr>
            <w:tcW w:w="2280" w:type="dxa"/>
            <w:tcBorders>
              <w:top w:val="single" w:sz="4" w:space="0" w:color="auto"/>
              <w:left w:val="single" w:sz="4" w:space="0" w:color="auto"/>
              <w:bottom w:val="single" w:sz="4" w:space="0" w:color="auto"/>
              <w:right w:val="single" w:sz="4" w:space="0" w:color="auto"/>
            </w:tcBorders>
          </w:tcPr>
          <w:p w14:paraId="5FEE408F" w14:textId="77777777" w:rsidR="006C0D73" w:rsidRDefault="00707825"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現金增資股款繳納憑證之申請上市。</w:t>
            </w:r>
          </w:p>
          <w:p w14:paraId="522F9354" w14:textId="77777777" w:rsidR="00707825" w:rsidRDefault="00707825" w:rsidP="00B01169">
            <w:pPr>
              <w:kinsoku w:val="0"/>
              <w:overflowPunct w:val="0"/>
              <w:spacing w:line="260" w:lineRule="exact"/>
              <w:jc w:val="both"/>
              <w:rPr>
                <w:rFonts w:eastAsia="標楷體"/>
                <w:sz w:val="20"/>
              </w:rPr>
            </w:pPr>
          </w:p>
          <w:p w14:paraId="0633CE24" w14:textId="77777777" w:rsidR="00707825" w:rsidRDefault="00707825" w:rsidP="00B01169">
            <w:pPr>
              <w:kinsoku w:val="0"/>
              <w:overflowPunct w:val="0"/>
              <w:spacing w:line="260" w:lineRule="exact"/>
              <w:jc w:val="both"/>
              <w:rPr>
                <w:rFonts w:eastAsia="標楷體"/>
                <w:sz w:val="20"/>
              </w:rPr>
            </w:pPr>
          </w:p>
          <w:p w14:paraId="0C77FFA4" w14:textId="77777777" w:rsidR="00707825" w:rsidRDefault="00707825" w:rsidP="00B01169">
            <w:pPr>
              <w:kinsoku w:val="0"/>
              <w:overflowPunct w:val="0"/>
              <w:spacing w:line="260" w:lineRule="exact"/>
              <w:jc w:val="both"/>
              <w:rPr>
                <w:rFonts w:eastAsia="標楷體"/>
                <w:sz w:val="20"/>
              </w:rPr>
            </w:pPr>
          </w:p>
          <w:p w14:paraId="7296F1C5" w14:textId="77777777" w:rsidR="00707825" w:rsidRDefault="00707825" w:rsidP="00B01169">
            <w:pPr>
              <w:kinsoku w:val="0"/>
              <w:overflowPunct w:val="0"/>
              <w:spacing w:line="260" w:lineRule="exact"/>
              <w:jc w:val="both"/>
              <w:rPr>
                <w:rFonts w:eastAsia="標楷體"/>
                <w:sz w:val="20"/>
              </w:rPr>
            </w:pPr>
          </w:p>
          <w:p w14:paraId="7DE542AD" w14:textId="77777777" w:rsidR="00707825" w:rsidRDefault="00707825" w:rsidP="00B01169">
            <w:pPr>
              <w:kinsoku w:val="0"/>
              <w:overflowPunct w:val="0"/>
              <w:spacing w:line="260" w:lineRule="exact"/>
              <w:jc w:val="both"/>
              <w:rPr>
                <w:rFonts w:eastAsia="標楷體"/>
                <w:sz w:val="20"/>
              </w:rPr>
            </w:pPr>
          </w:p>
          <w:p w14:paraId="5F3BE2A1" w14:textId="77777777" w:rsidR="00707825" w:rsidRDefault="00707825" w:rsidP="00B01169">
            <w:pPr>
              <w:kinsoku w:val="0"/>
              <w:overflowPunct w:val="0"/>
              <w:spacing w:line="260" w:lineRule="exact"/>
              <w:jc w:val="both"/>
              <w:rPr>
                <w:rFonts w:eastAsia="標楷體"/>
                <w:sz w:val="20"/>
              </w:rPr>
            </w:pPr>
          </w:p>
          <w:p w14:paraId="17721707" w14:textId="77777777" w:rsidR="00707825" w:rsidRDefault="00707825" w:rsidP="00B01169">
            <w:pPr>
              <w:kinsoku w:val="0"/>
              <w:overflowPunct w:val="0"/>
              <w:spacing w:line="260" w:lineRule="exact"/>
              <w:jc w:val="both"/>
              <w:rPr>
                <w:rFonts w:eastAsia="標楷體"/>
                <w:sz w:val="20"/>
              </w:rPr>
            </w:pPr>
          </w:p>
          <w:p w14:paraId="0EEA2789" w14:textId="77777777" w:rsidR="00707825" w:rsidRDefault="00707825" w:rsidP="00B01169">
            <w:pPr>
              <w:kinsoku w:val="0"/>
              <w:overflowPunct w:val="0"/>
              <w:spacing w:line="260" w:lineRule="exact"/>
              <w:jc w:val="both"/>
              <w:rPr>
                <w:rFonts w:eastAsia="標楷體"/>
                <w:sz w:val="20"/>
              </w:rPr>
            </w:pPr>
          </w:p>
          <w:p w14:paraId="47FB6AE4" w14:textId="77777777" w:rsidR="00707825" w:rsidRPr="002430CD" w:rsidRDefault="00707825" w:rsidP="00B01169">
            <w:pPr>
              <w:kinsoku w:val="0"/>
              <w:overflowPunct w:val="0"/>
              <w:spacing w:line="260" w:lineRule="exact"/>
              <w:jc w:val="both"/>
              <w:rPr>
                <w:rFonts w:eastAsia="標楷體"/>
                <w:sz w:val="20"/>
              </w:rPr>
            </w:pPr>
            <w:r>
              <w:rPr>
                <w:rFonts w:eastAsia="標楷體" w:hint="eastAsia"/>
                <w:spacing w:val="-2"/>
                <w:sz w:val="20"/>
              </w:rPr>
              <w:t>2.</w:t>
            </w:r>
            <w:r w:rsidRPr="00E64428">
              <w:rPr>
                <w:rFonts w:eastAsia="標楷體" w:hint="eastAsia"/>
                <w:spacing w:val="-2"/>
                <w:sz w:val="20"/>
              </w:rPr>
              <w:t>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股款繳納憑證下市，普通股</w:t>
            </w:r>
            <w:r>
              <w:rPr>
                <w:rFonts w:eastAsia="標楷體" w:hint="eastAsia"/>
                <w:spacing w:val="-2"/>
                <w:sz w:val="20"/>
              </w:rPr>
              <w:t>(</w:t>
            </w:r>
            <w:r>
              <w:rPr>
                <w:rFonts w:eastAsia="標楷體" w:hint="eastAsia"/>
                <w:spacing w:val="-2"/>
                <w:sz w:val="20"/>
              </w:rPr>
              <w:t>或特別股</w:t>
            </w:r>
            <w:r>
              <w:rPr>
                <w:rFonts w:eastAsia="標楷體" w:hint="eastAsia"/>
                <w:spacing w:val="-2"/>
                <w:sz w:val="20"/>
              </w:rPr>
              <w:t>)</w:t>
            </w:r>
            <w:r w:rsidRPr="00E64428">
              <w:rPr>
                <w:rFonts w:eastAsia="標楷體" w:hint="eastAsia"/>
                <w:spacing w:val="-2"/>
                <w:sz w:val="20"/>
              </w:rPr>
              <w:t>增資股票上市</w:t>
            </w:r>
            <w:r>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1340888B" w14:textId="27BC0798" w:rsidR="006C0D73" w:rsidRPr="002430CD" w:rsidRDefault="00486A49" w:rsidP="00B01169">
            <w:pPr>
              <w:kinsoku w:val="0"/>
              <w:overflowPunct w:val="0"/>
              <w:spacing w:line="260" w:lineRule="exact"/>
              <w:jc w:val="both"/>
              <w:rPr>
                <w:rFonts w:eastAsia="標楷體"/>
                <w:sz w:val="20"/>
              </w:rPr>
            </w:pPr>
            <w:r>
              <w:rPr>
                <w:rFonts w:eastAsia="標楷體" w:hint="eastAsia"/>
                <w:sz w:val="20"/>
              </w:rPr>
              <w:t>至遲於上市買賣開始日前二個營業日</w:t>
            </w:r>
          </w:p>
          <w:p w14:paraId="2DC2FC90" w14:textId="77777777" w:rsidR="006C0D73" w:rsidRPr="002430CD" w:rsidRDefault="006C0D73" w:rsidP="00B01169">
            <w:pPr>
              <w:kinsoku w:val="0"/>
              <w:overflowPunct w:val="0"/>
              <w:spacing w:line="260" w:lineRule="exact"/>
              <w:jc w:val="both"/>
              <w:rPr>
                <w:rFonts w:eastAsia="標楷體"/>
                <w:sz w:val="20"/>
              </w:rPr>
            </w:pPr>
          </w:p>
          <w:p w14:paraId="2C5FDF67" w14:textId="77777777" w:rsidR="00A621F8" w:rsidRDefault="00A621F8" w:rsidP="00B01169">
            <w:pPr>
              <w:kinsoku w:val="0"/>
              <w:overflowPunct w:val="0"/>
              <w:spacing w:line="260" w:lineRule="exact"/>
              <w:jc w:val="both"/>
              <w:rPr>
                <w:rFonts w:eastAsia="標楷體"/>
                <w:sz w:val="20"/>
              </w:rPr>
            </w:pPr>
          </w:p>
          <w:p w14:paraId="26C61588" w14:textId="77777777" w:rsidR="00707825" w:rsidRDefault="00707825" w:rsidP="00B01169">
            <w:pPr>
              <w:kinsoku w:val="0"/>
              <w:overflowPunct w:val="0"/>
              <w:spacing w:line="260" w:lineRule="exact"/>
              <w:jc w:val="both"/>
              <w:rPr>
                <w:rFonts w:eastAsia="標楷體"/>
                <w:sz w:val="20"/>
              </w:rPr>
            </w:pPr>
          </w:p>
          <w:p w14:paraId="1834BDFA" w14:textId="77777777" w:rsidR="00707825" w:rsidRDefault="00707825" w:rsidP="00B01169">
            <w:pPr>
              <w:kinsoku w:val="0"/>
              <w:overflowPunct w:val="0"/>
              <w:spacing w:line="260" w:lineRule="exact"/>
              <w:jc w:val="both"/>
              <w:rPr>
                <w:rFonts w:eastAsia="標楷體"/>
                <w:sz w:val="20"/>
              </w:rPr>
            </w:pPr>
          </w:p>
          <w:p w14:paraId="3A68E2CF" w14:textId="77777777" w:rsidR="00707825" w:rsidRDefault="00707825" w:rsidP="00B01169">
            <w:pPr>
              <w:kinsoku w:val="0"/>
              <w:overflowPunct w:val="0"/>
              <w:spacing w:line="260" w:lineRule="exact"/>
              <w:jc w:val="both"/>
              <w:rPr>
                <w:rFonts w:eastAsia="標楷體"/>
                <w:sz w:val="20"/>
              </w:rPr>
            </w:pPr>
          </w:p>
          <w:p w14:paraId="64D1E182" w14:textId="77777777" w:rsidR="00707825" w:rsidRDefault="00707825" w:rsidP="00B01169">
            <w:pPr>
              <w:kinsoku w:val="0"/>
              <w:overflowPunct w:val="0"/>
              <w:spacing w:line="260" w:lineRule="exact"/>
              <w:jc w:val="both"/>
              <w:rPr>
                <w:rFonts w:eastAsia="標楷體"/>
                <w:sz w:val="20"/>
              </w:rPr>
            </w:pPr>
          </w:p>
          <w:p w14:paraId="62C52EE9" w14:textId="18DD6E77" w:rsidR="00707825" w:rsidRDefault="00707825" w:rsidP="00B01169">
            <w:pPr>
              <w:kinsoku w:val="0"/>
              <w:overflowPunct w:val="0"/>
              <w:spacing w:line="260" w:lineRule="exact"/>
              <w:jc w:val="both"/>
              <w:rPr>
                <w:rFonts w:eastAsia="標楷體"/>
                <w:sz w:val="20"/>
              </w:rPr>
            </w:pPr>
          </w:p>
          <w:p w14:paraId="01E37AE4" w14:textId="77777777" w:rsidR="00486A49" w:rsidRDefault="00486A49" w:rsidP="00B01169">
            <w:pPr>
              <w:kinsoku w:val="0"/>
              <w:overflowPunct w:val="0"/>
              <w:spacing w:line="260" w:lineRule="exact"/>
              <w:jc w:val="both"/>
              <w:rPr>
                <w:rFonts w:eastAsia="標楷體"/>
                <w:sz w:val="20"/>
              </w:rPr>
            </w:pPr>
          </w:p>
          <w:p w14:paraId="41A5960F" w14:textId="77777777" w:rsidR="00707825" w:rsidRPr="002430CD" w:rsidRDefault="00707825" w:rsidP="00B01169">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87A8921"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Ansi="標楷體" w:hint="eastAsia"/>
                <w:sz w:val="20"/>
                <w:szCs w:val="20"/>
              </w:rPr>
              <w:t>1.</w:t>
            </w:r>
            <w:r w:rsidR="00A621F8" w:rsidRPr="00C96197">
              <w:rPr>
                <w:rFonts w:eastAsia="標楷體" w:hAnsi="標楷體"/>
                <w:sz w:val="20"/>
                <w:szCs w:val="20"/>
              </w:rPr>
              <w:t>輸入「公開資訊觀測站」</w:t>
            </w:r>
            <w:r w:rsidR="006D583C">
              <w:rPr>
                <w:rFonts w:eastAsia="標楷體"/>
                <w:sz w:val="20"/>
                <w:szCs w:val="20"/>
              </w:rPr>
              <w:t>(sii.twse.com.tw/</w:t>
            </w:r>
            <w:r w:rsidR="006D583C">
              <w:rPr>
                <w:rFonts w:ascii="標楷體" w:eastAsia="標楷體" w:hAnsi="標楷體" w:hint="eastAsia"/>
                <w:sz w:val="20"/>
              </w:rPr>
              <w:t>上市</w:t>
            </w:r>
            <w:r w:rsidR="006D583C">
              <w:rPr>
                <w:rFonts w:eastAsia="標楷體" w:hAnsi="標楷體"/>
                <w:sz w:val="20"/>
                <w:szCs w:val="20"/>
              </w:rPr>
              <w:t>普通股股數</w:t>
            </w:r>
            <w:r w:rsidR="006D583C">
              <w:rPr>
                <w:rFonts w:eastAsia="標楷體"/>
                <w:sz w:val="20"/>
                <w:szCs w:val="20"/>
              </w:rPr>
              <w:t>/TDR</w:t>
            </w:r>
            <w:r w:rsidR="006D583C">
              <w:rPr>
                <w:rFonts w:eastAsia="標楷體" w:hAnsi="標楷體"/>
                <w:sz w:val="20"/>
                <w:szCs w:val="20"/>
              </w:rPr>
              <w:t>單位數增減申報作業</w:t>
            </w:r>
            <w:r w:rsidR="006D583C">
              <w:rPr>
                <w:rFonts w:eastAsia="標楷體"/>
                <w:sz w:val="20"/>
                <w:szCs w:val="20"/>
              </w:rPr>
              <w:t>)</w:t>
            </w:r>
            <w:r w:rsidR="006D583C">
              <w:rPr>
                <w:rFonts w:eastAsia="標楷體" w:hint="eastAsia"/>
                <w:sz w:val="20"/>
              </w:rPr>
              <w:t>，</w:t>
            </w:r>
            <w:r w:rsidR="006D583C">
              <w:rPr>
                <w:rFonts w:eastAsia="標楷體" w:hAnsi="標楷體"/>
                <w:sz w:val="20"/>
              </w:rPr>
              <w:t>並上傳</w:t>
            </w:r>
            <w:r w:rsidR="006D583C">
              <w:rPr>
                <w:rFonts w:eastAsia="標楷體" w:hint="eastAsia"/>
                <w:sz w:val="20"/>
              </w:rPr>
              <w:t>所述附件。</w:t>
            </w:r>
          </w:p>
          <w:p w14:paraId="5FEB7BFF" w14:textId="77777777" w:rsidR="006C0D73" w:rsidRPr="00C96197" w:rsidRDefault="00707825" w:rsidP="00136FDA">
            <w:pPr>
              <w:kinsoku w:val="0"/>
              <w:overflowPunct w:val="0"/>
              <w:spacing w:line="260" w:lineRule="exact"/>
              <w:ind w:left="154" w:hangingChars="77" w:hanging="154"/>
              <w:jc w:val="both"/>
              <w:rPr>
                <w:rFonts w:eastAsia="標楷體"/>
                <w:sz w:val="20"/>
              </w:rPr>
            </w:pPr>
            <w:r>
              <w:rPr>
                <w:rFonts w:eastAsia="標楷體" w:hint="eastAsia"/>
                <w:sz w:val="20"/>
              </w:rPr>
              <w:t>2.</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募集與發行有價證券依公司法第</w:t>
            </w:r>
            <w:r w:rsidR="006D583C">
              <w:rPr>
                <w:rFonts w:eastAsia="標楷體"/>
                <w:sz w:val="20"/>
              </w:rPr>
              <w:t>252</w:t>
            </w:r>
            <w:r w:rsidR="006D583C">
              <w:rPr>
                <w:rFonts w:eastAsia="標楷體" w:hint="eastAsia"/>
                <w:sz w:val="20"/>
              </w:rPr>
              <w:t>條及第</w:t>
            </w:r>
            <w:proofErr w:type="gramStart"/>
            <w:r w:rsidR="006D583C">
              <w:rPr>
                <w:rFonts w:eastAsia="標楷體"/>
                <w:sz w:val="20"/>
              </w:rPr>
              <w:t>273</w:t>
            </w:r>
            <w:r w:rsidR="006D583C">
              <w:rPr>
                <w:rFonts w:eastAsia="標楷體" w:hint="eastAsia"/>
                <w:sz w:val="20"/>
              </w:rPr>
              <w:t>條暨</w:t>
            </w:r>
            <w:proofErr w:type="gramEnd"/>
            <w:r w:rsidR="006D583C">
              <w:rPr>
                <w:rFonts w:eastAsia="標楷體" w:hint="eastAsia"/>
                <w:sz w:val="20"/>
              </w:rPr>
              <w:t>有價證券交付或發放股利前辦理之</w:t>
            </w:r>
            <w:r w:rsidR="006D583C">
              <w:rPr>
                <w:rFonts w:eastAsia="標楷體" w:hAnsi="標楷體" w:hint="eastAsia"/>
                <w:sz w:val="20"/>
                <w:szCs w:val="20"/>
              </w:rPr>
              <w:t>公告</w:t>
            </w:r>
            <w:r w:rsidR="006D583C">
              <w:rPr>
                <w:rFonts w:eastAsia="標楷體"/>
                <w:sz w:val="20"/>
              </w:rPr>
              <w:t>)</w:t>
            </w:r>
            <w:r w:rsidR="006D583C">
              <w:rPr>
                <w:rFonts w:eastAsia="標楷體" w:hint="eastAsia"/>
                <w:sz w:val="20"/>
              </w:rPr>
              <w:t>。</w:t>
            </w:r>
          </w:p>
          <w:p w14:paraId="016AC9BA" w14:textId="7C6E3BBB" w:rsidR="006C0D73" w:rsidRPr="00C96197"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3</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僑外投資持股情形申報作業</w:t>
            </w:r>
            <w:r w:rsidR="006D583C">
              <w:rPr>
                <w:rFonts w:eastAsia="標楷體"/>
                <w:sz w:val="20"/>
              </w:rPr>
              <w:t>)</w:t>
            </w:r>
            <w:r w:rsidR="006D583C">
              <w:rPr>
                <w:rFonts w:eastAsia="標楷體" w:hint="eastAsia"/>
                <w:sz w:val="20"/>
              </w:rPr>
              <w:t>。</w:t>
            </w:r>
          </w:p>
          <w:p w14:paraId="78C9975E" w14:textId="2BF67A15" w:rsidR="006C0D73" w:rsidRDefault="00486A49" w:rsidP="00B01169">
            <w:pPr>
              <w:kinsoku w:val="0"/>
              <w:overflowPunct w:val="0"/>
              <w:spacing w:line="260" w:lineRule="exact"/>
              <w:ind w:left="196" w:hangingChars="98" w:hanging="196"/>
              <w:jc w:val="both"/>
              <w:rPr>
                <w:rFonts w:eastAsia="標楷體"/>
                <w:sz w:val="20"/>
              </w:rPr>
            </w:pPr>
            <w:r>
              <w:rPr>
                <w:rFonts w:eastAsia="標楷體" w:hint="eastAsia"/>
                <w:sz w:val="20"/>
              </w:rPr>
              <w:t>4</w:t>
            </w:r>
            <w:r w:rsidR="006D583C">
              <w:rPr>
                <w:rFonts w:eastAsia="標楷體"/>
                <w:sz w:val="20"/>
              </w:rPr>
              <w:t>.</w:t>
            </w:r>
            <w:r w:rsidR="006D583C">
              <w:rPr>
                <w:rFonts w:eastAsia="標楷體" w:hint="eastAsia"/>
                <w:sz w:val="20"/>
              </w:rPr>
              <w:t>輸入「公開資訊觀測站」</w:t>
            </w:r>
            <w:r w:rsidR="006D583C">
              <w:rPr>
                <w:rFonts w:eastAsia="標楷體"/>
                <w:sz w:val="20"/>
              </w:rPr>
              <w:t>(sii.twse.com.tw/</w:t>
            </w:r>
            <w:r w:rsidR="006D583C">
              <w:rPr>
                <w:rFonts w:eastAsia="標楷體" w:hint="eastAsia"/>
                <w:sz w:val="20"/>
              </w:rPr>
              <w:t>國內有價證券申報</w:t>
            </w:r>
            <w:r w:rsidR="006D583C">
              <w:rPr>
                <w:rFonts w:eastAsia="標楷體"/>
                <w:sz w:val="20"/>
              </w:rPr>
              <w:t>/</w:t>
            </w:r>
            <w:r w:rsidR="006D583C">
              <w:rPr>
                <w:rFonts w:eastAsia="標楷體" w:hint="eastAsia"/>
                <w:sz w:val="20"/>
              </w:rPr>
              <w:t>普通股、特別股、一般公司債、轉換公司債等申報畫面，生效日為上市日期</w:t>
            </w:r>
            <w:r w:rsidR="006D583C">
              <w:rPr>
                <w:rFonts w:eastAsia="標楷體"/>
                <w:sz w:val="20"/>
              </w:rPr>
              <w:t>)</w:t>
            </w:r>
            <w:r w:rsidR="006D583C">
              <w:rPr>
                <w:rFonts w:eastAsia="標楷體" w:hint="eastAsia"/>
                <w:sz w:val="20"/>
              </w:rPr>
              <w:t>。</w:t>
            </w:r>
            <w:r w:rsidR="006D583C" w:rsidRPr="006D583C">
              <w:rPr>
                <w:rFonts w:eastAsia="標楷體" w:hint="eastAsia"/>
                <w:sz w:val="20"/>
              </w:rPr>
              <w:t>或於「公開資訊觀測站」</w:t>
            </w:r>
            <w:r w:rsidR="006D583C" w:rsidRPr="006D583C">
              <w:rPr>
                <w:rFonts w:eastAsia="標楷體"/>
                <w:sz w:val="20"/>
              </w:rPr>
              <w:t>(sii.twse.com.tw /</w:t>
            </w:r>
            <w:r w:rsidR="006D583C" w:rsidRPr="006D583C">
              <w:rPr>
                <w:rFonts w:eastAsia="標楷體" w:hint="eastAsia"/>
                <w:sz w:val="20"/>
              </w:rPr>
              <w:t>普通股股數</w:t>
            </w:r>
            <w:r w:rsidR="006D583C" w:rsidRPr="006D583C">
              <w:rPr>
                <w:rFonts w:eastAsia="標楷體"/>
                <w:sz w:val="20"/>
              </w:rPr>
              <w:t>/TDR</w:t>
            </w:r>
            <w:r w:rsidR="006D583C" w:rsidRPr="006D583C">
              <w:rPr>
                <w:rFonts w:eastAsia="標楷體" w:hint="eastAsia"/>
                <w:sz w:val="20"/>
              </w:rPr>
              <w:t>單位數增減申報作業</w:t>
            </w:r>
            <w:r w:rsidR="006D583C" w:rsidRPr="006D583C">
              <w:rPr>
                <w:rFonts w:eastAsia="標楷體"/>
                <w:sz w:val="20"/>
              </w:rPr>
              <w:t>)</w:t>
            </w:r>
            <w:r w:rsidR="006D583C" w:rsidRPr="006D583C">
              <w:rPr>
                <w:rFonts w:eastAsia="標楷體" w:hint="eastAsia"/>
                <w:sz w:val="20"/>
              </w:rPr>
              <w:t>辦理股數維護作業，生效日為上市日期。</w:t>
            </w:r>
          </w:p>
          <w:p w14:paraId="68C0F732" w14:textId="77777777" w:rsidR="00707825" w:rsidRDefault="00707825" w:rsidP="00B01169">
            <w:pPr>
              <w:kinsoku w:val="0"/>
              <w:overflowPunct w:val="0"/>
              <w:spacing w:line="260" w:lineRule="exact"/>
              <w:ind w:left="196" w:hangingChars="98" w:hanging="196"/>
              <w:jc w:val="both"/>
              <w:rPr>
                <w:rFonts w:eastAsia="標楷體"/>
                <w:sz w:val="20"/>
              </w:rPr>
            </w:pPr>
          </w:p>
          <w:p w14:paraId="4DD81CE5" w14:textId="77777777" w:rsidR="00707825" w:rsidRDefault="00707825" w:rsidP="00B01169">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p w14:paraId="76D94DF6" w14:textId="77777777" w:rsidR="00707825" w:rsidRPr="00C96197" w:rsidRDefault="00707825" w:rsidP="00B01169">
            <w:pPr>
              <w:kinsoku w:val="0"/>
              <w:overflowPunct w:val="0"/>
              <w:spacing w:line="260" w:lineRule="exact"/>
              <w:ind w:left="196" w:hangingChars="98" w:hanging="196"/>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990CF3B" w14:textId="29B648EE" w:rsidR="006C0D73" w:rsidRPr="002430CD" w:rsidRDefault="00A621F8" w:rsidP="00B01169">
            <w:pPr>
              <w:kinsoku w:val="0"/>
              <w:overflowPunct w:val="0"/>
              <w:spacing w:line="260" w:lineRule="exact"/>
              <w:jc w:val="both"/>
              <w:rPr>
                <w:rFonts w:eastAsia="標楷體"/>
                <w:sz w:val="20"/>
              </w:rPr>
            </w:pPr>
            <w:r>
              <w:rPr>
                <w:rFonts w:eastAsia="標楷體" w:hint="eastAsia"/>
                <w:sz w:val="20"/>
              </w:rPr>
              <w:t>1.</w:t>
            </w:r>
            <w:r w:rsidR="006C0D73" w:rsidRPr="002430CD">
              <w:rPr>
                <w:rFonts w:eastAsia="標楷體" w:hint="eastAsia"/>
                <w:sz w:val="20"/>
              </w:rPr>
              <w:t>本公司「審查有價證券上市作業程序」第十</w:t>
            </w:r>
            <w:r w:rsidR="00486A49">
              <w:rPr>
                <w:rFonts w:eastAsia="標楷體" w:hint="eastAsia"/>
                <w:sz w:val="20"/>
              </w:rPr>
              <w:t>條</w:t>
            </w:r>
            <w:r w:rsidR="006C0D73" w:rsidRPr="002430CD">
              <w:rPr>
                <w:rFonts w:eastAsia="標楷體" w:hint="eastAsia"/>
                <w:sz w:val="20"/>
              </w:rPr>
              <w:t>規定。</w:t>
            </w:r>
          </w:p>
          <w:p w14:paraId="00F32619" w14:textId="51188902" w:rsidR="00A621F8" w:rsidRPr="002430CD" w:rsidRDefault="00A621F8" w:rsidP="00B01169">
            <w:pPr>
              <w:kinsoku w:val="0"/>
              <w:overflowPunct w:val="0"/>
              <w:spacing w:line="260" w:lineRule="exact"/>
              <w:jc w:val="both"/>
              <w:rPr>
                <w:rFonts w:eastAsia="標楷體"/>
                <w:sz w:val="20"/>
              </w:rPr>
            </w:pPr>
            <w:r w:rsidRPr="001F1A0D">
              <w:rPr>
                <w:rFonts w:eastAsia="標楷體" w:hint="eastAsia"/>
                <w:sz w:val="20"/>
              </w:rPr>
              <w:t>2.105.07.01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p w14:paraId="0B09327A" w14:textId="354CF48F" w:rsidR="006C0D73" w:rsidRPr="002430CD" w:rsidRDefault="00486A49" w:rsidP="003A56BE">
            <w:pPr>
              <w:kinsoku w:val="0"/>
              <w:overflowPunct w:val="0"/>
              <w:spacing w:line="260" w:lineRule="exact"/>
              <w:ind w:left="200" w:hangingChars="100" w:hanging="200"/>
              <w:jc w:val="both"/>
              <w:rPr>
                <w:rFonts w:eastAsia="標楷體"/>
                <w:sz w:val="20"/>
              </w:rPr>
            </w:pPr>
            <w:r>
              <w:rPr>
                <w:rFonts w:eastAsia="標楷體" w:hint="eastAsia"/>
                <w:sz w:val="20"/>
              </w:rPr>
              <w:t>3</w:t>
            </w:r>
            <w:r w:rsidR="006C0D73" w:rsidRPr="002430CD">
              <w:rPr>
                <w:rFonts w:eastAsia="標楷體" w:hint="eastAsia"/>
                <w:sz w:val="20"/>
              </w:rPr>
              <w:t>.</w:t>
            </w:r>
            <w:r w:rsidR="006C0D73" w:rsidRPr="002430CD">
              <w:rPr>
                <w:rFonts w:eastAsia="標楷體" w:hint="eastAsia"/>
                <w:sz w:val="20"/>
              </w:rPr>
              <w:t>本公司對有價證券上市公司及境外指數股票型基金上市之境外基金機構資訊申報作業辦法。</w:t>
            </w:r>
          </w:p>
          <w:p w14:paraId="7AE217EF" w14:textId="644EDBD4" w:rsidR="006C0D73" w:rsidRPr="002430CD" w:rsidRDefault="00486A49" w:rsidP="003A56BE">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6C0D73" w:rsidRPr="002430CD">
              <w:rPr>
                <w:rFonts w:eastAsia="標楷體" w:hint="eastAsia"/>
              </w:rPr>
              <w:t>.97.12.22</w:t>
            </w:r>
            <w:proofErr w:type="gramStart"/>
            <w:r w:rsidR="006C0D73" w:rsidRPr="002430CD">
              <w:rPr>
                <w:rFonts w:eastAsia="標楷體" w:hint="eastAsia"/>
              </w:rPr>
              <w:t>臺</w:t>
            </w:r>
            <w:proofErr w:type="gramEnd"/>
            <w:r w:rsidR="006C0D73" w:rsidRPr="002430CD">
              <w:rPr>
                <w:rFonts w:eastAsia="標楷體" w:hint="eastAsia"/>
              </w:rPr>
              <w:t>證上字第</w:t>
            </w:r>
            <w:r w:rsidR="006C0D73" w:rsidRPr="002430CD">
              <w:rPr>
                <w:rFonts w:eastAsia="標楷體" w:hint="eastAsia"/>
              </w:rPr>
              <w:t>0970035719</w:t>
            </w:r>
            <w:r w:rsidR="006C0D73" w:rsidRPr="002430CD">
              <w:rPr>
                <w:rFonts w:eastAsia="標楷體" w:hint="eastAsia"/>
              </w:rPr>
              <w:t>號函。</w:t>
            </w:r>
          </w:p>
          <w:p w14:paraId="4EBD1835" w14:textId="77777777" w:rsidR="006C0D73" w:rsidRPr="002430CD" w:rsidRDefault="006C0D73" w:rsidP="003A56BE">
            <w:pPr>
              <w:kinsoku w:val="0"/>
              <w:overflowPunct w:val="0"/>
              <w:spacing w:line="260" w:lineRule="exact"/>
              <w:jc w:val="both"/>
              <w:rPr>
                <w:rFonts w:eastAsia="標楷體"/>
                <w:sz w:val="20"/>
              </w:rPr>
            </w:pPr>
          </w:p>
        </w:tc>
      </w:tr>
      <w:tr w:rsidR="00E64428" w:rsidRPr="002430CD" w14:paraId="278F73CE" w14:textId="77777777" w:rsidTr="006A1B8A">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5A311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451A50F1" w14:textId="77777777" w:rsidR="00E64428" w:rsidRDefault="00707825" w:rsidP="00E64428">
            <w:pPr>
              <w:kinsoku w:val="0"/>
              <w:overflowPunct w:val="0"/>
              <w:spacing w:line="260" w:lineRule="exact"/>
              <w:jc w:val="both"/>
              <w:rPr>
                <w:rFonts w:eastAsia="標楷體"/>
                <w:sz w:val="20"/>
              </w:rPr>
            </w:pPr>
            <w:r>
              <w:rPr>
                <w:rFonts w:eastAsia="標楷體" w:hint="eastAsia"/>
                <w:sz w:val="20"/>
              </w:rPr>
              <w:t>1.</w:t>
            </w:r>
            <w:r w:rsidR="00E64428" w:rsidRPr="002430CD">
              <w:rPr>
                <w:rFonts w:eastAsia="標楷體" w:hint="eastAsia"/>
                <w:sz w:val="20"/>
              </w:rPr>
              <w:t>新股權利證書上市。</w:t>
            </w:r>
          </w:p>
          <w:p w14:paraId="1DA0049F" w14:textId="77777777" w:rsidR="00707825" w:rsidRDefault="00707825" w:rsidP="00E64428">
            <w:pPr>
              <w:kinsoku w:val="0"/>
              <w:overflowPunct w:val="0"/>
              <w:spacing w:line="260" w:lineRule="exact"/>
              <w:jc w:val="both"/>
              <w:rPr>
                <w:rFonts w:eastAsia="標楷體"/>
                <w:sz w:val="20"/>
              </w:rPr>
            </w:pPr>
          </w:p>
          <w:p w14:paraId="1EDDFDCA" w14:textId="77777777" w:rsidR="00707825" w:rsidRDefault="00707825" w:rsidP="00E64428">
            <w:pPr>
              <w:kinsoku w:val="0"/>
              <w:overflowPunct w:val="0"/>
              <w:spacing w:line="260" w:lineRule="exact"/>
              <w:jc w:val="both"/>
              <w:rPr>
                <w:rFonts w:eastAsia="標楷體"/>
                <w:sz w:val="20"/>
              </w:rPr>
            </w:pPr>
          </w:p>
          <w:p w14:paraId="455DE06F" w14:textId="77777777" w:rsidR="00707825" w:rsidRDefault="00707825" w:rsidP="00E64428">
            <w:pPr>
              <w:kinsoku w:val="0"/>
              <w:overflowPunct w:val="0"/>
              <w:spacing w:line="260" w:lineRule="exact"/>
              <w:jc w:val="both"/>
              <w:rPr>
                <w:rFonts w:eastAsia="標楷體"/>
                <w:sz w:val="20"/>
              </w:rPr>
            </w:pPr>
          </w:p>
          <w:p w14:paraId="3D77E90D" w14:textId="77777777" w:rsidR="00707825" w:rsidRDefault="00707825" w:rsidP="00E64428">
            <w:pPr>
              <w:kinsoku w:val="0"/>
              <w:overflowPunct w:val="0"/>
              <w:spacing w:line="260" w:lineRule="exact"/>
              <w:jc w:val="both"/>
              <w:rPr>
                <w:rFonts w:eastAsia="標楷體"/>
                <w:sz w:val="20"/>
              </w:rPr>
            </w:pPr>
          </w:p>
          <w:p w14:paraId="3C3472B0" w14:textId="77777777" w:rsidR="00707825" w:rsidRDefault="00707825" w:rsidP="00E64428">
            <w:pPr>
              <w:kinsoku w:val="0"/>
              <w:overflowPunct w:val="0"/>
              <w:spacing w:line="260" w:lineRule="exact"/>
              <w:jc w:val="both"/>
              <w:rPr>
                <w:rFonts w:eastAsia="標楷體"/>
                <w:sz w:val="20"/>
              </w:rPr>
            </w:pPr>
          </w:p>
          <w:p w14:paraId="4320910B" w14:textId="77777777" w:rsidR="00707825" w:rsidRDefault="00707825" w:rsidP="00E64428">
            <w:pPr>
              <w:kinsoku w:val="0"/>
              <w:overflowPunct w:val="0"/>
              <w:spacing w:line="260" w:lineRule="exact"/>
              <w:jc w:val="both"/>
              <w:rPr>
                <w:rFonts w:eastAsia="標楷體"/>
                <w:sz w:val="20"/>
              </w:rPr>
            </w:pPr>
          </w:p>
          <w:p w14:paraId="53693B4C" w14:textId="77777777" w:rsidR="00707825" w:rsidRDefault="00707825" w:rsidP="00E64428">
            <w:pPr>
              <w:kinsoku w:val="0"/>
              <w:overflowPunct w:val="0"/>
              <w:spacing w:line="260" w:lineRule="exact"/>
              <w:jc w:val="both"/>
              <w:rPr>
                <w:rFonts w:eastAsia="標楷體"/>
                <w:sz w:val="20"/>
              </w:rPr>
            </w:pPr>
          </w:p>
          <w:p w14:paraId="0714A675" w14:textId="77777777" w:rsidR="00707825" w:rsidRDefault="00707825" w:rsidP="00E64428">
            <w:pPr>
              <w:kinsoku w:val="0"/>
              <w:overflowPunct w:val="0"/>
              <w:spacing w:line="260" w:lineRule="exact"/>
              <w:jc w:val="both"/>
              <w:rPr>
                <w:rFonts w:eastAsia="標楷體"/>
                <w:sz w:val="20"/>
              </w:rPr>
            </w:pPr>
          </w:p>
          <w:p w14:paraId="1B2CC2EB" w14:textId="77777777" w:rsidR="00707825" w:rsidRDefault="00707825" w:rsidP="00E64428">
            <w:pPr>
              <w:kinsoku w:val="0"/>
              <w:overflowPunct w:val="0"/>
              <w:spacing w:line="260" w:lineRule="exact"/>
              <w:jc w:val="both"/>
              <w:rPr>
                <w:rFonts w:eastAsia="標楷體"/>
                <w:sz w:val="20"/>
              </w:rPr>
            </w:pPr>
          </w:p>
          <w:p w14:paraId="1F3E61A1" w14:textId="77777777" w:rsidR="00707825" w:rsidRPr="002430CD" w:rsidRDefault="00165449" w:rsidP="00E64428">
            <w:pPr>
              <w:kinsoku w:val="0"/>
              <w:overflowPunct w:val="0"/>
              <w:spacing w:line="260" w:lineRule="exact"/>
              <w:jc w:val="both"/>
              <w:rPr>
                <w:rFonts w:eastAsia="標楷體"/>
                <w:sz w:val="20"/>
              </w:rPr>
            </w:pPr>
            <w:r>
              <w:rPr>
                <w:rFonts w:eastAsia="標楷體" w:hint="eastAsia"/>
                <w:sz w:val="20"/>
              </w:rPr>
              <w:t>2.</w:t>
            </w:r>
            <w:r w:rsidR="00707825" w:rsidRPr="00E64428">
              <w:rPr>
                <w:rFonts w:eastAsia="標楷體" w:hint="eastAsia"/>
                <w:sz w:val="20"/>
              </w:rPr>
              <w:t>新股權利證書下市，增資股票上市</w:t>
            </w:r>
            <w:r w:rsidR="00707825">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37341011" w14:textId="4054319A" w:rsidR="00E64428" w:rsidRPr="002430CD" w:rsidRDefault="00F557DF" w:rsidP="00E64428">
            <w:pPr>
              <w:kinsoku w:val="0"/>
              <w:overflowPunct w:val="0"/>
              <w:spacing w:line="260" w:lineRule="exact"/>
              <w:jc w:val="both"/>
              <w:rPr>
                <w:rFonts w:eastAsia="標楷體"/>
                <w:sz w:val="20"/>
              </w:rPr>
            </w:pPr>
            <w:r>
              <w:rPr>
                <w:rFonts w:eastAsia="標楷體" w:hint="eastAsia"/>
                <w:sz w:val="20"/>
              </w:rPr>
              <w:t>至遲於上市買賣開始日前二個營業日</w:t>
            </w:r>
          </w:p>
          <w:p w14:paraId="635926F4" w14:textId="77777777" w:rsidR="00E64428" w:rsidRPr="00F557DF" w:rsidRDefault="00E64428" w:rsidP="00E64428">
            <w:pPr>
              <w:kinsoku w:val="0"/>
              <w:overflowPunct w:val="0"/>
              <w:spacing w:line="260" w:lineRule="exact"/>
              <w:jc w:val="both"/>
              <w:rPr>
                <w:rFonts w:eastAsia="標楷體"/>
                <w:sz w:val="20"/>
              </w:rPr>
            </w:pPr>
          </w:p>
          <w:p w14:paraId="6E38431E" w14:textId="77777777" w:rsidR="00E64428" w:rsidRDefault="00E64428" w:rsidP="00E64428">
            <w:pPr>
              <w:kinsoku w:val="0"/>
              <w:overflowPunct w:val="0"/>
              <w:spacing w:line="260" w:lineRule="exact"/>
              <w:jc w:val="both"/>
              <w:rPr>
                <w:rFonts w:eastAsia="標楷體"/>
                <w:sz w:val="20"/>
              </w:rPr>
            </w:pPr>
          </w:p>
          <w:p w14:paraId="7F73C5FD" w14:textId="77777777" w:rsidR="00E64428" w:rsidRPr="002430CD" w:rsidRDefault="00E64428" w:rsidP="00E64428">
            <w:pPr>
              <w:kinsoku w:val="0"/>
              <w:overflowPunct w:val="0"/>
              <w:spacing w:line="260" w:lineRule="exact"/>
              <w:jc w:val="both"/>
              <w:rPr>
                <w:rFonts w:eastAsia="標楷體"/>
                <w:sz w:val="20"/>
              </w:rPr>
            </w:pPr>
          </w:p>
          <w:p w14:paraId="0F1BEAE0" w14:textId="77777777" w:rsidR="00707825" w:rsidRDefault="00707825" w:rsidP="00E64428">
            <w:pPr>
              <w:kinsoku w:val="0"/>
              <w:overflowPunct w:val="0"/>
              <w:spacing w:line="260" w:lineRule="exact"/>
              <w:jc w:val="both"/>
              <w:rPr>
                <w:rFonts w:eastAsia="標楷體"/>
                <w:sz w:val="20"/>
              </w:rPr>
            </w:pPr>
          </w:p>
          <w:p w14:paraId="3D0E3E62" w14:textId="77777777" w:rsidR="00707825" w:rsidRDefault="00707825" w:rsidP="00E64428">
            <w:pPr>
              <w:kinsoku w:val="0"/>
              <w:overflowPunct w:val="0"/>
              <w:spacing w:line="260" w:lineRule="exact"/>
              <w:jc w:val="both"/>
              <w:rPr>
                <w:rFonts w:eastAsia="標楷體"/>
                <w:sz w:val="20"/>
              </w:rPr>
            </w:pPr>
          </w:p>
          <w:p w14:paraId="5E6E3636" w14:textId="21983127" w:rsidR="00C876F0" w:rsidRDefault="00C876F0" w:rsidP="00E64428">
            <w:pPr>
              <w:kinsoku w:val="0"/>
              <w:overflowPunct w:val="0"/>
              <w:spacing w:line="260" w:lineRule="exact"/>
              <w:jc w:val="both"/>
              <w:rPr>
                <w:rFonts w:eastAsia="標楷體"/>
                <w:sz w:val="20"/>
              </w:rPr>
            </w:pPr>
          </w:p>
          <w:p w14:paraId="66A27231" w14:textId="6920EF36" w:rsidR="00C876F0" w:rsidRDefault="00C876F0" w:rsidP="00E64428">
            <w:pPr>
              <w:kinsoku w:val="0"/>
              <w:overflowPunct w:val="0"/>
              <w:spacing w:line="260" w:lineRule="exact"/>
              <w:jc w:val="both"/>
              <w:rPr>
                <w:rFonts w:eastAsia="標楷體"/>
                <w:sz w:val="20"/>
              </w:rPr>
            </w:pPr>
          </w:p>
          <w:p w14:paraId="57CD86F2" w14:textId="77777777" w:rsidR="00707825" w:rsidRDefault="00707825" w:rsidP="00E64428">
            <w:pPr>
              <w:kinsoku w:val="0"/>
              <w:overflowPunct w:val="0"/>
              <w:spacing w:line="260" w:lineRule="exact"/>
              <w:jc w:val="both"/>
              <w:rPr>
                <w:rFonts w:eastAsia="標楷體"/>
                <w:sz w:val="20"/>
              </w:rPr>
            </w:pPr>
          </w:p>
          <w:p w14:paraId="02BECBFB" w14:textId="77777777" w:rsidR="00707825" w:rsidRPr="002430CD" w:rsidRDefault="00707825"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6CA41C65" w14:textId="77777777" w:rsidR="00E64428" w:rsidRPr="00C96197" w:rsidRDefault="00E64428" w:rsidP="00CE10FF">
            <w:pPr>
              <w:numPr>
                <w:ilvl w:val="0"/>
                <w:numId w:val="13"/>
              </w:numPr>
              <w:tabs>
                <w:tab w:val="clear" w:pos="360"/>
                <w:tab w:val="num" w:pos="182"/>
              </w:tabs>
              <w:kinsoku w:val="0"/>
              <w:overflowPunct w:val="0"/>
              <w:spacing w:line="260" w:lineRule="exact"/>
              <w:ind w:left="210" w:hanging="210"/>
              <w:jc w:val="both"/>
              <w:rPr>
                <w:rFonts w:eastAsia="標楷體"/>
                <w:sz w:val="20"/>
              </w:rPr>
            </w:pPr>
            <w:r w:rsidRPr="00C96197">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eastAsia="標楷體" w:hAnsi="標楷體"/>
                <w:sz w:val="20"/>
                <w:szCs w:val="20"/>
              </w:rPr>
              <w:t>普通股股數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EE24215" w14:textId="77777777" w:rsidR="00E64428" w:rsidRPr="00C96197" w:rsidRDefault="00E64428" w:rsidP="00CE10FF">
            <w:pPr>
              <w:numPr>
                <w:ilvl w:val="0"/>
                <w:numId w:val="13"/>
              </w:numPr>
              <w:tabs>
                <w:tab w:val="clear" w:pos="360"/>
                <w:tab w:val="num" w:pos="210"/>
              </w:tabs>
              <w:kinsoku w:val="0"/>
              <w:overflowPunct w:val="0"/>
              <w:spacing w:line="260" w:lineRule="exact"/>
              <w:ind w:left="224" w:hanging="224"/>
              <w:jc w:val="both"/>
              <w:rPr>
                <w:rFonts w:eastAsia="標楷體"/>
                <w:sz w:val="20"/>
              </w:rPr>
            </w:pPr>
            <w:r>
              <w:rPr>
                <w:rFonts w:eastAsia="標楷體" w:hint="eastAsia"/>
                <w:sz w:val="20"/>
              </w:rPr>
              <w:t>輸入「公開資訊觀測站」</w:t>
            </w:r>
            <w:r>
              <w:rPr>
                <w:rFonts w:eastAsia="標楷體"/>
                <w:sz w:val="20"/>
              </w:rPr>
              <w:t>(sii.twse.com.tw/</w:t>
            </w:r>
            <w:r>
              <w:rPr>
                <w:rFonts w:eastAsia="標楷體" w:hint="eastAsia"/>
                <w:sz w:val="20"/>
              </w:rPr>
              <w:t>募集與發行有價證券依公司法第</w:t>
            </w:r>
            <w:r>
              <w:rPr>
                <w:rFonts w:eastAsia="標楷體"/>
                <w:sz w:val="20"/>
              </w:rPr>
              <w:t>252</w:t>
            </w:r>
            <w:r>
              <w:rPr>
                <w:rFonts w:eastAsia="標楷體" w:hint="eastAsia"/>
                <w:sz w:val="20"/>
              </w:rPr>
              <w:t>條及第</w:t>
            </w:r>
            <w:proofErr w:type="gramStart"/>
            <w:r>
              <w:rPr>
                <w:rFonts w:eastAsia="標楷體"/>
                <w:sz w:val="20"/>
              </w:rPr>
              <w:t>273</w:t>
            </w:r>
            <w:r>
              <w:rPr>
                <w:rFonts w:eastAsia="標楷體" w:hint="eastAsia"/>
                <w:sz w:val="20"/>
              </w:rPr>
              <w:t>條暨</w:t>
            </w:r>
            <w:proofErr w:type="gramEnd"/>
            <w:r>
              <w:rPr>
                <w:rFonts w:eastAsia="標楷體" w:hint="eastAsia"/>
                <w:sz w:val="20"/>
              </w:rPr>
              <w:t>有價證券交付或發放股利前辦理之公告</w:t>
            </w:r>
            <w:r>
              <w:rPr>
                <w:rFonts w:eastAsia="標楷體"/>
                <w:sz w:val="20"/>
              </w:rPr>
              <w:t>)</w:t>
            </w:r>
            <w:r>
              <w:rPr>
                <w:rFonts w:eastAsia="標楷體" w:hint="eastAsia"/>
                <w:sz w:val="20"/>
              </w:rPr>
              <w:t>。</w:t>
            </w:r>
          </w:p>
          <w:p w14:paraId="2A0B2C9E" w14:textId="04ECEB5C" w:rsidR="00E64428" w:rsidRPr="00C96197" w:rsidRDefault="00F557DF" w:rsidP="00E64428">
            <w:pPr>
              <w:kinsoku w:val="0"/>
              <w:overflowPunct w:val="0"/>
              <w:spacing w:line="260" w:lineRule="exact"/>
              <w:ind w:left="152" w:hanging="152"/>
              <w:jc w:val="both"/>
              <w:rPr>
                <w:rFonts w:eastAsia="標楷體"/>
                <w:sz w:val="20"/>
              </w:rPr>
            </w:pPr>
            <w:r>
              <w:rPr>
                <w:rFonts w:eastAsia="標楷體"/>
                <w:sz w:val="20"/>
              </w:rPr>
              <w:t>3</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僑外投資持股情形申報作業</w:t>
            </w:r>
            <w:r w:rsidR="00E64428">
              <w:rPr>
                <w:rFonts w:eastAsia="標楷體"/>
                <w:sz w:val="20"/>
              </w:rPr>
              <w:t>)</w:t>
            </w:r>
            <w:r w:rsidR="00E64428">
              <w:rPr>
                <w:rFonts w:eastAsia="標楷體" w:hint="eastAsia"/>
                <w:sz w:val="20"/>
              </w:rPr>
              <w:t>。</w:t>
            </w:r>
          </w:p>
          <w:p w14:paraId="09BB61AC" w14:textId="100DE318" w:rsidR="00E64428" w:rsidRDefault="00F557DF" w:rsidP="00E64428">
            <w:pPr>
              <w:kinsoku w:val="0"/>
              <w:overflowPunct w:val="0"/>
              <w:spacing w:line="260" w:lineRule="exact"/>
              <w:ind w:left="196" w:hangingChars="98" w:hanging="196"/>
              <w:jc w:val="both"/>
              <w:rPr>
                <w:rFonts w:eastAsia="標楷體"/>
                <w:sz w:val="20"/>
              </w:rPr>
            </w:pPr>
            <w:r>
              <w:rPr>
                <w:rFonts w:eastAsia="標楷體" w:hint="eastAsia"/>
                <w:sz w:val="20"/>
              </w:rPr>
              <w:t>4</w:t>
            </w:r>
            <w:r w:rsidR="00E64428">
              <w:rPr>
                <w:rFonts w:eastAsia="標楷體"/>
                <w:sz w:val="20"/>
              </w:rPr>
              <w:t>.</w:t>
            </w:r>
            <w:r w:rsidR="00E64428">
              <w:rPr>
                <w:rFonts w:eastAsia="標楷體" w:hint="eastAsia"/>
                <w:sz w:val="20"/>
              </w:rPr>
              <w:t>輸入「公開資訊觀測站」</w:t>
            </w:r>
            <w:r w:rsidR="00E64428">
              <w:rPr>
                <w:rFonts w:eastAsia="標楷體"/>
                <w:sz w:val="20"/>
              </w:rPr>
              <w:t>(sii.twse.com.tw/</w:t>
            </w:r>
            <w:r w:rsidR="00E64428">
              <w:rPr>
                <w:rFonts w:eastAsia="標楷體" w:hint="eastAsia"/>
                <w:sz w:val="20"/>
              </w:rPr>
              <w:t>國內有價證券申報</w:t>
            </w:r>
            <w:r w:rsidR="00E64428">
              <w:rPr>
                <w:rFonts w:eastAsia="標楷體"/>
                <w:sz w:val="20"/>
              </w:rPr>
              <w:t>/</w:t>
            </w:r>
            <w:r w:rsidR="00E64428">
              <w:rPr>
                <w:rFonts w:eastAsia="標楷體" w:hint="eastAsia"/>
                <w:sz w:val="20"/>
              </w:rPr>
              <w:t>普通股、特別股、一般公司債、轉換公司債等申報畫面，生效日為上市日期</w:t>
            </w:r>
            <w:r w:rsidR="00E64428">
              <w:rPr>
                <w:rFonts w:eastAsia="標楷體"/>
                <w:sz w:val="20"/>
              </w:rPr>
              <w:t>)</w:t>
            </w:r>
            <w:r w:rsidR="00E64428">
              <w:rPr>
                <w:rFonts w:eastAsia="標楷體" w:hint="eastAsia"/>
                <w:sz w:val="20"/>
              </w:rPr>
              <w:t>。</w:t>
            </w:r>
            <w:r w:rsidR="00E64428" w:rsidRPr="006D583C">
              <w:rPr>
                <w:rFonts w:eastAsia="標楷體" w:hint="eastAsia"/>
                <w:sz w:val="20"/>
              </w:rPr>
              <w:t>或於「公開資訊觀測站」</w:t>
            </w:r>
            <w:r w:rsidR="00E64428" w:rsidRPr="006D583C">
              <w:rPr>
                <w:rFonts w:eastAsia="標楷體"/>
                <w:sz w:val="20"/>
              </w:rPr>
              <w:t>(sii.twse.com.tw /</w:t>
            </w:r>
            <w:r w:rsidR="00E64428" w:rsidRPr="006D583C">
              <w:rPr>
                <w:rFonts w:eastAsia="標楷體" w:hint="eastAsia"/>
                <w:sz w:val="20"/>
              </w:rPr>
              <w:t>普通股股數</w:t>
            </w:r>
            <w:r w:rsidR="00E64428" w:rsidRPr="006D583C">
              <w:rPr>
                <w:rFonts w:eastAsia="標楷體"/>
                <w:sz w:val="20"/>
              </w:rPr>
              <w:t>/TDR</w:t>
            </w:r>
            <w:r w:rsidR="00E64428" w:rsidRPr="006D583C">
              <w:rPr>
                <w:rFonts w:eastAsia="標楷體" w:hint="eastAsia"/>
                <w:sz w:val="20"/>
              </w:rPr>
              <w:t>單位數增減申報作業</w:t>
            </w:r>
            <w:r w:rsidR="00E64428" w:rsidRPr="006D583C">
              <w:rPr>
                <w:rFonts w:eastAsia="標楷體"/>
                <w:sz w:val="20"/>
              </w:rPr>
              <w:t>)</w:t>
            </w:r>
            <w:r w:rsidR="00E64428" w:rsidRPr="006D583C">
              <w:rPr>
                <w:rFonts w:eastAsia="標楷體" w:hint="eastAsia"/>
                <w:sz w:val="20"/>
              </w:rPr>
              <w:t>辦理股數維護作業，生效日為上市日期。</w:t>
            </w:r>
          </w:p>
          <w:p w14:paraId="749EC6C4" w14:textId="77777777" w:rsidR="00707825" w:rsidRDefault="00707825" w:rsidP="00E64428">
            <w:pPr>
              <w:kinsoku w:val="0"/>
              <w:overflowPunct w:val="0"/>
              <w:spacing w:line="260" w:lineRule="exact"/>
              <w:ind w:left="196" w:hangingChars="98" w:hanging="196"/>
              <w:jc w:val="both"/>
              <w:rPr>
                <w:rFonts w:eastAsia="標楷體"/>
                <w:sz w:val="20"/>
              </w:rPr>
            </w:pPr>
          </w:p>
          <w:p w14:paraId="0A3C51C1" w14:textId="77777777" w:rsidR="00707825" w:rsidRPr="00C96197" w:rsidRDefault="00707825" w:rsidP="00E64428">
            <w:pPr>
              <w:kinsoku w:val="0"/>
              <w:overflowPunct w:val="0"/>
              <w:spacing w:line="260" w:lineRule="exact"/>
              <w:ind w:left="196" w:hangingChars="98" w:hanging="196"/>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47191907" w14:textId="7FCDCBCF" w:rsidR="00E64428" w:rsidRPr="002430CD" w:rsidRDefault="00E64428" w:rsidP="00486A49">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本公司「審查有價證券上市作業程序」第十</w:t>
            </w:r>
            <w:r w:rsidR="002A10AA">
              <w:rPr>
                <w:rFonts w:eastAsia="標楷體" w:hint="eastAsia"/>
                <w:sz w:val="20"/>
              </w:rPr>
              <w:t>條</w:t>
            </w:r>
            <w:r w:rsidRPr="002430CD">
              <w:rPr>
                <w:rFonts w:eastAsia="標楷體" w:hint="eastAsia"/>
                <w:sz w:val="20"/>
              </w:rPr>
              <w:t>規定。</w:t>
            </w:r>
          </w:p>
          <w:p w14:paraId="28E1F910" w14:textId="77777777" w:rsidR="00E64428" w:rsidRPr="001F1A0D" w:rsidRDefault="00E64428" w:rsidP="00486A49">
            <w:pPr>
              <w:kinsoku w:val="0"/>
              <w:overflowPunct w:val="0"/>
              <w:spacing w:line="260" w:lineRule="exact"/>
              <w:jc w:val="both"/>
              <w:rPr>
                <w:rFonts w:eastAsia="標楷體"/>
                <w:sz w:val="20"/>
              </w:rPr>
            </w:pPr>
            <w:r w:rsidRPr="001F1A0D">
              <w:rPr>
                <w:rFonts w:eastAsia="標楷體" w:hint="eastAsia"/>
                <w:sz w:val="20"/>
              </w:rPr>
              <w:t>2.</w:t>
            </w:r>
            <w:r w:rsidRPr="00F73FB5">
              <w:rPr>
                <w:rFonts w:eastAsia="標楷體" w:hint="eastAsia"/>
                <w:sz w:val="20"/>
              </w:rPr>
              <w:t>105.07.01</w:t>
            </w:r>
            <w:proofErr w:type="gramStart"/>
            <w:r w:rsidRPr="00F73FB5">
              <w:rPr>
                <w:rFonts w:eastAsia="標楷體" w:hint="eastAsia"/>
                <w:sz w:val="20"/>
              </w:rPr>
              <w:t>臺</w:t>
            </w:r>
            <w:proofErr w:type="gramEnd"/>
            <w:r w:rsidRPr="00F73FB5">
              <w:rPr>
                <w:rFonts w:eastAsia="標楷體" w:hint="eastAsia"/>
                <w:sz w:val="20"/>
              </w:rPr>
              <w:t>證上一字第</w:t>
            </w:r>
            <w:r w:rsidRPr="00F73FB5">
              <w:rPr>
                <w:rFonts w:eastAsia="標楷體" w:hint="eastAsia"/>
                <w:sz w:val="20"/>
              </w:rPr>
              <w:t>1051803008</w:t>
            </w:r>
            <w:r w:rsidRPr="00F73FB5">
              <w:rPr>
                <w:rFonts w:eastAsia="標楷體" w:hint="eastAsia"/>
                <w:sz w:val="20"/>
              </w:rPr>
              <w:t>號函。</w:t>
            </w:r>
          </w:p>
          <w:p w14:paraId="63717435" w14:textId="1510B7F7" w:rsidR="00E64428" w:rsidRPr="002430CD" w:rsidRDefault="00486A49" w:rsidP="00486A49">
            <w:pPr>
              <w:kinsoku w:val="0"/>
              <w:overflowPunct w:val="0"/>
              <w:spacing w:line="260" w:lineRule="exact"/>
              <w:ind w:left="200" w:hangingChars="100" w:hanging="200"/>
              <w:jc w:val="both"/>
              <w:rPr>
                <w:rFonts w:eastAsia="標楷體"/>
                <w:sz w:val="20"/>
              </w:rPr>
            </w:pPr>
            <w:r>
              <w:rPr>
                <w:rFonts w:eastAsia="標楷體" w:hint="eastAsia"/>
                <w:sz w:val="20"/>
              </w:rPr>
              <w:t>3</w:t>
            </w:r>
            <w:r w:rsidR="00E64428" w:rsidRPr="002430CD">
              <w:rPr>
                <w:rFonts w:eastAsia="標楷體" w:hint="eastAsia"/>
                <w:sz w:val="20"/>
              </w:rPr>
              <w:t>.</w:t>
            </w:r>
            <w:r w:rsidR="00E64428" w:rsidRPr="002430CD">
              <w:rPr>
                <w:rFonts w:eastAsia="標楷體" w:hint="eastAsia"/>
                <w:sz w:val="20"/>
              </w:rPr>
              <w:t>本公司對有價證券上市公司及境外指數股票型基金上市之境外基金機構資訊申報作業辦法。</w:t>
            </w:r>
          </w:p>
          <w:p w14:paraId="1283FE3C" w14:textId="3D6E4AA2" w:rsidR="00E64428" w:rsidRPr="002430CD" w:rsidRDefault="00486A49" w:rsidP="00486A49">
            <w:pPr>
              <w:pStyle w:val="a5"/>
              <w:tabs>
                <w:tab w:val="clear" w:pos="4153"/>
                <w:tab w:val="clear" w:pos="8306"/>
              </w:tabs>
              <w:kinsoku w:val="0"/>
              <w:overflowPunct w:val="0"/>
              <w:snapToGrid/>
              <w:spacing w:line="260" w:lineRule="exact"/>
              <w:ind w:left="152" w:hanging="152"/>
              <w:jc w:val="both"/>
              <w:rPr>
                <w:rFonts w:eastAsia="標楷體"/>
              </w:rPr>
            </w:pPr>
            <w:r>
              <w:rPr>
                <w:rFonts w:eastAsia="標楷體" w:hint="eastAsia"/>
              </w:rPr>
              <w:t>4</w:t>
            </w:r>
            <w:r w:rsidR="00E64428" w:rsidRPr="002430CD">
              <w:rPr>
                <w:rFonts w:eastAsia="標楷體" w:hint="eastAsia"/>
              </w:rPr>
              <w:t>.97.12.22</w:t>
            </w:r>
            <w:proofErr w:type="gramStart"/>
            <w:r w:rsidR="00E64428" w:rsidRPr="002430CD">
              <w:rPr>
                <w:rFonts w:eastAsia="標楷體" w:hint="eastAsia"/>
              </w:rPr>
              <w:t>臺</w:t>
            </w:r>
            <w:proofErr w:type="gramEnd"/>
            <w:r w:rsidR="00E64428" w:rsidRPr="002430CD">
              <w:rPr>
                <w:rFonts w:eastAsia="標楷體" w:hint="eastAsia"/>
              </w:rPr>
              <w:t>證上字第</w:t>
            </w:r>
            <w:r w:rsidR="00E64428" w:rsidRPr="002430CD">
              <w:rPr>
                <w:rFonts w:eastAsia="標楷體" w:hint="eastAsia"/>
              </w:rPr>
              <w:t>0970035719</w:t>
            </w:r>
            <w:r w:rsidR="00E64428" w:rsidRPr="002430CD">
              <w:rPr>
                <w:rFonts w:eastAsia="標楷體" w:hint="eastAsia"/>
              </w:rPr>
              <w:t>號函。</w:t>
            </w:r>
          </w:p>
          <w:p w14:paraId="6CBCF1A7" w14:textId="77777777" w:rsidR="00E64428" w:rsidRPr="002430CD" w:rsidRDefault="00E64428" w:rsidP="00486A49">
            <w:pPr>
              <w:kinsoku w:val="0"/>
              <w:overflowPunct w:val="0"/>
              <w:spacing w:line="260" w:lineRule="exact"/>
              <w:jc w:val="both"/>
              <w:rPr>
                <w:rFonts w:eastAsia="標楷體"/>
                <w:sz w:val="20"/>
              </w:rPr>
            </w:pPr>
          </w:p>
        </w:tc>
      </w:tr>
      <w:tr w:rsidR="00E64428" w:rsidRPr="002430CD" w14:paraId="5BA7D10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5A5B1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13</w:t>
            </w:r>
          </w:p>
        </w:tc>
        <w:tc>
          <w:tcPr>
            <w:tcW w:w="2280" w:type="dxa"/>
            <w:tcBorders>
              <w:top w:val="single" w:sz="4" w:space="0" w:color="auto"/>
              <w:left w:val="single" w:sz="4" w:space="0" w:color="auto"/>
              <w:bottom w:val="single" w:sz="4" w:space="0" w:color="auto"/>
              <w:right w:val="single" w:sz="4" w:space="0" w:color="auto"/>
            </w:tcBorders>
          </w:tcPr>
          <w:p w14:paraId="366620A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普通股、債券換股權利證書、特別股及股款繳納憑證之上市總股數維護及轉換公司債之上市（櫃）總面額維護。</w:t>
            </w:r>
          </w:p>
        </w:tc>
        <w:tc>
          <w:tcPr>
            <w:tcW w:w="2160" w:type="dxa"/>
            <w:tcBorders>
              <w:top w:val="single" w:sz="4" w:space="0" w:color="auto"/>
              <w:left w:val="single" w:sz="4" w:space="0" w:color="auto"/>
              <w:bottom w:val="single" w:sz="4" w:space="0" w:color="auto"/>
              <w:right w:val="single" w:sz="4" w:space="0" w:color="auto"/>
            </w:tcBorders>
          </w:tcPr>
          <w:p w14:paraId="06FEAA1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預定上市掛牌前二</w:t>
            </w:r>
            <w:proofErr w:type="gramStart"/>
            <w:r w:rsidRPr="002430CD">
              <w:rPr>
                <w:rFonts w:eastAsia="標楷體" w:hint="eastAsia"/>
                <w:sz w:val="20"/>
              </w:rPr>
              <w:t>個</w:t>
            </w:r>
            <w:proofErr w:type="gramEnd"/>
            <w:r w:rsidRPr="002430CD">
              <w:rPr>
                <w:rFonts w:eastAsia="標楷體" w:hint="eastAsia"/>
                <w:sz w:val="20"/>
              </w:rPr>
              <w:t>營業日輸入。</w:t>
            </w:r>
          </w:p>
        </w:tc>
        <w:tc>
          <w:tcPr>
            <w:tcW w:w="6300" w:type="dxa"/>
            <w:tcBorders>
              <w:top w:val="single" w:sz="4" w:space="0" w:color="auto"/>
              <w:left w:val="single" w:sz="4" w:space="0" w:color="auto"/>
              <w:bottom w:val="single" w:sz="4" w:space="0" w:color="auto"/>
              <w:right w:val="single" w:sz="4" w:space="0" w:color="auto"/>
            </w:tcBorders>
          </w:tcPr>
          <w:p w14:paraId="72CEFF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w:t>
            </w:r>
            <w:r w:rsidRPr="002430CD">
              <w:rPr>
                <w:rFonts w:eastAsia="標楷體"/>
                <w:sz w:val="20"/>
              </w:rPr>
              <w:t>)</w:t>
            </w:r>
            <w:r w:rsidRPr="002430CD">
              <w:rPr>
                <w:rFonts w:eastAsia="標楷體" w:hint="eastAsia"/>
                <w:sz w:val="20"/>
              </w:rPr>
              <w:t>。</w:t>
            </w:r>
          </w:p>
          <w:p w14:paraId="0A1A99DF"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1</w:t>
            </w:r>
            <w:r w:rsidRPr="002430CD">
              <w:rPr>
                <w:rFonts w:eastAsia="標楷體" w:hint="eastAsia"/>
                <w:sz w:val="20"/>
              </w:rPr>
              <w:t>：選擇適用之證券類別後進行申報。</w:t>
            </w:r>
          </w:p>
          <w:p w14:paraId="398DA9E6"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2</w:t>
            </w:r>
            <w:r w:rsidRPr="002430CD">
              <w:rPr>
                <w:rFonts w:eastAsia="標楷體" w:hint="eastAsia"/>
                <w:sz w:val="20"/>
              </w:rPr>
              <w:t>：股款繳納憑證、新股權利證書上市應進行普通股股數維護。</w:t>
            </w:r>
          </w:p>
        </w:tc>
        <w:tc>
          <w:tcPr>
            <w:tcW w:w="3600" w:type="dxa"/>
            <w:tcBorders>
              <w:top w:val="single" w:sz="4" w:space="0" w:color="auto"/>
              <w:left w:val="single" w:sz="4" w:space="0" w:color="auto"/>
              <w:bottom w:val="single" w:sz="4" w:space="0" w:color="auto"/>
              <w:right w:val="single" w:sz="4" w:space="0" w:color="auto"/>
            </w:tcBorders>
          </w:tcPr>
          <w:p w14:paraId="0ABBA4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92C722A" w14:textId="77777777" w:rsidTr="0066585C">
        <w:trPr>
          <w:cantSplit/>
          <w:trHeight w:val="3896"/>
        </w:trPr>
        <w:tc>
          <w:tcPr>
            <w:tcW w:w="480" w:type="dxa"/>
            <w:tcBorders>
              <w:top w:val="single" w:sz="4" w:space="0" w:color="auto"/>
              <w:left w:val="single" w:sz="4" w:space="0" w:color="auto"/>
              <w:bottom w:val="single" w:sz="4" w:space="0" w:color="auto"/>
              <w:right w:val="single" w:sz="4" w:space="0" w:color="auto"/>
            </w:tcBorders>
            <w:vAlign w:val="center"/>
          </w:tcPr>
          <w:p w14:paraId="500A4B1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14</w:t>
            </w:r>
          </w:p>
        </w:tc>
        <w:tc>
          <w:tcPr>
            <w:tcW w:w="2280" w:type="dxa"/>
            <w:tcBorders>
              <w:top w:val="single" w:sz="4" w:space="0" w:color="auto"/>
              <w:left w:val="single" w:sz="4" w:space="0" w:color="auto"/>
              <w:bottom w:val="single" w:sz="4" w:space="0" w:color="auto"/>
              <w:right w:val="single" w:sz="4" w:space="0" w:color="auto"/>
            </w:tcBorders>
          </w:tcPr>
          <w:p w14:paraId="35EF738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以上股東持股情形。</w:t>
            </w:r>
          </w:p>
          <w:p w14:paraId="3E2F77B4" w14:textId="77777777" w:rsidR="00E64428" w:rsidRPr="002430CD" w:rsidRDefault="00E64428" w:rsidP="00E64428">
            <w:pPr>
              <w:kinsoku w:val="0"/>
              <w:overflowPunct w:val="0"/>
              <w:spacing w:line="260" w:lineRule="exact"/>
              <w:ind w:left="142" w:hanging="142"/>
              <w:jc w:val="both"/>
              <w:rPr>
                <w:rFonts w:eastAsia="標楷體"/>
                <w:sz w:val="20"/>
              </w:rPr>
            </w:pPr>
            <w:r w:rsidRPr="002430CD">
              <w:rPr>
                <w:rFonts w:eastAsia="標楷體" w:hint="eastAsia"/>
                <w:sz w:val="20"/>
              </w:rPr>
              <w:t>1.</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以上股東申報轉讓持股超過一萬股以上。</w:t>
            </w:r>
          </w:p>
          <w:p w14:paraId="3E100BAF" w14:textId="77777777" w:rsidR="00E64428" w:rsidRPr="002430CD" w:rsidRDefault="00E64428" w:rsidP="00E64428">
            <w:pPr>
              <w:kinsoku w:val="0"/>
              <w:overflowPunct w:val="0"/>
              <w:spacing w:line="260" w:lineRule="exact"/>
              <w:ind w:left="170" w:hanging="170"/>
              <w:jc w:val="both"/>
              <w:rPr>
                <w:rFonts w:eastAsia="標楷體"/>
                <w:sz w:val="20"/>
              </w:rPr>
            </w:pPr>
          </w:p>
          <w:p w14:paraId="089D038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以上股東未於預定轉讓期間內轉讓完畢之申報。</w:t>
            </w:r>
          </w:p>
          <w:p w14:paraId="0A9C37EB" w14:textId="77777777" w:rsidR="00E64428" w:rsidRPr="002430CD" w:rsidRDefault="00E64428" w:rsidP="00E64428">
            <w:pPr>
              <w:kinsoku w:val="0"/>
              <w:overflowPunct w:val="0"/>
              <w:spacing w:line="260" w:lineRule="exact"/>
              <w:ind w:left="198" w:hanging="198"/>
              <w:jc w:val="both"/>
              <w:rPr>
                <w:rFonts w:eastAsia="標楷體"/>
                <w:sz w:val="20"/>
              </w:rPr>
            </w:pPr>
          </w:p>
          <w:p w14:paraId="2619F3DC"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3.</w:t>
            </w:r>
            <w:r w:rsidRPr="002430CD">
              <w:rPr>
                <w:rFonts w:eastAsia="標楷體" w:hint="eastAsia"/>
                <w:sz w:val="20"/>
              </w:rPr>
              <w:t>董事、監察人、經理人及持股</w:t>
            </w:r>
            <w:r w:rsidRPr="002430CD">
              <w:rPr>
                <w:rFonts w:eastAsia="標楷體" w:hint="eastAsia"/>
                <w:sz w:val="20"/>
              </w:rPr>
              <w:t>10%</w:t>
            </w:r>
            <w:r w:rsidRPr="002430CD">
              <w:rPr>
                <w:rFonts w:eastAsia="標楷體" w:hint="eastAsia"/>
                <w:sz w:val="20"/>
              </w:rPr>
              <w:t>以上大股東，申報質權設定及解除情形。</w:t>
            </w:r>
          </w:p>
        </w:tc>
        <w:tc>
          <w:tcPr>
            <w:tcW w:w="2160" w:type="dxa"/>
            <w:tcBorders>
              <w:top w:val="single" w:sz="4" w:space="0" w:color="auto"/>
              <w:left w:val="single" w:sz="4" w:space="0" w:color="auto"/>
              <w:bottom w:val="single" w:sz="4" w:space="0" w:color="auto"/>
              <w:right w:val="single" w:sz="4" w:space="0" w:color="auto"/>
            </w:tcBorders>
          </w:tcPr>
          <w:p w14:paraId="4CAD0F52" w14:textId="77777777" w:rsidR="00E64428" w:rsidRPr="002430CD" w:rsidRDefault="00E64428" w:rsidP="00E64428">
            <w:pPr>
              <w:kinsoku w:val="0"/>
              <w:overflowPunct w:val="0"/>
              <w:spacing w:line="260" w:lineRule="exact"/>
              <w:jc w:val="both"/>
              <w:rPr>
                <w:rFonts w:eastAsia="標楷體"/>
                <w:sz w:val="20"/>
              </w:rPr>
            </w:pPr>
          </w:p>
          <w:p w14:paraId="263192CF" w14:textId="77777777" w:rsidR="00E64428" w:rsidRPr="002430CD" w:rsidRDefault="00E64428" w:rsidP="00E64428">
            <w:pPr>
              <w:kinsoku w:val="0"/>
              <w:overflowPunct w:val="0"/>
              <w:spacing w:line="260" w:lineRule="exact"/>
              <w:jc w:val="both"/>
              <w:rPr>
                <w:rFonts w:eastAsia="標楷體"/>
                <w:sz w:val="20"/>
              </w:rPr>
            </w:pPr>
          </w:p>
          <w:p w14:paraId="56D9D6C1" w14:textId="77777777" w:rsidR="00E64428" w:rsidRPr="002430CD" w:rsidRDefault="00E64428" w:rsidP="00E64428">
            <w:pPr>
              <w:kinsoku w:val="0"/>
              <w:overflowPunct w:val="0"/>
              <w:spacing w:line="260" w:lineRule="exact"/>
              <w:jc w:val="both"/>
              <w:rPr>
                <w:rFonts w:eastAsia="標楷體"/>
                <w:sz w:val="20"/>
              </w:rPr>
            </w:pPr>
          </w:p>
          <w:p w14:paraId="7E1095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得轉讓日起算三日前。</w:t>
            </w:r>
          </w:p>
          <w:p w14:paraId="5D51FA67" w14:textId="77777777" w:rsidR="00E64428" w:rsidRPr="002430CD" w:rsidRDefault="00E64428" w:rsidP="00E64428">
            <w:pPr>
              <w:kinsoku w:val="0"/>
              <w:overflowPunct w:val="0"/>
              <w:spacing w:line="260" w:lineRule="exact"/>
              <w:jc w:val="both"/>
              <w:rPr>
                <w:rFonts w:eastAsia="標楷體"/>
                <w:sz w:val="20"/>
              </w:rPr>
            </w:pPr>
          </w:p>
          <w:p w14:paraId="2D002766" w14:textId="77777777" w:rsidR="00E64428" w:rsidRPr="002430CD" w:rsidRDefault="00E64428" w:rsidP="00E64428">
            <w:pPr>
              <w:kinsoku w:val="0"/>
              <w:overflowPunct w:val="0"/>
              <w:spacing w:line="260" w:lineRule="exact"/>
              <w:jc w:val="both"/>
              <w:rPr>
                <w:rFonts w:eastAsia="標楷體"/>
                <w:sz w:val="20"/>
              </w:rPr>
            </w:pPr>
          </w:p>
          <w:p w14:paraId="79F42FB2" w14:textId="77777777" w:rsidR="00E64428" w:rsidRPr="002430CD" w:rsidRDefault="00E64428" w:rsidP="00E64428">
            <w:pPr>
              <w:kinsoku w:val="0"/>
              <w:overflowPunct w:val="0"/>
              <w:spacing w:line="260" w:lineRule="exact"/>
              <w:jc w:val="both"/>
              <w:rPr>
                <w:rFonts w:eastAsia="標楷體"/>
                <w:sz w:val="20"/>
              </w:rPr>
            </w:pPr>
          </w:p>
          <w:p w14:paraId="27D6AFFC" w14:textId="77777777" w:rsidR="00E64428" w:rsidRPr="002430CD" w:rsidRDefault="00E64428" w:rsidP="00E64428">
            <w:pPr>
              <w:kinsoku w:val="0"/>
              <w:overflowPunct w:val="0"/>
              <w:spacing w:line="260" w:lineRule="exact"/>
              <w:jc w:val="both"/>
              <w:rPr>
                <w:rFonts w:eastAsia="標楷體"/>
                <w:sz w:val="20"/>
              </w:rPr>
            </w:pPr>
          </w:p>
          <w:p w14:paraId="722A14C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轉讓期間屆滿三日內。</w:t>
            </w:r>
          </w:p>
          <w:p w14:paraId="536D473A" w14:textId="77777777" w:rsidR="00E64428" w:rsidRPr="002430CD" w:rsidRDefault="00E64428" w:rsidP="00E64428">
            <w:pPr>
              <w:kinsoku w:val="0"/>
              <w:overflowPunct w:val="0"/>
              <w:spacing w:line="260" w:lineRule="exact"/>
              <w:jc w:val="both"/>
              <w:rPr>
                <w:rFonts w:eastAsia="標楷體"/>
                <w:sz w:val="20"/>
              </w:rPr>
            </w:pPr>
          </w:p>
          <w:p w14:paraId="225269FE" w14:textId="77777777" w:rsidR="00E64428" w:rsidRPr="002430CD" w:rsidRDefault="00E64428" w:rsidP="00E64428">
            <w:pPr>
              <w:kinsoku w:val="0"/>
              <w:overflowPunct w:val="0"/>
              <w:spacing w:line="260" w:lineRule="exact"/>
              <w:jc w:val="both"/>
              <w:rPr>
                <w:rFonts w:eastAsia="標楷體"/>
                <w:sz w:val="20"/>
              </w:rPr>
            </w:pPr>
          </w:p>
          <w:p w14:paraId="4EB8FAA8" w14:textId="77777777" w:rsidR="00E64428" w:rsidRPr="002430CD" w:rsidRDefault="00E64428" w:rsidP="00E64428">
            <w:pPr>
              <w:kinsoku w:val="0"/>
              <w:overflowPunct w:val="0"/>
              <w:spacing w:line="260" w:lineRule="exact"/>
              <w:jc w:val="both"/>
              <w:rPr>
                <w:rFonts w:eastAsia="標楷體"/>
                <w:sz w:val="20"/>
              </w:rPr>
            </w:pPr>
          </w:p>
          <w:p w14:paraId="2974E084" w14:textId="77777777" w:rsidR="00E64428" w:rsidRPr="002430CD" w:rsidRDefault="00E64428" w:rsidP="00E64428">
            <w:pPr>
              <w:kinsoku w:val="0"/>
              <w:overflowPunct w:val="0"/>
              <w:spacing w:line="260" w:lineRule="exact"/>
              <w:jc w:val="both"/>
              <w:rPr>
                <w:rFonts w:eastAsia="標楷體"/>
                <w:sz w:val="20"/>
              </w:rPr>
            </w:pPr>
          </w:p>
          <w:p w14:paraId="03D5E7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質權設定或解除五日內。</w:t>
            </w:r>
          </w:p>
        </w:tc>
        <w:tc>
          <w:tcPr>
            <w:tcW w:w="6300" w:type="dxa"/>
            <w:tcBorders>
              <w:top w:val="single" w:sz="4" w:space="0" w:color="auto"/>
              <w:left w:val="single" w:sz="4" w:space="0" w:color="auto"/>
              <w:bottom w:val="single" w:sz="4" w:space="0" w:color="auto"/>
              <w:right w:val="single" w:sz="4" w:space="0" w:color="auto"/>
            </w:tcBorders>
          </w:tcPr>
          <w:p w14:paraId="401EA7D0" w14:textId="77777777" w:rsidR="00E64428" w:rsidRPr="002430CD" w:rsidRDefault="00E64428" w:rsidP="00E64428">
            <w:pPr>
              <w:kinsoku w:val="0"/>
              <w:overflowPunct w:val="0"/>
              <w:spacing w:line="260" w:lineRule="exact"/>
              <w:ind w:left="200" w:hanging="200"/>
              <w:jc w:val="both"/>
              <w:rPr>
                <w:rFonts w:eastAsia="標楷體"/>
                <w:sz w:val="20"/>
              </w:rPr>
            </w:pPr>
          </w:p>
          <w:p w14:paraId="7318A4A3" w14:textId="77777777" w:rsidR="00E64428" w:rsidRPr="002430CD" w:rsidRDefault="00E64428" w:rsidP="00E64428">
            <w:pPr>
              <w:kinsoku w:val="0"/>
              <w:overflowPunct w:val="0"/>
              <w:spacing w:line="260" w:lineRule="exact"/>
              <w:ind w:left="200" w:hanging="200"/>
              <w:jc w:val="both"/>
              <w:rPr>
                <w:rFonts w:eastAsia="標楷體"/>
                <w:sz w:val="20"/>
              </w:rPr>
            </w:pPr>
          </w:p>
          <w:p w14:paraId="1370E566" w14:textId="77777777" w:rsidR="00E64428" w:rsidRPr="002430CD" w:rsidRDefault="00E64428" w:rsidP="00E64428">
            <w:pPr>
              <w:kinsoku w:val="0"/>
              <w:overflowPunct w:val="0"/>
              <w:spacing w:line="260" w:lineRule="exact"/>
              <w:ind w:left="200" w:hanging="200"/>
              <w:jc w:val="both"/>
              <w:rPr>
                <w:rFonts w:eastAsia="標楷體"/>
                <w:sz w:val="20"/>
              </w:rPr>
            </w:pPr>
          </w:p>
          <w:p w14:paraId="6D1D27F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依證券交易法第二十二條之二規定申報轉讓股票。公司於收受內部人持股轉讓申報書後，應於當日十七時三十分前輸入「公開資訊觀測站」</w:t>
            </w:r>
            <w:r w:rsidRPr="002430CD">
              <w:rPr>
                <w:rFonts w:eastAsia="標楷體"/>
                <w:sz w:val="20"/>
              </w:rPr>
              <w:t>(sii.twse.com.tw/</w:t>
            </w:r>
            <w:r w:rsidRPr="002430CD">
              <w:rPr>
                <w:rFonts w:eastAsia="標楷體" w:hint="eastAsia"/>
                <w:sz w:val="20"/>
              </w:rPr>
              <w:t>內部人事前申報作業</w:t>
            </w:r>
            <w:r w:rsidRPr="002430CD">
              <w:rPr>
                <w:rFonts w:eastAsia="標楷體"/>
                <w:sz w:val="20"/>
              </w:rPr>
              <w:t>)</w:t>
            </w:r>
            <w:r w:rsidRPr="002430CD">
              <w:rPr>
                <w:rFonts w:eastAsia="標楷體" w:hint="eastAsia"/>
                <w:sz w:val="20"/>
              </w:rPr>
              <w:t>並傳真。</w:t>
            </w:r>
          </w:p>
          <w:p w14:paraId="1293D5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電話：</w:t>
            </w:r>
            <w:r w:rsidRPr="002430CD">
              <w:rPr>
                <w:rFonts w:eastAsia="標楷體" w:hint="eastAsia"/>
                <w:sz w:val="20"/>
              </w:rPr>
              <w:t>02-81013014</w:t>
            </w:r>
            <w:r w:rsidRPr="002430CD">
              <w:rPr>
                <w:rFonts w:eastAsia="標楷體" w:hint="eastAsia"/>
                <w:sz w:val="20"/>
              </w:rPr>
              <w:t>，傳真：</w:t>
            </w:r>
            <w:r w:rsidRPr="002430CD">
              <w:rPr>
                <w:rFonts w:eastAsia="標楷體" w:hint="eastAsia"/>
                <w:sz w:val="20"/>
              </w:rPr>
              <w:t>02-81013038</w:t>
            </w:r>
          </w:p>
          <w:p w14:paraId="4C7818BF" w14:textId="77777777" w:rsidR="00E64428" w:rsidRPr="002430CD" w:rsidRDefault="00E64428" w:rsidP="00E64428">
            <w:pPr>
              <w:kinsoku w:val="0"/>
              <w:overflowPunct w:val="0"/>
              <w:spacing w:line="260" w:lineRule="exact"/>
              <w:ind w:left="200" w:hanging="200"/>
              <w:jc w:val="both"/>
              <w:rPr>
                <w:rFonts w:eastAsia="標楷體"/>
                <w:sz w:val="20"/>
              </w:rPr>
            </w:pPr>
          </w:p>
          <w:p w14:paraId="365A304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同上</w:t>
            </w:r>
          </w:p>
          <w:p w14:paraId="3CF9F16D" w14:textId="77777777" w:rsidR="00E64428" w:rsidRPr="002430CD" w:rsidRDefault="00E64428" w:rsidP="00E64428">
            <w:pPr>
              <w:kinsoku w:val="0"/>
              <w:overflowPunct w:val="0"/>
              <w:spacing w:line="260" w:lineRule="exact"/>
              <w:jc w:val="both"/>
              <w:rPr>
                <w:rFonts w:eastAsia="標楷體"/>
                <w:sz w:val="20"/>
              </w:rPr>
            </w:pPr>
          </w:p>
          <w:p w14:paraId="5BAFA4D5" w14:textId="77777777" w:rsidR="00E64428" w:rsidRPr="002430CD" w:rsidRDefault="00E64428" w:rsidP="00E64428">
            <w:pPr>
              <w:kinsoku w:val="0"/>
              <w:overflowPunct w:val="0"/>
              <w:spacing w:line="260" w:lineRule="exact"/>
              <w:jc w:val="both"/>
              <w:rPr>
                <w:rFonts w:eastAsia="標楷體"/>
                <w:sz w:val="20"/>
              </w:rPr>
            </w:pPr>
          </w:p>
          <w:p w14:paraId="7C536F18" w14:textId="77777777" w:rsidR="00E64428" w:rsidRPr="002430CD" w:rsidRDefault="00E64428" w:rsidP="00E64428">
            <w:pPr>
              <w:kinsoku w:val="0"/>
              <w:overflowPunct w:val="0"/>
              <w:spacing w:line="260" w:lineRule="exact"/>
              <w:jc w:val="both"/>
              <w:rPr>
                <w:rFonts w:eastAsia="標楷體"/>
                <w:sz w:val="20"/>
              </w:rPr>
            </w:pPr>
          </w:p>
          <w:p w14:paraId="27D9E541" w14:textId="77777777" w:rsidR="00E64428" w:rsidRPr="002430CD" w:rsidRDefault="00E64428" w:rsidP="00E64428">
            <w:pPr>
              <w:kinsoku w:val="0"/>
              <w:overflowPunct w:val="0"/>
              <w:spacing w:line="260" w:lineRule="exact"/>
              <w:jc w:val="both"/>
              <w:rPr>
                <w:rFonts w:eastAsia="標楷體"/>
                <w:sz w:val="20"/>
              </w:rPr>
            </w:pPr>
          </w:p>
          <w:p w14:paraId="6D3CBA1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內部人事後申報作業</w:t>
            </w:r>
            <w:r w:rsidRPr="002430CD">
              <w:rPr>
                <w:rFonts w:eastAsia="標楷體" w:hint="eastAsia"/>
                <w:sz w:val="20"/>
              </w:rPr>
              <w:t>/</w:t>
            </w:r>
            <w:r w:rsidRPr="002430CD">
              <w:rPr>
                <w:rFonts w:eastAsia="標楷體" w:hint="eastAsia"/>
                <w:sz w:val="20"/>
              </w:rPr>
              <w:t>內部人</w:t>
            </w:r>
            <w:proofErr w:type="gramStart"/>
            <w:r w:rsidRPr="002430CD">
              <w:rPr>
                <w:rFonts w:eastAsia="標楷體" w:hint="eastAsia"/>
                <w:sz w:val="20"/>
              </w:rPr>
              <w:t>持股出質情形</w:t>
            </w:r>
            <w:proofErr w:type="gramEnd"/>
            <w:r w:rsidRPr="002430CD">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DBAF4A4" w14:textId="77777777" w:rsidR="00E64428" w:rsidRPr="002430CD" w:rsidRDefault="00E64428" w:rsidP="00E64428">
            <w:pPr>
              <w:kinsoku w:val="0"/>
              <w:overflowPunct w:val="0"/>
              <w:spacing w:line="260" w:lineRule="exact"/>
              <w:jc w:val="both"/>
              <w:rPr>
                <w:rFonts w:eastAsia="標楷體"/>
                <w:sz w:val="20"/>
              </w:rPr>
            </w:pPr>
          </w:p>
          <w:p w14:paraId="18482919" w14:textId="77777777" w:rsidR="00E64428" w:rsidRPr="002430CD" w:rsidRDefault="00E64428" w:rsidP="00E64428">
            <w:pPr>
              <w:kinsoku w:val="0"/>
              <w:overflowPunct w:val="0"/>
              <w:spacing w:line="260" w:lineRule="exact"/>
              <w:jc w:val="both"/>
              <w:rPr>
                <w:rFonts w:eastAsia="標楷體"/>
                <w:sz w:val="20"/>
              </w:rPr>
            </w:pPr>
          </w:p>
          <w:p w14:paraId="235D5EAE" w14:textId="77777777" w:rsidR="00E64428" w:rsidRPr="002430CD" w:rsidRDefault="00E64428" w:rsidP="00E64428">
            <w:pPr>
              <w:kinsoku w:val="0"/>
              <w:overflowPunct w:val="0"/>
              <w:spacing w:line="260" w:lineRule="exact"/>
              <w:jc w:val="both"/>
              <w:rPr>
                <w:rFonts w:eastAsia="標楷體"/>
                <w:sz w:val="20"/>
              </w:rPr>
            </w:pPr>
          </w:p>
          <w:p w14:paraId="5005EE5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22</w:t>
            </w:r>
            <w:r w:rsidRPr="002430CD">
              <w:rPr>
                <w:rFonts w:eastAsia="標楷體" w:hint="eastAsia"/>
                <w:sz w:val="20"/>
              </w:rPr>
              <w:t>條之</w:t>
            </w:r>
            <w:r w:rsidRPr="002430CD">
              <w:rPr>
                <w:rFonts w:eastAsia="標楷體" w:hint="eastAsia"/>
                <w:sz w:val="20"/>
              </w:rPr>
              <w:t>2</w:t>
            </w:r>
            <w:r w:rsidRPr="002430CD">
              <w:rPr>
                <w:rFonts w:eastAsia="標楷體"/>
                <w:sz w:val="20"/>
              </w:rPr>
              <w:t>。</w:t>
            </w:r>
          </w:p>
          <w:p w14:paraId="0E952A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2.77.3.11(77)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00231</w:t>
            </w:r>
            <w:r w:rsidRPr="002430CD">
              <w:rPr>
                <w:rFonts w:eastAsia="標楷體" w:hint="eastAsia"/>
                <w:sz w:val="20"/>
              </w:rPr>
              <w:t>號函。</w:t>
            </w:r>
          </w:p>
          <w:p w14:paraId="0B966C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24D33F80" w14:textId="77777777" w:rsidR="00E64428" w:rsidRPr="002430CD" w:rsidRDefault="00E64428" w:rsidP="00E64428">
            <w:pPr>
              <w:kinsoku w:val="0"/>
              <w:overflowPunct w:val="0"/>
              <w:spacing w:line="260" w:lineRule="exact"/>
              <w:jc w:val="both"/>
              <w:rPr>
                <w:rFonts w:eastAsia="標楷體"/>
                <w:sz w:val="20"/>
              </w:rPr>
            </w:pPr>
          </w:p>
          <w:p w14:paraId="5737DC81" w14:textId="77777777" w:rsidR="00E64428" w:rsidRPr="002430CD" w:rsidRDefault="00E64428" w:rsidP="00E64428">
            <w:pPr>
              <w:kinsoku w:val="0"/>
              <w:overflowPunct w:val="0"/>
              <w:spacing w:line="260" w:lineRule="exact"/>
              <w:jc w:val="both"/>
              <w:rPr>
                <w:rFonts w:eastAsia="標楷體"/>
                <w:sz w:val="20"/>
              </w:rPr>
            </w:pPr>
          </w:p>
          <w:p w14:paraId="151313E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77.8.10(77)</w:t>
            </w:r>
            <w:r w:rsidRPr="002430CD">
              <w:rPr>
                <w:rFonts w:eastAsia="標楷體" w:hint="eastAsia"/>
                <w:sz w:val="20"/>
              </w:rPr>
              <w:t>台財證</w:t>
            </w:r>
            <w:r w:rsidRPr="002430CD">
              <w:rPr>
                <w:rFonts w:eastAsia="標楷體" w:hint="eastAsia"/>
                <w:sz w:val="20"/>
              </w:rPr>
              <w:t>(</w:t>
            </w:r>
            <w:r w:rsidRPr="002430CD">
              <w:rPr>
                <w:rFonts w:eastAsia="標楷體" w:hint="eastAsia"/>
                <w:sz w:val="20"/>
              </w:rPr>
              <w:t>二</w:t>
            </w:r>
            <w:r w:rsidRPr="002430CD">
              <w:rPr>
                <w:rFonts w:eastAsia="標楷體" w:hint="eastAsia"/>
                <w:sz w:val="20"/>
              </w:rPr>
              <w:t>)</w:t>
            </w:r>
            <w:r w:rsidRPr="002430CD">
              <w:rPr>
                <w:rFonts w:eastAsia="標楷體" w:hint="eastAsia"/>
                <w:sz w:val="20"/>
              </w:rPr>
              <w:t>第</w:t>
            </w:r>
            <w:r w:rsidRPr="002430CD">
              <w:rPr>
                <w:rFonts w:eastAsia="標楷體" w:hint="eastAsia"/>
                <w:sz w:val="20"/>
              </w:rPr>
              <w:t>08845</w:t>
            </w:r>
            <w:r w:rsidRPr="002430CD">
              <w:rPr>
                <w:rFonts w:eastAsia="標楷體" w:hint="eastAsia"/>
                <w:sz w:val="20"/>
              </w:rPr>
              <w:t>號函。</w:t>
            </w:r>
          </w:p>
          <w:p w14:paraId="17EEA8D5" w14:textId="77777777" w:rsidR="00E64428" w:rsidRPr="002430CD" w:rsidRDefault="00E64428" w:rsidP="00E64428">
            <w:pPr>
              <w:kinsoku w:val="0"/>
              <w:overflowPunct w:val="0"/>
              <w:spacing w:line="260" w:lineRule="exact"/>
              <w:ind w:left="170" w:hanging="170"/>
              <w:jc w:val="both"/>
              <w:rPr>
                <w:rFonts w:eastAsia="標楷體"/>
                <w:sz w:val="20"/>
              </w:rPr>
            </w:pPr>
          </w:p>
          <w:p w14:paraId="39CFC427" w14:textId="77777777" w:rsidR="00E64428" w:rsidRPr="002430CD" w:rsidRDefault="00E64428" w:rsidP="00E64428">
            <w:pPr>
              <w:kinsoku w:val="0"/>
              <w:overflowPunct w:val="0"/>
              <w:spacing w:line="260" w:lineRule="exact"/>
              <w:ind w:left="170" w:hanging="170"/>
              <w:jc w:val="both"/>
              <w:rPr>
                <w:rFonts w:eastAsia="標楷體"/>
                <w:sz w:val="20"/>
              </w:rPr>
            </w:pPr>
          </w:p>
          <w:p w14:paraId="72A4DEA9" w14:textId="77777777" w:rsidR="00E64428" w:rsidRPr="002430CD" w:rsidRDefault="00E64428" w:rsidP="00E64428">
            <w:pPr>
              <w:kinsoku w:val="0"/>
              <w:overflowPunct w:val="0"/>
              <w:spacing w:line="260" w:lineRule="exact"/>
              <w:ind w:left="170" w:hanging="170"/>
              <w:jc w:val="both"/>
              <w:rPr>
                <w:rFonts w:eastAsia="標楷體"/>
                <w:sz w:val="20"/>
              </w:rPr>
            </w:pPr>
          </w:p>
          <w:p w14:paraId="39FEF913" w14:textId="77777777" w:rsidR="00E64428" w:rsidRPr="002430CD" w:rsidRDefault="00E64428" w:rsidP="00E64428">
            <w:pPr>
              <w:kinsoku w:val="0"/>
              <w:overflowPunct w:val="0"/>
              <w:spacing w:line="260" w:lineRule="exact"/>
              <w:ind w:left="170" w:hanging="170"/>
              <w:jc w:val="both"/>
              <w:rPr>
                <w:rFonts w:eastAsia="標楷體"/>
                <w:sz w:val="20"/>
              </w:rPr>
            </w:pPr>
          </w:p>
          <w:p w14:paraId="05A6152A" w14:textId="77777777" w:rsidR="00E64428" w:rsidRPr="002430CD" w:rsidRDefault="00E64428" w:rsidP="00E64428">
            <w:pPr>
              <w:kinsoku w:val="0"/>
              <w:overflowPunct w:val="0"/>
              <w:spacing w:line="260" w:lineRule="exact"/>
              <w:ind w:left="170" w:hanging="170"/>
              <w:jc w:val="both"/>
              <w:rPr>
                <w:rFonts w:eastAsia="標楷體"/>
                <w:sz w:val="20"/>
              </w:rPr>
            </w:pPr>
            <w:r w:rsidRPr="002430CD">
              <w:rPr>
                <w:rFonts w:eastAsia="標楷體" w:hint="eastAsia"/>
                <w:sz w:val="20"/>
              </w:rPr>
              <w:t>1.</w:t>
            </w:r>
            <w:r w:rsidRPr="002430CD">
              <w:rPr>
                <w:rFonts w:eastAsia="標楷體" w:hint="eastAsia"/>
                <w:sz w:val="20"/>
              </w:rPr>
              <w:t>公開發行股票公司股</w:t>
            </w:r>
            <w:proofErr w:type="gramStart"/>
            <w:r w:rsidRPr="002430CD">
              <w:rPr>
                <w:rFonts w:eastAsia="標楷體" w:hint="eastAsia"/>
                <w:sz w:val="20"/>
              </w:rPr>
              <w:t>務</w:t>
            </w:r>
            <w:proofErr w:type="gramEnd"/>
            <w:r w:rsidRPr="002430CD">
              <w:rPr>
                <w:rFonts w:eastAsia="標楷體" w:hint="eastAsia"/>
                <w:sz w:val="20"/>
              </w:rPr>
              <w:t>處理準則第</w:t>
            </w:r>
            <w:r w:rsidRPr="002430CD">
              <w:rPr>
                <w:rFonts w:eastAsia="標楷體" w:hint="eastAsia"/>
                <w:sz w:val="20"/>
              </w:rPr>
              <w:t>47</w:t>
            </w:r>
            <w:r w:rsidRPr="002430CD">
              <w:rPr>
                <w:rFonts w:eastAsia="標楷體" w:hint="eastAsia"/>
                <w:sz w:val="20"/>
              </w:rPr>
              <w:t>條。</w:t>
            </w:r>
          </w:p>
          <w:p w14:paraId="4F8695C4"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675932" w:rsidRPr="00432D8F" w14:paraId="51BB06E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25FEBD" w14:textId="74197E77" w:rsidR="00675932" w:rsidRPr="00432D8F" w:rsidRDefault="00675932" w:rsidP="00E64428">
            <w:pPr>
              <w:kinsoku w:val="0"/>
              <w:overflowPunct w:val="0"/>
              <w:spacing w:line="260" w:lineRule="exact"/>
              <w:jc w:val="center"/>
              <w:rPr>
                <w:rFonts w:eastAsia="標楷體"/>
                <w:sz w:val="20"/>
              </w:rPr>
            </w:pPr>
            <w:r w:rsidRPr="00432D8F">
              <w:rPr>
                <w:rFonts w:eastAsia="標楷體" w:hint="eastAsia"/>
                <w:sz w:val="20"/>
              </w:rPr>
              <w:lastRenderedPageBreak/>
              <w:t>15</w:t>
            </w:r>
          </w:p>
        </w:tc>
        <w:tc>
          <w:tcPr>
            <w:tcW w:w="2280" w:type="dxa"/>
            <w:tcBorders>
              <w:top w:val="single" w:sz="4" w:space="0" w:color="auto"/>
              <w:left w:val="single" w:sz="4" w:space="0" w:color="auto"/>
              <w:bottom w:val="single" w:sz="4" w:space="0" w:color="auto"/>
              <w:right w:val="single" w:sz="4" w:space="0" w:color="auto"/>
            </w:tcBorders>
          </w:tcPr>
          <w:p w14:paraId="4C0045F7"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取得公開發行公司已發行股份總額超過</w:t>
            </w:r>
            <w:r w:rsidRPr="00432D8F">
              <w:rPr>
                <w:rFonts w:eastAsia="標楷體" w:hint="eastAsia"/>
                <w:sz w:val="20"/>
              </w:rPr>
              <w:t>5%</w:t>
            </w:r>
            <w:r w:rsidRPr="00432D8F">
              <w:rPr>
                <w:rFonts w:eastAsia="標楷體" w:hint="eastAsia"/>
                <w:sz w:val="20"/>
              </w:rPr>
              <w:t>與嗣後變動之申報及公告</w:t>
            </w:r>
            <w:r w:rsidRPr="00432D8F">
              <w:rPr>
                <w:rFonts w:ascii="新細明體" w:hAnsi="新細明體" w:hint="eastAsia"/>
                <w:sz w:val="20"/>
              </w:rPr>
              <w:t>：</w:t>
            </w:r>
            <w:r w:rsidRPr="00432D8F">
              <w:rPr>
                <w:rFonts w:eastAsia="標楷體"/>
                <w:sz w:val="20"/>
              </w:rPr>
              <w:t xml:space="preserve"> </w:t>
            </w:r>
          </w:p>
          <w:p w14:paraId="4188E940"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1.</w:t>
            </w:r>
            <w:r w:rsidRPr="00432D8F">
              <w:rPr>
                <w:rFonts w:eastAsia="標楷體" w:hint="eastAsia"/>
                <w:sz w:val="20"/>
              </w:rPr>
              <w:t>初次申報及公告</w:t>
            </w:r>
          </w:p>
          <w:p w14:paraId="788F3091" w14:textId="77777777" w:rsidR="00675932" w:rsidRPr="00432D8F" w:rsidRDefault="00675932" w:rsidP="00675932">
            <w:pPr>
              <w:kinsoku w:val="0"/>
              <w:overflowPunct w:val="0"/>
              <w:spacing w:line="260" w:lineRule="exact"/>
              <w:jc w:val="both"/>
              <w:rPr>
                <w:rFonts w:eastAsia="標楷體"/>
                <w:sz w:val="20"/>
              </w:rPr>
            </w:pPr>
          </w:p>
          <w:p w14:paraId="2847330C" w14:textId="77777777" w:rsidR="00675932" w:rsidRPr="00432D8F" w:rsidRDefault="00675932" w:rsidP="00675932">
            <w:pPr>
              <w:kinsoku w:val="0"/>
              <w:overflowPunct w:val="0"/>
              <w:spacing w:line="260" w:lineRule="exact"/>
              <w:jc w:val="both"/>
              <w:rPr>
                <w:rFonts w:eastAsia="標楷體"/>
                <w:sz w:val="20"/>
              </w:rPr>
            </w:pPr>
          </w:p>
          <w:p w14:paraId="4E7E1D50" w14:textId="77777777" w:rsidR="00675932" w:rsidRPr="00432D8F" w:rsidRDefault="00675932" w:rsidP="00675932">
            <w:pPr>
              <w:kinsoku w:val="0"/>
              <w:overflowPunct w:val="0"/>
              <w:spacing w:line="260" w:lineRule="exact"/>
              <w:jc w:val="both"/>
              <w:rPr>
                <w:rFonts w:eastAsia="標楷體"/>
                <w:sz w:val="20"/>
              </w:rPr>
            </w:pPr>
          </w:p>
          <w:p w14:paraId="57376A9D" w14:textId="77777777" w:rsidR="00675932" w:rsidRPr="00432D8F" w:rsidRDefault="00675932" w:rsidP="00675932">
            <w:pPr>
              <w:kinsoku w:val="0"/>
              <w:overflowPunct w:val="0"/>
              <w:spacing w:line="260" w:lineRule="exact"/>
              <w:jc w:val="both"/>
              <w:rPr>
                <w:rFonts w:eastAsia="標楷體"/>
                <w:sz w:val="20"/>
              </w:rPr>
            </w:pPr>
          </w:p>
          <w:p w14:paraId="0402001A" w14:textId="77777777" w:rsidR="00675932" w:rsidRPr="00432D8F" w:rsidRDefault="00675932" w:rsidP="00675932">
            <w:pPr>
              <w:kinsoku w:val="0"/>
              <w:overflowPunct w:val="0"/>
              <w:spacing w:line="260" w:lineRule="exact"/>
              <w:jc w:val="both"/>
              <w:rPr>
                <w:rFonts w:eastAsia="標楷體"/>
                <w:sz w:val="20"/>
              </w:rPr>
            </w:pPr>
          </w:p>
          <w:p w14:paraId="5BCA8A9C"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2.</w:t>
            </w:r>
            <w:r w:rsidRPr="00432D8F">
              <w:rPr>
                <w:rFonts w:eastAsia="標楷體" w:hint="eastAsia"/>
                <w:sz w:val="20"/>
              </w:rPr>
              <w:t>變動申報及公告</w:t>
            </w:r>
          </w:p>
          <w:p w14:paraId="0434601D" w14:textId="77777777" w:rsidR="00675932" w:rsidRPr="00432D8F" w:rsidRDefault="00675932" w:rsidP="00675932">
            <w:pPr>
              <w:kinsoku w:val="0"/>
              <w:overflowPunct w:val="0"/>
              <w:spacing w:line="260" w:lineRule="exact"/>
              <w:jc w:val="both"/>
              <w:rPr>
                <w:rFonts w:eastAsia="標楷體"/>
                <w:sz w:val="20"/>
              </w:rPr>
            </w:pPr>
          </w:p>
          <w:p w14:paraId="6857D90D" w14:textId="77777777" w:rsidR="00675932" w:rsidRPr="00432D8F" w:rsidRDefault="00675932" w:rsidP="00675932">
            <w:pPr>
              <w:kinsoku w:val="0"/>
              <w:overflowPunct w:val="0"/>
              <w:spacing w:line="260" w:lineRule="exact"/>
              <w:jc w:val="both"/>
              <w:rPr>
                <w:rFonts w:eastAsia="標楷體"/>
                <w:sz w:val="20"/>
              </w:rPr>
            </w:pPr>
          </w:p>
          <w:p w14:paraId="0D2EC17C" w14:textId="77777777" w:rsidR="00675932" w:rsidRPr="00432D8F" w:rsidRDefault="00675932" w:rsidP="00675932">
            <w:pPr>
              <w:kinsoku w:val="0"/>
              <w:overflowPunct w:val="0"/>
              <w:spacing w:line="260" w:lineRule="exact"/>
              <w:jc w:val="both"/>
              <w:rPr>
                <w:rFonts w:eastAsia="標楷體"/>
                <w:sz w:val="20"/>
              </w:rPr>
            </w:pPr>
          </w:p>
          <w:p w14:paraId="55C16BE4" w14:textId="77777777" w:rsidR="00675932" w:rsidRPr="00432D8F" w:rsidRDefault="00675932" w:rsidP="00675932">
            <w:pPr>
              <w:kinsoku w:val="0"/>
              <w:overflowPunct w:val="0"/>
              <w:spacing w:line="260" w:lineRule="exact"/>
              <w:jc w:val="both"/>
              <w:rPr>
                <w:rFonts w:eastAsia="標楷體"/>
                <w:sz w:val="20"/>
              </w:rPr>
            </w:pPr>
          </w:p>
          <w:p w14:paraId="7854EC5B" w14:textId="77777777" w:rsidR="00675932" w:rsidRPr="00432D8F" w:rsidRDefault="00675932" w:rsidP="00675932">
            <w:pPr>
              <w:kinsoku w:val="0"/>
              <w:overflowPunct w:val="0"/>
              <w:spacing w:line="260" w:lineRule="exact"/>
              <w:jc w:val="both"/>
              <w:rPr>
                <w:rFonts w:eastAsia="標楷體"/>
                <w:sz w:val="20"/>
              </w:rPr>
            </w:pPr>
          </w:p>
          <w:p w14:paraId="6CFC59CA" w14:textId="77777777" w:rsidR="00675932" w:rsidRPr="00432D8F" w:rsidRDefault="00675932" w:rsidP="00675932">
            <w:pPr>
              <w:kinsoku w:val="0"/>
              <w:overflowPunct w:val="0"/>
              <w:spacing w:line="260" w:lineRule="exact"/>
              <w:jc w:val="both"/>
              <w:rPr>
                <w:rFonts w:eastAsia="標楷體"/>
                <w:sz w:val="20"/>
              </w:rPr>
            </w:pPr>
          </w:p>
          <w:p w14:paraId="280D889B" w14:textId="77777777"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3.</w:t>
            </w:r>
            <w:r w:rsidRPr="00432D8F">
              <w:rPr>
                <w:rFonts w:eastAsia="標楷體" w:hint="eastAsia"/>
                <w:sz w:val="20"/>
              </w:rPr>
              <w:t>特別申報及公告</w:t>
            </w:r>
          </w:p>
          <w:p w14:paraId="2A3E5D47" w14:textId="77777777" w:rsidR="00675932" w:rsidRPr="00432D8F" w:rsidRDefault="00675932" w:rsidP="00675932">
            <w:pPr>
              <w:kinsoku w:val="0"/>
              <w:overflowPunct w:val="0"/>
              <w:spacing w:line="260" w:lineRule="exact"/>
              <w:jc w:val="both"/>
              <w:rPr>
                <w:rFonts w:eastAsia="標楷體"/>
                <w:sz w:val="20"/>
              </w:rPr>
            </w:pPr>
          </w:p>
          <w:p w14:paraId="358D44C2" w14:textId="77777777" w:rsidR="00675932" w:rsidRPr="00432D8F" w:rsidRDefault="00675932" w:rsidP="00675932">
            <w:pPr>
              <w:kinsoku w:val="0"/>
              <w:overflowPunct w:val="0"/>
              <w:spacing w:line="260" w:lineRule="exact"/>
              <w:jc w:val="both"/>
              <w:rPr>
                <w:rFonts w:eastAsia="標楷體"/>
                <w:sz w:val="20"/>
              </w:rPr>
            </w:pPr>
          </w:p>
          <w:p w14:paraId="03AA5A14" w14:textId="0793A9C3"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應行申報事項輸入至公開資訊觀測站後，即屬完成申報及公告。</w:t>
            </w:r>
          </w:p>
        </w:tc>
        <w:tc>
          <w:tcPr>
            <w:tcW w:w="2160" w:type="dxa"/>
            <w:tcBorders>
              <w:top w:val="single" w:sz="4" w:space="0" w:color="auto"/>
              <w:left w:val="single" w:sz="4" w:space="0" w:color="auto"/>
              <w:bottom w:val="single" w:sz="4" w:space="0" w:color="auto"/>
              <w:right w:val="single" w:sz="4" w:space="0" w:color="auto"/>
            </w:tcBorders>
          </w:tcPr>
          <w:p w14:paraId="0FCF8D42" w14:textId="77777777" w:rsidR="00675932" w:rsidRPr="00432D8F" w:rsidRDefault="00675932" w:rsidP="00675932">
            <w:pPr>
              <w:kinsoku w:val="0"/>
              <w:overflowPunct w:val="0"/>
              <w:spacing w:line="260" w:lineRule="exact"/>
              <w:jc w:val="both"/>
              <w:rPr>
                <w:rFonts w:eastAsia="標楷體"/>
                <w:sz w:val="20"/>
              </w:rPr>
            </w:pPr>
          </w:p>
          <w:p w14:paraId="286ADA7F" w14:textId="77777777" w:rsidR="00675932" w:rsidRPr="00432D8F" w:rsidRDefault="00675932" w:rsidP="00675932">
            <w:pPr>
              <w:kinsoku w:val="0"/>
              <w:overflowPunct w:val="0"/>
              <w:spacing w:line="260" w:lineRule="exact"/>
              <w:jc w:val="both"/>
              <w:rPr>
                <w:rFonts w:eastAsia="標楷體"/>
                <w:sz w:val="20"/>
              </w:rPr>
            </w:pPr>
          </w:p>
          <w:p w14:paraId="264CF27C" w14:textId="77777777" w:rsidR="00675932" w:rsidRPr="00432D8F" w:rsidRDefault="00675932" w:rsidP="00675932">
            <w:pPr>
              <w:kinsoku w:val="0"/>
              <w:overflowPunct w:val="0"/>
              <w:spacing w:line="260" w:lineRule="exact"/>
              <w:jc w:val="both"/>
              <w:rPr>
                <w:rFonts w:eastAsia="標楷體"/>
                <w:sz w:val="20"/>
              </w:rPr>
            </w:pPr>
          </w:p>
          <w:p w14:paraId="70FF494C"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為取得人時，於取得日起十日內。</w:t>
            </w:r>
          </w:p>
          <w:p w14:paraId="0CABE90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為被取得人時，於非屬公開發行公司者送達日起二日內。</w:t>
            </w:r>
          </w:p>
          <w:p w14:paraId="3A17E4FF"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41B8E59A"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1.</w:t>
            </w:r>
            <w:r w:rsidRPr="00432D8F">
              <w:rPr>
                <w:rFonts w:eastAsia="標楷體" w:hint="eastAsia"/>
                <w:sz w:val="20"/>
              </w:rPr>
              <w:t>為取得人時，於事實發生之日起二日內。</w:t>
            </w:r>
          </w:p>
          <w:p w14:paraId="6D4D0C0D" w14:textId="77777777" w:rsidR="00675932" w:rsidRPr="00432D8F" w:rsidRDefault="00675932" w:rsidP="00675932">
            <w:pPr>
              <w:kinsoku w:val="0"/>
              <w:overflowPunct w:val="0"/>
              <w:spacing w:line="260" w:lineRule="exact"/>
              <w:ind w:left="174" w:hangingChars="87" w:hanging="174"/>
              <w:jc w:val="both"/>
              <w:rPr>
                <w:rFonts w:eastAsia="標楷體"/>
                <w:sz w:val="20"/>
              </w:rPr>
            </w:pPr>
            <w:r w:rsidRPr="00432D8F">
              <w:rPr>
                <w:rFonts w:eastAsia="標楷體" w:hint="eastAsia"/>
                <w:sz w:val="20"/>
              </w:rPr>
              <w:t>2.</w:t>
            </w:r>
            <w:r w:rsidRPr="00432D8F">
              <w:rPr>
                <w:rFonts w:eastAsia="標楷體" w:hint="eastAsia"/>
                <w:sz w:val="20"/>
              </w:rPr>
              <w:t>為被取得人時，於非屬公開發行公司者送達當日之次一營業日交易時間開始二小時前。</w:t>
            </w:r>
          </w:p>
          <w:p w14:paraId="3FD43706" w14:textId="77777777" w:rsidR="00675932" w:rsidRPr="00432D8F" w:rsidRDefault="00675932" w:rsidP="00675932">
            <w:pPr>
              <w:kinsoku w:val="0"/>
              <w:overflowPunct w:val="0"/>
              <w:spacing w:line="260" w:lineRule="exact"/>
              <w:ind w:left="174" w:hangingChars="87" w:hanging="174"/>
              <w:jc w:val="both"/>
              <w:rPr>
                <w:rFonts w:eastAsia="標楷體"/>
                <w:sz w:val="20"/>
              </w:rPr>
            </w:pPr>
          </w:p>
          <w:p w14:paraId="394E5455" w14:textId="4B4FB506" w:rsidR="00675932" w:rsidRPr="00432D8F" w:rsidRDefault="00675932" w:rsidP="00675932">
            <w:pPr>
              <w:kinsoku w:val="0"/>
              <w:overflowPunct w:val="0"/>
              <w:spacing w:line="260" w:lineRule="exact"/>
              <w:jc w:val="both"/>
              <w:rPr>
                <w:rFonts w:eastAsia="標楷體"/>
                <w:sz w:val="20"/>
              </w:rPr>
            </w:pPr>
            <w:r w:rsidRPr="00432D8F">
              <w:rPr>
                <w:rFonts w:eastAsia="標楷體" w:hint="eastAsia"/>
                <w:sz w:val="20"/>
              </w:rPr>
              <w:t>於政府管理之退休與保險基金送達日起二日內</w:t>
            </w:r>
            <w:r w:rsidRPr="00432D8F">
              <w:rPr>
                <w:rFonts w:ascii="標楷體" w:eastAsia="標楷體" w:hAnsi="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C7B522C" w14:textId="77777777" w:rsidR="00675932" w:rsidRPr="00432D8F" w:rsidRDefault="00675932" w:rsidP="00675932">
            <w:pPr>
              <w:kinsoku w:val="0"/>
              <w:overflowPunct w:val="0"/>
              <w:spacing w:line="260" w:lineRule="exact"/>
              <w:jc w:val="both"/>
              <w:rPr>
                <w:rFonts w:eastAsia="標楷體"/>
                <w:sz w:val="20"/>
              </w:rPr>
            </w:pPr>
          </w:p>
          <w:p w14:paraId="420C1FBA" w14:textId="77777777" w:rsidR="00675932" w:rsidRPr="00432D8F" w:rsidRDefault="00675932" w:rsidP="00675932">
            <w:pPr>
              <w:kinsoku w:val="0"/>
              <w:overflowPunct w:val="0"/>
              <w:spacing w:line="260" w:lineRule="exact"/>
              <w:jc w:val="both"/>
              <w:rPr>
                <w:rFonts w:eastAsia="標楷體"/>
                <w:sz w:val="20"/>
              </w:rPr>
            </w:pPr>
          </w:p>
          <w:p w14:paraId="6629EFD2" w14:textId="77777777" w:rsidR="00675932" w:rsidRPr="00432D8F" w:rsidRDefault="00675932" w:rsidP="00675932">
            <w:pPr>
              <w:kinsoku w:val="0"/>
              <w:overflowPunct w:val="0"/>
              <w:spacing w:line="260" w:lineRule="exact"/>
              <w:jc w:val="both"/>
              <w:rPr>
                <w:rFonts w:eastAsia="標楷體"/>
                <w:sz w:val="20"/>
              </w:rPr>
            </w:pPr>
          </w:p>
          <w:p w14:paraId="71E22F8A" w14:textId="77777777" w:rsidR="00675932" w:rsidRPr="00432D8F" w:rsidRDefault="00675932" w:rsidP="00675932">
            <w:pPr>
              <w:kinsoku w:val="0"/>
              <w:overflowPunct w:val="0"/>
              <w:spacing w:line="260" w:lineRule="exact"/>
              <w:jc w:val="both"/>
              <w:rPr>
                <w:rFonts w:eastAsia="標楷體"/>
                <w:strike/>
                <w:sz w:val="20"/>
              </w:rPr>
            </w:pPr>
            <w:r w:rsidRPr="00432D8F">
              <w:rPr>
                <w:rFonts w:eastAsia="標楷體" w:hint="eastAsia"/>
                <w:sz w:val="20"/>
              </w:rPr>
              <w:t>將申報資料</w:t>
            </w:r>
            <w:r w:rsidRPr="00432D8F">
              <w:rPr>
                <w:rFonts w:eastAsia="標楷體" w:hint="eastAsia"/>
                <w:sz w:val="20"/>
              </w:rPr>
              <w:t xml:space="preserve"> (</w:t>
            </w:r>
            <w:r w:rsidRPr="00432D8F">
              <w:rPr>
                <w:rFonts w:eastAsia="標楷體" w:hint="eastAsia"/>
                <w:sz w:val="20"/>
              </w:rPr>
              <w:t>申報書</w:t>
            </w:r>
            <w:r w:rsidRPr="00432D8F">
              <w:rPr>
                <w:rFonts w:ascii="新細明體" w:hAnsi="新細明體" w:hint="eastAsia"/>
                <w:sz w:val="20"/>
              </w:rPr>
              <w:t>、</w:t>
            </w:r>
            <w:r w:rsidRPr="00432D8F">
              <w:rPr>
                <w:rFonts w:eastAsia="標楷體" w:hint="eastAsia"/>
                <w:sz w:val="20"/>
              </w:rPr>
              <w:t>附表及相關附件</w:t>
            </w:r>
            <w:r w:rsidRPr="00432D8F">
              <w:rPr>
                <w:rFonts w:eastAsia="標楷體" w:hint="eastAsia"/>
                <w:sz w:val="20"/>
              </w:rPr>
              <w:t>)</w:t>
            </w:r>
            <w:r w:rsidRPr="00432D8F">
              <w:rPr>
                <w:rFonts w:eastAsia="標楷體" w:hint="eastAsia"/>
                <w:sz w:val="20"/>
              </w:rPr>
              <w:t>傳輸至「公開資訊觀測站」</w:t>
            </w:r>
            <w:r w:rsidRPr="00432D8F">
              <w:rPr>
                <w:rFonts w:eastAsia="標楷體" w:hint="eastAsia"/>
                <w:sz w:val="20"/>
              </w:rPr>
              <w:t>(sii.twse.com.tw/</w:t>
            </w:r>
            <w:r w:rsidRPr="00432D8F">
              <w:rPr>
                <w:rFonts w:eastAsia="標楷體" w:hint="eastAsia"/>
                <w:sz w:val="20"/>
              </w:rPr>
              <w:t>依證交法第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項取得股份申報辦法應公告及</w:t>
            </w:r>
            <w:proofErr w:type="gramStart"/>
            <w:r w:rsidRPr="00432D8F">
              <w:rPr>
                <w:rFonts w:eastAsia="標楷體" w:hint="eastAsia"/>
                <w:sz w:val="20"/>
              </w:rPr>
              <w:t>及</w:t>
            </w:r>
            <w:proofErr w:type="gramEnd"/>
            <w:r w:rsidRPr="00432D8F">
              <w:rPr>
                <w:rFonts w:eastAsia="標楷體" w:hint="eastAsia"/>
                <w:sz w:val="20"/>
              </w:rPr>
              <w:t>申報事項</w:t>
            </w:r>
            <w:r w:rsidRPr="00432D8F">
              <w:rPr>
                <w:rFonts w:eastAsia="標楷體" w:hint="eastAsia"/>
                <w:sz w:val="20"/>
              </w:rPr>
              <w:t>)</w:t>
            </w:r>
            <w:r w:rsidRPr="00432D8F">
              <w:rPr>
                <w:rFonts w:eastAsia="標楷體" w:hint="eastAsia"/>
                <w:sz w:val="20"/>
              </w:rPr>
              <w:t>。</w:t>
            </w:r>
          </w:p>
          <w:p w14:paraId="0D061B05" w14:textId="77777777" w:rsidR="00675932" w:rsidRPr="00432D8F" w:rsidRDefault="00675932"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D692DB8" w14:textId="77777777" w:rsidR="00675932" w:rsidRPr="00432D8F" w:rsidRDefault="00675932" w:rsidP="00675932">
            <w:pPr>
              <w:kinsoku w:val="0"/>
              <w:overflowPunct w:val="0"/>
              <w:spacing w:line="260" w:lineRule="exact"/>
              <w:ind w:left="166" w:hangingChars="83" w:hanging="166"/>
              <w:jc w:val="both"/>
              <w:rPr>
                <w:rFonts w:eastAsia="標楷體"/>
                <w:sz w:val="20"/>
              </w:rPr>
            </w:pPr>
            <w:r w:rsidRPr="00432D8F">
              <w:rPr>
                <w:rFonts w:eastAsia="標楷體" w:hint="eastAsia"/>
                <w:sz w:val="20"/>
              </w:rPr>
              <w:t>1.</w:t>
            </w:r>
            <w:r w:rsidRPr="00432D8F">
              <w:rPr>
                <w:rFonts w:eastAsia="標楷體" w:hint="eastAsia"/>
                <w:sz w:val="20"/>
              </w:rPr>
              <w:t>證券交易法第</w:t>
            </w:r>
            <w:r w:rsidRPr="00432D8F">
              <w:rPr>
                <w:rFonts w:eastAsia="標楷體" w:hint="eastAsia"/>
                <w:sz w:val="20"/>
              </w:rPr>
              <w:t>43</w:t>
            </w:r>
            <w:r w:rsidRPr="00432D8F">
              <w:rPr>
                <w:rFonts w:eastAsia="標楷體" w:hint="eastAsia"/>
                <w:sz w:val="20"/>
              </w:rPr>
              <w:t>條之</w:t>
            </w:r>
            <w:r w:rsidRPr="00432D8F">
              <w:rPr>
                <w:rFonts w:eastAsia="標楷體" w:hint="eastAsia"/>
                <w:sz w:val="20"/>
              </w:rPr>
              <w:t>1</w:t>
            </w:r>
            <w:r w:rsidRPr="00432D8F">
              <w:rPr>
                <w:rFonts w:eastAsia="標楷體" w:hint="eastAsia"/>
                <w:sz w:val="20"/>
              </w:rPr>
              <w:t>第</w:t>
            </w:r>
            <w:r w:rsidRPr="00432D8F">
              <w:rPr>
                <w:rFonts w:eastAsia="標楷體" w:hint="eastAsia"/>
                <w:sz w:val="20"/>
              </w:rPr>
              <w:t>1</w:t>
            </w:r>
            <w:r w:rsidRPr="00432D8F">
              <w:rPr>
                <w:rFonts w:eastAsia="標楷體" w:hint="eastAsia"/>
                <w:sz w:val="20"/>
              </w:rPr>
              <w:t>項取得股份申報辦法。</w:t>
            </w:r>
          </w:p>
          <w:p w14:paraId="3E475600" w14:textId="570BC9E1" w:rsidR="00675932" w:rsidRPr="00432D8F" w:rsidRDefault="00675932" w:rsidP="00675932">
            <w:pPr>
              <w:kinsoku w:val="0"/>
              <w:overflowPunct w:val="0"/>
              <w:spacing w:line="260" w:lineRule="exact"/>
              <w:ind w:left="200" w:hanging="200"/>
              <w:jc w:val="both"/>
              <w:rPr>
                <w:rFonts w:eastAsia="標楷體"/>
                <w:sz w:val="20"/>
              </w:rPr>
            </w:pPr>
            <w:r w:rsidRPr="00432D8F">
              <w:rPr>
                <w:rFonts w:eastAsia="標楷體" w:hint="eastAsia"/>
                <w:sz w:val="20"/>
              </w:rPr>
              <w:t>2.</w:t>
            </w:r>
            <w:r w:rsidRPr="00432D8F">
              <w:rPr>
                <w:rFonts w:eastAsia="標楷體" w:hint="eastAsia"/>
                <w:sz w:val="20"/>
              </w:rPr>
              <w:t>本公司對有價證券上市公司及境外指數股票型基金上市之境外基金機構資訊申報作業辦法。</w:t>
            </w:r>
          </w:p>
        </w:tc>
      </w:tr>
      <w:tr w:rsidR="00E64428" w:rsidRPr="002430CD" w14:paraId="05FE79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24C007" w14:textId="31EE81FD"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w:t>
            </w:r>
            <w:r w:rsidR="00675932">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tcPr>
          <w:p w14:paraId="51E78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證券過戶機構之辦公處所、負責人姓名等申報變更。</w:t>
            </w:r>
          </w:p>
        </w:tc>
        <w:tc>
          <w:tcPr>
            <w:tcW w:w="2160" w:type="dxa"/>
            <w:tcBorders>
              <w:top w:val="single" w:sz="4" w:space="0" w:color="auto"/>
              <w:left w:val="single" w:sz="4" w:space="0" w:color="auto"/>
              <w:bottom w:val="single" w:sz="4" w:space="0" w:color="auto"/>
              <w:right w:val="single" w:sz="4" w:space="0" w:color="auto"/>
            </w:tcBorders>
          </w:tcPr>
          <w:p w14:paraId="3B71771B"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集保備查函送達之日起</w:t>
            </w:r>
            <w:r w:rsidRPr="002430CD">
              <w:rPr>
                <w:rFonts w:eastAsia="標楷體" w:hint="eastAsia"/>
                <w:sz w:val="20"/>
              </w:rPr>
              <w:t>三日內。</w:t>
            </w:r>
          </w:p>
        </w:tc>
        <w:tc>
          <w:tcPr>
            <w:tcW w:w="6300" w:type="dxa"/>
            <w:tcBorders>
              <w:top w:val="single" w:sz="4" w:space="0" w:color="auto"/>
              <w:left w:val="single" w:sz="4" w:space="0" w:color="auto"/>
              <w:bottom w:val="single" w:sz="4" w:space="0" w:color="auto"/>
              <w:right w:val="single" w:sz="4" w:space="0" w:color="auto"/>
            </w:tcBorders>
          </w:tcPr>
          <w:p w14:paraId="0AF3238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A58D10"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股</w:t>
            </w:r>
            <w:proofErr w:type="gramStart"/>
            <w:r w:rsidRPr="002430CD">
              <w:rPr>
                <w:rFonts w:eastAsia="標楷體" w:hint="eastAsia"/>
                <w:sz w:val="20"/>
              </w:rPr>
              <w:t>務</w:t>
            </w:r>
            <w:proofErr w:type="gramEnd"/>
            <w:r w:rsidRPr="002430CD">
              <w:rPr>
                <w:rFonts w:eastAsia="標楷體" w:hint="eastAsia"/>
                <w:sz w:val="20"/>
              </w:rPr>
              <w:t>代理契約二份。</w:t>
            </w:r>
          </w:p>
          <w:p w14:paraId="6621750E" w14:textId="77777777" w:rsidR="00E64428" w:rsidRPr="000B5B5D"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台灣集中保管結算所股份有限公司備查函</w:t>
            </w:r>
            <w:proofErr w:type="gramStart"/>
            <w:r>
              <w:rPr>
                <w:rFonts w:eastAsia="標楷體" w:hint="eastAsia"/>
                <w:sz w:val="20"/>
              </w:rPr>
              <w:t>影本乙份</w:t>
            </w:r>
            <w:proofErr w:type="gramEnd"/>
            <w:r>
              <w:rPr>
                <w:rFonts w:eastAsia="標楷體" w:hint="eastAsia"/>
                <w:sz w:val="20"/>
              </w:rPr>
              <w:t>。</w:t>
            </w:r>
          </w:p>
          <w:p w14:paraId="2C94768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94B83E" w14:textId="77777777" w:rsidR="00E64428" w:rsidRPr="002430CD" w:rsidRDefault="00E64428" w:rsidP="00CE10FF">
            <w:pPr>
              <w:numPr>
                <w:ilvl w:val="0"/>
                <w:numId w:val="46"/>
              </w:numPr>
              <w:tabs>
                <w:tab w:val="clear" w:pos="360"/>
                <w:tab w:val="num" w:pos="152"/>
              </w:tabs>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44</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p>
          <w:p w14:paraId="226D0522"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4B6A9E53" w14:textId="77777777" w:rsidR="00E64428" w:rsidRDefault="00E64428" w:rsidP="00E64428">
            <w:pPr>
              <w:kinsoku w:val="0"/>
              <w:overflowPunct w:val="0"/>
              <w:spacing w:line="260" w:lineRule="exact"/>
              <w:ind w:left="170" w:hanging="170"/>
              <w:jc w:val="both"/>
              <w:rPr>
                <w:rFonts w:eastAsia="標楷體"/>
                <w:sz w:val="20"/>
              </w:rPr>
            </w:pPr>
            <w:r>
              <w:rPr>
                <w:rFonts w:eastAsia="標楷體" w:hint="eastAsia"/>
                <w:sz w:val="20"/>
              </w:rPr>
              <w:t>3.</w:t>
            </w:r>
            <w:hyperlink r:id="rId28" w:history="1">
              <w:r w:rsidRPr="00B165AE">
                <w:rPr>
                  <w:rFonts w:eastAsia="標楷體" w:hint="eastAsia"/>
                  <w:sz w:val="20"/>
                </w:rPr>
                <w:t>公開發行股票公司股</w:t>
              </w:r>
              <w:proofErr w:type="gramStart"/>
              <w:r w:rsidRPr="00B165AE">
                <w:rPr>
                  <w:rFonts w:eastAsia="標楷體" w:hint="eastAsia"/>
                  <w:sz w:val="20"/>
                </w:rPr>
                <w:t>務</w:t>
              </w:r>
              <w:proofErr w:type="gramEnd"/>
              <w:r w:rsidRPr="00B165AE">
                <w:rPr>
                  <w:rFonts w:eastAsia="標楷體" w:hint="eastAsia"/>
                  <w:sz w:val="20"/>
                </w:rPr>
                <w:t>處理準則</w:t>
              </w:r>
            </w:hyperlink>
            <w:r w:rsidRPr="00911F5B">
              <w:rPr>
                <w:rFonts w:eastAsia="標楷體" w:hint="eastAsia"/>
                <w:sz w:val="20"/>
              </w:rPr>
              <w:t>第</w:t>
            </w:r>
            <w:r w:rsidRPr="00911F5B">
              <w:rPr>
                <w:rFonts w:eastAsia="標楷體" w:hint="eastAsia"/>
                <w:sz w:val="20"/>
              </w:rPr>
              <w:t>3</w:t>
            </w:r>
            <w:r w:rsidRPr="00911F5B">
              <w:rPr>
                <w:rFonts w:eastAsia="標楷體" w:hint="eastAsia"/>
                <w:sz w:val="20"/>
              </w:rPr>
              <w:t>條之</w:t>
            </w:r>
            <w:r w:rsidRPr="00911F5B">
              <w:rPr>
                <w:rFonts w:eastAsia="標楷體" w:hint="eastAsia"/>
                <w:sz w:val="20"/>
              </w:rPr>
              <w:t>3</w:t>
            </w:r>
            <w:r w:rsidRPr="00B165AE">
              <w:rPr>
                <w:rFonts w:eastAsia="標楷體" w:hint="eastAsia"/>
                <w:sz w:val="20"/>
              </w:rPr>
              <w:t>。</w:t>
            </w:r>
          </w:p>
          <w:p w14:paraId="5448C01A" w14:textId="77777777" w:rsidR="00E64428" w:rsidRPr="00911F5B" w:rsidRDefault="00E64428" w:rsidP="00E64428">
            <w:pPr>
              <w:kinsoku w:val="0"/>
              <w:overflowPunct w:val="0"/>
              <w:spacing w:line="260" w:lineRule="exact"/>
              <w:ind w:left="170" w:hanging="170"/>
              <w:jc w:val="both"/>
              <w:rPr>
                <w:rFonts w:eastAsia="標楷體"/>
                <w:sz w:val="20"/>
              </w:rPr>
            </w:pPr>
            <w:r>
              <w:rPr>
                <w:rFonts w:eastAsia="標楷體" w:hint="eastAsia"/>
                <w:sz w:val="20"/>
              </w:rPr>
              <w:t>4.</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64428" w:rsidRPr="002430CD" w14:paraId="45D795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E7A2FCD"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16</w:t>
            </w:r>
          </w:p>
        </w:tc>
        <w:tc>
          <w:tcPr>
            <w:tcW w:w="2280" w:type="dxa"/>
            <w:tcBorders>
              <w:top w:val="single" w:sz="4" w:space="0" w:color="auto"/>
              <w:left w:val="single" w:sz="4" w:space="0" w:color="auto"/>
              <w:bottom w:val="single" w:sz="4" w:space="0" w:color="auto"/>
              <w:right w:val="single" w:sz="4" w:space="0" w:color="auto"/>
            </w:tcBorders>
          </w:tcPr>
          <w:p w14:paraId="00887729" w14:textId="3D85C9FA"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股票內容之變更</w:t>
            </w:r>
            <w:r w:rsidRPr="002430CD">
              <w:rPr>
                <w:rFonts w:eastAsia="標楷體" w:hint="eastAsia"/>
                <w:sz w:val="20"/>
              </w:rPr>
              <w:t>(</w:t>
            </w:r>
            <w:r w:rsidRPr="002430CD">
              <w:rPr>
                <w:rFonts w:eastAsia="標楷體" w:hint="eastAsia"/>
                <w:sz w:val="20"/>
              </w:rPr>
              <w:t>含公司名稱、</w:t>
            </w:r>
            <w:r w:rsidR="00EF3773">
              <w:rPr>
                <w:rFonts w:eastAsia="標楷體" w:hint="eastAsia"/>
                <w:sz w:val="20"/>
              </w:rPr>
              <w:t>變更面額、</w:t>
            </w:r>
            <w:r w:rsidRPr="002430CD">
              <w:rPr>
                <w:rFonts w:eastAsia="標楷體" w:hint="eastAsia"/>
                <w:sz w:val="20"/>
              </w:rPr>
              <w:t>股票種類或其他內容有變更者</w:t>
            </w:r>
            <w:r w:rsidRPr="002430CD">
              <w:rPr>
                <w:rFonts w:eastAsia="標楷體" w:hint="eastAsia"/>
                <w:sz w:val="20"/>
              </w:rPr>
              <w:t>)</w:t>
            </w:r>
            <w:r w:rsidRPr="002430CD">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E500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奉准變更股票內容後。</w:t>
            </w:r>
          </w:p>
          <w:p w14:paraId="306B9C0A" w14:textId="77777777" w:rsidR="00E64428" w:rsidRPr="002430CD" w:rsidRDefault="00E64428" w:rsidP="00E64428">
            <w:pPr>
              <w:kinsoku w:val="0"/>
              <w:overflowPunct w:val="0"/>
              <w:spacing w:line="260" w:lineRule="exact"/>
              <w:jc w:val="both"/>
              <w:rPr>
                <w:rFonts w:eastAsia="標楷體"/>
                <w:sz w:val="20"/>
              </w:rPr>
            </w:pPr>
          </w:p>
          <w:p w14:paraId="2B4E04C3" w14:textId="77777777" w:rsidR="00E64428" w:rsidRPr="002430CD" w:rsidRDefault="00E64428" w:rsidP="00E64428">
            <w:pPr>
              <w:kinsoku w:val="0"/>
              <w:overflowPunct w:val="0"/>
              <w:spacing w:line="260" w:lineRule="exact"/>
              <w:jc w:val="both"/>
              <w:rPr>
                <w:rFonts w:eastAsia="標楷體"/>
                <w:sz w:val="20"/>
              </w:rPr>
            </w:pPr>
          </w:p>
          <w:p w14:paraId="6B1975DB" w14:textId="77777777" w:rsidR="00E64428" w:rsidRPr="002430CD" w:rsidRDefault="00E64428" w:rsidP="00E64428">
            <w:pPr>
              <w:kinsoku w:val="0"/>
              <w:overflowPunct w:val="0"/>
              <w:spacing w:line="260" w:lineRule="exact"/>
              <w:jc w:val="both"/>
              <w:rPr>
                <w:rFonts w:eastAsia="標楷體"/>
                <w:sz w:val="20"/>
              </w:rPr>
            </w:pPr>
          </w:p>
          <w:p w14:paraId="4ACB3FEB" w14:textId="77777777" w:rsidR="00E64428" w:rsidRPr="002430CD" w:rsidRDefault="00E64428" w:rsidP="00E64428">
            <w:pPr>
              <w:kinsoku w:val="0"/>
              <w:overflowPunct w:val="0"/>
              <w:spacing w:line="260" w:lineRule="exact"/>
              <w:jc w:val="both"/>
              <w:rPr>
                <w:rFonts w:eastAsia="標楷體"/>
                <w:sz w:val="20"/>
              </w:rPr>
            </w:pPr>
          </w:p>
          <w:p w14:paraId="725FE512" w14:textId="77777777" w:rsidR="00E64428" w:rsidRPr="002430CD" w:rsidRDefault="00E64428" w:rsidP="00E64428">
            <w:pPr>
              <w:kinsoku w:val="0"/>
              <w:overflowPunct w:val="0"/>
              <w:spacing w:line="260" w:lineRule="exact"/>
              <w:jc w:val="both"/>
              <w:rPr>
                <w:rFonts w:eastAsia="標楷體"/>
                <w:sz w:val="20"/>
              </w:rPr>
            </w:pPr>
          </w:p>
          <w:p w14:paraId="63E3E769" w14:textId="77777777" w:rsidR="00E64428" w:rsidRPr="002430CD" w:rsidRDefault="00E64428" w:rsidP="00E64428">
            <w:pPr>
              <w:kinsoku w:val="0"/>
              <w:overflowPunct w:val="0"/>
              <w:spacing w:line="260" w:lineRule="exact"/>
              <w:jc w:val="both"/>
              <w:rPr>
                <w:rFonts w:eastAsia="標楷體"/>
                <w:sz w:val="20"/>
              </w:rPr>
            </w:pPr>
          </w:p>
          <w:p w14:paraId="39319B5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預定停止股東過戶開始日期至少十二</w:t>
            </w:r>
            <w:proofErr w:type="gramStart"/>
            <w:r w:rsidRPr="002430CD">
              <w:rPr>
                <w:rFonts w:eastAsia="標楷體" w:hint="eastAsia"/>
                <w:sz w:val="20"/>
              </w:rPr>
              <w:t>個</w:t>
            </w:r>
            <w:proofErr w:type="gramEnd"/>
            <w:r w:rsidRPr="002430CD">
              <w:rPr>
                <w:rFonts w:eastAsia="標楷體" w:hint="eastAsia"/>
                <w:sz w:val="20"/>
              </w:rPr>
              <w:t>營業日。</w:t>
            </w:r>
          </w:p>
          <w:p w14:paraId="3F21E7B2" w14:textId="77777777" w:rsidR="00E64428" w:rsidRPr="002430CD" w:rsidRDefault="00E64428" w:rsidP="00E64428">
            <w:pPr>
              <w:kinsoku w:val="0"/>
              <w:overflowPunct w:val="0"/>
              <w:spacing w:line="260" w:lineRule="exact"/>
              <w:jc w:val="both"/>
              <w:rPr>
                <w:rFonts w:eastAsia="標楷體"/>
                <w:sz w:val="20"/>
              </w:rPr>
            </w:pPr>
          </w:p>
          <w:p w14:paraId="12C27840" w14:textId="77777777" w:rsidR="00E64428" w:rsidRPr="002430CD" w:rsidRDefault="00E64428" w:rsidP="00E64428">
            <w:pPr>
              <w:kinsoku w:val="0"/>
              <w:overflowPunct w:val="0"/>
              <w:spacing w:line="260" w:lineRule="exact"/>
              <w:jc w:val="both"/>
              <w:rPr>
                <w:rFonts w:eastAsia="標楷體"/>
                <w:sz w:val="20"/>
              </w:rPr>
            </w:pPr>
          </w:p>
          <w:p w14:paraId="498BE7E5" w14:textId="77777777" w:rsidR="00E64428" w:rsidRPr="002430CD" w:rsidRDefault="00E64428" w:rsidP="00E64428">
            <w:pPr>
              <w:kinsoku w:val="0"/>
              <w:overflowPunct w:val="0"/>
              <w:spacing w:line="260" w:lineRule="exact"/>
              <w:jc w:val="both"/>
              <w:rPr>
                <w:rFonts w:eastAsia="標楷體"/>
                <w:sz w:val="20"/>
              </w:rPr>
            </w:pPr>
          </w:p>
          <w:p w14:paraId="174C2252" w14:textId="77777777" w:rsidR="00E64428" w:rsidRPr="002430CD" w:rsidRDefault="00E64428" w:rsidP="00E64428">
            <w:pPr>
              <w:kinsoku w:val="0"/>
              <w:overflowPunct w:val="0"/>
              <w:spacing w:line="260" w:lineRule="exact"/>
              <w:jc w:val="both"/>
              <w:rPr>
                <w:rFonts w:eastAsia="標楷體"/>
                <w:sz w:val="20"/>
              </w:rPr>
            </w:pPr>
          </w:p>
          <w:p w14:paraId="5ECD6D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新股上市至少</w:t>
            </w:r>
            <w:r>
              <w:rPr>
                <w:rFonts w:eastAsia="標楷體" w:hint="eastAsia"/>
                <w:sz w:val="20"/>
              </w:rPr>
              <w:t>三</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9E9973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上市股票內容變更申請書三份及所述附件。</w:t>
            </w:r>
          </w:p>
          <w:p w14:paraId="615B4B0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換股作業計劃書二份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hint="eastAsia"/>
                <w:sz w:val="20"/>
              </w:rPr>
              <w:t>。</w:t>
            </w:r>
          </w:p>
          <w:p w14:paraId="06597BC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經主管機關核准，其核准之文件影本二份。</w:t>
            </w:r>
          </w:p>
          <w:p w14:paraId="31ED1711" w14:textId="53B75F40" w:rsidR="00E64428" w:rsidRDefault="00E64428" w:rsidP="00E64428">
            <w:pPr>
              <w:kinsoku w:val="0"/>
              <w:overflowPunct w:val="0"/>
              <w:spacing w:line="260" w:lineRule="exact"/>
              <w:ind w:left="154" w:hangingChars="77" w:hanging="154"/>
              <w:jc w:val="both"/>
              <w:rPr>
                <w:rFonts w:eastAsia="標楷體"/>
                <w:sz w:val="20"/>
              </w:rPr>
            </w:pPr>
            <w:r w:rsidRPr="002430CD">
              <w:rPr>
                <w:rFonts w:eastAsia="標楷體" w:hint="eastAsia"/>
                <w:sz w:val="20"/>
              </w:rPr>
              <w:t>4.</w:t>
            </w:r>
            <w:r w:rsidRPr="002430CD">
              <w:rPr>
                <w:rFonts w:eastAsia="標楷體" w:hint="eastAsia"/>
                <w:sz w:val="20"/>
              </w:rPr>
              <w:t>公司更名後輸入「公開資訊觀測站」</w:t>
            </w:r>
            <w:r w:rsidRPr="002430CD">
              <w:rPr>
                <w:rFonts w:eastAsia="標楷體"/>
                <w:sz w:val="20"/>
              </w:rPr>
              <w:t>(sii.twse.com.tw/</w:t>
            </w:r>
            <w:r>
              <w:rPr>
                <w:rFonts w:eastAsia="標楷體" w:hint="eastAsia"/>
                <w:sz w:val="20"/>
              </w:rPr>
              <w:t>變更公司名稱申報</w:t>
            </w:r>
            <w:r w:rsidRPr="002430CD">
              <w:rPr>
                <w:rFonts w:eastAsia="標楷體" w:hint="eastAsia"/>
                <w:sz w:val="20"/>
              </w:rPr>
              <w:t>作業</w:t>
            </w:r>
            <w:r w:rsidRPr="002430CD">
              <w:rPr>
                <w:rFonts w:eastAsia="標楷體" w:hint="eastAsia"/>
                <w:sz w:val="20"/>
              </w:rPr>
              <w:t>)</w:t>
            </w:r>
            <w:r w:rsidRPr="002430CD">
              <w:rPr>
                <w:rFonts w:eastAsia="標楷體" w:hint="eastAsia"/>
                <w:sz w:val="20"/>
              </w:rPr>
              <w:t>。</w:t>
            </w:r>
          </w:p>
          <w:p w14:paraId="3CCDF30A" w14:textId="3D2813A2" w:rsidR="00EF3773" w:rsidRPr="002430CD" w:rsidRDefault="00EF3773" w:rsidP="00E64428">
            <w:pPr>
              <w:kinsoku w:val="0"/>
              <w:overflowPunct w:val="0"/>
              <w:spacing w:line="260" w:lineRule="exact"/>
              <w:ind w:left="154" w:hangingChars="77" w:hanging="154"/>
              <w:jc w:val="both"/>
              <w:rPr>
                <w:rFonts w:eastAsia="標楷體"/>
                <w:sz w:val="20"/>
              </w:rPr>
            </w:pPr>
            <w:r>
              <w:rPr>
                <w:rFonts w:eastAsia="標楷體" w:hint="eastAsia"/>
                <w:sz w:val="20"/>
              </w:rPr>
              <w:t>5</w:t>
            </w:r>
            <w:r>
              <w:rPr>
                <w:rFonts w:eastAsia="標楷體"/>
                <w:sz w:val="20"/>
              </w:rPr>
              <w:t>.</w:t>
            </w:r>
            <w:r w:rsidRPr="00E2054A">
              <w:rPr>
                <w:rFonts w:eastAsia="標楷體" w:hint="eastAsia"/>
                <w:sz w:val="20"/>
              </w:rPr>
              <w:t>屬變更面額者，於董事會通過換股計畫書當日輸入「公開資訊觀測站」</w:t>
            </w:r>
            <w:r w:rsidRPr="00E2054A">
              <w:rPr>
                <w:rFonts w:eastAsia="標楷體"/>
                <w:sz w:val="20"/>
              </w:rPr>
              <w:t>(sii.twse.com.tw/</w:t>
            </w:r>
            <w:r w:rsidRPr="00E2054A">
              <w:rPr>
                <w:rFonts w:eastAsia="標楷體" w:hint="eastAsia"/>
                <w:sz w:val="20"/>
              </w:rPr>
              <w:t>變更公司面額申報作業</w:t>
            </w:r>
            <w:r w:rsidRPr="00E2054A">
              <w:rPr>
                <w:rFonts w:eastAsia="標楷體" w:hint="eastAsia"/>
                <w:sz w:val="20"/>
              </w:rPr>
              <w:t>)</w:t>
            </w:r>
          </w:p>
          <w:p w14:paraId="6F9AC85B" w14:textId="2F9E712B" w:rsidR="00E64428" w:rsidRPr="002430CD" w:rsidRDefault="00EF3773" w:rsidP="00E64428">
            <w:pPr>
              <w:kinsoku w:val="0"/>
              <w:overflowPunct w:val="0"/>
              <w:spacing w:line="260" w:lineRule="exact"/>
              <w:jc w:val="both"/>
              <w:rPr>
                <w:rFonts w:eastAsia="標楷體"/>
                <w:sz w:val="20"/>
              </w:rPr>
            </w:pPr>
            <w:r>
              <w:rPr>
                <w:rFonts w:eastAsia="標楷體" w:hint="eastAsia"/>
                <w:sz w:val="20"/>
              </w:rPr>
              <w:t>6</w:t>
            </w:r>
            <w:r w:rsidR="00E64428" w:rsidRPr="002430CD">
              <w:rPr>
                <w:rFonts w:eastAsia="標楷體" w:hint="eastAsia"/>
                <w:sz w:val="20"/>
              </w:rPr>
              <w:t>.</w:t>
            </w:r>
            <w:r w:rsidR="00E64428" w:rsidRPr="002430CD">
              <w:rPr>
                <w:rFonts w:eastAsia="標楷體" w:hint="eastAsia"/>
                <w:sz w:val="20"/>
              </w:rPr>
              <w:t>輸入「公開資訊觀測站」</w:t>
            </w:r>
            <w:r w:rsidR="00E64428" w:rsidRPr="002430CD">
              <w:rPr>
                <w:rFonts w:eastAsia="標楷體"/>
                <w:sz w:val="20"/>
              </w:rPr>
              <w:t>(sii.twse.com.tw/</w:t>
            </w:r>
            <w:r w:rsidR="00E64428" w:rsidRPr="002430CD">
              <w:rPr>
                <w:rFonts w:eastAsia="標楷體" w:hint="eastAsia"/>
                <w:sz w:val="20"/>
              </w:rPr>
              <w:t>公司基本資料</w:t>
            </w:r>
            <w:r w:rsidR="00E64428">
              <w:rPr>
                <w:rFonts w:eastAsia="標楷體" w:hint="eastAsia"/>
                <w:sz w:val="20"/>
              </w:rPr>
              <w:t>申報</w:t>
            </w:r>
            <w:r w:rsidR="00E64428" w:rsidRPr="002430CD">
              <w:rPr>
                <w:rFonts w:eastAsia="標楷體" w:hint="eastAsia"/>
                <w:sz w:val="20"/>
              </w:rPr>
              <w:t>)</w:t>
            </w:r>
            <w:r w:rsidR="00E64428" w:rsidRPr="002430CD">
              <w:rPr>
                <w:rFonts w:eastAsia="標楷體" w:hint="eastAsia"/>
                <w:sz w:val="20"/>
              </w:rPr>
              <w:t>。</w:t>
            </w:r>
          </w:p>
          <w:p w14:paraId="20053B74" w14:textId="77777777" w:rsidR="00E64428" w:rsidRPr="002430CD" w:rsidRDefault="00E64428" w:rsidP="00E64428">
            <w:pPr>
              <w:kinsoku w:val="0"/>
              <w:overflowPunct w:val="0"/>
              <w:spacing w:line="260" w:lineRule="exact"/>
              <w:jc w:val="both"/>
              <w:rPr>
                <w:rFonts w:eastAsia="標楷體"/>
                <w:sz w:val="20"/>
              </w:rPr>
            </w:pPr>
          </w:p>
          <w:p w14:paraId="03C6964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洽辦停止過戶等函文。</w:t>
            </w:r>
          </w:p>
          <w:p w14:paraId="7480D48C"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董事會決議紀錄二份。</w:t>
            </w:r>
          </w:p>
          <w:p w14:paraId="0D66F121"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323F3A">
              <w:rPr>
                <w:rFonts w:eastAsia="標楷體" w:hint="eastAsia"/>
                <w:sz w:val="20"/>
                <w:szCs w:val="20"/>
              </w:rPr>
              <w:t>3</w:t>
            </w:r>
            <w:r w:rsidRPr="002430CD">
              <w:rPr>
                <w:rFonts w:eastAsia="標楷體" w:hint="eastAsia"/>
              </w:rPr>
              <w:t>.</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413D329D" w14:textId="77777777" w:rsidR="00E64428" w:rsidRPr="002430CD" w:rsidRDefault="00E64428" w:rsidP="00E64428">
            <w:pPr>
              <w:pStyle w:val="a3"/>
              <w:spacing w:line="260" w:lineRule="exact"/>
              <w:jc w:val="both"/>
              <w:rPr>
                <w:rFonts w:ascii="Times New Roman" w:eastAsia="標楷體" w:hAnsi="Times New Roman"/>
                <w:sz w:val="20"/>
              </w:rPr>
            </w:pPr>
          </w:p>
          <w:p w14:paraId="63CB90A4" w14:textId="77777777" w:rsidR="00E64428" w:rsidRDefault="00E64428" w:rsidP="00E64428">
            <w:pPr>
              <w:pStyle w:val="a3"/>
              <w:spacing w:line="260" w:lineRule="exact"/>
              <w:jc w:val="both"/>
              <w:rPr>
                <w:rFonts w:ascii="Times New Roman" w:eastAsia="標楷體" w:hAnsi="Times New Roman"/>
                <w:sz w:val="22"/>
                <w:szCs w:val="22"/>
              </w:rPr>
            </w:pPr>
            <w:r w:rsidRPr="00296B83">
              <w:rPr>
                <w:rFonts w:ascii="Times New Roman" w:eastAsia="標楷體" w:hAnsi="Times New Roman"/>
                <w:sz w:val="20"/>
              </w:rPr>
              <w:t>1.</w:t>
            </w:r>
            <w:r w:rsidRPr="00296B83">
              <w:rPr>
                <w:rFonts w:ascii="Times New Roman" w:eastAsia="標楷體" w:hAnsi="Times New Roman" w:hint="eastAsia"/>
                <w:sz w:val="20"/>
              </w:rPr>
              <w:t>股票內容變更「非」屬公司名稱變更者：</w:t>
            </w:r>
          </w:p>
          <w:p w14:paraId="1378DB17" w14:textId="77777777" w:rsidR="00E64428" w:rsidRPr="002430CD" w:rsidRDefault="00E64428" w:rsidP="00E64428">
            <w:pPr>
              <w:pStyle w:val="a3"/>
              <w:spacing w:line="260" w:lineRule="exact"/>
              <w:jc w:val="both"/>
              <w:rPr>
                <w:rFonts w:ascii="Times New Roman" w:eastAsia="標楷體" w:hAnsi="Times New Roman"/>
                <w:sz w:val="22"/>
                <w:szCs w:val="22"/>
              </w:rPr>
            </w:pPr>
            <w:r>
              <w:rPr>
                <w:rFonts w:ascii="Times New Roman" w:eastAsia="標楷體" w:hAnsi="Times New Roman" w:hint="eastAsia"/>
                <w:sz w:val="20"/>
              </w:rPr>
              <w:t>(1)</w:t>
            </w:r>
            <w:r w:rsidRPr="002430CD">
              <w:rPr>
                <w:rFonts w:ascii="Times New Roman" w:eastAsia="標楷體" w:hAnsi="Times New Roman" w:hint="eastAsia"/>
                <w:sz w:val="20"/>
              </w:rPr>
              <w:t>洽辦新股上市函文。</w:t>
            </w:r>
          </w:p>
          <w:p w14:paraId="1E79D055" w14:textId="77777777" w:rsidR="00E64428" w:rsidRDefault="00E64428" w:rsidP="00E64428">
            <w:pPr>
              <w:pStyle w:val="a3"/>
              <w:spacing w:line="260" w:lineRule="exact"/>
              <w:ind w:left="152" w:hanging="152"/>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其他規定之文件。</w:t>
            </w:r>
          </w:p>
          <w:p w14:paraId="423A1197"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323F3A">
              <w:rPr>
                <w:rFonts w:ascii="Times New Roman" w:eastAsia="標楷體" w:hAnsi="Times New Roman" w:hint="eastAsia"/>
                <w:sz w:val="20"/>
              </w:rPr>
              <w:t>2.</w:t>
            </w:r>
            <w:r w:rsidRPr="00323F3A">
              <w:rPr>
                <w:rFonts w:ascii="Times New Roman" w:eastAsia="標楷體" w:hAnsi="Times New Roman" w:hint="eastAsia"/>
                <w:sz w:val="20"/>
              </w:rPr>
              <w:t>股票內容變更屬公司名稱變更，輸入「公開資訊觀測站」</w:t>
            </w:r>
            <w:r w:rsidRPr="00323F3A">
              <w:rPr>
                <w:rFonts w:ascii="Times New Roman" w:eastAsia="標楷體" w:hAnsi="Times New Roman" w:hint="eastAsia"/>
                <w:sz w:val="20"/>
              </w:rPr>
              <w:t>(sii.twse.com.tw/</w:t>
            </w:r>
            <w:r w:rsidRPr="00323F3A">
              <w:rPr>
                <w:rFonts w:ascii="Times New Roman" w:eastAsia="標楷體" w:hAnsi="Times New Roman" w:hint="eastAsia"/>
                <w:sz w:val="20"/>
              </w:rPr>
              <w:t>上市普通股股數</w:t>
            </w:r>
            <w:r w:rsidRPr="00323F3A">
              <w:rPr>
                <w:rFonts w:ascii="Times New Roman" w:eastAsia="標楷體" w:hAnsi="Times New Roman" w:hint="eastAsia"/>
                <w:sz w:val="20"/>
              </w:rPr>
              <w:t>/TDR</w:t>
            </w:r>
            <w:r w:rsidRPr="00323F3A">
              <w:rPr>
                <w:rFonts w:ascii="Times New Roman" w:eastAsia="標楷體" w:hAnsi="Times New Roman" w:hint="eastAsia"/>
                <w:sz w:val="20"/>
              </w:rPr>
              <w:t>單位數增減申報作業</w:t>
            </w:r>
            <w:r w:rsidRPr="00323F3A">
              <w:rPr>
                <w:rFonts w:ascii="Times New Roman" w:eastAsia="標楷體" w:hAnsi="Times New Roman" w:hint="eastAsia"/>
                <w:sz w:val="20"/>
              </w:rPr>
              <w:t>/</w:t>
            </w:r>
            <w:r w:rsidRPr="00323F3A">
              <w:rPr>
                <w:rFonts w:ascii="Times New Roman" w:eastAsia="標楷體" w:hAnsi="Times New Roman" w:hint="eastAsia"/>
                <w:sz w:val="20"/>
              </w:rPr>
              <w:t>更名新股上市</w:t>
            </w:r>
            <w:r w:rsidRPr="00323F3A">
              <w:rPr>
                <w:rFonts w:ascii="Times New Roman" w:eastAsia="標楷體" w:hAnsi="Times New Roman" w:hint="eastAsia"/>
                <w:sz w:val="20"/>
              </w:rPr>
              <w:t>)</w:t>
            </w:r>
            <w:r w:rsidRPr="00323F3A">
              <w:rPr>
                <w:rFonts w:ascii="Times New Roman" w:eastAsia="標楷體" w:hAnsi="Times New Roman" w:hint="eastAsia"/>
                <w:sz w:val="20"/>
              </w:rPr>
              <w:t>，並上傳所述附件，惟本項作業不適用僅變更公司簡稱者。</w:t>
            </w:r>
          </w:p>
        </w:tc>
        <w:tc>
          <w:tcPr>
            <w:tcW w:w="3600" w:type="dxa"/>
            <w:tcBorders>
              <w:top w:val="single" w:sz="4" w:space="0" w:color="auto"/>
              <w:left w:val="single" w:sz="4" w:space="0" w:color="auto"/>
              <w:bottom w:val="single" w:sz="4" w:space="0" w:color="auto"/>
              <w:right w:val="single" w:sz="4" w:space="0" w:color="auto"/>
            </w:tcBorders>
          </w:tcPr>
          <w:p w14:paraId="48C196F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45CA262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本公司有價證券契約第</w:t>
            </w:r>
            <w:r w:rsidRPr="002430CD">
              <w:rPr>
                <w:rFonts w:eastAsia="標楷體" w:hint="eastAsia"/>
                <w:sz w:val="20"/>
              </w:rPr>
              <w:t>1</w:t>
            </w:r>
            <w:r w:rsidRPr="002430CD">
              <w:rPr>
                <w:rFonts w:eastAsia="標楷體" w:hint="eastAsia"/>
                <w:sz w:val="20"/>
              </w:rPr>
              <w:t>條。</w:t>
            </w:r>
          </w:p>
          <w:p w14:paraId="77276403" w14:textId="77777777" w:rsidR="00E64428"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3.</w:t>
            </w:r>
            <w:r w:rsidRPr="002430CD">
              <w:rPr>
                <w:rFonts w:eastAsia="標楷體" w:hint="eastAsia"/>
                <w:sz w:val="20"/>
              </w:rPr>
              <w:t>本公司對有價證券上市公司及境外指數股票型基金上市之境外基金機構資訊申報作業辦法。</w:t>
            </w:r>
          </w:p>
          <w:p w14:paraId="3D34B4DC" w14:textId="77777777" w:rsidR="00E64428" w:rsidRDefault="00E64428" w:rsidP="00E64428">
            <w:pPr>
              <w:kinsoku w:val="0"/>
              <w:overflowPunct w:val="0"/>
              <w:spacing w:line="260" w:lineRule="exact"/>
              <w:ind w:left="152" w:hangingChars="76" w:hanging="152"/>
              <w:jc w:val="both"/>
              <w:rPr>
                <w:rFonts w:eastAsia="標楷體"/>
                <w:sz w:val="20"/>
              </w:rPr>
            </w:pPr>
          </w:p>
          <w:p w14:paraId="2A0B39CF" w14:textId="77777777" w:rsidR="00E64428" w:rsidRDefault="00E64428" w:rsidP="00E64428">
            <w:pPr>
              <w:kinsoku w:val="0"/>
              <w:overflowPunct w:val="0"/>
              <w:spacing w:line="260" w:lineRule="exact"/>
              <w:ind w:left="152" w:hangingChars="76" w:hanging="152"/>
              <w:jc w:val="both"/>
              <w:rPr>
                <w:rFonts w:eastAsia="標楷體"/>
                <w:sz w:val="20"/>
              </w:rPr>
            </w:pPr>
          </w:p>
          <w:p w14:paraId="0BB58488" w14:textId="77777777" w:rsidR="00E64428" w:rsidRDefault="00E64428" w:rsidP="00E64428">
            <w:pPr>
              <w:kinsoku w:val="0"/>
              <w:overflowPunct w:val="0"/>
              <w:spacing w:line="260" w:lineRule="exact"/>
              <w:ind w:left="152" w:hangingChars="76" w:hanging="152"/>
              <w:jc w:val="both"/>
              <w:rPr>
                <w:rFonts w:eastAsia="標楷體"/>
                <w:sz w:val="20"/>
              </w:rPr>
            </w:pPr>
          </w:p>
          <w:p w14:paraId="4DAA1013" w14:textId="77777777" w:rsidR="00E64428" w:rsidRDefault="00E64428" w:rsidP="00E64428">
            <w:pPr>
              <w:kinsoku w:val="0"/>
              <w:overflowPunct w:val="0"/>
              <w:spacing w:line="260" w:lineRule="exact"/>
              <w:ind w:left="152" w:hangingChars="76" w:hanging="152"/>
              <w:jc w:val="both"/>
              <w:rPr>
                <w:rFonts w:eastAsia="標楷體"/>
                <w:sz w:val="20"/>
              </w:rPr>
            </w:pPr>
          </w:p>
          <w:p w14:paraId="10378B5D" w14:textId="77777777" w:rsidR="00E64428" w:rsidRDefault="00E64428" w:rsidP="00E64428">
            <w:pPr>
              <w:kinsoku w:val="0"/>
              <w:overflowPunct w:val="0"/>
              <w:spacing w:line="260" w:lineRule="exact"/>
              <w:ind w:left="152" w:hangingChars="76" w:hanging="152"/>
              <w:jc w:val="both"/>
              <w:rPr>
                <w:rFonts w:eastAsia="標楷體"/>
                <w:sz w:val="20"/>
              </w:rPr>
            </w:pPr>
          </w:p>
          <w:p w14:paraId="3DEA15D3" w14:textId="77777777" w:rsidR="00E64428" w:rsidRDefault="00E64428" w:rsidP="00E64428">
            <w:pPr>
              <w:kinsoku w:val="0"/>
              <w:overflowPunct w:val="0"/>
              <w:spacing w:line="260" w:lineRule="exact"/>
              <w:ind w:left="152" w:hangingChars="76" w:hanging="152"/>
              <w:jc w:val="both"/>
              <w:rPr>
                <w:rFonts w:eastAsia="標楷體"/>
                <w:sz w:val="20"/>
              </w:rPr>
            </w:pPr>
          </w:p>
          <w:p w14:paraId="58540B7B" w14:textId="77777777" w:rsidR="00E64428" w:rsidRDefault="00E64428" w:rsidP="00E64428">
            <w:pPr>
              <w:kinsoku w:val="0"/>
              <w:overflowPunct w:val="0"/>
              <w:spacing w:line="260" w:lineRule="exact"/>
              <w:ind w:left="152" w:hangingChars="76" w:hanging="152"/>
              <w:jc w:val="both"/>
              <w:rPr>
                <w:rFonts w:eastAsia="標楷體"/>
                <w:sz w:val="20"/>
              </w:rPr>
            </w:pPr>
          </w:p>
          <w:p w14:paraId="2B4940A1" w14:textId="77777777" w:rsidR="00E64428" w:rsidRDefault="00E64428" w:rsidP="00E64428">
            <w:pPr>
              <w:kinsoku w:val="0"/>
              <w:overflowPunct w:val="0"/>
              <w:spacing w:line="260" w:lineRule="exact"/>
              <w:ind w:left="152" w:hangingChars="76" w:hanging="152"/>
              <w:jc w:val="both"/>
              <w:rPr>
                <w:rFonts w:eastAsia="標楷體"/>
                <w:sz w:val="20"/>
              </w:rPr>
            </w:pPr>
          </w:p>
          <w:p w14:paraId="34413D4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323F3A">
              <w:rPr>
                <w:rFonts w:eastAsia="標楷體" w:hint="eastAsia"/>
                <w:sz w:val="20"/>
              </w:rPr>
              <w:t>4.108</w:t>
            </w:r>
            <w:r w:rsidRPr="00323F3A">
              <w:rPr>
                <w:rFonts w:eastAsia="標楷體" w:hint="eastAsia"/>
                <w:sz w:val="20"/>
              </w:rPr>
              <w:t>年</w:t>
            </w:r>
            <w:r w:rsidRPr="00323F3A">
              <w:rPr>
                <w:rFonts w:eastAsia="標楷體" w:hint="eastAsia"/>
                <w:sz w:val="20"/>
              </w:rPr>
              <w:t>2</w:t>
            </w:r>
            <w:r w:rsidRPr="00323F3A">
              <w:rPr>
                <w:rFonts w:eastAsia="標楷體" w:hint="eastAsia"/>
                <w:sz w:val="20"/>
              </w:rPr>
              <w:t>月</w:t>
            </w:r>
            <w:r w:rsidRPr="00323F3A">
              <w:rPr>
                <w:rFonts w:eastAsia="標楷體" w:hint="eastAsia"/>
                <w:sz w:val="20"/>
              </w:rPr>
              <w:t>12</w:t>
            </w:r>
            <w:r w:rsidRPr="00323F3A">
              <w:rPr>
                <w:rFonts w:eastAsia="標楷體" w:hint="eastAsia"/>
                <w:sz w:val="20"/>
              </w:rPr>
              <w:t>日</w:t>
            </w:r>
            <w:proofErr w:type="gramStart"/>
            <w:r w:rsidRPr="00323F3A">
              <w:rPr>
                <w:rFonts w:eastAsia="標楷體" w:hint="eastAsia"/>
                <w:sz w:val="20"/>
              </w:rPr>
              <w:t>臺</w:t>
            </w:r>
            <w:proofErr w:type="gramEnd"/>
            <w:r w:rsidRPr="00323F3A">
              <w:rPr>
                <w:rFonts w:eastAsia="標楷體" w:hint="eastAsia"/>
                <w:sz w:val="20"/>
              </w:rPr>
              <w:t>證上一字第</w:t>
            </w:r>
            <w:r w:rsidRPr="00323F3A">
              <w:rPr>
                <w:rFonts w:eastAsia="標楷體" w:hint="eastAsia"/>
                <w:sz w:val="20"/>
              </w:rPr>
              <w:t>1081800567</w:t>
            </w:r>
            <w:r w:rsidRPr="00323F3A">
              <w:rPr>
                <w:rFonts w:eastAsia="標楷體" w:hint="eastAsia"/>
                <w:sz w:val="20"/>
              </w:rPr>
              <w:t>號函。</w:t>
            </w:r>
          </w:p>
        </w:tc>
      </w:tr>
      <w:tr w:rsidR="00E64428" w:rsidRPr="002430CD" w14:paraId="1855D89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A817E8F"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17</w:t>
            </w:r>
          </w:p>
        </w:tc>
        <w:tc>
          <w:tcPr>
            <w:tcW w:w="2280" w:type="dxa"/>
            <w:tcBorders>
              <w:top w:val="single" w:sz="4" w:space="0" w:color="auto"/>
              <w:left w:val="single" w:sz="4" w:space="0" w:color="auto"/>
              <w:bottom w:val="single" w:sz="4" w:space="0" w:color="auto"/>
              <w:right w:val="single" w:sz="4" w:space="0" w:color="auto"/>
            </w:tcBorders>
          </w:tcPr>
          <w:p w14:paraId="54E13726"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國內上市公司</w:t>
            </w:r>
            <w:r w:rsidRPr="002430CD">
              <w:rPr>
                <w:rFonts w:eastAsia="標楷體" w:hint="eastAsia"/>
                <w:sz w:val="20"/>
              </w:rPr>
              <w:t>註銷</w:t>
            </w:r>
            <w:r>
              <w:rPr>
                <w:rFonts w:eastAsia="標楷體" w:hint="eastAsia"/>
                <w:sz w:val="20"/>
              </w:rPr>
              <w:t>庫藏股</w:t>
            </w:r>
            <w:r>
              <w:rPr>
                <w:rFonts w:eastAsia="標楷體" w:hint="eastAsia"/>
                <w:sz w:val="20"/>
              </w:rPr>
              <w:t>(</w:t>
            </w:r>
            <w:r>
              <w:rPr>
                <w:rFonts w:eastAsia="標楷體" w:hint="eastAsia"/>
                <w:sz w:val="20"/>
              </w:rPr>
              <w:t>含</w:t>
            </w:r>
            <w:r w:rsidRPr="002430CD">
              <w:rPr>
                <w:rFonts w:eastAsia="標楷體" w:hint="eastAsia"/>
                <w:sz w:val="20"/>
              </w:rPr>
              <w:t>買回股票</w:t>
            </w:r>
            <w:r>
              <w:rPr>
                <w:rFonts w:eastAsia="標楷體" w:hint="eastAsia"/>
                <w:sz w:val="20"/>
              </w:rPr>
              <w:t>及收回限制員工權利新股等</w:t>
            </w:r>
            <w:r>
              <w:rPr>
                <w:rFonts w:eastAsia="標楷體" w:hint="eastAsia"/>
                <w:sz w:val="20"/>
              </w:rPr>
              <w:t>)</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tcPr>
          <w:p w14:paraId="5F0D88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變更登記完成後二日內</w:t>
            </w:r>
          </w:p>
          <w:p w14:paraId="2543B5FE" w14:textId="77777777" w:rsidR="00E64428" w:rsidRDefault="00E64428" w:rsidP="00E64428">
            <w:pPr>
              <w:kinsoku w:val="0"/>
              <w:overflowPunct w:val="0"/>
              <w:spacing w:line="260" w:lineRule="exact"/>
              <w:jc w:val="both"/>
              <w:rPr>
                <w:rFonts w:eastAsia="標楷體"/>
                <w:sz w:val="20"/>
              </w:rPr>
            </w:pPr>
          </w:p>
          <w:p w14:paraId="31A9AA5D" w14:textId="77777777" w:rsidR="00E64428" w:rsidRDefault="00E64428" w:rsidP="00E64428">
            <w:pPr>
              <w:kinsoku w:val="0"/>
              <w:overflowPunct w:val="0"/>
              <w:spacing w:line="260" w:lineRule="exact"/>
              <w:jc w:val="both"/>
              <w:rPr>
                <w:rFonts w:eastAsia="標楷體"/>
                <w:sz w:val="20"/>
              </w:rPr>
            </w:pPr>
          </w:p>
          <w:p w14:paraId="54F98A80" w14:textId="77777777" w:rsidR="00E64428" w:rsidRDefault="00E64428" w:rsidP="00E64428">
            <w:pPr>
              <w:kinsoku w:val="0"/>
              <w:overflowPunct w:val="0"/>
              <w:spacing w:line="260" w:lineRule="exact"/>
              <w:jc w:val="both"/>
              <w:rPr>
                <w:rFonts w:eastAsia="標楷體"/>
                <w:sz w:val="20"/>
              </w:rPr>
            </w:pPr>
          </w:p>
          <w:p w14:paraId="04432CBE" w14:textId="77777777" w:rsidR="00E64428" w:rsidRDefault="00E64428" w:rsidP="00E64428">
            <w:pPr>
              <w:kinsoku w:val="0"/>
              <w:overflowPunct w:val="0"/>
              <w:spacing w:line="260" w:lineRule="exact"/>
              <w:jc w:val="both"/>
              <w:rPr>
                <w:rFonts w:eastAsia="標楷體"/>
                <w:sz w:val="20"/>
              </w:rPr>
            </w:pPr>
          </w:p>
          <w:p w14:paraId="20181924" w14:textId="77777777" w:rsidR="00E64428" w:rsidRDefault="00E64428" w:rsidP="00E64428">
            <w:pPr>
              <w:kinsoku w:val="0"/>
              <w:overflowPunct w:val="0"/>
              <w:spacing w:line="260" w:lineRule="exact"/>
              <w:jc w:val="both"/>
              <w:rPr>
                <w:rFonts w:eastAsia="標楷體"/>
                <w:sz w:val="20"/>
              </w:rPr>
            </w:pPr>
          </w:p>
          <w:p w14:paraId="578942AF" w14:textId="77777777" w:rsidR="00E64428" w:rsidRDefault="00E64428" w:rsidP="00E64428">
            <w:pPr>
              <w:kinsoku w:val="0"/>
              <w:overflowPunct w:val="0"/>
              <w:spacing w:line="260" w:lineRule="exact"/>
              <w:jc w:val="both"/>
              <w:rPr>
                <w:rFonts w:eastAsia="標楷體"/>
                <w:sz w:val="20"/>
              </w:rPr>
            </w:pPr>
          </w:p>
          <w:p w14:paraId="47D00DCA" w14:textId="77777777" w:rsidR="00E64428" w:rsidRDefault="00E64428" w:rsidP="00E64428">
            <w:pPr>
              <w:kinsoku w:val="0"/>
              <w:overflowPunct w:val="0"/>
              <w:spacing w:line="260" w:lineRule="exact"/>
              <w:jc w:val="both"/>
              <w:rPr>
                <w:rFonts w:eastAsia="標楷體"/>
                <w:sz w:val="20"/>
              </w:rPr>
            </w:pPr>
          </w:p>
          <w:p w14:paraId="13ADCC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w:t>
            </w:r>
            <w:r>
              <w:rPr>
                <w:rFonts w:eastAsia="標楷體" w:hint="eastAsia"/>
                <w:sz w:val="20"/>
              </w:rPr>
              <w:t>完成</w:t>
            </w:r>
            <w:r w:rsidRPr="002430CD">
              <w:rPr>
                <w:rFonts w:eastAsia="標楷體" w:hint="eastAsia"/>
                <w:sz w:val="20"/>
              </w:rPr>
              <w:t>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0D8C688F"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E93DFAF" w14:textId="77777777" w:rsidR="00E64428" w:rsidRPr="00B25C8B"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69F91D14" w14:textId="77777777" w:rsidR="00E64428" w:rsidRPr="00F412A4"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14DD86AC" w14:textId="77777777" w:rsidR="00E64428" w:rsidRDefault="00E64428" w:rsidP="00E64428">
            <w:pPr>
              <w:kinsoku w:val="0"/>
              <w:overflowPunct w:val="0"/>
              <w:spacing w:line="260" w:lineRule="exact"/>
              <w:jc w:val="both"/>
              <w:rPr>
                <w:rFonts w:eastAsia="標楷體"/>
                <w:sz w:val="20"/>
              </w:rPr>
            </w:pPr>
          </w:p>
          <w:p w14:paraId="1184385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w:t>
            </w:r>
            <w:r w:rsidRPr="002430CD">
              <w:rPr>
                <w:rFonts w:eastAsia="標楷體" w:hint="eastAsia"/>
                <w:sz w:val="20"/>
              </w:rPr>
              <w:t>所述附件。</w:t>
            </w:r>
          </w:p>
          <w:p w14:paraId="18735DB8" w14:textId="77777777" w:rsidR="00E64428" w:rsidRPr="00EC2D08" w:rsidRDefault="00E64428" w:rsidP="00E64428">
            <w:pPr>
              <w:kinsoku w:val="0"/>
              <w:overflowPunct w:val="0"/>
              <w:spacing w:line="260" w:lineRule="exact"/>
              <w:jc w:val="both"/>
              <w:rPr>
                <w:rFonts w:eastAsia="標楷體"/>
                <w:sz w:val="20"/>
              </w:rPr>
            </w:pPr>
          </w:p>
          <w:p w14:paraId="1CDF2114"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w:t>
            </w:r>
            <w:r w:rsidRPr="00C96197">
              <w:rPr>
                <w:rFonts w:eastAsia="標楷體" w:hint="eastAsia"/>
                <w:sz w:val="20"/>
              </w:rPr>
              <w:t>有價證券申報作業</w:t>
            </w:r>
            <w:r>
              <w:rPr>
                <w:rFonts w:eastAsia="標楷體"/>
                <w:sz w:val="20"/>
              </w:rPr>
              <w:t>)</w:t>
            </w:r>
            <w:r>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w:t>
            </w:r>
            <w:r w:rsidRPr="00937F62">
              <w:rPr>
                <w:rFonts w:eastAsia="標楷體" w:hint="eastAsia"/>
                <w:sz w:val="20"/>
              </w:rPr>
              <w:t>註銷</w:t>
            </w:r>
            <w:r w:rsidRPr="006D583C">
              <w:rPr>
                <w:rFonts w:eastAsia="標楷體" w:hint="eastAsia"/>
                <w:sz w:val="20"/>
              </w:rPr>
              <w:t>日期。</w:t>
            </w:r>
          </w:p>
          <w:p w14:paraId="3704CFD0" w14:textId="77777777" w:rsidR="00E64428" w:rsidRPr="002430CD" w:rsidRDefault="00E64428" w:rsidP="00E64428">
            <w:pPr>
              <w:kinsoku w:val="0"/>
              <w:overflowPunct w:val="0"/>
              <w:spacing w:line="260" w:lineRule="exact"/>
              <w:ind w:left="200" w:hanging="200"/>
              <w:jc w:val="both"/>
              <w:rPr>
                <w:rFonts w:eastAsia="標楷體"/>
                <w:sz w:val="20"/>
              </w:rPr>
            </w:pPr>
            <w:proofErr w:type="gramStart"/>
            <w:r w:rsidRPr="002430CD">
              <w:rPr>
                <w:rFonts w:ascii="標楷體" w:eastAsia="標楷體" w:hAnsi="標楷體" w:hint="eastAsia"/>
                <w:sz w:val="20"/>
              </w:rPr>
              <w:t>（註</w:t>
            </w:r>
            <w:proofErr w:type="gramEnd"/>
            <w:r w:rsidRPr="002430CD">
              <w:rPr>
                <w:rFonts w:ascii="標楷體" w:eastAsia="標楷體" w:hAnsi="標楷體" w:hint="eastAsia"/>
                <w:sz w:val="20"/>
              </w:rPr>
              <w:t>：應於洽本公司公告註銷買回股票完成日期之公告時，一併辦理僑外投資持股情形之輸入</w:t>
            </w:r>
            <w:proofErr w:type="gramStart"/>
            <w:r w:rsidRPr="002430CD">
              <w:rPr>
                <w:rFonts w:ascii="標楷體" w:eastAsia="標楷體" w:hAnsi="標楷體" w:hint="eastAsia"/>
                <w:sz w:val="20"/>
              </w:rPr>
              <w:t>）</w:t>
            </w:r>
            <w:proofErr w:type="gramEnd"/>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EA52658" w14:textId="77777777" w:rsidR="00E64428"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w:t>
            </w:r>
            <w:r>
              <w:rPr>
                <w:rFonts w:eastAsia="標楷體" w:hint="eastAsia"/>
                <w:sz w:val="20"/>
              </w:rPr>
              <w:t>款</w:t>
            </w:r>
            <w:r w:rsidRPr="002430CD">
              <w:rPr>
                <w:rFonts w:eastAsia="標楷體" w:hint="eastAsia"/>
                <w:sz w:val="20"/>
              </w:rPr>
              <w:t>。</w:t>
            </w:r>
          </w:p>
          <w:p w14:paraId="30BCD842" w14:textId="77777777" w:rsidR="00E64428" w:rsidRPr="00F412A4" w:rsidRDefault="00E64428" w:rsidP="00E64428">
            <w:pPr>
              <w:kinsoku w:val="0"/>
              <w:overflowPunct w:val="0"/>
              <w:spacing w:line="260" w:lineRule="exact"/>
              <w:ind w:left="166" w:hangingChars="83" w:hanging="166"/>
              <w:jc w:val="both"/>
              <w:rPr>
                <w:rFonts w:eastAsia="標楷體"/>
                <w:sz w:val="20"/>
              </w:rPr>
            </w:pPr>
            <w:r>
              <w:rPr>
                <w:rFonts w:eastAsia="標楷體" w:hint="eastAsia"/>
                <w:sz w:val="20"/>
              </w:rPr>
              <w:t>2.</w:t>
            </w:r>
            <w:hyperlink r:id="rId29"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57C13118" w14:textId="77777777" w:rsidR="00E64428" w:rsidRDefault="00E64428" w:rsidP="00E64428">
            <w:pPr>
              <w:kinsoku w:val="0"/>
              <w:overflowPunct w:val="0"/>
              <w:spacing w:line="260" w:lineRule="exact"/>
              <w:jc w:val="both"/>
              <w:rPr>
                <w:rFonts w:eastAsia="標楷體"/>
                <w:sz w:val="20"/>
              </w:rPr>
            </w:pPr>
          </w:p>
          <w:p w14:paraId="29854CBF" w14:textId="77777777" w:rsidR="00E64428" w:rsidRPr="00F412A4" w:rsidRDefault="00E64428" w:rsidP="00E64428">
            <w:pPr>
              <w:kinsoku w:val="0"/>
              <w:overflowPunct w:val="0"/>
              <w:spacing w:line="260" w:lineRule="exact"/>
              <w:jc w:val="both"/>
              <w:rPr>
                <w:rFonts w:eastAsia="標楷體"/>
                <w:sz w:val="20"/>
              </w:rPr>
            </w:pPr>
          </w:p>
          <w:p w14:paraId="79DE0BD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28</w:t>
            </w:r>
            <w:r w:rsidRPr="002430CD">
              <w:rPr>
                <w:rFonts w:eastAsia="標楷體" w:hint="eastAsia"/>
                <w:sz w:val="20"/>
              </w:rPr>
              <w:t>條之</w:t>
            </w:r>
            <w:r w:rsidRPr="002430CD">
              <w:rPr>
                <w:rFonts w:eastAsia="標楷體" w:hint="eastAsia"/>
                <w:sz w:val="20"/>
              </w:rPr>
              <w:t>2</w:t>
            </w:r>
            <w:r w:rsidRPr="002430CD">
              <w:rPr>
                <w:rFonts w:eastAsia="標楷體" w:hint="eastAsia"/>
                <w:sz w:val="20"/>
              </w:rPr>
              <w:t>第</w:t>
            </w:r>
            <w:r w:rsidRPr="002430CD">
              <w:rPr>
                <w:rFonts w:eastAsia="標楷體" w:hint="eastAsia"/>
                <w:sz w:val="20"/>
              </w:rPr>
              <w:t>4</w:t>
            </w:r>
            <w:r w:rsidRPr="002430CD">
              <w:rPr>
                <w:rFonts w:eastAsia="標楷體" w:hint="eastAsia"/>
                <w:sz w:val="20"/>
              </w:rPr>
              <w:t>項。</w:t>
            </w:r>
          </w:p>
          <w:p w14:paraId="5679D3E8"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2.89.10.26</w:t>
            </w:r>
            <w:r w:rsidRPr="002430CD">
              <w:rPr>
                <w:rFonts w:eastAsia="標楷體" w:hint="eastAsia"/>
                <w:sz w:val="20"/>
              </w:rPr>
              <w:t>（</w:t>
            </w:r>
            <w:r w:rsidRPr="002430CD">
              <w:rPr>
                <w:rFonts w:eastAsia="標楷體" w:hint="eastAsia"/>
                <w:sz w:val="20"/>
              </w:rPr>
              <w:t>89</w:t>
            </w:r>
            <w:r w:rsidRPr="002430CD">
              <w:rPr>
                <w:rFonts w:eastAsia="標楷體" w:hint="eastAsia"/>
                <w:sz w:val="20"/>
              </w:rPr>
              <w:t>）台財證（三）第</w:t>
            </w:r>
            <w:r w:rsidRPr="002430CD">
              <w:rPr>
                <w:rFonts w:eastAsia="標楷體" w:hint="eastAsia"/>
                <w:sz w:val="20"/>
              </w:rPr>
              <w:t>888127</w:t>
            </w:r>
            <w:r w:rsidRPr="002430CD">
              <w:rPr>
                <w:rFonts w:eastAsia="標楷體" w:hint="eastAsia"/>
                <w:sz w:val="20"/>
              </w:rPr>
              <w:t>號函。</w:t>
            </w:r>
          </w:p>
          <w:p w14:paraId="1AC35528" w14:textId="77777777" w:rsidR="00E64428" w:rsidRDefault="00E64428" w:rsidP="00E64428">
            <w:pPr>
              <w:kinsoku w:val="0"/>
              <w:overflowPunct w:val="0"/>
              <w:spacing w:line="260" w:lineRule="exact"/>
              <w:ind w:left="200" w:hanging="200"/>
              <w:jc w:val="both"/>
              <w:rPr>
                <w:rFonts w:ascii="標楷體" w:eastAsia="標楷體" w:hAnsi="標楷體"/>
                <w:sz w:val="20"/>
              </w:rPr>
            </w:pPr>
            <w:r w:rsidRPr="00EC2D08">
              <w:rPr>
                <w:rFonts w:eastAsia="標楷體" w:hint="eastAsia"/>
                <w:sz w:val="20"/>
              </w:rPr>
              <w:t>3.97.12.22</w:t>
            </w:r>
            <w:proofErr w:type="gramStart"/>
            <w:r w:rsidRPr="002430CD">
              <w:rPr>
                <w:rFonts w:ascii="標楷體" w:eastAsia="標楷體" w:hAnsi="標楷體" w:hint="eastAsia"/>
                <w:sz w:val="20"/>
              </w:rPr>
              <w:t>臺</w:t>
            </w:r>
            <w:proofErr w:type="gramEnd"/>
            <w:r w:rsidRPr="002430CD">
              <w:rPr>
                <w:rFonts w:ascii="標楷體" w:eastAsia="標楷體" w:hAnsi="標楷體" w:hint="eastAsia"/>
                <w:sz w:val="20"/>
              </w:rPr>
              <w:t>證上字第</w:t>
            </w:r>
            <w:r w:rsidRPr="00EC2D08">
              <w:rPr>
                <w:rFonts w:eastAsia="標楷體" w:hint="eastAsia"/>
                <w:sz w:val="20"/>
              </w:rPr>
              <w:t>0970035719</w:t>
            </w:r>
            <w:r w:rsidRPr="002430CD">
              <w:rPr>
                <w:rFonts w:ascii="標楷體" w:eastAsia="標楷體" w:hAnsi="標楷體" w:hint="eastAsia"/>
                <w:sz w:val="20"/>
              </w:rPr>
              <w:t>號函。</w:t>
            </w:r>
          </w:p>
          <w:p w14:paraId="52A6AC42" w14:textId="77777777" w:rsidR="00E64428" w:rsidRPr="002430CD" w:rsidRDefault="00E64428" w:rsidP="00E64428">
            <w:pPr>
              <w:kinsoku w:val="0"/>
              <w:overflowPunct w:val="0"/>
              <w:spacing w:line="260" w:lineRule="exact"/>
              <w:ind w:left="200" w:hanging="200"/>
              <w:jc w:val="both"/>
              <w:rPr>
                <w:rFonts w:ascii="標楷體" w:eastAsia="標楷體" w:hAnsi="標楷體"/>
                <w:sz w:val="20"/>
              </w:rPr>
            </w:pPr>
            <w:r w:rsidRPr="00607000">
              <w:rPr>
                <w:rFonts w:eastAsia="標楷體" w:hint="eastAsia"/>
                <w:sz w:val="20"/>
              </w:rPr>
              <w:t>4.104.10.20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5F2B39D0" w14:textId="77777777" w:rsidR="00E64428" w:rsidRPr="002430CD" w:rsidRDefault="00E64428" w:rsidP="00E64428">
            <w:pPr>
              <w:kinsoku w:val="0"/>
              <w:overflowPunct w:val="0"/>
              <w:spacing w:line="260" w:lineRule="exact"/>
              <w:ind w:left="152" w:hangingChars="76" w:hanging="152"/>
              <w:jc w:val="both"/>
              <w:rPr>
                <w:rFonts w:eastAsia="標楷體"/>
                <w:sz w:val="20"/>
              </w:rPr>
            </w:pPr>
          </w:p>
        </w:tc>
      </w:tr>
      <w:tr w:rsidR="00E64428" w:rsidRPr="002430CD" w14:paraId="71345D79" w14:textId="77777777" w:rsidTr="0066585C">
        <w:trPr>
          <w:cantSplit/>
        </w:trPr>
        <w:tc>
          <w:tcPr>
            <w:tcW w:w="480" w:type="dxa"/>
            <w:tcBorders>
              <w:top w:val="single" w:sz="4" w:space="0" w:color="auto"/>
              <w:left w:val="single" w:sz="4" w:space="0" w:color="auto"/>
              <w:right w:val="single" w:sz="4" w:space="0" w:color="auto"/>
            </w:tcBorders>
            <w:vAlign w:val="center"/>
          </w:tcPr>
          <w:p w14:paraId="30633EF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A73A4A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發行國內公司債（含轉換公司債、附認股權公司債）、債券換股權利證書、股款繳納憑證及海外股票、存託憑證</w:t>
            </w:r>
            <w:r w:rsidRPr="002430CD">
              <w:rPr>
                <w:rFonts w:eastAsia="標楷體"/>
                <w:sz w:val="20"/>
              </w:rPr>
              <w:t>、公司債（含轉換公司債、附認股權公司債）</w:t>
            </w:r>
            <w:r w:rsidRPr="002430CD">
              <w:rPr>
                <w:rFonts w:eastAsia="標楷體" w:hint="eastAsia"/>
                <w:sz w:val="20"/>
              </w:rPr>
              <w:t>：</w:t>
            </w:r>
          </w:p>
          <w:p w14:paraId="71819953" w14:textId="77777777" w:rsidR="00E64428" w:rsidRPr="002430CD" w:rsidRDefault="00E64428" w:rsidP="00CE10FF">
            <w:pPr>
              <w:numPr>
                <w:ilvl w:val="0"/>
                <w:numId w:val="50"/>
              </w:numPr>
              <w:kinsoku w:val="0"/>
              <w:overflowPunct w:val="0"/>
              <w:spacing w:line="260" w:lineRule="exact"/>
              <w:ind w:left="223" w:hanging="223"/>
              <w:jc w:val="both"/>
              <w:rPr>
                <w:rFonts w:eastAsia="標楷體"/>
                <w:sz w:val="20"/>
              </w:rPr>
            </w:pPr>
            <w:r w:rsidRPr="002430CD">
              <w:rPr>
                <w:rFonts w:eastAsia="標楷體" w:hint="eastAsia"/>
                <w:sz w:val="20"/>
              </w:rPr>
              <w:t>許可申報。</w:t>
            </w:r>
          </w:p>
          <w:p w14:paraId="13E3F77F" w14:textId="77777777" w:rsidR="00E64428" w:rsidRPr="002430CD" w:rsidRDefault="00E64428" w:rsidP="00E64428">
            <w:pPr>
              <w:kinsoku w:val="0"/>
              <w:overflowPunct w:val="0"/>
              <w:spacing w:line="260" w:lineRule="exact"/>
              <w:ind w:left="223" w:hanging="223"/>
              <w:jc w:val="both"/>
              <w:rPr>
                <w:rFonts w:eastAsia="標楷體"/>
                <w:sz w:val="20"/>
              </w:rPr>
            </w:pPr>
          </w:p>
          <w:p w14:paraId="2B9A7DCF" w14:textId="77777777" w:rsidR="00E64428" w:rsidRPr="002430CD" w:rsidRDefault="00E64428" w:rsidP="00E64428">
            <w:pPr>
              <w:kinsoku w:val="0"/>
              <w:overflowPunct w:val="0"/>
              <w:spacing w:line="260" w:lineRule="exact"/>
              <w:jc w:val="both"/>
              <w:rPr>
                <w:rFonts w:eastAsia="標楷體"/>
                <w:sz w:val="20"/>
              </w:rPr>
            </w:pPr>
          </w:p>
          <w:p w14:paraId="60D92A4A" w14:textId="77777777" w:rsidR="00E64428" w:rsidRPr="002430CD" w:rsidRDefault="00E64428" w:rsidP="00E64428">
            <w:pPr>
              <w:kinsoku w:val="0"/>
              <w:overflowPunct w:val="0"/>
              <w:spacing w:line="260" w:lineRule="exact"/>
              <w:ind w:left="223" w:hanging="223"/>
              <w:jc w:val="both"/>
              <w:rPr>
                <w:rFonts w:eastAsia="標楷體"/>
                <w:sz w:val="20"/>
              </w:rPr>
            </w:pPr>
            <w:r w:rsidRPr="002430CD">
              <w:rPr>
                <w:rFonts w:eastAsia="標楷體" w:hint="eastAsia"/>
                <w:sz w:val="20"/>
              </w:rPr>
              <w:t>2</w:t>
            </w:r>
            <w:r>
              <w:rPr>
                <w:rFonts w:eastAsia="標楷體" w:hint="eastAsia"/>
                <w:sz w:val="20"/>
              </w:rPr>
              <w:t>.</w:t>
            </w:r>
            <w:r w:rsidRPr="002430CD">
              <w:rPr>
                <w:rFonts w:eastAsia="標楷體" w:hint="eastAsia"/>
                <w:snapToGrid w:val="0"/>
                <w:kern w:val="0"/>
                <w:sz w:val="20"/>
                <w:szCs w:val="20"/>
              </w:rPr>
              <w:t>償</w:t>
            </w:r>
            <w:r w:rsidRPr="002430CD">
              <w:rPr>
                <w:rFonts w:eastAsia="標楷體"/>
                <w:sz w:val="20"/>
              </w:rPr>
              <w:t>還公司債款之籌集計畫及保管方式</w:t>
            </w:r>
            <w:r w:rsidRPr="002430CD">
              <w:rPr>
                <w:rFonts w:eastAsia="標楷體" w:hint="eastAsia"/>
                <w:sz w:val="20"/>
              </w:rPr>
              <w:t>之申報（發行公司債者適用）。</w:t>
            </w:r>
          </w:p>
          <w:p w14:paraId="06384CA7" w14:textId="77777777" w:rsidR="00E64428" w:rsidRPr="002430CD" w:rsidRDefault="00E64428" w:rsidP="00E64428">
            <w:pPr>
              <w:kinsoku w:val="0"/>
              <w:overflowPunct w:val="0"/>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E14822" w14:textId="77777777" w:rsidR="00E64428" w:rsidRPr="002430CD" w:rsidRDefault="00E64428" w:rsidP="00E64428">
            <w:pPr>
              <w:kinsoku w:val="0"/>
              <w:overflowPunct w:val="0"/>
              <w:spacing w:line="260" w:lineRule="exact"/>
              <w:jc w:val="both"/>
              <w:rPr>
                <w:rFonts w:eastAsia="標楷體"/>
                <w:sz w:val="20"/>
              </w:rPr>
            </w:pPr>
          </w:p>
          <w:p w14:paraId="3599134C" w14:textId="77777777" w:rsidR="00E64428" w:rsidRPr="002430CD" w:rsidRDefault="00E64428" w:rsidP="00E64428">
            <w:pPr>
              <w:kinsoku w:val="0"/>
              <w:overflowPunct w:val="0"/>
              <w:spacing w:line="260" w:lineRule="exact"/>
              <w:jc w:val="both"/>
              <w:rPr>
                <w:rFonts w:eastAsia="標楷體"/>
                <w:sz w:val="20"/>
              </w:rPr>
            </w:pPr>
          </w:p>
          <w:p w14:paraId="4C86275F" w14:textId="77777777" w:rsidR="00E64428" w:rsidRPr="002430CD" w:rsidRDefault="00E64428" w:rsidP="00E64428">
            <w:pPr>
              <w:kinsoku w:val="0"/>
              <w:overflowPunct w:val="0"/>
              <w:spacing w:line="260" w:lineRule="exact"/>
              <w:jc w:val="both"/>
              <w:rPr>
                <w:rFonts w:eastAsia="標楷體"/>
                <w:sz w:val="20"/>
              </w:rPr>
            </w:pPr>
          </w:p>
          <w:p w14:paraId="51A13C68" w14:textId="77777777" w:rsidR="00E64428" w:rsidRPr="002430CD" w:rsidRDefault="00E64428" w:rsidP="00E64428">
            <w:pPr>
              <w:kinsoku w:val="0"/>
              <w:overflowPunct w:val="0"/>
              <w:spacing w:line="260" w:lineRule="exact"/>
              <w:jc w:val="both"/>
              <w:rPr>
                <w:rFonts w:eastAsia="標楷體"/>
                <w:sz w:val="20"/>
              </w:rPr>
            </w:pPr>
          </w:p>
          <w:p w14:paraId="319733E7" w14:textId="77777777" w:rsidR="00E64428" w:rsidRPr="002430CD" w:rsidRDefault="00E64428" w:rsidP="00E64428">
            <w:pPr>
              <w:kinsoku w:val="0"/>
              <w:overflowPunct w:val="0"/>
              <w:spacing w:line="260" w:lineRule="exact"/>
              <w:jc w:val="both"/>
              <w:rPr>
                <w:rFonts w:eastAsia="標楷體"/>
                <w:sz w:val="20"/>
              </w:rPr>
            </w:pPr>
          </w:p>
          <w:p w14:paraId="10AF01C2" w14:textId="77777777" w:rsidR="00E64428" w:rsidRPr="002430CD" w:rsidRDefault="00E64428" w:rsidP="00E64428">
            <w:pPr>
              <w:kinsoku w:val="0"/>
              <w:overflowPunct w:val="0"/>
              <w:spacing w:line="260" w:lineRule="exact"/>
              <w:jc w:val="both"/>
              <w:rPr>
                <w:rFonts w:eastAsia="標楷體"/>
                <w:sz w:val="20"/>
              </w:rPr>
            </w:pPr>
          </w:p>
          <w:p w14:paraId="24E324FA" w14:textId="77777777" w:rsidR="00E64428" w:rsidRPr="002430CD" w:rsidRDefault="00E64428" w:rsidP="00E64428">
            <w:pPr>
              <w:kinsoku w:val="0"/>
              <w:overflowPunct w:val="0"/>
              <w:spacing w:line="260" w:lineRule="exact"/>
              <w:jc w:val="both"/>
              <w:rPr>
                <w:rFonts w:eastAsia="標楷體"/>
                <w:sz w:val="20"/>
              </w:rPr>
            </w:pPr>
          </w:p>
          <w:p w14:paraId="390E58D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主管機關許可後一日內。</w:t>
            </w:r>
          </w:p>
          <w:p w14:paraId="76724D7F" w14:textId="77777777" w:rsidR="00E64428" w:rsidRPr="002430CD" w:rsidRDefault="00E64428" w:rsidP="00E64428">
            <w:pPr>
              <w:kinsoku w:val="0"/>
              <w:overflowPunct w:val="0"/>
              <w:spacing w:line="260" w:lineRule="exact"/>
              <w:jc w:val="both"/>
              <w:rPr>
                <w:rFonts w:eastAsia="標楷體"/>
                <w:sz w:val="20"/>
              </w:rPr>
            </w:pPr>
          </w:p>
          <w:p w14:paraId="1A13FFD8" w14:textId="77777777" w:rsidR="00E64428" w:rsidRPr="002430CD" w:rsidRDefault="00E64428" w:rsidP="00E64428">
            <w:pPr>
              <w:kinsoku w:val="0"/>
              <w:overflowPunct w:val="0"/>
              <w:spacing w:line="260" w:lineRule="exact"/>
              <w:jc w:val="both"/>
              <w:rPr>
                <w:rFonts w:eastAsia="標楷體"/>
                <w:sz w:val="20"/>
              </w:rPr>
            </w:pPr>
          </w:p>
          <w:p w14:paraId="0C4ABAF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資金募集完成日後一營業日內。</w:t>
            </w:r>
          </w:p>
        </w:tc>
        <w:tc>
          <w:tcPr>
            <w:tcW w:w="6300" w:type="dxa"/>
            <w:tcBorders>
              <w:top w:val="single" w:sz="4" w:space="0" w:color="auto"/>
              <w:left w:val="single" w:sz="4" w:space="0" w:color="auto"/>
              <w:bottom w:val="single" w:sz="4" w:space="0" w:color="auto"/>
              <w:right w:val="single" w:sz="4" w:space="0" w:color="auto"/>
            </w:tcBorders>
          </w:tcPr>
          <w:p w14:paraId="29F26F3E" w14:textId="77777777" w:rsidR="00E64428" w:rsidRPr="002430CD" w:rsidRDefault="00E64428" w:rsidP="00E64428">
            <w:pPr>
              <w:kinsoku w:val="0"/>
              <w:overflowPunct w:val="0"/>
              <w:spacing w:line="260" w:lineRule="exact"/>
              <w:jc w:val="both"/>
              <w:rPr>
                <w:rFonts w:eastAsia="標楷體"/>
                <w:sz w:val="20"/>
              </w:rPr>
            </w:pPr>
          </w:p>
          <w:p w14:paraId="54A26022" w14:textId="77777777" w:rsidR="00E64428" w:rsidRPr="002430CD" w:rsidRDefault="00E64428" w:rsidP="00E64428">
            <w:pPr>
              <w:kinsoku w:val="0"/>
              <w:overflowPunct w:val="0"/>
              <w:spacing w:line="260" w:lineRule="exact"/>
              <w:jc w:val="both"/>
              <w:rPr>
                <w:rFonts w:eastAsia="標楷體"/>
                <w:sz w:val="20"/>
              </w:rPr>
            </w:pPr>
          </w:p>
          <w:p w14:paraId="744EE48C" w14:textId="77777777" w:rsidR="00E64428" w:rsidRPr="002430CD" w:rsidRDefault="00E64428" w:rsidP="00E64428">
            <w:pPr>
              <w:kinsoku w:val="0"/>
              <w:overflowPunct w:val="0"/>
              <w:spacing w:line="260" w:lineRule="exact"/>
              <w:jc w:val="both"/>
              <w:rPr>
                <w:rFonts w:eastAsia="標楷體"/>
                <w:sz w:val="20"/>
              </w:rPr>
            </w:pPr>
          </w:p>
          <w:p w14:paraId="11A2B3CA" w14:textId="77777777" w:rsidR="00E64428" w:rsidRPr="002430CD" w:rsidRDefault="00E64428" w:rsidP="00E64428">
            <w:pPr>
              <w:kinsoku w:val="0"/>
              <w:overflowPunct w:val="0"/>
              <w:spacing w:line="260" w:lineRule="exact"/>
              <w:jc w:val="both"/>
              <w:rPr>
                <w:rFonts w:eastAsia="標楷體"/>
                <w:sz w:val="20"/>
              </w:rPr>
            </w:pPr>
          </w:p>
          <w:p w14:paraId="29D819A3" w14:textId="77777777" w:rsidR="00E64428" w:rsidRPr="002430CD" w:rsidRDefault="00E64428" w:rsidP="00E64428">
            <w:pPr>
              <w:kinsoku w:val="0"/>
              <w:overflowPunct w:val="0"/>
              <w:spacing w:line="260" w:lineRule="exact"/>
              <w:jc w:val="both"/>
              <w:rPr>
                <w:rFonts w:eastAsia="標楷體"/>
                <w:sz w:val="20"/>
              </w:rPr>
            </w:pPr>
          </w:p>
          <w:p w14:paraId="625C401B" w14:textId="77777777" w:rsidR="00E64428" w:rsidRPr="002430CD" w:rsidRDefault="00E64428" w:rsidP="00E64428">
            <w:pPr>
              <w:kinsoku w:val="0"/>
              <w:overflowPunct w:val="0"/>
              <w:spacing w:line="260" w:lineRule="exact"/>
              <w:jc w:val="both"/>
              <w:rPr>
                <w:rFonts w:eastAsia="標楷體"/>
                <w:sz w:val="20"/>
              </w:rPr>
            </w:pPr>
          </w:p>
          <w:p w14:paraId="08142700" w14:textId="77777777" w:rsidR="00E64428" w:rsidRPr="002430CD" w:rsidRDefault="00E64428" w:rsidP="00E64428">
            <w:pPr>
              <w:kinsoku w:val="0"/>
              <w:overflowPunct w:val="0"/>
              <w:spacing w:line="260" w:lineRule="exact"/>
              <w:jc w:val="both"/>
              <w:rPr>
                <w:rFonts w:eastAsia="標楷體"/>
                <w:sz w:val="20"/>
              </w:rPr>
            </w:pPr>
          </w:p>
          <w:p w14:paraId="0828E0A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hyperlink r:id="rId30" w:history="1">
              <w:r w:rsidRPr="002430CD">
                <w:rPr>
                  <w:rFonts w:eastAsia="標楷體"/>
                  <w:sz w:val="20"/>
                </w:rPr>
                <w:t>現金增資及發行公司債申報作業</w:t>
              </w:r>
            </w:hyperlink>
            <w:r w:rsidRPr="002430CD">
              <w:rPr>
                <w:rFonts w:eastAsia="標楷體" w:hint="eastAsia"/>
                <w:sz w:val="20"/>
              </w:rPr>
              <w:t>/</w:t>
            </w:r>
            <w:r w:rsidRPr="00406C17">
              <w:rPr>
                <w:rFonts w:eastAsia="標楷體" w:hint="eastAsia"/>
                <w:sz w:val="20"/>
              </w:rPr>
              <w:t>計劃</w:t>
            </w:r>
            <w:r w:rsidRPr="002430CD">
              <w:rPr>
                <w:rFonts w:eastAsia="標楷體"/>
                <w:sz w:val="20"/>
              </w:rPr>
              <w:t>基本資料</w:t>
            </w:r>
            <w:r w:rsidRPr="002430CD">
              <w:rPr>
                <w:rFonts w:eastAsia="標楷體" w:hint="eastAsia"/>
                <w:sz w:val="20"/>
              </w:rPr>
              <w:t>輸入</w:t>
            </w:r>
            <w:r w:rsidRPr="002430CD">
              <w:rPr>
                <w:rFonts w:eastAsia="標楷體" w:hint="eastAsia"/>
                <w:sz w:val="20"/>
              </w:rPr>
              <w:t>)</w:t>
            </w:r>
            <w:r w:rsidRPr="002430CD">
              <w:rPr>
                <w:rFonts w:eastAsia="標楷體" w:hint="eastAsia"/>
                <w:sz w:val="20"/>
              </w:rPr>
              <w:t>。</w:t>
            </w:r>
          </w:p>
          <w:p w14:paraId="233F1C3E" w14:textId="77777777" w:rsidR="00E64428" w:rsidRPr="002430CD" w:rsidRDefault="00E64428" w:rsidP="00E64428">
            <w:pPr>
              <w:kinsoku w:val="0"/>
              <w:overflowPunct w:val="0"/>
              <w:spacing w:line="260" w:lineRule="exact"/>
              <w:jc w:val="both"/>
              <w:rPr>
                <w:rFonts w:eastAsia="標楷體"/>
                <w:sz w:val="20"/>
              </w:rPr>
            </w:pPr>
          </w:p>
          <w:p w14:paraId="472B4B7E" w14:textId="77777777" w:rsidR="00E64428" w:rsidRPr="002430CD" w:rsidRDefault="00E64428" w:rsidP="00E64428">
            <w:pPr>
              <w:kinsoku w:val="0"/>
              <w:overflowPunct w:val="0"/>
              <w:spacing w:line="260" w:lineRule="exact"/>
              <w:jc w:val="both"/>
              <w:rPr>
                <w:rFonts w:ascii="標楷體" w:eastAsia="標楷體" w:hAnsi="標楷體"/>
                <w:sz w:val="20"/>
              </w:rPr>
            </w:pPr>
            <w:r w:rsidRPr="002430CD">
              <w:rPr>
                <w:rFonts w:eastAsia="標楷體" w:hint="eastAsia"/>
                <w:sz w:val="20"/>
              </w:rPr>
              <w:t>國內發行部分輸入「公開資訊觀測站」</w:t>
            </w:r>
            <w:r w:rsidRPr="002430CD">
              <w:rPr>
                <w:rFonts w:eastAsia="標楷體"/>
                <w:sz w:val="20"/>
              </w:rPr>
              <w:t>(sii.twse.com.tw/</w:t>
            </w:r>
            <w:r w:rsidRPr="002430CD">
              <w:rPr>
                <w:rFonts w:eastAsia="標楷體" w:hint="eastAsia"/>
                <w:sz w:val="20"/>
              </w:rPr>
              <w:t>債券資料申報作業</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p w14:paraId="62FBF9DD" w14:textId="77777777" w:rsidR="00E64428" w:rsidRPr="002430CD" w:rsidRDefault="00E64428" w:rsidP="00E64428">
            <w:pPr>
              <w:kinsoku w:val="0"/>
              <w:overflowPunct w:val="0"/>
              <w:spacing w:line="260" w:lineRule="exact"/>
              <w:jc w:val="both"/>
              <w:rPr>
                <w:rFonts w:eastAsia="標楷體"/>
                <w:sz w:val="20"/>
              </w:rPr>
            </w:pPr>
            <w:r w:rsidRPr="002430CD">
              <w:rPr>
                <w:rFonts w:ascii="標楷體" w:eastAsia="標楷體" w:hAnsi="標楷體" w:hint="eastAsia"/>
                <w:sz w:val="20"/>
              </w:rPr>
              <w:t>海外發行部分輸入</w:t>
            </w:r>
            <w:r w:rsidRPr="002430CD">
              <w:rPr>
                <w:rFonts w:eastAsia="標楷體" w:hint="eastAsia"/>
                <w:sz w:val="20"/>
              </w:rPr>
              <w:t>「公開資訊觀測站」</w:t>
            </w:r>
            <w:r w:rsidRPr="002430CD">
              <w:rPr>
                <w:rFonts w:eastAsia="標楷體"/>
                <w:sz w:val="20"/>
              </w:rPr>
              <w:t>(sii.twse.com.tw/</w:t>
            </w:r>
            <w:r>
              <w:rPr>
                <w:rFonts w:eastAsia="標楷體" w:hint="eastAsia"/>
                <w:sz w:val="20"/>
              </w:rPr>
              <w:t>海外有價證券申報作業</w:t>
            </w:r>
            <w:r>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發行資料申報</w:t>
            </w:r>
            <w:r w:rsidRPr="002430CD">
              <w:rPr>
                <w:rFonts w:ascii="標楷體" w:eastAsia="標楷體" w:hAnsi="標楷體" w:hint="eastAsia"/>
                <w:sz w:val="20"/>
              </w:rPr>
              <w:t>)、</w:t>
            </w:r>
            <w:r w:rsidRPr="002430CD">
              <w:rPr>
                <w:rFonts w:eastAsia="標楷體"/>
                <w:sz w:val="20"/>
              </w:rPr>
              <w:t>(sii.twse.com.tw/</w:t>
            </w:r>
            <w:r w:rsidRPr="002430CD">
              <w:rPr>
                <w:rFonts w:eastAsia="標楷體" w:hint="eastAsia"/>
                <w:sz w:val="20"/>
              </w:rPr>
              <w:t>債信專區申報作業</w:t>
            </w:r>
            <w:r w:rsidRPr="002430CD">
              <w:rPr>
                <w:rFonts w:eastAsia="標楷體" w:hint="eastAsia"/>
                <w:sz w:val="20"/>
              </w:rPr>
              <w:t>/</w:t>
            </w:r>
            <w:r w:rsidRPr="002430CD">
              <w:rPr>
                <w:rFonts w:eastAsia="標楷體"/>
                <w:sz w:val="20"/>
              </w:rPr>
              <w:t>公司債款之籌集計畫及保管方法</w:t>
            </w:r>
            <w:r w:rsidRPr="002430CD">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AD6BFF" w14:textId="77777777" w:rsidR="00E64428" w:rsidRPr="002430CD" w:rsidRDefault="00E64428" w:rsidP="00E64428">
            <w:pPr>
              <w:kinsoku w:val="0"/>
              <w:overflowPunct w:val="0"/>
              <w:spacing w:line="260" w:lineRule="exact"/>
              <w:jc w:val="both"/>
              <w:rPr>
                <w:rFonts w:eastAsia="標楷體"/>
                <w:sz w:val="20"/>
              </w:rPr>
            </w:pPr>
          </w:p>
          <w:p w14:paraId="5315183C" w14:textId="77777777" w:rsidR="00E64428" w:rsidRPr="002430CD" w:rsidRDefault="00E64428" w:rsidP="00E64428">
            <w:pPr>
              <w:kinsoku w:val="0"/>
              <w:overflowPunct w:val="0"/>
              <w:spacing w:line="260" w:lineRule="exact"/>
              <w:jc w:val="both"/>
              <w:rPr>
                <w:rFonts w:eastAsia="標楷體"/>
                <w:sz w:val="20"/>
              </w:rPr>
            </w:pPr>
          </w:p>
          <w:p w14:paraId="6B4FA6B6" w14:textId="77777777" w:rsidR="00E64428" w:rsidRPr="002430CD" w:rsidRDefault="00E64428" w:rsidP="00E64428">
            <w:pPr>
              <w:kinsoku w:val="0"/>
              <w:overflowPunct w:val="0"/>
              <w:spacing w:line="260" w:lineRule="exact"/>
              <w:jc w:val="both"/>
              <w:rPr>
                <w:rFonts w:eastAsia="標楷體"/>
                <w:sz w:val="20"/>
              </w:rPr>
            </w:pPr>
          </w:p>
          <w:p w14:paraId="69BB8A0D" w14:textId="77777777" w:rsidR="00E64428" w:rsidRPr="002430CD" w:rsidRDefault="00E64428" w:rsidP="00E64428">
            <w:pPr>
              <w:kinsoku w:val="0"/>
              <w:overflowPunct w:val="0"/>
              <w:spacing w:line="260" w:lineRule="exact"/>
              <w:jc w:val="both"/>
              <w:rPr>
                <w:rFonts w:eastAsia="標楷體"/>
                <w:sz w:val="20"/>
              </w:rPr>
            </w:pPr>
          </w:p>
          <w:p w14:paraId="5AAC1154" w14:textId="77777777" w:rsidR="00E64428" w:rsidRPr="002430CD" w:rsidRDefault="00E64428" w:rsidP="00E64428">
            <w:pPr>
              <w:kinsoku w:val="0"/>
              <w:overflowPunct w:val="0"/>
              <w:spacing w:line="260" w:lineRule="exact"/>
              <w:jc w:val="both"/>
              <w:rPr>
                <w:rFonts w:eastAsia="標楷體"/>
                <w:sz w:val="20"/>
              </w:rPr>
            </w:pPr>
          </w:p>
          <w:p w14:paraId="16219FFB" w14:textId="77777777" w:rsidR="00E64428" w:rsidRPr="002430CD" w:rsidRDefault="00E64428" w:rsidP="00E64428">
            <w:pPr>
              <w:kinsoku w:val="0"/>
              <w:overflowPunct w:val="0"/>
              <w:spacing w:line="260" w:lineRule="exact"/>
              <w:jc w:val="both"/>
              <w:rPr>
                <w:rFonts w:eastAsia="標楷體"/>
                <w:sz w:val="20"/>
              </w:rPr>
            </w:pPr>
          </w:p>
          <w:p w14:paraId="23031935" w14:textId="77777777" w:rsidR="00E64428" w:rsidRPr="002430CD" w:rsidRDefault="00E64428" w:rsidP="00E64428">
            <w:pPr>
              <w:kinsoku w:val="0"/>
              <w:overflowPunct w:val="0"/>
              <w:spacing w:line="260" w:lineRule="exact"/>
              <w:jc w:val="both"/>
              <w:rPr>
                <w:rFonts w:eastAsia="標楷體"/>
                <w:sz w:val="20"/>
              </w:rPr>
            </w:pPr>
          </w:p>
          <w:p w14:paraId="48EAC27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E64428" w:rsidRPr="002430CD" w14:paraId="78ADA957" w14:textId="77777777" w:rsidTr="0066585C">
        <w:trPr>
          <w:cantSplit/>
        </w:trPr>
        <w:tc>
          <w:tcPr>
            <w:tcW w:w="480" w:type="dxa"/>
            <w:tcBorders>
              <w:left w:val="single" w:sz="4" w:space="0" w:color="auto"/>
              <w:right w:val="single" w:sz="4" w:space="0" w:color="auto"/>
            </w:tcBorders>
            <w:vAlign w:val="center"/>
          </w:tcPr>
          <w:p w14:paraId="00F2D4E9"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EDE9C1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欲申請上市者：</w:t>
            </w:r>
          </w:p>
          <w:p w14:paraId="3D185B4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申請上市時。</w:t>
            </w:r>
          </w:p>
          <w:p w14:paraId="6A72AE7F" w14:textId="77777777" w:rsidR="00E64428" w:rsidRPr="002430CD" w:rsidRDefault="00E64428" w:rsidP="00E64428">
            <w:pPr>
              <w:kinsoku w:val="0"/>
              <w:overflowPunct w:val="0"/>
              <w:spacing w:line="260" w:lineRule="exact"/>
              <w:jc w:val="both"/>
              <w:rPr>
                <w:rFonts w:eastAsia="標楷體"/>
                <w:sz w:val="20"/>
              </w:rPr>
            </w:pPr>
          </w:p>
          <w:p w14:paraId="4C9D3A11" w14:textId="77777777" w:rsidR="00E64428" w:rsidRPr="002430CD" w:rsidRDefault="00E64428" w:rsidP="00E64428">
            <w:pPr>
              <w:kinsoku w:val="0"/>
              <w:overflowPunct w:val="0"/>
              <w:spacing w:line="260" w:lineRule="exact"/>
              <w:jc w:val="both"/>
              <w:rPr>
                <w:rFonts w:eastAsia="標楷體"/>
                <w:sz w:val="20"/>
              </w:rPr>
            </w:pPr>
          </w:p>
          <w:p w14:paraId="46C988A6" w14:textId="77777777" w:rsidR="00E64428" w:rsidRPr="002430CD" w:rsidRDefault="00E64428" w:rsidP="00E64428">
            <w:pPr>
              <w:kinsoku w:val="0"/>
              <w:overflowPunct w:val="0"/>
              <w:spacing w:line="260" w:lineRule="exact"/>
              <w:jc w:val="both"/>
              <w:rPr>
                <w:rFonts w:eastAsia="標楷體"/>
                <w:sz w:val="20"/>
              </w:rPr>
            </w:pPr>
          </w:p>
          <w:p w14:paraId="3C8C266A" w14:textId="77777777" w:rsidR="00E64428" w:rsidRPr="002430CD" w:rsidRDefault="00E64428" w:rsidP="00E64428">
            <w:pPr>
              <w:kinsoku w:val="0"/>
              <w:overflowPunct w:val="0"/>
              <w:spacing w:line="260" w:lineRule="exact"/>
              <w:jc w:val="both"/>
              <w:rPr>
                <w:rFonts w:eastAsia="標楷體"/>
                <w:sz w:val="20"/>
              </w:rPr>
            </w:pPr>
          </w:p>
          <w:p w14:paraId="67AA8FBD" w14:textId="77777777" w:rsidR="00E64428" w:rsidRPr="002430CD" w:rsidRDefault="00E64428" w:rsidP="00E64428">
            <w:pPr>
              <w:kinsoku w:val="0"/>
              <w:overflowPunct w:val="0"/>
              <w:spacing w:line="260" w:lineRule="exact"/>
              <w:jc w:val="both"/>
              <w:rPr>
                <w:rFonts w:eastAsia="標楷體"/>
                <w:sz w:val="20"/>
              </w:rPr>
            </w:pPr>
          </w:p>
          <w:p w14:paraId="155940B2" w14:textId="77777777" w:rsidR="00E64428" w:rsidRPr="002430CD" w:rsidRDefault="00E64428" w:rsidP="00E64428">
            <w:pPr>
              <w:kinsoku w:val="0"/>
              <w:overflowPunct w:val="0"/>
              <w:spacing w:line="260" w:lineRule="exact"/>
              <w:jc w:val="both"/>
              <w:rPr>
                <w:rFonts w:eastAsia="標楷體"/>
                <w:sz w:val="20"/>
              </w:rPr>
            </w:pPr>
          </w:p>
          <w:p w14:paraId="1C13A9E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proofErr w:type="gramStart"/>
            <w:r w:rsidRPr="002430CD">
              <w:rPr>
                <w:rFonts w:eastAsia="標楷體" w:hint="eastAsia"/>
                <w:sz w:val="20"/>
              </w:rPr>
              <w:t>洽</w:t>
            </w:r>
            <w:proofErr w:type="gramEnd"/>
            <w:r w:rsidRPr="002430CD">
              <w:rPr>
                <w:rFonts w:eastAsia="標楷體" w:hint="eastAsia"/>
                <w:sz w:val="20"/>
              </w:rPr>
              <w:t>上市掛牌時。</w:t>
            </w:r>
          </w:p>
        </w:tc>
        <w:tc>
          <w:tcPr>
            <w:tcW w:w="2160" w:type="dxa"/>
            <w:tcBorders>
              <w:top w:val="single" w:sz="4" w:space="0" w:color="auto"/>
              <w:left w:val="single" w:sz="4" w:space="0" w:color="auto"/>
              <w:bottom w:val="single" w:sz="4" w:space="0" w:color="auto"/>
              <w:right w:val="single" w:sz="4" w:space="0" w:color="auto"/>
            </w:tcBorders>
          </w:tcPr>
          <w:p w14:paraId="396905F0" w14:textId="77777777" w:rsidR="00E64428" w:rsidRPr="002430CD" w:rsidRDefault="00E64428" w:rsidP="00E64428">
            <w:pPr>
              <w:kinsoku w:val="0"/>
              <w:overflowPunct w:val="0"/>
              <w:spacing w:line="260" w:lineRule="exact"/>
              <w:jc w:val="both"/>
              <w:rPr>
                <w:rFonts w:eastAsia="標楷體"/>
                <w:sz w:val="20"/>
              </w:rPr>
            </w:pPr>
          </w:p>
          <w:p w14:paraId="0D15A2E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奉准公開發行公司債或轉換公司債後。</w:t>
            </w:r>
          </w:p>
          <w:p w14:paraId="121836AB" w14:textId="77777777" w:rsidR="00E64428" w:rsidRPr="002430CD" w:rsidRDefault="00E64428" w:rsidP="00E64428">
            <w:pPr>
              <w:kinsoku w:val="0"/>
              <w:overflowPunct w:val="0"/>
              <w:spacing w:line="260" w:lineRule="exact"/>
              <w:jc w:val="both"/>
              <w:rPr>
                <w:rFonts w:eastAsia="標楷體"/>
                <w:sz w:val="20"/>
              </w:rPr>
            </w:pPr>
          </w:p>
          <w:p w14:paraId="45F5E60F" w14:textId="77777777" w:rsidR="00E64428" w:rsidRPr="002430CD" w:rsidRDefault="00E64428" w:rsidP="00E64428">
            <w:pPr>
              <w:kinsoku w:val="0"/>
              <w:overflowPunct w:val="0"/>
              <w:spacing w:line="260" w:lineRule="exact"/>
              <w:jc w:val="both"/>
              <w:rPr>
                <w:rFonts w:eastAsia="標楷體"/>
                <w:sz w:val="20"/>
              </w:rPr>
            </w:pPr>
          </w:p>
          <w:p w14:paraId="0587A02D" w14:textId="77777777" w:rsidR="00E64428" w:rsidRPr="002430CD" w:rsidRDefault="00E64428" w:rsidP="00E64428">
            <w:pPr>
              <w:kinsoku w:val="0"/>
              <w:overflowPunct w:val="0"/>
              <w:spacing w:line="260" w:lineRule="exact"/>
              <w:jc w:val="both"/>
              <w:rPr>
                <w:rFonts w:eastAsia="標楷體"/>
                <w:sz w:val="20"/>
              </w:rPr>
            </w:pPr>
          </w:p>
          <w:p w14:paraId="3F187FD7" w14:textId="77777777" w:rsidR="00E64428" w:rsidRPr="002430CD" w:rsidRDefault="00E64428" w:rsidP="00E64428">
            <w:pPr>
              <w:kinsoku w:val="0"/>
              <w:overflowPunct w:val="0"/>
              <w:spacing w:line="260" w:lineRule="exact"/>
              <w:jc w:val="both"/>
              <w:rPr>
                <w:rFonts w:eastAsia="標楷體"/>
                <w:sz w:val="20"/>
              </w:rPr>
            </w:pPr>
          </w:p>
          <w:p w14:paraId="29ED3C5D" w14:textId="77777777" w:rsidR="00E64428" w:rsidRPr="002430CD" w:rsidRDefault="00E64428" w:rsidP="00E64428">
            <w:pPr>
              <w:kinsoku w:val="0"/>
              <w:overflowPunct w:val="0"/>
              <w:spacing w:line="260" w:lineRule="exact"/>
              <w:jc w:val="both"/>
              <w:rPr>
                <w:rFonts w:eastAsia="標楷體"/>
                <w:sz w:val="20"/>
              </w:rPr>
            </w:pPr>
          </w:p>
          <w:p w14:paraId="0D318CC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本公司報請主管機關核准後。</w:t>
            </w:r>
          </w:p>
        </w:tc>
        <w:tc>
          <w:tcPr>
            <w:tcW w:w="6300" w:type="dxa"/>
            <w:tcBorders>
              <w:top w:val="single" w:sz="4" w:space="0" w:color="auto"/>
              <w:left w:val="single" w:sz="4" w:space="0" w:color="auto"/>
              <w:bottom w:val="single" w:sz="4" w:space="0" w:color="auto"/>
              <w:right w:val="single" w:sz="4" w:space="0" w:color="auto"/>
            </w:tcBorders>
          </w:tcPr>
          <w:p w14:paraId="40F2BC0F" w14:textId="77777777" w:rsidR="00E64428" w:rsidRPr="002430CD" w:rsidRDefault="00E64428" w:rsidP="00E64428">
            <w:pPr>
              <w:kinsoku w:val="0"/>
              <w:overflowPunct w:val="0"/>
              <w:spacing w:line="260" w:lineRule="exact"/>
              <w:jc w:val="both"/>
              <w:rPr>
                <w:rFonts w:eastAsia="標楷體"/>
                <w:sz w:val="20"/>
              </w:rPr>
            </w:pPr>
          </w:p>
          <w:p w14:paraId="3B2558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公司債上市申請書五份及所述附件。</w:t>
            </w:r>
          </w:p>
          <w:p w14:paraId="22BD2FCD"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w:t>
            </w:r>
          </w:p>
          <w:p w14:paraId="4EDF90C8"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w:t>
            </w:r>
          </w:p>
          <w:p w14:paraId="71C2232B" w14:textId="77777777" w:rsidR="00E64428" w:rsidRPr="002430CD" w:rsidRDefault="00E64428" w:rsidP="00E64428">
            <w:pPr>
              <w:kinsoku w:val="0"/>
              <w:overflowPunct w:val="0"/>
              <w:spacing w:line="260" w:lineRule="exact"/>
              <w:jc w:val="both"/>
              <w:rPr>
                <w:rFonts w:eastAsia="標楷體"/>
                <w:sz w:val="20"/>
              </w:rPr>
            </w:pPr>
          </w:p>
          <w:p w14:paraId="3FCC12A5" w14:textId="77777777" w:rsidR="00E64428" w:rsidRPr="002430CD" w:rsidRDefault="00E64428" w:rsidP="00E64428">
            <w:pPr>
              <w:kinsoku w:val="0"/>
              <w:overflowPunct w:val="0"/>
              <w:spacing w:line="260" w:lineRule="exact"/>
              <w:jc w:val="both"/>
              <w:rPr>
                <w:rFonts w:eastAsia="標楷體"/>
                <w:sz w:val="20"/>
              </w:rPr>
            </w:pPr>
          </w:p>
          <w:p w14:paraId="12F41EAF" w14:textId="77777777" w:rsidR="00E64428" w:rsidRPr="002430CD" w:rsidRDefault="00E64428" w:rsidP="00E64428">
            <w:pPr>
              <w:kinsoku w:val="0"/>
              <w:overflowPunct w:val="0"/>
              <w:spacing w:line="260" w:lineRule="exact"/>
              <w:jc w:val="both"/>
              <w:rPr>
                <w:rFonts w:eastAsia="標楷體"/>
                <w:sz w:val="20"/>
              </w:rPr>
            </w:pPr>
          </w:p>
          <w:p w14:paraId="3A49D1C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r w:rsidRPr="002430CD">
              <w:rPr>
                <w:rFonts w:eastAsia="標楷體" w:hint="eastAsia"/>
                <w:sz w:val="20"/>
              </w:rPr>
              <w:t>(</w:t>
            </w:r>
            <w:r w:rsidRPr="002430CD">
              <w:rPr>
                <w:rFonts w:eastAsia="標楷體" w:hint="eastAsia"/>
                <w:sz w:val="20"/>
              </w:rPr>
              <w:t>洽訂上市日期</w:t>
            </w:r>
            <w:r w:rsidRPr="002430CD">
              <w:rPr>
                <w:rFonts w:eastAsia="標楷體" w:hint="eastAsia"/>
                <w:sz w:val="20"/>
              </w:rPr>
              <w:t>)</w:t>
            </w:r>
            <w:r w:rsidRPr="002430CD">
              <w:rPr>
                <w:rFonts w:eastAsia="標楷體"/>
                <w:sz w:val="20"/>
              </w:rPr>
              <w:t>。</w:t>
            </w:r>
          </w:p>
          <w:p w14:paraId="3D018D98"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FA1D2F0" w14:textId="77777777" w:rsidR="00E64428" w:rsidRPr="002430CD" w:rsidRDefault="00E64428" w:rsidP="00E64428">
            <w:pPr>
              <w:kinsoku w:val="0"/>
              <w:overflowPunct w:val="0"/>
              <w:spacing w:line="260" w:lineRule="exact"/>
              <w:jc w:val="both"/>
              <w:rPr>
                <w:rFonts w:eastAsia="標楷體"/>
                <w:sz w:val="20"/>
              </w:rPr>
            </w:pPr>
          </w:p>
          <w:p w14:paraId="7E262F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p>
          <w:p w14:paraId="19F58A1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本公司有價證券上市審查準則第</w:t>
            </w:r>
            <w:r w:rsidRPr="002430CD">
              <w:rPr>
                <w:rFonts w:eastAsia="標楷體" w:hint="eastAsia"/>
                <w:sz w:val="20"/>
              </w:rPr>
              <w:t>2</w:t>
            </w:r>
            <w:r w:rsidRPr="002430CD">
              <w:rPr>
                <w:rFonts w:eastAsia="標楷體" w:hint="eastAsia"/>
                <w:sz w:val="20"/>
              </w:rPr>
              <w:t>條。</w:t>
            </w:r>
          </w:p>
          <w:p w14:paraId="7BC0529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3.85.5.10</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07912</w:t>
            </w:r>
            <w:r w:rsidRPr="002430CD">
              <w:rPr>
                <w:rFonts w:eastAsia="標楷體" w:hint="eastAsia"/>
                <w:sz w:val="20"/>
              </w:rPr>
              <w:t>號函。</w:t>
            </w:r>
          </w:p>
          <w:p w14:paraId="1C2CBBA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中華民國證券商業同業公會證券商承銷或再行銷售有價證券處理辦法第</w:t>
            </w:r>
            <w:r w:rsidRPr="002430CD">
              <w:rPr>
                <w:rFonts w:eastAsia="標楷體" w:hint="eastAsia"/>
                <w:sz w:val="20"/>
              </w:rPr>
              <w:t>62</w:t>
            </w:r>
            <w:r w:rsidRPr="002430CD">
              <w:rPr>
                <w:rFonts w:eastAsia="標楷體" w:hint="eastAsia"/>
                <w:sz w:val="20"/>
              </w:rPr>
              <w:t>條。</w:t>
            </w:r>
          </w:p>
          <w:p w14:paraId="7B27BF05" w14:textId="77777777" w:rsidR="00E64428" w:rsidRPr="002430CD" w:rsidRDefault="00E64428" w:rsidP="00E64428">
            <w:pPr>
              <w:kinsoku w:val="0"/>
              <w:overflowPunct w:val="0"/>
              <w:spacing w:line="260" w:lineRule="exact"/>
              <w:jc w:val="both"/>
              <w:rPr>
                <w:rFonts w:eastAsia="標楷體"/>
                <w:sz w:val="20"/>
              </w:rPr>
            </w:pPr>
          </w:p>
          <w:p w14:paraId="3ED81C5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w:t>
            </w:r>
          </w:p>
          <w:p w14:paraId="03C474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2.76.9.22(76)</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15133</w:t>
            </w:r>
            <w:r w:rsidRPr="002430CD">
              <w:rPr>
                <w:rFonts w:eastAsia="標楷體" w:hint="eastAsia"/>
                <w:sz w:val="20"/>
              </w:rPr>
              <w:t>號函。</w:t>
            </w:r>
          </w:p>
          <w:p w14:paraId="22A8AC4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3.76.9.11</w:t>
            </w:r>
            <w:r w:rsidRPr="002430CD">
              <w:rPr>
                <w:rFonts w:eastAsia="標楷體" w:hint="eastAsia"/>
                <w:sz w:val="20"/>
              </w:rPr>
              <w:t>台證</w:t>
            </w:r>
            <w:r w:rsidRPr="002430CD">
              <w:rPr>
                <w:rFonts w:eastAsia="標楷體" w:hint="eastAsia"/>
                <w:sz w:val="20"/>
              </w:rPr>
              <w:t>(76)</w:t>
            </w:r>
            <w:r w:rsidRPr="002430CD">
              <w:rPr>
                <w:rFonts w:eastAsia="標楷體" w:hint="eastAsia"/>
                <w:sz w:val="20"/>
              </w:rPr>
              <w:t>上字第</w:t>
            </w:r>
            <w:r w:rsidRPr="002430CD">
              <w:rPr>
                <w:rFonts w:eastAsia="標楷體" w:hint="eastAsia"/>
                <w:sz w:val="20"/>
              </w:rPr>
              <w:t>1994</w:t>
            </w:r>
            <w:r w:rsidRPr="002430CD">
              <w:rPr>
                <w:rFonts w:eastAsia="標楷體" w:hint="eastAsia"/>
                <w:sz w:val="20"/>
              </w:rPr>
              <w:t>號函。</w:t>
            </w:r>
          </w:p>
          <w:p w14:paraId="3BE5C46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4.89.8.19</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023743</w:t>
            </w:r>
            <w:r w:rsidRPr="002430CD">
              <w:rPr>
                <w:rFonts w:eastAsia="標楷體" w:hint="eastAsia"/>
                <w:sz w:val="20"/>
              </w:rPr>
              <w:t>號函。</w:t>
            </w:r>
          </w:p>
        </w:tc>
      </w:tr>
      <w:tr w:rsidR="00E64428" w:rsidRPr="002430CD" w14:paraId="426061C1" w14:textId="77777777" w:rsidTr="0066585C">
        <w:trPr>
          <w:cantSplit/>
        </w:trPr>
        <w:tc>
          <w:tcPr>
            <w:tcW w:w="480" w:type="dxa"/>
            <w:tcBorders>
              <w:left w:val="single" w:sz="4" w:space="0" w:color="auto"/>
              <w:bottom w:val="single" w:sz="4" w:space="0" w:color="auto"/>
              <w:right w:val="single" w:sz="4" w:space="0" w:color="auto"/>
            </w:tcBorders>
            <w:vAlign w:val="center"/>
          </w:tcPr>
          <w:p w14:paraId="394678B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5F913BE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發放債</w:t>
            </w:r>
            <w:proofErr w:type="gramStart"/>
            <w:r w:rsidRPr="002430CD">
              <w:rPr>
                <w:rFonts w:eastAsia="標楷體" w:hint="eastAsia"/>
                <w:sz w:val="20"/>
              </w:rPr>
              <w:t>息</w:t>
            </w:r>
            <w:proofErr w:type="gramEnd"/>
            <w:r w:rsidRPr="002430CD">
              <w:rPr>
                <w:rFonts w:eastAsia="標楷體" w:hint="eastAsia"/>
                <w:sz w:val="20"/>
              </w:rPr>
              <w:t>公告。</w:t>
            </w:r>
          </w:p>
        </w:tc>
        <w:tc>
          <w:tcPr>
            <w:tcW w:w="2160" w:type="dxa"/>
            <w:tcBorders>
              <w:top w:val="single" w:sz="4" w:space="0" w:color="auto"/>
              <w:left w:val="single" w:sz="4" w:space="0" w:color="auto"/>
              <w:bottom w:val="single" w:sz="4" w:space="0" w:color="auto"/>
              <w:right w:val="single" w:sz="4" w:space="0" w:color="auto"/>
            </w:tcBorders>
            <w:vAlign w:val="center"/>
          </w:tcPr>
          <w:p w14:paraId="61B2D9D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預定停止公司債過戶開始日期前至少十二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55BE2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轉換公司債停止過戶公告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056B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7FDE5A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2.79.1.19(79)</w:t>
            </w:r>
            <w:r w:rsidRPr="002430CD">
              <w:rPr>
                <w:rFonts w:eastAsia="標楷體" w:hint="eastAsia"/>
                <w:sz w:val="20"/>
              </w:rPr>
              <w:t>台證上字第</w:t>
            </w:r>
            <w:r w:rsidRPr="002430CD">
              <w:rPr>
                <w:rFonts w:eastAsia="標楷體" w:hint="eastAsia"/>
                <w:sz w:val="20"/>
              </w:rPr>
              <w:t>0704</w:t>
            </w:r>
            <w:r w:rsidRPr="002430CD">
              <w:rPr>
                <w:rFonts w:eastAsia="標楷體" w:hint="eastAsia"/>
                <w:sz w:val="20"/>
              </w:rPr>
              <w:t>號函。</w:t>
            </w:r>
          </w:p>
        </w:tc>
      </w:tr>
      <w:tr w:rsidR="00E64428" w:rsidRPr="002430CD" w14:paraId="058B104A" w14:textId="77777777" w:rsidTr="0066585C">
        <w:trPr>
          <w:cantSplit/>
        </w:trPr>
        <w:tc>
          <w:tcPr>
            <w:tcW w:w="480" w:type="dxa"/>
            <w:tcBorders>
              <w:left w:val="single" w:sz="4" w:space="0" w:color="auto"/>
              <w:bottom w:val="single" w:sz="4" w:space="0" w:color="auto"/>
              <w:right w:val="single" w:sz="4" w:space="0" w:color="auto"/>
            </w:tcBorders>
            <w:vAlign w:val="center"/>
          </w:tcPr>
          <w:p w14:paraId="06930F65"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52C246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因有召集股東會、除權、除息之事由公告停止轉換。</w:t>
            </w:r>
          </w:p>
        </w:tc>
        <w:tc>
          <w:tcPr>
            <w:tcW w:w="2160" w:type="dxa"/>
            <w:tcBorders>
              <w:top w:val="single" w:sz="4" w:space="0" w:color="auto"/>
              <w:left w:val="single" w:sz="4" w:space="0" w:color="auto"/>
              <w:bottom w:val="single" w:sz="4" w:space="0" w:color="auto"/>
              <w:right w:val="single" w:sz="4" w:space="0" w:color="auto"/>
            </w:tcBorders>
          </w:tcPr>
          <w:p w14:paraId="0224AC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股東會於預定停止股票過戶開始日期前至少十二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p w14:paraId="53F2EC0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除權、</w:t>
            </w:r>
            <w:proofErr w:type="gramStart"/>
            <w:r w:rsidRPr="002430CD">
              <w:rPr>
                <w:rFonts w:eastAsia="標楷體" w:hint="eastAsia"/>
                <w:sz w:val="20"/>
              </w:rPr>
              <w:t>除息於預定</w:t>
            </w:r>
            <w:proofErr w:type="gramEnd"/>
            <w:r w:rsidRPr="002430CD">
              <w:rPr>
                <w:rFonts w:eastAsia="標楷體" w:hint="eastAsia"/>
                <w:sz w:val="20"/>
              </w:rPr>
              <w:t>停止股票過戶開始日期前至少二十</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9558B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hint="eastAsia"/>
                <w:sz w:val="20"/>
              </w:rPr>
              <w:t>/</w:t>
            </w:r>
            <w:r w:rsidRPr="002430CD">
              <w:rPr>
                <w:rFonts w:eastAsia="標楷體"/>
                <w:sz w:val="20"/>
              </w:rPr>
              <w:t>轉換公司債停止轉換公告</w:t>
            </w:r>
            <w:r w:rsidRPr="002430CD">
              <w:rPr>
                <w:rFonts w:eastAsia="標楷體" w:hint="eastAsia"/>
                <w:sz w:val="20"/>
              </w:rPr>
              <w:t>)</w:t>
            </w:r>
            <w:r w:rsidRPr="002430CD">
              <w:rPr>
                <w:rFonts w:eastAsia="標楷體" w:hint="eastAsia"/>
                <w:sz w:val="20"/>
              </w:rPr>
              <w:t>，做有關停止轉換等資料之公告。</w:t>
            </w:r>
          </w:p>
          <w:p w14:paraId="51C85A5E"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vAlign w:val="center"/>
          </w:tcPr>
          <w:p w14:paraId="0E3FA4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165</w:t>
            </w:r>
            <w:r w:rsidRPr="002430CD">
              <w:rPr>
                <w:rFonts w:eastAsia="標楷體" w:hint="eastAsia"/>
                <w:sz w:val="20"/>
              </w:rPr>
              <w:t>條。</w:t>
            </w:r>
          </w:p>
          <w:p w14:paraId="3A83D517"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2.</w:t>
            </w:r>
            <w:r w:rsidRPr="002430CD">
              <w:rPr>
                <w:rFonts w:eastAsia="標楷體" w:hint="eastAsia"/>
                <w:sz w:val="20"/>
              </w:rPr>
              <w:t>發行人募集與發行有價證券處理準則第</w:t>
            </w:r>
            <w:r w:rsidRPr="002430CD">
              <w:rPr>
                <w:rFonts w:eastAsia="標楷體" w:hint="eastAsia"/>
                <w:sz w:val="20"/>
              </w:rPr>
              <w:t>35</w:t>
            </w:r>
            <w:r w:rsidRPr="002430CD">
              <w:rPr>
                <w:rFonts w:eastAsia="標楷體" w:hint="eastAsia"/>
                <w:sz w:val="20"/>
              </w:rPr>
              <w:t>條。</w:t>
            </w:r>
          </w:p>
          <w:p w14:paraId="6E92B09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3.91.3.25(91)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0C8C830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tc>
      </w:tr>
      <w:tr w:rsidR="00E64428" w:rsidRPr="002430CD" w14:paraId="19D8A8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2FCA692"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18F18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轉換為債券換股權利證書</w:t>
            </w:r>
          </w:p>
          <w:p w14:paraId="1999174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初次得轉換時。</w:t>
            </w:r>
          </w:p>
          <w:p w14:paraId="211F3073" w14:textId="77777777" w:rsidR="00E64428" w:rsidRPr="002430CD" w:rsidRDefault="00E64428" w:rsidP="00E64428">
            <w:pPr>
              <w:kinsoku w:val="0"/>
              <w:overflowPunct w:val="0"/>
              <w:spacing w:line="260" w:lineRule="exact"/>
              <w:jc w:val="both"/>
              <w:rPr>
                <w:rFonts w:eastAsia="標楷體"/>
                <w:sz w:val="20"/>
              </w:rPr>
            </w:pPr>
          </w:p>
          <w:p w14:paraId="449278F4" w14:textId="77777777" w:rsidR="00E64428" w:rsidRPr="002430CD" w:rsidRDefault="00E64428" w:rsidP="00E64428">
            <w:pPr>
              <w:kinsoku w:val="0"/>
              <w:overflowPunct w:val="0"/>
              <w:spacing w:line="260" w:lineRule="exact"/>
              <w:jc w:val="both"/>
              <w:rPr>
                <w:rFonts w:eastAsia="標楷體"/>
                <w:sz w:val="20"/>
              </w:rPr>
            </w:pPr>
          </w:p>
          <w:p w14:paraId="423705ED" w14:textId="77777777" w:rsidR="00E64428" w:rsidRPr="002430CD" w:rsidRDefault="00E64428" w:rsidP="00E64428">
            <w:pPr>
              <w:kinsoku w:val="0"/>
              <w:overflowPunct w:val="0"/>
              <w:spacing w:line="260" w:lineRule="exact"/>
              <w:jc w:val="both"/>
              <w:rPr>
                <w:rFonts w:eastAsia="標楷體"/>
                <w:sz w:val="20"/>
              </w:rPr>
            </w:pPr>
          </w:p>
          <w:p w14:paraId="53EB3468" w14:textId="77777777" w:rsidR="00E64428" w:rsidRPr="002430CD" w:rsidRDefault="00E64428" w:rsidP="00E64428">
            <w:pPr>
              <w:kinsoku w:val="0"/>
              <w:overflowPunct w:val="0"/>
              <w:spacing w:line="260" w:lineRule="exact"/>
              <w:jc w:val="both"/>
              <w:rPr>
                <w:rFonts w:eastAsia="標楷體"/>
                <w:sz w:val="20"/>
              </w:rPr>
            </w:pPr>
          </w:p>
          <w:p w14:paraId="0146556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其後每一新年度轉換。</w:t>
            </w:r>
          </w:p>
        </w:tc>
        <w:tc>
          <w:tcPr>
            <w:tcW w:w="2160" w:type="dxa"/>
            <w:tcBorders>
              <w:top w:val="single" w:sz="4" w:space="0" w:color="auto"/>
              <w:left w:val="single" w:sz="4" w:space="0" w:color="auto"/>
              <w:bottom w:val="single" w:sz="4" w:space="0" w:color="auto"/>
              <w:right w:val="single" w:sz="4" w:space="0" w:color="auto"/>
            </w:tcBorders>
          </w:tcPr>
          <w:p w14:paraId="0247C955" w14:textId="77777777" w:rsidR="00E64428" w:rsidRPr="002430CD" w:rsidRDefault="00E64428" w:rsidP="00E64428">
            <w:pPr>
              <w:pStyle w:val="21"/>
              <w:spacing w:line="260" w:lineRule="exact"/>
              <w:rPr>
                <w:rFonts w:ascii="Times New Roman"/>
              </w:rPr>
            </w:pPr>
          </w:p>
          <w:p w14:paraId="17038518" w14:textId="77777777" w:rsidR="00E64428" w:rsidRPr="002430CD" w:rsidRDefault="00E64428" w:rsidP="00E64428">
            <w:pPr>
              <w:pStyle w:val="21"/>
              <w:spacing w:line="260" w:lineRule="exact"/>
              <w:rPr>
                <w:rFonts w:ascii="Times New Roman"/>
              </w:rPr>
            </w:pPr>
            <w:r w:rsidRPr="002430CD">
              <w:rPr>
                <w:rFonts w:ascii="Times New Roman" w:hint="eastAsia"/>
              </w:rPr>
              <w:t>得轉換為債券換股權利證書開始日前十二</w:t>
            </w:r>
            <w:proofErr w:type="gramStart"/>
            <w:r w:rsidRPr="002430CD">
              <w:rPr>
                <w:rFonts w:ascii="Times New Roman" w:hint="eastAsia"/>
              </w:rPr>
              <w:t>個</w:t>
            </w:r>
            <w:proofErr w:type="gramEnd"/>
            <w:r w:rsidRPr="002430CD">
              <w:rPr>
                <w:rFonts w:ascii="Times New Roman" w:hint="eastAsia"/>
              </w:rPr>
              <w:t>營業日以前。</w:t>
            </w:r>
          </w:p>
          <w:p w14:paraId="7D15A611" w14:textId="77777777" w:rsidR="00E64428" w:rsidRPr="002430CD" w:rsidRDefault="00E64428" w:rsidP="00E64428">
            <w:pPr>
              <w:kinsoku w:val="0"/>
              <w:overflowPunct w:val="0"/>
              <w:spacing w:line="260" w:lineRule="exact"/>
              <w:jc w:val="both"/>
              <w:rPr>
                <w:rFonts w:eastAsia="標楷體"/>
                <w:sz w:val="20"/>
              </w:rPr>
            </w:pPr>
          </w:p>
          <w:p w14:paraId="4290E282" w14:textId="77777777" w:rsidR="00E64428" w:rsidRPr="002430CD" w:rsidRDefault="00E64428" w:rsidP="00E64428">
            <w:pPr>
              <w:kinsoku w:val="0"/>
              <w:overflowPunct w:val="0"/>
              <w:spacing w:line="260" w:lineRule="exact"/>
              <w:jc w:val="both"/>
              <w:rPr>
                <w:rFonts w:eastAsia="標楷體"/>
                <w:sz w:val="20"/>
              </w:rPr>
            </w:pPr>
          </w:p>
          <w:p w14:paraId="4B4E6EE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每年得轉換新年度換股權利證書開始日前十二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1B01F11C" w14:textId="77777777" w:rsidR="00E64428" w:rsidRPr="002430CD" w:rsidRDefault="00E64428" w:rsidP="00E64428">
            <w:pPr>
              <w:kinsoku w:val="0"/>
              <w:overflowPunct w:val="0"/>
              <w:spacing w:line="260" w:lineRule="exact"/>
              <w:jc w:val="both"/>
              <w:rPr>
                <w:rFonts w:eastAsia="標楷體"/>
                <w:sz w:val="20"/>
              </w:rPr>
            </w:pPr>
          </w:p>
          <w:p w14:paraId="348B7A7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5E50E8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原轉換公司債發行辦法二份。</w:t>
            </w:r>
          </w:p>
          <w:p w14:paraId="1F6B23D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將轉換公司債轉換相關事宜輸入「公開資訊觀測站」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6C4ABDED" w14:textId="77777777" w:rsidR="00E64428" w:rsidRPr="002430CD" w:rsidRDefault="00E64428" w:rsidP="00E64428">
            <w:pPr>
              <w:kinsoku w:val="0"/>
              <w:overflowPunct w:val="0"/>
              <w:spacing w:line="260" w:lineRule="exact"/>
              <w:jc w:val="both"/>
              <w:rPr>
                <w:rFonts w:eastAsia="標楷體"/>
                <w:sz w:val="20"/>
              </w:rPr>
            </w:pPr>
          </w:p>
          <w:p w14:paraId="0A65309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67062F0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將新年度換股權利證書轉換之相關事宜輸入「公開資訊觀測站」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，並檢送申報資料二份。</w:t>
            </w:r>
          </w:p>
          <w:p w14:paraId="73470A6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：轉換後之債券換股權利證書，其權利義務若與上市股票不同者，應加送去年度股東權益分派預估數字及最近財務資料等有關書件。</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76678EC"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32</w:t>
            </w:r>
            <w:r w:rsidRPr="002430CD">
              <w:rPr>
                <w:rFonts w:eastAsia="標楷體"/>
                <w:sz w:val="20"/>
              </w:rPr>
              <w:t>、</w:t>
            </w:r>
            <w:r w:rsidRPr="002430CD">
              <w:rPr>
                <w:rFonts w:eastAsia="標楷體" w:hint="eastAsia"/>
                <w:sz w:val="20"/>
              </w:rPr>
              <w:t>37</w:t>
            </w:r>
            <w:r w:rsidRPr="002430CD">
              <w:rPr>
                <w:rFonts w:eastAsia="標楷體" w:hint="eastAsia"/>
                <w:sz w:val="20"/>
              </w:rPr>
              <w:t>條。</w:t>
            </w:r>
          </w:p>
          <w:p w14:paraId="01399A14"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2FD1988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C1B85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4DCA7C3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初次得轉換為普通股時。</w:t>
            </w:r>
          </w:p>
        </w:tc>
        <w:tc>
          <w:tcPr>
            <w:tcW w:w="2160" w:type="dxa"/>
            <w:tcBorders>
              <w:top w:val="single" w:sz="4" w:space="0" w:color="auto"/>
              <w:left w:val="single" w:sz="4" w:space="0" w:color="auto"/>
              <w:bottom w:val="single" w:sz="4" w:space="0" w:color="auto"/>
              <w:right w:val="single" w:sz="4" w:space="0" w:color="auto"/>
            </w:tcBorders>
          </w:tcPr>
          <w:p w14:paraId="6C0B796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得轉換為普通股股票開始日前十二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0F3CF727"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將初次得轉換日期輸入公開資訊觀測站」</w:t>
            </w:r>
            <w:r w:rsidRPr="002430CD">
              <w:rPr>
                <w:rFonts w:eastAsia="標楷體"/>
                <w:sz w:val="20"/>
              </w:rPr>
              <w:t>(sii.twse.com.tw/</w:t>
            </w:r>
            <w:r w:rsidRPr="002430CD">
              <w:rPr>
                <w:rFonts w:eastAsia="標楷體" w:hint="eastAsia"/>
                <w:sz w:val="20"/>
              </w:rPr>
              <w:t>債券資料申報作業</w:t>
            </w:r>
            <w:r w:rsidRPr="002430CD">
              <w:rPr>
                <w:rFonts w:eastAsia="標楷體" w:hint="eastAsia"/>
                <w:sz w:val="20"/>
              </w:rPr>
              <w:t>/</w:t>
            </w:r>
            <w:r w:rsidRPr="002430CD">
              <w:rPr>
                <w:rFonts w:eastAsia="標楷體" w:hint="eastAsia"/>
                <w:sz w:val="20"/>
              </w:rPr>
              <w:t>債券訊息市場公告</w:t>
            </w:r>
            <w:r w:rsidRPr="002430CD">
              <w:rPr>
                <w:rFonts w:eastAsia="標楷體" w:hint="eastAsia"/>
                <w:sz w:val="20"/>
              </w:rPr>
              <w:t>)</w:t>
            </w:r>
            <w:r w:rsidRPr="002430CD">
              <w:rPr>
                <w:rFonts w:eastAsia="標楷體" w:hint="eastAsia"/>
                <w:sz w:val="20"/>
              </w:rPr>
              <w:t>。</w:t>
            </w:r>
          </w:p>
          <w:p w14:paraId="30E25688"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61E5E31"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w:t>
            </w:r>
            <w:r w:rsidRPr="002430CD">
              <w:rPr>
                <w:rFonts w:eastAsia="標楷體" w:hint="eastAsia"/>
                <w:sz w:val="20"/>
              </w:rPr>
              <w:t>配合公司法第</w:t>
            </w:r>
            <w:r w:rsidRPr="002430CD">
              <w:rPr>
                <w:rFonts w:eastAsia="標楷體" w:hint="eastAsia"/>
                <w:sz w:val="20"/>
              </w:rPr>
              <w:t>161</w:t>
            </w:r>
            <w:r w:rsidRPr="002430CD">
              <w:rPr>
                <w:rFonts w:eastAsia="標楷體" w:hint="eastAsia"/>
                <w:sz w:val="20"/>
              </w:rPr>
              <w:t>條第</w:t>
            </w:r>
            <w:r w:rsidRPr="002430CD">
              <w:rPr>
                <w:rFonts w:eastAsia="標楷體" w:hint="eastAsia"/>
                <w:sz w:val="20"/>
              </w:rPr>
              <w:t>1</w:t>
            </w:r>
            <w:r w:rsidRPr="002430CD">
              <w:rPr>
                <w:rFonts w:eastAsia="標楷體" w:hint="eastAsia"/>
                <w:sz w:val="20"/>
              </w:rPr>
              <w:t>項</w:t>
            </w:r>
            <w:r w:rsidRPr="002430CD">
              <w:rPr>
                <w:rFonts w:eastAsia="標楷體" w:hint="eastAsia"/>
                <w:sz w:val="20"/>
              </w:rPr>
              <w:t>.</w:t>
            </w:r>
          </w:p>
          <w:p w14:paraId="06108640"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2.91.03.25(91)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42FAEFE2"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3.91.5.01(91)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tc>
      </w:tr>
      <w:tr w:rsidR="00E64428" w:rsidRPr="002430CD" w14:paraId="72AE269B"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D459D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B866F4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各次申請轉換普通股或債券換股權利證書後之初次上市。</w:t>
            </w:r>
          </w:p>
        </w:tc>
        <w:tc>
          <w:tcPr>
            <w:tcW w:w="2160" w:type="dxa"/>
            <w:tcBorders>
              <w:top w:val="single" w:sz="4" w:space="0" w:color="auto"/>
              <w:left w:val="single" w:sz="4" w:space="0" w:color="auto"/>
              <w:bottom w:val="single" w:sz="4" w:space="0" w:color="auto"/>
              <w:right w:val="single" w:sz="4" w:space="0" w:color="auto"/>
            </w:tcBorders>
          </w:tcPr>
          <w:p w14:paraId="1F68EF0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受理轉換之當日。</w:t>
            </w:r>
          </w:p>
        </w:tc>
        <w:tc>
          <w:tcPr>
            <w:tcW w:w="6300" w:type="dxa"/>
            <w:tcBorders>
              <w:top w:val="single" w:sz="4" w:space="0" w:color="auto"/>
              <w:left w:val="single" w:sz="4" w:space="0" w:color="auto"/>
              <w:bottom w:val="single" w:sz="4" w:space="0" w:color="auto"/>
              <w:right w:val="single" w:sz="4" w:space="0" w:color="auto"/>
            </w:tcBorders>
          </w:tcPr>
          <w:p w14:paraId="17A5FA51"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580C00E"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sz w:val="20"/>
              </w:rPr>
              <w:t>(sii.twse.com.tw/</w:t>
            </w:r>
            <w:r w:rsidRPr="002D0521">
              <w:rPr>
                <w:rFonts w:eastAsia="標楷體" w:hint="eastAsia"/>
                <w:sz w:val="20"/>
              </w:rPr>
              <w:t>前各次發行之轉換、附認股權公司債，其轉換或認購以新股交付者，其增發新股情形之公告</w:t>
            </w:r>
            <w:r w:rsidRPr="002430CD">
              <w:rPr>
                <w:rFonts w:eastAsia="標楷體" w:hint="eastAsia"/>
                <w:sz w:val="20"/>
              </w:rPr>
              <w:t>)</w:t>
            </w:r>
            <w:r w:rsidRPr="002430CD">
              <w:rPr>
                <w:rFonts w:eastAsia="標楷體" w:hint="eastAsia"/>
                <w:sz w:val="20"/>
              </w:rPr>
              <w:t>。</w:t>
            </w:r>
          </w:p>
          <w:p w14:paraId="4754AFA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w:t>
            </w:r>
            <w:r w:rsidRPr="002430CD">
              <w:rPr>
                <w:rFonts w:eastAsia="標楷體" w:hint="eastAsia"/>
                <w:sz w:val="20"/>
              </w:rPr>
              <w:t>部</w:t>
            </w:r>
            <w:r>
              <w:rPr>
                <w:rFonts w:eastAsia="標楷體" w:hint="eastAsia"/>
                <w:sz w:val="20"/>
              </w:rPr>
              <w:t>（國內公司）或上市二部（第一上市公司）</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6E28576" w14:textId="77777777" w:rsidR="00E64428" w:rsidRPr="002430CD" w:rsidRDefault="00E64428" w:rsidP="00E64428">
            <w:pPr>
              <w:kinsoku w:val="0"/>
              <w:overflowPunct w:val="0"/>
              <w:spacing w:line="260" w:lineRule="exact"/>
              <w:ind w:left="168" w:hanging="168"/>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0B26CEC5"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p w14:paraId="6AD7194E" w14:textId="77777777" w:rsidR="00E64428" w:rsidRDefault="00E64428" w:rsidP="00E64428">
            <w:pPr>
              <w:kinsoku w:val="0"/>
              <w:overflowPunct w:val="0"/>
              <w:spacing w:line="260" w:lineRule="exact"/>
              <w:ind w:left="198" w:hanging="198"/>
              <w:jc w:val="both"/>
              <w:rPr>
                <w:rFonts w:eastAsia="標楷體"/>
                <w:sz w:val="20"/>
              </w:rPr>
            </w:pPr>
            <w:r w:rsidRPr="002430CD">
              <w:rPr>
                <w:rFonts w:eastAsia="標楷體" w:hint="eastAsia"/>
                <w:sz w:val="20"/>
              </w:rPr>
              <w:t>3.91.03.25(91)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58F2B8F3" w14:textId="77777777" w:rsidR="00E64428" w:rsidRPr="002430CD" w:rsidRDefault="00E64428" w:rsidP="00E64428">
            <w:pPr>
              <w:kinsoku w:val="0"/>
              <w:overflowPunct w:val="0"/>
              <w:spacing w:line="260" w:lineRule="exact"/>
              <w:ind w:left="198" w:hanging="198"/>
              <w:jc w:val="both"/>
              <w:rPr>
                <w:rFonts w:eastAsia="標楷體"/>
                <w:sz w:val="20"/>
              </w:rPr>
            </w:pPr>
            <w:r>
              <w:rPr>
                <w:rFonts w:eastAsia="標楷體" w:hint="eastAsia"/>
                <w:sz w:val="20"/>
              </w:rPr>
              <w:t>4.</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E9222C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0BEA7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4A2EAF4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申報轉換之普通股上市股數（至少每季一次）。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7C06D45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2D0BF0A2"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1.</w:t>
            </w: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2430CD">
              <w:rPr>
                <w:rFonts w:eastAsia="標楷體" w:hint="eastAsia"/>
                <w:sz w:val="20"/>
              </w:rPr>
              <w:t>。</w:t>
            </w:r>
          </w:p>
          <w:p w14:paraId="3E1B3C29" w14:textId="77777777" w:rsidR="00E64428" w:rsidRPr="002430CD" w:rsidRDefault="00E64428" w:rsidP="00E64428">
            <w:pPr>
              <w:kinsoku w:val="0"/>
              <w:overflowPunct w:val="0"/>
              <w:spacing w:line="260" w:lineRule="exact"/>
              <w:ind w:left="152" w:hanging="152"/>
              <w:jc w:val="both"/>
              <w:rPr>
                <w:rFonts w:eastAsia="標楷體"/>
                <w:sz w:val="20"/>
              </w:rPr>
            </w:pPr>
            <w:r>
              <w:rPr>
                <w:rFonts w:eastAsia="標楷體" w:hint="eastAsia"/>
                <w:sz w:val="20"/>
              </w:rPr>
              <w:t>2</w:t>
            </w:r>
            <w:r w:rsidRPr="002430CD">
              <w:rPr>
                <w:rFonts w:eastAsia="標楷體" w:hint="eastAsia"/>
                <w:sz w:val="20"/>
              </w:rPr>
              <w:t>.</w:t>
            </w:r>
            <w:r w:rsidRPr="002430CD">
              <w:rPr>
                <w:rFonts w:eastAsia="標楷體" w:hint="eastAsia"/>
                <w:sz w:val="20"/>
              </w:rPr>
              <w:t>應於每季結束後十五日內於「公開資訊觀測站」</w:t>
            </w:r>
            <w:r w:rsidRPr="002430CD">
              <w:rPr>
                <w:rFonts w:eastAsia="標楷體"/>
                <w:sz w:val="20"/>
              </w:rPr>
              <w:t>(sii.twse.com.tw/</w:t>
            </w:r>
            <w:r w:rsidRPr="002430CD">
              <w:rPr>
                <w:rFonts w:eastAsia="標楷體" w:hint="eastAsia"/>
                <w:sz w:val="20"/>
              </w:rPr>
              <w:t>「前各次發行之轉換、附認股權公司債，其轉換或認購以新股交付者，其增發新股情形公告」</w:t>
            </w:r>
            <w:r w:rsidRPr="002430CD">
              <w:rPr>
                <w:rFonts w:eastAsia="標楷體" w:hint="eastAsia"/>
                <w:sz w:val="20"/>
              </w:rPr>
              <w:t>)</w:t>
            </w:r>
            <w:r w:rsidRPr="002430CD">
              <w:rPr>
                <w:rFonts w:eastAsia="標楷體" w:hint="eastAsia"/>
                <w:sz w:val="20"/>
              </w:rPr>
              <w:t>公告前一季新增發行之股票數額。</w:t>
            </w:r>
          </w:p>
          <w:p w14:paraId="35DFCB69" w14:textId="77777777" w:rsidR="00E64428" w:rsidRPr="002430CD" w:rsidRDefault="00E64428" w:rsidP="00E64428">
            <w:pPr>
              <w:kinsoku w:val="0"/>
              <w:overflowPunct w:val="0"/>
              <w:spacing w:line="260" w:lineRule="exact"/>
              <w:ind w:left="140" w:hanging="140"/>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Pr>
                <w:rFonts w:eastAsia="標楷體" w:hint="eastAsia"/>
                <w:sz w:val="20"/>
              </w:rPr>
              <w:t>公司基本資料申報、</w:t>
            </w:r>
            <w:r w:rsidRPr="002430CD">
              <w:rPr>
                <w:rFonts w:eastAsia="標楷體" w:hint="eastAsia"/>
                <w:sz w:val="20"/>
              </w:rPr>
              <w:t>股本形成經過</w:t>
            </w:r>
            <w:r w:rsidRPr="002430CD">
              <w:rPr>
                <w:rFonts w:eastAsia="標楷體" w:hint="eastAsia"/>
                <w:sz w:val="20"/>
              </w:rPr>
              <w:t>)</w:t>
            </w:r>
            <w:r w:rsidRPr="002430CD">
              <w:rPr>
                <w:rFonts w:eastAsia="標楷體" w:hint="eastAsia"/>
                <w:sz w:val="20"/>
              </w:rPr>
              <w:t>。</w:t>
            </w:r>
          </w:p>
          <w:p w14:paraId="658B3ECE" w14:textId="77777777" w:rsidR="00E64428" w:rsidRDefault="00E64428" w:rsidP="00E64428">
            <w:pPr>
              <w:kinsoku w:val="0"/>
              <w:overflowPunct w:val="0"/>
              <w:spacing w:line="260" w:lineRule="exact"/>
              <w:ind w:left="100" w:hangingChars="50" w:hanging="1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若為海外可轉換公司債所轉換之普通股，應同時輸入「公開資訊觀測站」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p w14:paraId="29F53F80" w14:textId="77777777" w:rsidR="00E64428" w:rsidRPr="002430CD" w:rsidRDefault="00E64428" w:rsidP="00E64428">
            <w:pPr>
              <w:kinsoku w:val="0"/>
              <w:overflowPunct w:val="0"/>
              <w:spacing w:line="260" w:lineRule="exact"/>
              <w:ind w:left="168" w:hangingChars="84" w:hanging="168"/>
              <w:jc w:val="both"/>
              <w:rPr>
                <w:rFonts w:eastAsia="標楷體"/>
                <w:sz w:val="20"/>
              </w:rPr>
            </w:pPr>
            <w:r>
              <w:rPr>
                <w:rFonts w:eastAsia="標楷體" w:hint="eastAsia"/>
                <w:sz w:val="20"/>
              </w:rPr>
              <w:t>5.</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091E319" w14:textId="77777777" w:rsidR="00E64428" w:rsidRPr="002430CD" w:rsidRDefault="00E64428" w:rsidP="00E64428">
            <w:pPr>
              <w:kinsoku w:val="0"/>
              <w:overflowPunct w:val="0"/>
              <w:spacing w:line="260" w:lineRule="exact"/>
              <w:ind w:left="100" w:hanging="100"/>
              <w:jc w:val="both"/>
              <w:rPr>
                <w:rFonts w:eastAsia="標楷體"/>
                <w:sz w:val="20"/>
              </w:rPr>
            </w:pPr>
            <w:r w:rsidRPr="002430CD">
              <w:rPr>
                <w:rFonts w:eastAsia="標楷體" w:hint="eastAsia"/>
                <w:sz w:val="20"/>
              </w:rPr>
              <w:t>1.91.03.25(91)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106134</w:t>
            </w:r>
            <w:r w:rsidRPr="002430CD">
              <w:rPr>
                <w:rFonts w:eastAsia="標楷體" w:hint="eastAsia"/>
                <w:sz w:val="20"/>
              </w:rPr>
              <w:t>號函。</w:t>
            </w:r>
          </w:p>
          <w:p w14:paraId="37C2088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2.91.5.01(91)</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002737</w:t>
            </w:r>
            <w:r w:rsidRPr="002430CD">
              <w:rPr>
                <w:rFonts w:eastAsia="標楷體" w:hint="eastAsia"/>
                <w:sz w:val="20"/>
              </w:rPr>
              <w:t>號函。</w:t>
            </w:r>
          </w:p>
          <w:p w14:paraId="29CD0F36" w14:textId="77777777" w:rsidR="00E64428" w:rsidRPr="002430CD"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3.</w:t>
            </w:r>
            <w:r w:rsidRPr="002430CD">
              <w:rPr>
                <w:rFonts w:eastAsia="標楷體" w:hint="eastAsia"/>
                <w:sz w:val="20"/>
              </w:rPr>
              <w:t>發行人募集與發行有價證券處理準則第</w:t>
            </w:r>
            <w:r w:rsidRPr="002430CD">
              <w:rPr>
                <w:rFonts w:eastAsia="標楷體" w:hint="eastAsia"/>
                <w:sz w:val="20"/>
              </w:rPr>
              <w:t>34</w:t>
            </w:r>
            <w:r w:rsidRPr="002430CD">
              <w:rPr>
                <w:rFonts w:eastAsia="標楷體" w:hint="eastAsia"/>
                <w:sz w:val="20"/>
              </w:rPr>
              <w:t>條。</w:t>
            </w:r>
          </w:p>
          <w:p w14:paraId="3ACD55FF" w14:textId="77777777" w:rsidR="00E64428" w:rsidRDefault="00E64428" w:rsidP="00E64428">
            <w:pPr>
              <w:kinsoku w:val="0"/>
              <w:overflowPunct w:val="0"/>
              <w:spacing w:line="260" w:lineRule="exact"/>
              <w:ind w:left="152" w:hanging="152"/>
              <w:jc w:val="both"/>
              <w:rPr>
                <w:rFonts w:eastAsia="標楷體"/>
                <w:sz w:val="20"/>
              </w:rPr>
            </w:pPr>
            <w:r w:rsidRPr="002430CD">
              <w:rPr>
                <w:rFonts w:eastAsia="標楷體" w:hint="eastAsia"/>
                <w:sz w:val="20"/>
              </w:rPr>
              <w:t>4.</w:t>
            </w:r>
            <w:r w:rsidRPr="002430CD">
              <w:rPr>
                <w:rFonts w:eastAsia="標楷體" w:hint="eastAsia"/>
                <w:sz w:val="20"/>
              </w:rPr>
              <w:t>本公司對有價證券上市公司及境外指數股票型基金上市之境外基金機構資訊申報作業辦法。</w:t>
            </w:r>
          </w:p>
          <w:p w14:paraId="7268E722" w14:textId="77777777" w:rsidR="00E64428" w:rsidRDefault="00E64428" w:rsidP="00E64428">
            <w:pPr>
              <w:kinsoku w:val="0"/>
              <w:overflowPunct w:val="0"/>
              <w:spacing w:line="260" w:lineRule="exact"/>
              <w:ind w:left="152" w:hanging="152"/>
              <w:jc w:val="both"/>
              <w:rPr>
                <w:rFonts w:eastAsia="標楷體"/>
                <w:sz w:val="20"/>
              </w:rPr>
            </w:pPr>
            <w:r>
              <w:rPr>
                <w:rFonts w:eastAsia="標楷體" w:hint="eastAsia"/>
                <w:sz w:val="20"/>
              </w:rPr>
              <w:t>5.</w:t>
            </w:r>
            <w:hyperlink r:id="rId31"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3D77F8D7" w14:textId="77777777" w:rsidR="00E64428" w:rsidRPr="002430CD" w:rsidRDefault="00E64428" w:rsidP="00E64428">
            <w:pPr>
              <w:kinsoku w:val="0"/>
              <w:overflowPunct w:val="0"/>
              <w:spacing w:line="260" w:lineRule="exact"/>
              <w:ind w:left="152" w:hanging="152"/>
              <w:jc w:val="both"/>
              <w:rPr>
                <w:rFonts w:eastAsia="標楷體"/>
                <w:sz w:val="20"/>
              </w:rPr>
            </w:pPr>
            <w:r w:rsidRPr="00607000">
              <w:rPr>
                <w:rFonts w:eastAsia="標楷體" w:hint="eastAsia"/>
                <w:sz w:val="20"/>
              </w:rPr>
              <w:t>6.104.10.20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tc>
      </w:tr>
      <w:tr w:rsidR="00E64428" w:rsidRPr="002430CD" w14:paraId="49293EF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74C070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0AB5706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轉換價格之調整。</w:t>
            </w:r>
          </w:p>
        </w:tc>
        <w:tc>
          <w:tcPr>
            <w:tcW w:w="2160" w:type="dxa"/>
            <w:tcBorders>
              <w:top w:val="single" w:sz="4" w:space="0" w:color="auto"/>
              <w:left w:val="single" w:sz="4" w:space="0" w:color="auto"/>
              <w:bottom w:val="single" w:sz="4" w:space="0" w:color="auto"/>
              <w:right w:val="single" w:sz="4" w:space="0" w:color="auto"/>
            </w:tcBorders>
          </w:tcPr>
          <w:p w14:paraId="6DA509D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決定後二日內。</w:t>
            </w:r>
          </w:p>
        </w:tc>
        <w:tc>
          <w:tcPr>
            <w:tcW w:w="6300" w:type="dxa"/>
            <w:tcBorders>
              <w:top w:val="single" w:sz="4" w:space="0" w:color="auto"/>
              <w:left w:val="single" w:sz="4" w:space="0" w:color="auto"/>
              <w:bottom w:val="single" w:sz="4" w:space="0" w:color="auto"/>
              <w:right w:val="single" w:sz="4" w:space="0" w:color="auto"/>
            </w:tcBorders>
            <w:vAlign w:val="center"/>
          </w:tcPr>
          <w:p w14:paraId="6F7827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上市轉換公司債轉換價格變更申報書二份。</w:t>
            </w:r>
          </w:p>
          <w:p w14:paraId="6F9D6B1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主管機關核准發行股份之證明文件影本二份。</w:t>
            </w:r>
          </w:p>
          <w:p w14:paraId="0522920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董事會決議紀錄二份。</w:t>
            </w:r>
          </w:p>
          <w:p w14:paraId="1A47BD7A"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國內有價證券申報或海外有價證券申報作業</w:t>
            </w:r>
            <w:r w:rsidRPr="002430CD">
              <w:rPr>
                <w:rFonts w:eastAsia="標楷體" w:hint="eastAsia"/>
                <w:sz w:val="20"/>
              </w:rPr>
              <w:t>/</w:t>
            </w:r>
            <w:r w:rsidRPr="002430CD">
              <w:rPr>
                <w:rFonts w:eastAsia="標楷體" w:hint="eastAsia"/>
                <w:sz w:val="20"/>
              </w:rPr>
              <w:t>發行有價證券類別</w:t>
            </w:r>
            <w:r w:rsidRPr="002430CD">
              <w:rPr>
                <w:rFonts w:eastAsia="標楷體" w:hint="eastAsia"/>
                <w:sz w:val="20"/>
              </w:rPr>
              <w:t>/</w:t>
            </w:r>
            <w:r w:rsidRPr="002430CD">
              <w:rPr>
                <w:rFonts w:eastAsia="標楷體" w:hint="eastAsia"/>
                <w:sz w:val="20"/>
              </w:rPr>
              <w:t>最新轉換價格、最近轉換價格生效日期</w:t>
            </w:r>
            <w:r w:rsidRPr="002430CD">
              <w:rPr>
                <w:rFonts w:eastAsia="標楷體" w:hint="eastAsia"/>
                <w:sz w:val="20"/>
              </w:rPr>
              <w:t xml:space="preserve">) </w:t>
            </w:r>
            <w:r w:rsidRPr="002430CD">
              <w:rPr>
                <w:rFonts w:eastAsia="標楷體" w:hint="eastAsia"/>
                <w:sz w:val="20"/>
              </w:rPr>
              <w:t>，並檢送申報資料二份。</w:t>
            </w:r>
          </w:p>
        </w:tc>
        <w:tc>
          <w:tcPr>
            <w:tcW w:w="3600" w:type="dxa"/>
            <w:tcBorders>
              <w:top w:val="single" w:sz="4" w:space="0" w:color="auto"/>
              <w:left w:val="single" w:sz="4" w:space="0" w:color="auto"/>
              <w:bottom w:val="single" w:sz="4" w:space="0" w:color="auto"/>
              <w:right w:val="single" w:sz="4" w:space="0" w:color="auto"/>
            </w:tcBorders>
          </w:tcPr>
          <w:p w14:paraId="4D3CC2FE" w14:textId="77777777" w:rsidR="00E64428" w:rsidRPr="002430CD" w:rsidRDefault="00E64428" w:rsidP="00E64428">
            <w:pPr>
              <w:kinsoku w:val="0"/>
              <w:overflowPunct w:val="0"/>
              <w:spacing w:line="260" w:lineRule="exact"/>
              <w:ind w:left="212" w:hanging="212"/>
              <w:jc w:val="both"/>
              <w:rPr>
                <w:rFonts w:eastAsia="標楷體"/>
                <w:sz w:val="20"/>
              </w:rPr>
            </w:pPr>
            <w:r w:rsidRPr="002430CD">
              <w:rPr>
                <w:rFonts w:eastAsia="標楷體" w:hint="eastAsia"/>
                <w:sz w:val="20"/>
              </w:rPr>
              <w:t>1.</w:t>
            </w:r>
            <w:proofErr w:type="gramStart"/>
            <w:r w:rsidRPr="002430CD">
              <w:rPr>
                <w:rFonts w:eastAsia="標楷體" w:hint="eastAsia"/>
                <w:sz w:val="20"/>
              </w:rPr>
              <w:t>發行人募與發行</w:t>
            </w:r>
            <w:proofErr w:type="gramEnd"/>
            <w:r w:rsidRPr="002430CD">
              <w:rPr>
                <w:rFonts w:eastAsia="標楷體" w:hint="eastAsia"/>
                <w:sz w:val="20"/>
              </w:rPr>
              <w:t>有價證券處理準則第</w:t>
            </w:r>
            <w:r w:rsidRPr="002430CD">
              <w:rPr>
                <w:rFonts w:eastAsia="標楷體" w:hint="eastAsia"/>
                <w:sz w:val="20"/>
              </w:rPr>
              <w:t>40</w:t>
            </w:r>
            <w:r w:rsidRPr="002430CD">
              <w:rPr>
                <w:rFonts w:eastAsia="標楷體" w:hint="eastAsia"/>
                <w:sz w:val="20"/>
              </w:rPr>
              <w:t>條。</w:t>
            </w:r>
          </w:p>
          <w:p w14:paraId="2F1163AA"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本公司公司債上市申請書及附件第六項承諾書之承諾事項。</w:t>
            </w:r>
          </w:p>
        </w:tc>
      </w:tr>
      <w:tr w:rsidR="00E64428" w:rsidRPr="002430CD" w14:paraId="056449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62154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23D7F6F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債券換股權利證書之除權暨補發權利證書之上市。</w:t>
            </w:r>
          </w:p>
        </w:tc>
        <w:tc>
          <w:tcPr>
            <w:tcW w:w="2160" w:type="dxa"/>
            <w:tcBorders>
              <w:top w:val="single" w:sz="4" w:space="0" w:color="auto"/>
              <w:left w:val="single" w:sz="4" w:space="0" w:color="auto"/>
              <w:bottom w:val="single" w:sz="4" w:space="0" w:color="auto"/>
              <w:right w:val="single" w:sz="4" w:space="0" w:color="auto"/>
            </w:tcBorders>
            <w:vAlign w:val="center"/>
          </w:tcPr>
          <w:p w14:paraId="2F29A92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預定停止過戶開始日期前至少十二</w:t>
            </w:r>
            <w:proofErr w:type="gramStart"/>
            <w:r w:rsidRPr="002430CD">
              <w:rPr>
                <w:rFonts w:eastAsia="標楷體" w:hint="eastAsia"/>
                <w:sz w:val="20"/>
              </w:rPr>
              <w:t>個</w:t>
            </w:r>
            <w:proofErr w:type="gramEnd"/>
            <w:r w:rsidRPr="002430C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4B5E6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同除權公告。</w:t>
            </w:r>
          </w:p>
        </w:tc>
        <w:tc>
          <w:tcPr>
            <w:tcW w:w="3600" w:type="dxa"/>
            <w:tcBorders>
              <w:top w:val="single" w:sz="4" w:space="0" w:color="auto"/>
              <w:left w:val="single" w:sz="4" w:space="0" w:color="auto"/>
              <w:bottom w:val="single" w:sz="4" w:space="0" w:color="auto"/>
              <w:right w:val="single" w:sz="4" w:space="0" w:color="auto"/>
            </w:tcBorders>
          </w:tcPr>
          <w:p w14:paraId="2271DE2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40DDBC2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5DAFBE"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6C2C0DD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pacing w:val="-2"/>
                <w:sz w:val="20"/>
              </w:rPr>
              <w:t>債券換股權利證書換發新股上市</w:t>
            </w:r>
            <w:r w:rsidRPr="002430CD">
              <w:rPr>
                <w:rFonts w:eastAsia="標楷體" w:hint="eastAsia"/>
                <w:sz w:val="20"/>
              </w:rPr>
              <w:t>及債券換股權利證書之下市</w:t>
            </w:r>
            <w:r w:rsidRPr="002430CD">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711D1BF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預計新股上市買賣之日前至少</w:t>
            </w:r>
            <w:r w:rsidRPr="002430CD">
              <w:rPr>
                <w:rFonts w:eastAsia="標楷體" w:hint="eastAsia"/>
                <w:sz w:val="20"/>
                <w:szCs w:val="20"/>
              </w:rPr>
              <w:t>二</w:t>
            </w:r>
            <w:r w:rsidRPr="002430CD">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4C6F1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F3CF707" w14:textId="77777777" w:rsidR="00E64428" w:rsidRPr="002430CD" w:rsidRDefault="00E64428" w:rsidP="00E64428">
            <w:pPr>
              <w:kinsoku w:val="0"/>
              <w:overflowPunct w:val="0"/>
              <w:spacing w:line="260" w:lineRule="exact"/>
              <w:jc w:val="both"/>
              <w:rPr>
                <w:rFonts w:eastAsia="標楷體"/>
                <w:sz w:val="20"/>
              </w:rPr>
            </w:pPr>
          </w:p>
        </w:tc>
      </w:tr>
      <w:tr w:rsidR="00E64428" w:rsidRPr="002430CD" w14:paraId="2600A44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587301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7E4D47C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到期前還本、收回或贖回。</w:t>
            </w:r>
          </w:p>
        </w:tc>
        <w:tc>
          <w:tcPr>
            <w:tcW w:w="2160" w:type="dxa"/>
            <w:tcBorders>
              <w:top w:val="single" w:sz="4" w:space="0" w:color="auto"/>
              <w:left w:val="single" w:sz="4" w:space="0" w:color="auto"/>
              <w:bottom w:val="single" w:sz="4" w:space="0" w:color="auto"/>
              <w:right w:val="single" w:sz="4" w:space="0" w:color="auto"/>
            </w:tcBorders>
          </w:tcPr>
          <w:p w14:paraId="75C7CAE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vAlign w:val="center"/>
          </w:tcPr>
          <w:p w14:paraId="0CBFD48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上市轉換公司債到期前還本、收回或贖回通知函件。</w:t>
            </w:r>
          </w:p>
          <w:p w14:paraId="3648824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上市轉換公司債終止上市申請函件。</w:t>
            </w:r>
          </w:p>
          <w:p w14:paraId="16BAABB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公司債登記簿記載變更登記影本二份。</w:t>
            </w:r>
          </w:p>
          <w:p w14:paraId="125A881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6239074"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本公司公司債上市申請書及附件第六項承諾書之承諾事項。</w:t>
            </w:r>
          </w:p>
          <w:p w14:paraId="0D699187"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C8567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1AB5FD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26893E8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公司債期滿或買回。</w:t>
            </w:r>
          </w:p>
        </w:tc>
        <w:tc>
          <w:tcPr>
            <w:tcW w:w="2160" w:type="dxa"/>
            <w:tcBorders>
              <w:top w:val="single" w:sz="4" w:space="0" w:color="auto"/>
              <w:left w:val="single" w:sz="4" w:space="0" w:color="auto"/>
              <w:bottom w:val="single" w:sz="4" w:space="0" w:color="auto"/>
              <w:right w:val="single" w:sz="4" w:space="0" w:color="auto"/>
            </w:tcBorders>
          </w:tcPr>
          <w:p w14:paraId="7A2FD4E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tcPr>
          <w:p w14:paraId="18084E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上市轉換公司債期滿或買回通知函件。</w:t>
            </w:r>
          </w:p>
          <w:p w14:paraId="11B6A790" w14:textId="77777777"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t>2.</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746F69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686F9A7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11FC29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4EFC3E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3D3AB36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受託人、發行擔保或發行保證人變更。</w:t>
            </w:r>
          </w:p>
        </w:tc>
        <w:tc>
          <w:tcPr>
            <w:tcW w:w="2160" w:type="dxa"/>
            <w:tcBorders>
              <w:top w:val="single" w:sz="4" w:space="0" w:color="auto"/>
              <w:left w:val="single" w:sz="4" w:space="0" w:color="auto"/>
              <w:bottom w:val="single" w:sz="4" w:space="0" w:color="auto"/>
              <w:right w:val="single" w:sz="4" w:space="0" w:color="auto"/>
            </w:tcBorders>
          </w:tcPr>
          <w:p w14:paraId="1002663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決議後二日內。</w:t>
            </w:r>
          </w:p>
        </w:tc>
        <w:tc>
          <w:tcPr>
            <w:tcW w:w="6300" w:type="dxa"/>
            <w:tcBorders>
              <w:top w:val="single" w:sz="4" w:space="0" w:color="auto"/>
              <w:left w:val="single" w:sz="4" w:space="0" w:color="auto"/>
              <w:bottom w:val="single" w:sz="4" w:space="0" w:color="auto"/>
              <w:right w:val="single" w:sz="4" w:space="0" w:color="auto"/>
            </w:tcBorders>
          </w:tcPr>
          <w:p w14:paraId="471925D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董事會決議通知函件。</w:t>
            </w:r>
          </w:p>
          <w:p w14:paraId="2ACDE10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董事會議事錄影本二份。</w:t>
            </w:r>
          </w:p>
          <w:p w14:paraId="373FAD2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變更契約書影本二份。</w:t>
            </w:r>
          </w:p>
          <w:p w14:paraId="20E28D8F"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E5D5901"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本公司債上市申請書及附件第六項承諾書之承諾事項。</w:t>
            </w:r>
          </w:p>
          <w:p w14:paraId="4E2C3BB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70C5BFFE" w14:textId="77777777" w:rsidTr="0066585C">
        <w:trPr>
          <w:cantSplit/>
        </w:trPr>
        <w:tc>
          <w:tcPr>
            <w:tcW w:w="480" w:type="dxa"/>
            <w:tcBorders>
              <w:top w:val="nil"/>
              <w:left w:val="single" w:sz="4" w:space="0" w:color="auto"/>
              <w:bottom w:val="single" w:sz="4" w:space="0" w:color="auto"/>
              <w:right w:val="single" w:sz="4" w:space="0" w:color="auto"/>
            </w:tcBorders>
            <w:vAlign w:val="center"/>
          </w:tcPr>
          <w:p w14:paraId="11D233E1"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18</w:t>
            </w:r>
          </w:p>
        </w:tc>
        <w:tc>
          <w:tcPr>
            <w:tcW w:w="2280" w:type="dxa"/>
            <w:tcBorders>
              <w:top w:val="nil"/>
              <w:left w:val="single" w:sz="4" w:space="0" w:color="auto"/>
              <w:bottom w:val="single" w:sz="4" w:space="0" w:color="auto"/>
              <w:right w:val="single" w:sz="4" w:space="0" w:color="auto"/>
            </w:tcBorders>
          </w:tcPr>
          <w:p w14:paraId="481D00A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上市轉換公司債喪失其利益或接到召集債權人會議時。</w:t>
            </w:r>
          </w:p>
        </w:tc>
        <w:tc>
          <w:tcPr>
            <w:tcW w:w="2160" w:type="dxa"/>
            <w:tcBorders>
              <w:top w:val="nil"/>
              <w:left w:val="single" w:sz="4" w:space="0" w:color="auto"/>
              <w:bottom w:val="single" w:sz="4" w:space="0" w:color="auto"/>
              <w:right w:val="single" w:sz="4" w:space="0" w:color="auto"/>
            </w:tcBorders>
          </w:tcPr>
          <w:p w14:paraId="1BAFC0B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接到後二日內。</w:t>
            </w:r>
          </w:p>
        </w:tc>
        <w:tc>
          <w:tcPr>
            <w:tcW w:w="6300" w:type="dxa"/>
            <w:tcBorders>
              <w:top w:val="nil"/>
              <w:left w:val="single" w:sz="4" w:space="0" w:color="auto"/>
              <w:bottom w:val="single" w:sz="4" w:space="0" w:color="auto"/>
              <w:right w:val="single" w:sz="4" w:space="0" w:color="auto"/>
            </w:tcBorders>
          </w:tcPr>
          <w:p w14:paraId="408029F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喪失利益通知影本及理由二份。</w:t>
            </w:r>
          </w:p>
          <w:p w14:paraId="0FD665D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召集債權人會議之通知函件影本二份。</w:t>
            </w:r>
          </w:p>
          <w:p w14:paraId="2F0C8CD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債權人會議之決議通知書影本二份。</w:t>
            </w:r>
          </w:p>
          <w:p w14:paraId="0F8306DE"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4.</w:t>
            </w: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nil"/>
              <w:left w:val="single" w:sz="4" w:space="0" w:color="auto"/>
              <w:bottom w:val="single" w:sz="4" w:space="0" w:color="auto"/>
              <w:right w:val="single" w:sz="4" w:space="0" w:color="auto"/>
            </w:tcBorders>
          </w:tcPr>
          <w:p w14:paraId="30AB3D6E" w14:textId="77777777" w:rsidR="00E64428" w:rsidRPr="002430CD" w:rsidRDefault="00E64428" w:rsidP="00E64428">
            <w:pPr>
              <w:pStyle w:val="23"/>
              <w:wordWrap/>
              <w:spacing w:line="260" w:lineRule="exact"/>
            </w:pPr>
            <w:r w:rsidRPr="002430CD">
              <w:rPr>
                <w:rFonts w:hint="eastAsia"/>
              </w:rPr>
              <w:t>1.</w:t>
            </w:r>
            <w:r w:rsidRPr="002430CD">
              <w:rPr>
                <w:rFonts w:hint="eastAsia"/>
              </w:rPr>
              <w:t>本公司債上市申請書及附件第六項承諾書之承諾事項。</w:t>
            </w:r>
          </w:p>
          <w:p w14:paraId="3460631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w:t>
            </w:r>
          </w:p>
        </w:tc>
      </w:tr>
      <w:tr w:rsidR="00E64428" w:rsidRPr="002430CD" w14:paraId="5E1DB2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636948"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19</w:t>
            </w:r>
          </w:p>
        </w:tc>
        <w:tc>
          <w:tcPr>
            <w:tcW w:w="2280" w:type="dxa"/>
            <w:tcBorders>
              <w:top w:val="single" w:sz="4" w:space="0" w:color="auto"/>
              <w:left w:val="single" w:sz="4" w:space="0" w:color="auto"/>
              <w:bottom w:val="single" w:sz="4" w:space="0" w:color="auto"/>
              <w:right w:val="single" w:sz="4" w:space="0" w:color="auto"/>
            </w:tcBorders>
          </w:tcPr>
          <w:p w14:paraId="19CAF2A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轉換特別股已上市者：</w:t>
            </w:r>
          </w:p>
          <w:p w14:paraId="19CBE87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非一次強制轉換者。</w:t>
            </w:r>
          </w:p>
          <w:p w14:paraId="3EA27B2B"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公告特別股股票轉換為普通股股票作業辦法。</w:t>
            </w:r>
          </w:p>
          <w:p w14:paraId="7A5BFB35" w14:textId="77777777" w:rsidR="00E64428" w:rsidRPr="002430CD" w:rsidRDefault="00E64428" w:rsidP="00E64428">
            <w:pPr>
              <w:kinsoku w:val="0"/>
              <w:overflowPunct w:val="0"/>
              <w:spacing w:line="260" w:lineRule="exact"/>
              <w:ind w:left="200" w:hanging="200"/>
              <w:jc w:val="both"/>
              <w:rPr>
                <w:rFonts w:eastAsia="標楷體"/>
                <w:sz w:val="20"/>
              </w:rPr>
            </w:pPr>
          </w:p>
          <w:p w14:paraId="35C1113F" w14:textId="77777777" w:rsidR="00E64428" w:rsidRPr="002430CD" w:rsidRDefault="00E64428" w:rsidP="00E64428">
            <w:pPr>
              <w:kinsoku w:val="0"/>
              <w:overflowPunct w:val="0"/>
              <w:spacing w:line="260" w:lineRule="exact"/>
              <w:ind w:left="200" w:hanging="200"/>
              <w:jc w:val="both"/>
              <w:rPr>
                <w:rFonts w:eastAsia="標楷體"/>
                <w:sz w:val="20"/>
              </w:rPr>
            </w:pPr>
          </w:p>
          <w:p w14:paraId="4ABF746E" w14:textId="77777777" w:rsidR="00E64428" w:rsidRPr="002430CD" w:rsidRDefault="00E64428" w:rsidP="00E64428">
            <w:pPr>
              <w:kinsoku w:val="0"/>
              <w:overflowPunct w:val="0"/>
              <w:spacing w:line="260" w:lineRule="exact"/>
              <w:jc w:val="both"/>
              <w:rPr>
                <w:rFonts w:eastAsia="標楷體"/>
                <w:sz w:val="20"/>
              </w:rPr>
            </w:pPr>
          </w:p>
          <w:p w14:paraId="2DE271EF" w14:textId="77777777" w:rsidR="00E64428" w:rsidRPr="002430CD" w:rsidRDefault="00E64428" w:rsidP="00E64428">
            <w:pPr>
              <w:kinsoku w:val="0"/>
              <w:overflowPunct w:val="0"/>
              <w:spacing w:line="260" w:lineRule="exact"/>
              <w:ind w:left="200" w:hanging="200"/>
              <w:jc w:val="both"/>
              <w:rPr>
                <w:rFonts w:eastAsia="標楷體"/>
                <w:sz w:val="20"/>
              </w:rPr>
            </w:pPr>
          </w:p>
          <w:p w14:paraId="6339ACB9" w14:textId="77777777" w:rsidR="00E64428" w:rsidRPr="002430CD" w:rsidRDefault="00E64428" w:rsidP="00E64428">
            <w:pPr>
              <w:kinsoku w:val="0"/>
              <w:overflowPunct w:val="0"/>
              <w:spacing w:line="260" w:lineRule="exact"/>
              <w:ind w:left="200" w:hanging="200"/>
              <w:jc w:val="both"/>
              <w:rPr>
                <w:rFonts w:eastAsia="標楷體"/>
                <w:sz w:val="20"/>
              </w:rPr>
            </w:pPr>
          </w:p>
          <w:p w14:paraId="36A4195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r w:rsidRPr="002430CD">
              <w:rPr>
                <w:rFonts w:eastAsia="標楷體" w:hint="eastAsia"/>
                <w:sz w:val="20"/>
              </w:rPr>
              <w:t>申報上市有價證券之轉換。</w:t>
            </w:r>
          </w:p>
          <w:p w14:paraId="506BDF50" w14:textId="77777777" w:rsidR="00E64428" w:rsidRPr="002430CD" w:rsidRDefault="00E64428" w:rsidP="00E64428">
            <w:pPr>
              <w:kinsoku w:val="0"/>
              <w:overflowPunct w:val="0"/>
              <w:spacing w:line="260" w:lineRule="exact"/>
              <w:ind w:left="200" w:hanging="200"/>
              <w:jc w:val="both"/>
              <w:rPr>
                <w:rFonts w:eastAsia="標楷體"/>
                <w:sz w:val="20"/>
              </w:rPr>
            </w:pPr>
          </w:p>
          <w:p w14:paraId="5562E451" w14:textId="77777777" w:rsidR="00E64428" w:rsidRDefault="00E64428" w:rsidP="00E64428">
            <w:pPr>
              <w:kinsoku w:val="0"/>
              <w:overflowPunct w:val="0"/>
              <w:spacing w:line="260" w:lineRule="exact"/>
              <w:jc w:val="both"/>
              <w:rPr>
                <w:rFonts w:eastAsia="標楷體"/>
                <w:sz w:val="20"/>
              </w:rPr>
            </w:pPr>
          </w:p>
          <w:p w14:paraId="4DDDD29D" w14:textId="77777777" w:rsidR="00E64428" w:rsidRPr="002430CD" w:rsidRDefault="00E64428" w:rsidP="00E64428">
            <w:pPr>
              <w:kinsoku w:val="0"/>
              <w:overflowPunct w:val="0"/>
              <w:spacing w:line="260" w:lineRule="exact"/>
              <w:ind w:left="200" w:hanging="200"/>
              <w:jc w:val="both"/>
              <w:rPr>
                <w:rFonts w:eastAsia="標楷體"/>
                <w:sz w:val="20"/>
              </w:rPr>
            </w:pPr>
          </w:p>
          <w:p w14:paraId="51E5AD0C" w14:textId="77777777" w:rsidR="00E64428" w:rsidRPr="002430CD" w:rsidRDefault="00E64428" w:rsidP="00E64428">
            <w:pPr>
              <w:kinsoku w:val="0"/>
              <w:overflowPunct w:val="0"/>
              <w:spacing w:line="260" w:lineRule="exact"/>
              <w:ind w:left="210" w:hanging="210"/>
              <w:jc w:val="both"/>
              <w:rPr>
                <w:rFonts w:eastAsia="標楷體"/>
                <w:sz w:val="20"/>
              </w:rPr>
            </w:pPr>
          </w:p>
          <w:p w14:paraId="732C814B" w14:textId="77777777" w:rsidR="00E64428" w:rsidRPr="002430CD" w:rsidRDefault="00E64428" w:rsidP="00E64428">
            <w:pPr>
              <w:kinsoku w:val="0"/>
              <w:overflowPunct w:val="0"/>
              <w:spacing w:line="260" w:lineRule="exact"/>
              <w:ind w:left="210" w:hanging="210"/>
              <w:jc w:val="both"/>
              <w:rPr>
                <w:rFonts w:eastAsia="標楷體"/>
                <w:sz w:val="20"/>
              </w:rPr>
            </w:pPr>
            <w:r w:rsidRPr="002430CD">
              <w:rPr>
                <w:rFonts w:eastAsia="標楷體" w:hint="eastAsia"/>
                <w:sz w:val="20"/>
              </w:rPr>
              <w:t>2.</w:t>
            </w:r>
            <w:r w:rsidRPr="002430CD">
              <w:rPr>
                <w:rFonts w:eastAsia="標楷體" w:hint="eastAsia"/>
                <w:sz w:val="20"/>
              </w:rPr>
              <w:t>一次全數強制轉換者：</w:t>
            </w:r>
          </w:p>
          <w:p w14:paraId="0D691595"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A.</w:t>
            </w:r>
            <w:r w:rsidRPr="002430CD">
              <w:rPr>
                <w:rFonts w:eastAsia="標楷體" w:hint="eastAsia"/>
                <w:sz w:val="20"/>
              </w:rPr>
              <w:t>申報換股作業計劃。</w:t>
            </w:r>
          </w:p>
          <w:p w14:paraId="136DA802" w14:textId="77777777" w:rsidR="00E64428" w:rsidRPr="002430CD" w:rsidRDefault="00E64428" w:rsidP="00E64428">
            <w:pPr>
              <w:kinsoku w:val="0"/>
              <w:overflowPunct w:val="0"/>
              <w:spacing w:line="260" w:lineRule="exact"/>
              <w:ind w:left="200" w:hanging="200"/>
              <w:jc w:val="both"/>
              <w:rPr>
                <w:rFonts w:eastAsia="標楷體"/>
                <w:sz w:val="20"/>
              </w:rPr>
            </w:pPr>
          </w:p>
          <w:p w14:paraId="70D31503" w14:textId="77777777" w:rsidR="00E64428" w:rsidRPr="002430CD" w:rsidRDefault="00E64428" w:rsidP="00E64428">
            <w:pPr>
              <w:kinsoku w:val="0"/>
              <w:overflowPunct w:val="0"/>
              <w:spacing w:line="260" w:lineRule="exact"/>
              <w:ind w:left="200" w:hanging="200"/>
              <w:jc w:val="both"/>
              <w:rPr>
                <w:rFonts w:eastAsia="標楷體"/>
                <w:sz w:val="20"/>
              </w:rPr>
            </w:pPr>
          </w:p>
          <w:p w14:paraId="6CDA0E7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B.</w:t>
            </w:r>
            <w:proofErr w:type="gramStart"/>
            <w:r w:rsidRPr="002430CD">
              <w:rPr>
                <w:rFonts w:eastAsia="標楷體" w:hint="eastAsia"/>
                <w:sz w:val="20"/>
              </w:rPr>
              <w:t>洽定換股</w:t>
            </w:r>
            <w:proofErr w:type="gramEnd"/>
            <w:r w:rsidRPr="002430CD">
              <w:rPr>
                <w:rFonts w:eastAsia="標楷體" w:hint="eastAsia"/>
                <w:sz w:val="20"/>
              </w:rPr>
              <w:t>基準日。</w:t>
            </w:r>
          </w:p>
        </w:tc>
        <w:tc>
          <w:tcPr>
            <w:tcW w:w="2160" w:type="dxa"/>
            <w:tcBorders>
              <w:top w:val="single" w:sz="4" w:space="0" w:color="auto"/>
              <w:left w:val="single" w:sz="4" w:space="0" w:color="auto"/>
              <w:bottom w:val="single" w:sz="4" w:space="0" w:color="auto"/>
              <w:right w:val="single" w:sz="4" w:space="0" w:color="auto"/>
            </w:tcBorders>
          </w:tcPr>
          <w:p w14:paraId="04691D16" w14:textId="77777777" w:rsidR="00E64428" w:rsidRPr="002430CD" w:rsidRDefault="00E64428" w:rsidP="00E64428">
            <w:pPr>
              <w:kinsoku w:val="0"/>
              <w:overflowPunct w:val="0"/>
              <w:spacing w:line="260" w:lineRule="exact"/>
              <w:jc w:val="both"/>
              <w:rPr>
                <w:rFonts w:eastAsia="標楷體"/>
                <w:sz w:val="20"/>
              </w:rPr>
            </w:pPr>
          </w:p>
          <w:p w14:paraId="4F8D773C" w14:textId="77777777" w:rsidR="00E64428" w:rsidRPr="002430CD" w:rsidRDefault="00E64428" w:rsidP="00E64428">
            <w:pPr>
              <w:kinsoku w:val="0"/>
              <w:overflowPunct w:val="0"/>
              <w:spacing w:line="260" w:lineRule="exact"/>
              <w:jc w:val="both"/>
              <w:rPr>
                <w:rFonts w:eastAsia="標楷體"/>
                <w:sz w:val="20"/>
              </w:rPr>
            </w:pPr>
          </w:p>
          <w:p w14:paraId="0124130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得轉換為普通股開始日前十二</w:t>
            </w:r>
            <w:proofErr w:type="gramStart"/>
            <w:r w:rsidRPr="002430CD">
              <w:rPr>
                <w:rFonts w:eastAsia="標楷體" w:hint="eastAsia"/>
                <w:sz w:val="20"/>
              </w:rPr>
              <w:t>個</w:t>
            </w:r>
            <w:proofErr w:type="gramEnd"/>
            <w:r w:rsidRPr="002430CD">
              <w:rPr>
                <w:rFonts w:eastAsia="標楷體" w:hint="eastAsia"/>
                <w:sz w:val="20"/>
              </w:rPr>
              <w:t>營業日以前。</w:t>
            </w:r>
          </w:p>
          <w:p w14:paraId="5FFA283D" w14:textId="77777777" w:rsidR="00E64428" w:rsidRPr="002430CD" w:rsidRDefault="00E64428" w:rsidP="00E64428">
            <w:pPr>
              <w:kinsoku w:val="0"/>
              <w:overflowPunct w:val="0"/>
              <w:spacing w:line="260" w:lineRule="exact"/>
              <w:jc w:val="both"/>
              <w:rPr>
                <w:rFonts w:eastAsia="標楷體"/>
                <w:sz w:val="20"/>
              </w:rPr>
            </w:pPr>
          </w:p>
          <w:p w14:paraId="1AE69750" w14:textId="77777777" w:rsidR="00E64428" w:rsidRPr="002430CD" w:rsidRDefault="00E64428" w:rsidP="00E64428">
            <w:pPr>
              <w:kinsoku w:val="0"/>
              <w:overflowPunct w:val="0"/>
              <w:spacing w:line="260" w:lineRule="exact"/>
              <w:jc w:val="both"/>
              <w:rPr>
                <w:rFonts w:eastAsia="標楷體"/>
                <w:sz w:val="20"/>
              </w:rPr>
            </w:pPr>
          </w:p>
          <w:p w14:paraId="1B478D44" w14:textId="77777777" w:rsidR="00E64428" w:rsidRPr="002430CD" w:rsidRDefault="00E64428" w:rsidP="00E64428">
            <w:pPr>
              <w:kinsoku w:val="0"/>
              <w:overflowPunct w:val="0"/>
              <w:spacing w:line="260" w:lineRule="exact"/>
              <w:jc w:val="both"/>
              <w:rPr>
                <w:rFonts w:eastAsia="標楷體"/>
                <w:sz w:val="20"/>
              </w:rPr>
            </w:pPr>
          </w:p>
          <w:p w14:paraId="23031BD5" w14:textId="77777777" w:rsidR="00E64428" w:rsidRPr="002430CD" w:rsidRDefault="00E64428" w:rsidP="00E64428">
            <w:pPr>
              <w:kinsoku w:val="0"/>
              <w:overflowPunct w:val="0"/>
              <w:spacing w:line="260" w:lineRule="exact"/>
              <w:jc w:val="both"/>
              <w:rPr>
                <w:rFonts w:eastAsia="標楷體"/>
                <w:sz w:val="20"/>
              </w:rPr>
            </w:pPr>
          </w:p>
          <w:p w14:paraId="494F81B6" w14:textId="77777777" w:rsidR="00E64428" w:rsidRPr="002430CD" w:rsidRDefault="00E64428" w:rsidP="00E64428">
            <w:pPr>
              <w:kinsoku w:val="0"/>
              <w:overflowPunct w:val="0"/>
              <w:spacing w:line="260" w:lineRule="exact"/>
              <w:jc w:val="both"/>
              <w:rPr>
                <w:rFonts w:eastAsia="標楷體"/>
                <w:sz w:val="20"/>
              </w:rPr>
            </w:pPr>
          </w:p>
          <w:p w14:paraId="0A2FF9F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首次轉換為普通股之前及每月五日以前</w:t>
            </w:r>
            <w:r w:rsidRPr="002430CD">
              <w:rPr>
                <w:rFonts w:eastAsia="標楷體" w:hint="eastAsia"/>
                <w:sz w:val="20"/>
              </w:rPr>
              <w:t>(</w:t>
            </w:r>
            <w:r w:rsidRPr="002430CD">
              <w:rPr>
                <w:rFonts w:eastAsia="標楷體" w:hint="eastAsia"/>
                <w:sz w:val="20"/>
              </w:rPr>
              <w:t>該次或前月轉換資料</w:t>
            </w:r>
            <w:r w:rsidRPr="002430CD">
              <w:rPr>
                <w:rFonts w:eastAsia="標楷體" w:hint="eastAsia"/>
                <w:sz w:val="20"/>
              </w:rPr>
              <w:t>)</w:t>
            </w:r>
            <w:r w:rsidRPr="002430CD">
              <w:rPr>
                <w:rFonts w:eastAsia="標楷體" w:hint="eastAsia"/>
                <w:sz w:val="20"/>
              </w:rPr>
              <w:t>。</w:t>
            </w:r>
          </w:p>
          <w:p w14:paraId="6D9519D9" w14:textId="77777777" w:rsidR="00E64428" w:rsidRDefault="00E64428" w:rsidP="00E64428">
            <w:pPr>
              <w:kinsoku w:val="0"/>
              <w:overflowPunct w:val="0"/>
              <w:spacing w:line="260" w:lineRule="exact"/>
              <w:jc w:val="both"/>
              <w:rPr>
                <w:rFonts w:eastAsia="標楷體"/>
                <w:sz w:val="20"/>
              </w:rPr>
            </w:pPr>
          </w:p>
          <w:p w14:paraId="0C0D7E9D" w14:textId="77777777" w:rsidR="00E64428" w:rsidRDefault="00E64428" w:rsidP="00E64428">
            <w:pPr>
              <w:kinsoku w:val="0"/>
              <w:overflowPunct w:val="0"/>
              <w:spacing w:line="260" w:lineRule="exact"/>
              <w:jc w:val="both"/>
              <w:rPr>
                <w:rFonts w:eastAsia="標楷體"/>
                <w:sz w:val="20"/>
              </w:rPr>
            </w:pPr>
          </w:p>
          <w:p w14:paraId="7CBF0C59" w14:textId="77777777" w:rsidR="00E64428" w:rsidRPr="002430CD" w:rsidRDefault="00E64428" w:rsidP="00E64428">
            <w:pPr>
              <w:kinsoku w:val="0"/>
              <w:overflowPunct w:val="0"/>
              <w:spacing w:line="260" w:lineRule="exact"/>
              <w:jc w:val="both"/>
              <w:rPr>
                <w:rFonts w:eastAsia="標楷體"/>
                <w:sz w:val="20"/>
              </w:rPr>
            </w:pPr>
          </w:p>
          <w:p w14:paraId="48499ED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停止變更特別股股東名簿記載前三十</w:t>
            </w:r>
            <w:proofErr w:type="gramStart"/>
            <w:r w:rsidRPr="002430CD">
              <w:rPr>
                <w:rFonts w:eastAsia="標楷體" w:hint="eastAsia"/>
                <w:sz w:val="20"/>
              </w:rPr>
              <w:t>個</w:t>
            </w:r>
            <w:proofErr w:type="gramEnd"/>
            <w:r w:rsidRPr="002430CD">
              <w:rPr>
                <w:rFonts w:eastAsia="標楷體" w:hint="eastAsia"/>
                <w:sz w:val="20"/>
              </w:rPr>
              <w:t>營業日前。</w:t>
            </w:r>
          </w:p>
          <w:p w14:paraId="4B5F0574" w14:textId="77777777" w:rsidR="00E64428" w:rsidRPr="002430CD" w:rsidRDefault="00E64428" w:rsidP="00E64428">
            <w:pPr>
              <w:kinsoku w:val="0"/>
              <w:overflowPunct w:val="0"/>
              <w:spacing w:line="260" w:lineRule="exact"/>
              <w:jc w:val="both"/>
              <w:rPr>
                <w:rFonts w:eastAsia="標楷體"/>
                <w:sz w:val="20"/>
              </w:rPr>
            </w:pPr>
          </w:p>
          <w:p w14:paraId="176116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換股計書經本公司函報主管機關核備後，於停止變更特別股股東名簿記載前十二</w:t>
            </w:r>
            <w:proofErr w:type="gramStart"/>
            <w:r w:rsidRPr="002430CD">
              <w:rPr>
                <w:rFonts w:eastAsia="標楷體" w:hint="eastAsia"/>
                <w:sz w:val="20"/>
              </w:rPr>
              <w:t>個</w:t>
            </w:r>
            <w:proofErr w:type="gramEnd"/>
            <w:r w:rsidRPr="002430CD">
              <w:rPr>
                <w:rFonts w:eastAsia="標楷體" w:hint="eastAsia"/>
                <w:sz w:val="20"/>
              </w:rPr>
              <w:t>營業日前。</w:t>
            </w:r>
          </w:p>
        </w:tc>
        <w:tc>
          <w:tcPr>
            <w:tcW w:w="6300" w:type="dxa"/>
            <w:tcBorders>
              <w:top w:val="single" w:sz="4" w:space="0" w:color="auto"/>
              <w:left w:val="single" w:sz="4" w:space="0" w:color="auto"/>
              <w:bottom w:val="single" w:sz="4" w:space="0" w:color="auto"/>
              <w:right w:val="single" w:sz="4" w:space="0" w:color="auto"/>
            </w:tcBorders>
          </w:tcPr>
          <w:p w14:paraId="029D5AF4" w14:textId="77777777" w:rsidR="00E64428" w:rsidRPr="002430CD" w:rsidRDefault="00E64428" w:rsidP="00E64428">
            <w:pPr>
              <w:kinsoku w:val="0"/>
              <w:overflowPunct w:val="0"/>
              <w:spacing w:line="260" w:lineRule="exact"/>
              <w:jc w:val="both"/>
              <w:rPr>
                <w:rFonts w:eastAsia="標楷體"/>
                <w:sz w:val="20"/>
              </w:rPr>
            </w:pPr>
          </w:p>
          <w:p w14:paraId="69B6ED7F" w14:textId="77777777" w:rsidR="00E64428" w:rsidRPr="002430CD" w:rsidRDefault="00E64428" w:rsidP="00E64428">
            <w:pPr>
              <w:kinsoku w:val="0"/>
              <w:overflowPunct w:val="0"/>
              <w:spacing w:line="260" w:lineRule="exact"/>
              <w:jc w:val="both"/>
              <w:rPr>
                <w:rFonts w:eastAsia="標楷體"/>
                <w:sz w:val="20"/>
              </w:rPr>
            </w:pPr>
          </w:p>
          <w:p w14:paraId="29C21D72"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16F07602" w14:textId="77777777" w:rsidR="00E64428" w:rsidRPr="002430CD" w:rsidRDefault="00E64428" w:rsidP="00E64428">
            <w:pPr>
              <w:kinsoku w:val="0"/>
              <w:overflowPunct w:val="0"/>
              <w:spacing w:line="260" w:lineRule="exact"/>
              <w:ind w:left="156" w:hanging="156"/>
              <w:jc w:val="both"/>
              <w:rPr>
                <w:rFonts w:eastAsia="標楷體"/>
                <w:sz w:val="20"/>
              </w:rPr>
            </w:pPr>
            <w:r w:rsidRPr="002430CD">
              <w:rPr>
                <w:rFonts w:eastAsia="標楷體" w:hint="eastAsia"/>
                <w:sz w:val="20"/>
              </w:rPr>
              <w:t>2.</w:t>
            </w:r>
            <w:r w:rsidRPr="002430CD">
              <w:rPr>
                <w:rFonts w:eastAsia="標楷體" w:hint="eastAsia"/>
                <w:sz w:val="20"/>
              </w:rPr>
              <w:t>將轉換特別股轉換相關事宜「公開資訊觀測站」</w:t>
            </w:r>
            <w:r w:rsidRPr="002430CD">
              <w:rPr>
                <w:rFonts w:eastAsia="標楷體"/>
                <w:sz w:val="20"/>
              </w:rPr>
              <w:t>(sii.twse.com.tw/</w:t>
            </w:r>
            <w:r w:rsidRPr="002430CD">
              <w:rPr>
                <w:rFonts w:eastAsia="標楷體" w:hint="eastAsia"/>
                <w:sz w:val="20"/>
              </w:rPr>
              <w:t>募集與發行有價證券依公司法第</w:t>
            </w:r>
            <w:r w:rsidRPr="002430CD">
              <w:rPr>
                <w:rFonts w:eastAsia="標楷體" w:hint="eastAsia"/>
                <w:sz w:val="20"/>
              </w:rPr>
              <w:t>252</w:t>
            </w:r>
            <w:r w:rsidRPr="002430CD">
              <w:rPr>
                <w:rFonts w:eastAsia="標楷體" w:hint="eastAsia"/>
                <w:sz w:val="20"/>
              </w:rPr>
              <w:t>條及第</w:t>
            </w:r>
            <w:proofErr w:type="gramStart"/>
            <w:r w:rsidRPr="002430CD">
              <w:rPr>
                <w:rFonts w:eastAsia="標楷體" w:hint="eastAsia"/>
                <w:sz w:val="20"/>
              </w:rPr>
              <w:t>273</w:t>
            </w:r>
            <w:r w:rsidRPr="002430CD">
              <w:rPr>
                <w:rFonts w:eastAsia="標楷體" w:hint="eastAsia"/>
                <w:sz w:val="20"/>
              </w:rPr>
              <w:t>條暨</w:t>
            </w:r>
            <w:proofErr w:type="gramEnd"/>
            <w:r w:rsidRPr="002430CD">
              <w:rPr>
                <w:rFonts w:eastAsia="標楷體" w:hint="eastAsia"/>
                <w:sz w:val="20"/>
              </w:rPr>
              <w:t>有價證券交付或發放股利前辦理之公告</w:t>
            </w:r>
            <w:r w:rsidRPr="002430CD">
              <w:rPr>
                <w:rFonts w:eastAsia="標楷體" w:hint="eastAsia"/>
                <w:sz w:val="20"/>
              </w:rPr>
              <w:t>)</w:t>
            </w:r>
            <w:r w:rsidRPr="002430CD">
              <w:rPr>
                <w:rFonts w:eastAsia="標楷體" w:hint="eastAsia"/>
                <w:sz w:val="20"/>
              </w:rPr>
              <w:t>，並檢送申報資料二份。</w:t>
            </w:r>
          </w:p>
          <w:p w14:paraId="21EBEB2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原轉換特別股發行辦法二份。</w:t>
            </w:r>
          </w:p>
          <w:p w14:paraId="72A98C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主管機關核准函二份。</w:t>
            </w:r>
          </w:p>
          <w:p w14:paraId="6D73F6C9" w14:textId="77777777" w:rsidR="00E64428" w:rsidRDefault="00E64428" w:rsidP="00E64428">
            <w:pPr>
              <w:kinsoku w:val="0"/>
              <w:overflowPunct w:val="0"/>
              <w:spacing w:line="260" w:lineRule="exact"/>
              <w:jc w:val="both"/>
              <w:rPr>
                <w:rFonts w:eastAsia="標楷體"/>
                <w:sz w:val="20"/>
              </w:rPr>
            </w:pPr>
          </w:p>
          <w:p w14:paraId="14CF65D9"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來函請敘明</w:t>
            </w:r>
            <w:proofErr w:type="gramEnd"/>
            <w:r w:rsidRPr="002430CD">
              <w:rPr>
                <w:rFonts w:eastAsia="標楷體" w:hint="eastAsia"/>
                <w:sz w:val="20"/>
              </w:rPr>
              <w:t>：</w:t>
            </w:r>
          </w:p>
          <w:p w14:paraId="7382EDC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前月轉換情形及至前月累積轉換股數。</w:t>
            </w:r>
          </w:p>
          <w:p w14:paraId="00E9C59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經轉換後公司股份種類變動情形。</w:t>
            </w:r>
          </w:p>
          <w:p w14:paraId="234EE07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proofErr w:type="gramStart"/>
            <w:r w:rsidRPr="002430CD">
              <w:rPr>
                <w:rFonts w:eastAsia="標楷體" w:hint="eastAsia"/>
                <w:sz w:val="20"/>
              </w:rPr>
              <w:t>原准發行</w:t>
            </w:r>
            <w:proofErr w:type="gramEnd"/>
            <w:r w:rsidRPr="002430CD">
              <w:rPr>
                <w:rFonts w:eastAsia="標楷體" w:hint="eastAsia"/>
                <w:sz w:val="20"/>
              </w:rPr>
              <w:t>特別股股數及證管會核准日期</w:t>
            </w:r>
            <w:proofErr w:type="gramStart"/>
            <w:r w:rsidRPr="002430CD">
              <w:rPr>
                <w:rFonts w:eastAsia="標楷體" w:hint="eastAsia"/>
                <w:sz w:val="20"/>
              </w:rPr>
              <w:t>及函號</w:t>
            </w:r>
            <w:proofErr w:type="gramEnd"/>
            <w:r w:rsidRPr="002430CD">
              <w:rPr>
                <w:rFonts w:eastAsia="標楷體" w:hint="eastAsia"/>
                <w:sz w:val="20"/>
              </w:rPr>
              <w:t>。</w:t>
            </w:r>
          </w:p>
          <w:p w14:paraId="24070E0E"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本公司同意上市日期</w:t>
            </w:r>
            <w:proofErr w:type="gramStart"/>
            <w:r w:rsidRPr="002430CD">
              <w:rPr>
                <w:rFonts w:eastAsia="標楷體" w:hint="eastAsia"/>
                <w:sz w:val="20"/>
              </w:rPr>
              <w:t>及函號</w:t>
            </w:r>
            <w:proofErr w:type="gramEnd"/>
            <w:r w:rsidRPr="002430CD">
              <w:rPr>
                <w:rFonts w:eastAsia="標楷體" w:hint="eastAsia"/>
                <w:sz w:val="20"/>
              </w:rPr>
              <w:t>。</w:t>
            </w:r>
          </w:p>
          <w:p w14:paraId="3DB2EA9E" w14:textId="77777777" w:rsidR="00E64428" w:rsidRPr="002430CD" w:rsidRDefault="00E64428" w:rsidP="00E64428">
            <w:pPr>
              <w:kinsoku w:val="0"/>
              <w:overflowPunct w:val="0"/>
              <w:spacing w:line="260" w:lineRule="exact"/>
              <w:jc w:val="both"/>
              <w:rPr>
                <w:rFonts w:eastAsia="標楷體"/>
                <w:sz w:val="20"/>
              </w:rPr>
            </w:pPr>
          </w:p>
          <w:p w14:paraId="13DF82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上市有價證券內容變更申請書三份</w:t>
            </w:r>
            <w:r w:rsidRPr="002430CD">
              <w:rPr>
                <w:rFonts w:eastAsia="標楷體"/>
                <w:sz w:val="20"/>
              </w:rPr>
              <w:t>。</w:t>
            </w:r>
          </w:p>
          <w:p w14:paraId="008E372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換股作業計劃書三份</w:t>
            </w:r>
            <w:r w:rsidRPr="002430CD">
              <w:rPr>
                <w:rFonts w:eastAsia="標楷體" w:hint="eastAsia"/>
                <w:sz w:val="20"/>
              </w:rPr>
              <w:t>(</w:t>
            </w:r>
            <w:r w:rsidRPr="002430CD">
              <w:rPr>
                <w:rFonts w:eastAsia="標楷體" w:hint="eastAsia"/>
                <w:sz w:val="20"/>
              </w:rPr>
              <w:t>詳載預定換股作業流程</w:t>
            </w:r>
            <w:r w:rsidRPr="002430CD">
              <w:rPr>
                <w:rFonts w:eastAsia="標楷體" w:hint="eastAsia"/>
                <w:sz w:val="20"/>
              </w:rPr>
              <w:t>)</w:t>
            </w:r>
            <w:r w:rsidRPr="002430CD">
              <w:rPr>
                <w:rFonts w:eastAsia="標楷體"/>
                <w:sz w:val="20"/>
              </w:rPr>
              <w:t>。</w:t>
            </w:r>
          </w:p>
          <w:p w14:paraId="6AE66646" w14:textId="77777777" w:rsidR="00E64428" w:rsidRPr="002430CD" w:rsidRDefault="00E64428" w:rsidP="00E64428">
            <w:pPr>
              <w:kinsoku w:val="0"/>
              <w:overflowPunct w:val="0"/>
              <w:spacing w:line="260" w:lineRule="exact"/>
              <w:jc w:val="both"/>
              <w:rPr>
                <w:rFonts w:eastAsia="標楷體"/>
                <w:sz w:val="20"/>
              </w:rPr>
            </w:pPr>
          </w:p>
          <w:p w14:paraId="23EE717C" w14:textId="77777777" w:rsidR="00E64428" w:rsidRPr="002430CD" w:rsidRDefault="00E64428" w:rsidP="00E64428">
            <w:pPr>
              <w:kinsoku w:val="0"/>
              <w:overflowPunct w:val="0"/>
              <w:spacing w:line="260" w:lineRule="exact"/>
              <w:jc w:val="both"/>
              <w:rPr>
                <w:rFonts w:eastAsia="標楷體"/>
                <w:sz w:val="20"/>
              </w:rPr>
            </w:pPr>
          </w:p>
          <w:p w14:paraId="0D84703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2CD11950"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換股作業相關事宜輸入「公開資訊觀測站」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6CC4E229" w14:textId="77777777" w:rsidR="00E64428" w:rsidRPr="002430CD" w:rsidRDefault="00E64428" w:rsidP="00E64428">
            <w:pPr>
              <w:kinsoku w:val="0"/>
              <w:overflowPunct w:val="0"/>
              <w:spacing w:line="260" w:lineRule="exact"/>
              <w:jc w:val="both"/>
              <w:rPr>
                <w:rFonts w:eastAsia="標楷體"/>
                <w:sz w:val="20"/>
              </w:rPr>
            </w:pPr>
          </w:p>
          <w:p w14:paraId="58251F67" w14:textId="77777777" w:rsidR="00E64428" w:rsidRPr="002430CD" w:rsidRDefault="00E64428" w:rsidP="00E64428">
            <w:pPr>
              <w:kinsoku w:val="0"/>
              <w:overflowPunct w:val="0"/>
              <w:spacing w:line="260" w:lineRule="exact"/>
              <w:jc w:val="both"/>
              <w:rPr>
                <w:rFonts w:eastAsia="標楷體"/>
                <w:sz w:val="20"/>
              </w:rPr>
            </w:pPr>
          </w:p>
          <w:p w14:paraId="23328A76" w14:textId="77777777" w:rsidR="00E64428" w:rsidRPr="002430CD" w:rsidRDefault="00E64428" w:rsidP="00E64428">
            <w:pPr>
              <w:kinsoku w:val="0"/>
              <w:overflowPunct w:val="0"/>
              <w:spacing w:line="260" w:lineRule="exact"/>
              <w:jc w:val="both"/>
              <w:rPr>
                <w:rFonts w:eastAsia="標楷體"/>
                <w:sz w:val="20"/>
              </w:rPr>
            </w:pPr>
          </w:p>
          <w:p w14:paraId="64F694C0" w14:textId="77777777" w:rsidR="00E64428" w:rsidRPr="002430CD" w:rsidRDefault="00E64428" w:rsidP="00E64428">
            <w:pPr>
              <w:kinsoku w:val="0"/>
              <w:overflowPunct w:val="0"/>
              <w:spacing w:line="260" w:lineRule="exact"/>
              <w:jc w:val="both"/>
              <w:rPr>
                <w:rFonts w:eastAsia="標楷體"/>
                <w:sz w:val="20"/>
              </w:rPr>
            </w:pPr>
          </w:p>
          <w:p w14:paraId="62B57951" w14:textId="77777777" w:rsidR="00E64428" w:rsidRPr="002430CD" w:rsidRDefault="00E64428" w:rsidP="00E64428">
            <w:pPr>
              <w:kinsoku w:val="0"/>
              <w:overflowPunct w:val="0"/>
              <w:spacing w:line="260" w:lineRule="exact"/>
              <w:jc w:val="both"/>
              <w:rPr>
                <w:rFonts w:eastAsia="標楷體"/>
                <w:sz w:val="20"/>
              </w:rPr>
            </w:pPr>
          </w:p>
          <w:p w14:paraId="66FC0405" w14:textId="77777777" w:rsidR="00E64428" w:rsidRPr="002430CD" w:rsidRDefault="00E64428" w:rsidP="00E64428">
            <w:pPr>
              <w:kinsoku w:val="0"/>
              <w:overflowPunct w:val="0"/>
              <w:spacing w:line="260" w:lineRule="exact"/>
              <w:jc w:val="both"/>
              <w:rPr>
                <w:rFonts w:eastAsia="標楷體"/>
                <w:sz w:val="20"/>
              </w:rPr>
            </w:pPr>
          </w:p>
          <w:p w14:paraId="6D332DB9" w14:textId="77777777" w:rsidR="00E64428" w:rsidRPr="002430CD" w:rsidRDefault="00E64428" w:rsidP="00E64428">
            <w:pPr>
              <w:kinsoku w:val="0"/>
              <w:overflowPunct w:val="0"/>
              <w:spacing w:line="260" w:lineRule="exact"/>
              <w:jc w:val="both"/>
              <w:rPr>
                <w:rFonts w:eastAsia="標楷體"/>
                <w:sz w:val="20"/>
              </w:rPr>
            </w:pPr>
          </w:p>
          <w:p w14:paraId="5F6E005A" w14:textId="77777777" w:rsidR="00E64428" w:rsidRPr="002430CD" w:rsidRDefault="00E64428" w:rsidP="00E64428">
            <w:pPr>
              <w:kinsoku w:val="0"/>
              <w:overflowPunct w:val="0"/>
              <w:spacing w:line="260" w:lineRule="exact"/>
              <w:jc w:val="both"/>
              <w:rPr>
                <w:rFonts w:eastAsia="標楷體"/>
                <w:sz w:val="20"/>
              </w:rPr>
            </w:pPr>
          </w:p>
          <w:p w14:paraId="1A105723" w14:textId="77777777" w:rsidR="00E64428" w:rsidRPr="002430CD" w:rsidRDefault="00E64428" w:rsidP="00E64428">
            <w:pPr>
              <w:kinsoku w:val="0"/>
              <w:overflowPunct w:val="0"/>
              <w:spacing w:line="260" w:lineRule="exact"/>
              <w:jc w:val="both"/>
              <w:rPr>
                <w:rFonts w:eastAsia="標楷體"/>
                <w:sz w:val="20"/>
              </w:rPr>
            </w:pPr>
          </w:p>
          <w:p w14:paraId="7FEB9667" w14:textId="77777777" w:rsidR="00E64428" w:rsidRDefault="00E64428" w:rsidP="00E64428">
            <w:pPr>
              <w:kinsoku w:val="0"/>
              <w:overflowPunct w:val="0"/>
              <w:spacing w:line="260" w:lineRule="exact"/>
              <w:ind w:left="200" w:hangingChars="100" w:hanging="200"/>
              <w:jc w:val="both"/>
              <w:rPr>
                <w:rFonts w:eastAsia="標楷體"/>
                <w:sz w:val="20"/>
              </w:rPr>
            </w:pPr>
          </w:p>
          <w:p w14:paraId="0BF5F292" w14:textId="77777777" w:rsidR="00E64428" w:rsidRDefault="00E64428" w:rsidP="00E64428">
            <w:pPr>
              <w:kinsoku w:val="0"/>
              <w:overflowPunct w:val="0"/>
              <w:spacing w:line="260" w:lineRule="exact"/>
              <w:ind w:left="200" w:hangingChars="100" w:hanging="200"/>
              <w:jc w:val="both"/>
              <w:rPr>
                <w:rFonts w:eastAsia="標楷體"/>
                <w:sz w:val="20"/>
              </w:rPr>
            </w:pPr>
          </w:p>
          <w:p w14:paraId="756775F8" w14:textId="77777777" w:rsidR="00E64428" w:rsidRDefault="00E64428" w:rsidP="00E64428">
            <w:pPr>
              <w:kinsoku w:val="0"/>
              <w:overflowPunct w:val="0"/>
              <w:spacing w:line="260" w:lineRule="exact"/>
              <w:ind w:left="200" w:hangingChars="100" w:hanging="200"/>
              <w:jc w:val="both"/>
              <w:rPr>
                <w:rFonts w:eastAsia="標楷體"/>
                <w:sz w:val="20"/>
              </w:rPr>
            </w:pPr>
          </w:p>
          <w:p w14:paraId="1D25AE5F" w14:textId="77777777" w:rsidR="00E64428" w:rsidRDefault="00E64428" w:rsidP="00E64428">
            <w:pPr>
              <w:kinsoku w:val="0"/>
              <w:overflowPunct w:val="0"/>
              <w:spacing w:line="260" w:lineRule="exact"/>
              <w:ind w:left="200" w:hangingChars="100" w:hanging="200"/>
              <w:jc w:val="both"/>
              <w:rPr>
                <w:rFonts w:eastAsia="標楷體"/>
                <w:sz w:val="20"/>
              </w:rPr>
            </w:pPr>
          </w:p>
          <w:p w14:paraId="499F2EFB" w14:textId="77777777" w:rsidR="00E64428" w:rsidRDefault="00E64428" w:rsidP="00E64428">
            <w:pPr>
              <w:kinsoku w:val="0"/>
              <w:overflowPunct w:val="0"/>
              <w:spacing w:line="260" w:lineRule="exact"/>
              <w:jc w:val="both"/>
              <w:rPr>
                <w:rFonts w:eastAsia="標楷體"/>
                <w:sz w:val="20"/>
              </w:rPr>
            </w:pPr>
          </w:p>
          <w:p w14:paraId="7ADA1D0F" w14:textId="77777777" w:rsidR="00E64428" w:rsidRPr="002430CD" w:rsidRDefault="00E64428" w:rsidP="00E64428">
            <w:pPr>
              <w:kinsoku w:val="0"/>
              <w:overflowPunct w:val="0"/>
              <w:spacing w:line="260" w:lineRule="exact"/>
              <w:jc w:val="both"/>
              <w:rPr>
                <w:rFonts w:eastAsia="標楷體"/>
                <w:sz w:val="20"/>
              </w:rPr>
            </w:pPr>
          </w:p>
          <w:p w14:paraId="1C99CC6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33</w:t>
            </w:r>
            <w:r w:rsidRPr="002430CD">
              <w:rPr>
                <w:rFonts w:eastAsia="標楷體"/>
                <w:sz w:val="20"/>
              </w:rPr>
              <w:t>、</w:t>
            </w:r>
            <w:r w:rsidRPr="002430CD">
              <w:rPr>
                <w:rFonts w:eastAsia="標楷體" w:hint="eastAsia"/>
                <w:sz w:val="20"/>
              </w:rPr>
              <w:t>45</w:t>
            </w:r>
            <w:r w:rsidRPr="002430CD">
              <w:rPr>
                <w:rFonts w:eastAsia="標楷體"/>
                <w:sz w:val="20"/>
              </w:rPr>
              <w:t>、</w:t>
            </w:r>
            <w:r w:rsidRPr="002430CD">
              <w:rPr>
                <w:rFonts w:eastAsia="標楷體" w:hint="eastAsia"/>
                <w:sz w:val="20"/>
              </w:rPr>
              <w:t>47</w:t>
            </w:r>
            <w:r w:rsidRPr="002430CD">
              <w:rPr>
                <w:rFonts w:eastAsia="標楷體" w:hint="eastAsia"/>
                <w:sz w:val="20"/>
              </w:rPr>
              <w:t>條。</w:t>
            </w:r>
          </w:p>
          <w:p w14:paraId="534339F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本公司有價證券上市契約第</w:t>
            </w:r>
            <w:r w:rsidRPr="002430CD">
              <w:rPr>
                <w:rFonts w:eastAsia="標楷體" w:hint="eastAsia"/>
                <w:sz w:val="20"/>
              </w:rPr>
              <w:t>1</w:t>
            </w:r>
            <w:r w:rsidRPr="002430CD">
              <w:rPr>
                <w:rFonts w:eastAsia="標楷體" w:hint="eastAsia"/>
                <w:sz w:val="20"/>
              </w:rPr>
              <w:t>條。</w:t>
            </w:r>
          </w:p>
          <w:p w14:paraId="5512F16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3.85.9.26</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20456</w:t>
            </w:r>
            <w:r w:rsidRPr="002430CD">
              <w:rPr>
                <w:rFonts w:eastAsia="標楷體" w:hint="eastAsia"/>
                <w:sz w:val="20"/>
              </w:rPr>
              <w:t>號函。</w:t>
            </w:r>
          </w:p>
          <w:p w14:paraId="52C3B2E4" w14:textId="77777777" w:rsidR="00E64428" w:rsidRPr="002430CD" w:rsidRDefault="00E64428" w:rsidP="00E64428">
            <w:pPr>
              <w:kinsoku w:val="0"/>
              <w:overflowPunct w:val="0"/>
              <w:spacing w:line="260" w:lineRule="exact"/>
              <w:jc w:val="both"/>
              <w:rPr>
                <w:rFonts w:eastAsia="標楷體"/>
                <w:sz w:val="20"/>
              </w:rPr>
            </w:pPr>
          </w:p>
          <w:p w14:paraId="38B2B0B1"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156</w:t>
            </w:r>
            <w:r w:rsidRPr="002430CD">
              <w:rPr>
                <w:rFonts w:eastAsia="標楷體" w:hint="eastAsia"/>
                <w:sz w:val="20"/>
              </w:rPr>
              <w:t>條。</w:t>
            </w:r>
          </w:p>
          <w:p w14:paraId="3A31444D"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0F161B30"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3.79.1.19</w:t>
            </w:r>
            <w:r w:rsidRPr="002430CD">
              <w:rPr>
                <w:rFonts w:eastAsia="標楷體" w:hint="eastAsia"/>
                <w:sz w:val="20"/>
              </w:rPr>
              <w:t>台證</w:t>
            </w:r>
            <w:r w:rsidRPr="002430CD">
              <w:rPr>
                <w:rFonts w:eastAsia="標楷體" w:hint="eastAsia"/>
                <w:sz w:val="20"/>
              </w:rPr>
              <w:t>(79)</w:t>
            </w:r>
            <w:r w:rsidRPr="002430CD">
              <w:rPr>
                <w:rFonts w:eastAsia="標楷體" w:hint="eastAsia"/>
                <w:sz w:val="20"/>
              </w:rPr>
              <w:t>上字第</w:t>
            </w:r>
            <w:r w:rsidRPr="002430CD">
              <w:rPr>
                <w:rFonts w:eastAsia="標楷體" w:hint="eastAsia"/>
                <w:sz w:val="20"/>
              </w:rPr>
              <w:t>0704</w:t>
            </w:r>
            <w:r w:rsidRPr="002430CD">
              <w:rPr>
                <w:rFonts w:eastAsia="標楷體" w:hint="eastAsia"/>
                <w:sz w:val="20"/>
              </w:rPr>
              <w:t>號函。</w:t>
            </w:r>
          </w:p>
        </w:tc>
      </w:tr>
      <w:tr w:rsidR="00E64428" w:rsidRPr="002430CD" w14:paraId="31863FB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4526C44"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19</w:t>
            </w:r>
          </w:p>
        </w:tc>
        <w:tc>
          <w:tcPr>
            <w:tcW w:w="2280" w:type="dxa"/>
            <w:tcBorders>
              <w:top w:val="single" w:sz="4" w:space="0" w:color="auto"/>
              <w:left w:val="single" w:sz="4" w:space="0" w:color="auto"/>
              <w:bottom w:val="single" w:sz="4" w:space="0" w:color="auto"/>
              <w:right w:val="single" w:sz="4" w:space="0" w:color="auto"/>
            </w:tcBorders>
          </w:tcPr>
          <w:p w14:paraId="59104BC9" w14:textId="77777777" w:rsidR="00E64428" w:rsidRPr="002F6EBE" w:rsidRDefault="00E64428" w:rsidP="00E64428">
            <w:pPr>
              <w:pStyle w:val="a8"/>
              <w:wordWrap/>
              <w:spacing w:line="260" w:lineRule="exact"/>
              <w:jc w:val="both"/>
            </w:pPr>
            <w:r w:rsidRPr="002F6EBE">
              <w:rPr>
                <w:rFonts w:hint="eastAsia"/>
              </w:rPr>
              <w:t>3.</w:t>
            </w:r>
            <w:r w:rsidRPr="002F6EBE">
              <w:rPr>
                <w:rFonts w:hint="eastAsia"/>
              </w:rPr>
              <w:t>申報特別股轉換之普通股上市股數（至少每季一次）。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61384B1D" w14:textId="77777777" w:rsidR="00E64428" w:rsidRPr="002F6EBE" w:rsidRDefault="00E64428" w:rsidP="00E64428">
            <w:pPr>
              <w:kinsoku w:val="0"/>
              <w:overflowPunct w:val="0"/>
              <w:spacing w:line="260" w:lineRule="exact"/>
              <w:jc w:val="both"/>
              <w:rPr>
                <w:rFonts w:eastAsia="標楷體"/>
                <w:sz w:val="20"/>
              </w:rPr>
            </w:pPr>
            <w:r w:rsidRPr="002F6EBE">
              <w:rPr>
                <w:rFonts w:eastAsia="標楷體" w:hint="eastAsia"/>
                <w:sz w:val="20"/>
              </w:rPr>
              <w:t>變更登記後三</w:t>
            </w:r>
            <w:proofErr w:type="gramStart"/>
            <w:r w:rsidRPr="002F6EBE">
              <w:rPr>
                <w:rFonts w:eastAsia="標楷體" w:hint="eastAsia"/>
                <w:sz w:val="20"/>
              </w:rPr>
              <w:t>個</w:t>
            </w:r>
            <w:proofErr w:type="gramEnd"/>
            <w:r w:rsidRPr="002F6EBE">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47A6835B"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Ansi="標楷體" w:hint="eastAsia"/>
                <w:sz w:val="20"/>
                <w:szCs w:val="20"/>
              </w:rPr>
              <w:t>1.</w:t>
            </w: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5A0A2282" w14:textId="77777777" w:rsidR="00E64428" w:rsidRPr="002F6EBE" w:rsidRDefault="00E64428" w:rsidP="00E64428">
            <w:pPr>
              <w:kinsoku w:val="0"/>
              <w:overflowPunct w:val="0"/>
              <w:spacing w:line="260" w:lineRule="exact"/>
              <w:ind w:left="140" w:hanging="140"/>
              <w:jc w:val="both"/>
              <w:rPr>
                <w:rFonts w:eastAsia="標楷體"/>
                <w:sz w:val="20"/>
              </w:rPr>
            </w:pPr>
            <w:r w:rsidRPr="002F6EBE">
              <w:rPr>
                <w:rFonts w:eastAsia="標楷體" w:hint="eastAsia"/>
                <w:sz w:val="20"/>
              </w:rPr>
              <w:t>2.</w:t>
            </w:r>
            <w:r w:rsidRPr="002F6EBE">
              <w:rPr>
                <w:rFonts w:eastAsia="標楷體" w:hint="eastAsia"/>
                <w:sz w:val="20"/>
              </w:rPr>
              <w:t>輸入「公開資訊觀測站」</w:t>
            </w:r>
            <w:r w:rsidRPr="002F6EBE">
              <w:rPr>
                <w:rFonts w:eastAsia="標楷體"/>
                <w:sz w:val="20"/>
              </w:rPr>
              <w:t>(sii.twse.com.tw/</w:t>
            </w:r>
            <w:r w:rsidRPr="002F6EBE">
              <w:rPr>
                <w:rFonts w:eastAsia="標楷體" w:hAnsi="標楷體"/>
                <w:sz w:val="20"/>
                <w:szCs w:val="20"/>
              </w:rPr>
              <w:t>募集與發行有價證券依公司法第</w:t>
            </w:r>
            <w:r w:rsidRPr="002F6EBE">
              <w:rPr>
                <w:rFonts w:eastAsia="標楷體" w:hAnsi="標楷體"/>
                <w:sz w:val="20"/>
                <w:szCs w:val="20"/>
              </w:rPr>
              <w:t>252</w:t>
            </w:r>
            <w:r w:rsidRPr="002F6EBE">
              <w:rPr>
                <w:rFonts w:eastAsia="標楷體" w:hAnsi="標楷體"/>
                <w:sz w:val="20"/>
                <w:szCs w:val="20"/>
              </w:rPr>
              <w:t>條及</w:t>
            </w:r>
            <w:proofErr w:type="gramStart"/>
            <w:r w:rsidRPr="002F6EBE">
              <w:rPr>
                <w:rFonts w:eastAsia="標楷體" w:hAnsi="標楷體"/>
                <w:sz w:val="20"/>
                <w:szCs w:val="20"/>
              </w:rPr>
              <w:t>273</w:t>
            </w:r>
            <w:r w:rsidRPr="002F6EBE">
              <w:rPr>
                <w:rFonts w:eastAsia="標楷體" w:hAnsi="標楷體"/>
                <w:sz w:val="20"/>
                <w:szCs w:val="20"/>
              </w:rPr>
              <w:t>條暨</w:t>
            </w:r>
            <w:proofErr w:type="gramEnd"/>
            <w:r w:rsidRPr="002F6EBE">
              <w:rPr>
                <w:rFonts w:eastAsia="標楷體" w:hAnsi="標楷體"/>
                <w:sz w:val="20"/>
                <w:szCs w:val="20"/>
              </w:rPr>
              <w:t>有價證券交付或發放股利前辦理之公告</w:t>
            </w:r>
            <w:r w:rsidRPr="002F6EBE">
              <w:rPr>
                <w:rFonts w:eastAsia="標楷體" w:hint="eastAsia"/>
                <w:sz w:val="20"/>
              </w:rPr>
              <w:t>)</w:t>
            </w:r>
            <w:r w:rsidRPr="002F6EBE">
              <w:rPr>
                <w:rFonts w:eastAsia="標楷體" w:hint="eastAsia"/>
                <w:sz w:val="20"/>
              </w:rPr>
              <w:t>。</w:t>
            </w:r>
          </w:p>
          <w:p w14:paraId="51DAB702" w14:textId="77777777" w:rsidR="00E64428" w:rsidRPr="002F6EBE"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EABA323"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1.104.10.20</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1041804796</w:t>
            </w:r>
            <w:r w:rsidRPr="002F6EBE">
              <w:rPr>
                <w:rFonts w:eastAsia="標楷體" w:hint="eastAsia"/>
                <w:sz w:val="20"/>
              </w:rPr>
              <w:t>號函。</w:t>
            </w:r>
          </w:p>
          <w:p w14:paraId="299E66A2" w14:textId="77777777" w:rsidR="00E64428" w:rsidRPr="002F6EBE" w:rsidRDefault="00E64428" w:rsidP="00E64428">
            <w:pPr>
              <w:kinsoku w:val="0"/>
              <w:overflowPunct w:val="0"/>
              <w:spacing w:line="260" w:lineRule="exact"/>
              <w:ind w:left="198" w:hanging="198"/>
              <w:jc w:val="both"/>
              <w:rPr>
                <w:rFonts w:eastAsia="標楷體"/>
                <w:sz w:val="20"/>
              </w:rPr>
            </w:pPr>
            <w:r w:rsidRPr="002F6EBE">
              <w:rPr>
                <w:rFonts w:eastAsia="標楷體" w:hint="eastAsia"/>
                <w:sz w:val="20"/>
              </w:rPr>
              <w:t>2.105.03.29</w:t>
            </w:r>
            <w:proofErr w:type="gramStart"/>
            <w:r w:rsidRPr="002F6EBE">
              <w:rPr>
                <w:rFonts w:eastAsia="標楷體" w:hint="eastAsia"/>
                <w:sz w:val="20"/>
              </w:rPr>
              <w:t>臺</w:t>
            </w:r>
            <w:proofErr w:type="gramEnd"/>
            <w:r w:rsidRPr="002F6EBE">
              <w:rPr>
                <w:rFonts w:eastAsia="標楷體" w:hint="eastAsia"/>
                <w:sz w:val="20"/>
              </w:rPr>
              <w:t>證上一字第</w:t>
            </w:r>
            <w:r w:rsidRPr="002F6EBE">
              <w:rPr>
                <w:rFonts w:eastAsia="標楷體" w:hint="eastAsia"/>
                <w:sz w:val="20"/>
              </w:rPr>
              <w:t>1051801229</w:t>
            </w:r>
            <w:r w:rsidRPr="002F6EBE">
              <w:rPr>
                <w:rFonts w:eastAsia="標楷體" w:hint="eastAsia"/>
                <w:sz w:val="20"/>
              </w:rPr>
              <w:t>號函。</w:t>
            </w:r>
          </w:p>
          <w:p w14:paraId="3CD4246D" w14:textId="77777777" w:rsidR="00E64428" w:rsidRPr="002F6EBE" w:rsidRDefault="00E64428" w:rsidP="00E64428">
            <w:pPr>
              <w:kinsoku w:val="0"/>
              <w:overflowPunct w:val="0"/>
              <w:spacing w:line="260" w:lineRule="exact"/>
              <w:jc w:val="both"/>
              <w:rPr>
                <w:rFonts w:eastAsia="標楷體"/>
                <w:sz w:val="20"/>
              </w:rPr>
            </w:pPr>
          </w:p>
        </w:tc>
      </w:tr>
      <w:tr w:rsidR="00E64428" w:rsidRPr="002430CD" w14:paraId="2A0F311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64637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20</w:t>
            </w:r>
          </w:p>
        </w:tc>
        <w:tc>
          <w:tcPr>
            <w:tcW w:w="2280" w:type="dxa"/>
            <w:tcBorders>
              <w:top w:val="single" w:sz="4" w:space="0" w:color="auto"/>
              <w:left w:val="single" w:sz="4" w:space="0" w:color="auto"/>
              <w:bottom w:val="single" w:sz="4" w:space="0" w:color="auto"/>
              <w:right w:val="single" w:sz="4" w:space="0" w:color="auto"/>
            </w:tcBorders>
          </w:tcPr>
          <w:p w14:paraId="4ED88147" w14:textId="77777777" w:rsidR="00E64428" w:rsidRPr="002430CD" w:rsidRDefault="00E64428" w:rsidP="00E64428">
            <w:pPr>
              <w:pStyle w:val="a8"/>
              <w:wordWrap/>
              <w:spacing w:line="260" w:lineRule="exact"/>
              <w:jc w:val="both"/>
            </w:pPr>
            <w:r w:rsidRPr="002430CD">
              <w:rPr>
                <w:rFonts w:hint="eastAsia"/>
              </w:rPr>
              <w:t>以未上市股票轉換為與已上市同種類之股票申請上市者。</w:t>
            </w:r>
          </w:p>
          <w:p w14:paraId="62E462A6" w14:textId="77777777" w:rsidR="00E64428" w:rsidRPr="002430CD" w:rsidRDefault="00E64428" w:rsidP="00E64428">
            <w:pPr>
              <w:kinsoku w:val="0"/>
              <w:overflowPunct w:val="0"/>
              <w:spacing w:line="260" w:lineRule="exact"/>
              <w:ind w:left="572" w:hanging="572"/>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6EA95CA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轉換完畢且依法變更登記後。</w:t>
            </w:r>
          </w:p>
        </w:tc>
        <w:tc>
          <w:tcPr>
            <w:tcW w:w="6300" w:type="dxa"/>
            <w:tcBorders>
              <w:top w:val="single" w:sz="4" w:space="0" w:color="auto"/>
              <w:left w:val="single" w:sz="4" w:space="0" w:color="auto"/>
              <w:bottom w:val="single" w:sz="4" w:space="0" w:color="auto"/>
              <w:right w:val="single" w:sz="4" w:space="0" w:color="auto"/>
            </w:tcBorders>
          </w:tcPr>
          <w:p w14:paraId="7255925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轉換股票上市申請書五份。</w:t>
            </w:r>
          </w:p>
          <w:p w14:paraId="57DD167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現行公司變更登記完成證明文件二份。</w:t>
            </w:r>
          </w:p>
          <w:p w14:paraId="57B37F8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轉換過程相關證明文件影本二份。</w:t>
            </w:r>
          </w:p>
          <w:p w14:paraId="1C2FABD8"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4.</w:t>
            </w:r>
            <w:r w:rsidRPr="002430CD">
              <w:rPr>
                <w:rFonts w:eastAsia="標楷體" w:hint="eastAsia"/>
                <w:sz w:val="20"/>
              </w:rPr>
              <w:t>董事會或股東會決議證券上市之紀錄影本二份</w:t>
            </w:r>
            <w:r w:rsidRPr="002430CD">
              <w:rPr>
                <w:rFonts w:eastAsia="標楷體" w:hint="eastAsia"/>
                <w:sz w:val="20"/>
              </w:rPr>
              <w:t>(</w:t>
            </w:r>
            <w:r w:rsidRPr="002430CD">
              <w:rPr>
                <w:rFonts w:eastAsia="標楷體" w:hint="eastAsia"/>
                <w:sz w:val="20"/>
              </w:rPr>
              <w:t>印章應重行</w:t>
            </w:r>
            <w:proofErr w:type="gramStart"/>
            <w:r w:rsidRPr="002430CD">
              <w:rPr>
                <w:rFonts w:eastAsia="標楷體" w:hint="eastAsia"/>
                <w:sz w:val="20"/>
              </w:rPr>
              <w:t>鈐</w:t>
            </w:r>
            <w:proofErr w:type="gramEnd"/>
            <w:r w:rsidRPr="002430CD">
              <w:rPr>
                <w:rFonts w:eastAsia="標楷體" w:hint="eastAsia"/>
                <w:sz w:val="20"/>
              </w:rPr>
              <w:t>蓋</w:t>
            </w:r>
            <w:r w:rsidRPr="002430CD">
              <w:rPr>
                <w:rFonts w:eastAsia="標楷體" w:hint="eastAsia"/>
                <w:sz w:val="20"/>
              </w:rPr>
              <w:t>)</w:t>
            </w:r>
            <w:r w:rsidRPr="002430CD">
              <w:rPr>
                <w:rFonts w:eastAsia="標楷體"/>
                <w:sz w:val="20"/>
              </w:rPr>
              <w:t>。</w:t>
            </w:r>
          </w:p>
          <w:p w14:paraId="6BE03C7B"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5.</w:t>
            </w:r>
            <w:r w:rsidRPr="002430CD">
              <w:rPr>
                <w:rFonts w:eastAsia="標楷體" w:hint="eastAsia"/>
                <w:sz w:val="20"/>
              </w:rPr>
              <w:t>公開說明書稿本八份及主辦</w:t>
            </w:r>
            <w:proofErr w:type="gramStart"/>
            <w:r w:rsidRPr="002430CD">
              <w:rPr>
                <w:rFonts w:eastAsia="標楷體" w:hint="eastAsia"/>
                <w:sz w:val="20"/>
              </w:rPr>
              <w:t>承銷商填製</w:t>
            </w:r>
            <w:proofErr w:type="gramEnd"/>
            <w:r w:rsidRPr="002430CD">
              <w:rPr>
                <w:rFonts w:eastAsia="標楷體" w:hint="eastAsia"/>
                <w:sz w:val="20"/>
              </w:rPr>
              <w:t>之「股票初次上市公開說明書稿本審查表」。</w:t>
            </w:r>
          </w:p>
          <w:p w14:paraId="147D31A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6.</w:t>
            </w:r>
            <w:r w:rsidRPr="002430CD">
              <w:rPr>
                <w:rFonts w:eastAsia="標楷體" w:hint="eastAsia"/>
                <w:sz w:val="20"/>
              </w:rPr>
              <w:t>上市證券承銷契約書副本二份。</w:t>
            </w:r>
          </w:p>
          <w:p w14:paraId="21E7580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7.</w:t>
            </w:r>
            <w:r w:rsidRPr="002430CD">
              <w:rPr>
                <w:rFonts w:eastAsia="標楷體" w:hint="eastAsia"/>
                <w:sz w:val="20"/>
              </w:rPr>
              <w:t>股權分散表二份。</w:t>
            </w:r>
          </w:p>
        </w:tc>
        <w:tc>
          <w:tcPr>
            <w:tcW w:w="3600" w:type="dxa"/>
            <w:tcBorders>
              <w:top w:val="single" w:sz="4" w:space="0" w:color="auto"/>
              <w:left w:val="single" w:sz="4" w:space="0" w:color="auto"/>
              <w:bottom w:val="single" w:sz="4" w:space="0" w:color="auto"/>
              <w:right w:val="single" w:sz="4" w:space="0" w:color="auto"/>
            </w:tcBorders>
          </w:tcPr>
          <w:p w14:paraId="43297F8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本公司有價證券上市審查準則第</w:t>
            </w:r>
            <w:r w:rsidRPr="002430CD">
              <w:rPr>
                <w:rFonts w:eastAsia="標楷體" w:hint="eastAsia"/>
                <w:sz w:val="20"/>
              </w:rPr>
              <w:t>14</w:t>
            </w:r>
            <w:r w:rsidRPr="002430CD">
              <w:rPr>
                <w:rFonts w:eastAsia="標楷體" w:hint="eastAsia"/>
                <w:sz w:val="20"/>
              </w:rPr>
              <w:t>條。</w:t>
            </w:r>
          </w:p>
        </w:tc>
      </w:tr>
      <w:tr w:rsidR="00E64428" w:rsidRPr="002430CD" w14:paraId="45968CA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DB3CA3"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21</w:t>
            </w:r>
          </w:p>
        </w:tc>
        <w:tc>
          <w:tcPr>
            <w:tcW w:w="2280" w:type="dxa"/>
            <w:tcBorders>
              <w:top w:val="single" w:sz="4" w:space="0" w:color="auto"/>
              <w:left w:val="single" w:sz="4" w:space="0" w:color="auto"/>
              <w:bottom w:val="single" w:sz="4" w:space="0" w:color="auto"/>
              <w:right w:val="single" w:sz="4" w:space="0" w:color="auto"/>
            </w:tcBorders>
          </w:tcPr>
          <w:p w14:paraId="2CB207A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普通股終止上市</w:t>
            </w:r>
            <w:r w:rsidRPr="002430CD">
              <w:rPr>
                <w:rFonts w:eastAsia="標楷體"/>
                <w:sz w:val="20"/>
              </w:rPr>
              <w:t>。</w:t>
            </w:r>
          </w:p>
        </w:tc>
        <w:tc>
          <w:tcPr>
            <w:tcW w:w="2160" w:type="dxa"/>
            <w:tcBorders>
              <w:top w:val="single" w:sz="4" w:space="0" w:color="auto"/>
              <w:left w:val="single" w:sz="4" w:space="0" w:color="auto"/>
              <w:bottom w:val="single" w:sz="4" w:space="0" w:color="auto"/>
              <w:right w:val="single" w:sz="4" w:space="0" w:color="auto"/>
            </w:tcBorders>
          </w:tcPr>
          <w:p w14:paraId="44DCE56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有價證券終止上市實施日期起四十日前</w:t>
            </w:r>
            <w:r w:rsidRPr="002430CD">
              <w:rPr>
                <w:rFonts w:eastAsia="標楷體" w:hint="eastAsia"/>
                <w:sz w:val="20"/>
              </w:rPr>
              <w:t>(</w:t>
            </w:r>
            <w:r w:rsidRPr="002430CD">
              <w:rPr>
                <w:rFonts w:eastAsia="標楷體" w:hint="eastAsia"/>
                <w:sz w:val="20"/>
              </w:rPr>
              <w:t>特殊情形經主管機關核准，得不受上開公告日期之限制</w:t>
            </w:r>
            <w:r w:rsidRPr="002430CD">
              <w:rPr>
                <w:rFonts w:eastAsia="標楷體" w:hint="eastAsia"/>
                <w:sz w:val="20"/>
              </w:rPr>
              <w:t>)</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959F97C"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經本公司通知終止上市者：接獲通知後即輸入「公開資訊觀測站」</w:t>
            </w:r>
            <w:r w:rsidRPr="002430CD">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p w14:paraId="3BC4EC0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主動申請終止上市者：</w:t>
            </w:r>
          </w:p>
          <w:p w14:paraId="0CA09F0B"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(1)</w:t>
            </w:r>
            <w:r w:rsidRPr="002430CD">
              <w:rPr>
                <w:rFonts w:eastAsia="標楷體" w:hint="eastAsia"/>
                <w:sz w:val="20"/>
              </w:rPr>
              <w:t>董事會或股東會決議後一日內輸入「公開資訊觀測站」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9022731" w14:textId="77777777" w:rsidR="00E64428" w:rsidRPr="002430CD" w:rsidRDefault="00E64428" w:rsidP="00E64428">
            <w:pPr>
              <w:kinsoku w:val="0"/>
              <w:overflowPunct w:val="0"/>
              <w:spacing w:line="260" w:lineRule="exact"/>
              <w:ind w:left="440" w:hanging="200"/>
              <w:jc w:val="both"/>
              <w:rPr>
                <w:rFonts w:eastAsia="標楷體"/>
                <w:sz w:val="20"/>
              </w:rPr>
            </w:pPr>
            <w:r w:rsidRPr="002430CD">
              <w:rPr>
                <w:rFonts w:eastAsia="標楷體" w:hint="eastAsia"/>
                <w:sz w:val="20"/>
              </w:rPr>
              <w:t>(2)</w:t>
            </w:r>
            <w:r w:rsidRPr="002430CD">
              <w:rPr>
                <w:rFonts w:eastAsia="標楷體" w:hint="eastAsia"/>
                <w:sz w:val="20"/>
              </w:rPr>
              <w:t>經本公司通知終止上市核准二日內輸入檢附股東會議事錄二份及輸入「公開資訊觀測站」</w:t>
            </w:r>
            <w:r>
              <w:rPr>
                <w:rFonts w:eastAsia="標楷體"/>
                <w:sz w:val="20"/>
              </w:rPr>
              <w:t>(sii.twse.com.tw/</w:t>
            </w:r>
            <w:r w:rsidRPr="002430CD">
              <w:rPr>
                <w:rFonts w:eastAsia="標楷體" w:hint="eastAsia"/>
                <w:sz w:val="20"/>
              </w:rPr>
              <w:t>股票或公司債核准上市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或終止上市</w:t>
            </w:r>
            <w:r w:rsidRPr="002430CD">
              <w:rPr>
                <w:rFonts w:eastAsia="標楷體"/>
                <w:sz w:val="20"/>
              </w:rPr>
              <w:t>(</w:t>
            </w:r>
            <w:r w:rsidRPr="002430CD">
              <w:rPr>
                <w:rFonts w:eastAsia="標楷體" w:hint="eastAsia"/>
                <w:sz w:val="20"/>
              </w:rPr>
              <w:t>櫃</w:t>
            </w:r>
            <w:r w:rsidRPr="002430CD">
              <w:rPr>
                <w:rFonts w:eastAsia="標楷體"/>
                <w:sz w:val="20"/>
              </w:rPr>
              <w:t>)</w:t>
            </w:r>
            <w:r w:rsidRPr="002430CD">
              <w:rPr>
                <w:rFonts w:eastAsia="標楷體" w:hint="eastAsia"/>
                <w:sz w:val="20"/>
              </w:rPr>
              <w:t>之公告</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32A62D23"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2C1E633E"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24D21EF6"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50-1</w:t>
            </w:r>
            <w:r w:rsidRPr="002430CD">
              <w:rPr>
                <w:rFonts w:eastAsia="標楷體"/>
                <w:sz w:val="20"/>
              </w:rPr>
              <w:t>、</w:t>
            </w:r>
            <w:r w:rsidRPr="002430CD">
              <w:rPr>
                <w:rFonts w:eastAsia="標楷體" w:hint="eastAsia"/>
                <w:sz w:val="20"/>
              </w:rPr>
              <w:t>52</w:t>
            </w:r>
            <w:r>
              <w:rPr>
                <w:rFonts w:eastAsia="標楷體" w:hint="eastAsia"/>
                <w:sz w:val="20"/>
              </w:rPr>
              <w:t>、</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w:t>
            </w:r>
            <w:r>
              <w:rPr>
                <w:rFonts w:eastAsia="標楷體" w:hint="eastAsia"/>
                <w:sz w:val="20"/>
              </w:rPr>
              <w:t>53-1</w:t>
            </w:r>
            <w:r>
              <w:rPr>
                <w:rFonts w:eastAsia="標楷體" w:hint="eastAsia"/>
                <w:sz w:val="20"/>
              </w:rPr>
              <w:t>至</w:t>
            </w:r>
            <w:r>
              <w:rPr>
                <w:rFonts w:eastAsia="標楷體" w:hint="eastAsia"/>
                <w:sz w:val="20"/>
              </w:rPr>
              <w:t>53-29</w:t>
            </w:r>
            <w:r>
              <w:rPr>
                <w:rFonts w:eastAsia="標楷體" w:hint="eastAsia"/>
                <w:sz w:val="20"/>
              </w:rPr>
              <w:t>及</w:t>
            </w:r>
            <w:r>
              <w:rPr>
                <w:rFonts w:eastAsia="標楷體" w:hint="eastAsia"/>
                <w:sz w:val="20"/>
              </w:rPr>
              <w:t>53-31</w:t>
            </w:r>
            <w:r>
              <w:rPr>
                <w:rFonts w:eastAsia="標楷體" w:hint="eastAsia"/>
                <w:sz w:val="20"/>
              </w:rPr>
              <w:t>至</w:t>
            </w:r>
            <w:r>
              <w:rPr>
                <w:rFonts w:eastAsia="標楷體" w:hint="eastAsia"/>
                <w:sz w:val="20"/>
              </w:rPr>
              <w:t>53-34</w:t>
            </w:r>
            <w:r>
              <w:rPr>
                <w:rFonts w:eastAsia="標楷體" w:hint="eastAsia"/>
                <w:sz w:val="20"/>
              </w:rPr>
              <w:t>條</w:t>
            </w:r>
            <w:r w:rsidRPr="002430CD">
              <w:rPr>
                <w:rFonts w:eastAsia="標楷體"/>
                <w:sz w:val="20"/>
              </w:rPr>
              <w:t>。</w:t>
            </w:r>
          </w:p>
          <w:p w14:paraId="2BFA8A40"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4.</w:t>
            </w:r>
            <w:r w:rsidRPr="002430CD">
              <w:rPr>
                <w:rFonts w:eastAsia="標楷體" w:hint="eastAsia"/>
                <w:sz w:val="20"/>
              </w:rPr>
              <w:t>上市公司申請有價證券終止上市處理程序。</w:t>
            </w:r>
          </w:p>
        </w:tc>
      </w:tr>
      <w:tr w:rsidR="00E64428" w:rsidRPr="002430CD" w14:paraId="37388C26"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B9E7626"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927725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取得或處分資產：</w:t>
            </w:r>
          </w:p>
          <w:p w14:paraId="095A219D"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p w14:paraId="61C84BBD"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合併、分割、收購或股份受讓。</w:t>
            </w:r>
          </w:p>
          <w:p w14:paraId="5C0E8B58" w14:textId="77777777" w:rsidR="00E64428" w:rsidRDefault="00E64428" w:rsidP="00E64428">
            <w:pPr>
              <w:kinsoku w:val="0"/>
              <w:overflowPunct w:val="0"/>
              <w:spacing w:line="260" w:lineRule="exact"/>
              <w:jc w:val="both"/>
              <w:rPr>
                <w:rFonts w:eastAsia="標楷體"/>
                <w:sz w:val="20"/>
              </w:rPr>
            </w:pPr>
          </w:p>
          <w:p w14:paraId="35048836" w14:textId="77777777" w:rsidR="00E64428" w:rsidRPr="00C64BB1" w:rsidRDefault="00E64428" w:rsidP="00E64428">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09EA3FE9" w14:textId="77777777" w:rsidR="00E64428" w:rsidRDefault="00E64428" w:rsidP="00E64428">
            <w:pPr>
              <w:kinsoku w:val="0"/>
              <w:overflowPunct w:val="0"/>
              <w:spacing w:line="260" w:lineRule="exact"/>
              <w:jc w:val="both"/>
              <w:rPr>
                <w:rFonts w:eastAsia="標楷體"/>
                <w:sz w:val="20"/>
              </w:rPr>
            </w:pPr>
          </w:p>
          <w:p w14:paraId="7AA27B46" w14:textId="77777777" w:rsidR="00E64428" w:rsidRDefault="00E64428" w:rsidP="00E64428">
            <w:pPr>
              <w:kinsoku w:val="0"/>
              <w:overflowPunct w:val="0"/>
              <w:spacing w:line="260" w:lineRule="exact"/>
              <w:jc w:val="both"/>
              <w:rPr>
                <w:rFonts w:eastAsia="標楷體"/>
                <w:sz w:val="20"/>
              </w:rPr>
            </w:pPr>
          </w:p>
          <w:p w14:paraId="46601E05"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董事會決議後最近之非交易時間內。</w:t>
            </w:r>
          </w:p>
          <w:p w14:paraId="706C8DBD" w14:textId="77777777" w:rsidR="00E64428" w:rsidRDefault="00E64428" w:rsidP="00E64428">
            <w:pPr>
              <w:kinsoku w:val="0"/>
              <w:overflowPunct w:val="0"/>
              <w:spacing w:line="260" w:lineRule="exact"/>
              <w:jc w:val="both"/>
              <w:rPr>
                <w:rFonts w:eastAsia="標楷體"/>
                <w:sz w:val="20"/>
              </w:rPr>
            </w:pPr>
          </w:p>
          <w:p w14:paraId="0F868965" w14:textId="77777777" w:rsidR="00E64428" w:rsidRDefault="00E64428" w:rsidP="00E64428">
            <w:pPr>
              <w:kinsoku w:val="0"/>
              <w:overflowPunct w:val="0"/>
              <w:spacing w:line="260" w:lineRule="exact"/>
              <w:jc w:val="both"/>
              <w:rPr>
                <w:rFonts w:eastAsia="標楷體"/>
                <w:sz w:val="20"/>
              </w:rPr>
            </w:pPr>
            <w:r>
              <w:rPr>
                <w:rFonts w:eastAsia="標楷體" w:hint="eastAsia"/>
                <w:sz w:val="20"/>
              </w:rPr>
              <w:t>召開記者會之同時或會後二小時內。</w:t>
            </w:r>
          </w:p>
          <w:p w14:paraId="37519360" w14:textId="77777777" w:rsidR="00E64428" w:rsidRDefault="00E64428" w:rsidP="00E64428">
            <w:pPr>
              <w:kinsoku w:val="0"/>
              <w:overflowPunct w:val="0"/>
              <w:spacing w:line="260" w:lineRule="exact"/>
              <w:jc w:val="both"/>
              <w:rPr>
                <w:rFonts w:eastAsia="標楷體"/>
                <w:sz w:val="20"/>
              </w:rPr>
            </w:pPr>
          </w:p>
          <w:p w14:paraId="4F8F9FBE" w14:textId="77777777" w:rsidR="00E64428" w:rsidRDefault="00E64428" w:rsidP="00E64428">
            <w:pPr>
              <w:kinsoku w:val="0"/>
              <w:overflowPunct w:val="0"/>
              <w:spacing w:line="260" w:lineRule="exact"/>
              <w:jc w:val="both"/>
              <w:rPr>
                <w:rFonts w:eastAsia="標楷體"/>
                <w:sz w:val="20"/>
              </w:rPr>
            </w:pPr>
          </w:p>
          <w:p w14:paraId="53F01C01" w14:textId="77777777" w:rsidR="00E64428" w:rsidRDefault="00E64428" w:rsidP="00E64428">
            <w:pPr>
              <w:kinsoku w:val="0"/>
              <w:overflowPunct w:val="0"/>
              <w:spacing w:line="260" w:lineRule="exact"/>
              <w:jc w:val="both"/>
              <w:rPr>
                <w:rFonts w:eastAsia="標楷體"/>
                <w:sz w:val="20"/>
              </w:rPr>
            </w:pPr>
          </w:p>
          <w:p w14:paraId="3D6F465A" w14:textId="77777777" w:rsidR="00E64428" w:rsidRDefault="00E64428" w:rsidP="00E64428">
            <w:pPr>
              <w:kinsoku w:val="0"/>
              <w:overflowPunct w:val="0"/>
              <w:spacing w:line="260" w:lineRule="exact"/>
              <w:jc w:val="both"/>
              <w:rPr>
                <w:rFonts w:eastAsia="標楷體"/>
                <w:sz w:val="20"/>
              </w:rPr>
            </w:pPr>
            <w:r>
              <w:rPr>
                <w:rFonts w:eastAsia="標楷體" w:hint="eastAsia"/>
                <w:sz w:val="20"/>
              </w:rPr>
              <w:t>董事會決議通過之即日起算二日內。</w:t>
            </w:r>
          </w:p>
          <w:p w14:paraId="70EACB6D" w14:textId="77777777" w:rsidR="00E64428" w:rsidRDefault="00E64428" w:rsidP="00E64428">
            <w:pPr>
              <w:kinsoku w:val="0"/>
              <w:overflowPunct w:val="0"/>
              <w:spacing w:line="260" w:lineRule="exact"/>
              <w:jc w:val="both"/>
              <w:rPr>
                <w:rFonts w:eastAsia="標楷體"/>
                <w:sz w:val="20"/>
              </w:rPr>
            </w:pPr>
          </w:p>
          <w:p w14:paraId="7A8B018A" w14:textId="77777777" w:rsidR="00E64428" w:rsidRDefault="00E64428" w:rsidP="00E64428">
            <w:pPr>
              <w:kinsoku w:val="0"/>
              <w:overflowPunct w:val="0"/>
              <w:spacing w:line="260" w:lineRule="exact"/>
              <w:jc w:val="both"/>
              <w:rPr>
                <w:rFonts w:eastAsia="標楷體"/>
                <w:sz w:val="20"/>
              </w:rPr>
            </w:pPr>
          </w:p>
          <w:p w14:paraId="41C70F88" w14:textId="77777777" w:rsidR="00E64428" w:rsidRDefault="00E64428" w:rsidP="00E64428">
            <w:pPr>
              <w:kinsoku w:val="0"/>
              <w:overflowPunct w:val="0"/>
              <w:spacing w:line="260" w:lineRule="exact"/>
              <w:jc w:val="both"/>
              <w:rPr>
                <w:rFonts w:eastAsia="標楷體"/>
                <w:sz w:val="20"/>
              </w:rPr>
            </w:pPr>
          </w:p>
          <w:p w14:paraId="0CABACC0" w14:textId="77777777" w:rsidR="00E64428" w:rsidRDefault="00E64428" w:rsidP="00E64428">
            <w:pPr>
              <w:kinsoku w:val="0"/>
              <w:overflowPunct w:val="0"/>
              <w:spacing w:line="260" w:lineRule="exact"/>
              <w:jc w:val="both"/>
              <w:rPr>
                <w:rFonts w:eastAsia="標楷體"/>
                <w:sz w:val="20"/>
              </w:rPr>
            </w:pPr>
          </w:p>
          <w:p w14:paraId="310EFB25" w14:textId="77777777" w:rsidR="00E64428" w:rsidRDefault="00E64428" w:rsidP="00E64428">
            <w:pPr>
              <w:kinsoku w:val="0"/>
              <w:overflowPunct w:val="0"/>
              <w:spacing w:line="260" w:lineRule="exact"/>
              <w:jc w:val="both"/>
              <w:rPr>
                <w:rFonts w:eastAsia="標楷體"/>
                <w:sz w:val="20"/>
              </w:rPr>
            </w:pPr>
          </w:p>
          <w:p w14:paraId="26C59987" w14:textId="77777777" w:rsidR="00E64428" w:rsidRDefault="00E64428" w:rsidP="00E64428">
            <w:pPr>
              <w:kinsoku w:val="0"/>
              <w:overflowPunct w:val="0"/>
              <w:spacing w:line="260" w:lineRule="exact"/>
              <w:jc w:val="both"/>
              <w:rPr>
                <w:rFonts w:eastAsia="標楷體"/>
                <w:sz w:val="20"/>
              </w:rPr>
            </w:pPr>
          </w:p>
          <w:p w14:paraId="059F96C7" w14:textId="77777777" w:rsidR="00E64428" w:rsidRDefault="00E64428" w:rsidP="00E64428">
            <w:pPr>
              <w:kinsoku w:val="0"/>
              <w:overflowPunct w:val="0"/>
              <w:spacing w:line="260" w:lineRule="exact"/>
              <w:jc w:val="both"/>
              <w:rPr>
                <w:rFonts w:eastAsia="標楷體"/>
                <w:sz w:val="20"/>
              </w:rPr>
            </w:pPr>
          </w:p>
          <w:p w14:paraId="566815C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股東會召集通知或董事會決議後十日內</w:t>
            </w:r>
            <w:r>
              <w:rPr>
                <w:rFonts w:eastAsia="標楷體" w:hint="eastAsia"/>
                <w:sz w:val="20"/>
              </w:rPr>
              <w:t>。</w:t>
            </w:r>
          </w:p>
          <w:p w14:paraId="72174F33" w14:textId="77777777" w:rsidR="00E64428" w:rsidRDefault="00E64428" w:rsidP="00E64428">
            <w:pPr>
              <w:kinsoku w:val="0"/>
              <w:overflowPunct w:val="0"/>
              <w:spacing w:line="260" w:lineRule="exact"/>
              <w:jc w:val="both"/>
              <w:rPr>
                <w:rFonts w:eastAsia="標楷體"/>
                <w:sz w:val="20"/>
              </w:rPr>
            </w:pPr>
          </w:p>
          <w:p w14:paraId="03463950" w14:textId="77777777" w:rsidR="00E64428" w:rsidRDefault="00E64428" w:rsidP="00E64428">
            <w:pPr>
              <w:kinsoku w:val="0"/>
              <w:overflowPunct w:val="0"/>
              <w:spacing w:line="260" w:lineRule="exact"/>
              <w:jc w:val="both"/>
              <w:rPr>
                <w:rFonts w:eastAsia="標楷體"/>
                <w:sz w:val="20"/>
              </w:rPr>
            </w:pPr>
          </w:p>
          <w:p w14:paraId="38116730"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股東會決議日、董事會決議日或股份轉換基準日</w:t>
            </w:r>
            <w:r w:rsidRPr="004859F1">
              <w:rPr>
                <w:rFonts w:eastAsia="標楷體" w:hint="eastAsia"/>
                <w:sz w:val="20"/>
              </w:rPr>
              <w:t>30</w:t>
            </w:r>
            <w:r w:rsidRPr="004859F1">
              <w:rPr>
                <w:rFonts w:eastAsia="標楷體" w:hint="eastAsia"/>
                <w:sz w:val="20"/>
              </w:rPr>
              <w:t>日前</w:t>
            </w:r>
            <w:r>
              <w:rPr>
                <w:rFonts w:eastAsia="標楷體" w:hint="eastAsia"/>
                <w:sz w:val="20"/>
              </w:rPr>
              <w:t>。</w:t>
            </w:r>
          </w:p>
          <w:p w14:paraId="0EB06DF7" w14:textId="77777777" w:rsidR="00E64428" w:rsidRDefault="00E64428" w:rsidP="00E64428">
            <w:pPr>
              <w:kinsoku w:val="0"/>
              <w:overflowPunct w:val="0"/>
              <w:spacing w:line="260" w:lineRule="exact"/>
              <w:jc w:val="both"/>
              <w:rPr>
                <w:rFonts w:eastAsia="標楷體"/>
                <w:sz w:val="20"/>
              </w:rPr>
            </w:pPr>
          </w:p>
          <w:p w14:paraId="217758D3" w14:textId="77777777" w:rsidR="00E64428" w:rsidRDefault="00E64428" w:rsidP="00E64428">
            <w:pPr>
              <w:kinsoku w:val="0"/>
              <w:overflowPunct w:val="0"/>
              <w:spacing w:line="260" w:lineRule="exact"/>
              <w:jc w:val="both"/>
              <w:rPr>
                <w:rFonts w:eastAsia="標楷體"/>
                <w:sz w:val="20"/>
              </w:rPr>
            </w:pPr>
            <w:r>
              <w:rPr>
                <w:rFonts w:eastAsia="標楷體" w:hint="eastAsia"/>
                <w:sz w:val="20"/>
              </w:rPr>
              <w:t>未依契約預定日程完成，事實發生之日起次一營業日交易時間開始二小時前。</w:t>
            </w:r>
          </w:p>
          <w:p w14:paraId="7A97640D" w14:textId="77777777" w:rsidR="00E64428" w:rsidRPr="00E052B6"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1CE638EA" w14:textId="77777777" w:rsidR="00E64428" w:rsidRDefault="00E64428" w:rsidP="00E64428">
            <w:pPr>
              <w:kinsoku w:val="0"/>
              <w:overflowPunct w:val="0"/>
              <w:spacing w:line="260" w:lineRule="exact"/>
              <w:jc w:val="both"/>
              <w:rPr>
                <w:rFonts w:eastAsia="標楷體"/>
                <w:sz w:val="20"/>
              </w:rPr>
            </w:pPr>
          </w:p>
          <w:p w14:paraId="47223BF4" w14:textId="77777777" w:rsidR="00E64428" w:rsidRDefault="00E64428" w:rsidP="00E64428">
            <w:pPr>
              <w:kinsoku w:val="0"/>
              <w:overflowPunct w:val="0"/>
              <w:spacing w:line="260" w:lineRule="exact"/>
              <w:jc w:val="both"/>
              <w:rPr>
                <w:rFonts w:eastAsia="標楷體"/>
                <w:sz w:val="20"/>
              </w:rPr>
            </w:pPr>
          </w:p>
          <w:p w14:paraId="0762DC68" w14:textId="77777777" w:rsidR="00E64428" w:rsidRDefault="00E64428" w:rsidP="00E64428">
            <w:pPr>
              <w:kinsoku w:val="0"/>
              <w:overflowPunct w:val="0"/>
              <w:spacing w:line="260" w:lineRule="exact"/>
              <w:jc w:val="both"/>
              <w:rPr>
                <w:rFonts w:eastAsia="標楷體"/>
                <w:sz w:val="20"/>
              </w:rPr>
            </w:pPr>
            <w:r>
              <w:rPr>
                <w:rFonts w:eastAsia="標楷體" w:hint="eastAsia"/>
                <w:sz w:val="20"/>
              </w:rPr>
              <w:t>赴本公司召開說明記者會，參與之上市櫃公司如有一家以上者應同時召開。</w:t>
            </w:r>
          </w:p>
          <w:p w14:paraId="76AE304F" w14:textId="77777777" w:rsidR="00E64428" w:rsidRDefault="00E64428" w:rsidP="00E64428">
            <w:pPr>
              <w:kinsoku w:val="0"/>
              <w:overflowPunct w:val="0"/>
              <w:spacing w:line="260" w:lineRule="exact"/>
              <w:ind w:left="200" w:hanging="200"/>
              <w:jc w:val="both"/>
              <w:rPr>
                <w:rFonts w:eastAsia="標楷體"/>
                <w:sz w:val="20"/>
              </w:rPr>
            </w:pPr>
          </w:p>
          <w:p w14:paraId="13803F30"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w:t>
            </w:r>
            <w:r>
              <w:rPr>
                <w:rFonts w:eastAsia="標楷體" w:hint="eastAsia"/>
                <w:sz w:val="20"/>
              </w:rPr>
              <w:t>進行合併、分割、收購或股份受讓者適用</w:t>
            </w:r>
            <w:r w:rsidRPr="002430CD">
              <w:rPr>
                <w:rFonts w:eastAsia="標楷體" w:hint="eastAsia"/>
                <w:sz w:val="20"/>
              </w:rPr>
              <w:t>)</w:t>
            </w:r>
            <w:r w:rsidRPr="002430CD">
              <w:rPr>
                <w:rFonts w:eastAsia="標楷體" w:hint="eastAsia"/>
                <w:sz w:val="20"/>
              </w:rPr>
              <w:t>。</w:t>
            </w:r>
          </w:p>
          <w:p w14:paraId="3A04CAE9"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64E92881" w14:textId="77777777" w:rsidR="00E64428" w:rsidRDefault="00E64428" w:rsidP="00E64428">
            <w:pPr>
              <w:kinsoku w:val="0"/>
              <w:overflowPunct w:val="0"/>
              <w:spacing w:line="260" w:lineRule="exact"/>
              <w:jc w:val="both"/>
              <w:rPr>
                <w:rFonts w:eastAsia="標楷體"/>
                <w:sz w:val="20"/>
              </w:rPr>
            </w:pPr>
          </w:p>
          <w:p w14:paraId="5FC3D13A"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將參與合併、分割、收購或股份受讓計畫之人員基本資料、重要事項日期</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sidRPr="002430CD">
              <w:rPr>
                <w:rFonts w:eastAsia="標楷體" w:hint="eastAsia"/>
                <w:sz w:val="20"/>
              </w:rPr>
              <w:t>2</w:t>
            </w:r>
            <w:r>
              <w:rPr>
                <w:rFonts w:eastAsia="標楷體"/>
                <w:sz w:val="20"/>
              </w:rPr>
              <w:t>5</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763E7B47"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4859F1">
              <w:rPr>
                <w:rFonts w:eastAsia="標楷體" w:hint="eastAsia"/>
                <w:sz w:val="20"/>
              </w:rPr>
              <w:t>董事會之決議及特別委員會之審議結果</w:t>
            </w:r>
            <w:r>
              <w:rPr>
                <w:rFonts w:eastAsia="標楷體" w:hint="eastAsia"/>
                <w:sz w:val="20"/>
              </w:rPr>
              <w:t>，並</w:t>
            </w:r>
            <w:r w:rsidRPr="00B63A56">
              <w:rPr>
                <w:rFonts w:eastAsia="標楷體" w:hint="eastAsia"/>
                <w:sz w:val="20"/>
              </w:rPr>
              <w:t>載明任何持反對意見之董事及特別委員會成員之姓名及其所持理由</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董事會決議及特別委員會</w:t>
            </w:r>
            <w:r w:rsidRPr="004859F1">
              <w:rPr>
                <w:rFonts w:eastAsia="標楷體"/>
                <w:sz w:val="20"/>
              </w:rPr>
              <w:t>(</w:t>
            </w:r>
            <w:r w:rsidRPr="004859F1">
              <w:rPr>
                <w:rFonts w:eastAsia="標楷體"/>
                <w:sz w:val="20"/>
              </w:rPr>
              <w:t>或審計委員會</w:t>
            </w:r>
            <w:r w:rsidRPr="004859F1">
              <w:rPr>
                <w:rFonts w:eastAsia="標楷體"/>
                <w:sz w:val="20"/>
              </w:rPr>
              <w:t>)</w:t>
            </w:r>
            <w:r w:rsidRPr="004859F1">
              <w:rPr>
                <w:rFonts w:eastAsia="標楷體"/>
                <w:sz w:val="20"/>
              </w:rPr>
              <w:t>審議結果申報作業</w:t>
            </w:r>
            <w:r w:rsidRPr="002430CD">
              <w:rPr>
                <w:rFonts w:eastAsia="標楷體" w:hint="eastAsia"/>
                <w:sz w:val="20"/>
              </w:rPr>
              <w:t>)</w:t>
            </w:r>
            <w:r w:rsidRPr="002430CD">
              <w:rPr>
                <w:rFonts w:eastAsia="標楷體" w:hint="eastAsia"/>
                <w:sz w:val="20"/>
              </w:rPr>
              <w:t>。</w:t>
            </w:r>
          </w:p>
          <w:p w14:paraId="560C517F" w14:textId="77777777" w:rsidR="00E64428" w:rsidRDefault="00E64428" w:rsidP="00E64428">
            <w:pPr>
              <w:kinsoku w:val="0"/>
              <w:overflowPunct w:val="0"/>
              <w:spacing w:line="260" w:lineRule="exact"/>
              <w:jc w:val="both"/>
              <w:rPr>
                <w:rFonts w:eastAsia="標楷體"/>
                <w:sz w:val="20"/>
              </w:rPr>
            </w:pPr>
          </w:p>
          <w:p w14:paraId="319F54F9"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合併契約、轉換契約或分割計畫之應記載事項及專家意見</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合併契約、轉換契約或分割計畫之應記載事項及獨立專家意見申報作業</w:t>
            </w:r>
            <w:r w:rsidRPr="002430CD">
              <w:rPr>
                <w:rFonts w:eastAsia="標楷體" w:hint="eastAsia"/>
                <w:sz w:val="20"/>
              </w:rPr>
              <w:t>)</w:t>
            </w:r>
            <w:r w:rsidRPr="002430CD">
              <w:rPr>
                <w:rFonts w:eastAsia="標楷體" w:hint="eastAsia"/>
                <w:sz w:val="20"/>
              </w:rPr>
              <w:t>。</w:t>
            </w:r>
          </w:p>
          <w:p w14:paraId="488B9425" w14:textId="77777777" w:rsidR="00E64428" w:rsidRDefault="00E64428" w:rsidP="00E64428">
            <w:pPr>
              <w:kinsoku w:val="0"/>
              <w:overflowPunct w:val="0"/>
              <w:spacing w:line="260" w:lineRule="exact"/>
              <w:jc w:val="both"/>
              <w:rPr>
                <w:rFonts w:eastAsia="標楷體"/>
                <w:sz w:val="20"/>
              </w:rPr>
            </w:pPr>
          </w:p>
          <w:p w14:paraId="2DBF386B" w14:textId="77777777" w:rsidR="00E64428" w:rsidRDefault="00E64428" w:rsidP="00E64428">
            <w:pPr>
              <w:kinsoku w:val="0"/>
              <w:overflowPunct w:val="0"/>
              <w:spacing w:line="260" w:lineRule="exact"/>
              <w:jc w:val="both"/>
              <w:rPr>
                <w:rFonts w:eastAsia="標楷體"/>
                <w:sz w:val="20"/>
              </w:rPr>
            </w:pPr>
            <w:r w:rsidRPr="004859F1">
              <w:rPr>
                <w:rFonts w:eastAsia="標楷體" w:hint="eastAsia"/>
                <w:sz w:val="20"/>
              </w:rPr>
              <w:t>依「企業</w:t>
            </w:r>
            <w:proofErr w:type="gramStart"/>
            <w:r w:rsidRPr="004859F1">
              <w:rPr>
                <w:rFonts w:eastAsia="標楷體" w:hint="eastAsia"/>
                <w:sz w:val="20"/>
              </w:rPr>
              <w:t>併購法</w:t>
            </w:r>
            <w:proofErr w:type="gramEnd"/>
            <w:r w:rsidRPr="004859F1">
              <w:rPr>
                <w:rFonts w:eastAsia="標楷體" w:hint="eastAsia"/>
                <w:sz w:val="20"/>
              </w:rPr>
              <w:t>」相關規定申報向債權人、債權讓與通知或轉換公告</w:t>
            </w:r>
            <w:r>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Pr>
                <w:rFonts w:eastAsia="標楷體" w:hint="eastAsia"/>
                <w:sz w:val="20"/>
              </w:rPr>
              <w:t>企業</w:t>
            </w:r>
            <w:proofErr w:type="gramStart"/>
            <w:r>
              <w:rPr>
                <w:rFonts w:eastAsia="標楷體" w:hint="eastAsia"/>
                <w:sz w:val="20"/>
              </w:rPr>
              <w:t>併購法</w:t>
            </w:r>
            <w:proofErr w:type="gramEnd"/>
            <w:r>
              <w:rPr>
                <w:rFonts w:eastAsia="標楷體" w:hint="eastAsia"/>
                <w:sz w:val="20"/>
              </w:rPr>
              <w:t>資訊申報作業</w:t>
            </w:r>
            <w:r>
              <w:rPr>
                <w:rFonts w:eastAsia="標楷體" w:hint="eastAsia"/>
                <w:sz w:val="20"/>
              </w:rPr>
              <w:t>/</w:t>
            </w:r>
            <w:r w:rsidRPr="004859F1">
              <w:rPr>
                <w:rFonts w:eastAsia="標楷體"/>
                <w:sz w:val="20"/>
              </w:rPr>
              <w:t>其他依企業</w:t>
            </w:r>
            <w:proofErr w:type="gramStart"/>
            <w:r w:rsidRPr="004859F1">
              <w:rPr>
                <w:rFonts w:eastAsia="標楷體"/>
                <w:sz w:val="20"/>
              </w:rPr>
              <w:t>併購法</w:t>
            </w:r>
            <w:proofErr w:type="gramEnd"/>
            <w:r w:rsidRPr="004859F1">
              <w:rPr>
                <w:rFonts w:eastAsia="標楷體"/>
                <w:sz w:val="20"/>
              </w:rPr>
              <w:t>公告申報作業</w:t>
            </w:r>
            <w:r w:rsidRPr="002430CD">
              <w:rPr>
                <w:rFonts w:eastAsia="標楷體" w:hint="eastAsia"/>
                <w:sz w:val="20"/>
              </w:rPr>
              <w:t>)</w:t>
            </w:r>
            <w:r w:rsidRPr="002430CD">
              <w:rPr>
                <w:rFonts w:eastAsia="標楷體" w:hint="eastAsia"/>
                <w:sz w:val="20"/>
              </w:rPr>
              <w:t>。</w:t>
            </w:r>
          </w:p>
          <w:p w14:paraId="1BE426B5" w14:textId="77777777" w:rsidR="00E64428" w:rsidRDefault="00E64428" w:rsidP="00E64428">
            <w:pPr>
              <w:kinsoku w:val="0"/>
              <w:overflowPunct w:val="0"/>
              <w:spacing w:line="260" w:lineRule="exact"/>
              <w:jc w:val="both"/>
              <w:rPr>
                <w:rFonts w:eastAsia="標楷體"/>
                <w:sz w:val="20"/>
              </w:rPr>
            </w:pPr>
          </w:p>
          <w:p w14:paraId="1AADAC5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w:t>
            </w:r>
            <w:r>
              <w:rPr>
                <w:rFonts w:eastAsia="標楷體"/>
                <w:sz w:val="20"/>
              </w:rPr>
              <w:t>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13B892F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AEAEB05" w14:textId="77777777" w:rsidR="00E64428" w:rsidRPr="00A206A4"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146D7C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1.91.6.28</w:t>
            </w:r>
            <w:r w:rsidRPr="002430CD">
              <w:rPr>
                <w:rFonts w:eastAsia="標楷體" w:hint="eastAsia"/>
                <w:sz w:val="20"/>
              </w:rPr>
              <w:t>台財證一字第</w:t>
            </w:r>
            <w:r w:rsidRPr="002430CD">
              <w:rPr>
                <w:rFonts w:eastAsia="標楷體" w:hint="eastAsia"/>
                <w:sz w:val="20"/>
              </w:rPr>
              <w:t>0910003639</w:t>
            </w:r>
            <w:r w:rsidRPr="002430CD">
              <w:rPr>
                <w:rFonts w:eastAsia="標楷體" w:hint="eastAsia"/>
                <w:sz w:val="20"/>
              </w:rPr>
              <w:t>號函</w:t>
            </w:r>
          </w:p>
          <w:p w14:paraId="65D02F7A" w14:textId="77777777" w:rsidR="00E64428" w:rsidRPr="002430CD" w:rsidRDefault="00E64428" w:rsidP="00E64428">
            <w:pPr>
              <w:kinsoku w:val="0"/>
              <w:overflowPunct w:val="0"/>
              <w:spacing w:line="260" w:lineRule="exact"/>
              <w:ind w:left="126" w:hanging="126"/>
              <w:jc w:val="both"/>
              <w:rPr>
                <w:rFonts w:eastAsia="標楷體"/>
                <w:sz w:val="20"/>
              </w:rPr>
            </w:pPr>
            <w:r w:rsidRPr="002430CD">
              <w:rPr>
                <w:rFonts w:eastAsia="標楷體" w:hint="eastAsia"/>
                <w:sz w:val="20"/>
              </w:rPr>
              <w:t>2.91.7.10</w:t>
            </w:r>
            <w:r w:rsidRPr="002430CD">
              <w:rPr>
                <w:rFonts w:eastAsia="標楷體" w:hint="eastAsia"/>
                <w:sz w:val="20"/>
              </w:rPr>
              <w:t>台證（九一）上字第</w:t>
            </w:r>
            <w:r w:rsidRPr="002430CD">
              <w:rPr>
                <w:rFonts w:eastAsia="標楷體" w:hint="eastAsia"/>
                <w:sz w:val="20"/>
              </w:rPr>
              <w:t>015945</w:t>
            </w:r>
            <w:r w:rsidRPr="002430CD">
              <w:rPr>
                <w:rFonts w:eastAsia="標楷體" w:hint="eastAsia"/>
                <w:sz w:val="20"/>
              </w:rPr>
              <w:t>號函。</w:t>
            </w:r>
          </w:p>
          <w:p w14:paraId="7EBA3AC7" w14:textId="77777777" w:rsidR="00E64428" w:rsidRPr="002430CD" w:rsidRDefault="00E64428" w:rsidP="00E64428">
            <w:pPr>
              <w:kinsoku w:val="0"/>
              <w:overflowPunct w:val="0"/>
              <w:spacing w:line="260" w:lineRule="exact"/>
              <w:ind w:left="140" w:hanging="140"/>
              <w:jc w:val="both"/>
              <w:rPr>
                <w:rFonts w:eastAsia="標楷體"/>
                <w:sz w:val="20"/>
              </w:rPr>
            </w:pPr>
            <w:r w:rsidRPr="002430CD">
              <w:rPr>
                <w:rFonts w:eastAsia="標楷體" w:hint="eastAsia"/>
                <w:sz w:val="20"/>
              </w:rPr>
              <w:t>3.</w:t>
            </w:r>
            <w:r w:rsidRPr="002430CD">
              <w:rPr>
                <w:rFonts w:eastAsia="標楷體" w:hint="eastAsia"/>
                <w:sz w:val="20"/>
              </w:rPr>
              <w:t>公開發行公司取得或處分資產處理準則</w:t>
            </w:r>
            <w:r>
              <w:rPr>
                <w:rFonts w:eastAsia="標楷體" w:hint="eastAsia"/>
                <w:sz w:val="20"/>
              </w:rPr>
              <w:t>第</w:t>
            </w:r>
            <w:r>
              <w:rPr>
                <w:rFonts w:eastAsia="標楷體" w:hint="eastAsia"/>
                <w:sz w:val="20"/>
              </w:rPr>
              <w:t>2</w:t>
            </w:r>
            <w:r>
              <w:rPr>
                <w:rFonts w:eastAsia="標楷體"/>
                <w:sz w:val="20"/>
              </w:rPr>
              <w:t>5</w:t>
            </w:r>
            <w:r>
              <w:rPr>
                <w:rFonts w:eastAsia="標楷體" w:hint="eastAsia"/>
                <w:sz w:val="20"/>
              </w:rPr>
              <w:t>、</w:t>
            </w:r>
            <w:r>
              <w:rPr>
                <w:rFonts w:eastAsia="標楷體" w:hint="eastAsia"/>
                <w:sz w:val="20"/>
              </w:rPr>
              <w:t>3</w:t>
            </w:r>
            <w:r>
              <w:rPr>
                <w:rFonts w:eastAsia="標楷體"/>
                <w:sz w:val="20"/>
              </w:rPr>
              <w:t>1</w:t>
            </w:r>
            <w:r>
              <w:rPr>
                <w:rFonts w:eastAsia="標楷體" w:hint="eastAsia"/>
                <w:sz w:val="20"/>
              </w:rPr>
              <w:t>及</w:t>
            </w:r>
            <w:r>
              <w:rPr>
                <w:rFonts w:eastAsia="標楷體" w:hint="eastAsia"/>
                <w:sz w:val="20"/>
              </w:rPr>
              <w:t>3</w:t>
            </w:r>
            <w:r>
              <w:rPr>
                <w:rFonts w:eastAsia="標楷體"/>
                <w:sz w:val="20"/>
              </w:rPr>
              <w:t>2</w:t>
            </w:r>
            <w:r>
              <w:rPr>
                <w:rFonts w:eastAsia="標楷體" w:hint="eastAsia"/>
                <w:sz w:val="20"/>
              </w:rPr>
              <w:t>條</w:t>
            </w:r>
            <w:r w:rsidRPr="002430CD">
              <w:rPr>
                <w:rFonts w:eastAsia="標楷體" w:hint="eastAsia"/>
                <w:sz w:val="20"/>
              </w:rPr>
              <w:t>。</w:t>
            </w:r>
          </w:p>
          <w:p w14:paraId="496DCDDE" w14:textId="77777777" w:rsidR="00E64428"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4.</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w:t>
            </w:r>
            <w:r>
              <w:rPr>
                <w:rFonts w:eastAsia="標楷體" w:hint="eastAsia"/>
                <w:sz w:val="20"/>
              </w:rPr>
              <w:t>20</w:t>
            </w:r>
            <w:r>
              <w:rPr>
                <w:rFonts w:eastAsia="標楷體" w:hint="eastAsia"/>
                <w:sz w:val="20"/>
              </w:rPr>
              <w:t>款</w:t>
            </w:r>
            <w:r w:rsidRPr="002430CD">
              <w:rPr>
                <w:rFonts w:eastAsia="標楷體" w:hint="eastAsia"/>
                <w:sz w:val="20"/>
              </w:rPr>
              <w:t>。</w:t>
            </w:r>
          </w:p>
          <w:p w14:paraId="147F94F1"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5</w:t>
            </w:r>
            <w:r w:rsidRPr="00987B95">
              <w:rPr>
                <w:rFonts w:eastAsia="標楷體" w:hint="eastAsia"/>
                <w:sz w:val="20"/>
              </w:rPr>
              <w:t>.</w:t>
            </w:r>
            <w:r w:rsidRPr="00987B95">
              <w:rPr>
                <w:rFonts w:eastAsia="標楷體" w:hint="eastAsia"/>
                <w:sz w:val="20"/>
              </w:rPr>
              <w:t>本公司</w:t>
            </w:r>
            <w:r w:rsidRPr="00144FDC">
              <w:rPr>
                <w:rFonts w:eastAsia="標楷體" w:hint="eastAsia"/>
                <w:sz w:val="20"/>
              </w:rPr>
              <w:t>對有價證券上市公司重大訊息之查證暨公開處理程序第</w:t>
            </w:r>
            <w:r>
              <w:rPr>
                <w:rFonts w:eastAsia="標楷體" w:hint="eastAsia"/>
                <w:sz w:val="20"/>
              </w:rPr>
              <w:t>11</w:t>
            </w:r>
            <w:r w:rsidRPr="00144FDC">
              <w:rPr>
                <w:rFonts w:eastAsia="標楷體" w:hint="eastAsia"/>
                <w:sz w:val="20"/>
              </w:rPr>
              <w:t>條第</w:t>
            </w:r>
            <w:r w:rsidRPr="00144FDC">
              <w:rPr>
                <w:rFonts w:eastAsia="標楷體" w:hint="eastAsia"/>
                <w:sz w:val="20"/>
              </w:rPr>
              <w:t>1</w:t>
            </w:r>
            <w:r w:rsidRPr="00144FDC">
              <w:rPr>
                <w:rFonts w:eastAsia="標楷體" w:hint="eastAsia"/>
                <w:sz w:val="20"/>
              </w:rPr>
              <w:t>項第</w:t>
            </w:r>
            <w:r w:rsidRPr="00144FDC">
              <w:rPr>
                <w:rFonts w:eastAsia="標楷體" w:hint="eastAsia"/>
                <w:sz w:val="20"/>
              </w:rPr>
              <w:t>7</w:t>
            </w:r>
            <w:r>
              <w:rPr>
                <w:rFonts w:eastAsia="標楷體" w:hint="eastAsia"/>
                <w:sz w:val="20"/>
              </w:rPr>
              <w:t>款及第</w:t>
            </w:r>
            <w:r>
              <w:rPr>
                <w:rFonts w:eastAsia="標楷體" w:hint="eastAsia"/>
                <w:sz w:val="20"/>
              </w:rPr>
              <w:t>8</w:t>
            </w:r>
            <w:r w:rsidRPr="00144FDC">
              <w:rPr>
                <w:rFonts w:eastAsia="標楷體" w:hint="eastAsia"/>
                <w:sz w:val="20"/>
              </w:rPr>
              <w:t>款、第</w:t>
            </w:r>
            <w:r w:rsidRPr="00144FDC">
              <w:rPr>
                <w:rFonts w:eastAsia="標楷體" w:hint="eastAsia"/>
                <w:sz w:val="20"/>
              </w:rPr>
              <w:t>6</w:t>
            </w:r>
            <w:r w:rsidRPr="00144FDC">
              <w:rPr>
                <w:rFonts w:eastAsia="標楷體" w:hint="eastAsia"/>
                <w:sz w:val="20"/>
              </w:rPr>
              <w:t>條第</w:t>
            </w:r>
            <w:r>
              <w:rPr>
                <w:rFonts w:eastAsia="標楷體" w:hint="eastAsia"/>
                <w:sz w:val="20"/>
              </w:rPr>
              <w:t>1</w:t>
            </w:r>
            <w:r w:rsidRPr="00144FDC">
              <w:rPr>
                <w:rFonts w:eastAsia="標楷體" w:hint="eastAsia"/>
                <w:sz w:val="20"/>
              </w:rPr>
              <w:t>項</w:t>
            </w:r>
            <w:proofErr w:type="gramStart"/>
            <w:r>
              <w:rPr>
                <w:rFonts w:eastAsia="標楷體" w:hint="eastAsia"/>
                <w:sz w:val="20"/>
              </w:rPr>
              <w:t>第</w:t>
            </w:r>
            <w:r>
              <w:rPr>
                <w:rFonts w:eastAsia="標楷體" w:hint="eastAsia"/>
                <w:sz w:val="20"/>
              </w:rPr>
              <w:t>3</w:t>
            </w:r>
            <w:r>
              <w:rPr>
                <w:rFonts w:eastAsia="標楷體" w:hint="eastAsia"/>
                <w:sz w:val="20"/>
              </w:rPr>
              <w:t>款暨</w:t>
            </w:r>
            <w:r w:rsidRPr="00144FDC">
              <w:rPr>
                <w:rFonts w:eastAsia="標楷體" w:hint="eastAsia"/>
                <w:sz w:val="20"/>
              </w:rPr>
              <w:t>第</w:t>
            </w:r>
            <w:r>
              <w:rPr>
                <w:rFonts w:eastAsia="標楷體" w:hint="eastAsia"/>
                <w:sz w:val="20"/>
              </w:rPr>
              <w:t>12</w:t>
            </w:r>
            <w:r w:rsidRPr="00144FDC">
              <w:rPr>
                <w:rFonts w:eastAsia="標楷體" w:hint="eastAsia"/>
                <w:sz w:val="20"/>
              </w:rPr>
              <w:t>條</w:t>
            </w:r>
            <w:proofErr w:type="gramEnd"/>
            <w:r w:rsidRPr="00144FDC">
              <w:rPr>
                <w:rFonts w:eastAsia="標楷體" w:hint="eastAsia"/>
                <w:sz w:val="20"/>
              </w:rPr>
              <w:t>第</w:t>
            </w:r>
            <w:r>
              <w:rPr>
                <w:rFonts w:eastAsia="標楷體" w:hint="eastAsia"/>
                <w:sz w:val="20"/>
              </w:rPr>
              <w:t>5</w:t>
            </w:r>
            <w:r w:rsidRPr="00144FDC">
              <w:rPr>
                <w:rFonts w:eastAsia="標楷體" w:hint="eastAsia"/>
                <w:sz w:val="20"/>
              </w:rPr>
              <w:t>項。</w:t>
            </w:r>
          </w:p>
          <w:p w14:paraId="7D81AC7A"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6.</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17</w:t>
            </w:r>
            <w:r>
              <w:rPr>
                <w:rFonts w:eastAsia="標楷體" w:hint="eastAsia"/>
                <w:sz w:val="20"/>
              </w:rPr>
              <w:t>、</w:t>
            </w:r>
            <w:r>
              <w:rPr>
                <w:rFonts w:eastAsia="標楷體" w:hint="eastAsia"/>
                <w:sz w:val="20"/>
              </w:rPr>
              <w:t>18</w:t>
            </w:r>
            <w:r>
              <w:rPr>
                <w:rFonts w:eastAsia="標楷體" w:hint="eastAsia"/>
                <w:sz w:val="20"/>
              </w:rPr>
              <w:t>款。</w:t>
            </w:r>
          </w:p>
          <w:p w14:paraId="72C2B6BC"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7.</w:t>
            </w:r>
            <w:r w:rsidRPr="00691120">
              <w:rPr>
                <w:rFonts w:eastAsia="標楷體"/>
                <w:sz w:val="20"/>
              </w:rPr>
              <w:t>企業</w:t>
            </w:r>
            <w:proofErr w:type="gramStart"/>
            <w:r w:rsidRPr="00691120">
              <w:rPr>
                <w:rFonts w:eastAsia="標楷體"/>
                <w:sz w:val="20"/>
              </w:rPr>
              <w:t>併購法</w:t>
            </w:r>
            <w:proofErr w:type="gramEnd"/>
            <w:r w:rsidRPr="00691120">
              <w:rPr>
                <w:rFonts w:eastAsia="標楷體"/>
                <w:sz w:val="20"/>
              </w:rPr>
              <w:t>第</w:t>
            </w:r>
            <w:r w:rsidRPr="00691120">
              <w:rPr>
                <w:rFonts w:eastAsia="標楷體"/>
                <w:sz w:val="20"/>
              </w:rPr>
              <w:t>7</w:t>
            </w:r>
            <w:r w:rsidRPr="00691120">
              <w:rPr>
                <w:rFonts w:eastAsia="標楷體"/>
                <w:sz w:val="20"/>
              </w:rPr>
              <w:t>條第</w:t>
            </w:r>
            <w:r w:rsidRPr="00691120">
              <w:rPr>
                <w:rFonts w:eastAsia="標楷體"/>
                <w:sz w:val="20"/>
              </w:rPr>
              <w:t>1</w:t>
            </w:r>
            <w:r w:rsidRPr="00691120">
              <w:rPr>
                <w:rFonts w:eastAsia="標楷體"/>
                <w:sz w:val="20"/>
              </w:rPr>
              <w:t>項</w:t>
            </w:r>
            <w:r>
              <w:rPr>
                <w:rFonts w:eastAsia="標楷體" w:hint="eastAsia"/>
                <w:sz w:val="20"/>
              </w:rPr>
              <w:t>。</w:t>
            </w:r>
          </w:p>
          <w:p w14:paraId="32E93239" w14:textId="77777777" w:rsidR="00E64428" w:rsidRPr="002430CD" w:rsidRDefault="00E64428" w:rsidP="00E64428">
            <w:pPr>
              <w:kinsoku w:val="0"/>
              <w:overflowPunct w:val="0"/>
              <w:spacing w:line="260" w:lineRule="exact"/>
              <w:ind w:left="154" w:hanging="154"/>
              <w:jc w:val="both"/>
              <w:rPr>
                <w:rFonts w:eastAsia="標楷體"/>
                <w:sz w:val="20"/>
              </w:rPr>
            </w:pPr>
            <w:r>
              <w:rPr>
                <w:rFonts w:eastAsia="標楷體" w:hint="eastAsia"/>
                <w:sz w:val="20"/>
              </w:rPr>
              <w:t>8.</w:t>
            </w:r>
            <w:r w:rsidRPr="00691120">
              <w:rPr>
                <w:rFonts w:eastAsia="標楷體"/>
                <w:sz w:val="20"/>
              </w:rPr>
              <w:t>公開發行公司併購特別委員會設置及相關事項辦法第</w:t>
            </w:r>
            <w:r w:rsidRPr="00691120">
              <w:rPr>
                <w:rFonts w:eastAsia="標楷體"/>
                <w:sz w:val="20"/>
              </w:rPr>
              <w:t>7</w:t>
            </w:r>
            <w:r w:rsidRPr="00691120">
              <w:rPr>
                <w:rFonts w:eastAsia="標楷體"/>
                <w:sz w:val="20"/>
              </w:rPr>
              <w:t>條第</w:t>
            </w:r>
            <w:r w:rsidRPr="00691120">
              <w:rPr>
                <w:rFonts w:eastAsia="標楷體"/>
                <w:sz w:val="20"/>
              </w:rPr>
              <w:t>4</w:t>
            </w:r>
            <w:r w:rsidRPr="00691120">
              <w:rPr>
                <w:rFonts w:eastAsia="標楷體"/>
                <w:sz w:val="20"/>
              </w:rPr>
              <w:t>項</w:t>
            </w:r>
            <w:r>
              <w:rPr>
                <w:rFonts w:eastAsia="標楷體" w:hint="eastAsia"/>
                <w:sz w:val="20"/>
              </w:rPr>
              <w:t>。</w:t>
            </w:r>
          </w:p>
        </w:tc>
      </w:tr>
      <w:tr w:rsidR="00E64428" w:rsidRPr="00665FEF" w14:paraId="3487CF85"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F6566AC"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020984B"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向關係人取得或處分資產。</w:t>
            </w:r>
          </w:p>
          <w:p w14:paraId="3D7F5DD9" w14:textId="77777777" w:rsidR="00E64428" w:rsidRDefault="00E64428" w:rsidP="00E64428">
            <w:pPr>
              <w:kinsoku w:val="0"/>
              <w:overflowPunct w:val="0"/>
              <w:spacing w:line="260" w:lineRule="exact"/>
              <w:jc w:val="both"/>
              <w:rPr>
                <w:rFonts w:eastAsia="標楷體"/>
                <w:sz w:val="20"/>
              </w:rPr>
            </w:pPr>
          </w:p>
          <w:p w14:paraId="5A401730" w14:textId="77777777" w:rsidR="00E64428" w:rsidRDefault="00E64428" w:rsidP="00E64428">
            <w:pPr>
              <w:kinsoku w:val="0"/>
              <w:overflowPunct w:val="0"/>
              <w:spacing w:line="260" w:lineRule="exact"/>
              <w:jc w:val="both"/>
              <w:rPr>
                <w:rFonts w:eastAsia="標楷體"/>
                <w:sz w:val="20"/>
              </w:rPr>
            </w:pPr>
          </w:p>
          <w:p w14:paraId="67C65F9B" w14:textId="77777777" w:rsidR="00E64428" w:rsidRDefault="00E64428" w:rsidP="00E64428">
            <w:pPr>
              <w:kinsoku w:val="0"/>
              <w:overflowPunct w:val="0"/>
              <w:spacing w:line="260" w:lineRule="exact"/>
              <w:jc w:val="both"/>
              <w:rPr>
                <w:rFonts w:eastAsia="標楷體"/>
                <w:sz w:val="20"/>
              </w:rPr>
            </w:pPr>
          </w:p>
          <w:p w14:paraId="404EAEFA" w14:textId="77777777" w:rsidR="00E64428" w:rsidRDefault="00E64428" w:rsidP="00E64428">
            <w:pPr>
              <w:kinsoku w:val="0"/>
              <w:overflowPunct w:val="0"/>
              <w:spacing w:line="260" w:lineRule="exact"/>
              <w:jc w:val="both"/>
              <w:rPr>
                <w:rFonts w:eastAsia="標楷體"/>
                <w:sz w:val="20"/>
              </w:rPr>
            </w:pPr>
          </w:p>
          <w:p w14:paraId="259B755A" w14:textId="77777777" w:rsidR="00E64428" w:rsidRDefault="00E64428" w:rsidP="00E64428">
            <w:pPr>
              <w:kinsoku w:val="0"/>
              <w:overflowPunct w:val="0"/>
              <w:spacing w:line="260" w:lineRule="exact"/>
              <w:jc w:val="both"/>
              <w:rPr>
                <w:rFonts w:eastAsia="標楷體"/>
                <w:sz w:val="20"/>
              </w:rPr>
            </w:pPr>
          </w:p>
          <w:p w14:paraId="57F1D0F1" w14:textId="77777777" w:rsidR="00E64428" w:rsidRPr="00232A3F"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從事衍生性商品交易損失達所訂處理程序規定之全部或個別契約損失上限金額。</w:t>
            </w:r>
          </w:p>
          <w:p w14:paraId="72E97FD2" w14:textId="77777777" w:rsidR="00E64428" w:rsidRDefault="00E64428" w:rsidP="00E64428">
            <w:pPr>
              <w:kinsoku w:val="0"/>
              <w:overflowPunct w:val="0"/>
              <w:spacing w:line="260" w:lineRule="exact"/>
              <w:jc w:val="both"/>
              <w:rPr>
                <w:rFonts w:eastAsia="標楷體"/>
                <w:sz w:val="20"/>
              </w:rPr>
            </w:pPr>
          </w:p>
          <w:p w14:paraId="02D9861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4.</w:t>
            </w:r>
            <w:r w:rsidRPr="00922F46">
              <w:rPr>
                <w:rFonts w:eastAsia="標楷體" w:hint="eastAsia"/>
                <w:sz w:val="20"/>
              </w:rPr>
              <w:t>取得或處分供營業使用之設備或其使用權資產，且其交易對象非為關係人</w:t>
            </w:r>
          </w:p>
          <w:p w14:paraId="6DF8E781" w14:textId="77777777" w:rsidR="00E64428" w:rsidRDefault="00E64428" w:rsidP="00E64428">
            <w:pPr>
              <w:kinsoku w:val="0"/>
              <w:overflowPunct w:val="0"/>
              <w:spacing w:line="260" w:lineRule="exact"/>
              <w:jc w:val="both"/>
              <w:rPr>
                <w:rFonts w:eastAsia="標楷體"/>
                <w:sz w:val="20"/>
              </w:rPr>
            </w:pPr>
          </w:p>
          <w:p w14:paraId="00D63BF3" w14:textId="77777777" w:rsidR="00E64428" w:rsidRDefault="00E64428" w:rsidP="00E64428">
            <w:pPr>
              <w:kinsoku w:val="0"/>
              <w:overflowPunct w:val="0"/>
              <w:spacing w:line="260" w:lineRule="exact"/>
              <w:jc w:val="both"/>
              <w:rPr>
                <w:rFonts w:eastAsia="標楷體"/>
                <w:sz w:val="20"/>
              </w:rPr>
            </w:pPr>
          </w:p>
          <w:p w14:paraId="35C69C0A" w14:textId="77777777" w:rsidR="00E64428" w:rsidRPr="00922F46" w:rsidRDefault="00E64428" w:rsidP="00E64428">
            <w:pPr>
              <w:kinsoku w:val="0"/>
              <w:overflowPunct w:val="0"/>
              <w:spacing w:line="260" w:lineRule="exact"/>
              <w:jc w:val="both"/>
              <w:rPr>
                <w:rFonts w:eastAsia="標楷體"/>
                <w:sz w:val="20"/>
              </w:rPr>
            </w:pPr>
            <w:r w:rsidRPr="00922F46">
              <w:rPr>
                <w:rFonts w:eastAsia="標楷體" w:hint="eastAsia"/>
                <w:sz w:val="20"/>
              </w:rPr>
              <w:t>5.</w:t>
            </w:r>
            <w:r w:rsidRPr="00922F46">
              <w:rPr>
                <w:rFonts w:eastAsia="標楷體" w:hint="eastAsia"/>
                <w:sz w:val="20"/>
              </w:rPr>
              <w:t>經營營建業務之公開發行公司取得或處分供營建使用之不動產或其使用權資產且其交易對象非為關係人</w:t>
            </w:r>
          </w:p>
          <w:p w14:paraId="1F5CFF68" w14:textId="77777777" w:rsidR="00E64428" w:rsidRDefault="00E64428" w:rsidP="00E64428">
            <w:pPr>
              <w:kinsoku w:val="0"/>
              <w:overflowPunct w:val="0"/>
              <w:spacing w:line="260" w:lineRule="exact"/>
              <w:jc w:val="both"/>
              <w:rPr>
                <w:rFonts w:eastAsia="標楷體"/>
                <w:sz w:val="20"/>
              </w:rPr>
            </w:pPr>
          </w:p>
          <w:p w14:paraId="4DBEFA91"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 xml:space="preserve">6. </w:t>
            </w:r>
            <w:r w:rsidRPr="00922F46">
              <w:rPr>
                <w:rFonts w:eastAsia="標楷體" w:hint="eastAsia"/>
                <w:sz w:val="20"/>
              </w:rPr>
              <w:t>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方式取得不動產，且其交易對象非為關係人</w:t>
            </w:r>
          </w:p>
          <w:p w14:paraId="329F78F3" w14:textId="77777777" w:rsidR="00E64428" w:rsidRDefault="00E64428" w:rsidP="00E64428">
            <w:pPr>
              <w:kinsoku w:val="0"/>
              <w:overflowPunct w:val="0"/>
              <w:spacing w:line="260" w:lineRule="exact"/>
              <w:jc w:val="both"/>
              <w:rPr>
                <w:rFonts w:eastAsia="標楷體"/>
                <w:sz w:val="20"/>
              </w:rPr>
            </w:pPr>
          </w:p>
          <w:p w14:paraId="2AEFC7D0" w14:textId="77777777" w:rsidR="00E64428" w:rsidRDefault="00E64428" w:rsidP="00E64428">
            <w:pPr>
              <w:kinsoku w:val="0"/>
              <w:overflowPunct w:val="0"/>
              <w:spacing w:line="260" w:lineRule="exact"/>
              <w:jc w:val="both"/>
              <w:rPr>
                <w:rFonts w:eastAsia="標楷體"/>
                <w:sz w:val="20"/>
              </w:rPr>
            </w:pPr>
            <w:r>
              <w:rPr>
                <w:rFonts w:eastAsia="標楷體"/>
                <w:sz w:val="20"/>
              </w:rPr>
              <w:t>7</w:t>
            </w:r>
            <w:r>
              <w:rPr>
                <w:rFonts w:eastAsia="標楷體" w:hint="eastAsia"/>
                <w:sz w:val="20"/>
              </w:rPr>
              <w:t>.</w:t>
            </w:r>
            <w:r>
              <w:rPr>
                <w:rFonts w:eastAsia="標楷體" w:hint="eastAsia"/>
                <w:sz w:val="20"/>
              </w:rPr>
              <w:t>除前</w:t>
            </w:r>
            <w:r>
              <w:rPr>
                <w:rFonts w:eastAsia="標楷體" w:hint="eastAsia"/>
                <w:sz w:val="20"/>
              </w:rPr>
              <w:t>1~</w:t>
            </w:r>
            <w:r>
              <w:rPr>
                <w:rFonts w:eastAsia="標楷體"/>
                <w:sz w:val="20"/>
              </w:rPr>
              <w:t>6</w:t>
            </w:r>
            <w:r>
              <w:rPr>
                <w:rFonts w:eastAsia="標楷體" w:hint="eastAsia"/>
                <w:sz w:val="20"/>
              </w:rPr>
              <w:t>外</w:t>
            </w:r>
            <w:r w:rsidRPr="00922F46">
              <w:rPr>
                <w:rFonts w:eastAsia="標楷體" w:hint="eastAsia"/>
                <w:sz w:val="20"/>
              </w:rPr>
              <w:t>之資產交易、金融機構處分債權或從事大陸地區投資</w:t>
            </w:r>
            <w:r w:rsidRPr="002430CD">
              <w:rPr>
                <w:rFonts w:eastAsia="標楷體" w:hint="eastAsia"/>
                <w:sz w:val="20"/>
              </w:rPr>
              <w:t>。</w:t>
            </w:r>
          </w:p>
          <w:p w14:paraId="4BD13F9E" w14:textId="77777777" w:rsidR="00E64428" w:rsidRDefault="00E64428" w:rsidP="00E64428">
            <w:pPr>
              <w:kinsoku w:val="0"/>
              <w:overflowPunct w:val="0"/>
              <w:spacing w:line="260" w:lineRule="exact"/>
              <w:jc w:val="both"/>
              <w:rPr>
                <w:rFonts w:eastAsia="標楷體"/>
                <w:sz w:val="20"/>
              </w:rPr>
            </w:pPr>
          </w:p>
          <w:p w14:paraId="35826E0F" w14:textId="77777777" w:rsidR="00E64428" w:rsidRDefault="00E64428" w:rsidP="00E64428">
            <w:pPr>
              <w:kinsoku w:val="0"/>
              <w:overflowPunct w:val="0"/>
              <w:spacing w:line="260" w:lineRule="exact"/>
              <w:jc w:val="both"/>
              <w:rPr>
                <w:rFonts w:eastAsia="標楷體"/>
                <w:sz w:val="20"/>
              </w:rPr>
            </w:pPr>
          </w:p>
          <w:p w14:paraId="67C5113C" w14:textId="77777777" w:rsidR="00E64428" w:rsidRDefault="00E64428" w:rsidP="00E64428">
            <w:pPr>
              <w:kinsoku w:val="0"/>
              <w:overflowPunct w:val="0"/>
              <w:spacing w:line="260" w:lineRule="exact"/>
              <w:jc w:val="both"/>
              <w:rPr>
                <w:rFonts w:eastAsia="標楷體"/>
                <w:sz w:val="20"/>
              </w:rPr>
            </w:pPr>
          </w:p>
          <w:p w14:paraId="0E331832" w14:textId="77777777" w:rsidR="00E64428" w:rsidRPr="002430CD" w:rsidRDefault="00E64428" w:rsidP="00E64428">
            <w:pPr>
              <w:kinsoku w:val="0"/>
              <w:overflowPunct w:val="0"/>
              <w:spacing w:line="260" w:lineRule="exact"/>
              <w:jc w:val="both"/>
              <w:rPr>
                <w:rFonts w:eastAsia="標楷體"/>
                <w:sz w:val="20"/>
              </w:rPr>
            </w:pPr>
            <w:r>
              <w:rPr>
                <w:rFonts w:eastAsia="標楷體"/>
                <w:sz w:val="20"/>
              </w:rPr>
              <w:t>8</w:t>
            </w:r>
            <w:r>
              <w:rPr>
                <w:rFonts w:eastAsia="標楷體" w:hint="eastAsia"/>
                <w:sz w:val="20"/>
              </w:rPr>
              <w:t>.</w:t>
            </w:r>
            <w:r>
              <w:rPr>
                <w:rFonts w:eastAsia="標楷體" w:hint="eastAsia"/>
                <w:sz w:val="20"/>
              </w:rPr>
              <w:t>前開公告內有交易簽訂之相關契約有變動、終止或解除，或公告申報內容有變動。</w:t>
            </w:r>
          </w:p>
        </w:tc>
        <w:tc>
          <w:tcPr>
            <w:tcW w:w="2160" w:type="dxa"/>
            <w:tcBorders>
              <w:top w:val="single" w:sz="4" w:space="0" w:color="auto"/>
              <w:left w:val="single" w:sz="4" w:space="0" w:color="auto"/>
              <w:bottom w:val="single" w:sz="4" w:space="0" w:color="auto"/>
              <w:right w:val="single" w:sz="4" w:space="0" w:color="auto"/>
            </w:tcBorders>
          </w:tcPr>
          <w:p w14:paraId="5933F12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8B67D51" w14:textId="77777777" w:rsidR="00E64428" w:rsidRDefault="00E64428" w:rsidP="00E64428">
            <w:pPr>
              <w:kinsoku w:val="0"/>
              <w:overflowPunct w:val="0"/>
              <w:spacing w:line="260" w:lineRule="exact"/>
              <w:jc w:val="both"/>
              <w:rPr>
                <w:rFonts w:eastAsia="標楷體"/>
                <w:sz w:val="20"/>
              </w:rPr>
            </w:pPr>
          </w:p>
          <w:p w14:paraId="4BF26FB5" w14:textId="77777777" w:rsidR="00E64428" w:rsidRDefault="00E64428" w:rsidP="00E64428">
            <w:pPr>
              <w:kinsoku w:val="0"/>
              <w:overflowPunct w:val="0"/>
              <w:spacing w:line="260" w:lineRule="exact"/>
              <w:jc w:val="both"/>
              <w:rPr>
                <w:rFonts w:eastAsia="標楷體"/>
                <w:sz w:val="20"/>
              </w:rPr>
            </w:pPr>
          </w:p>
          <w:p w14:paraId="2EB44015" w14:textId="77777777" w:rsidR="00E64428" w:rsidRDefault="00E64428" w:rsidP="00E64428">
            <w:pPr>
              <w:kinsoku w:val="0"/>
              <w:overflowPunct w:val="0"/>
              <w:spacing w:line="260" w:lineRule="exact"/>
              <w:jc w:val="both"/>
              <w:rPr>
                <w:rFonts w:eastAsia="標楷體"/>
                <w:sz w:val="20"/>
              </w:rPr>
            </w:pPr>
          </w:p>
          <w:p w14:paraId="540B2A7D" w14:textId="77777777" w:rsidR="00E64428" w:rsidRDefault="00E64428" w:rsidP="00E64428">
            <w:pPr>
              <w:kinsoku w:val="0"/>
              <w:overflowPunct w:val="0"/>
              <w:spacing w:line="260" w:lineRule="exact"/>
              <w:jc w:val="both"/>
              <w:rPr>
                <w:rFonts w:eastAsia="標楷體"/>
                <w:sz w:val="20"/>
              </w:rPr>
            </w:pPr>
          </w:p>
          <w:p w14:paraId="4B69D47A"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60928B5" w14:textId="77777777" w:rsidR="00E64428" w:rsidRDefault="00E64428" w:rsidP="00E64428">
            <w:pPr>
              <w:kinsoku w:val="0"/>
              <w:overflowPunct w:val="0"/>
              <w:spacing w:line="260" w:lineRule="exact"/>
              <w:jc w:val="both"/>
              <w:rPr>
                <w:rFonts w:eastAsia="標楷體"/>
                <w:sz w:val="20"/>
              </w:rPr>
            </w:pPr>
          </w:p>
          <w:p w14:paraId="186B802C" w14:textId="77777777" w:rsidR="00E64428" w:rsidRDefault="00E64428" w:rsidP="00E64428">
            <w:pPr>
              <w:kinsoku w:val="0"/>
              <w:overflowPunct w:val="0"/>
              <w:spacing w:line="260" w:lineRule="exact"/>
              <w:jc w:val="both"/>
              <w:rPr>
                <w:rFonts w:eastAsia="標楷體"/>
                <w:sz w:val="20"/>
              </w:rPr>
            </w:pPr>
          </w:p>
          <w:p w14:paraId="6F20D858"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5A18A94B" w14:textId="77777777" w:rsidR="00E64428" w:rsidRDefault="00E64428" w:rsidP="00E64428">
            <w:pPr>
              <w:kinsoku w:val="0"/>
              <w:overflowPunct w:val="0"/>
              <w:spacing w:line="260" w:lineRule="exact"/>
              <w:jc w:val="both"/>
              <w:rPr>
                <w:rFonts w:eastAsia="標楷體"/>
                <w:sz w:val="20"/>
              </w:rPr>
            </w:pPr>
          </w:p>
          <w:p w14:paraId="7F238FDD" w14:textId="77777777" w:rsidR="00E64428" w:rsidRDefault="00E64428" w:rsidP="00E64428">
            <w:pPr>
              <w:kinsoku w:val="0"/>
              <w:overflowPunct w:val="0"/>
              <w:spacing w:line="260" w:lineRule="exact"/>
              <w:jc w:val="both"/>
              <w:rPr>
                <w:rFonts w:eastAsia="標楷體"/>
                <w:sz w:val="20"/>
              </w:rPr>
            </w:pPr>
          </w:p>
          <w:p w14:paraId="12530786" w14:textId="77777777" w:rsidR="00E64428"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p w14:paraId="16546B6F" w14:textId="77777777" w:rsidR="00E64428" w:rsidRDefault="00E64428" w:rsidP="00E64428">
            <w:pPr>
              <w:kinsoku w:val="0"/>
              <w:overflowPunct w:val="0"/>
              <w:spacing w:line="260" w:lineRule="exact"/>
              <w:jc w:val="both"/>
              <w:rPr>
                <w:rFonts w:eastAsia="標楷體"/>
                <w:sz w:val="20"/>
              </w:rPr>
            </w:pPr>
          </w:p>
          <w:p w14:paraId="3FAA4D4D" w14:textId="77777777" w:rsidR="00E64428" w:rsidRDefault="00E64428" w:rsidP="00E64428">
            <w:pPr>
              <w:kinsoku w:val="0"/>
              <w:overflowPunct w:val="0"/>
              <w:spacing w:line="260" w:lineRule="exact"/>
              <w:jc w:val="both"/>
              <w:rPr>
                <w:rFonts w:eastAsia="標楷體"/>
                <w:sz w:val="20"/>
              </w:rPr>
            </w:pPr>
          </w:p>
          <w:p w14:paraId="036463DC" w14:textId="77777777" w:rsidR="00E64428" w:rsidRDefault="00E64428" w:rsidP="00E64428">
            <w:pPr>
              <w:kinsoku w:val="0"/>
              <w:overflowPunct w:val="0"/>
              <w:spacing w:line="260" w:lineRule="exact"/>
              <w:jc w:val="both"/>
              <w:rPr>
                <w:rFonts w:eastAsia="標楷體"/>
                <w:sz w:val="20"/>
              </w:rPr>
            </w:pPr>
          </w:p>
          <w:p w14:paraId="3D579D14"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6531DDE8" w14:textId="77777777" w:rsidR="00E64428" w:rsidRDefault="00E64428" w:rsidP="00E64428">
            <w:pPr>
              <w:kinsoku w:val="0"/>
              <w:overflowPunct w:val="0"/>
              <w:spacing w:line="260" w:lineRule="exact"/>
              <w:jc w:val="both"/>
              <w:rPr>
                <w:rFonts w:eastAsia="標楷體"/>
                <w:sz w:val="20"/>
              </w:rPr>
            </w:pPr>
          </w:p>
          <w:p w14:paraId="451AFEB9" w14:textId="77777777" w:rsidR="00E64428" w:rsidRPr="00116A5C" w:rsidRDefault="00E64428" w:rsidP="00E64428">
            <w:pPr>
              <w:kinsoku w:val="0"/>
              <w:overflowPunct w:val="0"/>
              <w:spacing w:line="260" w:lineRule="exact"/>
              <w:jc w:val="both"/>
              <w:rPr>
                <w:rFonts w:eastAsia="標楷體"/>
                <w:sz w:val="20"/>
              </w:rPr>
            </w:pPr>
          </w:p>
          <w:p w14:paraId="37AAD932" w14:textId="77777777" w:rsidR="00E64428" w:rsidRDefault="00E64428" w:rsidP="00E64428">
            <w:pPr>
              <w:kinsoku w:val="0"/>
              <w:overflowPunct w:val="0"/>
              <w:spacing w:line="260" w:lineRule="exact"/>
              <w:jc w:val="both"/>
              <w:rPr>
                <w:rFonts w:eastAsia="標楷體"/>
                <w:sz w:val="20"/>
              </w:rPr>
            </w:pPr>
            <w:r>
              <w:rPr>
                <w:rFonts w:eastAsia="標楷體" w:hint="eastAsia"/>
                <w:sz w:val="20"/>
              </w:rPr>
              <w:t>事實發生之日起次一營業日交易時間開始二小時前。</w:t>
            </w:r>
          </w:p>
          <w:p w14:paraId="305B32C6" w14:textId="77777777" w:rsidR="00E64428" w:rsidRDefault="00E64428" w:rsidP="00E64428">
            <w:pPr>
              <w:kinsoku w:val="0"/>
              <w:overflowPunct w:val="0"/>
              <w:spacing w:line="260" w:lineRule="exact"/>
              <w:jc w:val="both"/>
              <w:rPr>
                <w:rFonts w:eastAsia="標楷體"/>
                <w:sz w:val="20"/>
              </w:rPr>
            </w:pPr>
          </w:p>
          <w:p w14:paraId="35B7A714" w14:textId="77777777" w:rsidR="00E64428" w:rsidRDefault="00E64428" w:rsidP="00E64428">
            <w:pPr>
              <w:kinsoku w:val="0"/>
              <w:overflowPunct w:val="0"/>
              <w:spacing w:line="260" w:lineRule="exact"/>
              <w:jc w:val="both"/>
              <w:rPr>
                <w:rFonts w:eastAsia="標楷體"/>
                <w:sz w:val="20"/>
              </w:rPr>
            </w:pPr>
          </w:p>
          <w:p w14:paraId="6191793D" w14:textId="77777777" w:rsidR="00E64428" w:rsidRDefault="00E64428" w:rsidP="00E64428">
            <w:pPr>
              <w:kinsoku w:val="0"/>
              <w:overflowPunct w:val="0"/>
              <w:spacing w:line="260" w:lineRule="exact"/>
              <w:jc w:val="both"/>
              <w:rPr>
                <w:rFonts w:eastAsia="標楷體"/>
                <w:sz w:val="20"/>
              </w:rPr>
            </w:pPr>
          </w:p>
          <w:p w14:paraId="24E5043C" w14:textId="77777777" w:rsidR="00E64428" w:rsidRPr="00086750" w:rsidRDefault="00E64428" w:rsidP="00E64428">
            <w:pPr>
              <w:kinsoku w:val="0"/>
              <w:overflowPunct w:val="0"/>
              <w:spacing w:line="260" w:lineRule="exact"/>
              <w:jc w:val="both"/>
              <w:rPr>
                <w:rFonts w:eastAsia="標楷體"/>
                <w:sz w:val="20"/>
              </w:rPr>
            </w:pPr>
            <w:r w:rsidRPr="00922F46">
              <w:rPr>
                <w:rFonts w:eastAsia="標楷體" w:hint="eastAsia"/>
                <w:sz w:val="20"/>
              </w:rPr>
              <w:t>事實發生之日起次一營業日交易時間開始二小時前。</w:t>
            </w:r>
          </w:p>
        </w:tc>
        <w:tc>
          <w:tcPr>
            <w:tcW w:w="6300" w:type="dxa"/>
            <w:tcBorders>
              <w:top w:val="single" w:sz="4" w:space="0" w:color="auto"/>
              <w:left w:val="single" w:sz="4" w:space="0" w:color="auto"/>
              <w:bottom w:val="single" w:sz="4" w:space="0" w:color="auto"/>
              <w:right w:val="single" w:sz="4" w:space="0" w:color="auto"/>
            </w:tcBorders>
          </w:tcPr>
          <w:p w14:paraId="00E03AEE"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35417AB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2C0E093D"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若符合本公司對有價證券上市公司重大訊息之查證暨公開處理程序第</w:t>
            </w:r>
            <w:r>
              <w:rPr>
                <w:rFonts w:eastAsia="標楷體" w:hint="eastAsia"/>
                <w:sz w:val="20"/>
              </w:rPr>
              <w:t>11</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8</w:t>
            </w:r>
            <w:r>
              <w:rPr>
                <w:rFonts w:eastAsia="標楷體" w:hint="eastAsia"/>
                <w:sz w:val="20"/>
              </w:rPr>
              <w:t>款規定者，須依規定召開記者會及依第</w:t>
            </w:r>
            <w:r>
              <w:rPr>
                <w:rFonts w:eastAsia="標楷體" w:hint="eastAsia"/>
                <w:sz w:val="20"/>
              </w:rPr>
              <w:t>6</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w:t>
            </w:r>
            <w:r>
              <w:rPr>
                <w:rFonts w:eastAsia="標楷體" w:hint="eastAsia"/>
                <w:sz w:val="20"/>
              </w:rPr>
              <w:t>款規定時限做重大訊息公告。</w:t>
            </w:r>
          </w:p>
          <w:p w14:paraId="31853C12" w14:textId="77777777" w:rsidR="00E64428" w:rsidRDefault="00E64428" w:rsidP="00E64428">
            <w:pPr>
              <w:kinsoku w:val="0"/>
              <w:overflowPunct w:val="0"/>
              <w:spacing w:line="260" w:lineRule="exact"/>
              <w:jc w:val="both"/>
              <w:rPr>
                <w:rFonts w:eastAsia="標楷體"/>
                <w:sz w:val="20"/>
              </w:rPr>
            </w:pPr>
          </w:p>
          <w:p w14:paraId="5F5E44A2"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從事衍生性商品交易者，事實發生之即日起算二日內公告資訊適用</w:t>
            </w:r>
            <w:r w:rsidRPr="002430CD">
              <w:rPr>
                <w:rFonts w:eastAsia="標楷體" w:hint="eastAsia"/>
                <w:sz w:val="20"/>
              </w:rPr>
              <w:t>)</w:t>
            </w:r>
            <w:r w:rsidRPr="002430CD">
              <w:rPr>
                <w:rFonts w:eastAsia="標楷體" w:hint="eastAsia"/>
                <w:sz w:val="20"/>
              </w:rPr>
              <w:t>。</w:t>
            </w:r>
          </w:p>
          <w:p w14:paraId="3E7BE4FD"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p w14:paraId="320C8FE2" w14:textId="77777777" w:rsidR="00E64428" w:rsidRDefault="00E64428" w:rsidP="00E64428">
            <w:pPr>
              <w:kinsoku w:val="0"/>
              <w:overflowPunct w:val="0"/>
              <w:spacing w:line="260" w:lineRule="exact"/>
              <w:ind w:left="200" w:hanging="200"/>
              <w:jc w:val="both"/>
              <w:rPr>
                <w:rFonts w:eastAsia="標楷體"/>
                <w:sz w:val="20"/>
              </w:rPr>
            </w:pPr>
          </w:p>
          <w:p w14:paraId="26F8A001"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B1F041B"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5FED4D0F" w14:textId="77777777" w:rsidR="00E64428" w:rsidRDefault="00E64428" w:rsidP="00E64428">
            <w:pPr>
              <w:kinsoku w:val="0"/>
              <w:overflowPunct w:val="0"/>
              <w:spacing w:line="260" w:lineRule="exact"/>
              <w:ind w:left="200" w:hanging="200"/>
              <w:jc w:val="both"/>
              <w:rPr>
                <w:rFonts w:eastAsia="標楷體"/>
                <w:sz w:val="20"/>
              </w:rPr>
            </w:pPr>
          </w:p>
          <w:p w14:paraId="2DB21CB4"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取得或處分不動產、設備或其使用權資產者適用</w:t>
            </w:r>
            <w:r w:rsidRPr="00922F46">
              <w:rPr>
                <w:rFonts w:eastAsia="標楷體" w:hint="eastAsia"/>
                <w:sz w:val="20"/>
              </w:rPr>
              <w:t>)</w:t>
            </w:r>
            <w:r w:rsidRPr="00922F46">
              <w:rPr>
                <w:rFonts w:eastAsia="標楷體" w:hint="eastAsia"/>
                <w:sz w:val="20"/>
              </w:rPr>
              <w:t>。</w:t>
            </w:r>
          </w:p>
          <w:p w14:paraId="25040095"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259709C8" w14:textId="77777777" w:rsidR="00E64428" w:rsidRDefault="00E64428" w:rsidP="00E64428">
            <w:pPr>
              <w:kinsoku w:val="0"/>
              <w:overflowPunct w:val="0"/>
              <w:spacing w:line="260" w:lineRule="exact"/>
              <w:ind w:left="200" w:hanging="200"/>
              <w:jc w:val="both"/>
              <w:rPr>
                <w:rFonts w:eastAsia="標楷體"/>
                <w:sz w:val="20"/>
              </w:rPr>
            </w:pPr>
          </w:p>
          <w:p w14:paraId="2E5EF33B" w14:textId="77777777" w:rsidR="00E64428" w:rsidRDefault="00E64428" w:rsidP="00E64428">
            <w:pPr>
              <w:kinsoku w:val="0"/>
              <w:overflowPunct w:val="0"/>
              <w:spacing w:line="260" w:lineRule="exact"/>
              <w:ind w:left="200" w:hanging="200"/>
              <w:jc w:val="both"/>
              <w:rPr>
                <w:rFonts w:eastAsia="標楷體"/>
                <w:sz w:val="20"/>
              </w:rPr>
            </w:pPr>
          </w:p>
          <w:p w14:paraId="0BA5F368" w14:textId="77777777" w:rsidR="00E64428" w:rsidRPr="00922F46"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1.</w:t>
            </w:r>
            <w:r w:rsidRPr="00922F46">
              <w:rPr>
                <w:rFonts w:eastAsia="標楷體" w:hint="eastAsia"/>
                <w:sz w:val="20"/>
              </w:rPr>
              <w:t>輸入「公開資訊觀測站」</w:t>
            </w:r>
            <w:r w:rsidRPr="00922F46">
              <w:rPr>
                <w:rFonts w:eastAsia="標楷體" w:hint="eastAsia"/>
                <w:sz w:val="20"/>
              </w:rPr>
              <w:t>(sii.twse.com.tw/</w:t>
            </w:r>
            <w:r w:rsidRPr="00922F46">
              <w:rPr>
                <w:rFonts w:eastAsia="標楷體" w:hint="eastAsia"/>
                <w:sz w:val="20"/>
              </w:rPr>
              <w:t>依據「公開發行公司取得或處分資產處理準則」規定公告</w:t>
            </w:r>
            <w:r w:rsidRPr="00922F46">
              <w:rPr>
                <w:rFonts w:eastAsia="標楷體" w:hint="eastAsia"/>
                <w:sz w:val="20"/>
              </w:rPr>
              <w:t>/</w:t>
            </w:r>
            <w:r w:rsidRPr="00922F46">
              <w:rPr>
                <w:rFonts w:eastAsia="標楷體" w:hint="eastAsia"/>
                <w:sz w:val="20"/>
              </w:rPr>
              <w:t>將以自地委建、租地委建、合</w:t>
            </w:r>
            <w:proofErr w:type="gramStart"/>
            <w:r w:rsidRPr="00922F46">
              <w:rPr>
                <w:rFonts w:eastAsia="標楷體" w:hint="eastAsia"/>
                <w:sz w:val="20"/>
              </w:rPr>
              <w:t>建分屋</w:t>
            </w:r>
            <w:proofErr w:type="gramEnd"/>
            <w:r w:rsidRPr="00922F46">
              <w:rPr>
                <w:rFonts w:eastAsia="標楷體" w:hint="eastAsia"/>
                <w:sz w:val="20"/>
              </w:rPr>
              <w:t>、合建分成、合</w:t>
            </w:r>
            <w:proofErr w:type="gramStart"/>
            <w:r w:rsidRPr="00922F46">
              <w:rPr>
                <w:rFonts w:eastAsia="標楷體" w:hint="eastAsia"/>
                <w:sz w:val="20"/>
              </w:rPr>
              <w:t>建分售</w:t>
            </w:r>
            <w:proofErr w:type="gramEnd"/>
            <w:r w:rsidRPr="00922F46">
              <w:rPr>
                <w:rFonts w:eastAsia="標楷體" w:hint="eastAsia"/>
                <w:sz w:val="20"/>
              </w:rPr>
              <w:t>方式取得不動產者適用</w:t>
            </w:r>
            <w:r w:rsidRPr="00922F46">
              <w:rPr>
                <w:rFonts w:eastAsia="標楷體" w:hint="eastAsia"/>
                <w:sz w:val="20"/>
              </w:rPr>
              <w:t>)</w:t>
            </w:r>
            <w:r w:rsidRPr="00922F46">
              <w:rPr>
                <w:rFonts w:eastAsia="標楷體" w:hint="eastAsia"/>
                <w:sz w:val="20"/>
              </w:rPr>
              <w:t>。</w:t>
            </w:r>
          </w:p>
          <w:p w14:paraId="78778F81" w14:textId="77777777" w:rsidR="00E64428" w:rsidRDefault="00E64428" w:rsidP="00E64428">
            <w:pPr>
              <w:kinsoku w:val="0"/>
              <w:overflowPunct w:val="0"/>
              <w:spacing w:line="260" w:lineRule="exact"/>
              <w:ind w:left="200" w:hanging="200"/>
              <w:jc w:val="both"/>
              <w:rPr>
                <w:rFonts w:eastAsia="標楷體"/>
                <w:sz w:val="20"/>
              </w:rPr>
            </w:pPr>
            <w:r w:rsidRPr="00922F46">
              <w:rPr>
                <w:rFonts w:eastAsia="標楷體" w:hint="eastAsia"/>
                <w:sz w:val="20"/>
              </w:rPr>
              <w:t>2.</w:t>
            </w:r>
            <w:r w:rsidRPr="00922F46">
              <w:rPr>
                <w:rFonts w:eastAsia="標楷體" w:hint="eastAsia"/>
                <w:sz w:val="20"/>
              </w:rPr>
              <w:t>上述公告申報後按「轉重大訊息」鍵，做重大訊息公告。</w:t>
            </w:r>
          </w:p>
          <w:p w14:paraId="1DC946F2" w14:textId="77777777" w:rsidR="00E64428" w:rsidRDefault="00E64428" w:rsidP="00E64428">
            <w:pPr>
              <w:kinsoku w:val="0"/>
              <w:overflowPunct w:val="0"/>
              <w:spacing w:line="260" w:lineRule="exact"/>
              <w:ind w:left="200" w:hanging="200"/>
              <w:jc w:val="both"/>
              <w:rPr>
                <w:rFonts w:eastAsia="標楷體"/>
                <w:sz w:val="20"/>
              </w:rPr>
            </w:pPr>
          </w:p>
          <w:p w14:paraId="4DB367C9" w14:textId="77777777" w:rsidR="00E64428" w:rsidRPr="002430CD" w:rsidRDefault="00E64428" w:rsidP="00E64428">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依據「公開發行公司取得或處分資產處理準則」規定公告</w:t>
            </w:r>
            <w:r>
              <w:rPr>
                <w:rFonts w:eastAsia="標楷體" w:hint="eastAsia"/>
                <w:sz w:val="20"/>
              </w:rPr>
              <w:t>，選擇適用項目申報上傳公告</w:t>
            </w:r>
            <w:r w:rsidRPr="002430CD">
              <w:rPr>
                <w:rFonts w:eastAsia="標楷體" w:hint="eastAsia"/>
                <w:sz w:val="20"/>
              </w:rPr>
              <w:t>)</w:t>
            </w:r>
            <w:r w:rsidRPr="002430CD">
              <w:rPr>
                <w:rFonts w:eastAsia="標楷體" w:hint="eastAsia"/>
                <w:sz w:val="20"/>
              </w:rPr>
              <w:t>。</w:t>
            </w:r>
          </w:p>
          <w:p w14:paraId="76A17ADC"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r>
              <w:rPr>
                <w:rFonts w:eastAsia="標楷體" w:hint="eastAsia"/>
                <w:sz w:val="20"/>
              </w:rPr>
              <w:t>(</w:t>
            </w:r>
            <w:r>
              <w:rPr>
                <w:rFonts w:eastAsia="標楷體" w:hint="eastAsia"/>
                <w:sz w:val="20"/>
              </w:rPr>
              <w:t>取得或處分各類</w:t>
            </w:r>
            <w:r w:rsidRPr="00922F46">
              <w:rPr>
                <w:rFonts w:eastAsia="標楷體" w:hint="eastAsia"/>
                <w:sz w:val="20"/>
              </w:rPr>
              <w:t>公開募集之</w:t>
            </w:r>
            <w:r>
              <w:rPr>
                <w:rFonts w:eastAsia="標楷體" w:hint="eastAsia"/>
                <w:sz w:val="20"/>
              </w:rPr>
              <w:t>開放型基金、私募有價證券</w:t>
            </w:r>
            <w:r w:rsidRPr="00922F46">
              <w:rPr>
                <w:rFonts w:eastAsia="標楷體" w:hint="eastAsia"/>
                <w:sz w:val="20"/>
              </w:rPr>
              <w:t>或商業銀行發行之三個月內到期保本保息理財商品</w:t>
            </w:r>
            <w:r>
              <w:rPr>
                <w:rFonts w:eastAsia="標楷體" w:hint="eastAsia"/>
                <w:sz w:val="20"/>
              </w:rPr>
              <w:t>者免予發布重大訊息</w:t>
            </w:r>
            <w:r>
              <w:rPr>
                <w:rFonts w:eastAsia="標楷體" w:hint="eastAsia"/>
                <w:sz w:val="20"/>
              </w:rPr>
              <w:t>)</w:t>
            </w:r>
            <w:r w:rsidRPr="002430CD">
              <w:rPr>
                <w:rFonts w:eastAsia="標楷體" w:hint="eastAsia"/>
                <w:sz w:val="20"/>
              </w:rPr>
              <w:t>。</w:t>
            </w:r>
          </w:p>
          <w:p w14:paraId="2BF338E4" w14:textId="77777777" w:rsidR="00E64428" w:rsidRDefault="00E64428" w:rsidP="00E64428">
            <w:pPr>
              <w:kinsoku w:val="0"/>
              <w:overflowPunct w:val="0"/>
              <w:spacing w:line="260" w:lineRule="exact"/>
              <w:jc w:val="both"/>
              <w:rPr>
                <w:rFonts w:eastAsia="標楷體"/>
                <w:sz w:val="20"/>
              </w:rPr>
            </w:pPr>
          </w:p>
          <w:p w14:paraId="2CDA5D1E"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」規定公告</w:t>
            </w:r>
            <w:r w:rsidRPr="002430CD">
              <w:rPr>
                <w:rFonts w:eastAsia="標楷體" w:hint="eastAsia"/>
                <w:sz w:val="20"/>
              </w:rPr>
              <w:t>/</w:t>
            </w:r>
            <w:r>
              <w:rPr>
                <w:rFonts w:eastAsia="標楷體" w:hint="eastAsia"/>
                <w:sz w:val="20"/>
              </w:rPr>
              <w:t>依據「</w:t>
            </w:r>
            <w:r w:rsidRPr="002430CD">
              <w:rPr>
                <w:rFonts w:eastAsia="標楷體" w:hint="eastAsia"/>
                <w:sz w:val="20"/>
              </w:rPr>
              <w:t>公開發行公司取得或處分資產處理準則</w:t>
            </w:r>
            <w:r>
              <w:rPr>
                <w:rFonts w:eastAsia="標楷體" w:hint="eastAsia"/>
                <w:sz w:val="20"/>
              </w:rPr>
              <w:t>」</w:t>
            </w:r>
            <w:r w:rsidRPr="002430CD">
              <w:rPr>
                <w:rFonts w:eastAsia="標楷體" w:hint="eastAsia"/>
                <w:sz w:val="20"/>
              </w:rPr>
              <w:t>第</w:t>
            </w:r>
            <w:r>
              <w:rPr>
                <w:rFonts w:eastAsia="標楷體" w:hint="eastAsia"/>
                <w:sz w:val="20"/>
              </w:rPr>
              <w:t>32</w:t>
            </w:r>
            <w:r w:rsidRPr="002430CD">
              <w:rPr>
                <w:rFonts w:eastAsia="標楷體" w:hint="eastAsia"/>
                <w:sz w:val="20"/>
              </w:rPr>
              <w:t>條應申報事項</w:t>
            </w:r>
            <w:r w:rsidRPr="002430CD">
              <w:rPr>
                <w:rFonts w:eastAsia="標楷體" w:hint="eastAsia"/>
                <w:sz w:val="20"/>
              </w:rPr>
              <w:t>)</w:t>
            </w:r>
            <w:r w:rsidRPr="002430CD">
              <w:rPr>
                <w:rFonts w:eastAsia="標楷體" w:hint="eastAsia"/>
                <w:sz w:val="20"/>
              </w:rPr>
              <w:t>。</w:t>
            </w:r>
          </w:p>
          <w:p w14:paraId="50331D04" w14:textId="77777777" w:rsidR="00E64428" w:rsidRPr="00086750"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53ED097B" w14:textId="77777777" w:rsidR="00E64428" w:rsidRDefault="00E64428" w:rsidP="00E64428">
            <w:pPr>
              <w:kinsoku w:val="0"/>
              <w:overflowPunct w:val="0"/>
              <w:spacing w:line="260" w:lineRule="exact"/>
              <w:ind w:left="154" w:hanging="154"/>
              <w:jc w:val="both"/>
              <w:rPr>
                <w:rFonts w:eastAsia="標楷體"/>
                <w:sz w:val="20"/>
              </w:rPr>
            </w:pPr>
          </w:p>
          <w:p w14:paraId="47918428" w14:textId="77777777" w:rsidR="00E64428" w:rsidRPr="00F77971" w:rsidRDefault="00E64428" w:rsidP="00E64428">
            <w:pPr>
              <w:kinsoku w:val="0"/>
              <w:overflowPunct w:val="0"/>
              <w:spacing w:line="260" w:lineRule="exact"/>
              <w:jc w:val="both"/>
              <w:rPr>
                <w:rFonts w:eastAsia="標楷體"/>
                <w:sz w:val="20"/>
              </w:rPr>
            </w:pPr>
          </w:p>
        </w:tc>
      </w:tr>
      <w:tr w:rsidR="00E64428" w:rsidRPr="00665FEF" w14:paraId="5EE85168" w14:textId="77777777" w:rsidTr="00071A7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930E4C0"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23</w:t>
            </w:r>
          </w:p>
        </w:tc>
        <w:tc>
          <w:tcPr>
            <w:tcW w:w="2280" w:type="dxa"/>
            <w:tcBorders>
              <w:top w:val="single" w:sz="4" w:space="0" w:color="auto"/>
              <w:left w:val="single" w:sz="4" w:space="0" w:color="auto"/>
              <w:bottom w:val="single" w:sz="4" w:space="0" w:color="auto"/>
              <w:right w:val="single" w:sz="4" w:space="0" w:color="auto"/>
            </w:tcBorders>
          </w:tcPr>
          <w:p w14:paraId="43C485DF" w14:textId="77777777" w:rsidR="00E64428" w:rsidRPr="005769CB" w:rsidRDefault="00E64428" w:rsidP="00E64428">
            <w:pPr>
              <w:autoSpaceDE w:val="0"/>
              <w:autoSpaceDN w:val="0"/>
              <w:adjustRightInd w:val="0"/>
              <w:spacing w:line="260" w:lineRule="exact"/>
              <w:jc w:val="both"/>
              <w:rPr>
                <w:rFonts w:ascii="標楷體" w:eastAsia="標楷體" w:hAnsi="標楷體"/>
                <w:sz w:val="20"/>
                <w:szCs w:val="20"/>
              </w:rPr>
            </w:pPr>
            <w:r w:rsidRPr="005769CB">
              <w:rPr>
                <w:rFonts w:ascii="標楷體" w:eastAsia="標楷體" w:hAnsi="標楷體" w:hint="eastAsia"/>
                <w:sz w:val="20"/>
                <w:szCs w:val="20"/>
              </w:rPr>
              <w:t>公開收購作業之申報及公告</w:t>
            </w:r>
          </w:p>
          <w:p w14:paraId="655099F8" w14:textId="77777777" w:rsidR="00E64428" w:rsidRDefault="00E64428" w:rsidP="00E64428">
            <w:pPr>
              <w:kinsoku w:val="0"/>
              <w:overflowPunct w:val="0"/>
              <w:spacing w:line="260" w:lineRule="exact"/>
              <w:jc w:val="both"/>
              <w:rPr>
                <w:rFonts w:eastAsia="標楷體"/>
                <w:sz w:val="20"/>
              </w:rPr>
            </w:pPr>
            <w:proofErr w:type="gramStart"/>
            <w:r w:rsidRPr="005769CB">
              <w:rPr>
                <w:rFonts w:ascii="標楷體" w:eastAsia="標楷體" w:hAnsi="標楷體" w:hint="eastAsia"/>
                <w:sz w:val="20"/>
                <w:szCs w:val="20"/>
              </w:rPr>
              <w:t>註</w:t>
            </w:r>
            <w:proofErr w:type="gramEnd"/>
            <w:r w:rsidRPr="005769CB">
              <w:rPr>
                <w:rFonts w:ascii="標楷體" w:eastAsia="標楷體" w:hAnsi="標楷體" w:hint="eastAsia"/>
                <w:sz w:val="20"/>
                <w:szCs w:val="20"/>
              </w:rPr>
              <w:t>：另需發佈重大訊息</w:t>
            </w:r>
          </w:p>
        </w:tc>
        <w:tc>
          <w:tcPr>
            <w:tcW w:w="2160" w:type="dxa"/>
            <w:tcBorders>
              <w:top w:val="single" w:sz="4" w:space="0" w:color="auto"/>
              <w:left w:val="single" w:sz="4" w:space="0" w:color="auto"/>
              <w:bottom w:val="single" w:sz="4" w:space="0" w:color="auto"/>
              <w:right w:val="single" w:sz="4" w:space="0" w:color="auto"/>
            </w:tcBorders>
          </w:tcPr>
          <w:p w14:paraId="602FB6C1" w14:textId="77777777" w:rsidR="00E64428"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rPr>
              <w:t>參與公開收購</w:t>
            </w:r>
            <w:r>
              <w:rPr>
                <w:rFonts w:ascii="標楷體" w:eastAsia="標楷體" w:hAnsi="標楷體" w:hint="eastAsia"/>
                <w:sz w:val="20"/>
              </w:rPr>
              <w:t>上市</w:t>
            </w:r>
            <w:r w:rsidRPr="005769CB">
              <w:rPr>
                <w:rFonts w:ascii="標楷體" w:eastAsia="標楷體" w:hAnsi="標楷體" w:hint="eastAsia"/>
                <w:sz w:val="20"/>
              </w:rPr>
              <w:t>公司之收購者及被收購者，應於進行相關收購程序時，先行辦理相關申報及公告事宜。</w:t>
            </w:r>
          </w:p>
        </w:tc>
        <w:tc>
          <w:tcPr>
            <w:tcW w:w="6300" w:type="dxa"/>
            <w:tcBorders>
              <w:top w:val="single" w:sz="4" w:space="0" w:color="auto"/>
              <w:left w:val="single" w:sz="4" w:space="0" w:color="auto"/>
              <w:bottom w:val="single" w:sz="4" w:space="0" w:color="auto"/>
              <w:right w:val="single" w:sz="4" w:space="0" w:color="auto"/>
            </w:tcBorders>
          </w:tcPr>
          <w:p w14:paraId="2182E707"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 /</w:t>
            </w:r>
            <w:r w:rsidRPr="005769CB">
              <w:rPr>
                <w:rFonts w:ascii="標楷體" w:eastAsia="標楷體" w:hAnsi="標楷體" w:hint="eastAsia"/>
                <w:sz w:val="20"/>
                <w:szCs w:val="20"/>
              </w:rPr>
              <w:t>非格式化檔案電子資料申報/公開說明書申報</w:t>
            </w:r>
            <w:r w:rsidRPr="005769CB">
              <w:rPr>
                <w:rFonts w:ascii="標楷體" w:eastAsia="標楷體" w:hAnsi="標楷體"/>
                <w:sz w:val="20"/>
                <w:szCs w:val="20"/>
              </w:rPr>
              <w:t>)</w:t>
            </w:r>
            <w:r w:rsidRPr="005769CB">
              <w:rPr>
                <w:rFonts w:ascii="標楷體" w:eastAsia="標楷體" w:hAnsi="標楷體" w:hint="eastAsia"/>
                <w:sz w:val="20"/>
                <w:szCs w:val="20"/>
              </w:rPr>
              <w:t>辦理相關資料申報。</w:t>
            </w:r>
          </w:p>
          <w:p w14:paraId="35E5B403" w14:textId="77777777" w:rsidR="00E64428" w:rsidRDefault="00E64428" w:rsidP="00E64428">
            <w:pPr>
              <w:kinsoku w:val="0"/>
              <w:overflowPunct w:val="0"/>
              <w:spacing w:line="260" w:lineRule="exact"/>
              <w:jc w:val="both"/>
              <w:rPr>
                <w:rFonts w:ascii="標楷體" w:eastAsia="標楷體" w:hAnsi="標楷體"/>
                <w:sz w:val="20"/>
                <w:szCs w:val="20"/>
              </w:rPr>
            </w:pPr>
            <w:r w:rsidRPr="002430CD">
              <w:rPr>
                <w:rFonts w:eastAsia="標楷體" w:hint="eastAsia"/>
                <w:sz w:val="20"/>
              </w:rPr>
              <w:t>2.</w:t>
            </w: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6A1B8A">
              <w:rPr>
                <w:rFonts w:eastAsia="標楷體"/>
                <w:sz w:val="20"/>
                <w:szCs w:val="20"/>
              </w:rPr>
              <w:t>sii.twse.com.tw/</w:t>
            </w:r>
            <w:r w:rsidRPr="005769CB">
              <w:rPr>
                <w:rFonts w:ascii="標楷體" w:eastAsia="標楷體" w:hAnsi="標楷體" w:hint="eastAsia"/>
                <w:sz w:val="20"/>
                <w:szCs w:val="20"/>
              </w:rPr>
              <w:t>依據「公開收購公開發行公司有價證券管理辦法」規定公告/進行公開收購及被收購者適用</w:t>
            </w:r>
            <w:r w:rsidRPr="005769CB">
              <w:rPr>
                <w:rFonts w:ascii="標楷體" w:eastAsia="標楷體" w:hAnsi="標楷體"/>
                <w:sz w:val="20"/>
                <w:szCs w:val="20"/>
              </w:rPr>
              <w:t>)</w:t>
            </w:r>
            <w:r w:rsidRPr="005769CB">
              <w:rPr>
                <w:rFonts w:ascii="標楷體" w:eastAsia="標楷體" w:hAnsi="標楷體" w:hint="eastAsia"/>
                <w:sz w:val="20"/>
                <w:szCs w:val="20"/>
              </w:rPr>
              <w:t>辦理公告。</w:t>
            </w:r>
          </w:p>
          <w:p w14:paraId="4837A0F8" w14:textId="77777777" w:rsidR="00E64428" w:rsidRPr="002430CD" w:rsidRDefault="00E64428" w:rsidP="00E64428">
            <w:pPr>
              <w:kinsoku w:val="0"/>
              <w:overflowPunct w:val="0"/>
              <w:spacing w:line="260" w:lineRule="exact"/>
              <w:ind w:left="200" w:hanging="200"/>
              <w:jc w:val="both"/>
              <w:rPr>
                <w:rFonts w:eastAsia="標楷體"/>
                <w:sz w:val="20"/>
              </w:rPr>
            </w:pPr>
            <w:r>
              <w:rPr>
                <w:rFonts w:ascii="標楷體" w:eastAsia="標楷體" w:hAnsi="標楷體" w:hint="eastAsia"/>
                <w:sz w:val="20"/>
                <w:szCs w:val="20"/>
              </w:rPr>
              <w:t>3.</w:t>
            </w:r>
            <w:r w:rsidRPr="005769CB">
              <w:rPr>
                <w:rFonts w:ascii="標楷體" w:eastAsia="標楷體" w:hAnsi="標楷體" w:hint="eastAsia"/>
                <w:sz w:val="20"/>
                <w:szCs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192727AF"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1.</w:t>
            </w:r>
            <w:r>
              <w:rPr>
                <w:rFonts w:eastAsia="標楷體" w:hint="eastAsia"/>
                <w:sz w:val="20"/>
              </w:rPr>
              <w:t>公開收購公開發行公司有價證券管理辦法。</w:t>
            </w:r>
          </w:p>
          <w:p w14:paraId="0E2A1308"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38</w:t>
            </w:r>
            <w:r>
              <w:rPr>
                <w:rFonts w:eastAsia="標楷體" w:hint="eastAsia"/>
                <w:sz w:val="20"/>
              </w:rPr>
              <w:t>款。</w:t>
            </w:r>
          </w:p>
          <w:p w14:paraId="7F28E50E" w14:textId="77777777" w:rsidR="00E64428" w:rsidRDefault="00E64428" w:rsidP="00E64428">
            <w:pPr>
              <w:kinsoku w:val="0"/>
              <w:overflowPunct w:val="0"/>
              <w:spacing w:line="260" w:lineRule="exact"/>
              <w:ind w:left="154" w:hanging="154"/>
              <w:jc w:val="both"/>
              <w:rPr>
                <w:rFonts w:eastAsia="標楷體"/>
                <w:sz w:val="20"/>
              </w:rPr>
            </w:pPr>
            <w:r>
              <w:rPr>
                <w:rFonts w:eastAsia="標楷體" w:hint="eastAsia"/>
                <w:sz w:val="20"/>
              </w:rPr>
              <w:t>3.</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27</w:t>
            </w:r>
            <w:r>
              <w:rPr>
                <w:rFonts w:eastAsia="標楷體" w:hint="eastAsia"/>
                <w:sz w:val="20"/>
              </w:rPr>
              <w:t>款。</w:t>
            </w:r>
          </w:p>
        </w:tc>
      </w:tr>
      <w:tr w:rsidR="00E64428" w:rsidRPr="002430CD" w14:paraId="1E6D3D66"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87DE6C"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24</w:t>
            </w:r>
          </w:p>
        </w:tc>
        <w:tc>
          <w:tcPr>
            <w:tcW w:w="2280" w:type="dxa"/>
            <w:tcBorders>
              <w:top w:val="single" w:sz="4" w:space="0" w:color="auto"/>
              <w:left w:val="single" w:sz="4" w:space="0" w:color="auto"/>
              <w:bottom w:val="single" w:sz="4" w:space="0" w:color="auto"/>
              <w:right w:val="single" w:sz="4" w:space="0" w:color="auto"/>
            </w:tcBorders>
          </w:tcPr>
          <w:p w14:paraId="246C8E5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重大訊息輸入公開資訊觀測站資訊系統：</w:t>
            </w:r>
          </w:p>
          <w:p w14:paraId="739D1616"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6C654792"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w:t>
            </w:r>
          </w:p>
          <w:p w14:paraId="0477965E" w14:textId="77777777" w:rsidR="00E64428" w:rsidRDefault="00E64428" w:rsidP="00E64428">
            <w:pPr>
              <w:kinsoku w:val="0"/>
              <w:overflowPunct w:val="0"/>
              <w:spacing w:line="260" w:lineRule="exact"/>
              <w:jc w:val="both"/>
              <w:rPr>
                <w:rFonts w:eastAsia="標楷體"/>
                <w:sz w:val="20"/>
              </w:rPr>
            </w:pPr>
          </w:p>
          <w:p w14:paraId="7AD03E08"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4</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項第</w:t>
            </w:r>
            <w:r>
              <w:rPr>
                <w:rFonts w:eastAsia="標楷體" w:hint="eastAsia"/>
                <w:sz w:val="20"/>
              </w:rPr>
              <w:t>40</w:t>
            </w:r>
            <w:r w:rsidRPr="00406C17">
              <w:rPr>
                <w:rFonts w:eastAsia="標楷體" w:hAnsi="標楷體"/>
                <w:sz w:val="20"/>
                <w:szCs w:val="20"/>
              </w:rPr>
              <w:t>款</w:t>
            </w:r>
            <w:r>
              <w:rPr>
                <w:rFonts w:eastAsia="標楷體" w:hAnsi="標楷體" w:hint="eastAsia"/>
                <w:sz w:val="20"/>
                <w:szCs w:val="20"/>
              </w:rPr>
              <w:t>者。</w:t>
            </w:r>
          </w:p>
          <w:p w14:paraId="21E8A75A" w14:textId="77777777" w:rsidR="00E64428" w:rsidRPr="007B310A" w:rsidRDefault="00E64428" w:rsidP="00E64428">
            <w:pPr>
              <w:kinsoku w:val="0"/>
              <w:overflowPunct w:val="0"/>
              <w:spacing w:line="260" w:lineRule="exact"/>
              <w:jc w:val="both"/>
              <w:rPr>
                <w:rFonts w:eastAsia="標楷體"/>
                <w:sz w:val="20"/>
              </w:rPr>
            </w:pPr>
          </w:p>
          <w:p w14:paraId="7568F7A4" w14:textId="77777777" w:rsidR="00E64428" w:rsidRDefault="00E64428" w:rsidP="00E64428">
            <w:pPr>
              <w:kinsoku w:val="0"/>
              <w:overflowPunct w:val="0"/>
              <w:spacing w:line="260" w:lineRule="exact"/>
              <w:jc w:val="both"/>
              <w:rPr>
                <w:rFonts w:eastAsia="標楷體"/>
                <w:sz w:val="20"/>
              </w:rPr>
            </w:pPr>
            <w:r>
              <w:rPr>
                <w:rFonts w:eastAsia="標楷體" w:hint="eastAsia"/>
                <w:sz w:val="20"/>
              </w:rPr>
              <w:t>(3)</w:t>
            </w:r>
            <w:r w:rsidRPr="00E7053A">
              <w:rPr>
                <w:rFonts w:eastAsia="標楷體" w:hint="eastAsia"/>
                <w:sz w:val="20"/>
              </w:rPr>
              <w:t>發現</w:t>
            </w:r>
            <w:r w:rsidRPr="00E7053A">
              <w:rPr>
                <w:rFonts w:eastAsia="標楷體"/>
                <w:sz w:val="20"/>
              </w:rPr>
              <w:t>大眾傳播媒體</w:t>
            </w:r>
            <w:r w:rsidRPr="00E7053A">
              <w:rPr>
                <w:rFonts w:eastAsia="標楷體" w:hint="eastAsia"/>
                <w:sz w:val="20"/>
              </w:rPr>
              <w:t>報導</w:t>
            </w:r>
            <w:r w:rsidRPr="002430CD">
              <w:rPr>
                <w:rFonts w:eastAsia="標楷體" w:hint="eastAsia"/>
                <w:sz w:val="20"/>
              </w:rPr>
              <w:t>本公司對有價證券上市公司重大訊息之查證暨公開處理程序</w:t>
            </w:r>
            <w:r w:rsidRPr="00E7053A">
              <w:rPr>
                <w:rFonts w:eastAsia="標楷體"/>
                <w:sz w:val="20"/>
              </w:rPr>
              <w:t>第</w:t>
            </w:r>
            <w:r>
              <w:rPr>
                <w:rFonts w:eastAsia="標楷體" w:hint="eastAsia"/>
                <w:sz w:val="20"/>
              </w:rPr>
              <w:t>4</w:t>
            </w:r>
            <w:r w:rsidRPr="00E7053A">
              <w:rPr>
                <w:rFonts w:eastAsia="標楷體"/>
                <w:sz w:val="20"/>
              </w:rPr>
              <w:t>條第</w:t>
            </w:r>
            <w:r>
              <w:rPr>
                <w:rFonts w:eastAsia="標楷體" w:hint="eastAsia"/>
                <w:sz w:val="20"/>
              </w:rPr>
              <w:t>1</w:t>
            </w:r>
            <w:r w:rsidRPr="00E7053A">
              <w:rPr>
                <w:rFonts w:eastAsia="標楷體"/>
                <w:sz w:val="20"/>
              </w:rPr>
              <w:t>項各款情事</w:t>
            </w:r>
            <w:r w:rsidRPr="00E7053A">
              <w:rPr>
                <w:rFonts w:eastAsia="標楷體" w:hint="eastAsia"/>
                <w:sz w:val="20"/>
              </w:rPr>
              <w:t>，或報導內容有足以影響上市有價證券行情之情事，或報導</w:t>
            </w:r>
            <w:r w:rsidRPr="00E7053A">
              <w:rPr>
                <w:rFonts w:eastAsia="標楷體"/>
                <w:sz w:val="20"/>
              </w:rPr>
              <w:t>與事實不符</w:t>
            </w:r>
            <w:r w:rsidRPr="00E7053A">
              <w:rPr>
                <w:rFonts w:eastAsia="標楷體" w:hint="eastAsia"/>
                <w:sz w:val="20"/>
              </w:rPr>
              <w:t>者</w:t>
            </w:r>
            <w:r>
              <w:rPr>
                <w:rFonts w:eastAsia="標楷體" w:hint="eastAsia"/>
                <w:sz w:val="20"/>
              </w:rPr>
              <w:t>。</w:t>
            </w:r>
          </w:p>
          <w:p w14:paraId="56F14783" w14:textId="77777777" w:rsidR="00E64428" w:rsidRDefault="00E64428" w:rsidP="00E64428">
            <w:pPr>
              <w:kinsoku w:val="0"/>
              <w:overflowPunct w:val="0"/>
              <w:spacing w:line="260" w:lineRule="exact"/>
              <w:jc w:val="both"/>
              <w:rPr>
                <w:rFonts w:eastAsia="標楷體"/>
                <w:sz w:val="20"/>
              </w:rPr>
            </w:pPr>
          </w:p>
          <w:p w14:paraId="01514D07"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2704B041"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Pr>
                <w:rFonts w:eastAsia="標楷體" w:hint="eastAsia"/>
                <w:sz w:val="20"/>
              </w:rPr>
              <w:t>下</w:t>
            </w:r>
            <w:r w:rsidRPr="00EB76A0">
              <w:rPr>
                <w:rFonts w:eastAsia="標楷體" w:hint="eastAsia"/>
                <w:sz w:val="20"/>
              </w:rPr>
              <w:t>午</w:t>
            </w:r>
            <w:r>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79EA759E" w14:textId="77777777" w:rsidR="00E64428" w:rsidRDefault="00E64428" w:rsidP="00E64428">
            <w:pPr>
              <w:kinsoku w:val="0"/>
              <w:overflowPunct w:val="0"/>
              <w:spacing w:line="260" w:lineRule="exact"/>
              <w:jc w:val="both"/>
              <w:rPr>
                <w:rFonts w:eastAsia="標楷體"/>
                <w:sz w:val="20"/>
              </w:rPr>
            </w:pPr>
          </w:p>
          <w:p w14:paraId="32AF2918" w14:textId="77777777" w:rsidR="00E64428" w:rsidRDefault="00E64428" w:rsidP="00E64428">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Pr="00B43ECE">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p>
          <w:p w14:paraId="04C8552A" w14:textId="77777777" w:rsidR="00E64428" w:rsidRDefault="00E64428" w:rsidP="00E64428">
            <w:pPr>
              <w:kinsoku w:val="0"/>
              <w:overflowPunct w:val="0"/>
              <w:spacing w:line="260" w:lineRule="exact"/>
              <w:jc w:val="both"/>
              <w:rPr>
                <w:rFonts w:eastAsia="標楷體"/>
                <w:sz w:val="20"/>
              </w:rPr>
            </w:pPr>
          </w:p>
          <w:p w14:paraId="1477DEC3" w14:textId="77777777" w:rsidR="00E64428" w:rsidRDefault="00E64428" w:rsidP="00E64428">
            <w:pPr>
              <w:kinsoku w:val="0"/>
              <w:overflowPunct w:val="0"/>
              <w:spacing w:line="260" w:lineRule="exact"/>
              <w:jc w:val="both"/>
              <w:rPr>
                <w:rFonts w:eastAsia="標楷體"/>
                <w:sz w:val="20"/>
              </w:rPr>
            </w:pPr>
          </w:p>
          <w:p w14:paraId="55A9A2A6" w14:textId="77777777" w:rsidR="00E64428" w:rsidRDefault="00E64428" w:rsidP="00E64428">
            <w:pPr>
              <w:kinsoku w:val="0"/>
              <w:overflowPunct w:val="0"/>
              <w:spacing w:line="260" w:lineRule="exact"/>
              <w:jc w:val="both"/>
              <w:rPr>
                <w:rFonts w:eastAsia="標楷體"/>
                <w:sz w:val="20"/>
              </w:rPr>
            </w:pPr>
          </w:p>
          <w:p w14:paraId="67D1A2E7" w14:textId="77777777" w:rsidR="00E64428" w:rsidRPr="000E2078" w:rsidRDefault="00E64428" w:rsidP="00E64428">
            <w:pPr>
              <w:kinsoku w:val="0"/>
              <w:overflowPunct w:val="0"/>
              <w:spacing w:line="260" w:lineRule="exact"/>
              <w:jc w:val="both"/>
              <w:rPr>
                <w:rFonts w:eastAsia="標楷體"/>
                <w:sz w:val="20"/>
              </w:rPr>
            </w:pPr>
            <w:r>
              <w:rPr>
                <w:rFonts w:eastAsia="標楷體" w:hint="eastAsia"/>
                <w:sz w:val="20"/>
              </w:rPr>
              <w:t>(3)</w:t>
            </w:r>
            <w:r w:rsidRPr="00B43ECE">
              <w:rPr>
                <w:rFonts w:eastAsia="標楷體" w:hint="eastAsia"/>
                <w:sz w:val="20"/>
              </w:rPr>
              <w:t xml:space="preserve"> </w:t>
            </w:r>
            <w:r w:rsidRPr="00B43ECE">
              <w:rPr>
                <w:rFonts w:eastAsia="標楷體" w:hint="eastAsia"/>
                <w:sz w:val="20"/>
              </w:rPr>
              <w:t>遇緊急突發或重大事件</w:t>
            </w:r>
            <w:r w:rsidRPr="00EB76A0">
              <w:rPr>
                <w:rFonts w:eastAsia="標楷體" w:hint="eastAsia"/>
                <w:sz w:val="20"/>
              </w:rPr>
              <w:t>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706367A2" w14:textId="77777777" w:rsidR="00E64428" w:rsidRPr="002430CD" w:rsidRDefault="00E64428" w:rsidP="00E64428">
            <w:pPr>
              <w:kinsoku w:val="0"/>
              <w:overflowPunct w:val="0"/>
              <w:spacing w:line="260" w:lineRule="exact"/>
              <w:jc w:val="both"/>
              <w:rPr>
                <w:rFonts w:eastAsia="標楷體"/>
                <w:sz w:val="20"/>
              </w:rPr>
            </w:pPr>
          </w:p>
          <w:p w14:paraId="308BAB63" w14:textId="77777777" w:rsidR="00E64428" w:rsidRPr="002430CD" w:rsidRDefault="00E64428" w:rsidP="00E64428">
            <w:pPr>
              <w:kinsoku w:val="0"/>
              <w:overflowPunct w:val="0"/>
              <w:spacing w:line="260" w:lineRule="exact"/>
              <w:jc w:val="both"/>
              <w:rPr>
                <w:rFonts w:eastAsia="標楷體"/>
                <w:sz w:val="20"/>
              </w:rPr>
            </w:pPr>
          </w:p>
          <w:p w14:paraId="793AC06A" w14:textId="77777777" w:rsidR="00E64428" w:rsidRDefault="00E64428" w:rsidP="00E64428">
            <w:pPr>
              <w:pStyle w:val="21"/>
              <w:spacing w:line="260" w:lineRule="exact"/>
              <w:rPr>
                <w:rFonts w:ascii="Times New Roman"/>
              </w:rPr>
            </w:pPr>
          </w:p>
          <w:p w14:paraId="5DF49F56" w14:textId="77777777" w:rsidR="00E64428" w:rsidRDefault="00E64428" w:rsidP="00E64428">
            <w:pPr>
              <w:pStyle w:val="21"/>
              <w:spacing w:line="260" w:lineRule="exact"/>
              <w:rPr>
                <w:rFonts w:ascii="Times New Roman"/>
              </w:rPr>
            </w:pPr>
            <w:r w:rsidRPr="00225207">
              <w:rPr>
                <w:rFonts w:ascii="Times New Roman" w:hint="eastAsia"/>
              </w:rPr>
              <w:t>本公司公告停止、暫停或恢復其有價證券交易後一小時內</w:t>
            </w:r>
            <w:r w:rsidRPr="002430CD">
              <w:rPr>
                <w:rFonts w:ascii="Times New Roman" w:hint="eastAsia"/>
              </w:rPr>
              <w:t>。</w:t>
            </w:r>
          </w:p>
          <w:p w14:paraId="0C9197C3" w14:textId="77777777" w:rsidR="00E64428" w:rsidRDefault="00E64428" w:rsidP="00E64428">
            <w:pPr>
              <w:pStyle w:val="21"/>
              <w:spacing w:line="260" w:lineRule="exact"/>
              <w:rPr>
                <w:rFonts w:ascii="Times New Roman"/>
              </w:rPr>
            </w:pPr>
          </w:p>
          <w:p w14:paraId="4877CE6F" w14:textId="77777777" w:rsidR="00E64428" w:rsidRDefault="00E64428" w:rsidP="00E64428">
            <w:pPr>
              <w:pStyle w:val="21"/>
              <w:spacing w:line="260" w:lineRule="exact"/>
              <w:rPr>
                <w:rFonts w:ascii="Times New Roman"/>
              </w:rPr>
            </w:pPr>
          </w:p>
          <w:p w14:paraId="373753D0" w14:textId="77777777" w:rsidR="00E64428" w:rsidRPr="002430CD" w:rsidRDefault="00E64428" w:rsidP="00E64428">
            <w:pPr>
              <w:pStyle w:val="21"/>
              <w:spacing w:line="260" w:lineRule="exact"/>
              <w:rPr>
                <w:rFonts w:ascii="Times New Roman"/>
              </w:rPr>
            </w:pPr>
            <w:r w:rsidRPr="002430CD">
              <w:rPr>
                <w:rFonts w:ascii="Times New Roman" w:hint="eastAsia"/>
              </w:rPr>
              <w:t>事實發生日</w:t>
            </w:r>
            <w:r>
              <w:rPr>
                <w:rFonts w:ascii="Times New Roman" w:hint="eastAsia"/>
              </w:rPr>
              <w:t>起</w:t>
            </w:r>
            <w:r w:rsidRPr="002430CD">
              <w:rPr>
                <w:rFonts w:ascii="Times New Roman" w:hint="eastAsia"/>
              </w:rPr>
              <w:t>次一營業日交易時間開始</w:t>
            </w:r>
            <w:r>
              <w:rPr>
                <w:rFonts w:ascii="Times New Roman" w:hint="eastAsia"/>
              </w:rPr>
              <w:t>二小時</w:t>
            </w:r>
            <w:r w:rsidRPr="002430CD">
              <w:rPr>
                <w:rFonts w:ascii="Times New Roman" w:hint="eastAsia"/>
              </w:rPr>
              <w:t>前。</w:t>
            </w:r>
          </w:p>
          <w:p w14:paraId="60972415" w14:textId="77777777" w:rsidR="00E64428" w:rsidRDefault="00E64428" w:rsidP="00E64428">
            <w:pPr>
              <w:kinsoku w:val="0"/>
              <w:overflowPunct w:val="0"/>
              <w:spacing w:line="260" w:lineRule="exact"/>
              <w:jc w:val="both"/>
              <w:rPr>
                <w:rFonts w:eastAsia="標楷體"/>
                <w:sz w:val="20"/>
              </w:rPr>
            </w:pPr>
          </w:p>
          <w:p w14:paraId="21502B72" w14:textId="77777777" w:rsidR="00E64428" w:rsidRDefault="00E64428" w:rsidP="00E64428">
            <w:pPr>
              <w:kinsoku w:val="0"/>
              <w:overflowPunct w:val="0"/>
              <w:spacing w:line="260" w:lineRule="exact"/>
              <w:jc w:val="both"/>
              <w:rPr>
                <w:rFonts w:eastAsia="標楷體"/>
                <w:sz w:val="20"/>
              </w:rPr>
            </w:pPr>
          </w:p>
          <w:p w14:paraId="1B9F8AE2"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w:t>
            </w:r>
            <w:r w:rsidRPr="00E7053A">
              <w:rPr>
                <w:rFonts w:eastAsia="標楷體" w:hint="eastAsia"/>
                <w:sz w:val="20"/>
              </w:rPr>
              <w:t>發現</w:t>
            </w:r>
            <w:r w:rsidRPr="00B43ECE">
              <w:rPr>
                <w:rFonts w:eastAsia="標楷體" w:hint="eastAsia"/>
                <w:sz w:val="20"/>
              </w:rPr>
              <w:t>後二小時</w:t>
            </w:r>
            <w:r w:rsidRPr="00E7053A">
              <w:rPr>
                <w:rFonts w:eastAsia="標楷體" w:hint="eastAsia"/>
                <w:sz w:val="20"/>
              </w:rPr>
              <w:t>。</w:t>
            </w:r>
          </w:p>
          <w:p w14:paraId="529FCB1B" w14:textId="77777777" w:rsidR="00E64428" w:rsidRPr="00093247" w:rsidRDefault="00E64428" w:rsidP="00E64428">
            <w:pPr>
              <w:kinsoku w:val="0"/>
              <w:overflowPunct w:val="0"/>
              <w:spacing w:line="260" w:lineRule="exact"/>
              <w:jc w:val="both"/>
              <w:rPr>
                <w:rFonts w:eastAsia="標楷體"/>
                <w:sz w:val="20"/>
              </w:rPr>
            </w:pPr>
          </w:p>
          <w:p w14:paraId="573F9DD4" w14:textId="77777777" w:rsidR="00E64428" w:rsidRDefault="00E64428" w:rsidP="00E64428">
            <w:pPr>
              <w:kinsoku w:val="0"/>
              <w:overflowPunct w:val="0"/>
              <w:spacing w:line="260" w:lineRule="exact"/>
              <w:jc w:val="both"/>
              <w:rPr>
                <w:rFonts w:eastAsia="標楷體"/>
                <w:sz w:val="20"/>
              </w:rPr>
            </w:pPr>
          </w:p>
          <w:p w14:paraId="3E96B1BF" w14:textId="77777777" w:rsidR="00E64428" w:rsidRDefault="00E64428" w:rsidP="00E64428">
            <w:pPr>
              <w:kinsoku w:val="0"/>
              <w:overflowPunct w:val="0"/>
              <w:spacing w:line="260" w:lineRule="exact"/>
              <w:jc w:val="both"/>
              <w:rPr>
                <w:rFonts w:eastAsia="標楷體"/>
                <w:sz w:val="20"/>
              </w:rPr>
            </w:pPr>
          </w:p>
          <w:p w14:paraId="362DBD29" w14:textId="77777777" w:rsidR="00E64428" w:rsidRDefault="00E64428" w:rsidP="00E64428">
            <w:pPr>
              <w:kinsoku w:val="0"/>
              <w:overflowPunct w:val="0"/>
              <w:spacing w:line="260" w:lineRule="exact"/>
              <w:jc w:val="both"/>
              <w:rPr>
                <w:rFonts w:eastAsia="標楷體"/>
                <w:sz w:val="20"/>
              </w:rPr>
            </w:pPr>
          </w:p>
          <w:p w14:paraId="13BEA065" w14:textId="77777777" w:rsidR="00E64428" w:rsidRDefault="00E64428" w:rsidP="00E64428">
            <w:pPr>
              <w:kinsoku w:val="0"/>
              <w:overflowPunct w:val="0"/>
              <w:spacing w:line="260" w:lineRule="exact"/>
              <w:jc w:val="both"/>
              <w:rPr>
                <w:rFonts w:eastAsia="標楷體"/>
                <w:sz w:val="20"/>
              </w:rPr>
            </w:pPr>
          </w:p>
          <w:p w14:paraId="131BF5A5" w14:textId="77777777" w:rsidR="00E64428" w:rsidRDefault="00E64428" w:rsidP="00E64428">
            <w:pPr>
              <w:kinsoku w:val="0"/>
              <w:overflowPunct w:val="0"/>
              <w:spacing w:line="260" w:lineRule="exact"/>
              <w:jc w:val="both"/>
              <w:rPr>
                <w:rFonts w:eastAsia="標楷體"/>
                <w:sz w:val="20"/>
              </w:rPr>
            </w:pPr>
          </w:p>
          <w:p w14:paraId="32AB8233" w14:textId="77777777" w:rsidR="00E64428" w:rsidRDefault="00E64428" w:rsidP="00E64428">
            <w:pPr>
              <w:kinsoku w:val="0"/>
              <w:overflowPunct w:val="0"/>
              <w:spacing w:line="260" w:lineRule="exact"/>
              <w:jc w:val="both"/>
              <w:rPr>
                <w:rFonts w:eastAsia="標楷體"/>
                <w:sz w:val="20"/>
              </w:rPr>
            </w:pPr>
          </w:p>
          <w:p w14:paraId="78AEAE66" w14:textId="77777777" w:rsidR="00E64428" w:rsidRDefault="00E64428" w:rsidP="00E64428">
            <w:pPr>
              <w:kinsoku w:val="0"/>
              <w:overflowPunct w:val="0"/>
              <w:spacing w:line="260" w:lineRule="exact"/>
              <w:jc w:val="both"/>
              <w:rPr>
                <w:rFonts w:eastAsia="標楷體"/>
                <w:sz w:val="20"/>
              </w:rPr>
            </w:pPr>
          </w:p>
          <w:p w14:paraId="60657105" w14:textId="77777777" w:rsidR="00E64428" w:rsidRDefault="00E64428" w:rsidP="00E64428">
            <w:pPr>
              <w:kinsoku w:val="0"/>
              <w:overflowPunct w:val="0"/>
              <w:spacing w:line="260" w:lineRule="exact"/>
              <w:jc w:val="both"/>
              <w:rPr>
                <w:rFonts w:eastAsia="標楷體"/>
                <w:sz w:val="20"/>
              </w:rPr>
            </w:pPr>
          </w:p>
          <w:p w14:paraId="2EADB14C"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立即輸入重大訊息，至遲不得逾通知後二小時。</w:t>
            </w:r>
          </w:p>
          <w:p w14:paraId="58777A56" w14:textId="77777777" w:rsidR="00E64428" w:rsidRDefault="00E64428" w:rsidP="00E64428">
            <w:pPr>
              <w:kinsoku w:val="0"/>
              <w:overflowPunct w:val="0"/>
              <w:spacing w:line="260" w:lineRule="exact"/>
              <w:jc w:val="both"/>
              <w:rPr>
                <w:rFonts w:eastAsia="標楷體"/>
                <w:sz w:val="20"/>
              </w:rPr>
            </w:pPr>
          </w:p>
          <w:p w14:paraId="7A9D2B40"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立即輸入重大訊息，至遲不得逾通知後次一營業日交易時間開始二小時前。</w:t>
            </w:r>
          </w:p>
          <w:p w14:paraId="7A9139AC" w14:textId="77777777" w:rsidR="00E64428" w:rsidRDefault="00E64428" w:rsidP="00E64428">
            <w:pPr>
              <w:kinsoku w:val="0"/>
              <w:overflowPunct w:val="0"/>
              <w:spacing w:line="260" w:lineRule="exact"/>
              <w:jc w:val="both"/>
              <w:rPr>
                <w:rFonts w:eastAsia="標楷體"/>
                <w:sz w:val="20"/>
              </w:rPr>
            </w:pPr>
          </w:p>
          <w:p w14:paraId="305E6C67" w14:textId="77777777" w:rsidR="00E64428" w:rsidRDefault="00E64428" w:rsidP="00E64428">
            <w:pPr>
              <w:kinsoku w:val="0"/>
              <w:overflowPunct w:val="0"/>
              <w:spacing w:line="260" w:lineRule="exact"/>
              <w:jc w:val="both"/>
              <w:rPr>
                <w:rFonts w:eastAsia="標楷體"/>
                <w:sz w:val="20"/>
              </w:rPr>
            </w:pPr>
            <w:r w:rsidRPr="00B43ECE">
              <w:rPr>
                <w:rFonts w:eastAsia="標楷體" w:hint="eastAsia"/>
                <w:sz w:val="20"/>
              </w:rPr>
              <w:t>依本公司指定期限內辦理。</w:t>
            </w:r>
          </w:p>
          <w:p w14:paraId="31717B11" w14:textId="77777777" w:rsidR="00E64428" w:rsidRPr="002430CD"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98B183C"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82DA691" w14:textId="77777777" w:rsidR="00E64428" w:rsidRPr="002430CD" w:rsidRDefault="00E64428" w:rsidP="00E64428">
            <w:pPr>
              <w:kinsoku w:val="0"/>
              <w:overflowPunct w:val="0"/>
              <w:spacing w:line="260" w:lineRule="exact"/>
              <w:ind w:left="154" w:hanging="154"/>
              <w:jc w:val="both"/>
              <w:rPr>
                <w:rFonts w:eastAsia="標楷體"/>
                <w:spacing w:val="-4"/>
                <w:sz w:val="20"/>
              </w:rPr>
            </w:pPr>
            <w:r w:rsidRPr="002430CD">
              <w:rPr>
                <w:rFonts w:eastAsia="標楷體" w:hint="eastAsia"/>
                <w:sz w:val="20"/>
              </w:rPr>
              <w:t>1.</w:t>
            </w:r>
            <w:r w:rsidRPr="002430CD">
              <w:rPr>
                <w:rFonts w:eastAsia="標楷體" w:hint="eastAsia"/>
                <w:spacing w:val="-4"/>
                <w:sz w:val="20"/>
              </w:rPr>
              <w:t>本公司對有價證券上市公司及境外指數股票型基金上市之境外基金機構資訊申報作業辦法。</w:t>
            </w:r>
          </w:p>
          <w:p w14:paraId="2A5BCA51" w14:textId="77777777" w:rsidR="00E64428" w:rsidRPr="002430CD" w:rsidRDefault="00E64428" w:rsidP="00E64428">
            <w:pPr>
              <w:kinsoku w:val="0"/>
              <w:overflowPunct w:val="0"/>
              <w:spacing w:line="260" w:lineRule="exact"/>
              <w:ind w:left="154" w:hanging="154"/>
              <w:jc w:val="both"/>
              <w:rPr>
                <w:rFonts w:eastAsia="標楷體"/>
                <w:sz w:val="20"/>
              </w:rPr>
            </w:pPr>
            <w:r w:rsidRPr="002430CD">
              <w:rPr>
                <w:rFonts w:eastAsia="標楷體" w:hint="eastAsia"/>
                <w:sz w:val="20"/>
              </w:rPr>
              <w:t>2.</w:t>
            </w:r>
            <w:r w:rsidRPr="002430CD">
              <w:rPr>
                <w:rFonts w:eastAsia="標楷體" w:hint="eastAsia"/>
                <w:sz w:val="20"/>
              </w:rPr>
              <w:t>本公司對有價證券上市公司重大訊息之查證暨公開處理程序。</w:t>
            </w:r>
          </w:p>
        </w:tc>
      </w:tr>
      <w:tr w:rsidR="00E64428" w:rsidRPr="002430CD" w14:paraId="7FDC05F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D93FD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2C7296B0"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重大訊息說明</w:t>
            </w:r>
            <w:r>
              <w:rPr>
                <w:rFonts w:eastAsia="標楷體" w:hint="eastAsia"/>
                <w:sz w:val="20"/>
              </w:rPr>
              <w:t>會或</w:t>
            </w:r>
            <w:r w:rsidRPr="00406C17">
              <w:rPr>
                <w:rFonts w:eastAsia="標楷體" w:hint="eastAsia"/>
                <w:sz w:val="20"/>
              </w:rPr>
              <w:t>記者會。</w:t>
            </w:r>
          </w:p>
          <w:p w14:paraId="430B9C47" w14:textId="77777777" w:rsidR="00E64428" w:rsidRPr="00406C17" w:rsidRDefault="00E64428" w:rsidP="00E64428">
            <w:pPr>
              <w:kinsoku w:val="0"/>
              <w:overflowPunct w:val="0"/>
              <w:spacing w:line="260" w:lineRule="exact"/>
              <w:jc w:val="both"/>
              <w:rPr>
                <w:rFonts w:eastAsia="標楷體" w:hAnsi="標楷體"/>
                <w:sz w:val="20"/>
                <w:szCs w:val="20"/>
              </w:rPr>
            </w:pPr>
            <w:r w:rsidRPr="00406C17">
              <w:rPr>
                <w:rFonts w:eastAsia="標楷體"/>
                <w:sz w:val="20"/>
                <w:szCs w:val="20"/>
              </w:rPr>
              <w:t>1.</w:t>
            </w:r>
            <w:r w:rsidRPr="00406C17">
              <w:rPr>
                <w:rFonts w:eastAsia="標楷體" w:hint="eastAsia"/>
                <w:sz w:val="20"/>
              </w:rPr>
              <w:t>本公司</w:t>
            </w:r>
            <w:r>
              <w:rPr>
                <w:rFonts w:eastAsia="標楷體" w:hint="eastAsia"/>
                <w:sz w:val="20"/>
              </w:rPr>
              <w:t>對有價證券上市</w:t>
            </w:r>
            <w:r>
              <w:rPr>
                <w:rFonts w:eastAsia="標楷體" w:hint="eastAsia"/>
                <w:sz w:val="20"/>
              </w:rPr>
              <w:lastRenderedPageBreak/>
              <w:t>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p>
          <w:p w14:paraId="2F772E6E" w14:textId="77777777" w:rsidR="00E64428" w:rsidRPr="00406C17" w:rsidRDefault="00E64428" w:rsidP="00E64428">
            <w:pPr>
              <w:kinsoku w:val="0"/>
              <w:overflowPunct w:val="0"/>
              <w:spacing w:line="260" w:lineRule="exact"/>
              <w:jc w:val="both"/>
              <w:rPr>
                <w:rFonts w:eastAsia="標楷體"/>
                <w:sz w:val="20"/>
              </w:rPr>
            </w:pPr>
          </w:p>
          <w:p w14:paraId="0A3CF540" w14:textId="77777777" w:rsidR="00E64428" w:rsidRPr="00406C17" w:rsidRDefault="00E64428" w:rsidP="00E64428">
            <w:pPr>
              <w:kinsoku w:val="0"/>
              <w:overflowPunct w:val="0"/>
              <w:spacing w:line="260" w:lineRule="exact"/>
              <w:jc w:val="both"/>
              <w:rPr>
                <w:rFonts w:eastAsia="標楷體"/>
                <w:sz w:val="20"/>
              </w:rPr>
            </w:pPr>
          </w:p>
          <w:p w14:paraId="5F995012"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2.</w:t>
            </w:r>
            <w:r>
              <w:rPr>
                <w:rFonts w:eastAsia="標楷體" w:hAnsi="標楷體" w:hint="eastAsia"/>
                <w:sz w:val="20"/>
                <w:szCs w:val="20"/>
              </w:rPr>
              <w:t>除上市有價證券經本公司公告暫停或恢復交易者外，</w:t>
            </w:r>
            <w:r w:rsidRPr="00406C17">
              <w:rPr>
                <w:rFonts w:eastAsia="標楷體" w:hAnsi="標楷體" w:hint="eastAsia"/>
                <w:sz w:val="20"/>
                <w:szCs w:val="20"/>
              </w:rPr>
              <w:t>其他</w:t>
            </w:r>
            <w:r w:rsidRPr="00406C17">
              <w:rPr>
                <w:rFonts w:eastAsia="標楷體" w:hint="eastAsia"/>
                <w:sz w:val="20"/>
              </w:rPr>
              <w:t>非</w:t>
            </w:r>
            <w:r w:rsidRPr="00406C17">
              <w:rPr>
                <w:rFonts w:eastAsia="標楷體" w:hAnsi="標楷體"/>
                <w:sz w:val="20"/>
                <w:szCs w:val="20"/>
              </w:rPr>
              <w:t>屬</w:t>
            </w:r>
            <w:r w:rsidRPr="00406C17">
              <w:rPr>
                <w:rFonts w:eastAsia="標楷體" w:hint="eastAsia"/>
                <w:sz w:val="20"/>
              </w:rPr>
              <w:t>本公司</w:t>
            </w:r>
            <w:r>
              <w:rPr>
                <w:rFonts w:eastAsia="標楷體" w:hint="eastAsia"/>
                <w:sz w:val="20"/>
              </w:rPr>
              <w:t>對有價證券上市公司重大訊息之查證暨公開處理程序</w:t>
            </w:r>
            <w:r w:rsidRPr="00406C17">
              <w:rPr>
                <w:rFonts w:eastAsia="標楷體" w:hint="eastAsia"/>
                <w:sz w:val="20"/>
              </w:rPr>
              <w:t>第</w:t>
            </w:r>
            <w:r>
              <w:rPr>
                <w:rFonts w:eastAsia="標楷體" w:hint="eastAsia"/>
                <w:sz w:val="20"/>
              </w:rPr>
              <w:t>11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sidRPr="00406C17">
              <w:rPr>
                <w:rFonts w:eastAsia="標楷體" w:hAnsi="標楷體"/>
                <w:sz w:val="20"/>
                <w:szCs w:val="20"/>
              </w:rPr>
              <w:t>第</w:t>
            </w:r>
            <w:r w:rsidRPr="00406C17">
              <w:rPr>
                <w:rFonts w:eastAsia="標楷體"/>
                <w:sz w:val="20"/>
                <w:szCs w:val="20"/>
              </w:rPr>
              <w:t>7</w:t>
            </w:r>
            <w:r w:rsidRPr="00406C17">
              <w:rPr>
                <w:rFonts w:eastAsia="標楷體" w:hAnsi="標楷體"/>
                <w:sz w:val="20"/>
                <w:szCs w:val="20"/>
              </w:rPr>
              <w:t>款</w:t>
            </w:r>
            <w:r w:rsidRPr="00406C17">
              <w:rPr>
                <w:rFonts w:eastAsia="標楷體" w:hAnsi="標楷體" w:hint="eastAsia"/>
                <w:sz w:val="20"/>
                <w:szCs w:val="20"/>
              </w:rPr>
              <w:t>者</w:t>
            </w:r>
            <w:r w:rsidRPr="00406C17">
              <w:rPr>
                <w:rFonts w:eastAsia="標楷體" w:hAnsi="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7A1A8BE" w14:textId="77777777" w:rsidR="00E64428" w:rsidRDefault="00E64428" w:rsidP="00E64428">
            <w:pPr>
              <w:kinsoku w:val="0"/>
              <w:overflowPunct w:val="0"/>
              <w:spacing w:line="260" w:lineRule="exact"/>
              <w:jc w:val="both"/>
              <w:rPr>
                <w:rFonts w:eastAsia="標楷體"/>
                <w:sz w:val="20"/>
              </w:rPr>
            </w:pPr>
          </w:p>
          <w:p w14:paraId="2FD35193" w14:textId="77777777" w:rsidR="00E64428" w:rsidRPr="00406C17" w:rsidRDefault="00E64428" w:rsidP="00E64428">
            <w:pPr>
              <w:kinsoku w:val="0"/>
              <w:overflowPunct w:val="0"/>
              <w:spacing w:line="260" w:lineRule="exact"/>
              <w:jc w:val="both"/>
              <w:rPr>
                <w:rFonts w:eastAsia="標楷體"/>
                <w:sz w:val="20"/>
              </w:rPr>
            </w:pPr>
          </w:p>
          <w:p w14:paraId="58ED31FE" w14:textId="77777777" w:rsidR="00E64428" w:rsidRPr="00406C17" w:rsidRDefault="00E64428" w:rsidP="00E64428">
            <w:pPr>
              <w:kinsoku w:val="0"/>
              <w:overflowPunct w:val="0"/>
              <w:spacing w:line="260" w:lineRule="exact"/>
              <w:jc w:val="both"/>
              <w:rPr>
                <w:rFonts w:eastAsia="標楷體"/>
                <w:sz w:val="20"/>
              </w:rPr>
            </w:pPr>
            <w:r w:rsidRPr="00406C17">
              <w:rPr>
                <w:rFonts w:ascii="標楷體" w:eastAsia="標楷體" w:hAnsi="標楷體" w:hint="eastAsia"/>
                <w:sz w:val="20"/>
                <w:szCs w:val="20"/>
              </w:rPr>
              <w:t>董事會決議後最近之非</w:t>
            </w:r>
            <w:r w:rsidRPr="00406C17">
              <w:rPr>
                <w:rFonts w:ascii="標楷體" w:eastAsia="標楷體" w:hAnsi="標楷體" w:hint="eastAsia"/>
                <w:sz w:val="20"/>
                <w:szCs w:val="20"/>
              </w:rPr>
              <w:lastRenderedPageBreak/>
              <w:t>交易時間內。</w:t>
            </w:r>
          </w:p>
          <w:p w14:paraId="1EA3C2F4" w14:textId="77777777" w:rsidR="00E64428" w:rsidRPr="00406C17" w:rsidRDefault="00E64428" w:rsidP="00E64428">
            <w:pPr>
              <w:kinsoku w:val="0"/>
              <w:overflowPunct w:val="0"/>
              <w:spacing w:line="260" w:lineRule="exact"/>
              <w:jc w:val="both"/>
              <w:rPr>
                <w:rFonts w:eastAsia="標楷體"/>
                <w:sz w:val="20"/>
              </w:rPr>
            </w:pPr>
          </w:p>
          <w:p w14:paraId="0B7AD0C7" w14:textId="77777777" w:rsidR="00E64428" w:rsidRPr="00406C17" w:rsidRDefault="00E64428" w:rsidP="00E64428">
            <w:pPr>
              <w:kinsoku w:val="0"/>
              <w:overflowPunct w:val="0"/>
              <w:spacing w:line="260" w:lineRule="exact"/>
              <w:jc w:val="both"/>
              <w:rPr>
                <w:rFonts w:eastAsia="標楷體"/>
                <w:sz w:val="20"/>
              </w:rPr>
            </w:pPr>
          </w:p>
          <w:p w14:paraId="01A8165F" w14:textId="77777777" w:rsidR="00E64428" w:rsidRDefault="00E64428" w:rsidP="00E64428">
            <w:pPr>
              <w:kinsoku w:val="0"/>
              <w:overflowPunct w:val="0"/>
              <w:spacing w:line="260" w:lineRule="exact"/>
              <w:jc w:val="both"/>
              <w:rPr>
                <w:rFonts w:eastAsia="標楷體"/>
                <w:sz w:val="20"/>
              </w:rPr>
            </w:pPr>
          </w:p>
          <w:p w14:paraId="286EF735" w14:textId="77777777" w:rsidR="00E64428" w:rsidRPr="00406C17" w:rsidRDefault="00E64428" w:rsidP="00E64428">
            <w:pPr>
              <w:kinsoku w:val="0"/>
              <w:overflowPunct w:val="0"/>
              <w:spacing w:line="260" w:lineRule="exact"/>
              <w:jc w:val="both"/>
              <w:rPr>
                <w:rFonts w:eastAsia="標楷體"/>
                <w:sz w:val="20"/>
              </w:rPr>
            </w:pPr>
          </w:p>
          <w:p w14:paraId="440E64AD" w14:textId="77777777" w:rsidR="00E64428" w:rsidRPr="00406C17" w:rsidRDefault="00E64428" w:rsidP="00E64428">
            <w:pPr>
              <w:kinsoku w:val="0"/>
              <w:overflowPunct w:val="0"/>
              <w:spacing w:line="260" w:lineRule="exact"/>
              <w:jc w:val="both"/>
              <w:rPr>
                <w:rFonts w:eastAsia="標楷體"/>
                <w:sz w:val="20"/>
              </w:rPr>
            </w:pPr>
            <w:r w:rsidRPr="00406C17">
              <w:rPr>
                <w:rFonts w:eastAsia="標楷體" w:hint="eastAsia"/>
                <w:sz w:val="20"/>
              </w:rPr>
              <w:t>事實發生或傳播媒體報導日次一營業日前參加記者會。</w:t>
            </w:r>
          </w:p>
          <w:p w14:paraId="77391D92" w14:textId="77777777" w:rsidR="00E64428" w:rsidRPr="00406C17" w:rsidRDefault="00E64428" w:rsidP="00E64428">
            <w:pPr>
              <w:kinsoku w:val="0"/>
              <w:overflowPunct w:val="0"/>
              <w:spacing w:line="260" w:lineRule="exact"/>
              <w:jc w:val="both"/>
              <w:rPr>
                <w:rFonts w:eastAsia="標楷體"/>
                <w:sz w:val="20"/>
              </w:rPr>
            </w:pPr>
          </w:p>
          <w:p w14:paraId="65304E97" w14:textId="77777777" w:rsidR="00E64428" w:rsidRPr="00406C17" w:rsidRDefault="00E64428" w:rsidP="00E64428">
            <w:pPr>
              <w:kinsoku w:val="0"/>
              <w:overflowPunct w:val="0"/>
              <w:spacing w:line="260" w:lineRule="exact"/>
              <w:jc w:val="both"/>
              <w:rPr>
                <w:rFonts w:eastAsia="標楷體"/>
                <w:sz w:val="20"/>
              </w:rPr>
            </w:pPr>
          </w:p>
          <w:p w14:paraId="0943EE12" w14:textId="77777777" w:rsidR="00E64428" w:rsidRPr="00406C17" w:rsidRDefault="00E64428" w:rsidP="00E64428">
            <w:pPr>
              <w:kinsoku w:val="0"/>
              <w:overflowPunct w:val="0"/>
              <w:spacing w:line="260" w:lineRule="exact"/>
              <w:jc w:val="both"/>
              <w:rPr>
                <w:rFonts w:eastAsia="標楷體"/>
                <w:sz w:val="20"/>
              </w:rPr>
            </w:pPr>
          </w:p>
          <w:p w14:paraId="0E10DBA5" w14:textId="77777777" w:rsidR="00E64428" w:rsidRPr="00406C17"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7C6F7C6" w14:textId="1B2F5C7D" w:rsidR="00E64428" w:rsidRPr="002430CD" w:rsidRDefault="00E64428" w:rsidP="00E64428">
            <w:pPr>
              <w:kinsoku w:val="0"/>
              <w:overflowPunct w:val="0"/>
              <w:spacing w:line="260" w:lineRule="exact"/>
              <w:ind w:left="152" w:hangingChars="76" w:hanging="152"/>
              <w:jc w:val="both"/>
              <w:rPr>
                <w:rFonts w:eastAsia="標楷體"/>
                <w:sz w:val="20"/>
              </w:rPr>
            </w:pPr>
            <w:r w:rsidRPr="002430CD">
              <w:rPr>
                <w:rFonts w:eastAsia="標楷體" w:hint="eastAsia"/>
                <w:sz w:val="20"/>
              </w:rPr>
              <w:lastRenderedPageBreak/>
              <w:t>1.</w:t>
            </w:r>
            <w:r w:rsidRPr="002430CD">
              <w:rPr>
                <w:rFonts w:eastAsia="標楷體" w:hint="eastAsia"/>
                <w:sz w:val="20"/>
              </w:rPr>
              <w:t>出席</w:t>
            </w:r>
            <w:r w:rsidRPr="00406C17">
              <w:rPr>
                <w:rFonts w:eastAsia="標楷體" w:hint="eastAsia"/>
                <w:sz w:val="20"/>
              </w:rPr>
              <w:t>重大訊息說明</w:t>
            </w:r>
            <w:r>
              <w:rPr>
                <w:rFonts w:eastAsia="標楷體" w:hint="eastAsia"/>
                <w:sz w:val="20"/>
              </w:rPr>
              <w:t>會或</w:t>
            </w:r>
            <w:r w:rsidRPr="002430CD">
              <w:rPr>
                <w:rFonts w:eastAsia="標楷體" w:hint="eastAsia"/>
                <w:sz w:val="20"/>
              </w:rPr>
              <w:t>記者會應準備之相關資料</w:t>
            </w:r>
            <w:r w:rsidR="00710D25">
              <w:rPr>
                <w:rFonts w:eastAsia="標楷體" w:hint="eastAsia"/>
                <w:sz w:val="20"/>
              </w:rPr>
              <w:t>1</w:t>
            </w:r>
            <w:r w:rsidR="00710D25">
              <w:rPr>
                <w:rFonts w:eastAsia="標楷體"/>
                <w:sz w:val="20"/>
              </w:rPr>
              <w:t>0</w:t>
            </w:r>
            <w:r w:rsidRPr="002430CD">
              <w:rPr>
                <w:rFonts w:eastAsia="標楷體" w:hint="eastAsia"/>
                <w:sz w:val="20"/>
              </w:rPr>
              <w:t>份及辦理重大訊息說明記者會新聞稿正本一份送本公司備查。</w:t>
            </w:r>
          </w:p>
          <w:p w14:paraId="671C2E8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記者會時間：上午九至十二時或下午二至五時。</w:t>
            </w:r>
          </w:p>
          <w:p w14:paraId="3F3316AA"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lastRenderedPageBreak/>
              <w:t>3.</w:t>
            </w:r>
            <w:r w:rsidRPr="002430CD">
              <w:rPr>
                <w:rFonts w:eastAsia="標楷體" w:hint="eastAsia"/>
                <w:sz w:val="20"/>
              </w:rPr>
              <w:t>參加人員：上市公司董事長或總經理或發言人或代理發言人。</w:t>
            </w:r>
          </w:p>
          <w:p w14:paraId="25F9551F" w14:textId="77777777" w:rsidR="00E64428" w:rsidRDefault="00E64428" w:rsidP="00E64428">
            <w:pPr>
              <w:kinsoku w:val="0"/>
              <w:overflowPunct w:val="0"/>
              <w:spacing w:line="260" w:lineRule="exact"/>
              <w:jc w:val="both"/>
              <w:rPr>
                <w:rFonts w:eastAsia="標楷體"/>
                <w:sz w:val="20"/>
              </w:rPr>
            </w:pPr>
            <w:r>
              <w:rPr>
                <w:rFonts w:eastAsia="標楷體" w:hint="eastAsia"/>
                <w:sz w:val="20"/>
              </w:rPr>
              <w:t>4.</w:t>
            </w:r>
            <w:r>
              <w:rPr>
                <w:rFonts w:eastAsia="標楷體" w:hint="eastAsia"/>
                <w:sz w:val="20"/>
              </w:rPr>
              <w:t>依本公司對有價證券上市公司重大訊息之查證暨公開處理程序第</w:t>
            </w:r>
            <w:r>
              <w:rPr>
                <w:rFonts w:eastAsia="標楷體" w:hint="eastAsia"/>
                <w:sz w:val="20"/>
              </w:rPr>
              <w:t>6</w:t>
            </w:r>
            <w:r>
              <w:rPr>
                <w:rFonts w:eastAsia="標楷體" w:hint="eastAsia"/>
                <w:sz w:val="20"/>
              </w:rPr>
              <w:t>條規定時限做重大訊息公告。</w:t>
            </w:r>
          </w:p>
          <w:p w14:paraId="6943462C" w14:textId="1501CDB3" w:rsidR="00E64428" w:rsidRPr="00693050" w:rsidRDefault="00710D25" w:rsidP="00E64428">
            <w:pPr>
              <w:kinsoku w:val="0"/>
              <w:overflowPunct w:val="0"/>
              <w:spacing w:line="260" w:lineRule="exact"/>
              <w:jc w:val="both"/>
              <w:rPr>
                <w:rFonts w:eastAsia="標楷體"/>
                <w:color w:val="FF0000"/>
                <w:sz w:val="20"/>
              </w:rPr>
            </w:pPr>
            <w:r w:rsidRPr="00693050">
              <w:rPr>
                <w:rFonts w:eastAsia="標楷體" w:hint="eastAsia"/>
                <w:sz w:val="20"/>
              </w:rPr>
              <w:t>5.</w:t>
            </w:r>
            <w:r w:rsidRPr="00693050">
              <w:rPr>
                <w:rFonts w:eastAsia="標楷體" w:hint="eastAsia"/>
                <w:sz w:val="20"/>
              </w:rPr>
              <w:t>輸入「公開資訊觀測站」</w:t>
            </w:r>
            <w:r w:rsidRPr="00693050">
              <w:rPr>
                <w:rFonts w:eastAsia="標楷體" w:hint="eastAsia"/>
                <w:sz w:val="20"/>
              </w:rPr>
              <w:t>(sii.twse.com.tw/</w:t>
            </w:r>
            <w:r w:rsidRPr="00693050">
              <w:rPr>
                <w:rFonts w:eastAsia="標楷體" w:hint="eastAsia"/>
                <w:sz w:val="20"/>
              </w:rPr>
              <w:t>本國及第一上市</w:t>
            </w:r>
            <w:r w:rsidRPr="00693050">
              <w:rPr>
                <w:rFonts w:eastAsia="標楷體" w:hint="eastAsia"/>
                <w:sz w:val="20"/>
              </w:rPr>
              <w:t>(</w:t>
            </w:r>
            <w:r w:rsidRPr="00693050">
              <w:rPr>
                <w:rFonts w:eastAsia="標楷體" w:hint="eastAsia"/>
                <w:sz w:val="20"/>
              </w:rPr>
              <w:t>櫃</w:t>
            </w:r>
            <w:r w:rsidRPr="00693050">
              <w:rPr>
                <w:rFonts w:eastAsia="標楷體" w:hint="eastAsia"/>
                <w:sz w:val="20"/>
              </w:rPr>
              <w:t>)</w:t>
            </w:r>
            <w:r w:rsidRPr="00693050">
              <w:rPr>
                <w:rFonts w:eastAsia="標楷體" w:hint="eastAsia"/>
                <w:sz w:val="20"/>
              </w:rPr>
              <w:t>公司重大訊息申報作業</w:t>
            </w:r>
            <w:r w:rsidRPr="00693050">
              <w:rPr>
                <w:rFonts w:eastAsia="標楷體" w:hint="eastAsia"/>
                <w:sz w:val="20"/>
              </w:rPr>
              <w:t>/</w:t>
            </w:r>
            <w:r w:rsidRPr="00693050">
              <w:rPr>
                <w:rFonts w:eastAsia="標楷體" w:hint="eastAsia"/>
                <w:sz w:val="20"/>
              </w:rPr>
              <w:t>重大訊息說明記者會申報及確認作業</w:t>
            </w:r>
            <w:r w:rsidRPr="00693050">
              <w:rPr>
                <w:rFonts w:eastAsia="標楷體" w:hint="eastAsia"/>
                <w:sz w:val="20"/>
              </w:rPr>
              <w:t>)</w:t>
            </w:r>
            <w:r w:rsidRPr="00693050">
              <w:rPr>
                <w:rFonts w:eastAsia="標楷體" w:hint="eastAsia"/>
                <w:sz w:val="20"/>
              </w:rPr>
              <w:t>，申報召開重大訊息說明記者會。</w:t>
            </w:r>
          </w:p>
        </w:tc>
        <w:tc>
          <w:tcPr>
            <w:tcW w:w="3600" w:type="dxa"/>
            <w:tcBorders>
              <w:top w:val="single" w:sz="4" w:space="0" w:color="auto"/>
              <w:left w:val="single" w:sz="4" w:space="0" w:color="auto"/>
              <w:bottom w:val="single" w:sz="4" w:space="0" w:color="auto"/>
              <w:right w:val="single" w:sz="4" w:space="0" w:color="auto"/>
            </w:tcBorders>
          </w:tcPr>
          <w:p w14:paraId="54E803DD" w14:textId="77777777" w:rsidR="00E64428" w:rsidRPr="002430CD" w:rsidRDefault="00E64428" w:rsidP="00E64428">
            <w:pPr>
              <w:kinsoku w:val="0"/>
              <w:overflowPunct w:val="0"/>
              <w:spacing w:line="260" w:lineRule="exact"/>
              <w:ind w:left="100" w:hangingChars="50" w:hanging="100"/>
              <w:jc w:val="both"/>
              <w:rPr>
                <w:rFonts w:eastAsia="標楷體"/>
                <w:sz w:val="20"/>
              </w:rPr>
            </w:pPr>
            <w:r w:rsidRPr="002430CD">
              <w:rPr>
                <w:rFonts w:eastAsia="標楷體" w:hint="eastAsia"/>
                <w:sz w:val="20"/>
              </w:rPr>
              <w:lastRenderedPageBreak/>
              <w:t>1.</w:t>
            </w:r>
            <w:r>
              <w:rPr>
                <w:rFonts w:eastAsia="標楷體" w:hint="eastAsia"/>
                <w:sz w:val="20"/>
              </w:rPr>
              <w:t>本公司對有價證券上市公司重大訊息之查證暨公開處理程序</w:t>
            </w:r>
            <w:r w:rsidRPr="002430CD">
              <w:rPr>
                <w:rFonts w:eastAsia="標楷體" w:hint="eastAsia"/>
                <w:sz w:val="20"/>
              </w:rPr>
              <w:t>。</w:t>
            </w:r>
          </w:p>
          <w:p w14:paraId="63E9151E" w14:textId="77777777" w:rsidR="00E64428" w:rsidRPr="002430CD" w:rsidRDefault="00E64428" w:rsidP="00E64428">
            <w:pPr>
              <w:kinsoku w:val="0"/>
              <w:overflowPunct w:val="0"/>
              <w:spacing w:line="260" w:lineRule="exact"/>
              <w:ind w:left="96" w:hangingChars="50" w:hanging="96"/>
              <w:jc w:val="both"/>
              <w:rPr>
                <w:rFonts w:eastAsia="標楷體"/>
                <w:sz w:val="20"/>
              </w:rPr>
            </w:pPr>
            <w:r w:rsidRPr="002430CD">
              <w:rPr>
                <w:rFonts w:eastAsia="標楷體" w:hint="eastAsia"/>
                <w:spacing w:val="-4"/>
                <w:sz w:val="20"/>
              </w:rPr>
              <w:t>2.</w:t>
            </w:r>
            <w:r w:rsidRPr="002430CD">
              <w:rPr>
                <w:rFonts w:eastAsia="標楷體" w:hint="eastAsia"/>
                <w:spacing w:val="-4"/>
                <w:sz w:val="20"/>
              </w:rPr>
              <w:t>本公司對有價證券上市公司及境外指數</w:t>
            </w:r>
            <w:r w:rsidRPr="002430CD">
              <w:rPr>
                <w:rFonts w:eastAsia="標楷體" w:hint="eastAsia"/>
                <w:spacing w:val="-4"/>
                <w:sz w:val="20"/>
              </w:rPr>
              <w:lastRenderedPageBreak/>
              <w:t>股票型基金上市之境外基金機構資訊申報作業辦法。</w:t>
            </w:r>
          </w:p>
        </w:tc>
      </w:tr>
      <w:tr w:rsidR="00E64428" w:rsidRPr="002430CD" w14:paraId="4DBF763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6DD244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CC49785" w14:textId="77777777" w:rsidR="00E64428" w:rsidRDefault="00E64428" w:rsidP="00E64428">
            <w:pPr>
              <w:kinsoku w:val="0"/>
              <w:overflowPunct w:val="0"/>
              <w:spacing w:line="260" w:lineRule="exact"/>
              <w:jc w:val="both"/>
              <w:rPr>
                <w:rFonts w:eastAsia="標楷體"/>
                <w:sz w:val="20"/>
              </w:rPr>
            </w:pPr>
            <w:r>
              <w:rPr>
                <w:rFonts w:eastAsia="標楷體" w:hint="eastAsia"/>
                <w:sz w:val="20"/>
              </w:rPr>
              <w:t>暫停及恢復交易</w:t>
            </w:r>
            <w:r w:rsidRPr="002430CD">
              <w:rPr>
                <w:rFonts w:eastAsia="標楷體" w:hint="eastAsia"/>
                <w:sz w:val="20"/>
              </w:rPr>
              <w:t>申報作業</w:t>
            </w:r>
          </w:p>
          <w:p w14:paraId="7CF5B53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暫停交易：</w:t>
            </w:r>
          </w:p>
          <w:p w14:paraId="7935C808"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13-1</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w:t>
            </w:r>
          </w:p>
          <w:p w14:paraId="1F47DF02" w14:textId="77777777" w:rsidR="00E64428" w:rsidRPr="00304749" w:rsidRDefault="00E64428" w:rsidP="00E64428">
            <w:pPr>
              <w:kinsoku w:val="0"/>
              <w:overflowPunct w:val="0"/>
              <w:spacing w:line="260" w:lineRule="exact"/>
              <w:jc w:val="both"/>
              <w:rPr>
                <w:rFonts w:eastAsia="標楷體"/>
                <w:sz w:val="20"/>
              </w:rPr>
            </w:pPr>
          </w:p>
          <w:p w14:paraId="23430C32" w14:textId="77777777" w:rsidR="00E64428" w:rsidRDefault="00E64428" w:rsidP="00E64428">
            <w:pPr>
              <w:kinsoku w:val="0"/>
              <w:overflowPunct w:val="0"/>
              <w:spacing w:line="260" w:lineRule="exact"/>
              <w:jc w:val="both"/>
              <w:rPr>
                <w:rFonts w:eastAsia="標楷體"/>
                <w:sz w:val="20"/>
              </w:rPr>
            </w:pPr>
          </w:p>
          <w:p w14:paraId="5E37A40B" w14:textId="77777777" w:rsidR="00E64428" w:rsidRDefault="00E64428" w:rsidP="00E64428">
            <w:pPr>
              <w:kinsoku w:val="0"/>
              <w:overflowPunct w:val="0"/>
              <w:spacing w:line="260" w:lineRule="exact"/>
              <w:jc w:val="both"/>
              <w:rPr>
                <w:rFonts w:eastAsia="標楷體"/>
                <w:sz w:val="20"/>
              </w:rPr>
            </w:pPr>
          </w:p>
          <w:p w14:paraId="179D1796" w14:textId="77777777" w:rsidR="00E64428" w:rsidRDefault="00E64428" w:rsidP="00E64428">
            <w:pPr>
              <w:kinsoku w:val="0"/>
              <w:overflowPunct w:val="0"/>
              <w:spacing w:line="260" w:lineRule="exact"/>
              <w:jc w:val="both"/>
              <w:rPr>
                <w:rFonts w:eastAsia="標楷體"/>
                <w:sz w:val="20"/>
              </w:rPr>
            </w:pPr>
          </w:p>
          <w:p w14:paraId="009E83F4" w14:textId="77777777" w:rsidR="00E64428" w:rsidRPr="00A242E6" w:rsidRDefault="00E64428" w:rsidP="00E64428">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恢復交易</w:t>
            </w:r>
          </w:p>
        </w:tc>
        <w:tc>
          <w:tcPr>
            <w:tcW w:w="2160" w:type="dxa"/>
            <w:tcBorders>
              <w:top w:val="single" w:sz="4" w:space="0" w:color="auto"/>
              <w:left w:val="single" w:sz="4" w:space="0" w:color="auto"/>
              <w:bottom w:val="single" w:sz="4" w:space="0" w:color="auto"/>
              <w:right w:val="single" w:sz="4" w:space="0" w:color="auto"/>
            </w:tcBorders>
          </w:tcPr>
          <w:p w14:paraId="5C38CC6E" w14:textId="77777777" w:rsidR="00E64428" w:rsidRDefault="00E64428" w:rsidP="00E64428">
            <w:pPr>
              <w:kinsoku w:val="0"/>
              <w:overflowPunct w:val="0"/>
              <w:spacing w:line="260" w:lineRule="exact"/>
              <w:jc w:val="both"/>
              <w:rPr>
                <w:rFonts w:eastAsia="標楷體"/>
                <w:sz w:val="20"/>
              </w:rPr>
            </w:pPr>
          </w:p>
          <w:p w14:paraId="0A0778EC" w14:textId="77777777" w:rsidR="00E64428" w:rsidRDefault="00E64428" w:rsidP="00E64428">
            <w:pPr>
              <w:kinsoku w:val="0"/>
              <w:overflowPunct w:val="0"/>
              <w:spacing w:line="260" w:lineRule="exact"/>
              <w:jc w:val="both"/>
              <w:rPr>
                <w:rFonts w:eastAsia="標楷體"/>
                <w:sz w:val="20"/>
              </w:rPr>
            </w:pPr>
          </w:p>
          <w:p w14:paraId="5BB6B652" w14:textId="77777777" w:rsidR="00E64428" w:rsidRDefault="00E64428" w:rsidP="00E64428">
            <w:pPr>
              <w:kinsoku w:val="0"/>
              <w:overflowPunct w:val="0"/>
              <w:spacing w:line="260" w:lineRule="exact"/>
              <w:jc w:val="both"/>
              <w:rPr>
                <w:rFonts w:eastAsia="標楷體"/>
                <w:sz w:val="20"/>
              </w:rPr>
            </w:pPr>
            <w:r w:rsidRPr="007F3882">
              <w:rPr>
                <w:rFonts w:eastAsia="標楷體" w:hint="eastAsia"/>
                <w:sz w:val="20"/>
              </w:rPr>
              <w:t>營業日下午五時前公開或召開董事會決議者，應於公開或召開前一營業日</w:t>
            </w:r>
            <w:r>
              <w:rPr>
                <w:rFonts w:eastAsia="標楷體" w:hint="eastAsia"/>
                <w:sz w:val="20"/>
              </w:rPr>
              <w:t>申請，</w:t>
            </w:r>
            <w:r w:rsidRPr="007F3882">
              <w:rPr>
                <w:rFonts w:eastAsia="標楷體" w:hint="eastAsia"/>
                <w:sz w:val="20"/>
              </w:rPr>
              <w:t>但因情事緊急致無法於時限內申請者，得於公開或召開之營業日上午七時前申請</w:t>
            </w:r>
            <w:r>
              <w:rPr>
                <w:rFonts w:eastAsia="標楷體" w:hint="eastAsia"/>
                <w:sz w:val="20"/>
              </w:rPr>
              <w:t>。</w:t>
            </w:r>
          </w:p>
          <w:p w14:paraId="0B7D57A9" w14:textId="77777777" w:rsidR="00E64428" w:rsidRDefault="00E64428" w:rsidP="00E64428">
            <w:pPr>
              <w:kinsoku w:val="0"/>
              <w:overflowPunct w:val="0"/>
              <w:spacing w:line="260" w:lineRule="exact"/>
              <w:jc w:val="both"/>
              <w:rPr>
                <w:rFonts w:eastAsia="標楷體"/>
                <w:sz w:val="20"/>
              </w:rPr>
            </w:pPr>
          </w:p>
          <w:p w14:paraId="6298A923" w14:textId="77777777" w:rsidR="00E64428" w:rsidRPr="00406C17" w:rsidRDefault="00E64428" w:rsidP="00E64428">
            <w:pPr>
              <w:kinsoku w:val="0"/>
              <w:overflowPunct w:val="0"/>
              <w:spacing w:line="260" w:lineRule="exact"/>
              <w:jc w:val="both"/>
              <w:rPr>
                <w:rFonts w:eastAsia="標楷體"/>
                <w:sz w:val="20"/>
              </w:rPr>
            </w:pPr>
            <w:r w:rsidRPr="009F02F2">
              <w:rPr>
                <w:rFonts w:eastAsia="標楷體" w:hint="eastAsia"/>
                <w:sz w:val="20"/>
              </w:rPr>
              <w:t>符合</w:t>
            </w:r>
            <w:r w:rsidRPr="002430CD">
              <w:rPr>
                <w:rFonts w:eastAsia="標楷體" w:hint="eastAsia"/>
                <w:sz w:val="20"/>
              </w:rPr>
              <w:t>本公司對有價證券上市公司重大訊息之查證暨公開處理程序</w:t>
            </w:r>
            <w:r w:rsidRPr="00406C17">
              <w:rPr>
                <w:rFonts w:eastAsia="標楷體" w:hint="eastAsia"/>
                <w:sz w:val="20"/>
              </w:rPr>
              <w:t>第</w:t>
            </w:r>
            <w:r>
              <w:rPr>
                <w:rFonts w:eastAsia="標楷體" w:hint="eastAsia"/>
                <w:sz w:val="20"/>
              </w:rPr>
              <w:t>13-3</w:t>
            </w:r>
            <w:r w:rsidRPr="00406C17">
              <w:rPr>
                <w:rFonts w:eastAsia="標楷體" w:hint="eastAsia"/>
                <w:sz w:val="20"/>
              </w:rPr>
              <w:t>條第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sidRPr="009F02F2">
              <w:rPr>
                <w:rFonts w:eastAsia="標楷體" w:hint="eastAsia"/>
                <w:sz w:val="20"/>
              </w:rPr>
              <w:t>之規定，且無第</w:t>
            </w:r>
            <w:r>
              <w:rPr>
                <w:rFonts w:eastAsia="標楷體" w:hint="eastAsia"/>
                <w:sz w:val="20"/>
              </w:rPr>
              <w:t>13-2</w:t>
            </w:r>
            <w:r w:rsidRPr="009F02F2">
              <w:rPr>
                <w:rFonts w:eastAsia="標楷體" w:hint="eastAsia"/>
                <w:sz w:val="20"/>
              </w:rPr>
              <w:t>條第</w:t>
            </w:r>
            <w:r>
              <w:rPr>
                <w:rFonts w:eastAsia="標楷體" w:hint="eastAsia"/>
                <w:sz w:val="20"/>
              </w:rPr>
              <w:t>1</w:t>
            </w:r>
            <w:r w:rsidRPr="009F02F2">
              <w:rPr>
                <w:rFonts w:eastAsia="標楷體" w:hint="eastAsia"/>
                <w:sz w:val="20"/>
              </w:rPr>
              <w:t>項其他各款規定情事</w:t>
            </w:r>
            <w:r>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59D8D24" w14:textId="77777777" w:rsidR="00E64428" w:rsidRDefault="00E64428" w:rsidP="00E64428">
            <w:pPr>
              <w:kinsoku w:val="0"/>
              <w:overflowPunct w:val="0"/>
              <w:spacing w:line="260" w:lineRule="exact"/>
              <w:ind w:left="152" w:hangingChars="76" w:hanging="152"/>
              <w:jc w:val="both"/>
              <w:rPr>
                <w:rFonts w:eastAsia="標楷體"/>
                <w:sz w:val="20"/>
              </w:rPr>
            </w:pPr>
          </w:p>
          <w:p w14:paraId="583C675B" w14:textId="77777777" w:rsidR="00E64428" w:rsidRDefault="00E64428" w:rsidP="00E64428">
            <w:pPr>
              <w:kinsoku w:val="0"/>
              <w:overflowPunct w:val="0"/>
              <w:spacing w:line="260" w:lineRule="exact"/>
              <w:ind w:left="152" w:hangingChars="76" w:hanging="152"/>
              <w:jc w:val="both"/>
              <w:rPr>
                <w:rFonts w:eastAsia="標楷體"/>
                <w:sz w:val="20"/>
              </w:rPr>
            </w:pPr>
          </w:p>
          <w:p w14:paraId="205600A0" w14:textId="77777777" w:rsidR="00E64428"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填具暫停交易申請書載明相關事由及內容，向本公司申請暫停交易</w:t>
            </w:r>
            <w:r>
              <w:rPr>
                <w:rFonts w:eastAsia="標楷體" w:hint="eastAsia"/>
                <w:sz w:val="20"/>
              </w:rPr>
              <w:t>。</w:t>
            </w:r>
          </w:p>
          <w:p w14:paraId="1E62C98D" w14:textId="77777777" w:rsidR="00E64428" w:rsidRDefault="00E64428" w:rsidP="00E64428">
            <w:pPr>
              <w:kinsoku w:val="0"/>
              <w:overflowPunct w:val="0"/>
              <w:spacing w:line="260" w:lineRule="exact"/>
              <w:ind w:left="152" w:hangingChars="76" w:hanging="152"/>
              <w:jc w:val="both"/>
              <w:rPr>
                <w:rFonts w:eastAsia="標楷體"/>
                <w:sz w:val="20"/>
              </w:rPr>
            </w:pPr>
          </w:p>
          <w:p w14:paraId="4EDAEE61" w14:textId="77777777" w:rsidR="00E64428" w:rsidRDefault="00E64428" w:rsidP="00E64428">
            <w:pPr>
              <w:kinsoku w:val="0"/>
              <w:overflowPunct w:val="0"/>
              <w:spacing w:line="260" w:lineRule="exact"/>
              <w:ind w:left="152" w:hangingChars="76" w:hanging="152"/>
              <w:jc w:val="both"/>
              <w:rPr>
                <w:rFonts w:eastAsia="標楷體"/>
                <w:sz w:val="20"/>
              </w:rPr>
            </w:pPr>
          </w:p>
          <w:p w14:paraId="3FF7D601" w14:textId="77777777" w:rsidR="00E64428" w:rsidRDefault="00E64428" w:rsidP="00E64428">
            <w:pPr>
              <w:kinsoku w:val="0"/>
              <w:overflowPunct w:val="0"/>
              <w:spacing w:line="260" w:lineRule="exact"/>
              <w:ind w:left="152" w:hangingChars="76" w:hanging="152"/>
              <w:jc w:val="both"/>
              <w:rPr>
                <w:rFonts w:eastAsia="標楷體"/>
                <w:sz w:val="20"/>
              </w:rPr>
            </w:pPr>
          </w:p>
          <w:p w14:paraId="21D9CB3E" w14:textId="77777777" w:rsidR="00E64428" w:rsidRDefault="00E64428" w:rsidP="00E64428">
            <w:pPr>
              <w:kinsoku w:val="0"/>
              <w:overflowPunct w:val="0"/>
              <w:spacing w:line="260" w:lineRule="exact"/>
              <w:ind w:left="152" w:hangingChars="76" w:hanging="152"/>
              <w:jc w:val="both"/>
              <w:rPr>
                <w:rFonts w:eastAsia="標楷體"/>
                <w:sz w:val="20"/>
              </w:rPr>
            </w:pPr>
          </w:p>
          <w:p w14:paraId="3B56CC0F" w14:textId="77777777" w:rsidR="00E64428" w:rsidRDefault="00E64428" w:rsidP="00E64428">
            <w:pPr>
              <w:kinsoku w:val="0"/>
              <w:overflowPunct w:val="0"/>
              <w:spacing w:line="260" w:lineRule="exact"/>
              <w:ind w:left="152" w:hangingChars="76" w:hanging="152"/>
              <w:jc w:val="both"/>
              <w:rPr>
                <w:rFonts w:eastAsia="標楷體"/>
                <w:sz w:val="20"/>
              </w:rPr>
            </w:pPr>
          </w:p>
          <w:p w14:paraId="0BDF40AE" w14:textId="77777777" w:rsidR="00E64428" w:rsidRDefault="00E64428" w:rsidP="00E64428">
            <w:pPr>
              <w:kinsoku w:val="0"/>
              <w:overflowPunct w:val="0"/>
              <w:spacing w:line="260" w:lineRule="exact"/>
              <w:ind w:left="152" w:hangingChars="76" w:hanging="152"/>
              <w:jc w:val="both"/>
              <w:rPr>
                <w:rFonts w:eastAsia="標楷體"/>
                <w:sz w:val="20"/>
              </w:rPr>
            </w:pPr>
          </w:p>
          <w:p w14:paraId="0EC115E7" w14:textId="77777777" w:rsidR="00E64428" w:rsidRDefault="00E64428" w:rsidP="00E64428">
            <w:pPr>
              <w:kinsoku w:val="0"/>
              <w:overflowPunct w:val="0"/>
              <w:spacing w:line="260" w:lineRule="exact"/>
              <w:ind w:left="152" w:hangingChars="76" w:hanging="152"/>
              <w:jc w:val="both"/>
              <w:rPr>
                <w:rFonts w:eastAsia="標楷體"/>
                <w:sz w:val="20"/>
              </w:rPr>
            </w:pPr>
          </w:p>
          <w:p w14:paraId="2071E55C" w14:textId="77777777" w:rsidR="00E64428" w:rsidRPr="007B1A26" w:rsidRDefault="00E64428" w:rsidP="00E64428">
            <w:pPr>
              <w:kinsoku w:val="0"/>
              <w:overflowPunct w:val="0"/>
              <w:spacing w:line="260" w:lineRule="exact"/>
              <w:ind w:left="152" w:hangingChars="76" w:hanging="152"/>
              <w:jc w:val="both"/>
              <w:rPr>
                <w:rFonts w:eastAsia="標楷體"/>
                <w:sz w:val="20"/>
              </w:rPr>
            </w:pPr>
            <w:r w:rsidRPr="007F3882">
              <w:rPr>
                <w:rFonts w:eastAsia="標楷體" w:hint="eastAsia"/>
                <w:sz w:val="20"/>
              </w:rPr>
              <w:t>填具</w:t>
            </w:r>
            <w:r>
              <w:rPr>
                <w:rFonts w:eastAsia="標楷體" w:hint="eastAsia"/>
                <w:sz w:val="20"/>
              </w:rPr>
              <w:t>恢復</w:t>
            </w:r>
            <w:r w:rsidRPr="007F3882">
              <w:rPr>
                <w:rFonts w:eastAsia="標楷體" w:hint="eastAsia"/>
                <w:sz w:val="20"/>
              </w:rPr>
              <w:t>交易申請書載明相關事由及內容，向本公司申請</w:t>
            </w:r>
            <w:r>
              <w:rPr>
                <w:rFonts w:eastAsia="標楷體" w:hint="eastAsia"/>
                <w:sz w:val="20"/>
              </w:rPr>
              <w:t>恢復</w:t>
            </w:r>
            <w:r w:rsidRPr="007F3882">
              <w:rPr>
                <w:rFonts w:eastAsia="標楷體" w:hint="eastAsia"/>
                <w:sz w:val="20"/>
              </w:rPr>
              <w:t>交易</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78B4DE" w14:textId="77777777" w:rsidR="00E64428" w:rsidRPr="002430CD" w:rsidRDefault="00E64428" w:rsidP="00E64428">
            <w:pPr>
              <w:kinsoku w:val="0"/>
              <w:overflowPunct w:val="0"/>
              <w:spacing w:line="260" w:lineRule="exact"/>
              <w:ind w:left="2"/>
              <w:jc w:val="both"/>
              <w:rPr>
                <w:rFonts w:eastAsia="標楷體"/>
                <w:sz w:val="20"/>
              </w:rPr>
            </w:pPr>
            <w:r>
              <w:rPr>
                <w:rFonts w:eastAsia="標楷體" w:hint="eastAsia"/>
                <w:sz w:val="20"/>
              </w:rPr>
              <w:t>本公司對有價證券上市公司重大訊息之查證暨公開處理程序第</w:t>
            </w:r>
            <w:r>
              <w:rPr>
                <w:rFonts w:eastAsia="標楷體" w:hint="eastAsia"/>
                <w:sz w:val="20"/>
              </w:rPr>
              <w:t>13-1~13-4</w:t>
            </w:r>
            <w:r>
              <w:rPr>
                <w:rFonts w:eastAsia="標楷體" w:hint="eastAsia"/>
                <w:sz w:val="20"/>
              </w:rPr>
              <w:t>條。</w:t>
            </w:r>
          </w:p>
        </w:tc>
      </w:tr>
      <w:tr w:rsidR="00E64428" w:rsidRPr="002430CD" w14:paraId="208B860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265C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BAF73F2"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員工認股權憑證申報作業</w:t>
            </w:r>
          </w:p>
          <w:p w14:paraId="45000EC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color w:val="0000FF"/>
              </w:rPr>
              <w:t xml:space="preserve"> </w:t>
            </w:r>
            <w:r w:rsidRPr="00025B54">
              <w:rPr>
                <w:rFonts w:eastAsia="標楷體"/>
                <w:sz w:val="20"/>
              </w:rPr>
              <w:t>員工認股權憑證基本資料申報</w:t>
            </w:r>
            <w:r w:rsidRPr="002430CD">
              <w:rPr>
                <w:rFonts w:eastAsia="標楷體" w:hint="eastAsia"/>
                <w:sz w:val="20"/>
              </w:rPr>
              <w:t>。</w:t>
            </w:r>
          </w:p>
          <w:p w14:paraId="2E44293C" w14:textId="77777777" w:rsidR="00E64428" w:rsidRDefault="00E64428" w:rsidP="00E64428">
            <w:pPr>
              <w:autoSpaceDE w:val="0"/>
              <w:autoSpaceDN w:val="0"/>
              <w:adjustRightInd w:val="0"/>
              <w:spacing w:line="260" w:lineRule="exact"/>
              <w:ind w:left="200" w:hanging="200"/>
              <w:jc w:val="both"/>
              <w:rPr>
                <w:rFonts w:eastAsia="標楷體"/>
                <w:sz w:val="20"/>
              </w:rPr>
            </w:pPr>
          </w:p>
          <w:p w14:paraId="07EEB213" w14:textId="77777777" w:rsidR="00E64428" w:rsidRDefault="00E64428" w:rsidP="00E64428">
            <w:pPr>
              <w:autoSpaceDE w:val="0"/>
              <w:autoSpaceDN w:val="0"/>
              <w:adjustRightInd w:val="0"/>
              <w:spacing w:line="260" w:lineRule="exact"/>
              <w:ind w:left="200" w:hanging="200"/>
              <w:jc w:val="both"/>
              <w:rPr>
                <w:rFonts w:eastAsia="標楷體"/>
                <w:sz w:val="20"/>
              </w:rPr>
            </w:pPr>
          </w:p>
          <w:p w14:paraId="6B323D1F" w14:textId="77777777" w:rsidR="00E64428" w:rsidRDefault="00E64428" w:rsidP="00E64428">
            <w:pPr>
              <w:autoSpaceDE w:val="0"/>
              <w:autoSpaceDN w:val="0"/>
              <w:adjustRightInd w:val="0"/>
              <w:spacing w:line="260" w:lineRule="exact"/>
              <w:ind w:left="200" w:hanging="200"/>
              <w:jc w:val="both"/>
              <w:rPr>
                <w:rFonts w:eastAsia="標楷體"/>
                <w:sz w:val="20"/>
              </w:rPr>
            </w:pPr>
          </w:p>
          <w:p w14:paraId="015FAD4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E87163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董事會決議買回股份作為員工認股權憑證履約之公告事項。</w:t>
            </w:r>
          </w:p>
          <w:p w14:paraId="2F6B45BF" w14:textId="77777777" w:rsidR="00E64428" w:rsidRDefault="00E64428" w:rsidP="00E64428">
            <w:pPr>
              <w:autoSpaceDE w:val="0"/>
              <w:autoSpaceDN w:val="0"/>
              <w:adjustRightInd w:val="0"/>
              <w:spacing w:line="260" w:lineRule="exact"/>
              <w:ind w:left="200" w:hanging="200"/>
              <w:jc w:val="both"/>
              <w:rPr>
                <w:rFonts w:eastAsia="標楷體"/>
                <w:sz w:val="20"/>
              </w:rPr>
            </w:pPr>
          </w:p>
          <w:p w14:paraId="415F7D90" w14:textId="77777777" w:rsidR="00E64428" w:rsidRDefault="00E64428" w:rsidP="00E64428">
            <w:pPr>
              <w:autoSpaceDE w:val="0"/>
              <w:autoSpaceDN w:val="0"/>
              <w:adjustRightInd w:val="0"/>
              <w:spacing w:line="260" w:lineRule="exact"/>
              <w:ind w:left="200" w:hanging="200"/>
              <w:jc w:val="both"/>
              <w:rPr>
                <w:rFonts w:eastAsia="標楷體"/>
                <w:sz w:val="20"/>
              </w:rPr>
            </w:pPr>
          </w:p>
          <w:p w14:paraId="0760DA9A" w14:textId="77777777" w:rsidR="00E64428" w:rsidRDefault="00E64428" w:rsidP="00E64428">
            <w:pPr>
              <w:autoSpaceDE w:val="0"/>
              <w:autoSpaceDN w:val="0"/>
              <w:adjustRightInd w:val="0"/>
              <w:spacing w:line="260" w:lineRule="exact"/>
              <w:ind w:left="200" w:hanging="200"/>
              <w:jc w:val="both"/>
              <w:rPr>
                <w:rFonts w:eastAsia="標楷體"/>
                <w:sz w:val="20"/>
              </w:rPr>
            </w:pPr>
          </w:p>
          <w:p w14:paraId="29AEFEE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39754C77"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3.</w:t>
            </w:r>
            <w:r w:rsidRPr="002430CD">
              <w:rPr>
                <w:rFonts w:eastAsia="標楷體" w:hint="eastAsia"/>
                <w:sz w:val="20"/>
              </w:rPr>
              <w:t>董事會決議變更發行及認股辦法之公告事項。</w:t>
            </w:r>
          </w:p>
          <w:p w14:paraId="640350B0"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6E3B598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5E5CDCE" w14:textId="77777777" w:rsidR="00E64428" w:rsidRDefault="00E64428" w:rsidP="00E64428">
            <w:pPr>
              <w:autoSpaceDE w:val="0"/>
              <w:autoSpaceDN w:val="0"/>
              <w:adjustRightInd w:val="0"/>
              <w:spacing w:line="260" w:lineRule="exact"/>
              <w:ind w:left="200" w:hanging="200"/>
              <w:jc w:val="both"/>
              <w:rPr>
                <w:rFonts w:eastAsia="標楷體"/>
                <w:sz w:val="20"/>
              </w:rPr>
            </w:pPr>
          </w:p>
          <w:p w14:paraId="0C15422A" w14:textId="77777777" w:rsidR="00E64428" w:rsidRDefault="00E64428" w:rsidP="00E64428">
            <w:pPr>
              <w:autoSpaceDE w:val="0"/>
              <w:autoSpaceDN w:val="0"/>
              <w:adjustRightInd w:val="0"/>
              <w:spacing w:line="260" w:lineRule="exact"/>
              <w:ind w:left="200" w:hanging="200"/>
              <w:jc w:val="both"/>
              <w:rPr>
                <w:rFonts w:eastAsia="標楷體"/>
                <w:sz w:val="20"/>
              </w:rPr>
            </w:pPr>
          </w:p>
          <w:p w14:paraId="2697EF25" w14:textId="77777777" w:rsidR="00E64428" w:rsidRDefault="00E64428" w:rsidP="00E64428">
            <w:pPr>
              <w:autoSpaceDE w:val="0"/>
              <w:autoSpaceDN w:val="0"/>
              <w:adjustRightInd w:val="0"/>
              <w:spacing w:line="260" w:lineRule="exact"/>
              <w:ind w:left="200" w:hanging="200"/>
              <w:jc w:val="both"/>
              <w:rPr>
                <w:rFonts w:eastAsia="標楷體"/>
                <w:sz w:val="20"/>
              </w:rPr>
            </w:pPr>
          </w:p>
          <w:p w14:paraId="2DBE2686" w14:textId="77777777" w:rsidR="00E64428" w:rsidRDefault="00E64428" w:rsidP="00E64428">
            <w:pPr>
              <w:autoSpaceDE w:val="0"/>
              <w:autoSpaceDN w:val="0"/>
              <w:adjustRightInd w:val="0"/>
              <w:spacing w:line="260" w:lineRule="exact"/>
              <w:ind w:left="200" w:hanging="200"/>
              <w:jc w:val="both"/>
              <w:rPr>
                <w:rFonts w:eastAsia="標楷體"/>
                <w:sz w:val="20"/>
              </w:rPr>
            </w:pPr>
          </w:p>
          <w:p w14:paraId="72D8B27A" w14:textId="77777777" w:rsidR="00E64428" w:rsidRDefault="00E64428" w:rsidP="00E64428">
            <w:pPr>
              <w:autoSpaceDE w:val="0"/>
              <w:autoSpaceDN w:val="0"/>
              <w:adjustRightInd w:val="0"/>
              <w:spacing w:line="260" w:lineRule="exact"/>
              <w:ind w:left="200" w:hanging="200"/>
              <w:jc w:val="both"/>
              <w:rPr>
                <w:rFonts w:eastAsia="標楷體"/>
                <w:sz w:val="20"/>
              </w:rPr>
            </w:pPr>
          </w:p>
          <w:p w14:paraId="7E43DD50" w14:textId="77777777" w:rsidR="00E64428" w:rsidRDefault="00E64428" w:rsidP="00E64428">
            <w:pPr>
              <w:autoSpaceDE w:val="0"/>
              <w:autoSpaceDN w:val="0"/>
              <w:adjustRightInd w:val="0"/>
              <w:spacing w:line="260" w:lineRule="exact"/>
              <w:ind w:left="200" w:hanging="200"/>
              <w:jc w:val="both"/>
              <w:rPr>
                <w:rFonts w:eastAsia="標楷體"/>
                <w:sz w:val="20"/>
              </w:rPr>
            </w:pPr>
          </w:p>
          <w:p w14:paraId="0C8E54F4" w14:textId="77777777" w:rsidR="00E64428" w:rsidRDefault="00E64428" w:rsidP="00E64428">
            <w:pPr>
              <w:autoSpaceDE w:val="0"/>
              <w:autoSpaceDN w:val="0"/>
              <w:adjustRightInd w:val="0"/>
              <w:spacing w:line="260" w:lineRule="exact"/>
              <w:ind w:left="200" w:hanging="200"/>
              <w:jc w:val="both"/>
              <w:rPr>
                <w:rFonts w:eastAsia="標楷體"/>
                <w:sz w:val="20"/>
              </w:rPr>
            </w:pPr>
          </w:p>
          <w:p w14:paraId="4B5DD71A" w14:textId="77777777" w:rsidR="00E64428" w:rsidRDefault="00E64428" w:rsidP="00E64428">
            <w:pPr>
              <w:autoSpaceDE w:val="0"/>
              <w:autoSpaceDN w:val="0"/>
              <w:adjustRightInd w:val="0"/>
              <w:spacing w:line="260" w:lineRule="exact"/>
              <w:ind w:left="200" w:hanging="200"/>
              <w:jc w:val="both"/>
              <w:rPr>
                <w:rFonts w:eastAsia="標楷體"/>
                <w:sz w:val="20"/>
              </w:rPr>
            </w:pPr>
          </w:p>
          <w:p w14:paraId="6A11DEB4"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4.</w:t>
            </w:r>
            <w:r w:rsidRPr="002430CD">
              <w:rPr>
                <w:rFonts w:eastAsia="標楷體" w:hint="eastAsia"/>
                <w:sz w:val="20"/>
              </w:rPr>
              <w:t>實際發行資料及</w:t>
            </w:r>
            <w:r>
              <w:rPr>
                <w:rFonts w:eastAsia="標楷體" w:hint="eastAsia"/>
                <w:sz w:val="20"/>
              </w:rPr>
              <w:t>國內、外</w:t>
            </w:r>
            <w:r w:rsidRPr="002430CD">
              <w:rPr>
                <w:rFonts w:eastAsia="標楷體" w:hint="eastAsia"/>
                <w:sz w:val="20"/>
              </w:rPr>
              <w:t>取得認股權憑證之經理人及部門分支機構主管</w:t>
            </w:r>
            <w:r>
              <w:rPr>
                <w:rFonts w:eastAsia="標楷體" w:hint="eastAsia"/>
                <w:sz w:val="20"/>
              </w:rPr>
              <w:t>姓名、</w:t>
            </w:r>
            <w:r w:rsidRPr="002430CD">
              <w:rPr>
                <w:rFonts w:eastAsia="標楷體" w:hint="eastAsia"/>
                <w:sz w:val="20"/>
              </w:rPr>
              <w:t>取得</w:t>
            </w:r>
            <w:r>
              <w:rPr>
                <w:rFonts w:eastAsia="標楷體" w:hint="eastAsia"/>
                <w:sz w:val="20"/>
              </w:rPr>
              <w:t>認股權</w:t>
            </w:r>
            <w:proofErr w:type="gramStart"/>
            <w:r>
              <w:rPr>
                <w:rFonts w:eastAsia="標楷體" w:hint="eastAsia"/>
                <w:sz w:val="20"/>
              </w:rPr>
              <w:t>憑證等彙總</w:t>
            </w:r>
            <w:proofErr w:type="gramEnd"/>
            <w:r w:rsidRPr="002430CD">
              <w:rPr>
                <w:rFonts w:eastAsia="標楷體" w:hint="eastAsia"/>
                <w:sz w:val="20"/>
              </w:rPr>
              <w:t>資訊。</w:t>
            </w:r>
          </w:p>
          <w:p w14:paraId="4A998C90" w14:textId="77777777" w:rsidR="00E64428" w:rsidRDefault="00E64428" w:rsidP="00E64428">
            <w:pPr>
              <w:autoSpaceDE w:val="0"/>
              <w:autoSpaceDN w:val="0"/>
              <w:adjustRightInd w:val="0"/>
              <w:spacing w:line="260" w:lineRule="exact"/>
              <w:ind w:left="200" w:hanging="200"/>
              <w:jc w:val="both"/>
              <w:rPr>
                <w:rFonts w:eastAsia="標楷體"/>
                <w:sz w:val="20"/>
              </w:rPr>
            </w:pPr>
          </w:p>
          <w:p w14:paraId="7FB23CB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5.</w:t>
            </w:r>
            <w:r>
              <w:rPr>
                <w:rFonts w:eastAsia="標楷體" w:hint="eastAsia"/>
                <w:sz w:val="20"/>
              </w:rPr>
              <w:t>認股價格異動。</w:t>
            </w:r>
          </w:p>
        </w:tc>
        <w:tc>
          <w:tcPr>
            <w:tcW w:w="2160" w:type="dxa"/>
            <w:tcBorders>
              <w:top w:val="single" w:sz="4" w:space="0" w:color="auto"/>
              <w:left w:val="single" w:sz="4" w:space="0" w:color="auto"/>
              <w:bottom w:val="single" w:sz="4" w:space="0" w:color="auto"/>
              <w:right w:val="single" w:sz="4" w:space="0" w:color="auto"/>
            </w:tcBorders>
          </w:tcPr>
          <w:p w14:paraId="73D102FC" w14:textId="77777777" w:rsidR="00E64428" w:rsidRPr="002430CD" w:rsidRDefault="00E64428" w:rsidP="00E64428">
            <w:pPr>
              <w:spacing w:line="260" w:lineRule="exact"/>
              <w:jc w:val="both"/>
              <w:rPr>
                <w:rFonts w:eastAsia="標楷體"/>
                <w:sz w:val="20"/>
              </w:rPr>
            </w:pPr>
          </w:p>
          <w:p w14:paraId="346C862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應於主管機關</w:t>
            </w:r>
            <w:r>
              <w:rPr>
                <w:rFonts w:ascii="Times New Roman" w:hint="eastAsia"/>
                <w:color w:val="auto"/>
                <w:sz w:val="20"/>
              </w:rPr>
              <w:t>申報生效到達日之次日</w:t>
            </w:r>
            <w:r w:rsidRPr="002430CD">
              <w:rPr>
                <w:rFonts w:ascii="Times New Roman" w:hint="eastAsia"/>
                <w:color w:val="auto"/>
                <w:sz w:val="20"/>
              </w:rPr>
              <w:t>輸入，並於相關資料異動</w:t>
            </w:r>
            <w:r>
              <w:rPr>
                <w:rFonts w:ascii="Times New Roman" w:hint="eastAsia"/>
                <w:color w:val="auto"/>
                <w:sz w:val="20"/>
              </w:rPr>
              <w:t>後之次日內</w:t>
            </w:r>
            <w:r w:rsidRPr="002430CD">
              <w:rPr>
                <w:rFonts w:ascii="Times New Roman" w:hint="eastAsia"/>
                <w:color w:val="auto"/>
                <w:sz w:val="20"/>
              </w:rPr>
              <w:t>更新。</w:t>
            </w:r>
          </w:p>
          <w:p w14:paraId="4262F203" w14:textId="77777777" w:rsidR="00E64428" w:rsidRDefault="00E64428" w:rsidP="00E64428">
            <w:pPr>
              <w:spacing w:line="260" w:lineRule="exact"/>
              <w:jc w:val="both"/>
              <w:rPr>
                <w:rFonts w:eastAsia="標楷體"/>
                <w:sz w:val="20"/>
              </w:rPr>
            </w:pPr>
          </w:p>
          <w:p w14:paraId="68EB3C3F" w14:textId="77777777" w:rsidR="00E64428" w:rsidRPr="002430CD" w:rsidRDefault="00E64428" w:rsidP="00E64428">
            <w:pPr>
              <w:spacing w:line="260" w:lineRule="exact"/>
              <w:jc w:val="both"/>
              <w:rPr>
                <w:rFonts w:eastAsia="標楷體"/>
                <w:sz w:val="20"/>
              </w:rPr>
            </w:pPr>
          </w:p>
          <w:p w14:paraId="237330F4"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董事會決議買回股份作為員工認股權憑證履約之日起二日內。</w:t>
            </w:r>
          </w:p>
          <w:p w14:paraId="1529C1FB" w14:textId="77777777" w:rsidR="00E64428" w:rsidRDefault="00E64428" w:rsidP="00E64428">
            <w:pPr>
              <w:spacing w:line="260" w:lineRule="exact"/>
              <w:jc w:val="both"/>
              <w:rPr>
                <w:rFonts w:eastAsia="標楷體"/>
                <w:sz w:val="20"/>
              </w:rPr>
            </w:pPr>
          </w:p>
          <w:p w14:paraId="7E037CA4" w14:textId="77777777" w:rsidR="00E64428" w:rsidRDefault="00E64428" w:rsidP="00E64428">
            <w:pPr>
              <w:spacing w:line="260" w:lineRule="exact"/>
              <w:jc w:val="both"/>
              <w:rPr>
                <w:rFonts w:eastAsia="標楷體"/>
                <w:sz w:val="20"/>
              </w:rPr>
            </w:pPr>
          </w:p>
          <w:p w14:paraId="66D1A433" w14:textId="77777777" w:rsidR="00E64428" w:rsidRDefault="00E64428" w:rsidP="00E64428">
            <w:pPr>
              <w:spacing w:line="260" w:lineRule="exact"/>
              <w:jc w:val="both"/>
              <w:rPr>
                <w:rFonts w:eastAsia="標楷體"/>
                <w:sz w:val="20"/>
              </w:rPr>
            </w:pPr>
          </w:p>
          <w:p w14:paraId="139525DA" w14:textId="77777777" w:rsidR="00E64428" w:rsidRPr="002430CD" w:rsidRDefault="00E64428" w:rsidP="00E64428">
            <w:pPr>
              <w:spacing w:line="260" w:lineRule="exact"/>
              <w:jc w:val="both"/>
              <w:rPr>
                <w:rFonts w:eastAsia="標楷體"/>
                <w:sz w:val="20"/>
              </w:rPr>
            </w:pPr>
          </w:p>
          <w:p w14:paraId="5BD9D03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董事會決議日之次一營業日交易時間開始二小時前。</w:t>
            </w:r>
          </w:p>
          <w:p w14:paraId="4E14EA40" w14:textId="77777777" w:rsidR="00E64428" w:rsidRDefault="00E64428" w:rsidP="00E64428">
            <w:pPr>
              <w:pStyle w:val="3"/>
              <w:spacing w:line="260" w:lineRule="exact"/>
              <w:rPr>
                <w:rFonts w:ascii="Times New Roman"/>
                <w:color w:val="auto"/>
                <w:sz w:val="20"/>
              </w:rPr>
            </w:pPr>
          </w:p>
          <w:p w14:paraId="136B7C29"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董事會決議日二日內更新。</w:t>
            </w:r>
          </w:p>
          <w:p w14:paraId="1D86DB62" w14:textId="77777777" w:rsidR="00E64428" w:rsidRDefault="00E64428" w:rsidP="00E64428">
            <w:pPr>
              <w:pStyle w:val="3"/>
              <w:spacing w:line="260" w:lineRule="exact"/>
              <w:rPr>
                <w:rFonts w:ascii="Times New Roman"/>
                <w:color w:val="auto"/>
                <w:sz w:val="20"/>
              </w:rPr>
            </w:pPr>
          </w:p>
          <w:p w14:paraId="599AF1B4" w14:textId="77777777" w:rsidR="00E64428" w:rsidRPr="00B41E87" w:rsidRDefault="00E64428" w:rsidP="00E64428">
            <w:pPr>
              <w:pStyle w:val="3"/>
              <w:spacing w:line="260" w:lineRule="exact"/>
              <w:rPr>
                <w:rFonts w:ascii="Times New Roman"/>
                <w:color w:val="auto"/>
                <w:sz w:val="20"/>
              </w:rPr>
            </w:pPr>
          </w:p>
          <w:p w14:paraId="28375B9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發行及認股辦法之主要內容有變更時，於</w:t>
            </w:r>
            <w:r>
              <w:rPr>
                <w:rFonts w:ascii="Times New Roman" w:hint="eastAsia"/>
                <w:color w:val="auto"/>
                <w:sz w:val="20"/>
              </w:rPr>
              <w:t>主管機關核備後</w:t>
            </w:r>
            <w:r w:rsidRPr="002430CD">
              <w:rPr>
                <w:rFonts w:ascii="Times New Roman" w:hint="eastAsia"/>
                <w:color w:val="auto"/>
                <w:sz w:val="20"/>
              </w:rPr>
              <w:t>輸入。</w:t>
            </w:r>
          </w:p>
          <w:p w14:paraId="6EC1511F" w14:textId="77777777" w:rsidR="00E64428" w:rsidRDefault="00E64428" w:rsidP="00E64428">
            <w:pPr>
              <w:spacing w:line="260" w:lineRule="exact"/>
              <w:jc w:val="both"/>
              <w:rPr>
                <w:rFonts w:eastAsia="標楷體"/>
                <w:sz w:val="20"/>
              </w:rPr>
            </w:pPr>
          </w:p>
          <w:p w14:paraId="095204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w:t>
            </w:r>
            <w:r>
              <w:rPr>
                <w:rFonts w:eastAsia="標楷體" w:hint="eastAsia"/>
                <w:sz w:val="20"/>
              </w:rPr>
              <w:t>日及發行期間屆滿時之次日</w:t>
            </w:r>
            <w:r w:rsidRPr="002430CD">
              <w:rPr>
                <w:rFonts w:eastAsia="標楷體" w:hint="eastAsia"/>
                <w:sz w:val="20"/>
              </w:rPr>
              <w:t>輸入。</w:t>
            </w:r>
          </w:p>
          <w:p w14:paraId="2A95C842" w14:textId="77777777" w:rsidR="00E64428" w:rsidRPr="002430CD" w:rsidRDefault="00E64428" w:rsidP="00E64428">
            <w:pPr>
              <w:spacing w:line="260" w:lineRule="exact"/>
              <w:jc w:val="both"/>
              <w:rPr>
                <w:rFonts w:eastAsia="標楷體"/>
                <w:sz w:val="20"/>
              </w:rPr>
            </w:pPr>
          </w:p>
          <w:p w14:paraId="4F3052DC" w14:textId="77777777" w:rsidR="00E64428" w:rsidRPr="002430CD" w:rsidRDefault="00E64428" w:rsidP="00E64428">
            <w:pPr>
              <w:spacing w:line="260" w:lineRule="exact"/>
              <w:jc w:val="both"/>
              <w:rPr>
                <w:rFonts w:eastAsia="標楷體"/>
                <w:sz w:val="20"/>
              </w:rPr>
            </w:pPr>
          </w:p>
          <w:p w14:paraId="0BE79552" w14:textId="77777777" w:rsidR="00E64428" w:rsidRDefault="00E64428" w:rsidP="00E64428">
            <w:pPr>
              <w:spacing w:line="260" w:lineRule="exact"/>
              <w:jc w:val="both"/>
              <w:rPr>
                <w:rFonts w:eastAsia="標楷體"/>
                <w:sz w:val="20"/>
              </w:rPr>
            </w:pPr>
          </w:p>
          <w:p w14:paraId="4E5824A2" w14:textId="77777777" w:rsidR="00E64428" w:rsidRDefault="00E64428" w:rsidP="00E64428">
            <w:pPr>
              <w:spacing w:line="260" w:lineRule="exact"/>
              <w:jc w:val="both"/>
              <w:rPr>
                <w:rFonts w:eastAsia="標楷體"/>
                <w:sz w:val="20"/>
              </w:rPr>
            </w:pPr>
          </w:p>
          <w:p w14:paraId="26823D62" w14:textId="77777777" w:rsidR="00E64428" w:rsidRPr="002430CD" w:rsidRDefault="00E64428" w:rsidP="00E64428">
            <w:pPr>
              <w:spacing w:line="260" w:lineRule="exact"/>
              <w:jc w:val="both"/>
              <w:rPr>
                <w:rFonts w:eastAsia="標楷體"/>
                <w:sz w:val="20"/>
              </w:rPr>
            </w:pPr>
            <w:r>
              <w:rPr>
                <w:rFonts w:eastAsia="標楷體" w:hint="eastAsia"/>
                <w:sz w:val="20"/>
              </w:rPr>
              <w:t>認股價格異動二日內</w:t>
            </w:r>
            <w:r w:rsidRPr="002430CD">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D79ACF8" w14:textId="77777777" w:rsidR="00E64428" w:rsidRPr="002430CD" w:rsidRDefault="00E64428" w:rsidP="00E64428">
            <w:pPr>
              <w:spacing w:line="260" w:lineRule="exact"/>
              <w:jc w:val="both"/>
              <w:rPr>
                <w:rFonts w:eastAsia="標楷體"/>
                <w:sz w:val="20"/>
              </w:rPr>
            </w:pPr>
          </w:p>
          <w:p w14:paraId="6FED9429"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0859E2A8" w14:textId="77777777" w:rsidR="00E64428" w:rsidRPr="002430CD" w:rsidRDefault="00E64428" w:rsidP="00E64428">
            <w:pPr>
              <w:spacing w:line="260" w:lineRule="exact"/>
              <w:jc w:val="both"/>
              <w:rPr>
                <w:rFonts w:eastAsia="標楷體"/>
                <w:sz w:val="20"/>
              </w:rPr>
            </w:pPr>
          </w:p>
          <w:p w14:paraId="7B5900F3" w14:textId="77777777" w:rsidR="00E64428" w:rsidRDefault="00E64428" w:rsidP="00E64428">
            <w:pPr>
              <w:spacing w:line="260" w:lineRule="exact"/>
              <w:jc w:val="both"/>
              <w:rPr>
                <w:rFonts w:eastAsia="標楷體"/>
                <w:sz w:val="20"/>
              </w:rPr>
            </w:pPr>
          </w:p>
          <w:p w14:paraId="208653C7" w14:textId="77777777" w:rsidR="00E64428" w:rsidRDefault="00E64428" w:rsidP="00E64428">
            <w:pPr>
              <w:spacing w:line="260" w:lineRule="exact"/>
              <w:jc w:val="both"/>
              <w:rPr>
                <w:rFonts w:eastAsia="標楷體"/>
                <w:sz w:val="20"/>
              </w:rPr>
            </w:pPr>
          </w:p>
          <w:p w14:paraId="5C48C98A" w14:textId="77777777" w:rsidR="00E64428" w:rsidRPr="002430CD" w:rsidRDefault="00E64428" w:rsidP="00E64428">
            <w:pPr>
              <w:spacing w:line="260" w:lineRule="exact"/>
              <w:jc w:val="both"/>
              <w:rPr>
                <w:rFonts w:eastAsia="標楷體"/>
                <w:sz w:val="20"/>
              </w:rPr>
            </w:pPr>
          </w:p>
          <w:p w14:paraId="6F68A193" w14:textId="5BFACD24"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董事會決議買回股份作為員工認股權憑證履約之公告事項</w:t>
            </w:r>
            <w:r w:rsidRPr="002430CD">
              <w:rPr>
                <w:rFonts w:eastAsia="標楷體" w:hint="eastAsia"/>
                <w:sz w:val="20"/>
              </w:rPr>
              <w:t>)</w:t>
            </w:r>
            <w:r w:rsidRPr="002430CD">
              <w:rPr>
                <w:rFonts w:eastAsia="標楷體" w:hint="eastAsia"/>
                <w:sz w:val="20"/>
              </w:rPr>
              <w:t>。</w:t>
            </w:r>
          </w:p>
          <w:p w14:paraId="1C0B7A91" w14:textId="77777777" w:rsidR="00E64428" w:rsidRPr="002430CD" w:rsidRDefault="00E64428" w:rsidP="00E64428">
            <w:pPr>
              <w:spacing w:line="260" w:lineRule="exact"/>
              <w:jc w:val="both"/>
              <w:rPr>
                <w:rFonts w:eastAsia="標楷體"/>
                <w:sz w:val="20"/>
              </w:rPr>
            </w:pPr>
          </w:p>
          <w:p w14:paraId="7F69D162" w14:textId="77777777" w:rsidR="00E64428" w:rsidRDefault="00E64428" w:rsidP="00E64428">
            <w:pPr>
              <w:spacing w:line="260" w:lineRule="exact"/>
              <w:jc w:val="both"/>
              <w:rPr>
                <w:rFonts w:eastAsia="標楷體"/>
                <w:sz w:val="20"/>
              </w:rPr>
            </w:pPr>
          </w:p>
          <w:p w14:paraId="19928C19" w14:textId="77777777" w:rsidR="00E64428" w:rsidRDefault="00E64428" w:rsidP="00E64428">
            <w:pPr>
              <w:spacing w:line="260" w:lineRule="exact"/>
              <w:jc w:val="both"/>
              <w:rPr>
                <w:rFonts w:eastAsia="標楷體"/>
                <w:sz w:val="20"/>
              </w:rPr>
            </w:pPr>
          </w:p>
          <w:p w14:paraId="26155959" w14:textId="77777777" w:rsidR="00E64428" w:rsidRDefault="00E64428" w:rsidP="00E64428">
            <w:pPr>
              <w:spacing w:line="260" w:lineRule="exact"/>
              <w:jc w:val="both"/>
              <w:rPr>
                <w:rFonts w:eastAsia="標楷體"/>
                <w:sz w:val="20"/>
              </w:rPr>
            </w:pPr>
          </w:p>
          <w:p w14:paraId="1C118300" w14:textId="77777777" w:rsidR="00E64428" w:rsidRPr="002430CD" w:rsidRDefault="00E64428" w:rsidP="00E64428">
            <w:pPr>
              <w:spacing w:line="260" w:lineRule="exact"/>
              <w:jc w:val="both"/>
              <w:rPr>
                <w:rFonts w:eastAsia="標楷體"/>
                <w:sz w:val="20"/>
              </w:rPr>
            </w:pPr>
          </w:p>
          <w:p w14:paraId="66DB5E68"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08C19998" w14:textId="77777777" w:rsidR="00E64428" w:rsidRDefault="00E64428" w:rsidP="00E64428">
            <w:pPr>
              <w:spacing w:line="260" w:lineRule="exact"/>
              <w:jc w:val="both"/>
              <w:rPr>
                <w:rFonts w:eastAsia="標楷體"/>
                <w:sz w:val="20"/>
              </w:rPr>
            </w:pPr>
          </w:p>
          <w:p w14:paraId="062E1F95" w14:textId="77777777" w:rsidR="00E64428" w:rsidRDefault="00E64428" w:rsidP="00E64428">
            <w:pPr>
              <w:spacing w:line="260" w:lineRule="exact"/>
              <w:jc w:val="both"/>
              <w:rPr>
                <w:rFonts w:eastAsia="標楷體"/>
                <w:sz w:val="20"/>
              </w:rPr>
            </w:pPr>
          </w:p>
          <w:p w14:paraId="327E55EC" w14:textId="77777777" w:rsidR="00E64428" w:rsidRPr="002430CD" w:rsidRDefault="00E64428" w:rsidP="00E64428">
            <w:pPr>
              <w:spacing w:line="260" w:lineRule="exact"/>
              <w:jc w:val="both"/>
              <w:rPr>
                <w:rFonts w:eastAsia="標楷體"/>
                <w:sz w:val="20"/>
              </w:rPr>
            </w:pPr>
            <w:r>
              <w:rPr>
                <w:rFonts w:eastAsia="標楷體" w:hint="eastAsia"/>
                <w:sz w:val="20"/>
              </w:rPr>
              <w:t>更新基本資料，</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2430CD">
              <w:rPr>
                <w:rFonts w:eastAsia="標楷體" w:hint="eastAsia"/>
                <w:sz w:val="20"/>
              </w:rPr>
              <w:t>員工認股權憑證</w:t>
            </w:r>
            <w:r>
              <w:rPr>
                <w:rFonts w:eastAsia="標楷體" w:hint="eastAsia"/>
                <w:sz w:val="20"/>
              </w:rPr>
              <w:t>基本資料申報</w:t>
            </w:r>
            <w:r w:rsidRPr="002430CD">
              <w:rPr>
                <w:rFonts w:eastAsia="標楷體" w:hint="eastAsia"/>
                <w:sz w:val="20"/>
              </w:rPr>
              <w:t>)</w:t>
            </w:r>
            <w:r w:rsidRPr="002430CD">
              <w:rPr>
                <w:rFonts w:eastAsia="標楷體" w:hint="eastAsia"/>
                <w:sz w:val="20"/>
              </w:rPr>
              <w:t>。</w:t>
            </w:r>
          </w:p>
          <w:p w14:paraId="33B2FA74" w14:textId="77777777" w:rsidR="00E64428" w:rsidRDefault="00E64428" w:rsidP="00E64428">
            <w:pPr>
              <w:spacing w:line="260" w:lineRule="exact"/>
              <w:jc w:val="both"/>
              <w:rPr>
                <w:rFonts w:eastAsia="標楷體"/>
                <w:sz w:val="20"/>
              </w:rPr>
            </w:pPr>
          </w:p>
          <w:p w14:paraId="743F050F" w14:textId="77777777" w:rsidR="00E64428" w:rsidRPr="00B41E87" w:rsidRDefault="00E64428" w:rsidP="00E64428">
            <w:pPr>
              <w:spacing w:line="260" w:lineRule="exact"/>
              <w:jc w:val="both"/>
              <w:rPr>
                <w:rFonts w:eastAsia="標楷體"/>
                <w:sz w:val="20"/>
              </w:rPr>
            </w:pPr>
          </w:p>
          <w:p w14:paraId="30B2173F" w14:textId="5EDBBBAF"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w:t>
            </w:r>
            <w:r w:rsidRPr="002430CD">
              <w:rPr>
                <w:rFonts w:eastAsia="標楷體" w:hint="eastAsia"/>
                <w:sz w:val="20"/>
              </w:rPr>
              <w:t>/</w:t>
            </w:r>
            <w:r w:rsidR="0028024B">
              <w:rPr>
                <w:rFonts w:eastAsia="標楷體" w:hint="eastAsia"/>
                <w:sz w:val="20"/>
              </w:rPr>
              <w:t>各項公告申報</w:t>
            </w:r>
            <w:r w:rsidR="0028024B">
              <w:rPr>
                <w:rFonts w:eastAsia="標楷體" w:hint="eastAsia"/>
                <w:sz w:val="20"/>
              </w:rPr>
              <w:t>/</w:t>
            </w:r>
            <w:r w:rsidRPr="002430CD">
              <w:rPr>
                <w:rFonts w:eastAsia="標楷體" w:hint="eastAsia"/>
                <w:sz w:val="20"/>
              </w:rPr>
              <w:t>董事會決議變更發行及認股辦法之公告事項</w:t>
            </w:r>
            <w:r w:rsidRPr="002430CD">
              <w:rPr>
                <w:rFonts w:eastAsia="標楷體" w:hint="eastAsia"/>
                <w:sz w:val="20"/>
              </w:rPr>
              <w:t>)</w:t>
            </w:r>
            <w:r w:rsidRPr="002430CD">
              <w:rPr>
                <w:rFonts w:eastAsia="標楷體" w:hint="eastAsia"/>
                <w:sz w:val="20"/>
              </w:rPr>
              <w:t>。</w:t>
            </w:r>
          </w:p>
          <w:p w14:paraId="3B329D09" w14:textId="77777777" w:rsidR="00E64428" w:rsidRDefault="00E64428" w:rsidP="00E64428">
            <w:pPr>
              <w:spacing w:line="260" w:lineRule="exact"/>
              <w:jc w:val="both"/>
              <w:rPr>
                <w:rFonts w:eastAsia="標楷體"/>
                <w:sz w:val="20"/>
              </w:rPr>
            </w:pPr>
          </w:p>
          <w:p w14:paraId="1FBF313F" w14:textId="77777777" w:rsidR="00E64428" w:rsidRPr="002430CD" w:rsidRDefault="00E64428" w:rsidP="00E64428">
            <w:pPr>
              <w:spacing w:line="260" w:lineRule="exact"/>
              <w:jc w:val="both"/>
              <w:rPr>
                <w:rFonts w:eastAsia="標楷體"/>
                <w:sz w:val="20"/>
              </w:rPr>
            </w:pPr>
          </w:p>
          <w:p w14:paraId="04D1029A" w14:textId="044F1B6D"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0028024B">
              <w:rPr>
                <w:rFonts w:eastAsia="標楷體" w:hint="eastAsia"/>
                <w:sz w:val="20"/>
              </w:rPr>
              <w:t>/</w:t>
            </w:r>
            <w:r w:rsidR="0028024B" w:rsidRPr="00157CE7">
              <w:rPr>
                <w:rFonts w:eastAsia="標楷體" w:hint="eastAsia"/>
                <w:sz w:val="20"/>
              </w:rPr>
              <w:t>員工認股權憑證發行後相關申報</w:t>
            </w:r>
            <w:r>
              <w:rPr>
                <w:rFonts w:eastAsia="標楷體" w:hint="eastAsia"/>
                <w:sz w:val="20"/>
              </w:rPr>
              <w:t>)</w:t>
            </w:r>
            <w:r>
              <w:rPr>
                <w:rFonts w:eastAsia="標楷體" w:hint="eastAsia"/>
                <w:sz w:val="20"/>
              </w:rPr>
              <w:t>：</w:t>
            </w:r>
          </w:p>
          <w:p w14:paraId="615D70B6" w14:textId="77777777" w:rsidR="00E64428" w:rsidRPr="002C5652" w:rsidRDefault="00E64428" w:rsidP="00E64428">
            <w:pPr>
              <w:spacing w:line="260" w:lineRule="exact"/>
              <w:jc w:val="both"/>
              <w:rPr>
                <w:rFonts w:eastAsia="標楷體"/>
                <w:sz w:val="20"/>
              </w:rPr>
            </w:pPr>
            <w:r>
              <w:rPr>
                <w:rFonts w:eastAsia="標楷體" w:hint="eastAsia"/>
                <w:sz w:val="20"/>
              </w:rPr>
              <w:t>1.</w:t>
            </w:r>
            <w:r w:rsidRPr="002C5652">
              <w:rPr>
                <w:rFonts w:eastAsia="標楷體"/>
                <w:sz w:val="20"/>
              </w:rPr>
              <w:t xml:space="preserve"> </w:t>
            </w:r>
            <w:r w:rsidRPr="002C5652">
              <w:rPr>
                <w:rFonts w:eastAsia="標楷體"/>
                <w:sz w:val="20"/>
              </w:rPr>
              <w:t>員工認股權憑證發行次日暨經理人、部門及分支機構主管取得認股權憑證情形之申報資訊</w:t>
            </w:r>
            <w:r>
              <w:rPr>
                <w:rFonts w:eastAsia="標楷體" w:hint="eastAsia"/>
                <w:sz w:val="20"/>
              </w:rPr>
              <w:t>。</w:t>
            </w:r>
          </w:p>
          <w:p w14:paraId="58B9DABF" w14:textId="77777777" w:rsidR="00E64428" w:rsidRDefault="00E64428" w:rsidP="00E64428">
            <w:pPr>
              <w:spacing w:line="260" w:lineRule="exact"/>
              <w:jc w:val="both"/>
              <w:rPr>
                <w:rFonts w:eastAsia="標楷體"/>
                <w:sz w:val="20"/>
              </w:rPr>
            </w:pPr>
            <w:r>
              <w:rPr>
                <w:rFonts w:eastAsia="標楷體" w:hint="eastAsia"/>
                <w:sz w:val="20"/>
              </w:rPr>
              <w:t>2.</w:t>
            </w:r>
            <w:r>
              <w:rPr>
                <w:color w:val="0000FF"/>
              </w:rPr>
              <w:t xml:space="preserve"> </w:t>
            </w:r>
            <w:r w:rsidRPr="002C5652">
              <w:rPr>
                <w:rFonts w:eastAsia="標楷體"/>
                <w:sz w:val="20"/>
              </w:rPr>
              <w:t>員工認股權憑證發行期間屆滿次日暨經理人、部門及分支機構主管取得認股權憑證情形之申報資訊</w:t>
            </w:r>
            <w:r>
              <w:rPr>
                <w:rFonts w:eastAsia="標楷體" w:hint="eastAsia"/>
                <w:sz w:val="20"/>
              </w:rPr>
              <w:t>。</w:t>
            </w:r>
          </w:p>
          <w:p w14:paraId="6D09A90D" w14:textId="77777777" w:rsidR="00E64428" w:rsidRPr="002C5652" w:rsidRDefault="00E64428" w:rsidP="00E64428">
            <w:pPr>
              <w:spacing w:line="260" w:lineRule="exact"/>
              <w:jc w:val="both"/>
              <w:rPr>
                <w:rFonts w:eastAsia="標楷體"/>
                <w:sz w:val="20"/>
              </w:rPr>
            </w:pPr>
          </w:p>
          <w:p w14:paraId="26A7457F"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員工認股權憑證申報</w:t>
            </w:r>
            <w:r w:rsidRPr="002430CD">
              <w:rPr>
                <w:rFonts w:eastAsia="標楷體" w:hint="eastAsia"/>
                <w:sz w:val="20"/>
              </w:rPr>
              <w:t>/</w:t>
            </w:r>
            <w:r w:rsidRPr="00FE6141">
              <w:rPr>
                <w:rFonts w:eastAsia="標楷體"/>
                <w:sz w:val="20"/>
              </w:rPr>
              <w:t>各次發行員工認股權憑證最新認股價格申報作業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21D0A8" w14:textId="77777777" w:rsidR="00E64428" w:rsidRDefault="00E64428" w:rsidP="00E64428">
            <w:pPr>
              <w:spacing w:line="260" w:lineRule="exact"/>
              <w:jc w:val="both"/>
              <w:rPr>
                <w:rFonts w:eastAsia="標楷體"/>
                <w:sz w:val="20"/>
              </w:rPr>
            </w:pPr>
          </w:p>
          <w:p w14:paraId="7E4EADB8" w14:textId="77777777" w:rsidR="00E64428" w:rsidRPr="002430CD" w:rsidRDefault="00E64428" w:rsidP="00E64428">
            <w:pPr>
              <w:spacing w:line="260" w:lineRule="exact"/>
              <w:jc w:val="both"/>
              <w:rPr>
                <w:rFonts w:eastAsia="標楷體"/>
                <w:sz w:val="20"/>
              </w:rPr>
            </w:pPr>
            <w:r>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1</w:t>
            </w:r>
            <w:r>
              <w:rPr>
                <w:rFonts w:eastAsia="標楷體" w:hint="eastAsia"/>
                <w:sz w:val="20"/>
              </w:rPr>
              <w:t>項</w:t>
            </w:r>
            <w:r w:rsidRPr="002430CD">
              <w:rPr>
                <w:rFonts w:eastAsia="標楷體" w:hint="eastAsia"/>
                <w:sz w:val="20"/>
              </w:rPr>
              <w:t>。</w:t>
            </w:r>
          </w:p>
          <w:p w14:paraId="2B6B733E" w14:textId="77777777" w:rsidR="00E64428" w:rsidRPr="002430CD" w:rsidRDefault="00E64428" w:rsidP="00E64428">
            <w:pPr>
              <w:spacing w:line="260" w:lineRule="exact"/>
              <w:jc w:val="both"/>
              <w:rPr>
                <w:rFonts w:eastAsia="標楷體"/>
                <w:sz w:val="20"/>
              </w:rPr>
            </w:pPr>
            <w:r>
              <w:rPr>
                <w:rFonts w:eastAsia="標楷體" w:hint="eastAsia"/>
                <w:spacing w:val="-4"/>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430CDB1" w14:textId="77777777" w:rsidR="00E64428" w:rsidRPr="002430CD" w:rsidRDefault="00E64428" w:rsidP="00E64428">
            <w:pPr>
              <w:spacing w:line="260" w:lineRule="exact"/>
              <w:jc w:val="both"/>
              <w:rPr>
                <w:rFonts w:eastAsia="標楷體"/>
                <w:sz w:val="20"/>
              </w:rPr>
            </w:pPr>
          </w:p>
          <w:p w14:paraId="6F4FD3AB" w14:textId="77777777" w:rsidR="00E64428"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上市上櫃公司買回本公司股份辦法。</w:t>
            </w:r>
          </w:p>
          <w:p w14:paraId="64783530" w14:textId="77777777" w:rsidR="00E64428" w:rsidRPr="002430CD" w:rsidRDefault="00E64428" w:rsidP="00E64428">
            <w:pPr>
              <w:spacing w:line="260" w:lineRule="exact"/>
              <w:jc w:val="both"/>
              <w:rPr>
                <w:rFonts w:eastAsia="標楷體"/>
                <w:sz w:val="20"/>
              </w:rPr>
            </w:pPr>
            <w:r>
              <w:rPr>
                <w:rFonts w:eastAsia="標楷體" w:hint="eastAsia"/>
                <w:sz w:val="20"/>
              </w:rPr>
              <w:t>2.</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3</w:t>
            </w:r>
            <w:r>
              <w:rPr>
                <w:rFonts w:eastAsia="標楷體" w:hint="eastAsia"/>
                <w:sz w:val="20"/>
              </w:rPr>
              <w:t>項</w:t>
            </w:r>
            <w:r w:rsidRPr="002430CD">
              <w:rPr>
                <w:rFonts w:eastAsia="標楷體" w:hint="eastAsia"/>
                <w:sz w:val="20"/>
              </w:rPr>
              <w:t>。</w:t>
            </w:r>
          </w:p>
          <w:p w14:paraId="729D6C31" w14:textId="77777777" w:rsidR="00E64428" w:rsidRDefault="00E64428" w:rsidP="00E64428">
            <w:pPr>
              <w:spacing w:line="260" w:lineRule="exact"/>
              <w:jc w:val="both"/>
              <w:rPr>
                <w:rFonts w:eastAsia="標楷體"/>
                <w:spacing w:val="-4"/>
                <w:sz w:val="20"/>
              </w:rPr>
            </w:pPr>
            <w:r>
              <w:rPr>
                <w:rFonts w:eastAsia="標楷體" w:hint="eastAsia"/>
                <w:sz w:val="20"/>
              </w:rPr>
              <w:t>3.</w:t>
            </w:r>
            <w:r w:rsidRPr="002430CD">
              <w:rPr>
                <w:rFonts w:eastAsia="標楷體" w:hint="eastAsia"/>
                <w:sz w:val="20"/>
              </w:rPr>
              <w:t>.</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1C4C9A60" w14:textId="77777777" w:rsidR="00E64428" w:rsidRPr="002430CD" w:rsidRDefault="00E64428" w:rsidP="00E64428">
            <w:pPr>
              <w:spacing w:line="260" w:lineRule="exact"/>
              <w:jc w:val="both"/>
              <w:rPr>
                <w:rFonts w:eastAsia="標楷體"/>
                <w:sz w:val="20"/>
              </w:rPr>
            </w:pPr>
          </w:p>
          <w:p w14:paraId="41CB110B"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11</w:t>
            </w:r>
            <w:r>
              <w:rPr>
                <w:rFonts w:eastAsia="標楷體" w:hint="eastAsia"/>
                <w:sz w:val="20"/>
              </w:rPr>
              <w:t>款。</w:t>
            </w:r>
          </w:p>
          <w:p w14:paraId="2659A75E" w14:textId="77777777" w:rsidR="00E64428" w:rsidRDefault="00E64428" w:rsidP="00E64428">
            <w:pPr>
              <w:spacing w:line="260" w:lineRule="exact"/>
              <w:ind w:leftChars="-12" w:left="-29" w:firstLineChars="14" w:firstLine="27"/>
              <w:jc w:val="both"/>
              <w:rPr>
                <w:rFonts w:eastAsia="標楷體"/>
                <w:spacing w:val="-4"/>
                <w:sz w:val="20"/>
              </w:rPr>
            </w:pPr>
          </w:p>
          <w:p w14:paraId="587688DB" w14:textId="77777777" w:rsidR="00E64428" w:rsidRPr="002430CD" w:rsidRDefault="00E64428" w:rsidP="00E64428">
            <w:pPr>
              <w:spacing w:line="260" w:lineRule="exact"/>
              <w:ind w:leftChars="-12" w:left="-29" w:firstLineChars="14" w:firstLine="27"/>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566D0CE1" w14:textId="77777777" w:rsidR="00E64428" w:rsidRPr="00BA7A0D" w:rsidRDefault="00E64428" w:rsidP="00E64428">
            <w:pPr>
              <w:spacing w:line="260" w:lineRule="exact"/>
              <w:jc w:val="both"/>
              <w:rPr>
                <w:rFonts w:eastAsia="標楷體"/>
                <w:sz w:val="20"/>
              </w:rPr>
            </w:pPr>
          </w:p>
          <w:p w14:paraId="3093ECFB"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4</w:t>
            </w:r>
            <w:r>
              <w:rPr>
                <w:rFonts w:eastAsia="標楷體" w:hint="eastAsia"/>
                <w:sz w:val="20"/>
              </w:rPr>
              <w:t>項</w:t>
            </w:r>
            <w:r w:rsidRPr="002430CD">
              <w:rPr>
                <w:rFonts w:eastAsia="標楷體" w:hint="eastAsia"/>
                <w:sz w:val="20"/>
              </w:rPr>
              <w:t>。</w:t>
            </w:r>
          </w:p>
          <w:p w14:paraId="35F71979" w14:textId="77777777" w:rsidR="00E64428" w:rsidRDefault="00E64428" w:rsidP="00E64428">
            <w:pPr>
              <w:spacing w:beforeLines="50" w:before="180" w:line="260" w:lineRule="exact"/>
              <w:jc w:val="both"/>
              <w:rPr>
                <w:rFonts w:eastAsia="標楷體"/>
                <w:sz w:val="20"/>
              </w:rPr>
            </w:pPr>
          </w:p>
          <w:p w14:paraId="63990AF3"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w:t>
            </w:r>
            <w:r>
              <w:rPr>
                <w:rFonts w:eastAsia="標楷體" w:hint="eastAsia"/>
                <w:sz w:val="20"/>
              </w:rPr>
              <w:t>第</w:t>
            </w:r>
            <w:r>
              <w:rPr>
                <w:rFonts w:eastAsia="標楷體" w:hint="eastAsia"/>
                <w:sz w:val="20"/>
              </w:rPr>
              <w:t>57</w:t>
            </w:r>
            <w:r>
              <w:rPr>
                <w:rFonts w:eastAsia="標楷體" w:hint="eastAsia"/>
                <w:sz w:val="20"/>
              </w:rPr>
              <w:t>條第</w:t>
            </w:r>
            <w:r>
              <w:rPr>
                <w:rFonts w:eastAsia="標楷體" w:hint="eastAsia"/>
                <w:sz w:val="20"/>
              </w:rPr>
              <w:t>2</w:t>
            </w:r>
            <w:r>
              <w:rPr>
                <w:rFonts w:eastAsia="標楷體" w:hint="eastAsia"/>
                <w:sz w:val="20"/>
              </w:rPr>
              <w:t>項</w:t>
            </w:r>
            <w:r w:rsidRPr="002430CD">
              <w:rPr>
                <w:rFonts w:eastAsia="標楷體" w:hint="eastAsia"/>
                <w:sz w:val="20"/>
              </w:rPr>
              <w:t>。</w:t>
            </w:r>
          </w:p>
          <w:p w14:paraId="0145FDDF" w14:textId="77777777" w:rsidR="00E64428" w:rsidRPr="002430CD" w:rsidRDefault="00E64428" w:rsidP="00E64428">
            <w:pPr>
              <w:spacing w:line="260" w:lineRule="exact"/>
              <w:ind w:leftChars="-12" w:left="-29"/>
              <w:jc w:val="both"/>
              <w:rPr>
                <w:rFonts w:eastAsia="標楷體"/>
                <w:sz w:val="20"/>
              </w:rPr>
            </w:pPr>
            <w:r w:rsidRPr="002430CD">
              <w:rPr>
                <w:rFonts w:eastAsia="標楷體" w:hint="eastAsia"/>
                <w:sz w:val="20"/>
              </w:rPr>
              <w:t>2.</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p w14:paraId="75291592" w14:textId="77777777" w:rsidR="00E64428" w:rsidRDefault="00E64428" w:rsidP="00E64428">
            <w:pPr>
              <w:spacing w:line="260" w:lineRule="exact"/>
              <w:jc w:val="both"/>
              <w:rPr>
                <w:rFonts w:eastAsia="標楷體"/>
                <w:sz w:val="20"/>
              </w:rPr>
            </w:pPr>
          </w:p>
          <w:p w14:paraId="442D7FC5" w14:textId="77777777" w:rsidR="00E64428" w:rsidRPr="002430CD" w:rsidRDefault="00E64428" w:rsidP="00E64428">
            <w:pPr>
              <w:spacing w:line="260" w:lineRule="exact"/>
              <w:ind w:left="96" w:hangingChars="50" w:hanging="96"/>
              <w:jc w:val="both"/>
              <w:rPr>
                <w:rFonts w:eastAsia="標楷體"/>
                <w:sz w:val="20"/>
              </w:rPr>
            </w:pP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12</w:t>
            </w:r>
            <w:r>
              <w:rPr>
                <w:rFonts w:eastAsia="標楷體" w:hint="eastAsia"/>
                <w:spacing w:val="-4"/>
                <w:sz w:val="20"/>
              </w:rPr>
              <w:t>款</w:t>
            </w:r>
            <w:r w:rsidRPr="002430CD">
              <w:rPr>
                <w:rFonts w:eastAsia="標楷體" w:hint="eastAsia"/>
                <w:spacing w:val="-4"/>
                <w:sz w:val="20"/>
              </w:rPr>
              <w:t>。</w:t>
            </w:r>
          </w:p>
        </w:tc>
      </w:tr>
      <w:tr w:rsidR="00E64428" w:rsidRPr="002430CD" w14:paraId="28BC6091" w14:textId="77777777" w:rsidTr="008D7F4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A09B3F" w14:textId="77777777" w:rsidR="00E64428" w:rsidRPr="00AF6B8D" w:rsidRDefault="00E64428" w:rsidP="00E64428">
            <w:pPr>
              <w:kinsoku w:val="0"/>
              <w:overflowPunct w:val="0"/>
              <w:spacing w:line="260" w:lineRule="exact"/>
              <w:jc w:val="center"/>
              <w:rPr>
                <w:rFonts w:eastAsia="標楷體"/>
                <w:sz w:val="20"/>
              </w:rPr>
            </w:pPr>
            <w:r w:rsidRPr="00AF6B8D">
              <w:rPr>
                <w:rFonts w:eastAsia="標楷體" w:hint="eastAsia"/>
                <w:sz w:val="20"/>
              </w:rPr>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637093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限制員工權利新股申報作業：</w:t>
            </w:r>
          </w:p>
          <w:p w14:paraId="70CF115D"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sz w:val="20"/>
              </w:rPr>
              <w:t>發行辦法</w:t>
            </w:r>
            <w:r w:rsidRPr="00AF6B8D">
              <w:rPr>
                <w:rFonts w:eastAsia="標楷體" w:hint="eastAsia"/>
                <w:sz w:val="20"/>
              </w:rPr>
              <w:t>之主要內</w:t>
            </w:r>
            <w:r w:rsidRPr="00AF6B8D">
              <w:rPr>
                <w:rFonts w:eastAsia="標楷體"/>
                <w:sz w:val="20"/>
              </w:rPr>
              <w:t>容</w:t>
            </w:r>
            <w:r w:rsidRPr="00AF6B8D">
              <w:rPr>
                <w:rFonts w:eastAsia="標楷體" w:hint="eastAsia"/>
                <w:sz w:val="20"/>
              </w:rPr>
              <w:t>及</w:t>
            </w:r>
            <w:r w:rsidRPr="00AF6B8D">
              <w:rPr>
                <w:rFonts w:eastAsia="標楷體"/>
                <w:sz w:val="20"/>
              </w:rPr>
              <w:lastRenderedPageBreak/>
              <w:t>對股東權益可能稀釋情形。</w:t>
            </w:r>
          </w:p>
          <w:p w14:paraId="52D9FF51" w14:textId="77777777" w:rsidR="00E64428" w:rsidRPr="00AF6B8D" w:rsidRDefault="00E64428" w:rsidP="00E64428">
            <w:pPr>
              <w:autoSpaceDE w:val="0"/>
              <w:autoSpaceDN w:val="0"/>
              <w:adjustRightInd w:val="0"/>
              <w:spacing w:line="260" w:lineRule="exact"/>
              <w:jc w:val="both"/>
              <w:rPr>
                <w:rFonts w:eastAsia="標楷體"/>
                <w:sz w:val="20"/>
              </w:rPr>
            </w:pPr>
          </w:p>
          <w:p w14:paraId="10249AE0"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董事會或股東會決議變更發行辦法。</w:t>
            </w:r>
          </w:p>
          <w:p w14:paraId="67562BAF" w14:textId="77777777" w:rsidR="00E64428" w:rsidRPr="00AF6B8D" w:rsidRDefault="00E64428" w:rsidP="00E64428">
            <w:pPr>
              <w:autoSpaceDE w:val="0"/>
              <w:autoSpaceDN w:val="0"/>
              <w:adjustRightInd w:val="0"/>
              <w:spacing w:line="260" w:lineRule="exact"/>
              <w:jc w:val="both"/>
              <w:rPr>
                <w:rFonts w:eastAsia="標楷體"/>
                <w:sz w:val="20"/>
              </w:rPr>
            </w:pPr>
          </w:p>
          <w:p w14:paraId="6FD6CE22"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實際</w:t>
            </w:r>
            <w:r w:rsidRPr="00AF6B8D">
              <w:rPr>
                <w:rFonts w:eastAsia="標楷體"/>
                <w:sz w:val="20"/>
              </w:rPr>
              <w:t>發行</w:t>
            </w:r>
            <w:r w:rsidRPr="00AF6B8D">
              <w:rPr>
                <w:rFonts w:eastAsia="標楷體" w:hint="eastAsia"/>
                <w:sz w:val="20"/>
              </w:rPr>
              <w:t>資料。</w:t>
            </w:r>
          </w:p>
          <w:p w14:paraId="1EAEEE55" w14:textId="77777777" w:rsidR="00E64428" w:rsidRPr="00AF6B8D" w:rsidRDefault="00E64428" w:rsidP="00E64428">
            <w:pPr>
              <w:autoSpaceDE w:val="0"/>
              <w:autoSpaceDN w:val="0"/>
              <w:adjustRightInd w:val="0"/>
              <w:spacing w:line="260" w:lineRule="exact"/>
              <w:jc w:val="both"/>
              <w:rPr>
                <w:rFonts w:eastAsia="標楷體"/>
                <w:sz w:val="20"/>
              </w:rPr>
            </w:pPr>
          </w:p>
          <w:p w14:paraId="37F9EFA6" w14:textId="77777777" w:rsidR="00E64428" w:rsidRPr="00AF6B8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sz w:val="20"/>
              </w:rPr>
              <w:t>員工達成既得條件之解除限制資訊</w:t>
            </w:r>
            <w:r w:rsidRPr="00AF6B8D">
              <w:rPr>
                <w:rFonts w:eastAsia="標楷體" w:hint="eastAsia"/>
                <w:sz w:val="20"/>
              </w:rPr>
              <w:t>。</w:t>
            </w:r>
          </w:p>
          <w:p w14:paraId="0A6B72B3" w14:textId="77777777" w:rsidR="00E64428" w:rsidRPr="00AF6B8D" w:rsidRDefault="00E64428" w:rsidP="00E64428">
            <w:pPr>
              <w:autoSpaceDE w:val="0"/>
              <w:autoSpaceDN w:val="0"/>
              <w:adjustRightInd w:val="0"/>
              <w:spacing w:line="260" w:lineRule="exact"/>
              <w:jc w:val="both"/>
              <w:rPr>
                <w:rFonts w:eastAsia="標楷體"/>
                <w:sz w:val="20"/>
              </w:rPr>
            </w:pPr>
          </w:p>
          <w:p w14:paraId="571BE3C4" w14:textId="77777777" w:rsidR="00E64428" w:rsidRPr="00950DD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AF6B8D">
              <w:rPr>
                <w:rFonts w:eastAsia="標楷體" w:hint="eastAsia"/>
                <w:sz w:val="20"/>
              </w:rPr>
              <w:t>收回</w:t>
            </w:r>
            <w:r w:rsidRPr="00AF6B8D">
              <w:rPr>
                <w:rFonts w:eastAsia="標楷體" w:hint="eastAsia"/>
                <w:sz w:val="20"/>
              </w:rPr>
              <w:t>(</w:t>
            </w:r>
            <w:r w:rsidRPr="00AF6B8D">
              <w:rPr>
                <w:rFonts w:eastAsia="標楷體" w:hint="eastAsia"/>
                <w:sz w:val="20"/>
              </w:rPr>
              <w:t>買</w:t>
            </w:r>
            <w:r w:rsidRPr="00AF6B8D">
              <w:rPr>
                <w:rFonts w:eastAsia="標楷體" w:hint="eastAsia"/>
                <w:sz w:val="20"/>
              </w:rPr>
              <w:t>)</w:t>
            </w:r>
            <w:r w:rsidRPr="00AF6B8D">
              <w:rPr>
                <w:rFonts w:eastAsia="標楷體" w:hint="eastAsia"/>
                <w:sz w:val="20"/>
              </w:rPr>
              <w:t>已發行限制員工新股之公告。</w:t>
            </w:r>
          </w:p>
          <w:p w14:paraId="63FDAC85" w14:textId="77777777" w:rsidR="00E64428" w:rsidRPr="00950DDD"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950DDD">
              <w:rPr>
                <w:rFonts w:eastAsia="標楷體" w:hint="eastAsia"/>
                <w:sz w:val="20"/>
              </w:rPr>
              <w:t>限制員工權利新股上市</w:t>
            </w:r>
          </w:p>
        </w:tc>
        <w:tc>
          <w:tcPr>
            <w:tcW w:w="2160" w:type="dxa"/>
            <w:tcBorders>
              <w:top w:val="single" w:sz="4" w:space="0" w:color="auto"/>
              <w:left w:val="single" w:sz="4" w:space="0" w:color="auto"/>
              <w:bottom w:val="single" w:sz="4" w:space="0" w:color="auto"/>
              <w:right w:val="single" w:sz="4" w:space="0" w:color="auto"/>
            </w:tcBorders>
          </w:tcPr>
          <w:p w14:paraId="15D04DC0" w14:textId="77777777" w:rsidR="00E64428" w:rsidRPr="00AF6B8D" w:rsidRDefault="00E64428" w:rsidP="00E64428">
            <w:pPr>
              <w:autoSpaceDE w:val="0"/>
              <w:autoSpaceDN w:val="0"/>
              <w:adjustRightInd w:val="0"/>
              <w:spacing w:line="260" w:lineRule="exact"/>
              <w:jc w:val="both"/>
              <w:rPr>
                <w:rFonts w:eastAsia="標楷體"/>
                <w:sz w:val="20"/>
              </w:rPr>
            </w:pPr>
          </w:p>
          <w:p w14:paraId="734373A6" w14:textId="77777777" w:rsidR="00E64428" w:rsidRPr="00AF6B8D" w:rsidRDefault="00E64428" w:rsidP="00E64428">
            <w:pPr>
              <w:autoSpaceDE w:val="0"/>
              <w:autoSpaceDN w:val="0"/>
              <w:adjustRightInd w:val="0"/>
              <w:spacing w:line="260" w:lineRule="exact"/>
              <w:jc w:val="both"/>
              <w:rPr>
                <w:rFonts w:eastAsia="標楷體"/>
                <w:sz w:val="20"/>
              </w:rPr>
            </w:pPr>
          </w:p>
          <w:p w14:paraId="7DB88A48"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主管機關</w:t>
            </w:r>
            <w:r w:rsidRPr="00AF6B8D">
              <w:rPr>
                <w:rFonts w:eastAsia="標楷體"/>
                <w:sz w:val="20"/>
              </w:rPr>
              <w:t>申報生效</w:t>
            </w:r>
            <w:r w:rsidRPr="00AF6B8D">
              <w:rPr>
                <w:rFonts w:eastAsia="標楷體" w:hint="eastAsia"/>
                <w:sz w:val="20"/>
              </w:rPr>
              <w:t>到達</w:t>
            </w:r>
            <w:r w:rsidRPr="00AF6B8D">
              <w:rPr>
                <w:rFonts w:eastAsia="標楷體" w:hint="eastAsia"/>
                <w:sz w:val="20"/>
              </w:rPr>
              <w:lastRenderedPageBreak/>
              <w:t>日之次日。</w:t>
            </w:r>
          </w:p>
          <w:p w14:paraId="2B9DEA69" w14:textId="77777777" w:rsidR="00E64428" w:rsidRPr="00AF6B8D" w:rsidRDefault="00E64428" w:rsidP="00E64428">
            <w:pPr>
              <w:autoSpaceDE w:val="0"/>
              <w:autoSpaceDN w:val="0"/>
              <w:adjustRightInd w:val="0"/>
              <w:spacing w:line="260" w:lineRule="exact"/>
              <w:jc w:val="both"/>
              <w:rPr>
                <w:rFonts w:eastAsia="標楷體"/>
                <w:sz w:val="20"/>
              </w:rPr>
            </w:pPr>
          </w:p>
          <w:p w14:paraId="64369A87" w14:textId="77777777" w:rsidR="00E64428" w:rsidRPr="00AF6B8D" w:rsidRDefault="00E64428" w:rsidP="00E64428">
            <w:pPr>
              <w:autoSpaceDE w:val="0"/>
              <w:autoSpaceDN w:val="0"/>
              <w:adjustRightInd w:val="0"/>
              <w:spacing w:line="260" w:lineRule="exact"/>
              <w:jc w:val="both"/>
              <w:rPr>
                <w:rFonts w:eastAsia="標楷體"/>
                <w:sz w:val="20"/>
              </w:rPr>
            </w:pPr>
          </w:p>
          <w:p w14:paraId="1DD32BD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sz w:val="20"/>
              </w:rPr>
              <w:t>主管機關核准變更發行辦法到達日之次日。</w:t>
            </w:r>
          </w:p>
          <w:p w14:paraId="4944FE04" w14:textId="77777777" w:rsidR="00E64428" w:rsidRPr="00AF6B8D" w:rsidRDefault="00E64428" w:rsidP="00E64428">
            <w:pPr>
              <w:autoSpaceDE w:val="0"/>
              <w:autoSpaceDN w:val="0"/>
              <w:adjustRightInd w:val="0"/>
              <w:spacing w:line="260" w:lineRule="exact"/>
              <w:jc w:val="both"/>
              <w:rPr>
                <w:rFonts w:eastAsia="標楷體"/>
                <w:sz w:val="20"/>
              </w:rPr>
            </w:pPr>
          </w:p>
          <w:p w14:paraId="76D1BA6A"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新股</w:t>
            </w:r>
            <w:r w:rsidRPr="00AF6B8D">
              <w:rPr>
                <w:rFonts w:eastAsia="標楷體"/>
                <w:sz w:val="20"/>
              </w:rPr>
              <w:t>發行</w:t>
            </w:r>
            <w:r w:rsidRPr="00AF6B8D">
              <w:rPr>
                <w:rFonts w:eastAsia="標楷體" w:hint="eastAsia"/>
                <w:sz w:val="20"/>
              </w:rPr>
              <w:t>日之次</w:t>
            </w:r>
            <w:r w:rsidRPr="00AF6B8D">
              <w:rPr>
                <w:rFonts w:eastAsia="標楷體"/>
                <w:sz w:val="20"/>
              </w:rPr>
              <w:t>日。</w:t>
            </w:r>
          </w:p>
          <w:p w14:paraId="66E961FA" w14:textId="77777777" w:rsidR="00E64428" w:rsidRPr="00AF6B8D" w:rsidRDefault="00E64428" w:rsidP="00E64428">
            <w:pPr>
              <w:autoSpaceDE w:val="0"/>
              <w:autoSpaceDN w:val="0"/>
              <w:adjustRightInd w:val="0"/>
              <w:spacing w:line="260" w:lineRule="exact"/>
              <w:jc w:val="both"/>
              <w:rPr>
                <w:rFonts w:eastAsia="標楷體"/>
                <w:sz w:val="20"/>
              </w:rPr>
            </w:pPr>
          </w:p>
          <w:p w14:paraId="22609C33" w14:textId="77777777" w:rsidR="00E64428" w:rsidRPr="00AF6B8D" w:rsidRDefault="00E64428" w:rsidP="00E64428">
            <w:pPr>
              <w:autoSpaceDE w:val="0"/>
              <w:autoSpaceDN w:val="0"/>
              <w:adjustRightInd w:val="0"/>
              <w:spacing w:line="260" w:lineRule="exact"/>
              <w:jc w:val="both"/>
              <w:rPr>
                <w:rFonts w:eastAsia="標楷體"/>
                <w:sz w:val="20"/>
              </w:rPr>
            </w:pPr>
            <w:r w:rsidRPr="00AF6B8D">
              <w:rPr>
                <w:rFonts w:eastAsia="標楷體" w:hint="eastAsia"/>
                <w:sz w:val="20"/>
              </w:rPr>
              <w:t>員工達成既得條件時之次日。</w:t>
            </w:r>
          </w:p>
          <w:p w14:paraId="6F5504F9" w14:textId="77777777" w:rsidR="00E64428" w:rsidRPr="00AF6B8D" w:rsidRDefault="00E64428" w:rsidP="00E64428">
            <w:pPr>
              <w:autoSpaceDE w:val="0"/>
              <w:autoSpaceDN w:val="0"/>
              <w:adjustRightInd w:val="0"/>
              <w:spacing w:line="260" w:lineRule="exact"/>
              <w:jc w:val="both"/>
              <w:rPr>
                <w:rFonts w:eastAsia="標楷體"/>
                <w:sz w:val="20"/>
              </w:rPr>
            </w:pPr>
          </w:p>
          <w:p w14:paraId="2BACCA5B" w14:textId="77777777" w:rsidR="00E64428" w:rsidRDefault="00E64428" w:rsidP="00E64428">
            <w:pPr>
              <w:spacing w:line="260" w:lineRule="exact"/>
              <w:jc w:val="both"/>
              <w:rPr>
                <w:rFonts w:eastAsia="標楷體"/>
                <w:sz w:val="20"/>
              </w:rPr>
            </w:pPr>
            <w:r w:rsidRPr="00AF6B8D">
              <w:rPr>
                <w:rFonts w:eastAsia="標楷體" w:hint="eastAsia"/>
                <w:sz w:val="20"/>
              </w:rPr>
              <w:t>收回或收買股份之次日。</w:t>
            </w:r>
          </w:p>
          <w:p w14:paraId="1EDBCF51" w14:textId="77777777" w:rsidR="00E64428" w:rsidRDefault="00E64428" w:rsidP="00E64428">
            <w:pPr>
              <w:spacing w:line="260" w:lineRule="exact"/>
              <w:jc w:val="both"/>
              <w:rPr>
                <w:rFonts w:eastAsia="標楷體"/>
                <w:sz w:val="20"/>
              </w:rPr>
            </w:pPr>
          </w:p>
          <w:p w14:paraId="71AD0A20" w14:textId="77777777" w:rsidR="00E64428" w:rsidRPr="00950DDD" w:rsidRDefault="00E64428" w:rsidP="00E64428">
            <w:pPr>
              <w:spacing w:line="260" w:lineRule="exact"/>
              <w:jc w:val="both"/>
              <w:rPr>
                <w:rFonts w:eastAsia="標楷體"/>
                <w:sz w:val="20"/>
              </w:rPr>
            </w:pPr>
            <w:r w:rsidRPr="00950DDD">
              <w:rPr>
                <w:rFonts w:eastAsia="標楷體" w:hint="eastAsia"/>
                <w:sz w:val="20"/>
              </w:rPr>
              <w:t>掛牌前二</w:t>
            </w:r>
            <w:proofErr w:type="gramStart"/>
            <w:r w:rsidRPr="00950DDD">
              <w:rPr>
                <w:rFonts w:eastAsia="標楷體" w:hint="eastAsia"/>
                <w:sz w:val="20"/>
              </w:rPr>
              <w:t>個</w:t>
            </w:r>
            <w:proofErr w:type="gramEnd"/>
            <w:r w:rsidRPr="00950DDD">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166A5434" w14:textId="77777777" w:rsidR="00E64428" w:rsidRPr="00311A3F" w:rsidRDefault="00E64428" w:rsidP="00E64428">
            <w:pPr>
              <w:spacing w:line="260" w:lineRule="exact"/>
              <w:jc w:val="both"/>
              <w:rPr>
                <w:rFonts w:eastAsia="標楷體"/>
                <w:sz w:val="20"/>
              </w:rPr>
            </w:pPr>
          </w:p>
          <w:p w14:paraId="082D1BFF" w14:textId="77777777" w:rsidR="00E64428" w:rsidRPr="00311A3F" w:rsidRDefault="00E64428" w:rsidP="00E64428">
            <w:pPr>
              <w:spacing w:line="260" w:lineRule="exact"/>
              <w:jc w:val="both"/>
              <w:rPr>
                <w:rFonts w:eastAsia="標楷體"/>
                <w:sz w:val="20"/>
              </w:rPr>
            </w:pPr>
          </w:p>
          <w:p w14:paraId="4597B597" w14:textId="77777777" w:rsidR="00E64428" w:rsidRPr="00311A3F" w:rsidRDefault="00E64428" w:rsidP="00E64428">
            <w:pPr>
              <w:spacing w:line="260" w:lineRule="exact"/>
              <w:jc w:val="both"/>
              <w:rPr>
                <w:rFonts w:eastAsia="標楷體"/>
                <w:sz w:val="20"/>
              </w:rPr>
            </w:pPr>
            <w:r w:rsidRPr="00311A3F">
              <w:rPr>
                <w:rFonts w:eastAsia="標楷體" w:hint="eastAsia"/>
                <w:sz w:val="20"/>
              </w:rPr>
              <w:t>輸入「公開資訊觀測站」</w:t>
            </w:r>
            <w:r w:rsidRPr="00311A3F">
              <w:rPr>
                <w:rFonts w:eastAsia="標楷體"/>
                <w:sz w:val="20"/>
              </w:rPr>
              <w:t>(sii.twse.com.tw/</w:t>
            </w:r>
            <w:r w:rsidRPr="00311A3F">
              <w:rPr>
                <w:rFonts w:eastAsia="標楷體"/>
                <w:sz w:val="20"/>
              </w:rPr>
              <w:t>限制員工權利新股申報</w:t>
            </w:r>
            <w:r w:rsidRPr="00311A3F">
              <w:rPr>
                <w:rFonts w:eastAsia="標楷體" w:hint="eastAsia"/>
                <w:sz w:val="20"/>
              </w:rPr>
              <w:t xml:space="preserve">) </w:t>
            </w:r>
            <w:r w:rsidRPr="00311A3F">
              <w:rPr>
                <w:rFonts w:eastAsia="標楷體" w:hint="eastAsia"/>
                <w:sz w:val="20"/>
              </w:rPr>
              <w:t>，選擇</w:t>
            </w:r>
            <w:r w:rsidRPr="00311A3F">
              <w:rPr>
                <w:rFonts w:eastAsia="標楷體" w:hint="eastAsia"/>
                <w:sz w:val="20"/>
              </w:rPr>
              <w:lastRenderedPageBreak/>
              <w:t>適用項目申報上傳。</w:t>
            </w:r>
          </w:p>
          <w:p w14:paraId="681E4548" w14:textId="77777777" w:rsidR="00E64428" w:rsidRDefault="00E64428" w:rsidP="00E64428">
            <w:pPr>
              <w:spacing w:line="260" w:lineRule="exact"/>
              <w:jc w:val="both"/>
              <w:rPr>
                <w:rFonts w:eastAsia="標楷體"/>
                <w:sz w:val="20"/>
              </w:rPr>
            </w:pPr>
          </w:p>
          <w:p w14:paraId="6C54DCC8" w14:textId="77777777" w:rsidR="00E64428" w:rsidRDefault="00E64428" w:rsidP="00E64428">
            <w:pPr>
              <w:spacing w:line="260" w:lineRule="exact"/>
              <w:jc w:val="both"/>
              <w:rPr>
                <w:rFonts w:eastAsia="標楷體"/>
                <w:sz w:val="20"/>
              </w:rPr>
            </w:pPr>
          </w:p>
          <w:p w14:paraId="0EA6C7A4" w14:textId="77777777" w:rsidR="00E64428" w:rsidRDefault="00E64428" w:rsidP="00E64428">
            <w:pPr>
              <w:spacing w:line="260" w:lineRule="exact"/>
              <w:jc w:val="both"/>
              <w:rPr>
                <w:rFonts w:eastAsia="標楷體"/>
                <w:sz w:val="20"/>
              </w:rPr>
            </w:pPr>
          </w:p>
          <w:p w14:paraId="2F45901B" w14:textId="77777777" w:rsidR="00E64428" w:rsidRDefault="00E64428" w:rsidP="00E64428">
            <w:pPr>
              <w:spacing w:line="260" w:lineRule="exact"/>
              <w:jc w:val="both"/>
              <w:rPr>
                <w:rFonts w:eastAsia="標楷體"/>
                <w:sz w:val="20"/>
              </w:rPr>
            </w:pPr>
          </w:p>
          <w:p w14:paraId="1AB6381F" w14:textId="77777777" w:rsidR="00E64428" w:rsidRDefault="00E64428" w:rsidP="00E64428">
            <w:pPr>
              <w:spacing w:line="260" w:lineRule="exact"/>
              <w:jc w:val="both"/>
              <w:rPr>
                <w:rFonts w:eastAsia="標楷體"/>
                <w:sz w:val="20"/>
              </w:rPr>
            </w:pPr>
          </w:p>
          <w:p w14:paraId="5B93CEB5" w14:textId="77777777" w:rsidR="00E64428" w:rsidRDefault="00E64428" w:rsidP="00E64428">
            <w:pPr>
              <w:spacing w:line="260" w:lineRule="exact"/>
              <w:jc w:val="both"/>
              <w:rPr>
                <w:rFonts w:eastAsia="標楷體"/>
                <w:sz w:val="20"/>
              </w:rPr>
            </w:pPr>
          </w:p>
          <w:p w14:paraId="506DE09A" w14:textId="77777777" w:rsidR="00E64428" w:rsidRDefault="00E64428" w:rsidP="00E64428">
            <w:pPr>
              <w:spacing w:line="260" w:lineRule="exact"/>
              <w:jc w:val="both"/>
              <w:rPr>
                <w:rFonts w:eastAsia="標楷體"/>
                <w:sz w:val="20"/>
              </w:rPr>
            </w:pPr>
          </w:p>
          <w:p w14:paraId="224E4E89" w14:textId="77777777" w:rsidR="00E64428" w:rsidRDefault="00E64428" w:rsidP="00E64428">
            <w:pPr>
              <w:spacing w:line="260" w:lineRule="exact"/>
              <w:jc w:val="both"/>
              <w:rPr>
                <w:rFonts w:eastAsia="標楷體"/>
                <w:sz w:val="20"/>
              </w:rPr>
            </w:pPr>
          </w:p>
          <w:p w14:paraId="3127A866" w14:textId="77777777" w:rsidR="00E64428" w:rsidRDefault="00E64428" w:rsidP="00E64428">
            <w:pPr>
              <w:spacing w:line="260" w:lineRule="exact"/>
              <w:jc w:val="both"/>
              <w:rPr>
                <w:rFonts w:eastAsia="標楷體"/>
                <w:sz w:val="20"/>
              </w:rPr>
            </w:pPr>
          </w:p>
          <w:p w14:paraId="59742798" w14:textId="77777777" w:rsidR="00E64428" w:rsidRDefault="00E64428" w:rsidP="00E64428">
            <w:pPr>
              <w:spacing w:line="260" w:lineRule="exact"/>
              <w:jc w:val="both"/>
              <w:rPr>
                <w:rFonts w:eastAsia="標楷體"/>
                <w:sz w:val="20"/>
              </w:rPr>
            </w:pPr>
          </w:p>
          <w:p w14:paraId="581FEA8D" w14:textId="77777777" w:rsidR="00E64428" w:rsidRDefault="00E64428" w:rsidP="00E64428">
            <w:pPr>
              <w:spacing w:line="260" w:lineRule="exact"/>
              <w:jc w:val="both"/>
              <w:rPr>
                <w:rFonts w:eastAsia="標楷體"/>
                <w:sz w:val="20"/>
              </w:rPr>
            </w:pPr>
          </w:p>
          <w:p w14:paraId="5B76187C" w14:textId="77777777" w:rsidR="00E64428" w:rsidRDefault="00E64428" w:rsidP="00E64428">
            <w:pPr>
              <w:spacing w:line="260" w:lineRule="exact"/>
              <w:jc w:val="both"/>
              <w:rPr>
                <w:rFonts w:eastAsia="標楷體"/>
                <w:sz w:val="20"/>
              </w:rPr>
            </w:pPr>
          </w:p>
          <w:p w14:paraId="5C963126"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Ansi="標楷體" w:hint="eastAsia"/>
                <w:sz w:val="20"/>
                <w:szCs w:val="20"/>
              </w:rPr>
              <w:t>1.</w:t>
            </w:r>
            <w:r>
              <w:rPr>
                <w:rFonts w:eastAsia="標楷體" w:hAnsi="標楷體" w:hint="eastAsia"/>
                <w:sz w:val="20"/>
                <w:szCs w:val="20"/>
              </w:rPr>
              <w:t xml:space="preserve"> </w:t>
            </w:r>
            <w:r w:rsidRPr="001F1A0D">
              <w:rPr>
                <w:rFonts w:eastAsia="標楷體" w:hAnsi="標楷體"/>
                <w:sz w:val="20"/>
                <w:szCs w:val="20"/>
              </w:rPr>
              <w:t>輸入「公開資訊觀測站」</w:t>
            </w:r>
            <w:r w:rsidRPr="001F1A0D">
              <w:rPr>
                <w:rFonts w:eastAsia="標楷體"/>
                <w:sz w:val="20"/>
                <w:szCs w:val="20"/>
              </w:rPr>
              <w:t>(sii.twse.com.tw/</w:t>
            </w:r>
            <w:r w:rsidRPr="001F1A0D">
              <w:rPr>
                <w:rFonts w:ascii="標楷體" w:eastAsia="標楷體" w:hAnsi="標楷體" w:hint="eastAsia"/>
                <w:sz w:val="20"/>
              </w:rPr>
              <w:t>上市</w:t>
            </w:r>
            <w:r w:rsidRPr="001F1A0D">
              <w:rPr>
                <w:rFonts w:eastAsia="標楷體" w:hAnsi="標楷體"/>
                <w:sz w:val="20"/>
                <w:szCs w:val="20"/>
              </w:rPr>
              <w:t>普通股股數</w:t>
            </w:r>
            <w:r w:rsidRPr="001F1A0D">
              <w:rPr>
                <w:rFonts w:eastAsia="標楷體"/>
                <w:sz w:val="20"/>
                <w:szCs w:val="20"/>
              </w:rPr>
              <w:t>/TDR</w:t>
            </w:r>
            <w:r w:rsidRPr="001F1A0D">
              <w:rPr>
                <w:rFonts w:eastAsia="標楷體" w:hAnsi="標楷體"/>
                <w:sz w:val="20"/>
                <w:szCs w:val="20"/>
              </w:rPr>
              <w:t>單位數增減申報作業</w:t>
            </w:r>
            <w:r w:rsidRPr="001F1A0D">
              <w:rPr>
                <w:rFonts w:eastAsia="標楷體"/>
                <w:sz w:val="20"/>
                <w:szCs w:val="20"/>
              </w:rPr>
              <w:t>)</w:t>
            </w:r>
            <w:r w:rsidRPr="001F1A0D">
              <w:rPr>
                <w:rFonts w:eastAsia="標楷體" w:hint="eastAsia"/>
                <w:sz w:val="20"/>
              </w:rPr>
              <w:t>，</w:t>
            </w:r>
            <w:r w:rsidRPr="001F1A0D">
              <w:rPr>
                <w:rFonts w:eastAsia="標楷體" w:hAnsi="標楷體"/>
                <w:sz w:val="20"/>
              </w:rPr>
              <w:t>並上傳</w:t>
            </w:r>
            <w:r w:rsidRPr="001F1A0D">
              <w:rPr>
                <w:rFonts w:eastAsia="標楷體" w:hint="eastAsia"/>
                <w:sz w:val="20"/>
              </w:rPr>
              <w:t>所述附件。</w:t>
            </w:r>
          </w:p>
          <w:p w14:paraId="08E8726C"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2.</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募集與發行有價證券依公司法第</w:t>
            </w:r>
            <w:r w:rsidRPr="001F1A0D">
              <w:rPr>
                <w:rFonts w:eastAsia="標楷體" w:hint="eastAsia"/>
                <w:sz w:val="20"/>
              </w:rPr>
              <w:t>252</w:t>
            </w:r>
            <w:r w:rsidRPr="001F1A0D">
              <w:rPr>
                <w:rFonts w:eastAsia="標楷體" w:hint="eastAsia"/>
                <w:sz w:val="20"/>
              </w:rPr>
              <w:t>條</w:t>
            </w:r>
            <w:r w:rsidRPr="001561C1">
              <w:rPr>
                <w:rFonts w:eastAsia="標楷體" w:hAnsi="標楷體" w:hint="eastAsia"/>
                <w:sz w:val="20"/>
                <w:szCs w:val="20"/>
              </w:rPr>
              <w:t>及第</w:t>
            </w:r>
            <w:proofErr w:type="gramStart"/>
            <w:r w:rsidRPr="001F1A0D">
              <w:rPr>
                <w:rFonts w:eastAsia="標楷體" w:hint="eastAsia"/>
                <w:sz w:val="20"/>
              </w:rPr>
              <w:t>273</w:t>
            </w:r>
            <w:r w:rsidRPr="001F1A0D">
              <w:rPr>
                <w:rFonts w:eastAsia="標楷體" w:hint="eastAsia"/>
                <w:sz w:val="20"/>
              </w:rPr>
              <w:t>條暨</w:t>
            </w:r>
            <w:proofErr w:type="gramEnd"/>
            <w:r w:rsidRPr="001F1A0D">
              <w:rPr>
                <w:rFonts w:eastAsia="標楷體" w:hint="eastAsia"/>
                <w:sz w:val="20"/>
              </w:rPr>
              <w:t>有價證券交付或發放股利前辦理之公告</w:t>
            </w:r>
            <w:r w:rsidRPr="001F1A0D">
              <w:rPr>
                <w:rFonts w:eastAsia="標楷體" w:hint="eastAsia"/>
                <w:sz w:val="20"/>
              </w:rPr>
              <w:t>)</w:t>
            </w:r>
            <w:r w:rsidRPr="001F1A0D">
              <w:rPr>
                <w:rFonts w:eastAsia="標楷體" w:hint="eastAsia"/>
                <w:sz w:val="20"/>
              </w:rPr>
              <w:t>。</w:t>
            </w:r>
          </w:p>
          <w:p w14:paraId="587A5720" w14:textId="77777777" w:rsidR="00E64428" w:rsidRPr="00C96197" w:rsidRDefault="00E64428" w:rsidP="00E64428">
            <w:pPr>
              <w:spacing w:line="260" w:lineRule="exact"/>
              <w:ind w:left="238" w:hangingChars="119" w:hanging="238"/>
              <w:jc w:val="both"/>
              <w:rPr>
                <w:rFonts w:eastAsia="標楷體"/>
                <w:sz w:val="20"/>
              </w:rPr>
            </w:pPr>
            <w:r w:rsidRPr="001F1A0D">
              <w:rPr>
                <w:rFonts w:eastAsia="標楷體" w:hint="eastAsia"/>
                <w:sz w:val="20"/>
              </w:rPr>
              <w:t>3.</w:t>
            </w:r>
            <w:r>
              <w:rPr>
                <w:rFonts w:eastAsia="標楷體" w:hint="eastAsia"/>
                <w:sz w:val="20"/>
              </w:rPr>
              <w:t xml:space="preserve">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國內有價證券申報</w:t>
            </w:r>
            <w:r w:rsidRPr="001F1A0D">
              <w:rPr>
                <w:rFonts w:eastAsia="標楷體" w:hint="eastAsia"/>
                <w:sz w:val="20"/>
              </w:rPr>
              <w:t>/</w:t>
            </w:r>
            <w:r w:rsidRPr="001F1A0D">
              <w:rPr>
                <w:rFonts w:eastAsia="標楷體" w:hint="eastAsia"/>
                <w:sz w:val="20"/>
              </w:rPr>
              <w:t>普通股、特別股、</w:t>
            </w:r>
            <w:r w:rsidRPr="001561C1">
              <w:rPr>
                <w:rFonts w:eastAsia="標楷體" w:hAnsi="標楷體" w:hint="eastAsia"/>
                <w:sz w:val="20"/>
                <w:szCs w:val="20"/>
              </w:rPr>
              <w:t>一般</w:t>
            </w:r>
            <w:r w:rsidRPr="001F1A0D">
              <w:rPr>
                <w:rFonts w:eastAsia="標楷體" w:hint="eastAsia"/>
                <w:sz w:val="20"/>
              </w:rPr>
              <w:t>公司債、轉換公司債等申報畫面，生效日為上市日期</w:t>
            </w:r>
            <w:r w:rsidRPr="001F1A0D">
              <w:rPr>
                <w:rFonts w:eastAsia="標楷體"/>
                <w:sz w:val="20"/>
              </w:rPr>
              <w:t>)</w:t>
            </w:r>
            <w:r w:rsidRPr="001F1A0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686D41D0" w14:textId="77777777" w:rsidR="00E64428" w:rsidRPr="001F1A0D" w:rsidRDefault="00E64428" w:rsidP="00E64428">
            <w:pPr>
              <w:spacing w:line="260" w:lineRule="exact"/>
              <w:ind w:left="238" w:hangingChars="119" w:hanging="238"/>
              <w:jc w:val="both"/>
              <w:rPr>
                <w:rFonts w:eastAsia="標楷體"/>
                <w:sz w:val="20"/>
              </w:rPr>
            </w:pPr>
            <w:r w:rsidRPr="001F1A0D">
              <w:rPr>
                <w:rFonts w:eastAsia="標楷體" w:hint="eastAsia"/>
                <w:sz w:val="20"/>
              </w:rPr>
              <w:t xml:space="preserve">4. </w:t>
            </w:r>
            <w:r w:rsidRPr="001F1A0D">
              <w:rPr>
                <w:rFonts w:eastAsia="標楷體" w:hint="eastAsia"/>
                <w:sz w:val="20"/>
              </w:rPr>
              <w:t>輸入「公開資訊觀測站」</w:t>
            </w:r>
            <w:r w:rsidRPr="001F1A0D">
              <w:rPr>
                <w:rFonts w:eastAsia="標楷體"/>
                <w:sz w:val="20"/>
              </w:rPr>
              <w:t>(sii.twse.com.tw/</w:t>
            </w:r>
            <w:r w:rsidRPr="001F1A0D">
              <w:rPr>
                <w:rFonts w:eastAsia="標楷體" w:hint="eastAsia"/>
                <w:sz w:val="20"/>
              </w:rPr>
              <w:t>僑外投資持股情形申報作業</w:t>
            </w:r>
            <w:r w:rsidRPr="001F1A0D">
              <w:rPr>
                <w:rFonts w:eastAsia="標楷體" w:hint="eastAsia"/>
                <w:sz w:val="20"/>
              </w:rPr>
              <w:t>)</w:t>
            </w:r>
            <w:r w:rsidRPr="001F1A0D">
              <w:rPr>
                <w:rFonts w:eastAsia="標楷體" w:hint="eastAsia"/>
                <w:sz w:val="20"/>
              </w:rPr>
              <w:t>之發行股數。</w:t>
            </w:r>
          </w:p>
          <w:p w14:paraId="4282A493" w14:textId="77777777" w:rsidR="00E64428" w:rsidRPr="00311A3F" w:rsidRDefault="00E64428" w:rsidP="00E64428">
            <w:pPr>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8F07757" w14:textId="77777777" w:rsidR="00E64428" w:rsidRDefault="00E64428" w:rsidP="00E64428">
            <w:pPr>
              <w:spacing w:line="260" w:lineRule="exact"/>
              <w:ind w:left="255"/>
              <w:jc w:val="both"/>
              <w:rPr>
                <w:rFonts w:eastAsia="標楷體"/>
                <w:sz w:val="20"/>
              </w:rPr>
            </w:pPr>
          </w:p>
          <w:p w14:paraId="2C1F1993" w14:textId="77777777" w:rsidR="00E64428" w:rsidRDefault="00E64428" w:rsidP="00E64428">
            <w:pPr>
              <w:spacing w:line="260" w:lineRule="exact"/>
              <w:ind w:left="255"/>
              <w:jc w:val="both"/>
              <w:rPr>
                <w:rFonts w:eastAsia="標楷體"/>
                <w:sz w:val="20"/>
              </w:rPr>
            </w:pPr>
          </w:p>
          <w:p w14:paraId="4024F57E" w14:textId="77777777" w:rsidR="00E64428" w:rsidRPr="00D8327D"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t>公司法第</w:t>
            </w:r>
            <w:r w:rsidRPr="00D8327D">
              <w:rPr>
                <w:rFonts w:eastAsia="標楷體" w:hint="eastAsia"/>
                <w:sz w:val="20"/>
              </w:rPr>
              <w:t>267</w:t>
            </w:r>
            <w:r w:rsidRPr="00D8327D">
              <w:rPr>
                <w:rFonts w:eastAsia="標楷體" w:hint="eastAsia"/>
                <w:sz w:val="20"/>
              </w:rPr>
              <w:t>條第</w:t>
            </w:r>
            <w:r w:rsidRPr="00D8327D">
              <w:rPr>
                <w:rFonts w:eastAsia="標楷體" w:hint="eastAsia"/>
                <w:sz w:val="20"/>
              </w:rPr>
              <w:t>10</w:t>
            </w:r>
            <w:r w:rsidRPr="00D8327D">
              <w:rPr>
                <w:rFonts w:eastAsia="標楷體" w:hint="eastAsia"/>
                <w:sz w:val="20"/>
              </w:rPr>
              <w:t>項</w:t>
            </w:r>
          </w:p>
          <w:p w14:paraId="64EABB7D" w14:textId="77777777" w:rsidR="00E64428" w:rsidRPr="00D8327D"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lastRenderedPageBreak/>
              <w:t>發行人募集與發行有價證券處理準則第</w:t>
            </w:r>
            <w:r w:rsidRPr="00D8327D">
              <w:rPr>
                <w:rFonts w:eastAsia="標楷體" w:hint="eastAsia"/>
                <w:sz w:val="20"/>
              </w:rPr>
              <w:t>60</w:t>
            </w:r>
            <w:r w:rsidRPr="00D8327D">
              <w:rPr>
                <w:rFonts w:eastAsia="標楷體" w:hint="eastAsia"/>
                <w:sz w:val="20"/>
              </w:rPr>
              <w:t>條之</w:t>
            </w:r>
            <w:r w:rsidRPr="00D8327D">
              <w:rPr>
                <w:rFonts w:eastAsia="標楷體" w:hint="eastAsia"/>
                <w:sz w:val="20"/>
              </w:rPr>
              <w:t>7</w:t>
            </w:r>
            <w:r w:rsidRPr="00D8327D">
              <w:rPr>
                <w:rFonts w:eastAsia="標楷體" w:hint="eastAsia"/>
                <w:sz w:val="20"/>
              </w:rPr>
              <w:t>。</w:t>
            </w:r>
          </w:p>
          <w:p w14:paraId="1C2786A6" w14:textId="77777777" w:rsidR="00E64428" w:rsidRDefault="00E64428" w:rsidP="00CE10FF">
            <w:pPr>
              <w:numPr>
                <w:ilvl w:val="0"/>
                <w:numId w:val="69"/>
              </w:numPr>
              <w:spacing w:line="260" w:lineRule="exact"/>
              <w:ind w:left="255" w:hanging="255"/>
              <w:jc w:val="both"/>
              <w:rPr>
                <w:rFonts w:eastAsia="標楷體"/>
                <w:sz w:val="20"/>
              </w:rPr>
            </w:pPr>
            <w:r w:rsidRPr="00D8327D">
              <w:rPr>
                <w:rFonts w:eastAsia="標楷體" w:hint="eastAsia"/>
                <w:sz w:val="20"/>
              </w:rPr>
              <w:t>101.3.29</w:t>
            </w:r>
            <w:proofErr w:type="gramStart"/>
            <w:r w:rsidRPr="00D8327D">
              <w:rPr>
                <w:rFonts w:eastAsia="標楷體" w:hint="eastAsia"/>
                <w:sz w:val="20"/>
              </w:rPr>
              <w:t>臺</w:t>
            </w:r>
            <w:proofErr w:type="gramEnd"/>
            <w:r w:rsidRPr="00D8327D">
              <w:rPr>
                <w:rFonts w:eastAsia="標楷體" w:hint="eastAsia"/>
                <w:sz w:val="20"/>
              </w:rPr>
              <w:t>證上一字第</w:t>
            </w:r>
            <w:r w:rsidRPr="00D8327D">
              <w:rPr>
                <w:rFonts w:eastAsia="標楷體" w:hint="eastAsia"/>
                <w:sz w:val="20"/>
              </w:rPr>
              <w:t>1011801301</w:t>
            </w:r>
            <w:r w:rsidRPr="00D8327D">
              <w:rPr>
                <w:rFonts w:eastAsia="標楷體" w:hint="eastAsia"/>
                <w:sz w:val="20"/>
              </w:rPr>
              <w:t>號函。</w:t>
            </w:r>
          </w:p>
          <w:p w14:paraId="336558C9" w14:textId="77777777" w:rsidR="00E64428" w:rsidRDefault="00E64428" w:rsidP="00E64428">
            <w:pPr>
              <w:spacing w:line="260" w:lineRule="exact"/>
              <w:jc w:val="both"/>
              <w:rPr>
                <w:rFonts w:eastAsia="標楷體"/>
                <w:sz w:val="20"/>
              </w:rPr>
            </w:pPr>
          </w:p>
          <w:p w14:paraId="520BDFA0" w14:textId="77777777" w:rsidR="00E64428" w:rsidRDefault="00E64428" w:rsidP="00E64428">
            <w:pPr>
              <w:spacing w:line="260" w:lineRule="exact"/>
              <w:jc w:val="both"/>
              <w:rPr>
                <w:rFonts w:eastAsia="標楷體"/>
                <w:sz w:val="20"/>
              </w:rPr>
            </w:pPr>
          </w:p>
          <w:p w14:paraId="2C8ED757" w14:textId="77777777" w:rsidR="00E64428" w:rsidRDefault="00E64428" w:rsidP="00E64428">
            <w:pPr>
              <w:spacing w:line="260" w:lineRule="exact"/>
              <w:jc w:val="both"/>
              <w:rPr>
                <w:rFonts w:eastAsia="標楷體"/>
                <w:sz w:val="20"/>
              </w:rPr>
            </w:pPr>
          </w:p>
          <w:p w14:paraId="7EE7F2C1" w14:textId="77777777" w:rsidR="00E64428" w:rsidRDefault="00E64428" w:rsidP="00E64428">
            <w:pPr>
              <w:spacing w:line="260" w:lineRule="exact"/>
              <w:jc w:val="both"/>
              <w:rPr>
                <w:rFonts w:eastAsia="標楷體"/>
                <w:sz w:val="20"/>
              </w:rPr>
            </w:pPr>
          </w:p>
          <w:p w14:paraId="2358C143" w14:textId="77777777" w:rsidR="00E64428" w:rsidRDefault="00E64428" w:rsidP="00E64428">
            <w:pPr>
              <w:spacing w:line="260" w:lineRule="exact"/>
              <w:jc w:val="both"/>
              <w:rPr>
                <w:rFonts w:eastAsia="標楷體"/>
                <w:sz w:val="20"/>
              </w:rPr>
            </w:pPr>
          </w:p>
          <w:p w14:paraId="1EFAF797" w14:textId="77777777" w:rsidR="00E64428" w:rsidRDefault="00E64428" w:rsidP="00E64428">
            <w:pPr>
              <w:spacing w:line="260" w:lineRule="exact"/>
              <w:jc w:val="both"/>
              <w:rPr>
                <w:rFonts w:eastAsia="標楷體"/>
                <w:sz w:val="20"/>
              </w:rPr>
            </w:pPr>
          </w:p>
          <w:p w14:paraId="1CF923F0" w14:textId="77777777" w:rsidR="00E64428" w:rsidRDefault="00E64428" w:rsidP="00E64428">
            <w:pPr>
              <w:spacing w:line="260" w:lineRule="exact"/>
              <w:jc w:val="both"/>
              <w:rPr>
                <w:rFonts w:eastAsia="標楷體"/>
                <w:sz w:val="20"/>
              </w:rPr>
            </w:pPr>
          </w:p>
          <w:p w14:paraId="1CE47DFD" w14:textId="77777777" w:rsidR="00E64428" w:rsidRDefault="00E64428" w:rsidP="00E64428">
            <w:pPr>
              <w:spacing w:line="260" w:lineRule="exact"/>
              <w:jc w:val="both"/>
              <w:rPr>
                <w:rFonts w:eastAsia="標楷體"/>
                <w:sz w:val="20"/>
              </w:rPr>
            </w:pPr>
          </w:p>
          <w:p w14:paraId="04C2178C" w14:textId="77777777" w:rsidR="00E64428" w:rsidRDefault="00E64428" w:rsidP="00E64428">
            <w:pPr>
              <w:spacing w:line="260" w:lineRule="exact"/>
              <w:jc w:val="both"/>
              <w:rPr>
                <w:rFonts w:eastAsia="標楷體"/>
                <w:sz w:val="20"/>
              </w:rPr>
            </w:pPr>
          </w:p>
          <w:p w14:paraId="250E1806" w14:textId="77777777" w:rsidR="00E64428" w:rsidRPr="001F1A0D" w:rsidRDefault="00E64428" w:rsidP="00E64428">
            <w:pPr>
              <w:spacing w:line="260" w:lineRule="exact"/>
              <w:jc w:val="both"/>
              <w:rPr>
                <w:rFonts w:eastAsia="標楷體"/>
                <w:sz w:val="20"/>
              </w:rPr>
            </w:pPr>
            <w:r w:rsidRPr="001F1A0D">
              <w:rPr>
                <w:rFonts w:eastAsia="標楷體" w:hint="eastAsia"/>
                <w:sz w:val="20"/>
              </w:rPr>
              <w:t>105.07.01</w:t>
            </w:r>
            <w:proofErr w:type="gramStart"/>
            <w:r w:rsidRPr="001F1A0D">
              <w:rPr>
                <w:rFonts w:eastAsia="標楷體" w:hint="eastAsia"/>
                <w:sz w:val="20"/>
              </w:rPr>
              <w:t>臺</w:t>
            </w:r>
            <w:proofErr w:type="gramEnd"/>
            <w:r w:rsidRPr="001F1A0D">
              <w:rPr>
                <w:rFonts w:eastAsia="標楷體" w:hint="eastAsia"/>
                <w:sz w:val="20"/>
              </w:rPr>
              <w:t>證上一字第</w:t>
            </w:r>
            <w:r w:rsidRPr="001F1A0D">
              <w:rPr>
                <w:rFonts w:eastAsia="標楷體" w:hint="eastAsia"/>
                <w:sz w:val="20"/>
              </w:rPr>
              <w:t>1051803008</w:t>
            </w:r>
            <w:r w:rsidRPr="001F1A0D">
              <w:rPr>
                <w:rFonts w:eastAsia="標楷體" w:hint="eastAsia"/>
                <w:sz w:val="20"/>
              </w:rPr>
              <w:t>號函。</w:t>
            </w:r>
          </w:p>
        </w:tc>
      </w:tr>
      <w:tr w:rsidR="00E64428" w:rsidRPr="002430CD" w14:paraId="7F245FA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D171F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2</w:t>
            </w:r>
            <w:r>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470E0206" w14:textId="77777777" w:rsidR="00E64428" w:rsidRPr="002430CD" w:rsidRDefault="00E64428" w:rsidP="00E64428">
            <w:pPr>
              <w:autoSpaceDE w:val="0"/>
              <w:autoSpaceDN w:val="0"/>
              <w:adjustRightInd w:val="0"/>
              <w:spacing w:line="260" w:lineRule="exact"/>
              <w:jc w:val="both"/>
              <w:rPr>
                <w:rFonts w:eastAsia="標楷體"/>
                <w:sz w:val="20"/>
              </w:rPr>
            </w:pPr>
            <w:r w:rsidRPr="002430CD">
              <w:rPr>
                <w:rFonts w:eastAsia="標楷體" w:hint="eastAsia"/>
                <w:sz w:val="20"/>
              </w:rPr>
              <w:t>行使員工認股權所發行有價證券上市申報作業：</w:t>
            </w:r>
          </w:p>
          <w:p w14:paraId="7F706C3A"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sidRPr="002430CD">
              <w:rPr>
                <w:rFonts w:eastAsia="標楷體" w:hint="eastAsia"/>
                <w:sz w:val="20"/>
              </w:rPr>
              <w:t>1.</w:t>
            </w:r>
            <w:r>
              <w:rPr>
                <w:rFonts w:eastAsia="標楷體" w:hint="eastAsia"/>
                <w:sz w:val="20"/>
              </w:rPr>
              <w:t>初次</w:t>
            </w:r>
            <w:r w:rsidRPr="002430CD">
              <w:rPr>
                <w:rFonts w:eastAsia="標楷體" w:hint="eastAsia"/>
                <w:sz w:val="20"/>
              </w:rPr>
              <w:t>受理請求認股並申請上市。</w:t>
            </w:r>
          </w:p>
          <w:p w14:paraId="16F4FB4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F58F01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21FEA022"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4051F7AB" w14:textId="77777777" w:rsidR="00E64428" w:rsidRDefault="00E64428" w:rsidP="00E64428">
            <w:pPr>
              <w:autoSpaceDE w:val="0"/>
              <w:autoSpaceDN w:val="0"/>
              <w:adjustRightInd w:val="0"/>
              <w:spacing w:line="260" w:lineRule="exact"/>
              <w:ind w:left="200" w:hanging="200"/>
              <w:jc w:val="both"/>
              <w:rPr>
                <w:rFonts w:eastAsia="標楷體"/>
                <w:sz w:val="20"/>
              </w:rPr>
            </w:pPr>
          </w:p>
          <w:p w14:paraId="23972142" w14:textId="77777777" w:rsidR="00E64428" w:rsidRDefault="00E64428" w:rsidP="00E64428">
            <w:pPr>
              <w:autoSpaceDE w:val="0"/>
              <w:autoSpaceDN w:val="0"/>
              <w:adjustRightInd w:val="0"/>
              <w:spacing w:line="260" w:lineRule="exact"/>
              <w:ind w:left="200" w:hanging="200"/>
              <w:jc w:val="both"/>
              <w:rPr>
                <w:rFonts w:eastAsia="標楷體"/>
                <w:sz w:val="20"/>
              </w:rPr>
            </w:pPr>
          </w:p>
          <w:p w14:paraId="77E3950C"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70D9F6C6" w14:textId="77777777" w:rsidR="00E64428" w:rsidRDefault="00E64428" w:rsidP="00E64428">
            <w:pPr>
              <w:autoSpaceDE w:val="0"/>
              <w:autoSpaceDN w:val="0"/>
              <w:adjustRightInd w:val="0"/>
              <w:spacing w:line="260" w:lineRule="exact"/>
              <w:ind w:left="200" w:hangingChars="100" w:hanging="200"/>
              <w:jc w:val="both"/>
              <w:rPr>
                <w:rFonts w:eastAsia="標楷體"/>
                <w:sz w:val="20"/>
              </w:rPr>
            </w:pPr>
            <w:r>
              <w:rPr>
                <w:rFonts w:eastAsia="標楷體" w:hint="eastAsia"/>
                <w:sz w:val="20"/>
              </w:rPr>
              <w:t>2.</w:t>
            </w:r>
            <w:r w:rsidRPr="002430CD">
              <w:rPr>
                <w:rFonts w:eastAsia="標楷體" w:hint="eastAsia"/>
                <w:sz w:val="20"/>
              </w:rPr>
              <w:t>公告前一季新增發行之股票數額</w:t>
            </w:r>
            <w:r>
              <w:rPr>
                <w:rFonts w:eastAsia="標楷體" w:hint="eastAsia"/>
                <w:sz w:val="20"/>
              </w:rPr>
              <w:t>。</w:t>
            </w:r>
          </w:p>
          <w:p w14:paraId="74DD0F39" w14:textId="77777777" w:rsidR="00E64428" w:rsidRDefault="00E64428" w:rsidP="00E64428">
            <w:pPr>
              <w:autoSpaceDE w:val="0"/>
              <w:autoSpaceDN w:val="0"/>
              <w:adjustRightInd w:val="0"/>
              <w:spacing w:line="260" w:lineRule="exact"/>
              <w:ind w:left="200" w:hanging="200"/>
              <w:jc w:val="both"/>
              <w:rPr>
                <w:rFonts w:eastAsia="標楷體"/>
                <w:sz w:val="20"/>
              </w:rPr>
            </w:pPr>
          </w:p>
          <w:p w14:paraId="5F9E034D" w14:textId="77777777" w:rsidR="00E64428"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3.</w:t>
            </w:r>
            <w:r w:rsidRPr="000801E0">
              <w:rPr>
                <w:rFonts w:eastAsia="標楷體"/>
                <w:sz w:val="20"/>
              </w:rPr>
              <w:t>資本額變更登記</w:t>
            </w:r>
            <w:r>
              <w:rPr>
                <w:rFonts w:eastAsia="標楷體" w:hint="eastAsia"/>
                <w:sz w:val="20"/>
              </w:rPr>
              <w:t>完成。</w:t>
            </w:r>
            <w:r w:rsidRPr="002430CD">
              <w:rPr>
                <w:rFonts w:eastAsia="標楷體" w:hint="eastAsia"/>
                <w:sz w:val="20"/>
              </w:rPr>
              <w:t>（至少每季一次）</w:t>
            </w:r>
          </w:p>
          <w:p w14:paraId="4BF19C14" w14:textId="77777777" w:rsidR="00E64428" w:rsidRDefault="00E64428" w:rsidP="00E64428">
            <w:pPr>
              <w:autoSpaceDE w:val="0"/>
              <w:autoSpaceDN w:val="0"/>
              <w:adjustRightInd w:val="0"/>
              <w:spacing w:line="260" w:lineRule="exact"/>
              <w:ind w:left="200" w:hanging="200"/>
              <w:jc w:val="both"/>
              <w:rPr>
                <w:rFonts w:eastAsia="標楷體"/>
                <w:sz w:val="20"/>
              </w:rPr>
            </w:pPr>
          </w:p>
          <w:p w14:paraId="0EFD95D1" w14:textId="77777777" w:rsidR="00E64428" w:rsidRDefault="00E64428" w:rsidP="00E64428">
            <w:pPr>
              <w:autoSpaceDE w:val="0"/>
              <w:autoSpaceDN w:val="0"/>
              <w:adjustRightInd w:val="0"/>
              <w:spacing w:line="260" w:lineRule="exact"/>
              <w:ind w:left="200" w:hanging="200"/>
              <w:jc w:val="both"/>
              <w:rPr>
                <w:rFonts w:eastAsia="標楷體"/>
                <w:sz w:val="20"/>
              </w:rPr>
            </w:pPr>
          </w:p>
          <w:p w14:paraId="316931A4" w14:textId="77777777" w:rsidR="00E64428" w:rsidRDefault="00E64428" w:rsidP="00E64428">
            <w:pPr>
              <w:autoSpaceDE w:val="0"/>
              <w:autoSpaceDN w:val="0"/>
              <w:adjustRightInd w:val="0"/>
              <w:spacing w:line="260" w:lineRule="exact"/>
              <w:ind w:left="200" w:hanging="200"/>
              <w:jc w:val="both"/>
              <w:rPr>
                <w:rFonts w:eastAsia="標楷體"/>
                <w:sz w:val="20"/>
              </w:rPr>
            </w:pPr>
          </w:p>
          <w:p w14:paraId="2BA23BB1"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9D8CA59" w14:textId="77777777" w:rsidR="00E64428" w:rsidRPr="002430CD" w:rsidRDefault="00E64428" w:rsidP="00E64428">
            <w:pPr>
              <w:autoSpaceDE w:val="0"/>
              <w:autoSpaceDN w:val="0"/>
              <w:adjustRightInd w:val="0"/>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申報受理請求認股交付之普通股。</w:t>
            </w:r>
          </w:p>
          <w:p w14:paraId="5CD77206"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503E4B23"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p w14:paraId="00D55A55" w14:textId="77777777" w:rsidR="00E64428" w:rsidRPr="002430CD" w:rsidRDefault="00E64428" w:rsidP="00E64428">
            <w:pPr>
              <w:autoSpaceDE w:val="0"/>
              <w:autoSpaceDN w:val="0"/>
              <w:adjustRightInd w:val="0"/>
              <w:spacing w:line="260" w:lineRule="exact"/>
              <w:ind w:left="200" w:hanging="2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3F70F7A" w14:textId="77777777" w:rsidR="00E64428" w:rsidRPr="002430CD" w:rsidRDefault="00E64428" w:rsidP="00E64428">
            <w:pPr>
              <w:spacing w:line="260" w:lineRule="exact"/>
              <w:jc w:val="both"/>
              <w:rPr>
                <w:rFonts w:eastAsia="標楷體"/>
                <w:sz w:val="20"/>
              </w:rPr>
            </w:pPr>
          </w:p>
          <w:p w14:paraId="08196F53" w14:textId="77777777" w:rsidR="00E64428" w:rsidRPr="002430CD" w:rsidRDefault="00E64428" w:rsidP="00E64428">
            <w:pPr>
              <w:spacing w:line="260" w:lineRule="exact"/>
              <w:jc w:val="both"/>
              <w:rPr>
                <w:rFonts w:eastAsia="標楷體"/>
                <w:sz w:val="20"/>
              </w:rPr>
            </w:pPr>
          </w:p>
          <w:p w14:paraId="52D08460" w14:textId="77777777" w:rsidR="00E64428" w:rsidRPr="002430CD" w:rsidRDefault="00E64428" w:rsidP="00E64428">
            <w:pPr>
              <w:spacing w:line="260" w:lineRule="exact"/>
              <w:jc w:val="both"/>
              <w:rPr>
                <w:rFonts w:eastAsia="標楷體"/>
                <w:sz w:val="20"/>
              </w:rPr>
            </w:pPr>
            <w:r w:rsidRPr="002430CD">
              <w:rPr>
                <w:rFonts w:eastAsia="標楷體" w:hint="eastAsia"/>
                <w:sz w:val="20"/>
              </w:rPr>
              <w:t>受理請求認股並</w:t>
            </w:r>
            <w:proofErr w:type="gramStart"/>
            <w:r w:rsidRPr="002430CD">
              <w:rPr>
                <w:rFonts w:eastAsia="標楷體" w:hint="eastAsia"/>
                <w:sz w:val="20"/>
              </w:rPr>
              <w:t>收足股款</w:t>
            </w:r>
            <w:proofErr w:type="gramEnd"/>
            <w:r w:rsidRPr="002430CD">
              <w:rPr>
                <w:rFonts w:eastAsia="標楷體" w:hint="eastAsia"/>
                <w:sz w:val="20"/>
              </w:rPr>
              <w:t>之當日。</w:t>
            </w:r>
          </w:p>
          <w:p w14:paraId="2473486E" w14:textId="77777777" w:rsidR="00E64428" w:rsidRPr="002430CD" w:rsidRDefault="00E64428" w:rsidP="00E64428">
            <w:pPr>
              <w:spacing w:line="260" w:lineRule="exact"/>
              <w:jc w:val="both"/>
              <w:rPr>
                <w:rFonts w:eastAsia="標楷體"/>
                <w:sz w:val="20"/>
              </w:rPr>
            </w:pPr>
          </w:p>
          <w:p w14:paraId="75AE752E" w14:textId="77777777" w:rsidR="00E64428" w:rsidRPr="002430CD" w:rsidRDefault="00E64428" w:rsidP="00E64428">
            <w:pPr>
              <w:spacing w:line="260" w:lineRule="exact"/>
              <w:jc w:val="both"/>
              <w:rPr>
                <w:rFonts w:eastAsia="標楷體"/>
                <w:sz w:val="20"/>
              </w:rPr>
            </w:pPr>
          </w:p>
          <w:p w14:paraId="40D26204" w14:textId="77777777" w:rsidR="00E64428" w:rsidRDefault="00E64428" w:rsidP="00E64428">
            <w:pPr>
              <w:spacing w:line="260" w:lineRule="exact"/>
              <w:jc w:val="both"/>
              <w:rPr>
                <w:rFonts w:eastAsia="標楷體"/>
                <w:sz w:val="20"/>
              </w:rPr>
            </w:pPr>
          </w:p>
          <w:p w14:paraId="62071A7A" w14:textId="77777777" w:rsidR="00E64428" w:rsidRDefault="00E64428" w:rsidP="00E64428">
            <w:pPr>
              <w:spacing w:line="260" w:lineRule="exact"/>
              <w:jc w:val="both"/>
              <w:rPr>
                <w:rFonts w:eastAsia="標楷體"/>
                <w:sz w:val="20"/>
              </w:rPr>
            </w:pPr>
          </w:p>
          <w:p w14:paraId="458FB128" w14:textId="77777777" w:rsidR="00E64428" w:rsidRDefault="00E64428" w:rsidP="00E64428">
            <w:pPr>
              <w:spacing w:line="260" w:lineRule="exact"/>
              <w:jc w:val="both"/>
              <w:rPr>
                <w:rFonts w:eastAsia="標楷體"/>
                <w:sz w:val="20"/>
              </w:rPr>
            </w:pPr>
          </w:p>
          <w:p w14:paraId="348C2885" w14:textId="77777777" w:rsidR="00E64428" w:rsidRPr="002430CD" w:rsidRDefault="00E64428" w:rsidP="00E64428">
            <w:pPr>
              <w:spacing w:line="260" w:lineRule="exact"/>
              <w:jc w:val="both"/>
              <w:rPr>
                <w:rFonts w:eastAsia="標楷體"/>
                <w:sz w:val="20"/>
              </w:rPr>
            </w:pPr>
          </w:p>
          <w:p w14:paraId="7FFB39C0" w14:textId="77777777" w:rsidR="00E64428" w:rsidRDefault="00E64428" w:rsidP="00E64428">
            <w:pPr>
              <w:spacing w:line="260" w:lineRule="exact"/>
              <w:jc w:val="both"/>
              <w:rPr>
                <w:rFonts w:eastAsia="標楷體"/>
                <w:sz w:val="20"/>
              </w:rPr>
            </w:pPr>
            <w:r w:rsidRPr="002430CD">
              <w:rPr>
                <w:rFonts w:eastAsia="標楷體" w:hint="eastAsia"/>
                <w:sz w:val="20"/>
              </w:rPr>
              <w:t>每季結束後</w:t>
            </w:r>
            <w:r w:rsidRPr="002430CD">
              <w:rPr>
                <w:rFonts w:eastAsia="標楷體" w:hint="eastAsia"/>
                <w:sz w:val="20"/>
              </w:rPr>
              <w:t>15</w:t>
            </w:r>
            <w:r w:rsidRPr="002430CD">
              <w:rPr>
                <w:rFonts w:eastAsia="標楷體" w:hint="eastAsia"/>
                <w:sz w:val="20"/>
              </w:rPr>
              <w:t>日內</w:t>
            </w:r>
          </w:p>
          <w:p w14:paraId="63E366DF" w14:textId="77777777" w:rsidR="00E64428" w:rsidRDefault="00E64428" w:rsidP="00E64428">
            <w:pPr>
              <w:spacing w:line="260" w:lineRule="exact"/>
              <w:jc w:val="both"/>
              <w:rPr>
                <w:rFonts w:eastAsia="標楷體"/>
                <w:sz w:val="20"/>
              </w:rPr>
            </w:pPr>
          </w:p>
          <w:p w14:paraId="25EE570C" w14:textId="77777777" w:rsidR="00E64428" w:rsidRDefault="00E64428" w:rsidP="00E64428">
            <w:pPr>
              <w:spacing w:line="260" w:lineRule="exact"/>
              <w:jc w:val="both"/>
              <w:rPr>
                <w:rFonts w:eastAsia="標楷體"/>
                <w:sz w:val="20"/>
              </w:rPr>
            </w:pPr>
          </w:p>
          <w:p w14:paraId="438E3FA0" w14:textId="77777777" w:rsidR="00E64428" w:rsidRDefault="00E64428" w:rsidP="00E64428">
            <w:pPr>
              <w:spacing w:line="260" w:lineRule="exact"/>
              <w:jc w:val="both"/>
              <w:rPr>
                <w:rFonts w:eastAsia="標楷體"/>
                <w:sz w:val="20"/>
              </w:rPr>
            </w:pPr>
            <w:r w:rsidRPr="002430CD">
              <w:rPr>
                <w:rFonts w:eastAsia="標楷體" w:hint="eastAsia"/>
                <w:sz w:val="20"/>
              </w:rPr>
              <w:t>變更登記</w:t>
            </w:r>
            <w:r>
              <w:rPr>
                <w:rFonts w:eastAsia="標楷體" w:hint="eastAsia"/>
                <w:sz w:val="20"/>
              </w:rPr>
              <w:t>完成後二</w:t>
            </w:r>
            <w:r w:rsidRPr="002430CD">
              <w:rPr>
                <w:rFonts w:eastAsia="標楷體" w:hint="eastAsia"/>
                <w:sz w:val="20"/>
              </w:rPr>
              <w:t>日內。</w:t>
            </w:r>
          </w:p>
          <w:p w14:paraId="432BB5EA" w14:textId="77777777" w:rsidR="00E64428" w:rsidRDefault="00E64428" w:rsidP="00E64428">
            <w:pPr>
              <w:spacing w:line="260" w:lineRule="exact"/>
              <w:jc w:val="both"/>
              <w:rPr>
                <w:rFonts w:eastAsia="標楷體"/>
                <w:sz w:val="20"/>
              </w:rPr>
            </w:pPr>
          </w:p>
          <w:p w14:paraId="7EEEB536" w14:textId="77777777" w:rsidR="00E64428" w:rsidRDefault="00E64428" w:rsidP="00E64428">
            <w:pPr>
              <w:spacing w:line="260" w:lineRule="exact"/>
              <w:jc w:val="both"/>
              <w:rPr>
                <w:rFonts w:eastAsia="標楷體"/>
                <w:sz w:val="20"/>
              </w:rPr>
            </w:pPr>
          </w:p>
          <w:p w14:paraId="26AAC557" w14:textId="77777777" w:rsidR="00E64428" w:rsidRDefault="00E64428" w:rsidP="00E64428">
            <w:pPr>
              <w:spacing w:line="260" w:lineRule="exact"/>
              <w:jc w:val="both"/>
              <w:rPr>
                <w:rFonts w:eastAsia="標楷體"/>
                <w:sz w:val="20"/>
              </w:rPr>
            </w:pPr>
          </w:p>
          <w:p w14:paraId="006163AA" w14:textId="77777777" w:rsidR="00E64428" w:rsidRDefault="00E64428" w:rsidP="00E64428">
            <w:pPr>
              <w:spacing w:line="260" w:lineRule="exact"/>
              <w:jc w:val="both"/>
              <w:rPr>
                <w:rFonts w:eastAsia="標楷體"/>
                <w:sz w:val="20"/>
              </w:rPr>
            </w:pPr>
          </w:p>
          <w:p w14:paraId="3339280E" w14:textId="77777777" w:rsidR="00E64428" w:rsidRPr="000801E0" w:rsidRDefault="00E64428" w:rsidP="00E64428">
            <w:pPr>
              <w:spacing w:line="260" w:lineRule="exact"/>
              <w:jc w:val="both"/>
              <w:rPr>
                <w:rFonts w:eastAsia="標楷體"/>
                <w:sz w:val="20"/>
              </w:rPr>
            </w:pPr>
          </w:p>
          <w:p w14:paraId="32C27CE0" w14:textId="77777777" w:rsidR="00E64428" w:rsidRPr="002430CD" w:rsidRDefault="00E64428" w:rsidP="00E64428">
            <w:pPr>
              <w:spacing w:line="260" w:lineRule="exact"/>
              <w:jc w:val="both"/>
              <w:rPr>
                <w:rFonts w:eastAsia="標楷體"/>
                <w:sz w:val="20"/>
              </w:rPr>
            </w:pPr>
            <w:r w:rsidRPr="002430CD">
              <w:rPr>
                <w:rFonts w:eastAsia="標楷體" w:hint="eastAsia"/>
                <w:sz w:val="20"/>
              </w:rPr>
              <w:t>變更登記後三</w:t>
            </w:r>
            <w:proofErr w:type="gramStart"/>
            <w:r w:rsidRPr="002430CD">
              <w:rPr>
                <w:rFonts w:eastAsia="標楷體" w:hint="eastAsia"/>
                <w:sz w:val="20"/>
              </w:rPr>
              <w:t>個</w:t>
            </w:r>
            <w:proofErr w:type="gramEnd"/>
            <w:r w:rsidRPr="002430CD">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6A3D72CA" w14:textId="77777777" w:rsidR="00E64428" w:rsidRPr="002430CD" w:rsidRDefault="00E64428" w:rsidP="00E64428">
            <w:pPr>
              <w:spacing w:line="260" w:lineRule="exact"/>
              <w:jc w:val="both"/>
              <w:rPr>
                <w:rFonts w:eastAsia="標楷體"/>
                <w:sz w:val="20"/>
              </w:rPr>
            </w:pPr>
          </w:p>
          <w:p w14:paraId="5269B248" w14:textId="77777777" w:rsidR="00E64428" w:rsidRPr="002430CD" w:rsidRDefault="00E64428" w:rsidP="00E64428">
            <w:pPr>
              <w:spacing w:line="260" w:lineRule="exact"/>
              <w:jc w:val="both"/>
              <w:rPr>
                <w:rFonts w:eastAsia="標楷體"/>
                <w:sz w:val="20"/>
              </w:rPr>
            </w:pPr>
          </w:p>
          <w:p w14:paraId="3BE95A82" w14:textId="77777777" w:rsidR="00E64428" w:rsidRPr="002F6EBE" w:rsidRDefault="00E64428" w:rsidP="00E64428">
            <w:pPr>
              <w:numPr>
                <w:ilvl w:val="0"/>
                <w:numId w:val="1"/>
              </w:numPr>
              <w:spacing w:line="260" w:lineRule="exact"/>
              <w:jc w:val="both"/>
              <w:rPr>
                <w:rFonts w:eastAsia="標楷體"/>
                <w:sz w:val="20"/>
              </w:rPr>
            </w:pPr>
            <w:r w:rsidRPr="002F6EBE">
              <w:rPr>
                <w:rFonts w:eastAsia="標楷體" w:hAnsi="標楷體"/>
                <w:sz w:val="20"/>
                <w:szCs w:val="20"/>
              </w:rPr>
              <w:t>輸入「公開資訊觀測站」</w:t>
            </w:r>
            <w:r w:rsidRPr="002F6EBE">
              <w:rPr>
                <w:rFonts w:eastAsia="標楷體"/>
                <w:sz w:val="20"/>
                <w:szCs w:val="20"/>
              </w:rPr>
              <w:t>(sii.twse.com.tw/</w:t>
            </w:r>
            <w:r w:rsidRPr="002F6EBE">
              <w:rPr>
                <w:rFonts w:ascii="標楷體" w:eastAsia="標楷體" w:hAnsi="標楷體" w:hint="eastAsia"/>
                <w:sz w:val="20"/>
              </w:rPr>
              <w:t>上市</w:t>
            </w:r>
            <w:r w:rsidRPr="002F6EBE">
              <w:rPr>
                <w:rFonts w:eastAsia="標楷體" w:hAnsi="標楷體"/>
                <w:sz w:val="20"/>
                <w:szCs w:val="20"/>
              </w:rPr>
              <w:t>普通股股數</w:t>
            </w:r>
            <w:r w:rsidRPr="002F6EBE">
              <w:rPr>
                <w:rFonts w:eastAsia="標楷體"/>
                <w:sz w:val="20"/>
                <w:szCs w:val="20"/>
              </w:rPr>
              <w:t>/TDR</w:t>
            </w:r>
            <w:r w:rsidRPr="002F6EBE">
              <w:rPr>
                <w:rFonts w:eastAsia="標楷體" w:hAnsi="標楷體"/>
                <w:sz w:val="20"/>
                <w:szCs w:val="20"/>
              </w:rPr>
              <w:t>單位數增減申報作業</w:t>
            </w:r>
            <w:r w:rsidRPr="002F6EBE">
              <w:rPr>
                <w:rFonts w:eastAsia="標楷體"/>
                <w:sz w:val="20"/>
                <w:szCs w:val="20"/>
              </w:rPr>
              <w:t>)</w:t>
            </w:r>
            <w:r w:rsidRPr="002F6EBE">
              <w:rPr>
                <w:rFonts w:eastAsia="標楷體" w:hint="eastAsia"/>
                <w:sz w:val="20"/>
              </w:rPr>
              <w:t>，</w:t>
            </w:r>
            <w:r w:rsidRPr="002F6EBE">
              <w:rPr>
                <w:rFonts w:eastAsia="標楷體" w:hAnsi="標楷體"/>
                <w:sz w:val="20"/>
              </w:rPr>
              <w:t>並上傳</w:t>
            </w:r>
            <w:r w:rsidRPr="002F6EBE">
              <w:rPr>
                <w:rFonts w:eastAsia="標楷體" w:hint="eastAsia"/>
                <w:sz w:val="20"/>
              </w:rPr>
              <w:t>所述附件。</w:t>
            </w:r>
          </w:p>
          <w:p w14:paraId="02420BB7" w14:textId="56C2661D" w:rsidR="00E64428" w:rsidRPr="002430CD" w:rsidRDefault="00E64428" w:rsidP="00E64428">
            <w:pPr>
              <w:numPr>
                <w:ilvl w:val="0"/>
                <w:numId w:val="1"/>
              </w:num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0028024B" w:rsidRPr="00157CE7">
              <w:rPr>
                <w:rFonts w:eastAsia="標楷體" w:hint="eastAsia"/>
                <w:sz w:val="20"/>
              </w:rPr>
              <w:t>員工認股權憑證發行後相關申報</w:t>
            </w:r>
            <w:r w:rsidR="0028024B">
              <w:rPr>
                <w:rFonts w:eastAsia="標楷體" w:hint="eastAsia"/>
                <w:sz w:val="20"/>
              </w:rPr>
              <w:t>/</w:t>
            </w:r>
            <w:r w:rsidRPr="002D0521">
              <w:rPr>
                <w:rFonts w:eastAsia="標楷體" w:hint="eastAsia"/>
                <w:sz w:val="20"/>
              </w:rPr>
              <w:t>依據發行人募集與發行有價證券處理準則第五十九條規定應公告事項</w:t>
            </w:r>
            <w:r w:rsidRPr="002D0521">
              <w:rPr>
                <w:rFonts w:eastAsia="標楷體"/>
                <w:sz w:val="20"/>
              </w:rPr>
              <w:t>(</w:t>
            </w:r>
            <w:r w:rsidRPr="002D0521">
              <w:rPr>
                <w:rFonts w:eastAsia="標楷體" w:hint="eastAsia"/>
                <w:sz w:val="20"/>
              </w:rPr>
              <w:t>因員工認股權轉換而發行新股公告</w:t>
            </w:r>
            <w:r w:rsidRPr="002430CD">
              <w:rPr>
                <w:rFonts w:eastAsia="標楷體" w:hint="eastAsia"/>
                <w:sz w:val="20"/>
              </w:rPr>
              <w:t>)</w:t>
            </w:r>
            <w:r w:rsidRPr="002430CD">
              <w:rPr>
                <w:rFonts w:eastAsia="標楷體" w:hint="eastAsia"/>
                <w:sz w:val="20"/>
              </w:rPr>
              <w:t>。</w:t>
            </w:r>
          </w:p>
          <w:p w14:paraId="3AC820D4" w14:textId="77777777" w:rsidR="00E64428" w:rsidRPr="002430CD" w:rsidRDefault="00E64428" w:rsidP="00E64428">
            <w:pPr>
              <w:spacing w:line="260" w:lineRule="exact"/>
              <w:jc w:val="both"/>
              <w:rPr>
                <w:rFonts w:eastAsia="標楷體"/>
                <w:sz w:val="20"/>
              </w:rPr>
            </w:pPr>
            <w:r w:rsidRPr="002430CD">
              <w:rPr>
                <w:rFonts w:eastAsia="標楷體" w:hint="eastAsia"/>
                <w:sz w:val="20"/>
              </w:rPr>
              <w:t>(</w:t>
            </w:r>
            <w:proofErr w:type="gramStart"/>
            <w:r w:rsidRPr="002430CD">
              <w:rPr>
                <w:rFonts w:eastAsia="標楷體" w:hint="eastAsia"/>
                <w:sz w:val="20"/>
              </w:rPr>
              <w:t>註</w:t>
            </w:r>
            <w:proofErr w:type="gramEnd"/>
            <w:r w:rsidRPr="002430CD">
              <w:rPr>
                <w:rFonts w:eastAsia="標楷體" w:hint="eastAsia"/>
                <w:sz w:val="20"/>
              </w:rPr>
              <w:t>：於受理轉換當日先以電話通知本公司上市</w:t>
            </w:r>
            <w:r>
              <w:rPr>
                <w:rFonts w:eastAsia="標楷體" w:hint="eastAsia"/>
                <w:sz w:val="20"/>
              </w:rPr>
              <w:t>一部（國內公司）或上市二部（第一上市公司）</w:t>
            </w:r>
            <w:r w:rsidRPr="002430CD">
              <w:rPr>
                <w:rFonts w:eastAsia="標楷體"/>
                <w:sz w:val="20"/>
              </w:rPr>
              <w:t>。</w:t>
            </w:r>
            <w:r w:rsidRPr="002430CD">
              <w:rPr>
                <w:rFonts w:eastAsia="標楷體" w:hint="eastAsia"/>
                <w:sz w:val="20"/>
              </w:rPr>
              <w:t>)</w:t>
            </w:r>
          </w:p>
          <w:p w14:paraId="2AA04B72" w14:textId="77777777" w:rsidR="00E64428" w:rsidRPr="002430CD" w:rsidRDefault="00E64428" w:rsidP="00E64428">
            <w:pPr>
              <w:spacing w:line="260" w:lineRule="exact"/>
              <w:jc w:val="both"/>
              <w:rPr>
                <w:rFonts w:eastAsia="標楷體"/>
                <w:sz w:val="20"/>
              </w:rPr>
            </w:pPr>
          </w:p>
          <w:p w14:paraId="627B2A81" w14:textId="0056934E" w:rsidR="00E64428" w:rsidRDefault="00E64428" w:rsidP="00E64428">
            <w:pPr>
              <w:pStyle w:val="a5"/>
              <w:tabs>
                <w:tab w:val="clear" w:pos="4153"/>
                <w:tab w:val="clear" w:pos="8306"/>
              </w:tabs>
              <w:snapToGrid/>
              <w:spacing w:line="260" w:lineRule="exact"/>
              <w:jc w:val="both"/>
              <w:rPr>
                <w:rFonts w:eastAsia="標楷體"/>
              </w:rPr>
            </w:pPr>
            <w:r w:rsidRPr="002430CD">
              <w:rPr>
                <w:rFonts w:eastAsia="標楷體" w:hint="eastAsia"/>
              </w:rPr>
              <w:t>應於每季結束後</w:t>
            </w:r>
            <w:r w:rsidRPr="002430CD">
              <w:rPr>
                <w:rFonts w:eastAsia="標楷體" w:hint="eastAsia"/>
              </w:rPr>
              <w:t>15</w:t>
            </w:r>
            <w:r w:rsidRPr="002430CD">
              <w:rPr>
                <w:rFonts w:eastAsia="標楷體" w:hint="eastAsia"/>
              </w:rPr>
              <w:t>日內於「公開資訊觀測站」</w:t>
            </w:r>
            <w:r w:rsidRPr="002430CD">
              <w:rPr>
                <w:rFonts w:eastAsia="標楷體"/>
              </w:rPr>
              <w:t>(sii.twse.com.tw/</w:t>
            </w:r>
            <w:r>
              <w:rPr>
                <w:rFonts w:eastAsia="標楷體" w:hint="eastAsia"/>
              </w:rPr>
              <w:t>員工認股權憑證申報</w:t>
            </w:r>
            <w:r>
              <w:rPr>
                <w:rFonts w:eastAsia="標楷體" w:hint="eastAsia"/>
              </w:rPr>
              <w:t>/</w:t>
            </w:r>
            <w:r w:rsidR="0028024B" w:rsidRPr="00157CE7">
              <w:rPr>
                <w:rFonts w:eastAsia="標楷體" w:hint="eastAsia"/>
              </w:rPr>
              <w:t>各項公告申報</w:t>
            </w:r>
            <w:r w:rsidR="0028024B" w:rsidRPr="00157CE7">
              <w:rPr>
                <w:rFonts w:eastAsia="標楷體" w:hint="eastAsia"/>
              </w:rPr>
              <w:t>/</w:t>
            </w:r>
            <w:r w:rsidRPr="002430CD">
              <w:rPr>
                <w:rFonts w:eastAsia="標楷體" w:hint="eastAsia"/>
              </w:rPr>
              <w:t>「依據發行人募集與發行有價證券處理準則第</w:t>
            </w:r>
            <w:r>
              <w:rPr>
                <w:rFonts w:eastAsia="標楷體" w:hint="eastAsia"/>
              </w:rPr>
              <w:t>59</w:t>
            </w:r>
            <w:r w:rsidRPr="002430CD">
              <w:rPr>
                <w:rFonts w:eastAsia="標楷體" w:hint="eastAsia"/>
              </w:rPr>
              <w:t>條公告」</w:t>
            </w:r>
            <w:r w:rsidRPr="002430CD">
              <w:rPr>
                <w:rFonts w:eastAsia="標楷體" w:hint="eastAsia"/>
              </w:rPr>
              <w:t>)</w:t>
            </w:r>
            <w:r w:rsidRPr="002430CD">
              <w:rPr>
                <w:rFonts w:eastAsia="標楷體" w:hint="eastAsia"/>
              </w:rPr>
              <w:t>。</w:t>
            </w:r>
          </w:p>
          <w:p w14:paraId="2A1A8BC1" w14:textId="77777777" w:rsidR="00E64428" w:rsidRDefault="00E64428" w:rsidP="00E64428">
            <w:pPr>
              <w:pStyle w:val="a5"/>
              <w:tabs>
                <w:tab w:val="clear" w:pos="4153"/>
                <w:tab w:val="clear" w:pos="8306"/>
              </w:tabs>
              <w:snapToGrid/>
              <w:spacing w:line="260" w:lineRule="exact"/>
              <w:jc w:val="both"/>
              <w:rPr>
                <w:rFonts w:eastAsia="標楷體"/>
              </w:rPr>
            </w:pPr>
          </w:p>
          <w:p w14:paraId="57702C60" w14:textId="77777777" w:rsidR="00E64428"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1.</w:t>
            </w:r>
            <w:r w:rsidRPr="002430CD">
              <w:rPr>
                <w:rFonts w:eastAsia="標楷體" w:hint="eastAsia"/>
              </w:rPr>
              <w:t>輸入「公開資訊觀測站」</w:t>
            </w:r>
            <w:r w:rsidRPr="002430CD">
              <w:rPr>
                <w:rFonts w:eastAsia="標楷體"/>
              </w:rPr>
              <w:t>(sii.twse.com.tw/</w:t>
            </w:r>
            <w:r>
              <w:rPr>
                <w:rFonts w:eastAsia="標楷體" w:hint="eastAsia"/>
              </w:rPr>
              <w:t>公司基本資料申報</w:t>
            </w:r>
            <w:r w:rsidRPr="002430CD">
              <w:rPr>
                <w:rFonts w:eastAsia="標楷體" w:hint="eastAsia"/>
              </w:rPr>
              <w:t>/</w:t>
            </w:r>
            <w:r>
              <w:rPr>
                <w:rFonts w:eastAsia="標楷體" w:hint="eastAsia"/>
              </w:rPr>
              <w:t>公司基本資料申報、</w:t>
            </w:r>
            <w:r w:rsidRPr="002430CD">
              <w:rPr>
                <w:rFonts w:eastAsia="標楷體" w:hint="eastAsia"/>
              </w:rPr>
              <w:t>股本形成經過</w:t>
            </w:r>
            <w:r w:rsidRPr="002430CD">
              <w:rPr>
                <w:rFonts w:eastAsia="標楷體" w:hint="eastAsia"/>
              </w:rPr>
              <w:t>)</w:t>
            </w:r>
            <w:r w:rsidRPr="002430CD">
              <w:rPr>
                <w:rFonts w:eastAsia="標楷體" w:hint="eastAsia"/>
              </w:rPr>
              <w:t>。</w:t>
            </w:r>
          </w:p>
          <w:p w14:paraId="056340BC" w14:textId="77777777" w:rsidR="00E64428" w:rsidRPr="002430CD" w:rsidRDefault="00E64428" w:rsidP="00E64428">
            <w:pPr>
              <w:pStyle w:val="a5"/>
              <w:tabs>
                <w:tab w:val="clear" w:pos="4153"/>
                <w:tab w:val="clear" w:pos="8306"/>
              </w:tabs>
              <w:snapToGrid/>
              <w:spacing w:line="260" w:lineRule="exact"/>
              <w:ind w:left="154" w:hangingChars="77" w:hanging="154"/>
              <w:jc w:val="both"/>
              <w:rPr>
                <w:rFonts w:eastAsia="標楷體"/>
              </w:rPr>
            </w:pPr>
            <w:r>
              <w:rPr>
                <w:rFonts w:eastAsia="標楷體" w:hint="eastAsia"/>
              </w:rPr>
              <w:t>2.</w:t>
            </w:r>
            <w:r>
              <w:rPr>
                <w:rFonts w:eastAsia="標楷體" w:hint="eastAsia"/>
              </w:rPr>
              <w:t>已發行海外存託憑證於國外店頭市場交易者，應同時輸入</w:t>
            </w:r>
            <w:r w:rsidRPr="002430CD">
              <w:rPr>
                <w:rFonts w:eastAsia="標楷體" w:hint="eastAsia"/>
              </w:rPr>
              <w:t>「公開資訊觀測站」</w:t>
            </w:r>
            <w:r w:rsidRPr="002430CD">
              <w:rPr>
                <w:rFonts w:eastAsia="標楷體"/>
              </w:rPr>
              <w:t>(sii.twse.com.tw/</w:t>
            </w:r>
            <w:r w:rsidRPr="002430CD">
              <w:rPr>
                <w:rFonts w:eastAsia="標楷體" w:hint="eastAsia"/>
              </w:rPr>
              <w:t>海外有價證券申報作業</w:t>
            </w:r>
            <w:r w:rsidRPr="002430CD">
              <w:rPr>
                <w:rFonts w:eastAsia="標楷體"/>
              </w:rPr>
              <w:t>/</w:t>
            </w:r>
            <w:r w:rsidRPr="002430CD">
              <w:rPr>
                <w:rFonts w:eastAsia="標楷體" w:hint="eastAsia"/>
              </w:rPr>
              <w:t>海外存託憑證</w:t>
            </w:r>
            <w:r w:rsidRPr="002430CD">
              <w:rPr>
                <w:rFonts w:eastAsia="標楷體"/>
              </w:rPr>
              <w:t>/</w:t>
            </w:r>
            <w:r w:rsidRPr="002430CD">
              <w:rPr>
                <w:rFonts w:eastAsia="標楷體" w:hint="eastAsia"/>
              </w:rPr>
              <w:t>基本資料及追加發行資料</w:t>
            </w:r>
            <w:r w:rsidRPr="002430CD">
              <w:rPr>
                <w:rFonts w:eastAsia="標楷體"/>
              </w:rPr>
              <w:t>)</w:t>
            </w:r>
            <w:r>
              <w:rPr>
                <w:rFonts w:eastAsia="標楷體" w:hint="eastAsia"/>
              </w:rPr>
              <w:t>。</w:t>
            </w:r>
          </w:p>
          <w:p w14:paraId="4BB72850" w14:textId="77777777" w:rsidR="00E64428" w:rsidRDefault="00E64428" w:rsidP="00E64428">
            <w:pPr>
              <w:kinsoku w:val="0"/>
              <w:overflowPunct w:val="0"/>
              <w:spacing w:line="260" w:lineRule="exact"/>
              <w:jc w:val="both"/>
              <w:rPr>
                <w:rFonts w:eastAsia="標楷體"/>
                <w:sz w:val="20"/>
              </w:rPr>
            </w:pPr>
          </w:p>
          <w:p w14:paraId="4C9271DC" w14:textId="77777777" w:rsidR="00E64428" w:rsidRDefault="00E64428" w:rsidP="00E64428">
            <w:pPr>
              <w:kinsoku w:val="0"/>
              <w:overflowPunct w:val="0"/>
              <w:spacing w:line="260" w:lineRule="exact"/>
              <w:jc w:val="both"/>
              <w:rPr>
                <w:rFonts w:eastAsia="標楷體"/>
                <w:sz w:val="20"/>
              </w:rPr>
            </w:pPr>
            <w:r w:rsidRPr="00607000">
              <w:rPr>
                <w:rFonts w:eastAsia="標楷體" w:hAnsi="標楷體"/>
                <w:sz w:val="20"/>
                <w:szCs w:val="20"/>
              </w:rPr>
              <w:t>輸入「公開資訊觀測站」</w:t>
            </w:r>
            <w:r w:rsidRPr="00607000">
              <w:rPr>
                <w:rFonts w:eastAsia="標楷體"/>
                <w:sz w:val="20"/>
                <w:szCs w:val="20"/>
              </w:rPr>
              <w:t>(sii.twse.com.tw/</w:t>
            </w:r>
            <w:r w:rsidRPr="00607000">
              <w:rPr>
                <w:rFonts w:ascii="標楷體" w:eastAsia="標楷體" w:hAnsi="標楷體" w:hint="eastAsia"/>
                <w:sz w:val="20"/>
              </w:rPr>
              <w:t>上市</w:t>
            </w:r>
            <w:r w:rsidRPr="00607000">
              <w:rPr>
                <w:rFonts w:eastAsia="標楷體" w:hAnsi="標楷體"/>
                <w:sz w:val="20"/>
                <w:szCs w:val="20"/>
              </w:rPr>
              <w:t>普通股股數</w:t>
            </w:r>
            <w:r w:rsidRPr="00607000">
              <w:rPr>
                <w:rFonts w:eastAsia="標楷體"/>
                <w:sz w:val="20"/>
                <w:szCs w:val="20"/>
              </w:rPr>
              <w:t>/TDR</w:t>
            </w:r>
            <w:r w:rsidRPr="00607000">
              <w:rPr>
                <w:rFonts w:eastAsia="標楷體" w:hAnsi="標楷體"/>
                <w:sz w:val="20"/>
                <w:szCs w:val="20"/>
              </w:rPr>
              <w:t>單位數增減申報作業</w:t>
            </w:r>
            <w:r w:rsidRPr="00607000">
              <w:rPr>
                <w:rFonts w:eastAsia="標楷體"/>
                <w:sz w:val="20"/>
                <w:szCs w:val="20"/>
              </w:rPr>
              <w:t>)</w:t>
            </w:r>
            <w:r>
              <w:rPr>
                <w:rFonts w:eastAsia="標楷體" w:hint="eastAsia"/>
                <w:sz w:val="20"/>
              </w:rPr>
              <w:t>，</w:t>
            </w:r>
            <w:r w:rsidRPr="00607000">
              <w:rPr>
                <w:rFonts w:eastAsia="標楷體" w:hAnsi="標楷體"/>
                <w:sz w:val="20"/>
              </w:rPr>
              <w:t>並上傳所述附件</w:t>
            </w:r>
            <w:r w:rsidRPr="00607000">
              <w:rPr>
                <w:rFonts w:eastAsia="標楷體" w:hint="eastAsia"/>
                <w:sz w:val="20"/>
              </w:rPr>
              <w:t>。</w:t>
            </w:r>
          </w:p>
          <w:p w14:paraId="2926D4DF" w14:textId="77777777" w:rsidR="00E64428" w:rsidRPr="002430CD"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1C141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發行人募集與發行有價證券處理準則第</w:t>
            </w:r>
            <w:r w:rsidRPr="002430CD">
              <w:rPr>
                <w:rFonts w:eastAsia="標楷體" w:hint="eastAsia"/>
                <w:sz w:val="20"/>
              </w:rPr>
              <w:t>59</w:t>
            </w:r>
            <w:r w:rsidRPr="002430CD">
              <w:rPr>
                <w:rFonts w:eastAsia="標楷體" w:hint="eastAsia"/>
                <w:sz w:val="20"/>
              </w:rPr>
              <w:t>條。</w:t>
            </w:r>
          </w:p>
          <w:p w14:paraId="7DFDD169" w14:textId="7ED2C60D"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2.91.3.25</w:t>
            </w:r>
            <w:r w:rsidRPr="002430CD">
              <w:rPr>
                <w:rFonts w:eastAsia="標楷體" w:hint="eastAsia"/>
                <w:sz w:val="20"/>
              </w:rPr>
              <w:t>（九一）台財證（一）字第</w:t>
            </w:r>
            <w:r w:rsidRPr="002430CD">
              <w:rPr>
                <w:rFonts w:eastAsia="標楷體" w:hint="eastAsia"/>
                <w:sz w:val="20"/>
              </w:rPr>
              <w:t>106134</w:t>
            </w:r>
            <w:r w:rsidRPr="002430CD">
              <w:rPr>
                <w:rFonts w:eastAsia="標楷體" w:hint="eastAsia"/>
                <w:sz w:val="20"/>
              </w:rPr>
              <w:t>號函。</w:t>
            </w:r>
          </w:p>
          <w:p w14:paraId="0D5792A6"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3. 91.5.6</w:t>
            </w:r>
            <w:r w:rsidRPr="002430CD">
              <w:rPr>
                <w:rFonts w:eastAsia="標楷體" w:hint="eastAsia"/>
                <w:sz w:val="20"/>
              </w:rPr>
              <w:t>（九一）台財證（一）字第</w:t>
            </w:r>
            <w:r w:rsidRPr="002430CD">
              <w:rPr>
                <w:rFonts w:eastAsia="標楷體" w:hint="eastAsia"/>
                <w:sz w:val="20"/>
              </w:rPr>
              <w:t>002798</w:t>
            </w:r>
            <w:r w:rsidRPr="002430CD">
              <w:rPr>
                <w:rFonts w:eastAsia="標楷體" w:hint="eastAsia"/>
                <w:sz w:val="20"/>
              </w:rPr>
              <w:t>號函。</w:t>
            </w:r>
          </w:p>
          <w:p w14:paraId="73A19430" w14:textId="77777777" w:rsidR="00E64428" w:rsidRDefault="00E64428" w:rsidP="00E64428">
            <w:pPr>
              <w:spacing w:line="260" w:lineRule="exact"/>
              <w:ind w:left="200" w:hanging="200"/>
              <w:jc w:val="both"/>
              <w:rPr>
                <w:rFonts w:eastAsia="標楷體"/>
                <w:sz w:val="20"/>
              </w:rPr>
            </w:pPr>
            <w:r w:rsidRPr="002430CD">
              <w:rPr>
                <w:rFonts w:eastAsia="標楷體" w:hint="eastAsia"/>
                <w:sz w:val="20"/>
              </w:rPr>
              <w:t>4.91.9.16</w:t>
            </w:r>
            <w:r w:rsidRPr="002430CD">
              <w:rPr>
                <w:rFonts w:eastAsia="標楷體" w:hint="eastAsia"/>
                <w:sz w:val="20"/>
              </w:rPr>
              <w:t>台財證一字第</w:t>
            </w:r>
            <w:r w:rsidRPr="002430CD">
              <w:rPr>
                <w:rFonts w:eastAsia="標楷體" w:hint="eastAsia"/>
                <w:sz w:val="20"/>
              </w:rPr>
              <w:t>0910143206</w:t>
            </w:r>
            <w:r w:rsidRPr="002430CD">
              <w:rPr>
                <w:rFonts w:eastAsia="標楷體" w:hint="eastAsia"/>
                <w:sz w:val="20"/>
              </w:rPr>
              <w:t>號函。</w:t>
            </w:r>
          </w:p>
          <w:p w14:paraId="18BEE3E2"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Pr>
                <w:rFonts w:eastAsia="標楷體" w:hint="eastAsia"/>
                <w:sz w:val="20"/>
              </w:rPr>
              <w:t>本公司營業細則第</w:t>
            </w:r>
            <w:r>
              <w:rPr>
                <w:rFonts w:eastAsia="標楷體" w:hint="eastAsia"/>
                <w:sz w:val="20"/>
              </w:rPr>
              <w:t>45-1</w:t>
            </w:r>
            <w:r>
              <w:rPr>
                <w:rFonts w:eastAsia="標楷體" w:hint="eastAsia"/>
                <w:sz w:val="20"/>
              </w:rPr>
              <w:t>條。</w:t>
            </w:r>
          </w:p>
          <w:p w14:paraId="6E39250C" w14:textId="77777777" w:rsidR="00E64428" w:rsidRDefault="00E64428" w:rsidP="00E64428">
            <w:pPr>
              <w:spacing w:line="260" w:lineRule="exact"/>
              <w:ind w:left="200" w:hanging="200"/>
              <w:jc w:val="both"/>
              <w:rPr>
                <w:rFonts w:eastAsia="標楷體"/>
                <w:spacing w:val="-4"/>
                <w:sz w:val="20"/>
              </w:rPr>
            </w:pPr>
            <w:r>
              <w:rPr>
                <w:rFonts w:eastAsia="標楷體" w:hint="eastAsia"/>
                <w:sz w:val="20"/>
              </w:rPr>
              <w:t>6.</w:t>
            </w:r>
            <w:r w:rsidRPr="002430CD">
              <w:rPr>
                <w:rFonts w:eastAsia="標楷體" w:hint="eastAsia"/>
                <w:spacing w:val="-4"/>
                <w:sz w:val="20"/>
              </w:rPr>
              <w:t>本公司對有價證券上市公司及境外指數股票型基金上市之境外基金機構資訊申報作業辦法</w:t>
            </w:r>
            <w:r>
              <w:rPr>
                <w:rFonts w:eastAsia="標楷體" w:hint="eastAsia"/>
                <w:spacing w:val="-4"/>
                <w:sz w:val="20"/>
              </w:rPr>
              <w:t>第</w:t>
            </w:r>
            <w:r>
              <w:rPr>
                <w:rFonts w:eastAsia="標楷體" w:hint="eastAsia"/>
                <w:spacing w:val="-4"/>
                <w:sz w:val="20"/>
              </w:rPr>
              <w:t>3</w:t>
            </w:r>
            <w:r>
              <w:rPr>
                <w:rFonts w:eastAsia="標楷體" w:hint="eastAsia"/>
                <w:spacing w:val="-4"/>
                <w:sz w:val="20"/>
              </w:rPr>
              <w:t>條第</w:t>
            </w:r>
            <w:r>
              <w:rPr>
                <w:rFonts w:eastAsia="標楷體" w:hint="eastAsia"/>
                <w:spacing w:val="-4"/>
                <w:sz w:val="20"/>
              </w:rPr>
              <w:t>2</w:t>
            </w:r>
            <w:r>
              <w:rPr>
                <w:rFonts w:eastAsia="標楷體" w:hint="eastAsia"/>
                <w:spacing w:val="-4"/>
                <w:sz w:val="20"/>
              </w:rPr>
              <w:t>項第</w:t>
            </w:r>
            <w:r>
              <w:rPr>
                <w:rFonts w:eastAsia="標楷體" w:hint="eastAsia"/>
                <w:spacing w:val="-4"/>
                <w:sz w:val="20"/>
              </w:rPr>
              <w:t>2</w:t>
            </w:r>
            <w:r>
              <w:rPr>
                <w:rFonts w:eastAsia="標楷體" w:hint="eastAsia"/>
                <w:spacing w:val="-4"/>
                <w:sz w:val="20"/>
              </w:rPr>
              <w:t>款</w:t>
            </w:r>
            <w:r w:rsidRPr="002430CD">
              <w:rPr>
                <w:rFonts w:eastAsia="標楷體" w:hint="eastAsia"/>
                <w:spacing w:val="-4"/>
                <w:sz w:val="20"/>
              </w:rPr>
              <w:t>。</w:t>
            </w:r>
          </w:p>
          <w:p w14:paraId="214F364C" w14:textId="77777777" w:rsidR="00E64428" w:rsidRDefault="00E64428" w:rsidP="00E64428">
            <w:pPr>
              <w:spacing w:line="260" w:lineRule="exact"/>
              <w:ind w:left="152" w:hanging="152"/>
              <w:jc w:val="both"/>
              <w:rPr>
                <w:rFonts w:eastAsia="標楷體"/>
                <w:sz w:val="20"/>
              </w:rPr>
            </w:pPr>
            <w:r>
              <w:rPr>
                <w:rFonts w:eastAsia="標楷體" w:hint="eastAsia"/>
                <w:spacing w:val="-4"/>
                <w:sz w:val="20"/>
              </w:rPr>
              <w:t>7.</w:t>
            </w:r>
            <w:hyperlink r:id="rId32"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76E2BBAD" w14:textId="77777777" w:rsidR="00E64428" w:rsidRDefault="00E64428" w:rsidP="00E64428">
            <w:pPr>
              <w:spacing w:line="260" w:lineRule="exact"/>
              <w:ind w:left="152" w:hanging="152"/>
              <w:jc w:val="both"/>
              <w:rPr>
                <w:rFonts w:eastAsia="標楷體"/>
                <w:sz w:val="20"/>
              </w:rPr>
            </w:pPr>
            <w:r w:rsidRPr="00607000">
              <w:rPr>
                <w:rFonts w:eastAsia="標楷體" w:hint="eastAsia"/>
                <w:sz w:val="20"/>
              </w:rPr>
              <w:t>8.104.10.20</w:t>
            </w:r>
            <w:proofErr w:type="gramStart"/>
            <w:r w:rsidRPr="00607000">
              <w:rPr>
                <w:rFonts w:eastAsia="標楷體" w:hint="eastAsia"/>
                <w:sz w:val="20"/>
              </w:rPr>
              <w:t>臺</w:t>
            </w:r>
            <w:proofErr w:type="gramEnd"/>
            <w:r w:rsidRPr="00607000">
              <w:rPr>
                <w:rFonts w:eastAsia="標楷體" w:hint="eastAsia"/>
                <w:sz w:val="20"/>
              </w:rPr>
              <w:t>證上一字第</w:t>
            </w:r>
            <w:r w:rsidRPr="00607000">
              <w:rPr>
                <w:rFonts w:eastAsia="標楷體" w:hint="eastAsia"/>
                <w:sz w:val="20"/>
              </w:rPr>
              <w:t>1041804796</w:t>
            </w:r>
            <w:r w:rsidRPr="00607000">
              <w:rPr>
                <w:rFonts w:eastAsia="標楷體" w:hint="eastAsia"/>
                <w:sz w:val="20"/>
              </w:rPr>
              <w:t>號函。</w:t>
            </w:r>
          </w:p>
          <w:p w14:paraId="7346D348" w14:textId="77777777" w:rsidR="00E64428" w:rsidRPr="002430CD" w:rsidRDefault="00E64428" w:rsidP="00E64428">
            <w:pPr>
              <w:spacing w:line="260" w:lineRule="exact"/>
              <w:ind w:left="152" w:hanging="152"/>
              <w:jc w:val="both"/>
              <w:rPr>
                <w:rFonts w:eastAsia="標楷體"/>
                <w:sz w:val="20"/>
              </w:rPr>
            </w:pPr>
            <w:r>
              <w:rPr>
                <w:rFonts w:eastAsia="標楷體" w:hint="eastAsia"/>
                <w:sz w:val="20"/>
              </w:rPr>
              <w:t>9.</w:t>
            </w:r>
            <w:r w:rsidRPr="00607000">
              <w:rPr>
                <w:rFonts w:eastAsia="標楷體" w:hint="eastAsia"/>
                <w:sz w:val="20"/>
              </w:rPr>
              <w:t xml:space="preserve"> 10</w:t>
            </w:r>
            <w:r>
              <w:rPr>
                <w:rFonts w:eastAsia="標楷體" w:hint="eastAsia"/>
                <w:sz w:val="20"/>
              </w:rPr>
              <w:t>5.03.29</w:t>
            </w:r>
            <w:proofErr w:type="gramStart"/>
            <w:r w:rsidRPr="00607000">
              <w:rPr>
                <w:rFonts w:eastAsia="標楷體" w:hint="eastAsia"/>
                <w:sz w:val="20"/>
              </w:rPr>
              <w:t>臺</w:t>
            </w:r>
            <w:proofErr w:type="gramEnd"/>
            <w:r w:rsidRPr="00607000">
              <w:rPr>
                <w:rFonts w:eastAsia="標楷體" w:hint="eastAsia"/>
                <w:sz w:val="20"/>
              </w:rPr>
              <w:t>證上一字第</w:t>
            </w:r>
            <w:r>
              <w:rPr>
                <w:rFonts w:eastAsia="標楷體" w:hint="eastAsia"/>
                <w:sz w:val="20"/>
              </w:rPr>
              <w:t>1051801229</w:t>
            </w:r>
            <w:r w:rsidRPr="00607000">
              <w:rPr>
                <w:rFonts w:eastAsia="標楷體" w:hint="eastAsia"/>
                <w:sz w:val="20"/>
              </w:rPr>
              <w:t>號函。</w:t>
            </w:r>
          </w:p>
        </w:tc>
      </w:tr>
      <w:tr w:rsidR="00E64428" w:rsidRPr="002430CD" w14:paraId="343ED2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17746B1"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7DFBBDB" w14:textId="77777777" w:rsidR="00E64428" w:rsidRPr="002430CD" w:rsidRDefault="00E64428" w:rsidP="00E64428">
            <w:pPr>
              <w:spacing w:line="260" w:lineRule="exact"/>
              <w:jc w:val="both"/>
              <w:rPr>
                <w:rFonts w:eastAsia="標楷體"/>
                <w:sz w:val="20"/>
              </w:rPr>
            </w:pPr>
            <w:r w:rsidRPr="002430CD">
              <w:rPr>
                <w:rFonts w:eastAsia="標楷體" w:hint="eastAsia"/>
                <w:sz w:val="20"/>
              </w:rPr>
              <w:t>海外有價證券申報作業：</w:t>
            </w:r>
          </w:p>
          <w:p w14:paraId="6D36AC4E"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海外股票、存託憑證、公司債申報作業。</w:t>
            </w:r>
          </w:p>
          <w:p w14:paraId="657D0DD1" w14:textId="77777777" w:rsidR="00E64428" w:rsidRPr="002430CD" w:rsidRDefault="00E64428" w:rsidP="00E64428">
            <w:pPr>
              <w:spacing w:line="260" w:lineRule="exact"/>
              <w:ind w:left="200" w:hanging="200"/>
              <w:jc w:val="both"/>
              <w:rPr>
                <w:rFonts w:eastAsia="標楷體"/>
                <w:sz w:val="20"/>
              </w:rPr>
            </w:pPr>
          </w:p>
          <w:p w14:paraId="0987F0E8" w14:textId="77777777" w:rsidR="00E64428" w:rsidRPr="002430CD" w:rsidRDefault="00E64428" w:rsidP="00E64428">
            <w:pPr>
              <w:spacing w:line="260" w:lineRule="exact"/>
              <w:ind w:left="200" w:hanging="200"/>
              <w:jc w:val="both"/>
              <w:rPr>
                <w:rFonts w:eastAsia="標楷體"/>
                <w:sz w:val="20"/>
              </w:rPr>
            </w:pPr>
          </w:p>
          <w:p w14:paraId="3F31AFED" w14:textId="77777777" w:rsidR="00E64428" w:rsidRPr="002430CD" w:rsidRDefault="00E64428" w:rsidP="00E64428">
            <w:pPr>
              <w:spacing w:line="260" w:lineRule="exact"/>
              <w:ind w:left="200" w:hanging="200"/>
              <w:jc w:val="both"/>
              <w:rPr>
                <w:rFonts w:eastAsia="標楷體"/>
                <w:sz w:val="20"/>
              </w:rPr>
            </w:pPr>
          </w:p>
          <w:p w14:paraId="7036E10D"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海外公司債、海外存託憑證及海外股票發行公告。</w:t>
            </w:r>
          </w:p>
          <w:p w14:paraId="04649448"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219938A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0E1EC50C"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4D7A0C30"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E327B6E"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1B61DAD"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529D5335" w14:textId="77777777" w:rsidR="00E64428" w:rsidRPr="002430CD" w:rsidRDefault="00E64428" w:rsidP="00E64428">
            <w:pPr>
              <w:pStyle w:val="a3"/>
              <w:spacing w:line="260" w:lineRule="exact"/>
              <w:ind w:left="200" w:hanging="200"/>
              <w:jc w:val="both"/>
              <w:rPr>
                <w:rFonts w:ascii="Times New Roman" w:eastAsia="標楷體" w:hAnsi="Times New Roman"/>
                <w:sz w:val="20"/>
              </w:rPr>
            </w:pPr>
          </w:p>
          <w:p w14:paraId="788DFE87"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僑外投資持股情形。</w:t>
            </w:r>
          </w:p>
        </w:tc>
        <w:tc>
          <w:tcPr>
            <w:tcW w:w="2160" w:type="dxa"/>
            <w:tcBorders>
              <w:top w:val="single" w:sz="4" w:space="0" w:color="auto"/>
              <w:left w:val="single" w:sz="4" w:space="0" w:color="auto"/>
              <w:bottom w:val="single" w:sz="4" w:space="0" w:color="auto"/>
              <w:right w:val="single" w:sz="4" w:space="0" w:color="auto"/>
            </w:tcBorders>
          </w:tcPr>
          <w:p w14:paraId="7A6A7EEB" w14:textId="77777777" w:rsidR="00E64428" w:rsidRPr="002430CD" w:rsidRDefault="00E64428" w:rsidP="00E64428">
            <w:pPr>
              <w:spacing w:line="260" w:lineRule="exact"/>
              <w:jc w:val="both"/>
              <w:rPr>
                <w:rFonts w:eastAsia="標楷體"/>
                <w:sz w:val="20"/>
              </w:rPr>
            </w:pPr>
          </w:p>
          <w:p w14:paraId="62940391" w14:textId="77777777" w:rsidR="00E64428" w:rsidRPr="002430CD" w:rsidRDefault="00E64428" w:rsidP="00E64428">
            <w:pPr>
              <w:pStyle w:val="21"/>
              <w:kinsoku/>
              <w:overflowPunct/>
              <w:spacing w:line="260" w:lineRule="exact"/>
              <w:rPr>
                <w:rFonts w:ascii="Times New Roman"/>
              </w:rPr>
            </w:pPr>
            <w:r w:rsidRPr="002430CD">
              <w:rPr>
                <w:rFonts w:ascii="Times New Roman" w:hint="eastAsia"/>
              </w:rPr>
              <w:t>應於主管機關許可後一日內輸入基本資料，並於相關資料異動時即時更新。</w:t>
            </w:r>
          </w:p>
          <w:p w14:paraId="6359B7CD" w14:textId="77777777" w:rsidR="00E64428" w:rsidRPr="002430CD" w:rsidRDefault="00E64428" w:rsidP="00E64428">
            <w:pPr>
              <w:pStyle w:val="21"/>
              <w:kinsoku/>
              <w:overflowPunct/>
              <w:spacing w:line="260" w:lineRule="exact"/>
              <w:rPr>
                <w:rFonts w:ascii="Times New Roman"/>
              </w:rPr>
            </w:pPr>
          </w:p>
          <w:p w14:paraId="03ED236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海外公司債及海外股票應於發行日起二日內，海外存託憑證應於存託</w:t>
            </w:r>
            <w:proofErr w:type="gramStart"/>
            <w:r w:rsidRPr="002430CD">
              <w:rPr>
                <w:rFonts w:ascii="Times New Roman" w:eastAsia="標楷體" w:hAnsi="Times New Roman" w:hint="eastAsia"/>
                <w:sz w:val="20"/>
              </w:rPr>
              <w:t>契</w:t>
            </w:r>
            <w:proofErr w:type="gramEnd"/>
            <w:r w:rsidRPr="002430CD">
              <w:rPr>
                <w:rFonts w:ascii="Times New Roman" w:eastAsia="標楷體" w:hAnsi="Times New Roman" w:hint="eastAsia"/>
                <w:sz w:val="20"/>
              </w:rPr>
              <w:t>簽約日起二日內，及海外股票未募集資金案件，應於掛牌日起二日內輸入。事後如有變更，應於募集完成日起二日內，補正輸入。</w:t>
            </w:r>
          </w:p>
          <w:p w14:paraId="3B748195" w14:textId="77777777" w:rsidR="00E64428" w:rsidRPr="002430CD" w:rsidRDefault="00E64428" w:rsidP="00E64428">
            <w:pPr>
              <w:pStyle w:val="a3"/>
              <w:spacing w:line="260" w:lineRule="exact"/>
              <w:jc w:val="both"/>
              <w:rPr>
                <w:rFonts w:ascii="Times New Roman" w:eastAsia="標楷體" w:hAnsi="Times New Roman"/>
                <w:sz w:val="20"/>
              </w:rPr>
            </w:pPr>
          </w:p>
          <w:p w14:paraId="7F9C166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發行或募集完成後二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21569FB" w14:textId="77777777" w:rsidR="00E64428" w:rsidRPr="002430CD" w:rsidRDefault="00E64428" w:rsidP="00E64428">
            <w:pPr>
              <w:spacing w:line="260" w:lineRule="exact"/>
              <w:ind w:left="212" w:hanging="212"/>
              <w:jc w:val="both"/>
              <w:rPr>
                <w:rFonts w:eastAsia="標楷體"/>
                <w:sz w:val="20"/>
              </w:rPr>
            </w:pPr>
          </w:p>
          <w:p w14:paraId="2A8F8AF1" w14:textId="77777777" w:rsidR="00E64428" w:rsidRPr="002430CD" w:rsidRDefault="00E64428" w:rsidP="00E64428">
            <w:pPr>
              <w:spacing w:line="260" w:lineRule="exact"/>
              <w:ind w:left="212" w:hanging="212"/>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hint="eastAsia"/>
                <w:sz w:val="20"/>
              </w:rPr>
              <w:t>)</w:t>
            </w:r>
            <w:r w:rsidRPr="002430CD">
              <w:rPr>
                <w:rFonts w:eastAsia="標楷體" w:hint="eastAsia"/>
                <w:sz w:val="20"/>
              </w:rPr>
              <w:t>。</w:t>
            </w:r>
          </w:p>
          <w:p w14:paraId="5FD20156" w14:textId="77777777" w:rsidR="00E64428" w:rsidRPr="002430CD" w:rsidRDefault="00E64428" w:rsidP="00E64428">
            <w:pPr>
              <w:spacing w:line="260" w:lineRule="exact"/>
              <w:ind w:left="212" w:hanging="212"/>
              <w:jc w:val="both"/>
              <w:rPr>
                <w:rFonts w:eastAsia="標楷體"/>
                <w:sz w:val="20"/>
              </w:rPr>
            </w:pPr>
          </w:p>
          <w:p w14:paraId="168A2C84" w14:textId="77777777" w:rsidR="00E64428" w:rsidRPr="002430CD" w:rsidRDefault="00E64428" w:rsidP="00E64428">
            <w:pPr>
              <w:spacing w:line="260" w:lineRule="exact"/>
              <w:ind w:left="212" w:hanging="212"/>
              <w:jc w:val="both"/>
              <w:rPr>
                <w:rFonts w:eastAsia="標楷體"/>
                <w:sz w:val="20"/>
              </w:rPr>
            </w:pPr>
          </w:p>
          <w:p w14:paraId="4DDA897C" w14:textId="77777777" w:rsidR="00E64428" w:rsidRPr="002430CD" w:rsidRDefault="00E64428" w:rsidP="00E64428">
            <w:pPr>
              <w:spacing w:line="260" w:lineRule="exact"/>
              <w:ind w:left="212" w:hanging="212"/>
              <w:jc w:val="both"/>
              <w:rPr>
                <w:rFonts w:eastAsia="標楷體"/>
                <w:sz w:val="20"/>
              </w:rPr>
            </w:pPr>
          </w:p>
          <w:p w14:paraId="53D94977" w14:textId="77777777" w:rsidR="00E64428" w:rsidRPr="002430CD" w:rsidRDefault="00E64428" w:rsidP="00E64428">
            <w:pPr>
              <w:spacing w:line="260" w:lineRule="exact"/>
              <w:ind w:left="212" w:hanging="212"/>
              <w:jc w:val="both"/>
              <w:rPr>
                <w:rFonts w:eastAsia="標楷體"/>
                <w:sz w:val="20"/>
              </w:rPr>
            </w:pPr>
          </w:p>
          <w:p w14:paraId="51E437E4"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海外股票、海外存託憑證、海外一般公司債、海外轉換公司債、</w:t>
            </w:r>
            <w:proofErr w:type="gramStart"/>
            <w:r w:rsidRPr="002430CD">
              <w:rPr>
                <w:rFonts w:eastAsia="標楷體" w:hint="eastAsia"/>
                <w:sz w:val="20"/>
              </w:rPr>
              <w:t>海外附</w:t>
            </w:r>
            <w:proofErr w:type="gramEnd"/>
            <w:r w:rsidRPr="002430CD">
              <w:rPr>
                <w:rFonts w:eastAsia="標楷體" w:hint="eastAsia"/>
                <w:sz w:val="20"/>
              </w:rPr>
              <w:t>認股權公司債</w:t>
            </w:r>
            <w:r w:rsidRPr="002430CD">
              <w:rPr>
                <w:rFonts w:eastAsia="標楷體"/>
                <w:sz w:val="20"/>
              </w:rPr>
              <w:t>)</w:t>
            </w:r>
            <w:r w:rsidRPr="002430CD">
              <w:rPr>
                <w:rFonts w:eastAsia="標楷體" w:hint="eastAsia"/>
                <w:sz w:val="20"/>
              </w:rPr>
              <w:t>選擇適用之項目後上傳相關檔案。</w:t>
            </w:r>
          </w:p>
          <w:p w14:paraId="3B41019E" w14:textId="77777777" w:rsidR="00E64428" w:rsidRPr="002430CD" w:rsidRDefault="00E64428" w:rsidP="00E64428">
            <w:pPr>
              <w:spacing w:line="260" w:lineRule="exact"/>
              <w:ind w:left="212" w:hanging="212"/>
              <w:jc w:val="both"/>
              <w:rPr>
                <w:rFonts w:eastAsia="標楷體"/>
                <w:sz w:val="20"/>
              </w:rPr>
            </w:pPr>
          </w:p>
          <w:p w14:paraId="47E7D16E" w14:textId="77777777" w:rsidR="00E64428" w:rsidRPr="002430CD" w:rsidRDefault="00E64428" w:rsidP="00E64428">
            <w:pPr>
              <w:spacing w:line="260" w:lineRule="exact"/>
              <w:ind w:left="212" w:hanging="212"/>
              <w:jc w:val="both"/>
              <w:rPr>
                <w:rFonts w:eastAsia="標楷體"/>
                <w:sz w:val="20"/>
              </w:rPr>
            </w:pPr>
          </w:p>
          <w:p w14:paraId="235A4A4B" w14:textId="77777777" w:rsidR="00E64428" w:rsidRPr="002430CD" w:rsidRDefault="00E64428" w:rsidP="00E64428">
            <w:pPr>
              <w:pStyle w:val="a3"/>
              <w:spacing w:line="260" w:lineRule="exact"/>
              <w:jc w:val="both"/>
              <w:rPr>
                <w:rFonts w:ascii="Times New Roman" w:eastAsia="標楷體" w:hAnsi="Times New Roman"/>
                <w:sz w:val="20"/>
              </w:rPr>
            </w:pPr>
          </w:p>
          <w:p w14:paraId="59E0F736" w14:textId="77777777" w:rsidR="00E64428" w:rsidRPr="002430CD" w:rsidRDefault="00E64428" w:rsidP="00E64428">
            <w:pPr>
              <w:pStyle w:val="a3"/>
              <w:spacing w:line="260" w:lineRule="exact"/>
              <w:jc w:val="both"/>
              <w:rPr>
                <w:rFonts w:ascii="Times New Roman" w:eastAsia="標楷體" w:hAnsi="Times New Roman"/>
                <w:sz w:val="20"/>
              </w:rPr>
            </w:pPr>
          </w:p>
          <w:p w14:paraId="2678B5E6" w14:textId="77777777" w:rsidR="00E64428" w:rsidRPr="002430CD" w:rsidRDefault="00E64428" w:rsidP="00E64428">
            <w:pPr>
              <w:pStyle w:val="a3"/>
              <w:spacing w:line="260" w:lineRule="exact"/>
              <w:jc w:val="both"/>
              <w:rPr>
                <w:rFonts w:ascii="Times New Roman" w:eastAsia="標楷體" w:hAnsi="Times New Roman"/>
                <w:sz w:val="20"/>
              </w:rPr>
            </w:pPr>
          </w:p>
          <w:p w14:paraId="7FE705E1" w14:textId="77777777" w:rsidR="00E64428" w:rsidRPr="002430CD" w:rsidRDefault="00E64428" w:rsidP="00E64428">
            <w:pPr>
              <w:pStyle w:val="a3"/>
              <w:spacing w:line="260" w:lineRule="exact"/>
              <w:jc w:val="both"/>
              <w:rPr>
                <w:rFonts w:ascii="Times New Roman" w:eastAsia="標楷體" w:hAnsi="Times New Roman"/>
                <w:sz w:val="20"/>
              </w:rPr>
            </w:pPr>
          </w:p>
          <w:p w14:paraId="5CD973F6" w14:textId="77777777" w:rsidR="00E64428" w:rsidRPr="002430CD" w:rsidRDefault="00E64428" w:rsidP="00E64428">
            <w:pPr>
              <w:pStyle w:val="a3"/>
              <w:spacing w:line="260" w:lineRule="exact"/>
              <w:jc w:val="both"/>
              <w:rPr>
                <w:rFonts w:ascii="Times New Roman" w:eastAsia="標楷體" w:hAnsi="Times New Roman"/>
                <w:sz w:val="20"/>
              </w:rPr>
            </w:pPr>
          </w:p>
          <w:p w14:paraId="1D427B8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4B793E">
              <w:rPr>
                <w:rFonts w:ascii="Times New Roman" w:eastAsia="標楷體" w:hAnsi="Times New Roman"/>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A890D96" w14:textId="77777777" w:rsidR="00E64428" w:rsidRPr="002430CD" w:rsidRDefault="00E64428" w:rsidP="00E64428">
            <w:pPr>
              <w:spacing w:line="260" w:lineRule="exact"/>
              <w:jc w:val="both"/>
              <w:rPr>
                <w:rFonts w:eastAsia="標楷體"/>
                <w:sz w:val="20"/>
              </w:rPr>
            </w:pPr>
          </w:p>
          <w:p w14:paraId="16DAE16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w:t>
            </w:r>
          </w:p>
          <w:p w14:paraId="6606D355" w14:textId="77777777" w:rsidR="00E64428" w:rsidRPr="002430CD" w:rsidRDefault="00E64428" w:rsidP="00E64428">
            <w:pPr>
              <w:spacing w:line="260" w:lineRule="exact"/>
              <w:jc w:val="both"/>
              <w:rPr>
                <w:rFonts w:eastAsia="標楷體"/>
                <w:sz w:val="20"/>
              </w:rPr>
            </w:pPr>
          </w:p>
          <w:p w14:paraId="2EE661AF" w14:textId="77777777" w:rsidR="00E64428" w:rsidRPr="002430CD" w:rsidRDefault="00E64428" w:rsidP="00E64428">
            <w:pPr>
              <w:spacing w:line="260" w:lineRule="exact"/>
              <w:jc w:val="both"/>
              <w:rPr>
                <w:rFonts w:eastAsia="標楷體"/>
                <w:sz w:val="20"/>
              </w:rPr>
            </w:pPr>
          </w:p>
          <w:p w14:paraId="573E4F70" w14:textId="77777777" w:rsidR="00E64428" w:rsidRPr="002430CD" w:rsidRDefault="00E64428" w:rsidP="00E64428">
            <w:pPr>
              <w:spacing w:line="260" w:lineRule="exact"/>
              <w:jc w:val="both"/>
              <w:rPr>
                <w:rFonts w:eastAsia="標楷體"/>
                <w:sz w:val="20"/>
              </w:rPr>
            </w:pPr>
          </w:p>
          <w:p w14:paraId="0C7A65DD"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sidRPr="002430CD">
              <w:rPr>
                <w:rFonts w:eastAsia="標楷體" w:hint="eastAsia"/>
                <w:sz w:val="20"/>
              </w:rPr>
              <w:t>19</w:t>
            </w:r>
            <w:r w:rsidRPr="002430CD">
              <w:rPr>
                <w:rFonts w:eastAsia="標楷體" w:hint="eastAsia"/>
                <w:sz w:val="20"/>
              </w:rPr>
              <w:t>、</w:t>
            </w:r>
            <w:r w:rsidRPr="002430CD">
              <w:rPr>
                <w:rFonts w:eastAsia="標楷體" w:hint="eastAsia"/>
                <w:sz w:val="20"/>
              </w:rPr>
              <w:t>26</w:t>
            </w:r>
            <w:r w:rsidRPr="002430CD">
              <w:rPr>
                <w:rFonts w:eastAsia="標楷體" w:hint="eastAsia"/>
                <w:sz w:val="20"/>
              </w:rPr>
              <w:t>、</w:t>
            </w:r>
            <w:r w:rsidRPr="002430CD">
              <w:rPr>
                <w:rFonts w:eastAsia="標楷體" w:hint="eastAsia"/>
                <w:sz w:val="20"/>
              </w:rPr>
              <w:t>34</w:t>
            </w:r>
            <w:r w:rsidRPr="002430CD">
              <w:rPr>
                <w:rFonts w:eastAsia="標楷體" w:hint="eastAsia"/>
                <w:sz w:val="20"/>
              </w:rPr>
              <w:t>條。</w:t>
            </w:r>
          </w:p>
          <w:p w14:paraId="4EA29185" w14:textId="77777777" w:rsidR="00E64428" w:rsidRPr="002430CD" w:rsidRDefault="00E64428" w:rsidP="00E64428">
            <w:pPr>
              <w:spacing w:line="260" w:lineRule="exact"/>
              <w:jc w:val="both"/>
              <w:rPr>
                <w:rFonts w:eastAsia="標楷體"/>
                <w:sz w:val="20"/>
              </w:rPr>
            </w:pPr>
          </w:p>
          <w:p w14:paraId="4DB58B09" w14:textId="77777777" w:rsidR="00E64428" w:rsidRPr="002430CD" w:rsidRDefault="00E64428" w:rsidP="00E64428">
            <w:pPr>
              <w:spacing w:line="260" w:lineRule="exact"/>
              <w:jc w:val="both"/>
              <w:rPr>
                <w:rFonts w:eastAsia="標楷體"/>
                <w:sz w:val="20"/>
              </w:rPr>
            </w:pPr>
          </w:p>
          <w:p w14:paraId="48A3AB71" w14:textId="77777777" w:rsidR="00E64428" w:rsidRPr="002430CD" w:rsidRDefault="00E64428" w:rsidP="00E64428">
            <w:pPr>
              <w:spacing w:line="260" w:lineRule="exact"/>
              <w:jc w:val="both"/>
              <w:rPr>
                <w:rFonts w:eastAsia="標楷體"/>
                <w:sz w:val="20"/>
              </w:rPr>
            </w:pPr>
          </w:p>
          <w:p w14:paraId="49F4D95A" w14:textId="77777777" w:rsidR="00E64428" w:rsidRPr="002430CD" w:rsidRDefault="00E64428" w:rsidP="00E64428">
            <w:pPr>
              <w:spacing w:line="260" w:lineRule="exact"/>
              <w:jc w:val="both"/>
              <w:rPr>
                <w:rFonts w:eastAsia="標楷體"/>
                <w:sz w:val="20"/>
              </w:rPr>
            </w:pPr>
          </w:p>
          <w:p w14:paraId="51434097" w14:textId="77777777" w:rsidR="00E64428" w:rsidRPr="002430CD" w:rsidRDefault="00E64428" w:rsidP="00E64428">
            <w:pPr>
              <w:spacing w:line="260" w:lineRule="exact"/>
              <w:jc w:val="both"/>
              <w:rPr>
                <w:rFonts w:eastAsia="標楷體"/>
                <w:sz w:val="20"/>
              </w:rPr>
            </w:pPr>
          </w:p>
          <w:p w14:paraId="1C11B41A" w14:textId="77777777" w:rsidR="00E64428" w:rsidRPr="002430CD" w:rsidRDefault="00E64428" w:rsidP="00E64428">
            <w:pPr>
              <w:spacing w:line="260" w:lineRule="exact"/>
              <w:jc w:val="both"/>
              <w:rPr>
                <w:rFonts w:eastAsia="標楷體"/>
                <w:sz w:val="20"/>
              </w:rPr>
            </w:pPr>
          </w:p>
          <w:p w14:paraId="6E371BB7" w14:textId="77777777" w:rsidR="00E64428" w:rsidRPr="002430CD" w:rsidRDefault="00E64428" w:rsidP="00E64428">
            <w:pPr>
              <w:spacing w:line="260" w:lineRule="exact"/>
              <w:jc w:val="both"/>
              <w:rPr>
                <w:rFonts w:eastAsia="標楷體"/>
                <w:sz w:val="20"/>
              </w:rPr>
            </w:pPr>
          </w:p>
          <w:p w14:paraId="532F2641" w14:textId="77777777" w:rsidR="00E64428" w:rsidRPr="002430CD" w:rsidRDefault="00E64428" w:rsidP="00E64428">
            <w:pPr>
              <w:spacing w:line="260" w:lineRule="exact"/>
              <w:jc w:val="both"/>
              <w:rPr>
                <w:rFonts w:eastAsia="標楷體"/>
                <w:sz w:val="20"/>
              </w:rPr>
            </w:pPr>
          </w:p>
          <w:p w14:paraId="52DB5F4F"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44E42F6B"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0FBEDEC"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3.97.12.22</w:t>
            </w:r>
            <w:proofErr w:type="gramStart"/>
            <w:r w:rsidRPr="002430CD">
              <w:rPr>
                <w:rFonts w:eastAsia="標楷體" w:hint="eastAsia"/>
              </w:rPr>
              <w:t>臺</w:t>
            </w:r>
            <w:proofErr w:type="gramEnd"/>
            <w:r w:rsidRPr="002430CD">
              <w:rPr>
                <w:rFonts w:eastAsia="標楷體" w:hint="eastAsia"/>
              </w:rPr>
              <w:t>證上字第</w:t>
            </w:r>
            <w:r w:rsidRPr="002430CD">
              <w:rPr>
                <w:rFonts w:eastAsia="標楷體" w:hint="eastAsia"/>
              </w:rPr>
              <w:t>0970035719</w:t>
            </w:r>
            <w:r w:rsidRPr="002430CD">
              <w:rPr>
                <w:rFonts w:eastAsia="標楷體" w:hint="eastAsia"/>
              </w:rPr>
              <w:t>號函。</w:t>
            </w:r>
          </w:p>
          <w:p w14:paraId="5BE3263D"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573CD38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910AE87"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004701F" w14:textId="77777777" w:rsidR="00E64428" w:rsidRPr="002430CD" w:rsidRDefault="00E64428" w:rsidP="00E64428">
            <w:pPr>
              <w:spacing w:line="260" w:lineRule="exact"/>
              <w:ind w:left="200" w:hanging="200"/>
              <w:jc w:val="both"/>
              <w:rPr>
                <w:rFonts w:eastAsia="標楷體"/>
                <w:sz w:val="20"/>
              </w:rPr>
            </w:pPr>
            <w:r>
              <w:rPr>
                <w:rFonts w:eastAsia="標楷體" w:hint="eastAsia"/>
                <w:sz w:val="20"/>
              </w:rPr>
              <w:t>4</w:t>
            </w:r>
            <w:r w:rsidRPr="002430CD">
              <w:rPr>
                <w:rFonts w:eastAsia="標楷體" w:hint="eastAsia"/>
                <w:sz w:val="20"/>
              </w:rPr>
              <w:t>.</w:t>
            </w:r>
            <w:r w:rsidRPr="002430CD">
              <w:rPr>
                <w:rFonts w:eastAsia="標楷體" w:hint="eastAsia"/>
                <w:sz w:val="20"/>
              </w:rPr>
              <w:t>海外存託憑證參與發行人辦理現金、盈餘或資本公積增資發行新股，存託機構依規定辦理追加發行相對數額之海外存託憑證時。海外股票發行人辦理現金、盈餘或資本公積增資發行新股，發行人依規定辦理追加發行海外股票時。</w:t>
            </w:r>
          </w:p>
          <w:p w14:paraId="054E3181" w14:textId="77777777" w:rsidR="00E64428" w:rsidRPr="002430CD" w:rsidRDefault="00E64428" w:rsidP="00E64428">
            <w:pPr>
              <w:spacing w:line="260" w:lineRule="exact"/>
              <w:jc w:val="both"/>
              <w:rPr>
                <w:rFonts w:eastAsia="標楷體"/>
                <w:sz w:val="20"/>
              </w:rPr>
            </w:pPr>
          </w:p>
          <w:p w14:paraId="23CDC5FB" w14:textId="77777777" w:rsidR="00E64428" w:rsidRDefault="00E64428" w:rsidP="00E64428">
            <w:pPr>
              <w:spacing w:line="260" w:lineRule="exact"/>
              <w:ind w:left="200" w:hanging="200"/>
              <w:jc w:val="both"/>
              <w:rPr>
                <w:rFonts w:eastAsia="標楷體"/>
                <w:sz w:val="20"/>
              </w:rPr>
            </w:pPr>
            <w:r>
              <w:rPr>
                <w:rFonts w:eastAsia="標楷體" w:hint="eastAsia"/>
                <w:sz w:val="20"/>
              </w:rPr>
              <w:t>5</w:t>
            </w:r>
            <w:r w:rsidRPr="002430CD">
              <w:rPr>
                <w:rFonts w:eastAsia="標楷體" w:hint="eastAsia"/>
                <w:sz w:val="20"/>
              </w:rPr>
              <w:t>.</w:t>
            </w:r>
            <w:r w:rsidRPr="002430CD">
              <w:rPr>
                <w:rFonts w:eastAsia="標楷體" w:hint="eastAsia"/>
                <w:sz w:val="20"/>
              </w:rPr>
              <w:t>海外公司債實際發行價格如低於理論價格扣除流動性貼水之九成，應公告事項。</w:t>
            </w:r>
          </w:p>
          <w:p w14:paraId="2830F6CA" w14:textId="77777777" w:rsidR="00E64428" w:rsidRDefault="00E64428" w:rsidP="00E64428">
            <w:pPr>
              <w:spacing w:line="260" w:lineRule="exact"/>
              <w:ind w:left="142" w:hanging="142"/>
              <w:jc w:val="both"/>
              <w:rPr>
                <w:rFonts w:eastAsia="標楷體"/>
                <w:sz w:val="20"/>
              </w:rPr>
            </w:pPr>
          </w:p>
          <w:p w14:paraId="79787D98" w14:textId="77777777" w:rsidR="00E64428" w:rsidRDefault="00E64428" w:rsidP="00E64428">
            <w:pPr>
              <w:spacing w:line="260" w:lineRule="exact"/>
              <w:ind w:left="142" w:hanging="142"/>
              <w:jc w:val="both"/>
              <w:rPr>
                <w:rFonts w:eastAsia="標楷體"/>
                <w:sz w:val="20"/>
              </w:rPr>
            </w:pPr>
            <w:r>
              <w:rPr>
                <w:rFonts w:eastAsia="標楷體" w:hint="eastAsia"/>
                <w:sz w:val="20"/>
              </w:rPr>
              <w:t>6.</w:t>
            </w:r>
            <w:r>
              <w:rPr>
                <w:rFonts w:eastAsia="標楷體" w:hint="eastAsia"/>
                <w:sz w:val="20"/>
              </w:rPr>
              <w:t>於國外店頭市場交易之存託憑證，</w:t>
            </w:r>
            <w:r w:rsidRPr="009A1DB2">
              <w:rPr>
                <w:rFonts w:eastAsia="標楷體"/>
                <w:sz w:val="20"/>
              </w:rPr>
              <w:t>向主管機關申報之發行計畫</w:t>
            </w:r>
            <w:r w:rsidRPr="009A1DB2">
              <w:rPr>
                <w:rFonts w:eastAsia="標楷體" w:hint="eastAsia"/>
                <w:sz w:val="20"/>
              </w:rPr>
              <w:t>與</w:t>
            </w:r>
            <w:r w:rsidRPr="009A1DB2">
              <w:rPr>
                <w:rFonts w:eastAsia="標楷體"/>
                <w:sz w:val="20"/>
              </w:rPr>
              <w:t>向國外發行地證券主管機關申請之發行計畫如有變更</w:t>
            </w:r>
            <w:r>
              <w:rPr>
                <w:rFonts w:eastAsia="標楷體" w:hint="eastAsia"/>
                <w:sz w:val="20"/>
              </w:rPr>
              <w:t>。</w:t>
            </w:r>
          </w:p>
          <w:p w14:paraId="1E7724BC" w14:textId="77777777" w:rsidR="00E64428" w:rsidRDefault="00E64428" w:rsidP="00E64428">
            <w:pPr>
              <w:spacing w:line="260" w:lineRule="exact"/>
              <w:ind w:left="142" w:hanging="142"/>
              <w:jc w:val="both"/>
              <w:rPr>
                <w:rFonts w:eastAsia="標楷體"/>
                <w:sz w:val="20"/>
              </w:rPr>
            </w:pPr>
          </w:p>
          <w:p w14:paraId="5BC90528" w14:textId="77777777" w:rsidR="00E64428" w:rsidRDefault="00E64428" w:rsidP="00E64428">
            <w:pPr>
              <w:spacing w:line="260" w:lineRule="exact"/>
              <w:ind w:left="142" w:hanging="142"/>
              <w:jc w:val="both"/>
              <w:rPr>
                <w:rFonts w:eastAsia="標楷體"/>
                <w:sz w:val="20"/>
              </w:rPr>
            </w:pPr>
            <w:r>
              <w:rPr>
                <w:rFonts w:eastAsia="標楷體" w:hint="eastAsia"/>
                <w:sz w:val="20"/>
              </w:rPr>
              <w:t>7.</w:t>
            </w:r>
            <w:r>
              <w:rPr>
                <w:rFonts w:eastAsia="標楷體" w:hint="eastAsia"/>
                <w:sz w:val="20"/>
              </w:rPr>
              <w:t>發行於國外店頭市場交易之存託憑證後</w:t>
            </w:r>
            <w:r w:rsidRPr="009A1DB2">
              <w:rPr>
                <w:rFonts w:eastAsia="標楷體"/>
                <w:sz w:val="20"/>
              </w:rPr>
              <w:t>，</w:t>
            </w:r>
            <w:r w:rsidRPr="00474BA7">
              <w:rPr>
                <w:rFonts w:eastAsia="標楷體"/>
                <w:sz w:val="20"/>
              </w:rPr>
              <w:t>發生依</w:t>
            </w:r>
            <w:r>
              <w:rPr>
                <w:rFonts w:eastAsia="標楷體" w:hint="eastAsia"/>
                <w:sz w:val="20"/>
              </w:rPr>
              <w:t>當</w:t>
            </w:r>
            <w:r w:rsidRPr="00474BA7">
              <w:rPr>
                <w:rFonts w:eastAsia="標楷體"/>
                <w:sz w:val="20"/>
              </w:rPr>
              <w:t>地國政府法令及其證券交易所規章之規定即時公告或申報之重大情事者</w:t>
            </w:r>
            <w:r w:rsidRPr="009A1DB2">
              <w:rPr>
                <w:rFonts w:eastAsia="標楷體" w:hint="eastAsia"/>
                <w:sz w:val="20"/>
              </w:rPr>
              <w:t>。</w:t>
            </w:r>
          </w:p>
          <w:p w14:paraId="49D7A699" w14:textId="77777777" w:rsidR="00E64428" w:rsidRDefault="00E64428" w:rsidP="00E64428">
            <w:pPr>
              <w:spacing w:line="260" w:lineRule="exact"/>
              <w:ind w:left="142" w:hanging="142"/>
              <w:jc w:val="both"/>
              <w:rPr>
                <w:rFonts w:eastAsia="標楷體"/>
                <w:sz w:val="20"/>
              </w:rPr>
            </w:pPr>
          </w:p>
          <w:p w14:paraId="711F17F7" w14:textId="77777777" w:rsidR="00E64428" w:rsidRDefault="00E64428" w:rsidP="00E64428">
            <w:pPr>
              <w:spacing w:line="260" w:lineRule="exact"/>
              <w:ind w:left="142" w:hanging="142"/>
              <w:jc w:val="both"/>
              <w:rPr>
                <w:rFonts w:eastAsia="標楷體"/>
                <w:sz w:val="20"/>
              </w:rPr>
            </w:pPr>
            <w:r>
              <w:rPr>
                <w:rFonts w:eastAsia="標楷體" w:hint="eastAsia"/>
                <w:sz w:val="20"/>
              </w:rPr>
              <w:t>8.</w:t>
            </w:r>
            <w:r>
              <w:rPr>
                <w:rFonts w:eastAsia="標楷體" w:hint="eastAsia"/>
                <w:sz w:val="20"/>
              </w:rPr>
              <w:t>於國外店頭市場交易之存託憑證為</w:t>
            </w:r>
            <w:r w:rsidRPr="009A1DB2">
              <w:rPr>
                <w:rFonts w:eastAsia="標楷體"/>
                <w:sz w:val="20"/>
              </w:rPr>
              <w:t>當地國證券管理機關停止交易或限制發行</w:t>
            </w:r>
            <w:r w:rsidRPr="009A1DB2">
              <w:rPr>
                <w:rFonts w:eastAsia="標楷體" w:hint="eastAsia"/>
                <w:sz w:val="20"/>
              </w:rPr>
              <w:t>。</w:t>
            </w:r>
          </w:p>
          <w:p w14:paraId="50E75D82" w14:textId="77777777" w:rsidR="00E64428" w:rsidRPr="006A0E0F"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56FB2AF4" w14:textId="77777777" w:rsidR="00E64428" w:rsidRPr="002430CD" w:rsidRDefault="00E64428" w:rsidP="00E64428">
            <w:pPr>
              <w:spacing w:line="260" w:lineRule="exact"/>
              <w:jc w:val="both"/>
              <w:rPr>
                <w:rFonts w:eastAsia="標楷體"/>
                <w:sz w:val="20"/>
              </w:rPr>
            </w:pPr>
            <w:r w:rsidRPr="002430CD">
              <w:rPr>
                <w:rFonts w:eastAsia="標楷體" w:hint="eastAsia"/>
                <w:sz w:val="20"/>
              </w:rPr>
              <w:t>應於該次海外存託憑證或股份發行後二日內輸入。</w:t>
            </w:r>
          </w:p>
          <w:p w14:paraId="7CABAD9A" w14:textId="77777777" w:rsidR="00E64428" w:rsidRPr="002430CD" w:rsidRDefault="00E64428" w:rsidP="00E64428">
            <w:pPr>
              <w:spacing w:line="260" w:lineRule="exact"/>
              <w:jc w:val="both"/>
              <w:rPr>
                <w:rFonts w:eastAsia="標楷體"/>
                <w:sz w:val="20"/>
              </w:rPr>
            </w:pPr>
          </w:p>
          <w:p w14:paraId="612FDA6A" w14:textId="77777777" w:rsidR="00E64428" w:rsidRPr="002430CD" w:rsidRDefault="00E64428" w:rsidP="00E64428">
            <w:pPr>
              <w:spacing w:line="260" w:lineRule="exact"/>
              <w:jc w:val="both"/>
              <w:rPr>
                <w:rFonts w:eastAsia="標楷體"/>
                <w:sz w:val="20"/>
              </w:rPr>
            </w:pPr>
          </w:p>
          <w:p w14:paraId="03DAFCE3" w14:textId="77777777" w:rsidR="00E64428" w:rsidRPr="002430CD" w:rsidRDefault="00E64428" w:rsidP="00E64428">
            <w:pPr>
              <w:spacing w:line="260" w:lineRule="exact"/>
              <w:jc w:val="both"/>
              <w:rPr>
                <w:rFonts w:eastAsia="標楷體"/>
                <w:sz w:val="20"/>
              </w:rPr>
            </w:pPr>
          </w:p>
          <w:p w14:paraId="032444EB" w14:textId="77777777" w:rsidR="00E64428" w:rsidRPr="002430CD" w:rsidRDefault="00E64428" w:rsidP="00E64428">
            <w:pPr>
              <w:spacing w:line="260" w:lineRule="exact"/>
              <w:jc w:val="both"/>
              <w:rPr>
                <w:rFonts w:eastAsia="標楷體"/>
                <w:sz w:val="20"/>
              </w:rPr>
            </w:pPr>
          </w:p>
          <w:p w14:paraId="2174A48B" w14:textId="77777777" w:rsidR="00E64428" w:rsidRPr="002430CD" w:rsidRDefault="00E64428" w:rsidP="00E64428">
            <w:pPr>
              <w:spacing w:line="260" w:lineRule="exact"/>
              <w:jc w:val="both"/>
              <w:rPr>
                <w:rFonts w:eastAsia="標楷體"/>
                <w:sz w:val="20"/>
              </w:rPr>
            </w:pPr>
          </w:p>
          <w:p w14:paraId="12D932AE" w14:textId="77777777" w:rsidR="00E64428" w:rsidRPr="002430CD" w:rsidRDefault="00E64428" w:rsidP="00E64428">
            <w:pPr>
              <w:spacing w:line="260" w:lineRule="exact"/>
              <w:jc w:val="both"/>
              <w:rPr>
                <w:rFonts w:eastAsia="標楷體"/>
                <w:sz w:val="20"/>
              </w:rPr>
            </w:pPr>
          </w:p>
          <w:p w14:paraId="317A00F3" w14:textId="77777777" w:rsidR="00E64428" w:rsidRPr="002430CD" w:rsidRDefault="00E64428" w:rsidP="00E64428">
            <w:pPr>
              <w:spacing w:line="260" w:lineRule="exact"/>
              <w:jc w:val="both"/>
              <w:rPr>
                <w:rFonts w:eastAsia="標楷體"/>
                <w:sz w:val="20"/>
              </w:rPr>
            </w:pPr>
          </w:p>
          <w:p w14:paraId="3083258C" w14:textId="77777777" w:rsidR="00E64428" w:rsidRPr="002430CD" w:rsidRDefault="00E64428" w:rsidP="00E64428">
            <w:pPr>
              <w:spacing w:line="260" w:lineRule="exact"/>
              <w:jc w:val="both"/>
              <w:rPr>
                <w:rFonts w:eastAsia="標楷體"/>
                <w:sz w:val="20"/>
              </w:rPr>
            </w:pPr>
          </w:p>
          <w:p w14:paraId="32443956" w14:textId="77777777" w:rsidR="00E64428" w:rsidRDefault="00E64428" w:rsidP="00E64428">
            <w:pPr>
              <w:spacing w:line="260" w:lineRule="exact"/>
              <w:jc w:val="both"/>
              <w:rPr>
                <w:rFonts w:eastAsia="標楷體"/>
                <w:sz w:val="20"/>
              </w:rPr>
            </w:pPr>
            <w:r w:rsidRPr="002430CD">
              <w:rPr>
                <w:rFonts w:eastAsia="標楷體" w:hint="eastAsia"/>
                <w:sz w:val="20"/>
              </w:rPr>
              <w:t>實際發生時。</w:t>
            </w:r>
          </w:p>
          <w:p w14:paraId="7E586B09" w14:textId="77777777" w:rsidR="00E64428" w:rsidRDefault="00E64428" w:rsidP="00E64428">
            <w:pPr>
              <w:spacing w:line="260" w:lineRule="exact"/>
              <w:jc w:val="both"/>
              <w:rPr>
                <w:rFonts w:eastAsia="標楷體"/>
                <w:sz w:val="20"/>
              </w:rPr>
            </w:pPr>
          </w:p>
          <w:p w14:paraId="210F2D76" w14:textId="77777777" w:rsidR="00E64428" w:rsidRDefault="00E64428" w:rsidP="00E64428">
            <w:pPr>
              <w:spacing w:line="260" w:lineRule="exact"/>
              <w:jc w:val="both"/>
              <w:rPr>
                <w:rFonts w:eastAsia="標楷體"/>
                <w:sz w:val="20"/>
              </w:rPr>
            </w:pPr>
          </w:p>
          <w:p w14:paraId="5E4FBEA3" w14:textId="77777777" w:rsidR="00E64428" w:rsidRPr="002430CD" w:rsidRDefault="00E64428" w:rsidP="00E64428">
            <w:pPr>
              <w:spacing w:line="260" w:lineRule="exact"/>
              <w:jc w:val="both"/>
              <w:rPr>
                <w:rFonts w:eastAsia="標楷體"/>
                <w:sz w:val="20"/>
              </w:rPr>
            </w:pPr>
          </w:p>
          <w:p w14:paraId="34516AF4" w14:textId="77777777" w:rsidR="00E64428" w:rsidRDefault="00E64428" w:rsidP="00E64428">
            <w:pPr>
              <w:spacing w:line="260" w:lineRule="exact"/>
              <w:jc w:val="both"/>
              <w:rPr>
                <w:rFonts w:ascii="標楷體" w:eastAsia="標楷體" w:hAnsi="標楷體"/>
                <w:sz w:val="20"/>
                <w:szCs w:val="20"/>
              </w:rPr>
            </w:pPr>
          </w:p>
          <w:p w14:paraId="3280D028"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12BE6D3E" w14:textId="77777777" w:rsidR="00E64428" w:rsidRPr="00ED7158" w:rsidRDefault="00E64428" w:rsidP="00E64428">
            <w:pPr>
              <w:spacing w:line="260" w:lineRule="exact"/>
              <w:jc w:val="both"/>
              <w:rPr>
                <w:rFonts w:eastAsia="標楷體"/>
                <w:sz w:val="20"/>
              </w:rPr>
            </w:pPr>
          </w:p>
          <w:p w14:paraId="2E71ADC7" w14:textId="77777777" w:rsidR="00E64428" w:rsidRPr="00ED7158" w:rsidRDefault="00E64428" w:rsidP="00E64428">
            <w:pPr>
              <w:spacing w:line="260" w:lineRule="exact"/>
              <w:jc w:val="both"/>
              <w:rPr>
                <w:rFonts w:eastAsia="標楷體"/>
                <w:sz w:val="20"/>
              </w:rPr>
            </w:pPr>
          </w:p>
          <w:p w14:paraId="5A24855B" w14:textId="77777777" w:rsidR="00E64428" w:rsidRPr="00ED7158" w:rsidRDefault="00E64428" w:rsidP="00E64428">
            <w:pPr>
              <w:spacing w:line="260" w:lineRule="exact"/>
              <w:jc w:val="both"/>
              <w:rPr>
                <w:rFonts w:eastAsia="標楷體"/>
                <w:sz w:val="20"/>
              </w:rPr>
            </w:pPr>
          </w:p>
          <w:p w14:paraId="461CDAA3" w14:textId="77777777" w:rsidR="00E64428" w:rsidRPr="00ED7158" w:rsidRDefault="00E64428" w:rsidP="00E64428">
            <w:pPr>
              <w:spacing w:line="260" w:lineRule="exact"/>
              <w:jc w:val="both"/>
              <w:rPr>
                <w:rFonts w:eastAsia="標楷體"/>
                <w:sz w:val="20"/>
              </w:rPr>
            </w:pPr>
          </w:p>
          <w:p w14:paraId="5BFC6C3D" w14:textId="77777777" w:rsidR="00E64428" w:rsidRPr="00ED7158"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p w14:paraId="7DD155DE" w14:textId="77777777" w:rsidR="00E64428" w:rsidRPr="00ED7158" w:rsidRDefault="00E64428" w:rsidP="00E64428">
            <w:pPr>
              <w:spacing w:line="260" w:lineRule="exact"/>
              <w:jc w:val="both"/>
              <w:rPr>
                <w:rFonts w:eastAsia="標楷體"/>
                <w:sz w:val="20"/>
              </w:rPr>
            </w:pPr>
          </w:p>
          <w:p w14:paraId="62D83390" w14:textId="77777777" w:rsidR="00E64428" w:rsidRPr="00ED7158" w:rsidRDefault="00E64428" w:rsidP="00E64428">
            <w:pPr>
              <w:spacing w:line="260" w:lineRule="exact"/>
              <w:jc w:val="both"/>
              <w:rPr>
                <w:rFonts w:eastAsia="標楷體"/>
                <w:sz w:val="20"/>
              </w:rPr>
            </w:pPr>
          </w:p>
          <w:p w14:paraId="1B3EF65A" w14:textId="77777777" w:rsidR="00E64428" w:rsidRPr="00ED7158" w:rsidRDefault="00E64428" w:rsidP="00E64428">
            <w:pPr>
              <w:spacing w:line="260" w:lineRule="exact"/>
              <w:jc w:val="both"/>
              <w:rPr>
                <w:rFonts w:eastAsia="標楷體"/>
                <w:sz w:val="20"/>
              </w:rPr>
            </w:pPr>
          </w:p>
          <w:p w14:paraId="597DA8C5" w14:textId="77777777" w:rsidR="00E64428" w:rsidRPr="00ED7158" w:rsidRDefault="00E64428" w:rsidP="00E64428">
            <w:pPr>
              <w:spacing w:line="260" w:lineRule="exact"/>
              <w:jc w:val="both"/>
              <w:rPr>
                <w:rFonts w:eastAsia="標楷體"/>
                <w:sz w:val="20"/>
              </w:rPr>
            </w:pPr>
          </w:p>
          <w:p w14:paraId="44C071BF" w14:textId="77777777" w:rsidR="00E64428" w:rsidRPr="002430CD" w:rsidRDefault="00E64428" w:rsidP="00E64428">
            <w:pPr>
              <w:spacing w:line="260" w:lineRule="exact"/>
              <w:jc w:val="both"/>
              <w:rPr>
                <w:rFonts w:eastAsia="標楷體"/>
                <w:sz w:val="20"/>
              </w:rPr>
            </w:pPr>
            <w:r w:rsidRPr="00ED7158">
              <w:rPr>
                <w:rFonts w:ascii="標楷體" w:eastAsia="標楷體" w:hAnsi="標楷體" w:hint="eastAsia"/>
                <w:sz w:val="20"/>
                <w:szCs w:val="20"/>
              </w:rPr>
              <w:t>事實發生日起次一營業日交易時間開始</w:t>
            </w:r>
            <w:r>
              <w:rPr>
                <w:rFonts w:eastAsia="標楷體" w:hint="eastAsia"/>
                <w:sz w:val="20"/>
              </w:rPr>
              <w:t>二</w:t>
            </w:r>
            <w:r w:rsidRPr="00ED7158">
              <w:rPr>
                <w:rFonts w:ascii="標楷體" w:eastAsia="標楷體" w:hAnsi="標楷體" w:hint="eastAsia"/>
                <w:sz w:val="20"/>
                <w:szCs w:val="20"/>
              </w:rPr>
              <w:t>小時前</w:t>
            </w:r>
            <w:r w:rsidRPr="00ED7158">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25D8809C"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sidRPr="002430CD">
              <w:rPr>
                <w:rFonts w:eastAsia="標楷體" w:hint="eastAsia"/>
                <w:sz w:val="20"/>
              </w:rPr>
              <w:t>。</w:t>
            </w:r>
          </w:p>
          <w:p w14:paraId="7DCA9A70" w14:textId="77777777" w:rsidR="00E64428" w:rsidRPr="002430CD" w:rsidRDefault="00E64428" w:rsidP="00E64428">
            <w:pPr>
              <w:spacing w:line="260" w:lineRule="exact"/>
              <w:ind w:left="212" w:hanging="212"/>
              <w:jc w:val="both"/>
              <w:rPr>
                <w:rFonts w:eastAsia="標楷體"/>
                <w:sz w:val="20"/>
              </w:rPr>
            </w:pPr>
          </w:p>
          <w:p w14:paraId="6093BC9D" w14:textId="77777777" w:rsidR="00E64428" w:rsidRPr="002430CD" w:rsidRDefault="00E64428" w:rsidP="00E64428">
            <w:pPr>
              <w:spacing w:line="260" w:lineRule="exact"/>
              <w:ind w:left="212" w:hanging="212"/>
              <w:jc w:val="both"/>
              <w:rPr>
                <w:rFonts w:eastAsia="標楷體"/>
                <w:sz w:val="20"/>
              </w:rPr>
            </w:pPr>
          </w:p>
          <w:p w14:paraId="1EB7ABAD" w14:textId="77777777" w:rsidR="00E64428" w:rsidRPr="002430CD" w:rsidRDefault="00E64428" w:rsidP="00E64428">
            <w:pPr>
              <w:spacing w:line="260" w:lineRule="exact"/>
              <w:ind w:left="212" w:hanging="212"/>
              <w:jc w:val="both"/>
              <w:rPr>
                <w:rFonts w:eastAsia="標楷體"/>
                <w:sz w:val="20"/>
              </w:rPr>
            </w:pPr>
          </w:p>
          <w:p w14:paraId="0741E11F" w14:textId="77777777" w:rsidR="00E64428" w:rsidRPr="002430CD" w:rsidRDefault="00E64428" w:rsidP="00E64428">
            <w:pPr>
              <w:spacing w:line="260" w:lineRule="exact"/>
              <w:ind w:left="212" w:hanging="212"/>
              <w:jc w:val="both"/>
              <w:rPr>
                <w:rFonts w:eastAsia="標楷體"/>
                <w:sz w:val="20"/>
              </w:rPr>
            </w:pPr>
          </w:p>
          <w:p w14:paraId="05660A81" w14:textId="77777777" w:rsidR="00E64428" w:rsidRPr="002430CD" w:rsidRDefault="00E64428" w:rsidP="00E64428">
            <w:pPr>
              <w:spacing w:line="260" w:lineRule="exact"/>
              <w:ind w:left="212" w:hanging="212"/>
              <w:jc w:val="both"/>
              <w:rPr>
                <w:rFonts w:eastAsia="標楷體"/>
                <w:sz w:val="20"/>
              </w:rPr>
            </w:pPr>
          </w:p>
          <w:p w14:paraId="36AD98BB" w14:textId="77777777" w:rsidR="00E64428" w:rsidRPr="002430CD" w:rsidRDefault="00E64428" w:rsidP="00E64428">
            <w:pPr>
              <w:spacing w:line="260" w:lineRule="exact"/>
              <w:ind w:left="212" w:hanging="212"/>
              <w:jc w:val="both"/>
              <w:rPr>
                <w:rFonts w:eastAsia="標楷體"/>
                <w:sz w:val="20"/>
              </w:rPr>
            </w:pPr>
          </w:p>
          <w:p w14:paraId="3CC91BAB" w14:textId="77777777" w:rsidR="00E64428" w:rsidRPr="002430CD" w:rsidRDefault="00E64428" w:rsidP="00E64428">
            <w:pPr>
              <w:spacing w:line="260" w:lineRule="exact"/>
              <w:ind w:left="212" w:hanging="212"/>
              <w:jc w:val="both"/>
              <w:rPr>
                <w:rFonts w:eastAsia="標楷體"/>
                <w:sz w:val="20"/>
              </w:rPr>
            </w:pPr>
          </w:p>
          <w:p w14:paraId="0A3751E1" w14:textId="77777777" w:rsidR="00E64428" w:rsidRPr="002430CD" w:rsidRDefault="00E64428" w:rsidP="00E64428">
            <w:pPr>
              <w:spacing w:line="260" w:lineRule="exact"/>
              <w:ind w:left="212" w:hanging="212"/>
              <w:jc w:val="both"/>
              <w:rPr>
                <w:rFonts w:eastAsia="標楷體"/>
                <w:sz w:val="20"/>
              </w:rPr>
            </w:pPr>
          </w:p>
          <w:p w14:paraId="074CE7A7" w14:textId="77777777" w:rsidR="00E64428" w:rsidRPr="002430CD" w:rsidRDefault="00E64428" w:rsidP="00E64428">
            <w:pPr>
              <w:spacing w:line="260" w:lineRule="exact"/>
              <w:ind w:left="212" w:hanging="212"/>
              <w:jc w:val="both"/>
              <w:rPr>
                <w:rFonts w:eastAsia="標楷體"/>
                <w:sz w:val="20"/>
              </w:rPr>
            </w:pPr>
          </w:p>
          <w:p w14:paraId="2C5FAD03"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海外一般公司債、海外轉換公司債</w:t>
            </w:r>
            <w:r w:rsidRPr="002430CD">
              <w:rPr>
                <w:rFonts w:eastAsia="標楷體"/>
                <w:sz w:val="20"/>
              </w:rPr>
              <w:t>)</w:t>
            </w:r>
            <w:r w:rsidRPr="002430CD">
              <w:rPr>
                <w:rFonts w:eastAsia="標楷體" w:hint="eastAsia"/>
                <w:sz w:val="20"/>
              </w:rPr>
              <w:t>。</w:t>
            </w:r>
          </w:p>
          <w:p w14:paraId="6D7D2088" w14:textId="77777777" w:rsidR="00E64428" w:rsidRDefault="00E64428" w:rsidP="00E64428">
            <w:pPr>
              <w:spacing w:line="260" w:lineRule="exact"/>
              <w:jc w:val="both"/>
              <w:rPr>
                <w:rFonts w:eastAsia="標楷體"/>
                <w:sz w:val="20"/>
              </w:rPr>
            </w:pPr>
          </w:p>
          <w:p w14:paraId="7455F671" w14:textId="77777777" w:rsidR="00E64428" w:rsidRDefault="00E64428" w:rsidP="00E64428">
            <w:pPr>
              <w:spacing w:line="260" w:lineRule="exact"/>
              <w:jc w:val="both"/>
              <w:rPr>
                <w:rFonts w:eastAsia="標楷體"/>
                <w:sz w:val="20"/>
              </w:rPr>
            </w:pPr>
          </w:p>
          <w:p w14:paraId="20DC42C4" w14:textId="77777777" w:rsidR="00E64428" w:rsidRDefault="00E64428" w:rsidP="00E64428">
            <w:pPr>
              <w:spacing w:line="260" w:lineRule="exact"/>
              <w:jc w:val="both"/>
              <w:rPr>
                <w:rFonts w:eastAsia="標楷體"/>
                <w:sz w:val="20"/>
              </w:rPr>
            </w:pPr>
          </w:p>
          <w:p w14:paraId="3CFA1A7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1D62916" w14:textId="77777777" w:rsidR="00E64428" w:rsidRDefault="00E64428" w:rsidP="00E64428">
            <w:pPr>
              <w:spacing w:line="260" w:lineRule="exact"/>
              <w:jc w:val="both"/>
              <w:rPr>
                <w:rFonts w:eastAsia="標楷體"/>
                <w:sz w:val="20"/>
              </w:rPr>
            </w:pPr>
          </w:p>
          <w:p w14:paraId="6FF3135F" w14:textId="77777777" w:rsidR="00E64428" w:rsidRDefault="00E64428" w:rsidP="00E64428">
            <w:pPr>
              <w:spacing w:line="260" w:lineRule="exact"/>
              <w:jc w:val="both"/>
              <w:rPr>
                <w:rFonts w:eastAsia="標楷體"/>
                <w:sz w:val="20"/>
              </w:rPr>
            </w:pPr>
          </w:p>
          <w:p w14:paraId="5B3B104E" w14:textId="77777777" w:rsidR="00E64428" w:rsidRDefault="00E64428" w:rsidP="00E64428">
            <w:pPr>
              <w:spacing w:line="260" w:lineRule="exact"/>
              <w:jc w:val="both"/>
              <w:rPr>
                <w:rFonts w:eastAsia="標楷體"/>
                <w:sz w:val="20"/>
              </w:rPr>
            </w:pPr>
          </w:p>
          <w:p w14:paraId="03ED76A7" w14:textId="77777777" w:rsidR="00E64428" w:rsidRDefault="00E64428" w:rsidP="00E64428">
            <w:pPr>
              <w:spacing w:line="260" w:lineRule="exact"/>
              <w:jc w:val="both"/>
              <w:rPr>
                <w:rFonts w:eastAsia="標楷體"/>
                <w:sz w:val="20"/>
              </w:rPr>
            </w:pPr>
          </w:p>
          <w:p w14:paraId="47ED90E0" w14:textId="77777777" w:rsidR="00E64428" w:rsidRDefault="00E64428" w:rsidP="00E64428">
            <w:pPr>
              <w:spacing w:line="260" w:lineRule="exact"/>
              <w:jc w:val="both"/>
              <w:rPr>
                <w:rFonts w:eastAsia="標楷體"/>
                <w:sz w:val="20"/>
              </w:rPr>
            </w:pPr>
          </w:p>
          <w:p w14:paraId="7FDBC1A7" w14:textId="77777777" w:rsidR="00E64428"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CA13388" w14:textId="77777777" w:rsidR="00E64428" w:rsidRDefault="00E64428" w:rsidP="00E64428">
            <w:pPr>
              <w:spacing w:line="260" w:lineRule="exact"/>
              <w:jc w:val="both"/>
              <w:rPr>
                <w:rFonts w:eastAsia="標楷體"/>
                <w:sz w:val="20"/>
              </w:rPr>
            </w:pPr>
          </w:p>
          <w:p w14:paraId="3F42B8A8" w14:textId="77777777" w:rsidR="00E64428" w:rsidRDefault="00E64428" w:rsidP="00E64428">
            <w:pPr>
              <w:spacing w:line="260" w:lineRule="exact"/>
              <w:jc w:val="both"/>
              <w:rPr>
                <w:rFonts w:eastAsia="標楷體"/>
                <w:sz w:val="20"/>
              </w:rPr>
            </w:pPr>
          </w:p>
          <w:p w14:paraId="7DB2CD1C" w14:textId="77777777" w:rsidR="00E64428" w:rsidRDefault="00E64428" w:rsidP="00E64428">
            <w:pPr>
              <w:spacing w:line="260" w:lineRule="exact"/>
              <w:jc w:val="both"/>
              <w:rPr>
                <w:rFonts w:eastAsia="標楷體"/>
                <w:sz w:val="20"/>
              </w:rPr>
            </w:pPr>
          </w:p>
          <w:p w14:paraId="4F73A155" w14:textId="77777777" w:rsidR="00E64428" w:rsidRDefault="00E64428" w:rsidP="00E64428">
            <w:pPr>
              <w:spacing w:line="260" w:lineRule="exact"/>
              <w:jc w:val="both"/>
              <w:rPr>
                <w:rFonts w:eastAsia="標楷體"/>
                <w:sz w:val="20"/>
              </w:rPr>
            </w:pPr>
          </w:p>
          <w:p w14:paraId="220124F4" w14:textId="77777777" w:rsidR="00E64428" w:rsidRDefault="00E64428" w:rsidP="00E64428">
            <w:pPr>
              <w:spacing w:line="260" w:lineRule="exact"/>
              <w:jc w:val="both"/>
              <w:rPr>
                <w:rFonts w:eastAsia="標楷體"/>
                <w:sz w:val="20"/>
              </w:rPr>
            </w:pPr>
          </w:p>
          <w:p w14:paraId="20F36DC6" w14:textId="77777777" w:rsidR="00E64428" w:rsidRPr="002430CD" w:rsidRDefault="00E64428" w:rsidP="00E64428">
            <w:pPr>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5C70332"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發行人募集與發行海外有價證券處理準則第</w:t>
            </w:r>
            <w:r>
              <w:rPr>
                <w:rFonts w:eastAsia="標楷體" w:hint="eastAsia"/>
                <w:sz w:val="20"/>
              </w:rPr>
              <w:t>21</w:t>
            </w:r>
            <w:r>
              <w:rPr>
                <w:rFonts w:eastAsia="標楷體" w:hint="eastAsia"/>
                <w:sz w:val="20"/>
              </w:rPr>
              <w:t>、</w:t>
            </w:r>
            <w:r>
              <w:rPr>
                <w:rFonts w:eastAsia="標楷體" w:hint="eastAsia"/>
                <w:sz w:val="20"/>
              </w:rPr>
              <w:t>36</w:t>
            </w:r>
            <w:r w:rsidRPr="002430CD">
              <w:rPr>
                <w:rFonts w:eastAsia="標楷體" w:hint="eastAsia"/>
                <w:sz w:val="20"/>
              </w:rPr>
              <w:t>條。</w:t>
            </w:r>
          </w:p>
          <w:p w14:paraId="2ED26CD5" w14:textId="77777777" w:rsidR="00E64428" w:rsidRPr="002430CD" w:rsidRDefault="00E64428" w:rsidP="00E64428">
            <w:pPr>
              <w:spacing w:line="260" w:lineRule="exact"/>
              <w:jc w:val="both"/>
              <w:rPr>
                <w:rFonts w:eastAsia="標楷體"/>
                <w:sz w:val="20"/>
              </w:rPr>
            </w:pPr>
          </w:p>
          <w:p w14:paraId="59A5EEC9" w14:textId="77777777" w:rsidR="00E64428" w:rsidRPr="002430CD" w:rsidRDefault="00E64428" w:rsidP="00E64428">
            <w:pPr>
              <w:spacing w:line="260" w:lineRule="exact"/>
              <w:jc w:val="both"/>
              <w:rPr>
                <w:rFonts w:eastAsia="標楷體"/>
                <w:sz w:val="20"/>
              </w:rPr>
            </w:pPr>
          </w:p>
          <w:p w14:paraId="4DC672D4" w14:textId="77777777" w:rsidR="00E64428" w:rsidRPr="002430CD" w:rsidRDefault="00E64428" w:rsidP="00E64428">
            <w:pPr>
              <w:spacing w:line="260" w:lineRule="exact"/>
              <w:jc w:val="both"/>
              <w:rPr>
                <w:rFonts w:eastAsia="標楷體"/>
                <w:sz w:val="20"/>
              </w:rPr>
            </w:pPr>
          </w:p>
          <w:p w14:paraId="513018BD" w14:textId="77777777" w:rsidR="00E64428" w:rsidRPr="002430CD" w:rsidRDefault="00E64428" w:rsidP="00E64428">
            <w:pPr>
              <w:spacing w:line="260" w:lineRule="exact"/>
              <w:jc w:val="both"/>
              <w:rPr>
                <w:rFonts w:eastAsia="標楷體"/>
                <w:sz w:val="20"/>
              </w:rPr>
            </w:pPr>
          </w:p>
          <w:p w14:paraId="3D31EFD0" w14:textId="77777777" w:rsidR="00E64428" w:rsidRPr="002430CD" w:rsidRDefault="00E64428" w:rsidP="00E64428">
            <w:pPr>
              <w:spacing w:line="260" w:lineRule="exact"/>
              <w:jc w:val="both"/>
              <w:rPr>
                <w:rFonts w:eastAsia="標楷體"/>
                <w:sz w:val="20"/>
              </w:rPr>
            </w:pPr>
          </w:p>
          <w:p w14:paraId="3FC9E0A5" w14:textId="77777777" w:rsidR="00E64428" w:rsidRPr="002430CD" w:rsidRDefault="00E64428" w:rsidP="00E64428">
            <w:pPr>
              <w:spacing w:line="260" w:lineRule="exact"/>
              <w:jc w:val="both"/>
              <w:rPr>
                <w:rFonts w:eastAsia="標楷體"/>
                <w:sz w:val="20"/>
              </w:rPr>
            </w:pPr>
          </w:p>
          <w:p w14:paraId="3EBBEADD" w14:textId="77777777" w:rsidR="00E64428" w:rsidRPr="002430CD" w:rsidRDefault="00E64428" w:rsidP="00E64428">
            <w:pPr>
              <w:spacing w:line="260" w:lineRule="exact"/>
              <w:jc w:val="both"/>
              <w:rPr>
                <w:rFonts w:eastAsia="標楷體"/>
                <w:sz w:val="20"/>
              </w:rPr>
            </w:pPr>
          </w:p>
          <w:p w14:paraId="4A2E00B8" w14:textId="77777777" w:rsidR="00E64428" w:rsidRPr="002430CD" w:rsidRDefault="00E64428" w:rsidP="00E64428">
            <w:pPr>
              <w:spacing w:line="260" w:lineRule="exact"/>
              <w:jc w:val="both"/>
              <w:rPr>
                <w:rFonts w:eastAsia="標楷體"/>
                <w:sz w:val="20"/>
              </w:rPr>
            </w:pPr>
          </w:p>
          <w:p w14:paraId="61DE63EA" w14:textId="77777777" w:rsidR="00E64428" w:rsidRPr="002430CD" w:rsidRDefault="00E64428" w:rsidP="00E64428">
            <w:pPr>
              <w:spacing w:line="260" w:lineRule="exact"/>
              <w:jc w:val="both"/>
              <w:rPr>
                <w:rFonts w:eastAsia="標楷體"/>
                <w:sz w:val="20"/>
              </w:rPr>
            </w:pPr>
          </w:p>
          <w:p w14:paraId="2BABF661"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89.2.9(89)</w:t>
            </w:r>
            <w:r w:rsidRPr="002430CD">
              <w:rPr>
                <w:rFonts w:eastAsia="標楷體" w:hint="eastAsia"/>
                <w:sz w:val="20"/>
              </w:rPr>
              <w:t>台財證</w:t>
            </w:r>
            <w:r w:rsidRPr="002430CD">
              <w:rPr>
                <w:rFonts w:eastAsia="標楷體" w:hint="eastAsia"/>
                <w:sz w:val="20"/>
              </w:rPr>
              <w:t>(</w:t>
            </w:r>
            <w:proofErr w:type="gramStart"/>
            <w:r w:rsidRPr="002430CD">
              <w:rPr>
                <w:rFonts w:eastAsia="標楷體" w:hint="eastAsia"/>
                <w:sz w:val="20"/>
              </w:rPr>
              <w:t>一</w:t>
            </w:r>
            <w:proofErr w:type="gramEnd"/>
            <w:r w:rsidRPr="002430CD">
              <w:rPr>
                <w:rFonts w:eastAsia="標楷體" w:hint="eastAsia"/>
                <w:sz w:val="20"/>
              </w:rPr>
              <w:t>)</w:t>
            </w:r>
            <w:r w:rsidRPr="002430CD">
              <w:rPr>
                <w:rFonts w:eastAsia="標楷體" w:hint="eastAsia"/>
                <w:sz w:val="20"/>
              </w:rPr>
              <w:t>第</w:t>
            </w:r>
            <w:r w:rsidRPr="002430CD">
              <w:rPr>
                <w:rFonts w:eastAsia="標楷體" w:hint="eastAsia"/>
                <w:sz w:val="20"/>
              </w:rPr>
              <w:t>00398</w:t>
            </w:r>
            <w:r w:rsidRPr="002430CD">
              <w:rPr>
                <w:rFonts w:eastAsia="標楷體" w:hint="eastAsia"/>
                <w:sz w:val="20"/>
              </w:rPr>
              <w:t>號函。</w:t>
            </w:r>
          </w:p>
          <w:p w14:paraId="7F17B011" w14:textId="77777777" w:rsidR="00E64428" w:rsidRDefault="00E64428" w:rsidP="00E64428">
            <w:pPr>
              <w:kinsoku w:val="0"/>
              <w:overflowPunct w:val="0"/>
              <w:spacing w:line="260" w:lineRule="exact"/>
              <w:jc w:val="both"/>
              <w:rPr>
                <w:rFonts w:eastAsia="標楷體"/>
                <w:sz w:val="20"/>
              </w:rPr>
            </w:pPr>
          </w:p>
          <w:p w14:paraId="4ACA6B4B" w14:textId="77777777" w:rsidR="00E64428" w:rsidRDefault="00E64428" w:rsidP="00E64428">
            <w:pPr>
              <w:kinsoku w:val="0"/>
              <w:overflowPunct w:val="0"/>
              <w:spacing w:line="260" w:lineRule="exact"/>
              <w:jc w:val="both"/>
              <w:rPr>
                <w:rFonts w:eastAsia="標楷體"/>
                <w:sz w:val="20"/>
              </w:rPr>
            </w:pPr>
          </w:p>
          <w:p w14:paraId="52830478" w14:textId="77777777" w:rsidR="00E64428" w:rsidRDefault="00E64428" w:rsidP="00E64428">
            <w:pPr>
              <w:kinsoku w:val="0"/>
              <w:overflowPunct w:val="0"/>
              <w:spacing w:line="260" w:lineRule="exact"/>
              <w:jc w:val="both"/>
              <w:rPr>
                <w:rFonts w:eastAsia="標楷體"/>
                <w:sz w:val="20"/>
              </w:rPr>
            </w:pPr>
          </w:p>
          <w:p w14:paraId="074F62D6" w14:textId="77777777" w:rsidR="00E64428" w:rsidRDefault="00E64428" w:rsidP="00E64428">
            <w:pPr>
              <w:kinsoku w:val="0"/>
              <w:overflowPunct w:val="0"/>
              <w:spacing w:line="260" w:lineRule="exact"/>
              <w:jc w:val="both"/>
              <w:rPr>
                <w:rFonts w:eastAsia="標楷體"/>
                <w:sz w:val="20"/>
              </w:rPr>
            </w:pPr>
          </w:p>
          <w:p w14:paraId="0B8F6D28" w14:textId="77777777" w:rsidR="00E64428" w:rsidRDefault="00E64428" w:rsidP="00E64428">
            <w:pPr>
              <w:kinsoku w:val="0"/>
              <w:overflowPunct w:val="0"/>
              <w:spacing w:line="260" w:lineRule="exact"/>
              <w:jc w:val="both"/>
              <w:rPr>
                <w:rFonts w:eastAsia="標楷體"/>
                <w:sz w:val="20"/>
              </w:rPr>
            </w:pPr>
            <w:hyperlink r:id="rId33"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2</w:t>
            </w:r>
            <w:r>
              <w:rPr>
                <w:rFonts w:eastAsia="標楷體" w:hint="eastAsia"/>
                <w:sz w:val="20"/>
              </w:rPr>
              <w:t>款。</w:t>
            </w:r>
          </w:p>
          <w:p w14:paraId="185B60F7" w14:textId="77777777" w:rsidR="00E64428" w:rsidRDefault="00E64428" w:rsidP="00E64428">
            <w:pPr>
              <w:kinsoku w:val="0"/>
              <w:overflowPunct w:val="0"/>
              <w:spacing w:line="260" w:lineRule="exact"/>
              <w:jc w:val="both"/>
              <w:rPr>
                <w:rFonts w:eastAsia="標楷體"/>
                <w:sz w:val="20"/>
              </w:rPr>
            </w:pPr>
          </w:p>
          <w:p w14:paraId="04A39783" w14:textId="77777777" w:rsidR="00E64428" w:rsidRDefault="00E64428" w:rsidP="00E64428">
            <w:pPr>
              <w:kinsoku w:val="0"/>
              <w:overflowPunct w:val="0"/>
              <w:spacing w:line="260" w:lineRule="exact"/>
              <w:jc w:val="both"/>
              <w:rPr>
                <w:rFonts w:eastAsia="標楷體"/>
                <w:sz w:val="20"/>
              </w:rPr>
            </w:pPr>
          </w:p>
          <w:p w14:paraId="12F81D69" w14:textId="77777777" w:rsidR="00E64428" w:rsidRDefault="00E64428" w:rsidP="00E64428">
            <w:pPr>
              <w:kinsoku w:val="0"/>
              <w:overflowPunct w:val="0"/>
              <w:spacing w:line="260" w:lineRule="exact"/>
              <w:jc w:val="both"/>
              <w:rPr>
                <w:rFonts w:eastAsia="標楷體"/>
                <w:sz w:val="20"/>
              </w:rPr>
            </w:pPr>
          </w:p>
          <w:p w14:paraId="538D0E0D" w14:textId="77777777" w:rsidR="00E64428" w:rsidRDefault="00E64428" w:rsidP="00E64428">
            <w:pPr>
              <w:kinsoku w:val="0"/>
              <w:overflowPunct w:val="0"/>
              <w:spacing w:line="260" w:lineRule="exact"/>
              <w:jc w:val="both"/>
              <w:rPr>
                <w:rFonts w:eastAsia="標楷體"/>
                <w:sz w:val="20"/>
              </w:rPr>
            </w:pPr>
          </w:p>
          <w:p w14:paraId="6560D872" w14:textId="77777777" w:rsidR="00E64428" w:rsidRDefault="00E64428" w:rsidP="00E64428">
            <w:pPr>
              <w:kinsoku w:val="0"/>
              <w:overflowPunct w:val="0"/>
              <w:spacing w:line="260" w:lineRule="exact"/>
              <w:jc w:val="both"/>
              <w:rPr>
                <w:rFonts w:eastAsia="標楷體"/>
                <w:sz w:val="20"/>
              </w:rPr>
            </w:pPr>
            <w:hyperlink r:id="rId34"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3</w:t>
            </w:r>
            <w:r>
              <w:rPr>
                <w:rFonts w:eastAsia="標楷體" w:hint="eastAsia"/>
                <w:sz w:val="20"/>
              </w:rPr>
              <w:t>款。</w:t>
            </w:r>
          </w:p>
          <w:p w14:paraId="4F5C7171" w14:textId="77777777" w:rsidR="00E64428" w:rsidRDefault="00E64428" w:rsidP="00E64428">
            <w:pPr>
              <w:kinsoku w:val="0"/>
              <w:overflowPunct w:val="0"/>
              <w:spacing w:line="260" w:lineRule="exact"/>
              <w:jc w:val="both"/>
              <w:rPr>
                <w:rFonts w:eastAsia="標楷體"/>
                <w:sz w:val="20"/>
              </w:rPr>
            </w:pPr>
          </w:p>
          <w:p w14:paraId="2878E8B3" w14:textId="77777777" w:rsidR="00E64428" w:rsidRDefault="00E64428" w:rsidP="00E64428">
            <w:pPr>
              <w:kinsoku w:val="0"/>
              <w:overflowPunct w:val="0"/>
              <w:spacing w:line="260" w:lineRule="exact"/>
              <w:jc w:val="both"/>
              <w:rPr>
                <w:rFonts w:eastAsia="標楷體"/>
                <w:sz w:val="20"/>
              </w:rPr>
            </w:pPr>
          </w:p>
          <w:p w14:paraId="4183DD0A" w14:textId="77777777" w:rsidR="00E64428" w:rsidRDefault="00E64428" w:rsidP="00E64428">
            <w:pPr>
              <w:kinsoku w:val="0"/>
              <w:overflowPunct w:val="0"/>
              <w:spacing w:line="260" w:lineRule="exact"/>
              <w:jc w:val="both"/>
              <w:rPr>
                <w:rFonts w:eastAsia="標楷體"/>
                <w:sz w:val="20"/>
              </w:rPr>
            </w:pPr>
          </w:p>
          <w:p w14:paraId="7AC3A371" w14:textId="77777777" w:rsidR="00E64428" w:rsidRDefault="00E64428" w:rsidP="00E64428">
            <w:pPr>
              <w:kinsoku w:val="0"/>
              <w:overflowPunct w:val="0"/>
              <w:spacing w:line="260" w:lineRule="exact"/>
              <w:jc w:val="both"/>
              <w:rPr>
                <w:rFonts w:eastAsia="標楷體"/>
                <w:sz w:val="20"/>
              </w:rPr>
            </w:pPr>
          </w:p>
          <w:p w14:paraId="3E622BF3" w14:textId="77777777" w:rsidR="00E64428" w:rsidRPr="002430CD" w:rsidRDefault="00E64428" w:rsidP="00E64428">
            <w:pPr>
              <w:kinsoku w:val="0"/>
              <w:overflowPunct w:val="0"/>
              <w:spacing w:line="260" w:lineRule="exact"/>
              <w:jc w:val="both"/>
              <w:rPr>
                <w:rFonts w:eastAsia="標楷體"/>
                <w:sz w:val="20"/>
              </w:rPr>
            </w:pPr>
            <w:hyperlink r:id="rId35"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4</w:t>
            </w:r>
            <w:r>
              <w:rPr>
                <w:rFonts w:eastAsia="標楷體" w:hint="eastAsia"/>
                <w:sz w:val="20"/>
              </w:rPr>
              <w:t>款。</w:t>
            </w:r>
          </w:p>
        </w:tc>
      </w:tr>
      <w:tr w:rsidR="00E64428" w:rsidRPr="002430CD" w14:paraId="2A12657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38BE278"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29</w:t>
            </w:r>
          </w:p>
        </w:tc>
        <w:tc>
          <w:tcPr>
            <w:tcW w:w="2280" w:type="dxa"/>
            <w:tcBorders>
              <w:top w:val="single" w:sz="4" w:space="0" w:color="auto"/>
              <w:left w:val="single" w:sz="4" w:space="0" w:color="auto"/>
              <w:bottom w:val="single" w:sz="4" w:space="0" w:color="auto"/>
              <w:right w:val="single" w:sz="4" w:space="0" w:color="auto"/>
            </w:tcBorders>
          </w:tcPr>
          <w:p w14:paraId="387BFC2C" w14:textId="77777777" w:rsidR="00E64428" w:rsidRPr="002430CD" w:rsidRDefault="00E64428" w:rsidP="00E64428">
            <w:pPr>
              <w:spacing w:line="260" w:lineRule="exact"/>
              <w:jc w:val="both"/>
              <w:rPr>
                <w:rFonts w:eastAsia="標楷體"/>
                <w:sz w:val="20"/>
              </w:rPr>
            </w:pPr>
            <w:r w:rsidRPr="002430CD">
              <w:rPr>
                <w:rFonts w:eastAsia="標楷體" w:hint="eastAsia"/>
                <w:sz w:val="20"/>
              </w:rPr>
              <w:t>現金增資及發行公司債申報作業。</w:t>
            </w:r>
          </w:p>
        </w:tc>
        <w:tc>
          <w:tcPr>
            <w:tcW w:w="2160" w:type="dxa"/>
            <w:tcBorders>
              <w:top w:val="single" w:sz="4" w:space="0" w:color="auto"/>
              <w:left w:val="single" w:sz="4" w:space="0" w:color="auto"/>
              <w:bottom w:val="single" w:sz="4" w:space="0" w:color="auto"/>
              <w:right w:val="single" w:sz="4" w:space="0" w:color="auto"/>
            </w:tcBorders>
          </w:tcPr>
          <w:p w14:paraId="0785F104"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於申報生效或申請核准通知到達之日起一日內輸入基本資料。</w:t>
            </w:r>
          </w:p>
          <w:p w14:paraId="387BCF71" w14:textId="77777777" w:rsidR="00E64428" w:rsidRPr="002430CD" w:rsidRDefault="00E64428" w:rsidP="00E64428">
            <w:pPr>
              <w:pStyle w:val="a3"/>
              <w:spacing w:line="260" w:lineRule="exact"/>
              <w:jc w:val="both"/>
              <w:rPr>
                <w:rFonts w:ascii="Times New Roman" w:eastAsia="標楷體" w:hAnsi="Times New Roman"/>
                <w:sz w:val="20"/>
              </w:rPr>
            </w:pPr>
          </w:p>
          <w:p w14:paraId="00D1E33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與代收及專戶存儲價款行庫分別訂約之日起二日內將訂約行庫名稱、訂約日期輸入。</w:t>
            </w:r>
          </w:p>
          <w:p w14:paraId="0F07760D" w14:textId="77777777" w:rsidR="00E64428" w:rsidRPr="002430CD" w:rsidRDefault="00E64428" w:rsidP="00E64428">
            <w:pPr>
              <w:pStyle w:val="a3"/>
              <w:spacing w:line="260" w:lineRule="exact"/>
              <w:jc w:val="both"/>
              <w:rPr>
                <w:rFonts w:ascii="Times New Roman" w:eastAsia="標楷體" w:hAnsi="Times New Roman"/>
                <w:sz w:val="20"/>
              </w:rPr>
            </w:pPr>
          </w:p>
          <w:p w14:paraId="2C4890DD"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延展募集案件於核准通知到達之日起一日內輸入。</w:t>
            </w:r>
          </w:p>
          <w:p w14:paraId="76EA3FD7" w14:textId="77777777" w:rsidR="00E64428" w:rsidRPr="002430CD" w:rsidRDefault="00E64428" w:rsidP="00E64428">
            <w:pPr>
              <w:pStyle w:val="a3"/>
              <w:spacing w:line="260" w:lineRule="exact"/>
              <w:jc w:val="both"/>
              <w:rPr>
                <w:rFonts w:ascii="Times New Roman" w:eastAsia="標楷體" w:hAnsi="Times New Roman"/>
                <w:sz w:val="20"/>
              </w:rPr>
            </w:pPr>
          </w:p>
          <w:p w14:paraId="13A02397" w14:textId="77777777" w:rsidR="00E64428" w:rsidRDefault="00E64428" w:rsidP="00E64428">
            <w:pPr>
              <w:pStyle w:val="a3"/>
              <w:spacing w:line="260" w:lineRule="exact"/>
              <w:jc w:val="both"/>
              <w:rPr>
                <w:rFonts w:ascii="Times New Roman" w:eastAsia="標楷體" w:hAnsi="Times New Roman"/>
                <w:sz w:val="20"/>
              </w:rPr>
            </w:pPr>
          </w:p>
          <w:p w14:paraId="0182191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因董事會決議有所變動者應於二日內輸入更動資料及董事會之日起次一營業日交易時間開始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前發佈重大訊息。</w:t>
            </w:r>
          </w:p>
        </w:tc>
        <w:tc>
          <w:tcPr>
            <w:tcW w:w="6300" w:type="dxa"/>
            <w:tcBorders>
              <w:top w:val="single" w:sz="4" w:space="0" w:color="auto"/>
              <w:left w:val="single" w:sz="4" w:space="0" w:color="auto"/>
              <w:bottom w:val="single" w:sz="4" w:space="0" w:color="auto"/>
              <w:right w:val="single" w:sz="4" w:space="0" w:color="auto"/>
            </w:tcBorders>
          </w:tcPr>
          <w:p w14:paraId="770A75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lastRenderedPageBreak/>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67544F7E" w14:textId="77777777" w:rsidR="00E64428" w:rsidRPr="002430CD" w:rsidRDefault="00E64428" w:rsidP="00E64428">
            <w:pPr>
              <w:pStyle w:val="a3"/>
              <w:spacing w:line="260" w:lineRule="exact"/>
              <w:jc w:val="both"/>
              <w:rPr>
                <w:rFonts w:ascii="Times New Roman" w:eastAsia="標楷體" w:hAnsi="Times New Roman"/>
                <w:sz w:val="20"/>
              </w:rPr>
            </w:pPr>
          </w:p>
          <w:p w14:paraId="287A8D2F" w14:textId="77777777" w:rsidR="00E64428" w:rsidRPr="002430CD" w:rsidRDefault="00E64428" w:rsidP="00E64428">
            <w:pPr>
              <w:pStyle w:val="a3"/>
              <w:spacing w:line="260" w:lineRule="exact"/>
              <w:jc w:val="both"/>
              <w:rPr>
                <w:rFonts w:ascii="Times New Roman" w:eastAsia="標楷體" w:hAnsi="Times New Roman"/>
                <w:sz w:val="20"/>
              </w:rPr>
            </w:pPr>
          </w:p>
          <w:p w14:paraId="008719F2"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委託代收價款及</w:t>
            </w:r>
            <w:proofErr w:type="gramStart"/>
            <w:r w:rsidRPr="002430CD">
              <w:rPr>
                <w:rFonts w:ascii="Times New Roman" w:eastAsia="標楷體" w:hAnsi="Times New Roman" w:hint="eastAsia"/>
                <w:sz w:val="20"/>
              </w:rPr>
              <w:t>存儲專戶</w:t>
            </w:r>
            <w:proofErr w:type="gramEnd"/>
            <w:r w:rsidRPr="002430CD">
              <w:rPr>
                <w:rFonts w:ascii="Times New Roman" w:eastAsia="標楷體" w:hAnsi="Times New Roman" w:hint="eastAsia"/>
                <w:sz w:val="20"/>
              </w:rPr>
              <w:t>訂約、</w:t>
            </w:r>
            <w:proofErr w:type="gramStart"/>
            <w:r w:rsidRPr="002430CD">
              <w:rPr>
                <w:rFonts w:ascii="Times New Roman" w:eastAsia="標楷體" w:hAnsi="Times New Roman" w:hint="eastAsia"/>
                <w:sz w:val="20"/>
              </w:rPr>
              <w:t>收足股款</w:t>
            </w:r>
            <w:proofErr w:type="gramEnd"/>
            <w:r w:rsidRPr="002430CD">
              <w:rPr>
                <w:rFonts w:ascii="Times New Roman" w:eastAsia="標楷體" w:hAnsi="Times New Roman" w:hint="eastAsia"/>
                <w:sz w:val="20"/>
              </w:rPr>
              <w:t>、現增繳款及現增新股發放日期申報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9FB1288" w14:textId="77777777" w:rsidR="00E64428" w:rsidRPr="002430CD" w:rsidRDefault="00E64428" w:rsidP="00E64428">
            <w:pPr>
              <w:pStyle w:val="a3"/>
              <w:spacing w:line="260" w:lineRule="exact"/>
              <w:jc w:val="both"/>
              <w:rPr>
                <w:rFonts w:ascii="Times New Roman" w:eastAsia="標楷體" w:hAnsi="Times New Roman"/>
                <w:sz w:val="20"/>
              </w:rPr>
            </w:pPr>
          </w:p>
          <w:p w14:paraId="1002DF66" w14:textId="77777777" w:rsidR="00E64428" w:rsidRPr="002430CD" w:rsidRDefault="00E64428" w:rsidP="00E64428">
            <w:pPr>
              <w:pStyle w:val="a3"/>
              <w:spacing w:line="260" w:lineRule="exact"/>
              <w:jc w:val="both"/>
              <w:rPr>
                <w:rFonts w:ascii="Times New Roman" w:eastAsia="標楷體" w:hAnsi="Times New Roman"/>
                <w:sz w:val="20"/>
              </w:rPr>
            </w:pPr>
          </w:p>
          <w:p w14:paraId="594111E3" w14:textId="77777777" w:rsidR="00E64428" w:rsidRPr="002430CD" w:rsidRDefault="00E64428" w:rsidP="00E64428">
            <w:pPr>
              <w:pStyle w:val="a3"/>
              <w:spacing w:line="260" w:lineRule="exact"/>
              <w:jc w:val="both"/>
              <w:rPr>
                <w:rFonts w:ascii="Times New Roman" w:eastAsia="標楷體" w:hAnsi="Times New Roman"/>
                <w:sz w:val="20"/>
              </w:rPr>
            </w:pPr>
          </w:p>
          <w:p w14:paraId="305816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 xml:space="preserve">(sii.twse.com.tw/ </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延展募集期限案件申報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E5FEDDE" w14:textId="77777777" w:rsidR="00E64428" w:rsidRPr="002430CD" w:rsidRDefault="00E64428" w:rsidP="00E64428">
            <w:pPr>
              <w:pStyle w:val="a3"/>
              <w:spacing w:line="260" w:lineRule="exact"/>
              <w:jc w:val="both"/>
              <w:rPr>
                <w:rFonts w:ascii="Times New Roman" w:eastAsia="標楷體" w:hAnsi="Times New Roman"/>
                <w:sz w:val="20"/>
              </w:rPr>
            </w:pPr>
          </w:p>
          <w:p w14:paraId="01353AF0" w14:textId="77777777" w:rsidR="00E64428" w:rsidRPr="002430CD" w:rsidRDefault="00E64428" w:rsidP="00E64428">
            <w:pPr>
              <w:pStyle w:val="a3"/>
              <w:spacing w:line="260" w:lineRule="exact"/>
              <w:jc w:val="both"/>
              <w:rPr>
                <w:rFonts w:ascii="Times New Roman" w:eastAsia="標楷體" w:hAnsi="Times New Roman"/>
                <w:sz w:val="20"/>
              </w:rPr>
            </w:pPr>
          </w:p>
          <w:p w14:paraId="7222C221" w14:textId="77777777" w:rsidR="00E64428" w:rsidRPr="002430CD" w:rsidRDefault="00E64428" w:rsidP="00E64428">
            <w:pPr>
              <w:pStyle w:val="a3"/>
              <w:spacing w:line="260" w:lineRule="exact"/>
              <w:jc w:val="both"/>
              <w:rPr>
                <w:rFonts w:ascii="Times New Roman" w:eastAsia="標楷體" w:hAnsi="Times New Roman"/>
                <w:sz w:val="20"/>
              </w:rPr>
            </w:pPr>
          </w:p>
          <w:p w14:paraId="3A7E6DFE"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現金增資及發行公司債申報作業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設定董事會通過變更計劃日期、計劃基本資料輸入、計劃項目及進度輸入、計劃效益輸入</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1F4E6DFC"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EDE25AE" w14:textId="77777777" w:rsidR="00E64428" w:rsidRPr="002430CD" w:rsidRDefault="00E64428" w:rsidP="00E64428">
            <w:pPr>
              <w:spacing w:line="260" w:lineRule="exact"/>
              <w:jc w:val="both"/>
              <w:rPr>
                <w:rFonts w:eastAsia="標楷體"/>
                <w:sz w:val="20"/>
              </w:rPr>
            </w:pPr>
            <w:r w:rsidRPr="002430CD">
              <w:rPr>
                <w:rFonts w:eastAsia="標楷體" w:hint="eastAsia"/>
                <w:sz w:val="20"/>
              </w:rPr>
              <w:lastRenderedPageBreak/>
              <w:t>1.</w:t>
            </w:r>
            <w:r w:rsidRPr="002430CD">
              <w:rPr>
                <w:rFonts w:eastAsia="標楷體" w:hint="eastAsia"/>
                <w:sz w:val="20"/>
              </w:rPr>
              <w:t>發行人募集與發行有價證券處理準則。</w:t>
            </w:r>
          </w:p>
          <w:p w14:paraId="13FB19FD" w14:textId="1F837350" w:rsidR="00E64428" w:rsidRPr="002430CD" w:rsidRDefault="00710D25" w:rsidP="00E64428">
            <w:pPr>
              <w:pStyle w:val="23"/>
              <w:kinsoku/>
              <w:wordWrap/>
              <w:overflowPunct/>
              <w:spacing w:line="260" w:lineRule="exact"/>
            </w:pPr>
            <w:r>
              <w:t>2</w:t>
            </w:r>
            <w:r w:rsidR="00E64428" w:rsidRPr="002430CD">
              <w:rPr>
                <w:rFonts w:hint="eastAsia"/>
              </w:rPr>
              <w:t>.</w:t>
            </w:r>
            <w:r w:rsidR="00E64428" w:rsidRPr="002430CD">
              <w:rPr>
                <w:rFonts w:hint="eastAsia"/>
              </w:rPr>
              <w:t>本公司對有價證券上市公司重大訊息之查證暨公開處理程序。</w:t>
            </w:r>
          </w:p>
          <w:p w14:paraId="2A3ABA86" w14:textId="209A699F" w:rsidR="00E64428" w:rsidRPr="002430CD" w:rsidRDefault="00710D25" w:rsidP="00E64428">
            <w:pPr>
              <w:spacing w:line="260" w:lineRule="exact"/>
              <w:jc w:val="both"/>
              <w:rPr>
                <w:rFonts w:eastAsia="標楷體"/>
                <w:sz w:val="20"/>
              </w:rPr>
            </w:pPr>
            <w:r w:rsidRPr="00671921">
              <w:rPr>
                <w:rFonts w:eastAsia="標楷體"/>
                <w:sz w:val="20"/>
                <w:szCs w:val="20"/>
              </w:rPr>
              <w:lastRenderedPageBreak/>
              <w:t>3</w:t>
            </w:r>
            <w:r w:rsidR="00E64428" w:rsidRPr="00671921">
              <w:rPr>
                <w:rFonts w:eastAsia="標楷體" w:hint="eastAsia"/>
                <w:sz w:val="20"/>
                <w:szCs w:val="20"/>
              </w:rPr>
              <w:t>.</w:t>
            </w:r>
            <w:r w:rsidR="00E64428" w:rsidRPr="00671921">
              <w:rPr>
                <w:rFonts w:eastAsia="標楷體" w:hint="eastAsia"/>
                <w:sz w:val="20"/>
                <w:szCs w:val="20"/>
              </w:rPr>
              <w:t>本公司對有價證券上市公司及境外指數股票型基金上市之境外基金機構資訊申報作業辦法。</w:t>
            </w:r>
          </w:p>
        </w:tc>
      </w:tr>
      <w:tr w:rsidR="00E64428" w:rsidRPr="002430CD" w14:paraId="08C0574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CB8EA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30</w:t>
            </w:r>
          </w:p>
        </w:tc>
        <w:tc>
          <w:tcPr>
            <w:tcW w:w="2280" w:type="dxa"/>
            <w:tcBorders>
              <w:top w:val="single" w:sz="4" w:space="0" w:color="auto"/>
              <w:left w:val="single" w:sz="4" w:space="0" w:color="auto"/>
              <w:bottom w:val="single" w:sz="4" w:space="0" w:color="auto"/>
              <w:right w:val="single" w:sz="4" w:space="0" w:color="auto"/>
            </w:tcBorders>
          </w:tcPr>
          <w:p w14:paraId="022D53C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公司債相關資料：</w:t>
            </w:r>
          </w:p>
          <w:p w14:paraId="1FF38D00"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發行公司債之實際發行金額、期限、利率及還本辦法。</w:t>
            </w:r>
          </w:p>
          <w:p w14:paraId="5D750A13" w14:textId="77777777" w:rsidR="00E64428" w:rsidRPr="002430CD" w:rsidRDefault="00E64428" w:rsidP="00E64428">
            <w:pPr>
              <w:spacing w:line="260" w:lineRule="exact"/>
              <w:ind w:left="200" w:hanging="200"/>
              <w:jc w:val="both"/>
              <w:rPr>
                <w:rFonts w:eastAsia="標楷體"/>
                <w:sz w:val="20"/>
              </w:rPr>
            </w:pPr>
          </w:p>
          <w:p w14:paraId="6E1059E9"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2.</w:t>
            </w:r>
            <w:r w:rsidRPr="002430CD">
              <w:rPr>
                <w:rFonts w:eastAsia="標楷體" w:hint="eastAsia"/>
                <w:sz w:val="20"/>
              </w:rPr>
              <w:t>第一次發行公司債之申報事項變更之公告。</w:t>
            </w:r>
          </w:p>
          <w:p w14:paraId="045625C7" w14:textId="77777777" w:rsidR="00E64428" w:rsidRPr="002430CD" w:rsidRDefault="00E64428" w:rsidP="00E64428">
            <w:pPr>
              <w:spacing w:line="260" w:lineRule="exact"/>
              <w:ind w:left="200" w:hanging="200"/>
              <w:jc w:val="both"/>
              <w:rPr>
                <w:rFonts w:eastAsia="標楷體"/>
                <w:sz w:val="20"/>
              </w:rPr>
            </w:pPr>
          </w:p>
          <w:p w14:paraId="77F3E695" w14:textId="77777777" w:rsidR="00E64428" w:rsidRPr="002430CD" w:rsidRDefault="00E64428" w:rsidP="00E64428">
            <w:pPr>
              <w:spacing w:line="260" w:lineRule="exact"/>
              <w:ind w:left="200" w:hanging="200"/>
              <w:jc w:val="both"/>
              <w:rPr>
                <w:rFonts w:eastAsia="標楷體"/>
                <w:sz w:val="20"/>
              </w:rPr>
            </w:pPr>
            <w:r w:rsidRPr="002430CD">
              <w:rPr>
                <w:rFonts w:eastAsia="標楷體" w:hint="eastAsia"/>
                <w:sz w:val="20"/>
              </w:rPr>
              <w:t xml:space="preserve"> </w:t>
            </w:r>
          </w:p>
        </w:tc>
        <w:tc>
          <w:tcPr>
            <w:tcW w:w="2160" w:type="dxa"/>
            <w:tcBorders>
              <w:top w:val="single" w:sz="4" w:space="0" w:color="auto"/>
              <w:left w:val="single" w:sz="4" w:space="0" w:color="auto"/>
              <w:bottom w:val="single" w:sz="4" w:space="0" w:color="auto"/>
              <w:right w:val="single" w:sz="4" w:space="0" w:color="auto"/>
            </w:tcBorders>
          </w:tcPr>
          <w:p w14:paraId="62E1D12C" w14:textId="77777777" w:rsidR="00E64428" w:rsidRPr="002430CD" w:rsidRDefault="00E64428" w:rsidP="00E64428">
            <w:pPr>
              <w:pStyle w:val="a3"/>
              <w:spacing w:line="260" w:lineRule="exact"/>
              <w:jc w:val="both"/>
              <w:rPr>
                <w:rFonts w:ascii="Times New Roman" w:eastAsia="標楷體" w:hAnsi="Times New Roman"/>
                <w:sz w:val="20"/>
              </w:rPr>
            </w:pPr>
          </w:p>
          <w:p w14:paraId="0C226652" w14:textId="77777777" w:rsidR="00E64428" w:rsidRPr="002430CD" w:rsidRDefault="00E64428" w:rsidP="00E64428">
            <w:pPr>
              <w:pStyle w:val="a3"/>
              <w:spacing w:line="260" w:lineRule="exact"/>
              <w:jc w:val="both"/>
              <w:rPr>
                <w:rFonts w:ascii="Times New Roman" w:eastAsia="標楷體" w:hAnsi="Times New Roman"/>
                <w:sz w:val="20"/>
              </w:rPr>
            </w:pPr>
          </w:p>
          <w:p w14:paraId="1EBC09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正式發行後二日內申報。</w:t>
            </w:r>
          </w:p>
          <w:p w14:paraId="2EC1249C" w14:textId="77777777" w:rsidR="00E64428" w:rsidRPr="002430CD" w:rsidRDefault="00E64428" w:rsidP="00E64428">
            <w:pPr>
              <w:pStyle w:val="a3"/>
              <w:spacing w:line="260" w:lineRule="exact"/>
              <w:jc w:val="both"/>
              <w:rPr>
                <w:rFonts w:ascii="Times New Roman" w:eastAsia="標楷體" w:hAnsi="Times New Roman"/>
                <w:sz w:val="20"/>
              </w:rPr>
            </w:pPr>
          </w:p>
          <w:p w14:paraId="42A641FF" w14:textId="77777777" w:rsidR="00E64428" w:rsidRPr="002430CD" w:rsidRDefault="00E64428" w:rsidP="00E64428">
            <w:pPr>
              <w:pStyle w:val="a3"/>
              <w:spacing w:line="260" w:lineRule="exact"/>
              <w:jc w:val="both"/>
              <w:rPr>
                <w:rFonts w:ascii="Times New Roman" w:eastAsia="標楷體" w:hAnsi="Times New Roman"/>
                <w:sz w:val="20"/>
              </w:rPr>
            </w:pPr>
          </w:p>
          <w:p w14:paraId="7F3EBE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申報事項有變更時。</w:t>
            </w:r>
          </w:p>
          <w:p w14:paraId="252CD4FE" w14:textId="77777777" w:rsidR="00E64428" w:rsidRPr="002430CD" w:rsidRDefault="00E64428" w:rsidP="00E64428">
            <w:pPr>
              <w:pStyle w:val="a3"/>
              <w:spacing w:line="260" w:lineRule="exact"/>
              <w:jc w:val="both"/>
              <w:rPr>
                <w:rFonts w:ascii="Times New Roman" w:eastAsia="標楷體" w:hAnsi="Times New Roman"/>
                <w:sz w:val="20"/>
              </w:rPr>
            </w:pPr>
          </w:p>
          <w:p w14:paraId="43F3CA72"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AAA5DC3" w14:textId="77777777" w:rsidR="00E64428" w:rsidRPr="002430CD" w:rsidRDefault="00E64428" w:rsidP="00E64428">
            <w:pPr>
              <w:pStyle w:val="a3"/>
              <w:spacing w:line="260" w:lineRule="exact"/>
              <w:jc w:val="both"/>
              <w:rPr>
                <w:rFonts w:ascii="Times New Roman" w:eastAsia="標楷體" w:hAnsi="Times New Roman"/>
                <w:sz w:val="20"/>
              </w:rPr>
            </w:pPr>
          </w:p>
          <w:p w14:paraId="74DC06AF" w14:textId="77777777" w:rsidR="00E64428" w:rsidRPr="002430CD" w:rsidRDefault="00E64428" w:rsidP="00E64428">
            <w:pPr>
              <w:pStyle w:val="a3"/>
              <w:spacing w:line="260" w:lineRule="exact"/>
              <w:jc w:val="both"/>
              <w:rPr>
                <w:rFonts w:ascii="Times New Roman" w:eastAsia="標楷體" w:hAnsi="Times New Roman"/>
                <w:sz w:val="20"/>
              </w:rPr>
            </w:pPr>
          </w:p>
          <w:p w14:paraId="37F969B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7659CBAD" w14:textId="77777777" w:rsidR="00E64428" w:rsidRPr="002430CD" w:rsidRDefault="00E64428" w:rsidP="00E64428">
            <w:pPr>
              <w:pStyle w:val="a3"/>
              <w:spacing w:line="260" w:lineRule="exact"/>
              <w:jc w:val="both"/>
              <w:rPr>
                <w:rFonts w:ascii="Times New Roman" w:eastAsia="標楷體" w:hAnsi="Times New Roman"/>
                <w:sz w:val="20"/>
              </w:rPr>
            </w:pPr>
          </w:p>
          <w:p w14:paraId="6DE79425" w14:textId="77777777" w:rsidR="00E64428" w:rsidRPr="002430CD" w:rsidRDefault="00E64428" w:rsidP="00E64428">
            <w:pPr>
              <w:pStyle w:val="a3"/>
              <w:spacing w:line="260" w:lineRule="exact"/>
              <w:jc w:val="both"/>
              <w:rPr>
                <w:rFonts w:ascii="Times New Roman" w:eastAsia="標楷體" w:hAnsi="Times New Roman"/>
                <w:sz w:val="20"/>
              </w:rPr>
            </w:pPr>
          </w:p>
          <w:p w14:paraId="682B49A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債券資料申報作業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5FB54908" w14:textId="77777777" w:rsidR="00E64428" w:rsidRPr="002430CD" w:rsidRDefault="00E64428" w:rsidP="00E64428">
            <w:pPr>
              <w:pStyle w:val="a3"/>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48BFAF0B" w14:textId="77777777" w:rsidR="00E64428" w:rsidRPr="002430CD" w:rsidRDefault="00E64428" w:rsidP="00E64428">
            <w:pPr>
              <w:spacing w:line="260" w:lineRule="exact"/>
              <w:jc w:val="both"/>
              <w:rPr>
                <w:rFonts w:eastAsia="標楷體"/>
                <w:sz w:val="20"/>
              </w:rPr>
            </w:pPr>
          </w:p>
          <w:p w14:paraId="7CAB0B7D" w14:textId="77777777" w:rsidR="00E64428" w:rsidRPr="002430CD" w:rsidRDefault="00E64428" w:rsidP="00E64428">
            <w:pPr>
              <w:spacing w:line="260" w:lineRule="exact"/>
              <w:jc w:val="both"/>
              <w:rPr>
                <w:rFonts w:eastAsia="標楷體"/>
                <w:sz w:val="20"/>
              </w:rPr>
            </w:pPr>
          </w:p>
          <w:p w14:paraId="48E4BA16"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p>
          <w:p w14:paraId="09C3CB9E" w14:textId="77777777" w:rsidR="00E64428" w:rsidRPr="002430CD" w:rsidRDefault="00E64428" w:rsidP="00E64428">
            <w:pPr>
              <w:spacing w:line="260" w:lineRule="exact"/>
              <w:jc w:val="both"/>
              <w:rPr>
                <w:rFonts w:eastAsia="標楷體"/>
                <w:sz w:val="20"/>
              </w:rPr>
            </w:pPr>
          </w:p>
          <w:p w14:paraId="376715E9" w14:textId="77777777" w:rsidR="00E64428" w:rsidRPr="002430CD" w:rsidRDefault="00E64428" w:rsidP="00E64428">
            <w:pPr>
              <w:spacing w:line="260" w:lineRule="exact"/>
              <w:jc w:val="both"/>
              <w:rPr>
                <w:rFonts w:eastAsia="標楷體"/>
                <w:sz w:val="20"/>
              </w:rPr>
            </w:pPr>
            <w:r w:rsidRPr="002430CD">
              <w:rPr>
                <w:rFonts w:eastAsia="標楷體" w:hint="eastAsia"/>
                <w:sz w:val="20"/>
              </w:rPr>
              <w:t>發行人募集與發行有價證券處理準則第</w:t>
            </w:r>
            <w:r w:rsidRPr="002430CD">
              <w:rPr>
                <w:rFonts w:eastAsia="標楷體" w:hint="eastAsia"/>
                <w:sz w:val="20"/>
              </w:rPr>
              <w:t>9</w:t>
            </w:r>
            <w:r w:rsidRPr="002430CD">
              <w:rPr>
                <w:rFonts w:eastAsia="標楷體" w:hint="eastAsia"/>
                <w:sz w:val="20"/>
              </w:rPr>
              <w:t>條。</w:t>
            </w:r>
          </w:p>
        </w:tc>
      </w:tr>
      <w:tr w:rsidR="00E64428" w:rsidRPr="002430CD" w14:paraId="55676D4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5DFF04A"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0B123003"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公開說明書</w:t>
            </w:r>
            <w:r w:rsidRPr="002430CD">
              <w:rPr>
                <w:rFonts w:ascii="Times New Roman"/>
                <w:color w:val="auto"/>
                <w:sz w:val="20"/>
              </w:rPr>
              <w:t>(</w:t>
            </w:r>
            <w:r w:rsidRPr="002430CD">
              <w:rPr>
                <w:rFonts w:ascii="Times New Roman" w:hint="eastAsia"/>
                <w:color w:val="auto"/>
                <w:sz w:val="20"/>
              </w:rPr>
              <w:t>包括國內及海外募集資金案件</w:t>
            </w:r>
            <w:r w:rsidRPr="002430CD">
              <w:rPr>
                <w:rFonts w:ascii="Times New Roman"/>
                <w:color w:val="auto"/>
                <w:sz w:val="20"/>
              </w:rPr>
              <w:t>)</w:t>
            </w:r>
            <w:r w:rsidRPr="002430CD">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3C8907F"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稿本</w:t>
            </w:r>
            <w:r w:rsidRPr="002430CD">
              <w:rPr>
                <w:rFonts w:ascii="Times New Roman" w:eastAsia="標楷體" w:hAnsi="Times New Roman"/>
                <w:sz w:val="20"/>
              </w:rPr>
              <w:t>、</w:t>
            </w:r>
            <w:r w:rsidRPr="002430CD">
              <w:rPr>
                <w:rFonts w:ascii="Times New Roman" w:eastAsia="標楷體" w:hAnsi="Times New Roman" w:hint="eastAsia"/>
                <w:sz w:val="20"/>
              </w:rPr>
              <w:t>申請</w:t>
            </w:r>
            <w:proofErr w:type="gramStart"/>
            <w:r w:rsidRPr="002430CD">
              <w:rPr>
                <w:rFonts w:ascii="Times New Roman" w:eastAsia="標楷體" w:hAnsi="Times New Roman" w:hint="eastAsia"/>
                <w:sz w:val="20"/>
              </w:rPr>
              <w:t>上市櫃送件</w:t>
            </w:r>
            <w:proofErr w:type="gramEnd"/>
            <w:r w:rsidRPr="002430CD">
              <w:rPr>
                <w:rFonts w:ascii="Times New Roman" w:eastAsia="標楷體" w:hAnsi="Times New Roman" w:hint="eastAsia"/>
                <w:sz w:val="20"/>
              </w:rPr>
              <w:t>前</w:t>
            </w:r>
            <w:r w:rsidRPr="002430CD">
              <w:rPr>
                <w:rFonts w:ascii="Times New Roman" w:eastAsia="標楷體" w:hAnsi="Times New Roman"/>
                <w:sz w:val="20"/>
              </w:rPr>
              <w:t>，</w:t>
            </w:r>
            <w:r w:rsidRPr="002430CD">
              <w:rPr>
                <w:rFonts w:ascii="Times New Roman" w:eastAsia="標楷體" w:hAnsi="Times New Roman" w:hint="eastAsia"/>
                <w:sz w:val="20"/>
              </w:rPr>
              <w:t>須先傳輸電子</w:t>
            </w:r>
            <w:proofErr w:type="gramStart"/>
            <w:r w:rsidRPr="002430CD">
              <w:rPr>
                <w:rFonts w:ascii="Times New Roman" w:eastAsia="標楷體" w:hAnsi="Times New Roman" w:hint="eastAsia"/>
                <w:sz w:val="20"/>
              </w:rPr>
              <w:t>檔</w:t>
            </w:r>
            <w:proofErr w:type="gramEnd"/>
            <w:r w:rsidRPr="002430CD">
              <w:rPr>
                <w:rFonts w:ascii="Times New Roman" w:eastAsia="標楷體" w:hAnsi="Times New Roman" w:hint="eastAsia"/>
                <w:sz w:val="20"/>
              </w:rPr>
              <w:t>取得上傳證明單後</w:t>
            </w:r>
            <w:r w:rsidRPr="002430CD">
              <w:rPr>
                <w:rFonts w:ascii="Times New Roman" w:eastAsia="標楷體" w:hAnsi="Times New Roman"/>
                <w:sz w:val="20"/>
              </w:rPr>
              <w:t>，</w:t>
            </w:r>
            <w:r w:rsidRPr="002430CD">
              <w:rPr>
                <w:rFonts w:ascii="Times New Roman" w:eastAsia="標楷體" w:hAnsi="Times New Roman" w:hint="eastAsia"/>
                <w:sz w:val="20"/>
              </w:rPr>
              <w:t>再</w:t>
            </w:r>
            <w:proofErr w:type="gramStart"/>
            <w:r w:rsidRPr="002430CD">
              <w:rPr>
                <w:rFonts w:ascii="Times New Roman" w:eastAsia="標楷體" w:hAnsi="Times New Roman" w:hint="eastAsia"/>
                <w:sz w:val="20"/>
              </w:rPr>
              <w:t>併</w:t>
            </w:r>
            <w:proofErr w:type="gramEnd"/>
            <w:r w:rsidRPr="002430CD">
              <w:rPr>
                <w:rFonts w:ascii="Times New Roman" w:eastAsia="標楷體" w:hAnsi="Times New Roman" w:hint="eastAsia"/>
                <w:sz w:val="20"/>
              </w:rPr>
              <w:t>於書面資料中送件</w:t>
            </w:r>
            <w:r w:rsidRPr="002430CD">
              <w:rPr>
                <w:rFonts w:ascii="Times New Roman" w:eastAsia="標楷體" w:hAnsi="Times New Roman"/>
                <w:sz w:val="20"/>
              </w:rPr>
              <w:t>。</w:t>
            </w:r>
            <w:r w:rsidRPr="002430CD">
              <w:rPr>
                <w:rFonts w:ascii="Times New Roman" w:eastAsia="標楷體" w:hAnsi="Times New Roman" w:hint="eastAsia"/>
                <w:sz w:val="20"/>
              </w:rPr>
              <w:t>刊印本於收到</w:t>
            </w:r>
            <w:proofErr w:type="gramStart"/>
            <w:r w:rsidRPr="002430CD">
              <w:rPr>
                <w:rFonts w:ascii="Times New Roman" w:eastAsia="標楷體" w:hAnsi="Times New Roman" w:hint="eastAsia"/>
                <w:sz w:val="20"/>
              </w:rPr>
              <w:t>證期局或</w:t>
            </w:r>
            <w:proofErr w:type="gramEnd"/>
            <w:r w:rsidRPr="002430CD">
              <w:rPr>
                <w:rFonts w:ascii="Times New Roman" w:eastAsia="標楷體" w:hAnsi="Times New Roman" w:hint="eastAsia"/>
                <w:sz w:val="20"/>
              </w:rPr>
              <w:t>證交所</w:t>
            </w:r>
            <w:r w:rsidRPr="002430CD">
              <w:rPr>
                <w:rFonts w:ascii="Times New Roman" w:eastAsia="標楷體" w:hAnsi="Times New Roman"/>
                <w:sz w:val="20"/>
              </w:rPr>
              <w:t>、</w:t>
            </w:r>
            <w:r w:rsidRPr="002430CD">
              <w:rPr>
                <w:rFonts w:ascii="Times New Roman" w:eastAsia="標楷體" w:hAnsi="Times New Roman" w:hint="eastAsia"/>
                <w:sz w:val="20"/>
              </w:rPr>
              <w:t>櫃買中心核准文後一個月內傳輸</w:t>
            </w:r>
            <w:r w:rsidRPr="002430CD">
              <w:rPr>
                <w:rFonts w:ascii="Times New Roman" w:eastAsia="標楷體" w:hAnsi="Times New Roman"/>
                <w:sz w:val="20"/>
              </w:rPr>
              <w:t>。</w:t>
            </w:r>
            <w:r w:rsidRPr="002430CD">
              <w:rPr>
                <w:rFonts w:ascii="Times New Roman" w:eastAsia="標楷體" w:hAnsi="Times New Roman" w:hint="eastAsia"/>
                <w:sz w:val="20"/>
              </w:rPr>
              <w:t>若有認購權證</w:t>
            </w:r>
            <w:r w:rsidRPr="002430CD">
              <w:rPr>
                <w:rFonts w:ascii="Times New Roman" w:eastAsia="標楷體" w:hAnsi="Times New Roman"/>
                <w:sz w:val="20"/>
              </w:rPr>
              <w:t>、</w:t>
            </w:r>
            <w:r w:rsidRPr="002430CD">
              <w:rPr>
                <w:rFonts w:ascii="Times New Roman" w:eastAsia="標楷體" w:hAnsi="Times New Roman" w:hint="eastAsia"/>
                <w:sz w:val="20"/>
              </w:rPr>
              <w:t>公開招募…</w:t>
            </w:r>
            <w:proofErr w:type="gramStart"/>
            <w:r w:rsidRPr="002430CD">
              <w:rPr>
                <w:rFonts w:ascii="Times New Roman" w:eastAsia="標楷體" w:hAnsi="Times New Roman" w:hint="eastAsia"/>
                <w:sz w:val="20"/>
              </w:rPr>
              <w:t>…</w:t>
            </w:r>
            <w:proofErr w:type="gramEnd"/>
            <w:r w:rsidRPr="002430CD">
              <w:rPr>
                <w:rFonts w:ascii="Times New Roman" w:eastAsia="標楷體" w:hAnsi="Times New Roman" w:hint="eastAsia"/>
                <w:sz w:val="20"/>
              </w:rPr>
              <w:t>等公開說明書需一併傳輸。</w:t>
            </w:r>
          </w:p>
        </w:tc>
        <w:tc>
          <w:tcPr>
            <w:tcW w:w="6300" w:type="dxa"/>
            <w:tcBorders>
              <w:top w:val="single" w:sz="4" w:space="0" w:color="auto"/>
              <w:left w:val="single" w:sz="4" w:space="0" w:color="auto"/>
              <w:bottom w:val="single" w:sz="4" w:space="0" w:color="auto"/>
              <w:right w:val="single" w:sz="4" w:space="0" w:color="auto"/>
            </w:tcBorders>
          </w:tcPr>
          <w:p w14:paraId="505C34D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抄送證交所（</w:t>
            </w:r>
            <w:r>
              <w:rPr>
                <w:rFonts w:ascii="Times New Roman" w:eastAsia="標楷體" w:hAnsi="Times New Roman" w:hint="eastAsia"/>
                <w:sz w:val="20"/>
              </w:rPr>
              <w:t>四</w:t>
            </w:r>
            <w:r w:rsidRPr="002430CD">
              <w:rPr>
                <w:rFonts w:ascii="Times New Roman" w:eastAsia="標楷體" w:hAnsi="Times New Roman" w:hint="eastAsia"/>
                <w:sz w:val="20"/>
              </w:rPr>
              <w:t>份）、櫃買中心（一份）、證基會（一份）及券商公會（一份）。</w:t>
            </w:r>
          </w:p>
          <w:p w14:paraId="7C635093" w14:textId="77777777" w:rsidR="00E64428" w:rsidRPr="002430CD" w:rsidRDefault="00E64428" w:rsidP="00E64428">
            <w:pPr>
              <w:pStyle w:val="a3"/>
              <w:spacing w:line="260" w:lineRule="exact"/>
              <w:ind w:left="200" w:hanging="200"/>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非格式化檔案電子資料申報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公開說明書申報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171403" w14:textId="77777777" w:rsidR="00E64428" w:rsidRPr="002430CD" w:rsidRDefault="00E64428" w:rsidP="00E64428">
            <w:pPr>
              <w:spacing w:line="260" w:lineRule="exact"/>
              <w:jc w:val="both"/>
              <w:rPr>
                <w:rFonts w:eastAsia="標楷體"/>
                <w:sz w:val="20"/>
              </w:rPr>
            </w:pPr>
            <w:r w:rsidRPr="002430CD">
              <w:rPr>
                <w:rFonts w:eastAsia="標楷體" w:hint="eastAsia"/>
                <w:sz w:val="20"/>
              </w:rPr>
              <w:t>公開發行公司網路申報公開資訊應注意事項。</w:t>
            </w:r>
          </w:p>
        </w:tc>
      </w:tr>
      <w:tr w:rsidR="00E64428" w:rsidRPr="002430CD" w14:paraId="021FA9BD" w14:textId="77777777" w:rsidTr="0066585C">
        <w:trPr>
          <w:cantSplit/>
          <w:trHeight w:val="5482"/>
        </w:trPr>
        <w:tc>
          <w:tcPr>
            <w:tcW w:w="480" w:type="dxa"/>
            <w:vMerge w:val="restart"/>
            <w:tcBorders>
              <w:top w:val="single" w:sz="4" w:space="0" w:color="auto"/>
              <w:left w:val="single" w:sz="4" w:space="0" w:color="auto"/>
              <w:right w:val="single" w:sz="4" w:space="0" w:color="auto"/>
            </w:tcBorders>
            <w:vAlign w:val="center"/>
          </w:tcPr>
          <w:p w14:paraId="7BD789B0"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16CA29CA"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辦理減資：</w:t>
            </w:r>
          </w:p>
          <w:p w14:paraId="64B1DFCE"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董事會決議減資。</w:t>
            </w:r>
          </w:p>
          <w:p w14:paraId="16E3CF3C" w14:textId="77777777" w:rsidR="00E64428" w:rsidRPr="002430CD" w:rsidRDefault="00E64428" w:rsidP="00E64428">
            <w:pPr>
              <w:pStyle w:val="3"/>
              <w:spacing w:line="260" w:lineRule="exact"/>
              <w:rPr>
                <w:rFonts w:ascii="Times New Roman"/>
                <w:color w:val="auto"/>
                <w:sz w:val="20"/>
              </w:rPr>
            </w:pPr>
          </w:p>
          <w:p w14:paraId="3C91EBC4" w14:textId="77777777" w:rsidR="00E64428" w:rsidRPr="002430CD" w:rsidRDefault="00E64428" w:rsidP="00E64428">
            <w:pPr>
              <w:pStyle w:val="3"/>
              <w:spacing w:line="260" w:lineRule="exact"/>
              <w:rPr>
                <w:rFonts w:ascii="Times New Roman"/>
                <w:color w:val="auto"/>
                <w:sz w:val="20"/>
              </w:rPr>
            </w:pPr>
          </w:p>
          <w:p w14:paraId="450E962B" w14:textId="77777777" w:rsidR="00E64428" w:rsidRDefault="00E64428" w:rsidP="00E64428">
            <w:pPr>
              <w:pStyle w:val="3"/>
              <w:spacing w:line="260" w:lineRule="exact"/>
              <w:rPr>
                <w:rFonts w:ascii="Times New Roman"/>
                <w:color w:val="auto"/>
                <w:sz w:val="20"/>
              </w:rPr>
            </w:pPr>
          </w:p>
          <w:p w14:paraId="5BA3D2E6" w14:textId="77777777" w:rsidR="00E64428" w:rsidRDefault="00E64428" w:rsidP="00E64428">
            <w:pPr>
              <w:pStyle w:val="3"/>
              <w:spacing w:line="260" w:lineRule="exact"/>
              <w:rPr>
                <w:rFonts w:ascii="Times New Roman"/>
                <w:color w:val="auto"/>
                <w:sz w:val="20"/>
              </w:rPr>
            </w:pPr>
          </w:p>
          <w:p w14:paraId="36DEB53F" w14:textId="77777777" w:rsidR="00E64428" w:rsidRDefault="00E64428" w:rsidP="00E64428">
            <w:pPr>
              <w:pStyle w:val="3"/>
              <w:spacing w:line="260" w:lineRule="exact"/>
              <w:rPr>
                <w:rFonts w:ascii="Times New Roman"/>
                <w:color w:val="auto"/>
                <w:sz w:val="20"/>
              </w:rPr>
            </w:pPr>
          </w:p>
          <w:p w14:paraId="18DBF6C0" w14:textId="77777777" w:rsidR="00E64428" w:rsidRDefault="00E64428" w:rsidP="00E64428">
            <w:pPr>
              <w:pStyle w:val="3"/>
              <w:spacing w:line="260" w:lineRule="exact"/>
              <w:rPr>
                <w:rFonts w:ascii="Times New Roman"/>
                <w:color w:val="auto"/>
                <w:sz w:val="20"/>
              </w:rPr>
            </w:pPr>
          </w:p>
          <w:p w14:paraId="4995D474" w14:textId="77777777" w:rsidR="00E64428" w:rsidRDefault="00E64428" w:rsidP="00E64428">
            <w:pPr>
              <w:pStyle w:val="3"/>
              <w:spacing w:line="260" w:lineRule="exact"/>
              <w:rPr>
                <w:rFonts w:ascii="Times New Roman"/>
                <w:color w:val="auto"/>
                <w:sz w:val="20"/>
              </w:rPr>
            </w:pPr>
          </w:p>
          <w:p w14:paraId="14044288" w14:textId="77777777" w:rsidR="00E64428" w:rsidRDefault="00E64428" w:rsidP="00E64428">
            <w:pPr>
              <w:pStyle w:val="3"/>
              <w:spacing w:line="260" w:lineRule="exact"/>
              <w:rPr>
                <w:rFonts w:ascii="Times New Roman"/>
                <w:color w:val="auto"/>
                <w:sz w:val="20"/>
              </w:rPr>
            </w:pPr>
          </w:p>
          <w:p w14:paraId="02790D76" w14:textId="77777777" w:rsidR="00E64428" w:rsidRPr="002430CD" w:rsidRDefault="00E64428" w:rsidP="00E64428">
            <w:pPr>
              <w:pStyle w:val="3"/>
              <w:spacing w:line="260" w:lineRule="exact"/>
              <w:rPr>
                <w:rFonts w:ascii="Times New Roman"/>
                <w:color w:val="auto"/>
                <w:sz w:val="20"/>
              </w:rPr>
            </w:pPr>
            <w:r w:rsidRPr="002430CD">
              <w:rPr>
                <w:rFonts w:ascii="Times New Roman" w:hint="eastAsia"/>
                <w:color w:val="auto"/>
                <w:sz w:val="20"/>
              </w:rPr>
              <w:t>2.</w:t>
            </w:r>
            <w:r w:rsidRPr="002430CD">
              <w:rPr>
                <w:rFonts w:ascii="Times New Roman" w:hint="eastAsia"/>
                <w:color w:val="auto"/>
                <w:sz w:val="20"/>
              </w:rPr>
              <w:t>股東會通過減資。</w:t>
            </w:r>
          </w:p>
          <w:p w14:paraId="7906283A" w14:textId="77777777" w:rsidR="00E64428" w:rsidRPr="002430CD" w:rsidRDefault="00E64428" w:rsidP="00E64428">
            <w:pPr>
              <w:pStyle w:val="3"/>
              <w:spacing w:line="260" w:lineRule="exact"/>
              <w:rPr>
                <w:rFonts w:ascii="Times New Roman"/>
                <w:color w:val="auto"/>
                <w:sz w:val="20"/>
              </w:rPr>
            </w:pPr>
          </w:p>
          <w:p w14:paraId="7C423A65" w14:textId="77777777" w:rsidR="00E64428" w:rsidRPr="002430CD" w:rsidRDefault="00E64428" w:rsidP="00E64428">
            <w:pPr>
              <w:pStyle w:val="3"/>
              <w:spacing w:line="260" w:lineRule="exact"/>
              <w:rPr>
                <w:rFonts w:ascii="Times New Roman"/>
                <w:color w:val="auto"/>
                <w:sz w:val="20"/>
              </w:rPr>
            </w:pPr>
          </w:p>
          <w:p w14:paraId="13C7393E" w14:textId="77777777" w:rsidR="00E64428" w:rsidRDefault="00E64428" w:rsidP="00E64428">
            <w:pPr>
              <w:pStyle w:val="3"/>
              <w:spacing w:line="260" w:lineRule="exact"/>
              <w:rPr>
                <w:rFonts w:ascii="Times New Roman"/>
                <w:color w:val="auto"/>
                <w:sz w:val="20"/>
              </w:rPr>
            </w:pPr>
          </w:p>
          <w:p w14:paraId="5CEBBF70" w14:textId="77777777" w:rsidR="00E64428" w:rsidRPr="002430CD" w:rsidRDefault="00E64428" w:rsidP="00E64428">
            <w:pPr>
              <w:pStyle w:val="3"/>
              <w:spacing w:line="260" w:lineRule="exact"/>
              <w:ind w:left="198" w:hanging="198"/>
              <w:rPr>
                <w:rFonts w:ascii="Times New Roman"/>
                <w:color w:val="auto"/>
                <w:sz w:val="20"/>
              </w:rPr>
            </w:pPr>
            <w:r w:rsidRPr="002430CD">
              <w:rPr>
                <w:rFonts w:ascii="Times New Roman" w:hint="eastAsia"/>
                <w:color w:val="auto"/>
                <w:sz w:val="20"/>
              </w:rPr>
              <w:t>3.</w:t>
            </w:r>
            <w:r w:rsidRPr="002430CD">
              <w:rPr>
                <w:rFonts w:ascii="Times New Roman" w:hint="eastAsia"/>
                <w:color w:val="auto"/>
                <w:sz w:val="20"/>
              </w:rPr>
              <w:t>董事會決議減資相關事項。</w:t>
            </w:r>
          </w:p>
          <w:p w14:paraId="5B1C0334" w14:textId="77777777" w:rsidR="00E64428" w:rsidRDefault="00E64428" w:rsidP="00E64428">
            <w:pPr>
              <w:pStyle w:val="3"/>
              <w:spacing w:line="260" w:lineRule="exact"/>
              <w:rPr>
                <w:rFonts w:ascii="Times New Roman"/>
                <w:color w:val="auto"/>
                <w:sz w:val="20"/>
              </w:rPr>
            </w:pPr>
          </w:p>
          <w:p w14:paraId="5CB3C1B9" w14:textId="77777777" w:rsidR="00E64428" w:rsidRDefault="00E64428" w:rsidP="00E64428">
            <w:pPr>
              <w:pStyle w:val="3"/>
              <w:spacing w:line="260" w:lineRule="exact"/>
              <w:rPr>
                <w:rFonts w:ascii="Times New Roman"/>
                <w:color w:val="auto"/>
                <w:sz w:val="20"/>
              </w:rPr>
            </w:pPr>
          </w:p>
          <w:p w14:paraId="771BBC42" w14:textId="77777777" w:rsidR="00E64428" w:rsidRDefault="00E64428" w:rsidP="00E64428">
            <w:pPr>
              <w:pStyle w:val="3"/>
              <w:spacing w:line="260" w:lineRule="exact"/>
              <w:rPr>
                <w:rFonts w:ascii="Times New Roman"/>
                <w:color w:val="auto"/>
                <w:sz w:val="20"/>
              </w:rPr>
            </w:pPr>
            <w:r>
              <w:rPr>
                <w:rFonts w:ascii="Times New Roman" w:hint="eastAsia"/>
                <w:color w:val="auto"/>
                <w:sz w:val="20"/>
              </w:rPr>
              <w:t>4.</w:t>
            </w:r>
            <w:r w:rsidRPr="006B03DB">
              <w:rPr>
                <w:rFonts w:hAnsi="標楷體" w:hint="eastAsia"/>
                <w:color w:val="auto"/>
                <w:sz w:val="20"/>
              </w:rPr>
              <w:t>向主管機關</w:t>
            </w:r>
            <w:r>
              <w:rPr>
                <w:rFonts w:hAnsi="標楷體" w:hint="eastAsia"/>
                <w:color w:val="auto"/>
                <w:sz w:val="20"/>
              </w:rPr>
              <w:t>辦理</w:t>
            </w:r>
            <w:r w:rsidRPr="006B03DB">
              <w:rPr>
                <w:rFonts w:ascii="Times New Roman" w:hint="eastAsia"/>
                <w:color w:val="auto"/>
                <w:sz w:val="20"/>
              </w:rPr>
              <w:t>減資彌補虧損</w:t>
            </w:r>
            <w:r>
              <w:rPr>
                <w:rFonts w:ascii="Times New Roman" w:hint="eastAsia"/>
                <w:color w:val="auto"/>
                <w:sz w:val="20"/>
              </w:rPr>
              <w:t>或分割減資申報生效案件。</w:t>
            </w:r>
          </w:p>
          <w:p w14:paraId="7E1218F3" w14:textId="77777777" w:rsidR="00E64428" w:rsidRDefault="00E64428" w:rsidP="00E64428">
            <w:pPr>
              <w:pStyle w:val="3"/>
              <w:spacing w:line="260" w:lineRule="exact"/>
              <w:ind w:left="100" w:hanging="100"/>
              <w:rPr>
                <w:rFonts w:ascii="Times New Roman"/>
                <w:color w:val="auto"/>
                <w:sz w:val="20"/>
              </w:rPr>
            </w:pPr>
          </w:p>
          <w:p w14:paraId="17540E8D" w14:textId="77777777" w:rsidR="00E64428" w:rsidRPr="002430CD" w:rsidRDefault="00E64428" w:rsidP="00E64428">
            <w:pPr>
              <w:pStyle w:val="3"/>
              <w:spacing w:line="260" w:lineRule="exact"/>
              <w:ind w:left="100" w:hanging="100"/>
              <w:rPr>
                <w:rFonts w:ascii="Times New Roman"/>
                <w:color w:val="auto"/>
                <w:sz w:val="20"/>
              </w:rPr>
            </w:pPr>
            <w:r>
              <w:rPr>
                <w:rFonts w:ascii="Times New Roman" w:hint="eastAsia"/>
                <w:color w:val="auto"/>
                <w:sz w:val="20"/>
              </w:rPr>
              <w:t>5</w:t>
            </w:r>
            <w:r w:rsidRPr="002430CD">
              <w:rPr>
                <w:rFonts w:ascii="Times New Roman" w:hint="eastAsia"/>
                <w:color w:val="auto"/>
                <w:sz w:val="20"/>
              </w:rPr>
              <w:t>.</w:t>
            </w:r>
            <w:r w:rsidRPr="002430CD">
              <w:rPr>
                <w:rFonts w:ascii="Times New Roman" w:hint="eastAsia"/>
                <w:color w:val="auto"/>
                <w:sz w:val="20"/>
              </w:rPr>
              <w:t>主管機關核准減資並辦理資本變更登記完成。</w:t>
            </w:r>
          </w:p>
          <w:p w14:paraId="0EBEFCD6" w14:textId="77777777" w:rsidR="00E64428" w:rsidRPr="002430CD" w:rsidRDefault="00E64428" w:rsidP="00E64428">
            <w:pPr>
              <w:pStyle w:val="3"/>
              <w:spacing w:line="260" w:lineRule="exact"/>
              <w:rPr>
                <w:rFonts w:ascii="Times New Roman"/>
                <w:color w:val="auto"/>
                <w:sz w:val="20"/>
              </w:rPr>
            </w:pPr>
          </w:p>
          <w:p w14:paraId="4FF64767" w14:textId="77777777" w:rsidR="00E64428" w:rsidRPr="002430CD" w:rsidRDefault="00E64428" w:rsidP="00E64428">
            <w:pPr>
              <w:pStyle w:val="3"/>
              <w:spacing w:line="260" w:lineRule="exact"/>
              <w:rPr>
                <w:rFonts w:ascii="Times New Roman"/>
                <w:color w:val="auto"/>
                <w:sz w:val="20"/>
              </w:rPr>
            </w:pPr>
          </w:p>
          <w:p w14:paraId="361E13F5" w14:textId="77777777" w:rsidR="00E64428" w:rsidRDefault="00E64428" w:rsidP="00E64428">
            <w:pPr>
              <w:pStyle w:val="3"/>
              <w:spacing w:line="260" w:lineRule="exact"/>
              <w:rPr>
                <w:rFonts w:ascii="Times New Roman"/>
                <w:color w:val="auto"/>
                <w:sz w:val="20"/>
              </w:rPr>
            </w:pPr>
          </w:p>
          <w:p w14:paraId="3AF07A2B" w14:textId="77777777" w:rsidR="00E64428" w:rsidRDefault="00E64428" w:rsidP="00E64428">
            <w:pPr>
              <w:pStyle w:val="3"/>
              <w:spacing w:line="260" w:lineRule="exact"/>
              <w:rPr>
                <w:rFonts w:ascii="Times New Roman"/>
                <w:color w:val="auto"/>
                <w:sz w:val="20"/>
              </w:rPr>
            </w:pPr>
          </w:p>
          <w:p w14:paraId="368B8722" w14:textId="77777777" w:rsidR="00E64428" w:rsidRDefault="00E64428" w:rsidP="00E64428">
            <w:pPr>
              <w:pStyle w:val="3"/>
              <w:spacing w:line="260" w:lineRule="exact"/>
              <w:rPr>
                <w:rFonts w:ascii="Times New Roman"/>
                <w:color w:val="auto"/>
                <w:sz w:val="20"/>
              </w:rPr>
            </w:pPr>
          </w:p>
          <w:p w14:paraId="21CBF015" w14:textId="77777777" w:rsidR="00E64428" w:rsidRDefault="00E64428" w:rsidP="00E64428">
            <w:pPr>
              <w:pStyle w:val="3"/>
              <w:spacing w:line="260" w:lineRule="exact"/>
              <w:rPr>
                <w:rFonts w:ascii="Times New Roman"/>
                <w:color w:val="auto"/>
                <w:sz w:val="20"/>
              </w:rPr>
            </w:pPr>
          </w:p>
          <w:p w14:paraId="27C6091B" w14:textId="77777777" w:rsidR="00E64428" w:rsidRDefault="00E64428" w:rsidP="00E64428">
            <w:pPr>
              <w:pStyle w:val="3"/>
              <w:spacing w:line="260" w:lineRule="exact"/>
              <w:rPr>
                <w:rFonts w:ascii="Times New Roman"/>
                <w:color w:val="auto"/>
                <w:sz w:val="20"/>
              </w:rPr>
            </w:pPr>
          </w:p>
          <w:p w14:paraId="7358227A" w14:textId="77777777" w:rsidR="00E64428" w:rsidRDefault="00E64428" w:rsidP="00E64428">
            <w:pPr>
              <w:pStyle w:val="3"/>
              <w:spacing w:line="260" w:lineRule="exact"/>
              <w:rPr>
                <w:rFonts w:ascii="Times New Roman"/>
                <w:color w:val="auto"/>
                <w:sz w:val="20"/>
              </w:rPr>
            </w:pPr>
          </w:p>
          <w:p w14:paraId="172FA213" w14:textId="77777777" w:rsidR="00E64428" w:rsidRDefault="00E64428" w:rsidP="00E64428">
            <w:pPr>
              <w:pStyle w:val="3"/>
              <w:spacing w:line="260" w:lineRule="exact"/>
              <w:rPr>
                <w:rFonts w:ascii="Times New Roman"/>
                <w:color w:val="auto"/>
                <w:sz w:val="20"/>
              </w:rPr>
            </w:pPr>
          </w:p>
          <w:p w14:paraId="19698135" w14:textId="77777777" w:rsidR="00E64428" w:rsidRPr="002430CD" w:rsidRDefault="00E64428" w:rsidP="00E64428">
            <w:pPr>
              <w:pStyle w:val="3"/>
              <w:spacing w:line="260" w:lineRule="exact"/>
              <w:ind w:left="200" w:hanging="200"/>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F8E7A9C" w14:textId="77777777" w:rsidR="00E64428" w:rsidRPr="002430CD" w:rsidRDefault="00E64428" w:rsidP="00E64428">
            <w:pPr>
              <w:pStyle w:val="a3"/>
              <w:spacing w:line="260" w:lineRule="exact"/>
              <w:jc w:val="both"/>
              <w:rPr>
                <w:rFonts w:ascii="Times New Roman" w:eastAsia="標楷體" w:hAnsi="Times New Roman"/>
                <w:sz w:val="20"/>
              </w:rPr>
            </w:pPr>
          </w:p>
          <w:p w14:paraId="1802A0E5" w14:textId="77777777" w:rsidR="00E64428" w:rsidRDefault="00E64428" w:rsidP="00E64428">
            <w:pPr>
              <w:pStyle w:val="a3"/>
              <w:spacing w:line="260" w:lineRule="exact"/>
              <w:jc w:val="both"/>
              <w:rPr>
                <w:rFonts w:ascii="Times New Roman" w:eastAsia="標楷體" w:hAnsi="Times New Roman"/>
                <w:sz w:val="20"/>
              </w:rPr>
            </w:pPr>
            <w:r>
              <w:rPr>
                <w:rFonts w:eastAsia="標楷體" w:hint="eastAsia"/>
                <w:sz w:val="20"/>
              </w:rPr>
              <w:t>董事會決議後最近之非交易時間內。</w:t>
            </w:r>
          </w:p>
          <w:p w14:paraId="37E32C29" w14:textId="77777777" w:rsidR="00E64428" w:rsidRDefault="00E64428" w:rsidP="00E64428">
            <w:pPr>
              <w:pStyle w:val="a3"/>
              <w:spacing w:line="260" w:lineRule="exact"/>
              <w:jc w:val="both"/>
              <w:rPr>
                <w:rFonts w:ascii="Times New Roman" w:eastAsia="標楷體" w:hAnsi="Times New Roman"/>
                <w:sz w:val="20"/>
              </w:rPr>
            </w:pPr>
          </w:p>
          <w:p w14:paraId="2121F8DD" w14:textId="77777777" w:rsidR="00E64428" w:rsidRDefault="00E64428" w:rsidP="00E64428">
            <w:pPr>
              <w:pStyle w:val="a3"/>
              <w:spacing w:line="260" w:lineRule="exact"/>
              <w:jc w:val="both"/>
              <w:rPr>
                <w:rFonts w:eastAsia="標楷體"/>
                <w:sz w:val="20"/>
              </w:rPr>
            </w:pPr>
          </w:p>
          <w:p w14:paraId="2F54F334" w14:textId="77777777" w:rsidR="00E64428" w:rsidRDefault="00E64428" w:rsidP="00E64428">
            <w:pPr>
              <w:pStyle w:val="a3"/>
              <w:spacing w:line="260" w:lineRule="exact"/>
              <w:jc w:val="both"/>
              <w:rPr>
                <w:rFonts w:eastAsia="標楷體"/>
                <w:sz w:val="20"/>
              </w:rPr>
            </w:pPr>
          </w:p>
          <w:p w14:paraId="6902DF37" w14:textId="77777777" w:rsidR="00E64428" w:rsidRPr="002430CD" w:rsidRDefault="00E64428" w:rsidP="00E64428">
            <w:pPr>
              <w:pStyle w:val="a3"/>
              <w:spacing w:line="260" w:lineRule="exact"/>
              <w:jc w:val="both"/>
              <w:rPr>
                <w:rFonts w:ascii="Times New Roman" w:eastAsia="標楷體" w:hAnsi="Times New Roman"/>
                <w:sz w:val="20"/>
              </w:rPr>
            </w:pPr>
            <w:r>
              <w:rPr>
                <w:rFonts w:eastAsia="標楷體" w:hint="eastAsia"/>
                <w:sz w:val="20"/>
              </w:rPr>
              <w:t>召開記者會之會後二小時內。</w:t>
            </w:r>
          </w:p>
          <w:p w14:paraId="2E3A2C34" w14:textId="77777777" w:rsidR="00E64428" w:rsidRDefault="00E64428" w:rsidP="00E64428">
            <w:pPr>
              <w:pStyle w:val="a3"/>
              <w:spacing w:line="260" w:lineRule="exact"/>
              <w:jc w:val="both"/>
              <w:rPr>
                <w:rFonts w:ascii="Times New Roman" w:eastAsia="標楷體" w:hAnsi="Times New Roman"/>
                <w:sz w:val="20"/>
              </w:rPr>
            </w:pPr>
          </w:p>
          <w:p w14:paraId="08BE9DF6" w14:textId="77777777" w:rsidR="00E64428" w:rsidRPr="002430CD" w:rsidRDefault="00E64428" w:rsidP="00E64428">
            <w:pPr>
              <w:pStyle w:val="a3"/>
              <w:spacing w:line="260" w:lineRule="exact"/>
              <w:jc w:val="both"/>
              <w:rPr>
                <w:rFonts w:ascii="Times New Roman" w:eastAsia="標楷體" w:hAnsi="Times New Roman"/>
                <w:sz w:val="20"/>
              </w:rPr>
            </w:pPr>
          </w:p>
          <w:p w14:paraId="13BE9C6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128280BF" w14:textId="77777777" w:rsidR="00E64428" w:rsidRPr="002430CD" w:rsidRDefault="00E64428" w:rsidP="00E64428">
            <w:pPr>
              <w:pStyle w:val="a3"/>
              <w:spacing w:line="260" w:lineRule="exact"/>
              <w:jc w:val="both"/>
              <w:rPr>
                <w:rFonts w:ascii="Times New Roman" w:eastAsia="標楷體" w:hAnsi="Times New Roman"/>
                <w:sz w:val="20"/>
              </w:rPr>
            </w:pPr>
          </w:p>
          <w:p w14:paraId="3391DFC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7E41A3B6" w14:textId="77777777" w:rsidR="00E64428" w:rsidRDefault="00E64428" w:rsidP="00E64428">
            <w:pPr>
              <w:pStyle w:val="a3"/>
              <w:spacing w:line="260" w:lineRule="exact"/>
              <w:jc w:val="both"/>
              <w:rPr>
                <w:rFonts w:ascii="Times New Roman" w:eastAsia="標楷體" w:hAnsi="Times New Roman"/>
                <w:sz w:val="20"/>
              </w:rPr>
            </w:pPr>
          </w:p>
          <w:p w14:paraId="37326A97" w14:textId="77777777" w:rsidR="00E64428" w:rsidRDefault="00E64428" w:rsidP="00E64428">
            <w:pPr>
              <w:pStyle w:val="a3"/>
              <w:spacing w:line="260" w:lineRule="exact"/>
              <w:jc w:val="both"/>
              <w:rPr>
                <w:rFonts w:ascii="Times New Roman" w:eastAsia="標楷體" w:hAnsi="Times New Roman"/>
                <w:sz w:val="20"/>
              </w:rPr>
            </w:pPr>
            <w:r w:rsidRPr="006B03DB">
              <w:rPr>
                <w:rFonts w:ascii="標楷體" w:eastAsia="標楷體" w:hAnsi="標楷體" w:hint="eastAsia"/>
                <w:sz w:val="20"/>
              </w:rPr>
              <w:t>案件</w:t>
            </w:r>
            <w:r>
              <w:rPr>
                <w:rFonts w:ascii="標楷體" w:eastAsia="標楷體" w:hAnsi="標楷體" w:hint="eastAsia"/>
                <w:sz w:val="20"/>
              </w:rPr>
              <w:t>送件</w:t>
            </w:r>
            <w:r w:rsidRPr="006B03DB">
              <w:rPr>
                <w:rFonts w:ascii="標楷體" w:eastAsia="標楷體" w:hAnsi="標楷體" w:hint="eastAsia"/>
                <w:sz w:val="20"/>
              </w:rPr>
              <w:t>前</w:t>
            </w:r>
            <w:r>
              <w:rPr>
                <w:rFonts w:ascii="標楷體" w:eastAsia="標楷體" w:hAnsi="標楷體" w:hint="eastAsia"/>
                <w:sz w:val="20"/>
              </w:rPr>
              <w:t>五</w:t>
            </w:r>
            <w:proofErr w:type="gramStart"/>
            <w:r w:rsidRPr="006B03DB">
              <w:rPr>
                <w:rFonts w:ascii="標楷體" w:eastAsia="標楷體" w:hAnsi="標楷體" w:hint="eastAsia"/>
                <w:sz w:val="20"/>
              </w:rPr>
              <w:t>個</w:t>
            </w:r>
            <w:proofErr w:type="gramEnd"/>
            <w:r w:rsidRPr="006B03DB">
              <w:rPr>
                <w:rFonts w:ascii="標楷體" w:eastAsia="標楷體" w:hAnsi="標楷體" w:hint="eastAsia"/>
                <w:sz w:val="20"/>
              </w:rPr>
              <w:t>營業日</w:t>
            </w:r>
            <w:r>
              <w:rPr>
                <w:rFonts w:ascii="標楷體" w:eastAsia="標楷體" w:hAnsi="標楷體" w:hint="eastAsia"/>
                <w:sz w:val="20"/>
              </w:rPr>
              <w:t>。</w:t>
            </w:r>
          </w:p>
          <w:p w14:paraId="242FE4DF" w14:textId="77777777" w:rsidR="00E64428" w:rsidRDefault="00E64428" w:rsidP="00E64428">
            <w:pPr>
              <w:pStyle w:val="a3"/>
              <w:spacing w:line="260" w:lineRule="exact"/>
              <w:jc w:val="both"/>
              <w:rPr>
                <w:rFonts w:ascii="Times New Roman" w:eastAsia="標楷體" w:hAnsi="Times New Roman"/>
                <w:sz w:val="20"/>
              </w:rPr>
            </w:pPr>
          </w:p>
          <w:p w14:paraId="5C6BF376" w14:textId="77777777" w:rsidR="00E64428" w:rsidRPr="0093065A" w:rsidRDefault="00E64428" w:rsidP="00E64428">
            <w:pPr>
              <w:pStyle w:val="a3"/>
              <w:spacing w:line="260" w:lineRule="exact"/>
              <w:jc w:val="both"/>
              <w:rPr>
                <w:rFonts w:ascii="Times New Roman" w:eastAsia="標楷體" w:hAnsi="Times New Roman"/>
                <w:sz w:val="20"/>
              </w:rPr>
            </w:pPr>
          </w:p>
          <w:p w14:paraId="3467D567" w14:textId="77777777" w:rsidR="00E64428" w:rsidRDefault="00E64428" w:rsidP="00E64428">
            <w:pPr>
              <w:pStyle w:val="a3"/>
              <w:spacing w:line="260" w:lineRule="exact"/>
              <w:jc w:val="both"/>
              <w:rPr>
                <w:rFonts w:ascii="Times New Roman" w:eastAsia="標楷體" w:hAnsi="Times New Roman"/>
                <w:sz w:val="20"/>
              </w:rPr>
            </w:pPr>
          </w:p>
          <w:p w14:paraId="0E729A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事實發生之日起次一營業日交易時間開始</w:t>
            </w:r>
            <w:r>
              <w:rPr>
                <w:rFonts w:ascii="Times New Roman" w:eastAsia="標楷體" w:hAnsi="Times New Roman" w:hint="eastAsia"/>
                <w:sz w:val="20"/>
              </w:rPr>
              <w:t>二小時</w:t>
            </w:r>
            <w:r w:rsidRPr="002430CD">
              <w:rPr>
                <w:rFonts w:ascii="Times New Roman" w:eastAsia="標楷體" w:hAnsi="Times New Roman" w:hint="eastAsia"/>
                <w:sz w:val="20"/>
              </w:rPr>
              <w:t>前。</w:t>
            </w:r>
          </w:p>
          <w:p w14:paraId="5DA1B2AD" w14:textId="77777777" w:rsidR="00E64428" w:rsidRDefault="00E64428" w:rsidP="00E64428">
            <w:pPr>
              <w:pStyle w:val="a3"/>
              <w:spacing w:line="260" w:lineRule="exact"/>
              <w:jc w:val="both"/>
              <w:rPr>
                <w:rFonts w:ascii="Times New Roman" w:eastAsia="標楷體" w:hAnsi="Times New Roman"/>
                <w:sz w:val="20"/>
              </w:rPr>
            </w:pPr>
          </w:p>
          <w:p w14:paraId="1F50818C" w14:textId="77777777" w:rsidR="00E64428" w:rsidRPr="002430CD" w:rsidRDefault="00E64428" w:rsidP="00E64428">
            <w:pPr>
              <w:pStyle w:val="a3"/>
              <w:spacing w:line="260" w:lineRule="exact"/>
              <w:jc w:val="both"/>
              <w:rPr>
                <w:rFonts w:ascii="Times New Roman" w:eastAsia="標楷體" w:hAnsi="Times New Roman"/>
                <w:sz w:val="20"/>
              </w:rPr>
            </w:pPr>
            <w:r w:rsidRPr="00205999">
              <w:rPr>
                <w:rFonts w:ascii="Times New Roman" w:eastAsia="標楷體" w:hAnsi="Times New Roman" w:hint="eastAsia"/>
                <w:sz w:val="20"/>
              </w:rPr>
              <w:t>資本變更登記完成二日內</w:t>
            </w:r>
            <w:r w:rsidRPr="002430CD">
              <w:rPr>
                <w:rFonts w:ascii="Times New Roman" w:eastAsia="標楷體" w:hAnsi="Times New Roman" w:hint="eastAsia"/>
                <w:sz w:val="20"/>
              </w:rPr>
              <w:t>。</w:t>
            </w:r>
          </w:p>
          <w:p w14:paraId="6E86A482" w14:textId="77777777" w:rsidR="00E64428" w:rsidRDefault="00E64428" w:rsidP="00E64428">
            <w:pPr>
              <w:pStyle w:val="a3"/>
              <w:spacing w:line="260" w:lineRule="exact"/>
              <w:jc w:val="both"/>
              <w:rPr>
                <w:rFonts w:ascii="Times New Roman" w:eastAsia="標楷體" w:hAnsi="Times New Roman"/>
                <w:sz w:val="20"/>
              </w:rPr>
            </w:pPr>
          </w:p>
          <w:p w14:paraId="3E620876" w14:textId="77777777" w:rsidR="00E64428" w:rsidRDefault="00E64428" w:rsidP="00E64428">
            <w:pPr>
              <w:pStyle w:val="a3"/>
              <w:spacing w:line="260" w:lineRule="exact"/>
              <w:jc w:val="both"/>
              <w:rPr>
                <w:rFonts w:ascii="Times New Roman" w:eastAsia="標楷體" w:hAnsi="Times New Roman"/>
                <w:sz w:val="20"/>
              </w:rPr>
            </w:pPr>
          </w:p>
          <w:p w14:paraId="51EB6CCF" w14:textId="77777777" w:rsidR="00E64428" w:rsidRDefault="00E64428" w:rsidP="00E64428">
            <w:pPr>
              <w:pStyle w:val="a3"/>
              <w:spacing w:line="260" w:lineRule="exact"/>
              <w:jc w:val="both"/>
              <w:rPr>
                <w:rFonts w:ascii="Times New Roman" w:eastAsia="標楷體" w:hAnsi="Times New Roman"/>
                <w:sz w:val="20"/>
              </w:rPr>
            </w:pPr>
          </w:p>
          <w:p w14:paraId="4FBA2826" w14:textId="77777777" w:rsidR="00E64428" w:rsidRDefault="00E64428" w:rsidP="00E64428">
            <w:pPr>
              <w:pStyle w:val="a3"/>
              <w:spacing w:line="260" w:lineRule="exact"/>
              <w:jc w:val="both"/>
              <w:rPr>
                <w:rFonts w:ascii="Times New Roman" w:eastAsia="標楷體" w:hAnsi="Times New Roman"/>
                <w:sz w:val="20"/>
              </w:rPr>
            </w:pPr>
          </w:p>
          <w:p w14:paraId="33A329AC" w14:textId="77777777" w:rsidR="00E64428" w:rsidRDefault="00E64428" w:rsidP="00E64428">
            <w:pPr>
              <w:pStyle w:val="a3"/>
              <w:spacing w:line="260" w:lineRule="exact"/>
              <w:jc w:val="both"/>
              <w:rPr>
                <w:rFonts w:ascii="Times New Roman" w:eastAsia="標楷體" w:hAnsi="Times New Roman"/>
                <w:sz w:val="20"/>
              </w:rPr>
            </w:pPr>
          </w:p>
          <w:p w14:paraId="15828C98" w14:textId="77777777" w:rsidR="00E64428" w:rsidRPr="002430CD"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4C586647" w14:textId="77777777" w:rsidR="00E64428" w:rsidRPr="002430CD" w:rsidRDefault="00E64428" w:rsidP="00E64428">
            <w:pPr>
              <w:pStyle w:val="a3"/>
              <w:spacing w:line="260" w:lineRule="exact"/>
              <w:jc w:val="both"/>
              <w:rPr>
                <w:rFonts w:ascii="Times New Roman" w:eastAsia="標楷體" w:hAnsi="Times New Roman"/>
                <w:sz w:val="20"/>
              </w:rPr>
            </w:pPr>
          </w:p>
          <w:p w14:paraId="7658A16F" w14:textId="77777777" w:rsidR="00E64428" w:rsidRDefault="00E64428" w:rsidP="00E64428">
            <w:pPr>
              <w:pStyle w:val="a3"/>
              <w:spacing w:line="260" w:lineRule="exact"/>
              <w:jc w:val="both"/>
              <w:rPr>
                <w:rFonts w:eastAsia="標楷體"/>
                <w:sz w:val="20"/>
              </w:rPr>
            </w:pPr>
            <w:r>
              <w:rPr>
                <w:rFonts w:eastAsia="標楷體" w:hint="eastAsia"/>
                <w:sz w:val="20"/>
              </w:rPr>
              <w:t>赴本公司召開說明記者會，若係註銷庫藏股則無須召開記者會。</w:t>
            </w:r>
          </w:p>
          <w:p w14:paraId="413611E4" w14:textId="77777777" w:rsidR="00E64428" w:rsidRPr="00520A10" w:rsidRDefault="00E64428" w:rsidP="00E64428">
            <w:pPr>
              <w:pStyle w:val="a3"/>
              <w:spacing w:line="260" w:lineRule="exact"/>
              <w:jc w:val="both"/>
              <w:rPr>
                <w:rFonts w:eastAsia="標楷體"/>
                <w:sz w:val="20"/>
              </w:rPr>
            </w:pPr>
          </w:p>
          <w:p w14:paraId="52592754" w14:textId="77777777" w:rsidR="00E64428" w:rsidRDefault="00E64428" w:rsidP="00E64428">
            <w:pPr>
              <w:pStyle w:val="a3"/>
              <w:spacing w:line="260" w:lineRule="exact"/>
              <w:jc w:val="both"/>
              <w:rPr>
                <w:rFonts w:eastAsia="標楷體"/>
                <w:sz w:val="20"/>
              </w:rPr>
            </w:pPr>
          </w:p>
          <w:p w14:paraId="414690A4" w14:textId="77777777" w:rsidR="00E64428" w:rsidRDefault="00E64428" w:rsidP="00E64428">
            <w:pPr>
              <w:pStyle w:val="a3"/>
              <w:spacing w:line="260" w:lineRule="exact"/>
              <w:jc w:val="both"/>
              <w:rPr>
                <w:rFonts w:eastAsia="標楷體"/>
                <w:sz w:val="20"/>
              </w:rPr>
            </w:pPr>
          </w:p>
          <w:p w14:paraId="4B27B639" w14:textId="77777777" w:rsidR="00E64428" w:rsidRDefault="00E64428" w:rsidP="00E64428">
            <w:pPr>
              <w:pStyle w:val="a3"/>
              <w:spacing w:line="260" w:lineRule="exact"/>
              <w:jc w:val="both"/>
              <w:rPr>
                <w:rFonts w:ascii="Times New Roman" w:eastAsia="標楷體" w:hAnsi="Times New Roman"/>
                <w:sz w:val="20"/>
              </w:rPr>
            </w:pPr>
          </w:p>
          <w:p w14:paraId="4D868FF5"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3E4D8F62" w14:textId="77777777" w:rsidR="00E64428" w:rsidRDefault="00E64428" w:rsidP="00E64428">
            <w:pPr>
              <w:pStyle w:val="a3"/>
              <w:spacing w:line="260" w:lineRule="exact"/>
              <w:jc w:val="both"/>
              <w:rPr>
                <w:rFonts w:ascii="Times New Roman" w:eastAsia="標楷體" w:hAnsi="Times New Roman"/>
                <w:sz w:val="20"/>
              </w:rPr>
            </w:pPr>
          </w:p>
          <w:p w14:paraId="4082733A" w14:textId="77777777" w:rsidR="00E64428" w:rsidRDefault="00E64428" w:rsidP="00E64428">
            <w:pPr>
              <w:pStyle w:val="a3"/>
              <w:spacing w:line="260" w:lineRule="exact"/>
              <w:jc w:val="both"/>
              <w:rPr>
                <w:rFonts w:ascii="Times New Roman" w:eastAsia="標楷體" w:hAnsi="Times New Roman"/>
                <w:sz w:val="20"/>
              </w:rPr>
            </w:pPr>
          </w:p>
          <w:p w14:paraId="678B3CA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3A1CE0B" w14:textId="77777777" w:rsidR="00E64428" w:rsidRDefault="00E64428" w:rsidP="00E64428">
            <w:pPr>
              <w:pStyle w:val="a3"/>
              <w:spacing w:line="260" w:lineRule="exact"/>
              <w:jc w:val="both"/>
              <w:rPr>
                <w:rFonts w:ascii="Times New Roman" w:eastAsia="標楷體" w:hAnsi="Times New Roman"/>
                <w:sz w:val="20"/>
              </w:rPr>
            </w:pPr>
          </w:p>
          <w:p w14:paraId="516A68DE" w14:textId="77777777" w:rsidR="00E64428" w:rsidRPr="002430CD" w:rsidRDefault="00E64428" w:rsidP="00E64428">
            <w:pPr>
              <w:pStyle w:val="a3"/>
              <w:spacing w:line="260" w:lineRule="exact"/>
              <w:jc w:val="both"/>
              <w:rPr>
                <w:rFonts w:ascii="Times New Roman" w:eastAsia="標楷體" w:hAnsi="Times New Roman"/>
                <w:sz w:val="20"/>
              </w:rPr>
            </w:pPr>
          </w:p>
          <w:p w14:paraId="7A45E39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66380020" w14:textId="77777777" w:rsidR="00E64428" w:rsidRPr="002430CD" w:rsidRDefault="00E64428" w:rsidP="00E64428">
            <w:pPr>
              <w:pStyle w:val="a3"/>
              <w:spacing w:line="260" w:lineRule="exact"/>
              <w:jc w:val="both"/>
              <w:rPr>
                <w:rFonts w:ascii="Times New Roman" w:eastAsia="標楷體" w:hAnsi="Times New Roman"/>
                <w:sz w:val="20"/>
              </w:rPr>
            </w:pPr>
          </w:p>
          <w:p w14:paraId="0D69AC5C" w14:textId="77777777" w:rsidR="00E64428" w:rsidRDefault="00E64428" w:rsidP="00E64428">
            <w:pPr>
              <w:pStyle w:val="a3"/>
              <w:spacing w:line="260" w:lineRule="exact"/>
              <w:jc w:val="both"/>
              <w:rPr>
                <w:rFonts w:ascii="Times New Roman" w:eastAsia="標楷體" w:hAnsi="Times New Roman"/>
                <w:sz w:val="20"/>
              </w:rPr>
            </w:pPr>
          </w:p>
          <w:p w14:paraId="2A060C02" w14:textId="77777777" w:rsidR="00E64428" w:rsidRPr="00D92A51" w:rsidRDefault="00E64428" w:rsidP="00E64428">
            <w:pPr>
              <w:pStyle w:val="a3"/>
              <w:spacing w:line="260" w:lineRule="exact"/>
              <w:jc w:val="both"/>
              <w:rPr>
                <w:rFonts w:ascii="標楷體" w:eastAsia="標楷體" w:hAnsi="標楷體"/>
                <w:sz w:val="20"/>
              </w:rPr>
            </w:pPr>
            <w:r w:rsidRPr="00D92A51">
              <w:rPr>
                <w:rFonts w:ascii="標楷體" w:eastAsia="標楷體" w:hAnsi="標楷體" w:hint="eastAsia"/>
                <w:sz w:val="20"/>
              </w:rPr>
              <w:t>上市公司財務業務檢查表</w:t>
            </w:r>
            <w:r w:rsidRPr="006B03DB">
              <w:rPr>
                <w:rFonts w:ascii="Times New Roman" w:eastAsia="標楷體" w:hAnsi="Times New Roman" w:hint="eastAsia"/>
                <w:sz w:val="20"/>
              </w:rPr>
              <w:t>（適用減資彌補虧損案件）</w:t>
            </w:r>
            <w:r>
              <w:rPr>
                <w:rFonts w:ascii="Times New Roman" w:eastAsia="標楷體" w:hAnsi="Times New Roman" w:hint="eastAsia"/>
                <w:sz w:val="20"/>
              </w:rPr>
              <w:t>。</w:t>
            </w:r>
          </w:p>
          <w:p w14:paraId="45076040" w14:textId="77777777" w:rsidR="00E64428" w:rsidRDefault="00E64428" w:rsidP="00E64428">
            <w:pPr>
              <w:pStyle w:val="a3"/>
              <w:spacing w:line="260" w:lineRule="exact"/>
              <w:jc w:val="both"/>
              <w:rPr>
                <w:rFonts w:ascii="Times New Roman" w:eastAsia="標楷體" w:hAnsi="Times New Roman"/>
                <w:sz w:val="20"/>
              </w:rPr>
            </w:pPr>
          </w:p>
          <w:p w14:paraId="47044194" w14:textId="77777777" w:rsidR="00E64428" w:rsidRDefault="00E64428" w:rsidP="00E64428">
            <w:pPr>
              <w:pStyle w:val="a3"/>
              <w:spacing w:line="260" w:lineRule="exact"/>
              <w:jc w:val="both"/>
              <w:rPr>
                <w:rFonts w:ascii="Times New Roman" w:eastAsia="標楷體" w:hAnsi="Times New Roman"/>
                <w:sz w:val="20"/>
              </w:rPr>
            </w:pPr>
          </w:p>
          <w:p w14:paraId="0954ABCD" w14:textId="77777777" w:rsidR="00E64428" w:rsidRPr="002430CD" w:rsidRDefault="00E64428" w:rsidP="00E64428">
            <w:pPr>
              <w:pStyle w:val="a3"/>
              <w:spacing w:line="260" w:lineRule="exact"/>
              <w:jc w:val="both"/>
              <w:rPr>
                <w:rFonts w:ascii="Times New Roman" w:eastAsia="標楷體" w:hAnsi="Times New Roman"/>
                <w:sz w:val="20"/>
              </w:rPr>
            </w:pPr>
          </w:p>
          <w:p w14:paraId="104F9392" w14:textId="77777777" w:rsidR="00E64428" w:rsidRDefault="00E64428" w:rsidP="00E64428">
            <w:pPr>
              <w:pStyle w:val="a3"/>
              <w:spacing w:line="260" w:lineRule="exact"/>
              <w:ind w:left="100" w:hanging="100"/>
              <w:jc w:val="both"/>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重大訊息申報作業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做重大訊息公告。</w:t>
            </w:r>
          </w:p>
          <w:p w14:paraId="57DCEF13" w14:textId="77777777" w:rsidR="00E64428" w:rsidRDefault="00E64428" w:rsidP="00E64428">
            <w:pPr>
              <w:pStyle w:val="a3"/>
              <w:spacing w:line="260" w:lineRule="exact"/>
              <w:ind w:left="100" w:hanging="100"/>
              <w:jc w:val="both"/>
              <w:rPr>
                <w:rFonts w:ascii="Times New Roman" w:eastAsia="標楷體" w:hAnsi="Times New Roman"/>
                <w:sz w:val="20"/>
              </w:rPr>
            </w:pPr>
          </w:p>
          <w:p w14:paraId="51CC9E18" w14:textId="77777777" w:rsidR="00E64428" w:rsidRPr="002430CD" w:rsidRDefault="00E64428" w:rsidP="00E64428">
            <w:pPr>
              <w:pStyle w:val="a3"/>
              <w:spacing w:line="260" w:lineRule="exact"/>
              <w:ind w:left="100" w:hanging="100"/>
              <w:jc w:val="both"/>
              <w:rPr>
                <w:rFonts w:ascii="Times New Roman" w:eastAsia="標楷體" w:hAnsi="Times New Roman"/>
                <w:sz w:val="20"/>
              </w:rPr>
            </w:pPr>
          </w:p>
          <w:p w14:paraId="31D9D1AA" w14:textId="77777777" w:rsidR="00E64428" w:rsidRPr="002430CD"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1</w:t>
            </w:r>
            <w:r w:rsidRPr="002430CD">
              <w:rPr>
                <w:rFonts w:ascii="Times New Roman" w:eastAsia="標楷體" w:hAnsi="Times New Roman" w:hint="eastAsia"/>
                <w:sz w:val="20"/>
              </w:rPr>
              <w:t>.</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r w:rsidRPr="002430CD">
              <w:rPr>
                <w:rFonts w:ascii="Times New Roman" w:eastAsia="標楷體" w:hAnsi="Times New Roman" w:hint="eastAsia"/>
                <w:sz w:val="20"/>
              </w:rPr>
              <w:t>股本形成經過</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0C4D4386" w14:textId="77777777" w:rsidR="00E64428" w:rsidRDefault="00E64428" w:rsidP="00E64428">
            <w:pPr>
              <w:pStyle w:val="a3"/>
              <w:snapToGrid w:val="0"/>
              <w:spacing w:line="260" w:lineRule="exact"/>
              <w:jc w:val="both"/>
              <w:rPr>
                <w:rFonts w:ascii="Times New Roman" w:eastAsia="標楷體" w:hAnsi="Times New Roman"/>
                <w:sz w:val="20"/>
              </w:rPr>
            </w:pPr>
            <w:r>
              <w:rPr>
                <w:rFonts w:ascii="Times New Roman" w:eastAsia="標楷體" w:hAnsi="Times New Roman" w:hint="eastAsia"/>
                <w:sz w:val="20"/>
              </w:rPr>
              <w:t>2.</w:t>
            </w:r>
            <w:r w:rsidRPr="002430CD">
              <w:rPr>
                <w:rFonts w:ascii="Times New Roman" w:eastAsia="標楷體" w:hAnsi="Times New Roman" w:hint="eastAsia"/>
                <w:sz w:val="20"/>
              </w:rPr>
              <w:t xml:space="preserve"> </w:t>
            </w: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Pr>
                <w:rFonts w:ascii="Times New Roman" w:eastAsia="標楷體" w:hAnsi="Times New Roman" w:hint="eastAsia"/>
                <w:sz w:val="20"/>
              </w:rPr>
              <w:t>公司基本資料申報</w:t>
            </w:r>
            <w:r>
              <w:rPr>
                <w:rFonts w:ascii="Times New Roman" w:eastAsia="標楷體" w:hAnsi="Times New Roman" w:hint="eastAsia"/>
                <w:sz w:val="20"/>
              </w:rPr>
              <w:t>/</w:t>
            </w:r>
            <w:r>
              <w:rPr>
                <w:rFonts w:ascii="Times New Roman" w:eastAsia="標楷體" w:hAnsi="Times New Roman" w:hint="eastAsia"/>
                <w:sz w:val="20"/>
              </w:rPr>
              <w:t>公司基本資料申報</w:t>
            </w:r>
            <w:r w:rsidRPr="002430CD">
              <w:rPr>
                <w:rFonts w:ascii="Times New Roman" w:eastAsia="標楷體" w:hAnsi="Times New Roman" w:hint="eastAsia"/>
                <w:sz w:val="20"/>
              </w:rPr>
              <w:t>)</w:t>
            </w:r>
          </w:p>
          <w:p w14:paraId="0B241A37" w14:textId="77777777" w:rsidR="00E64428" w:rsidRPr="00B25C8B" w:rsidRDefault="00E64428" w:rsidP="00E64428">
            <w:pPr>
              <w:pStyle w:val="a3"/>
              <w:snapToGrid w:val="0"/>
              <w:spacing w:line="260" w:lineRule="exact"/>
              <w:jc w:val="both"/>
              <w:rPr>
                <w:rFonts w:ascii="Times New Roman" w:eastAsia="標楷體" w:hAnsi="Times New Roman"/>
                <w:sz w:val="20"/>
              </w:rPr>
            </w:pPr>
            <w:r w:rsidRPr="00BF1EB2">
              <w:rPr>
                <w:rFonts w:ascii="Times New Roman" w:eastAsia="標楷體" w:hAnsi="Times New Roman" w:hint="eastAsia"/>
                <w:sz w:val="20"/>
              </w:rPr>
              <w:t>3.</w:t>
            </w:r>
            <w:r>
              <w:rPr>
                <w:rFonts w:eastAsia="標楷體" w:hint="eastAsia"/>
                <w:sz w:val="20"/>
              </w:rPr>
              <w:t>已發行海外存託憑證於國外店頭市場交易者，應同時輸入</w:t>
            </w:r>
            <w:r w:rsidRPr="002430CD">
              <w:rPr>
                <w:rFonts w:eastAsia="標楷體" w:hint="eastAsia"/>
                <w:sz w:val="20"/>
              </w:rPr>
              <w:t>「公開資訊觀測站」</w:t>
            </w:r>
            <w:r w:rsidRPr="002430CD">
              <w:rPr>
                <w:rFonts w:eastAsia="標楷體"/>
                <w:sz w:val="20"/>
              </w:rPr>
              <w:t>(</w:t>
            </w:r>
            <w:r w:rsidRPr="00BF1EB2">
              <w:rPr>
                <w:rFonts w:ascii="Times New Roman" w:eastAsia="標楷體" w:hAnsi="Times New Roman"/>
                <w:sz w:val="20"/>
              </w:rPr>
              <w:t>sii.twse.com.tw/</w:t>
            </w:r>
            <w:r w:rsidRPr="002430CD">
              <w:rPr>
                <w:rFonts w:eastAsia="標楷體" w:hint="eastAsia"/>
                <w:sz w:val="20"/>
              </w:rPr>
              <w:t>海外有價證券申報作業</w:t>
            </w:r>
            <w:r w:rsidRPr="002430CD">
              <w:rPr>
                <w:rFonts w:eastAsia="標楷體"/>
                <w:sz w:val="20"/>
              </w:rPr>
              <w:t>/</w:t>
            </w:r>
            <w:r w:rsidRPr="002430CD">
              <w:rPr>
                <w:rFonts w:eastAsia="標楷體" w:hint="eastAsia"/>
                <w:sz w:val="20"/>
              </w:rPr>
              <w:t>海外存託憑證</w:t>
            </w:r>
            <w:r w:rsidRPr="002430CD">
              <w:rPr>
                <w:rFonts w:eastAsia="標楷體"/>
                <w:sz w:val="20"/>
              </w:rPr>
              <w:t>/</w:t>
            </w:r>
            <w:r w:rsidRPr="002430CD">
              <w:rPr>
                <w:rFonts w:eastAsia="標楷體" w:hint="eastAsia"/>
                <w:sz w:val="20"/>
              </w:rPr>
              <w:t>基本資料及追加發行資料</w:t>
            </w:r>
            <w:r w:rsidRPr="002430CD">
              <w:rPr>
                <w:rFonts w:eastAsia="標楷體"/>
                <w:sz w:val="20"/>
              </w:rPr>
              <w:t>)</w:t>
            </w:r>
            <w:r>
              <w:rPr>
                <w:rFonts w:eastAsia="標楷體" w:hint="eastAsia"/>
                <w:sz w:val="20"/>
              </w:rPr>
              <w:t>。</w:t>
            </w:r>
          </w:p>
          <w:p w14:paraId="030E5BBE" w14:textId="77777777" w:rsidR="00E64428" w:rsidRPr="002430CD" w:rsidRDefault="00E64428" w:rsidP="00E64428">
            <w:pPr>
              <w:pStyle w:val="a3"/>
              <w:snapToGrid w:val="0"/>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58E23E7F" w14:textId="77777777" w:rsidR="00E64428" w:rsidRPr="002430CD" w:rsidRDefault="00E64428" w:rsidP="00E64428">
            <w:pPr>
              <w:pStyle w:val="21"/>
              <w:kinsoku/>
              <w:overflowPunct/>
              <w:spacing w:line="260" w:lineRule="exact"/>
              <w:rPr>
                <w:rFonts w:ascii="Times New Roman"/>
              </w:rPr>
            </w:pPr>
          </w:p>
          <w:p w14:paraId="7A8469FF" w14:textId="77777777" w:rsidR="00E64428" w:rsidRPr="000E789E" w:rsidRDefault="00E64428" w:rsidP="00E64428">
            <w:pPr>
              <w:pStyle w:val="21"/>
              <w:kinsoku/>
              <w:overflowPunct/>
              <w:spacing w:line="260" w:lineRule="exact"/>
              <w:rPr>
                <w:rFonts w:ascii="Times New Roman"/>
              </w:rPr>
            </w:pPr>
            <w:r w:rsidRPr="000E789E">
              <w:rPr>
                <w:rFonts w:ascii="Times New Roman" w:hAnsi="Book Antiqua"/>
              </w:rPr>
              <w:t>本公司</w:t>
            </w:r>
            <w:r>
              <w:rPr>
                <w:rFonts w:ascii="Times New Roman" w:hAnsi="Book Antiqua"/>
              </w:rPr>
              <w:t>對有價證券上市公司重大訊息之查證暨公開處理程序</w:t>
            </w:r>
            <w:r w:rsidRPr="000E789E">
              <w:rPr>
                <w:rFonts w:ascii="Times New Roman" w:hAnsi="Book Antiqua"/>
              </w:rPr>
              <w:t>第</w:t>
            </w:r>
            <w:r>
              <w:rPr>
                <w:rFonts w:ascii="Times New Roman" w:hint="eastAsia"/>
              </w:rPr>
              <w:t>11</w:t>
            </w:r>
            <w:r w:rsidRPr="000E789E">
              <w:rPr>
                <w:rFonts w:ascii="Times New Roman" w:hAnsi="Book Antiqua"/>
              </w:rPr>
              <w:t>條第</w:t>
            </w:r>
            <w:r w:rsidRPr="000E789E">
              <w:rPr>
                <w:rFonts w:ascii="Times New Roman"/>
              </w:rPr>
              <w:t>1</w:t>
            </w:r>
            <w:r w:rsidRPr="000E789E">
              <w:rPr>
                <w:rFonts w:ascii="Times New Roman" w:hAnsi="Book Antiqua"/>
              </w:rPr>
              <w:t>項第</w:t>
            </w:r>
            <w:r w:rsidRPr="000E789E">
              <w:rPr>
                <w:rFonts w:ascii="Times New Roman"/>
              </w:rPr>
              <w:t>7</w:t>
            </w:r>
            <w:r w:rsidRPr="000E789E">
              <w:rPr>
                <w:rFonts w:ascii="Times New Roman" w:hAnsi="Book Antiqua"/>
              </w:rPr>
              <w:t>款、第</w:t>
            </w:r>
            <w:r>
              <w:rPr>
                <w:rFonts w:ascii="Times New Roman" w:hint="eastAsia"/>
              </w:rPr>
              <w:t>6</w:t>
            </w:r>
            <w:r w:rsidRPr="000E789E">
              <w:rPr>
                <w:rFonts w:ascii="Times New Roman" w:hAnsi="Book Antiqua"/>
              </w:rPr>
              <w:t>條</w:t>
            </w:r>
            <w:r>
              <w:rPr>
                <w:rFonts w:ascii="Times New Roman" w:hAnsi="Book Antiqua" w:hint="eastAsia"/>
              </w:rPr>
              <w:t>第</w:t>
            </w:r>
            <w:r>
              <w:rPr>
                <w:rFonts w:ascii="Times New Roman" w:hAnsi="Book Antiqua" w:hint="eastAsia"/>
              </w:rPr>
              <w:t>1</w:t>
            </w:r>
            <w:r>
              <w:rPr>
                <w:rFonts w:ascii="Times New Roman" w:hAnsi="Book Antiqua" w:hint="eastAsia"/>
              </w:rPr>
              <w:t>項</w:t>
            </w:r>
            <w:r w:rsidRPr="000E789E">
              <w:rPr>
                <w:rFonts w:ascii="Times New Roman" w:hAnsi="Book Antiqua"/>
              </w:rPr>
              <w:t>第</w:t>
            </w:r>
            <w:r>
              <w:rPr>
                <w:rFonts w:ascii="Times New Roman" w:hint="eastAsia"/>
              </w:rPr>
              <w:t>3</w:t>
            </w:r>
            <w:r>
              <w:rPr>
                <w:rFonts w:ascii="Times New Roman" w:hAnsi="Book Antiqua" w:hint="eastAsia"/>
              </w:rPr>
              <w:t>款</w:t>
            </w:r>
            <w:r w:rsidRPr="000E789E">
              <w:rPr>
                <w:rFonts w:ascii="Times New Roman" w:hAnsi="Book Antiqua"/>
              </w:rPr>
              <w:t>及第</w:t>
            </w:r>
            <w:r>
              <w:rPr>
                <w:rFonts w:ascii="Times New Roman" w:hint="eastAsia"/>
              </w:rPr>
              <w:t>12</w:t>
            </w:r>
            <w:r w:rsidRPr="000E789E">
              <w:rPr>
                <w:rFonts w:ascii="Times New Roman" w:hAnsi="Book Antiqua"/>
              </w:rPr>
              <w:t>條第</w:t>
            </w:r>
            <w:r>
              <w:rPr>
                <w:rFonts w:ascii="Times New Roman" w:hint="eastAsia"/>
              </w:rPr>
              <w:t>5</w:t>
            </w:r>
            <w:r w:rsidRPr="000E789E">
              <w:rPr>
                <w:rFonts w:ascii="Times New Roman" w:hAnsi="Book Antiqua"/>
              </w:rPr>
              <w:t>項。</w:t>
            </w:r>
          </w:p>
          <w:p w14:paraId="44E36701" w14:textId="77777777" w:rsidR="00E64428" w:rsidRDefault="00E64428" w:rsidP="00E64428">
            <w:pPr>
              <w:spacing w:line="260" w:lineRule="exact"/>
              <w:jc w:val="both"/>
              <w:rPr>
                <w:rFonts w:eastAsia="標楷體" w:hAnsi="Book Antiqua"/>
                <w:sz w:val="20"/>
                <w:szCs w:val="20"/>
              </w:rPr>
            </w:pPr>
          </w:p>
          <w:p w14:paraId="62F36582" w14:textId="77777777" w:rsidR="00E64428" w:rsidRPr="000E3D4E" w:rsidRDefault="00E64428" w:rsidP="00E64428">
            <w:pPr>
              <w:spacing w:line="260" w:lineRule="exact"/>
              <w:jc w:val="both"/>
              <w:rPr>
                <w:rFonts w:eastAsia="標楷體" w:hAnsi="Book Antiqua"/>
                <w:sz w:val="20"/>
                <w:szCs w:val="20"/>
              </w:rPr>
            </w:pPr>
            <w:r w:rsidRPr="000E3D4E">
              <w:rPr>
                <w:rFonts w:eastAsia="標楷體" w:hAnsi="Book Antiqua" w:hint="eastAsia"/>
                <w:sz w:val="20"/>
                <w:szCs w:val="20"/>
              </w:rPr>
              <w:t>本公司對有價證券上市公司重大訊息之查證暨公開處理程序第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項第</w:t>
            </w:r>
            <w:r w:rsidRPr="000E3D4E">
              <w:rPr>
                <w:rFonts w:eastAsia="標楷體" w:hAnsi="Book Antiqua" w:hint="eastAsia"/>
                <w:sz w:val="20"/>
                <w:szCs w:val="20"/>
              </w:rPr>
              <w:t>11</w:t>
            </w:r>
            <w:r w:rsidRPr="000E3D4E">
              <w:rPr>
                <w:rFonts w:eastAsia="標楷體" w:hAnsi="Book Antiqua" w:hint="eastAsia"/>
                <w:sz w:val="20"/>
                <w:szCs w:val="20"/>
              </w:rPr>
              <w:t>款。</w:t>
            </w:r>
          </w:p>
          <w:p w14:paraId="2E8A0565" w14:textId="77777777" w:rsidR="00E64428" w:rsidRDefault="00E64428" w:rsidP="00E64428">
            <w:pPr>
              <w:spacing w:line="260" w:lineRule="exact"/>
              <w:jc w:val="both"/>
              <w:rPr>
                <w:rFonts w:eastAsia="標楷體"/>
                <w:sz w:val="20"/>
              </w:rPr>
            </w:pPr>
          </w:p>
          <w:p w14:paraId="7FFDAD02"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18</w:t>
            </w:r>
            <w:r w:rsidRPr="000E3D4E">
              <w:rPr>
                <w:rFonts w:eastAsia="標楷體" w:hint="eastAsia"/>
                <w:sz w:val="20"/>
              </w:rPr>
              <w:t>款</w:t>
            </w:r>
            <w:r w:rsidRPr="002430CD">
              <w:rPr>
                <w:rFonts w:eastAsia="標楷體" w:hint="eastAsia"/>
                <w:sz w:val="20"/>
              </w:rPr>
              <w:t>。</w:t>
            </w:r>
          </w:p>
          <w:p w14:paraId="41E32435" w14:textId="77777777" w:rsidR="00E64428" w:rsidRPr="002430CD" w:rsidRDefault="00E64428" w:rsidP="00E64428">
            <w:pPr>
              <w:spacing w:line="260" w:lineRule="exact"/>
              <w:jc w:val="both"/>
              <w:rPr>
                <w:rFonts w:eastAsia="標楷體"/>
                <w:sz w:val="20"/>
              </w:rPr>
            </w:pPr>
          </w:p>
          <w:p w14:paraId="41F0D01C" w14:textId="77777777" w:rsidR="00E64428" w:rsidRPr="002430CD"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sidRPr="000E3D4E">
              <w:rPr>
                <w:rFonts w:eastAsia="標楷體" w:hAnsi="Book Antiqua" w:hint="eastAsia"/>
                <w:sz w:val="20"/>
                <w:szCs w:val="20"/>
              </w:rPr>
              <w:t>第</w:t>
            </w:r>
            <w:r>
              <w:rPr>
                <w:rFonts w:eastAsia="標楷體" w:hAnsi="Book Antiqua" w:hint="eastAsia"/>
                <w:sz w:val="20"/>
                <w:szCs w:val="20"/>
              </w:rPr>
              <w:t>4</w:t>
            </w:r>
            <w:r w:rsidRPr="000E3D4E">
              <w:rPr>
                <w:rFonts w:eastAsia="標楷體" w:hAnsi="Book Antiqua" w:hint="eastAsia"/>
                <w:sz w:val="20"/>
                <w:szCs w:val="20"/>
              </w:rPr>
              <w:t>條第</w:t>
            </w:r>
            <w:r w:rsidRPr="000E3D4E">
              <w:rPr>
                <w:rFonts w:eastAsia="標楷體" w:hAnsi="Book Antiqua" w:hint="eastAsia"/>
                <w:sz w:val="20"/>
                <w:szCs w:val="20"/>
              </w:rPr>
              <w:t>1</w:t>
            </w:r>
            <w:r w:rsidRPr="000E3D4E">
              <w:rPr>
                <w:rFonts w:eastAsia="標楷體" w:hAnsi="Book Antiqua" w:hint="eastAsia"/>
                <w:sz w:val="20"/>
                <w:szCs w:val="20"/>
              </w:rPr>
              <w:t>項</w:t>
            </w:r>
            <w:r w:rsidRPr="000E3D4E">
              <w:rPr>
                <w:rFonts w:eastAsia="標楷體" w:hint="eastAsia"/>
                <w:sz w:val="20"/>
              </w:rPr>
              <w:t>第</w:t>
            </w:r>
            <w:r w:rsidRPr="000E3D4E">
              <w:rPr>
                <w:rFonts w:eastAsia="標楷體"/>
                <w:sz w:val="20"/>
              </w:rPr>
              <w:t>1</w:t>
            </w:r>
            <w:r w:rsidRPr="000E3D4E">
              <w:rPr>
                <w:rFonts w:eastAsia="標楷體" w:hint="eastAsia"/>
                <w:sz w:val="20"/>
              </w:rPr>
              <w:t>1</w:t>
            </w:r>
            <w:r w:rsidRPr="000E3D4E">
              <w:rPr>
                <w:rFonts w:eastAsia="標楷體" w:hint="eastAsia"/>
                <w:sz w:val="20"/>
              </w:rPr>
              <w:t>款</w:t>
            </w:r>
            <w:r w:rsidRPr="002430CD">
              <w:rPr>
                <w:rFonts w:eastAsia="標楷體" w:hint="eastAsia"/>
                <w:sz w:val="20"/>
              </w:rPr>
              <w:t>。</w:t>
            </w:r>
          </w:p>
          <w:p w14:paraId="4E6C8741" w14:textId="77777777" w:rsidR="00E64428" w:rsidRPr="003E15D7" w:rsidRDefault="00E64428" w:rsidP="00E64428">
            <w:pPr>
              <w:spacing w:line="260" w:lineRule="exact"/>
              <w:jc w:val="both"/>
              <w:rPr>
                <w:rFonts w:eastAsia="標楷體"/>
                <w:sz w:val="20"/>
              </w:rPr>
            </w:pPr>
          </w:p>
          <w:p w14:paraId="348DB496" w14:textId="77777777" w:rsidR="00E64428" w:rsidRDefault="00E64428" w:rsidP="00E64428">
            <w:pPr>
              <w:spacing w:line="260" w:lineRule="exact"/>
              <w:jc w:val="both"/>
              <w:rPr>
                <w:rFonts w:eastAsia="標楷體"/>
                <w:sz w:val="20"/>
              </w:rPr>
            </w:pPr>
            <w:r>
              <w:rPr>
                <w:rFonts w:eastAsia="標楷體" w:hint="eastAsia"/>
                <w:sz w:val="20"/>
              </w:rPr>
              <w:t>104.11.17</w:t>
            </w:r>
            <w:r w:rsidRPr="002430CD">
              <w:rPr>
                <w:rFonts w:eastAsia="標楷體" w:hint="eastAsia"/>
                <w:sz w:val="20"/>
              </w:rPr>
              <w:t>台證上</w:t>
            </w:r>
            <w:r>
              <w:rPr>
                <w:rFonts w:eastAsia="標楷體" w:hint="eastAsia"/>
                <w:sz w:val="20"/>
              </w:rPr>
              <w:t>一</w:t>
            </w:r>
            <w:r w:rsidRPr="002430CD">
              <w:rPr>
                <w:rFonts w:eastAsia="標楷體" w:hint="eastAsia"/>
                <w:sz w:val="20"/>
              </w:rPr>
              <w:t>字第</w:t>
            </w:r>
            <w:r>
              <w:rPr>
                <w:rFonts w:eastAsia="標楷體" w:hint="eastAsia"/>
                <w:sz w:val="20"/>
              </w:rPr>
              <w:t>1041805232</w:t>
            </w:r>
            <w:r w:rsidRPr="002430CD">
              <w:rPr>
                <w:rFonts w:eastAsia="標楷體" w:hint="eastAsia"/>
                <w:sz w:val="20"/>
              </w:rPr>
              <w:t>號函。</w:t>
            </w:r>
          </w:p>
          <w:p w14:paraId="3B55AE84" w14:textId="77777777" w:rsidR="00E64428" w:rsidRDefault="00E64428" w:rsidP="00E64428">
            <w:pPr>
              <w:spacing w:line="260" w:lineRule="exact"/>
              <w:jc w:val="both"/>
              <w:rPr>
                <w:rFonts w:eastAsia="標楷體"/>
                <w:sz w:val="20"/>
              </w:rPr>
            </w:pPr>
          </w:p>
          <w:p w14:paraId="6114D77E" w14:textId="77777777" w:rsidR="00E64428" w:rsidRPr="002430CD" w:rsidRDefault="00E64428" w:rsidP="00E64428">
            <w:pPr>
              <w:spacing w:line="260" w:lineRule="exact"/>
              <w:jc w:val="both"/>
              <w:rPr>
                <w:rFonts w:eastAsia="標楷體"/>
                <w:sz w:val="20"/>
              </w:rPr>
            </w:pPr>
          </w:p>
          <w:p w14:paraId="779BD8EF" w14:textId="77777777" w:rsidR="00E64428" w:rsidRDefault="00E64428" w:rsidP="00E64428">
            <w:pPr>
              <w:spacing w:line="260" w:lineRule="exact"/>
              <w:jc w:val="both"/>
              <w:rPr>
                <w:rFonts w:eastAsia="標楷體"/>
                <w:sz w:val="20"/>
              </w:rPr>
            </w:pPr>
            <w:r w:rsidRPr="002430CD">
              <w:rPr>
                <w:rFonts w:eastAsia="標楷體" w:hint="eastAsia"/>
                <w:sz w:val="20"/>
              </w:rPr>
              <w:t>本公司對有價證券上市公司重大訊息之查證暨公開處理程序</w:t>
            </w:r>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36</w:t>
            </w:r>
            <w:r>
              <w:rPr>
                <w:rFonts w:eastAsia="標楷體" w:hint="eastAsia"/>
                <w:sz w:val="20"/>
              </w:rPr>
              <w:t>款</w:t>
            </w:r>
            <w:r w:rsidRPr="002430CD">
              <w:rPr>
                <w:rFonts w:eastAsia="標楷體" w:hint="eastAsia"/>
                <w:sz w:val="20"/>
              </w:rPr>
              <w:t>。</w:t>
            </w:r>
          </w:p>
          <w:p w14:paraId="30DE32B3" w14:textId="77777777" w:rsidR="00E64428" w:rsidRPr="002430CD" w:rsidRDefault="00E64428" w:rsidP="00E64428">
            <w:pPr>
              <w:spacing w:line="260" w:lineRule="exact"/>
              <w:ind w:left="200" w:hanging="200"/>
              <w:jc w:val="both"/>
              <w:rPr>
                <w:rFonts w:eastAsia="標楷體"/>
                <w:sz w:val="20"/>
              </w:rPr>
            </w:pPr>
          </w:p>
          <w:p w14:paraId="574BC9D4" w14:textId="77777777" w:rsidR="00E64428" w:rsidRPr="000E789E" w:rsidRDefault="00E64428" w:rsidP="00E64428">
            <w:pPr>
              <w:spacing w:line="260" w:lineRule="exact"/>
              <w:jc w:val="both"/>
              <w:rPr>
                <w:rFonts w:eastAsia="標楷體"/>
                <w:sz w:val="20"/>
                <w:szCs w:val="20"/>
              </w:rPr>
            </w:pPr>
            <w:r>
              <w:rPr>
                <w:rFonts w:eastAsia="標楷體" w:hAnsi="標楷體" w:hint="eastAsia"/>
                <w:spacing w:val="-4"/>
                <w:sz w:val="20"/>
                <w:szCs w:val="20"/>
              </w:rPr>
              <w:t>1.</w:t>
            </w:r>
            <w:r w:rsidRPr="000E789E">
              <w:rPr>
                <w:rFonts w:eastAsia="標楷體" w:hAnsi="標楷體"/>
                <w:spacing w:val="-4"/>
                <w:sz w:val="20"/>
                <w:szCs w:val="20"/>
              </w:rPr>
              <w:t>本公司對有價證券上市公司及境外指數股票型基金上市之境外基金機構資訊申報作業辦法第</w:t>
            </w:r>
            <w:r w:rsidRPr="000E789E">
              <w:rPr>
                <w:rFonts w:eastAsia="標楷體"/>
                <w:spacing w:val="-4"/>
                <w:sz w:val="20"/>
                <w:szCs w:val="20"/>
              </w:rPr>
              <w:t>3</w:t>
            </w:r>
            <w:r w:rsidRPr="000E789E">
              <w:rPr>
                <w:rFonts w:eastAsia="標楷體" w:hAnsi="標楷體"/>
                <w:spacing w:val="-4"/>
                <w:sz w:val="20"/>
                <w:szCs w:val="20"/>
              </w:rPr>
              <w:t>條第</w:t>
            </w:r>
            <w:r w:rsidRPr="000E789E">
              <w:rPr>
                <w:rFonts w:eastAsia="標楷體"/>
                <w:spacing w:val="-4"/>
                <w:sz w:val="20"/>
                <w:szCs w:val="20"/>
              </w:rPr>
              <w:t>2</w:t>
            </w:r>
            <w:r w:rsidRPr="000E789E">
              <w:rPr>
                <w:rFonts w:eastAsia="標楷體" w:hAnsi="標楷體"/>
                <w:spacing w:val="-4"/>
                <w:sz w:val="20"/>
                <w:szCs w:val="20"/>
              </w:rPr>
              <w:t>項第</w:t>
            </w:r>
            <w:r w:rsidRPr="000E789E">
              <w:rPr>
                <w:rFonts w:eastAsia="標楷體"/>
                <w:spacing w:val="-4"/>
                <w:sz w:val="20"/>
                <w:szCs w:val="20"/>
              </w:rPr>
              <w:t>2</w:t>
            </w:r>
            <w:r w:rsidRPr="000E789E">
              <w:rPr>
                <w:rFonts w:eastAsia="標楷體" w:hAnsi="標楷體"/>
                <w:spacing w:val="-4"/>
                <w:sz w:val="20"/>
                <w:szCs w:val="20"/>
              </w:rPr>
              <w:t>款。</w:t>
            </w:r>
          </w:p>
          <w:p w14:paraId="118AAAD3" w14:textId="77777777" w:rsidR="00E64428" w:rsidRDefault="00E64428" w:rsidP="00E64428">
            <w:pPr>
              <w:spacing w:line="260" w:lineRule="exact"/>
              <w:jc w:val="both"/>
              <w:rPr>
                <w:rFonts w:eastAsia="標楷體"/>
                <w:sz w:val="20"/>
              </w:rPr>
            </w:pPr>
            <w:r>
              <w:rPr>
                <w:rFonts w:eastAsia="標楷體" w:hint="eastAsia"/>
                <w:sz w:val="20"/>
              </w:rPr>
              <w:t>2.</w:t>
            </w:r>
            <w:hyperlink r:id="rId36" w:history="1">
              <w:r w:rsidRPr="00102C22">
                <w:rPr>
                  <w:rFonts w:eastAsia="標楷體"/>
                  <w:sz w:val="20"/>
                </w:rPr>
                <w:t>臺灣證券交易所股份有限公司審查發行海外存託憑證於國外店頭市場交易作業程序</w:t>
              </w:r>
            </w:hyperlink>
            <w:r>
              <w:rPr>
                <w:rFonts w:eastAsia="標楷體" w:hint="eastAsia"/>
                <w:sz w:val="20"/>
              </w:rPr>
              <w:t>第</w:t>
            </w:r>
            <w:r>
              <w:rPr>
                <w:rFonts w:eastAsia="標楷體" w:hint="eastAsia"/>
                <w:sz w:val="20"/>
              </w:rPr>
              <w:t>7</w:t>
            </w:r>
            <w:r>
              <w:rPr>
                <w:rFonts w:eastAsia="標楷體" w:hint="eastAsia"/>
                <w:sz w:val="20"/>
              </w:rPr>
              <w:t>條第</w:t>
            </w:r>
            <w:r>
              <w:rPr>
                <w:rFonts w:eastAsia="標楷體" w:hint="eastAsia"/>
                <w:sz w:val="20"/>
              </w:rPr>
              <w:t>1</w:t>
            </w:r>
            <w:r>
              <w:rPr>
                <w:rFonts w:eastAsia="標楷體" w:hint="eastAsia"/>
                <w:sz w:val="20"/>
              </w:rPr>
              <w:t>款。</w:t>
            </w:r>
          </w:p>
          <w:p w14:paraId="0FC82E35" w14:textId="77777777" w:rsidR="00E64428" w:rsidRDefault="00E64428" w:rsidP="00E64428">
            <w:pPr>
              <w:spacing w:line="260" w:lineRule="exact"/>
              <w:jc w:val="both"/>
              <w:rPr>
                <w:rFonts w:eastAsia="標楷體"/>
                <w:sz w:val="20"/>
              </w:rPr>
            </w:pPr>
          </w:p>
          <w:p w14:paraId="0DA15AA8" w14:textId="77777777" w:rsidR="00E64428" w:rsidRPr="002430CD" w:rsidRDefault="00E64428" w:rsidP="00E64428">
            <w:pPr>
              <w:spacing w:line="260" w:lineRule="exact"/>
              <w:jc w:val="both"/>
              <w:rPr>
                <w:rFonts w:eastAsia="標楷體"/>
                <w:sz w:val="20"/>
              </w:rPr>
            </w:pPr>
          </w:p>
        </w:tc>
      </w:tr>
      <w:tr w:rsidR="00E64428" w:rsidRPr="002430CD" w14:paraId="240FCA85" w14:textId="77777777" w:rsidTr="0066585C">
        <w:trPr>
          <w:cantSplit/>
          <w:trHeight w:val="4225"/>
        </w:trPr>
        <w:tc>
          <w:tcPr>
            <w:tcW w:w="480" w:type="dxa"/>
            <w:vMerge/>
            <w:tcBorders>
              <w:left w:val="single" w:sz="4" w:space="0" w:color="auto"/>
              <w:bottom w:val="single" w:sz="4" w:space="0" w:color="auto"/>
              <w:right w:val="single" w:sz="4" w:space="0" w:color="auto"/>
            </w:tcBorders>
            <w:vAlign w:val="center"/>
          </w:tcPr>
          <w:p w14:paraId="13BF6ECF" w14:textId="77777777" w:rsidR="00E64428" w:rsidRPr="002430CD" w:rsidRDefault="00E64428"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bottom w:val="single" w:sz="4" w:space="0" w:color="auto"/>
              <w:right w:val="single" w:sz="4" w:space="0" w:color="auto"/>
            </w:tcBorders>
          </w:tcPr>
          <w:p w14:paraId="320AC90E" w14:textId="77777777" w:rsidR="00E64428" w:rsidRDefault="00E64428" w:rsidP="00E64428">
            <w:pPr>
              <w:pStyle w:val="3"/>
              <w:spacing w:line="260" w:lineRule="exact"/>
              <w:ind w:left="198" w:hanging="198"/>
              <w:rPr>
                <w:rFonts w:ascii="Times New Roman"/>
                <w:color w:val="auto"/>
                <w:sz w:val="20"/>
              </w:rPr>
            </w:pPr>
            <w:r>
              <w:rPr>
                <w:rFonts w:ascii="Times New Roman" w:hint="eastAsia"/>
                <w:color w:val="auto"/>
                <w:sz w:val="20"/>
              </w:rPr>
              <w:t>6</w:t>
            </w:r>
            <w:r w:rsidRPr="002430CD">
              <w:rPr>
                <w:rFonts w:ascii="Times New Roman" w:hint="eastAsia"/>
                <w:color w:val="auto"/>
                <w:sz w:val="20"/>
              </w:rPr>
              <w:t>.</w:t>
            </w:r>
            <w:r w:rsidRPr="002430CD">
              <w:rPr>
                <w:rFonts w:ascii="Times New Roman" w:hint="eastAsia"/>
                <w:color w:val="auto"/>
                <w:sz w:val="20"/>
              </w:rPr>
              <w:t>申請有價證券內容變更。</w:t>
            </w:r>
          </w:p>
          <w:p w14:paraId="62CFDDFF" w14:textId="77777777" w:rsidR="00E64428" w:rsidRDefault="00E64428" w:rsidP="00E64428">
            <w:pPr>
              <w:pStyle w:val="3"/>
              <w:spacing w:line="260" w:lineRule="exact"/>
              <w:ind w:left="198" w:hanging="198"/>
              <w:rPr>
                <w:rFonts w:ascii="Times New Roman"/>
                <w:color w:val="auto"/>
                <w:sz w:val="20"/>
              </w:rPr>
            </w:pPr>
          </w:p>
          <w:p w14:paraId="5B847D84" w14:textId="77777777" w:rsidR="00E64428" w:rsidRDefault="00E64428" w:rsidP="00E64428">
            <w:pPr>
              <w:pStyle w:val="3"/>
              <w:spacing w:line="260" w:lineRule="exact"/>
              <w:ind w:left="198" w:hanging="198"/>
              <w:rPr>
                <w:rFonts w:ascii="Times New Roman"/>
                <w:color w:val="auto"/>
                <w:sz w:val="20"/>
              </w:rPr>
            </w:pPr>
          </w:p>
          <w:p w14:paraId="04D010CA" w14:textId="77777777" w:rsidR="00E64428" w:rsidRDefault="00E64428" w:rsidP="00E64428">
            <w:pPr>
              <w:pStyle w:val="3"/>
              <w:spacing w:line="260" w:lineRule="exact"/>
              <w:ind w:left="198" w:hanging="198"/>
              <w:rPr>
                <w:rFonts w:ascii="Times New Roman"/>
                <w:color w:val="auto"/>
                <w:sz w:val="20"/>
              </w:rPr>
            </w:pPr>
          </w:p>
          <w:p w14:paraId="3D20D513" w14:textId="77777777" w:rsidR="00E64428" w:rsidRDefault="00E64428" w:rsidP="00E64428">
            <w:pPr>
              <w:pStyle w:val="3"/>
              <w:spacing w:line="260" w:lineRule="exact"/>
              <w:ind w:left="198" w:hanging="198"/>
              <w:rPr>
                <w:rFonts w:ascii="Times New Roman"/>
                <w:color w:val="auto"/>
                <w:sz w:val="20"/>
              </w:rPr>
            </w:pPr>
          </w:p>
          <w:p w14:paraId="2F9AFC84" w14:textId="77777777" w:rsidR="00E64428" w:rsidRDefault="00E64428" w:rsidP="00E64428">
            <w:pPr>
              <w:pStyle w:val="3"/>
              <w:spacing w:line="260" w:lineRule="exact"/>
              <w:ind w:left="198" w:hanging="198"/>
              <w:rPr>
                <w:rFonts w:ascii="Times New Roman"/>
                <w:color w:val="auto"/>
                <w:sz w:val="20"/>
              </w:rPr>
            </w:pPr>
          </w:p>
          <w:p w14:paraId="67D619C9" w14:textId="77777777" w:rsidR="00E64428" w:rsidRDefault="00E64428" w:rsidP="00E64428">
            <w:pPr>
              <w:pStyle w:val="3"/>
              <w:spacing w:line="260" w:lineRule="exact"/>
              <w:ind w:left="198" w:hanging="198"/>
              <w:rPr>
                <w:rFonts w:ascii="Times New Roman"/>
                <w:color w:val="auto"/>
                <w:sz w:val="20"/>
              </w:rPr>
            </w:pPr>
          </w:p>
          <w:p w14:paraId="1BA818F3" w14:textId="77777777" w:rsidR="00E64428" w:rsidRDefault="00E64428" w:rsidP="00E64428">
            <w:pPr>
              <w:pStyle w:val="3"/>
              <w:spacing w:line="260" w:lineRule="exact"/>
              <w:ind w:left="198" w:hanging="198"/>
              <w:rPr>
                <w:rFonts w:ascii="Times New Roman"/>
                <w:color w:val="auto"/>
                <w:sz w:val="20"/>
              </w:rPr>
            </w:pPr>
          </w:p>
          <w:p w14:paraId="1AD1EF75" w14:textId="77777777" w:rsidR="00E64428" w:rsidRDefault="00E64428" w:rsidP="00E64428">
            <w:pPr>
              <w:pStyle w:val="3"/>
              <w:spacing w:line="260" w:lineRule="exact"/>
              <w:ind w:left="198" w:hanging="198"/>
              <w:rPr>
                <w:rFonts w:ascii="Times New Roman"/>
                <w:color w:val="auto"/>
                <w:sz w:val="20"/>
              </w:rPr>
            </w:pPr>
          </w:p>
          <w:p w14:paraId="02DC126E" w14:textId="77777777" w:rsidR="00E64428" w:rsidRPr="002430CD" w:rsidRDefault="00E64428" w:rsidP="00E64428">
            <w:pPr>
              <w:pStyle w:val="3"/>
              <w:spacing w:line="260" w:lineRule="exact"/>
              <w:ind w:left="198" w:hanging="198"/>
              <w:rPr>
                <w:rFonts w:ascii="Times New Roman"/>
                <w:color w:val="auto"/>
                <w:sz w:val="20"/>
              </w:rPr>
            </w:pPr>
            <w:r>
              <w:rPr>
                <w:rFonts w:ascii="Times New Roman" w:hint="eastAsia"/>
                <w:color w:val="auto"/>
                <w:sz w:val="20"/>
              </w:rPr>
              <w:t>7</w:t>
            </w:r>
            <w:r w:rsidRPr="002430CD">
              <w:rPr>
                <w:rFonts w:ascii="Times New Roman" w:hint="eastAsia"/>
                <w:color w:val="auto"/>
                <w:sz w:val="20"/>
              </w:rPr>
              <w:t>.</w:t>
            </w:r>
            <w:r w:rsidRPr="002430CD">
              <w:rPr>
                <w:rFonts w:ascii="Times New Roman" w:hint="eastAsia"/>
                <w:color w:val="auto"/>
                <w:sz w:val="20"/>
              </w:rPr>
              <w:t>本公司</w:t>
            </w:r>
            <w:proofErr w:type="gramStart"/>
            <w:r w:rsidRPr="002430CD">
              <w:rPr>
                <w:rFonts w:ascii="Times New Roman" w:hint="eastAsia"/>
                <w:color w:val="auto"/>
                <w:sz w:val="20"/>
              </w:rPr>
              <w:t>核備其減</w:t>
            </w:r>
            <w:proofErr w:type="gramEnd"/>
            <w:r w:rsidRPr="002430CD">
              <w:rPr>
                <w:rFonts w:ascii="Times New Roman" w:hint="eastAsia"/>
                <w:color w:val="auto"/>
                <w:sz w:val="20"/>
              </w:rPr>
              <w:t>資換股計畫書後，復向本公司洽辦減資換發新股暫停股票過戶、舊股票停止上市買賣暨新股票開始換發及上市買賣日期。</w:t>
            </w:r>
          </w:p>
          <w:p w14:paraId="4FBBBEE8" w14:textId="77777777" w:rsidR="00E64428" w:rsidRPr="002430CD" w:rsidRDefault="00E64428" w:rsidP="00E64428">
            <w:pPr>
              <w:pStyle w:val="3"/>
              <w:spacing w:line="260" w:lineRule="exact"/>
              <w:rPr>
                <w:rFonts w:ascii="Times New Roman"/>
                <w:color w:val="auto"/>
                <w:sz w:val="20"/>
              </w:rPr>
            </w:pPr>
          </w:p>
          <w:p w14:paraId="7097A5EB"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8</w:t>
            </w:r>
            <w:r w:rsidRPr="002430CD">
              <w:rPr>
                <w:rFonts w:ascii="Times New Roman" w:hint="eastAsia"/>
                <w:color w:val="auto"/>
                <w:sz w:val="20"/>
              </w:rPr>
              <w:t>.</w:t>
            </w:r>
            <w:r w:rsidRPr="002430CD">
              <w:rPr>
                <w:rFonts w:ascii="Times New Roman" w:hint="eastAsia"/>
                <w:color w:val="auto"/>
                <w:sz w:val="20"/>
              </w:rPr>
              <w:t>申請減資新股上市。</w:t>
            </w:r>
          </w:p>
          <w:p w14:paraId="04C51ED6" w14:textId="77777777" w:rsidR="00E64428" w:rsidRPr="002430CD" w:rsidRDefault="00E64428" w:rsidP="00E64428">
            <w:pPr>
              <w:pStyle w:val="3"/>
              <w:spacing w:line="260" w:lineRule="exact"/>
              <w:rPr>
                <w:rFonts w:ascii="Times New Roman"/>
                <w:color w:val="auto"/>
                <w:sz w:val="20"/>
              </w:rPr>
            </w:pPr>
          </w:p>
          <w:p w14:paraId="193CB1F7" w14:textId="77777777" w:rsidR="00E64428" w:rsidRPr="002430CD" w:rsidRDefault="00E64428" w:rsidP="00E64428">
            <w:pPr>
              <w:pStyle w:val="3"/>
              <w:spacing w:line="260" w:lineRule="exact"/>
              <w:rPr>
                <w:rFonts w:ascii="Times New Roman"/>
                <w:color w:val="auto"/>
                <w:sz w:val="20"/>
              </w:rPr>
            </w:pPr>
          </w:p>
          <w:p w14:paraId="48840960" w14:textId="77777777" w:rsidR="00E64428" w:rsidRPr="002430CD" w:rsidRDefault="00E64428" w:rsidP="00E64428">
            <w:pPr>
              <w:pStyle w:val="3"/>
              <w:spacing w:line="260" w:lineRule="exact"/>
              <w:rPr>
                <w:rFonts w:ascii="Times New Roman"/>
                <w:color w:val="auto"/>
                <w:sz w:val="20"/>
              </w:rPr>
            </w:pPr>
          </w:p>
          <w:p w14:paraId="0C688E01" w14:textId="77777777" w:rsidR="00E64428" w:rsidRPr="002430CD" w:rsidRDefault="00E64428" w:rsidP="00E64428">
            <w:pPr>
              <w:pStyle w:val="3"/>
              <w:spacing w:line="260" w:lineRule="exact"/>
              <w:rPr>
                <w:rFonts w:ascii="Times New Roman"/>
                <w:color w:val="auto"/>
                <w:sz w:val="20"/>
              </w:rPr>
            </w:pPr>
          </w:p>
          <w:p w14:paraId="221C85F2" w14:textId="77777777" w:rsidR="00E64428" w:rsidRPr="002430CD" w:rsidRDefault="00E64428" w:rsidP="00E64428">
            <w:pPr>
              <w:pStyle w:val="3"/>
              <w:spacing w:line="260" w:lineRule="exact"/>
              <w:rPr>
                <w:rFonts w:ascii="Times New Roman"/>
                <w:color w:val="auto"/>
                <w:sz w:val="20"/>
              </w:rPr>
            </w:pPr>
          </w:p>
          <w:p w14:paraId="3B4B56A0" w14:textId="77777777" w:rsidR="00E64428" w:rsidRDefault="00E64428" w:rsidP="00E64428">
            <w:pPr>
              <w:pStyle w:val="3"/>
              <w:spacing w:line="260" w:lineRule="exact"/>
              <w:rPr>
                <w:rFonts w:ascii="Times New Roman"/>
                <w:color w:val="auto"/>
                <w:sz w:val="20"/>
              </w:rPr>
            </w:pPr>
          </w:p>
          <w:p w14:paraId="54471D6D" w14:textId="77777777" w:rsidR="00E64428" w:rsidRDefault="00E64428" w:rsidP="00E64428">
            <w:pPr>
              <w:pStyle w:val="3"/>
              <w:spacing w:line="260" w:lineRule="exact"/>
              <w:rPr>
                <w:rFonts w:ascii="Times New Roman"/>
                <w:color w:val="auto"/>
                <w:sz w:val="20"/>
              </w:rPr>
            </w:pPr>
          </w:p>
          <w:p w14:paraId="4740CE9E" w14:textId="2EB6C51A" w:rsidR="00E64428" w:rsidRDefault="00E64428" w:rsidP="00E64428">
            <w:pPr>
              <w:pStyle w:val="3"/>
              <w:spacing w:line="260" w:lineRule="exact"/>
              <w:rPr>
                <w:rFonts w:ascii="Times New Roman"/>
                <w:color w:val="auto"/>
                <w:sz w:val="20"/>
              </w:rPr>
            </w:pPr>
          </w:p>
          <w:p w14:paraId="34B445B8" w14:textId="77777777" w:rsidR="00D62266" w:rsidRPr="002430CD" w:rsidRDefault="00D62266" w:rsidP="00E64428">
            <w:pPr>
              <w:pStyle w:val="3"/>
              <w:spacing w:line="260" w:lineRule="exact"/>
              <w:rPr>
                <w:rFonts w:ascii="Times New Roman"/>
                <w:color w:val="auto"/>
                <w:sz w:val="20"/>
              </w:rPr>
            </w:pPr>
          </w:p>
          <w:p w14:paraId="1C434C15" w14:textId="77777777" w:rsidR="00E64428" w:rsidRPr="002430CD" w:rsidRDefault="00E64428" w:rsidP="00E64428">
            <w:pPr>
              <w:pStyle w:val="3"/>
              <w:spacing w:line="260" w:lineRule="exact"/>
              <w:rPr>
                <w:rFonts w:ascii="Times New Roman"/>
                <w:color w:val="auto"/>
                <w:sz w:val="20"/>
              </w:rPr>
            </w:pPr>
          </w:p>
          <w:p w14:paraId="5CCA7C72" w14:textId="77777777" w:rsidR="00E64428" w:rsidRPr="002430CD" w:rsidRDefault="00E64428" w:rsidP="00E64428">
            <w:pPr>
              <w:pStyle w:val="3"/>
              <w:spacing w:line="260" w:lineRule="exact"/>
              <w:rPr>
                <w:rFonts w:ascii="Times New Roman"/>
                <w:color w:val="auto"/>
                <w:sz w:val="20"/>
              </w:rPr>
            </w:pPr>
            <w:r>
              <w:rPr>
                <w:rFonts w:ascii="Times New Roman" w:hint="eastAsia"/>
                <w:color w:val="auto"/>
                <w:sz w:val="20"/>
              </w:rPr>
              <w:t>9</w:t>
            </w:r>
            <w:r w:rsidRPr="002430CD">
              <w:rPr>
                <w:rFonts w:ascii="Times New Roman" w:hint="eastAsia"/>
                <w:color w:val="auto"/>
                <w:sz w:val="20"/>
              </w:rPr>
              <w:t>.</w:t>
            </w:r>
            <w:r w:rsidRPr="002430CD">
              <w:rPr>
                <w:rFonts w:ascii="Times New Roman" w:hint="eastAsia"/>
                <w:color w:val="auto"/>
                <w:sz w:val="20"/>
              </w:rPr>
              <w:t>申報僑外資情形。</w:t>
            </w:r>
          </w:p>
        </w:tc>
        <w:tc>
          <w:tcPr>
            <w:tcW w:w="2160" w:type="dxa"/>
            <w:tcBorders>
              <w:top w:val="single" w:sz="4" w:space="0" w:color="auto"/>
              <w:left w:val="single" w:sz="4" w:space="0" w:color="auto"/>
              <w:bottom w:val="single" w:sz="4" w:space="0" w:color="auto"/>
              <w:right w:val="single" w:sz="4" w:space="0" w:color="auto"/>
            </w:tcBorders>
          </w:tcPr>
          <w:p w14:paraId="5F1511CE"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辦理資本額登記完成後。</w:t>
            </w:r>
          </w:p>
          <w:p w14:paraId="4658F75C" w14:textId="77777777" w:rsidR="00E64428" w:rsidRDefault="00E64428" w:rsidP="00E64428">
            <w:pPr>
              <w:pStyle w:val="a3"/>
              <w:spacing w:line="260" w:lineRule="exact"/>
              <w:jc w:val="both"/>
              <w:rPr>
                <w:rFonts w:ascii="Times New Roman" w:eastAsia="標楷體" w:hAnsi="Times New Roman"/>
                <w:sz w:val="20"/>
              </w:rPr>
            </w:pPr>
          </w:p>
          <w:p w14:paraId="5E1650FF" w14:textId="77777777" w:rsidR="00E64428" w:rsidRDefault="00E64428" w:rsidP="00E64428">
            <w:pPr>
              <w:pStyle w:val="a3"/>
              <w:spacing w:line="260" w:lineRule="exact"/>
              <w:jc w:val="both"/>
              <w:rPr>
                <w:rFonts w:ascii="Times New Roman" w:eastAsia="標楷體" w:hAnsi="Times New Roman"/>
                <w:sz w:val="20"/>
              </w:rPr>
            </w:pPr>
          </w:p>
          <w:p w14:paraId="192E38E8" w14:textId="77777777" w:rsidR="00E64428" w:rsidRDefault="00E64428" w:rsidP="00E64428">
            <w:pPr>
              <w:pStyle w:val="a3"/>
              <w:spacing w:line="260" w:lineRule="exact"/>
              <w:jc w:val="both"/>
              <w:rPr>
                <w:rFonts w:ascii="Times New Roman" w:eastAsia="標楷體" w:hAnsi="Times New Roman"/>
                <w:sz w:val="20"/>
              </w:rPr>
            </w:pPr>
          </w:p>
          <w:p w14:paraId="1D49CFD6" w14:textId="77777777" w:rsidR="00E64428" w:rsidRDefault="00E64428" w:rsidP="00E64428">
            <w:pPr>
              <w:pStyle w:val="a3"/>
              <w:spacing w:line="260" w:lineRule="exact"/>
              <w:jc w:val="both"/>
              <w:rPr>
                <w:rFonts w:ascii="Times New Roman" w:eastAsia="標楷體" w:hAnsi="Times New Roman"/>
                <w:sz w:val="20"/>
              </w:rPr>
            </w:pPr>
          </w:p>
          <w:p w14:paraId="33B6F705" w14:textId="77777777" w:rsidR="00E64428" w:rsidRDefault="00E64428" w:rsidP="00E64428">
            <w:pPr>
              <w:pStyle w:val="a3"/>
              <w:spacing w:line="260" w:lineRule="exact"/>
              <w:jc w:val="both"/>
              <w:rPr>
                <w:rFonts w:ascii="Times New Roman" w:eastAsia="標楷體" w:hAnsi="Times New Roman"/>
                <w:sz w:val="20"/>
              </w:rPr>
            </w:pPr>
          </w:p>
          <w:p w14:paraId="0D2F5017" w14:textId="77777777" w:rsidR="00E64428" w:rsidRDefault="00E64428" w:rsidP="00E64428">
            <w:pPr>
              <w:pStyle w:val="a3"/>
              <w:spacing w:line="260" w:lineRule="exact"/>
              <w:jc w:val="both"/>
              <w:rPr>
                <w:rFonts w:ascii="Times New Roman" w:eastAsia="標楷體" w:hAnsi="Times New Roman"/>
                <w:sz w:val="20"/>
              </w:rPr>
            </w:pPr>
          </w:p>
          <w:p w14:paraId="6B202A97" w14:textId="77777777" w:rsidR="00E64428" w:rsidRDefault="00E64428" w:rsidP="00E64428">
            <w:pPr>
              <w:pStyle w:val="a3"/>
              <w:spacing w:line="260" w:lineRule="exact"/>
              <w:jc w:val="both"/>
              <w:rPr>
                <w:rFonts w:ascii="Times New Roman" w:eastAsia="標楷體" w:hAnsi="Times New Roman"/>
                <w:sz w:val="20"/>
              </w:rPr>
            </w:pPr>
          </w:p>
          <w:p w14:paraId="4C0ED173" w14:textId="77777777" w:rsidR="00E64428" w:rsidRDefault="00E64428" w:rsidP="00E64428">
            <w:pPr>
              <w:pStyle w:val="a3"/>
              <w:spacing w:line="260" w:lineRule="exact"/>
              <w:jc w:val="both"/>
              <w:rPr>
                <w:rFonts w:ascii="Times New Roman" w:eastAsia="標楷體" w:hAnsi="Times New Roman"/>
                <w:sz w:val="20"/>
              </w:rPr>
            </w:pPr>
          </w:p>
          <w:p w14:paraId="6F860683" w14:textId="77777777" w:rsidR="00E64428" w:rsidRDefault="00E64428" w:rsidP="00E64428">
            <w:pPr>
              <w:pStyle w:val="a3"/>
              <w:spacing w:line="260" w:lineRule="exact"/>
              <w:jc w:val="both"/>
              <w:rPr>
                <w:rFonts w:ascii="Times New Roman" w:eastAsia="標楷體" w:hAnsi="Times New Roman"/>
                <w:sz w:val="20"/>
              </w:rPr>
            </w:pPr>
          </w:p>
          <w:p w14:paraId="03B4B259"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預定停止股票過戶開始日期前至少十二</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營業日。</w:t>
            </w:r>
          </w:p>
          <w:p w14:paraId="462AC365" w14:textId="77777777" w:rsidR="00E64428" w:rsidRPr="002430CD" w:rsidRDefault="00E64428" w:rsidP="00E64428">
            <w:pPr>
              <w:pStyle w:val="a3"/>
              <w:spacing w:line="260" w:lineRule="exact"/>
              <w:jc w:val="both"/>
              <w:rPr>
                <w:rFonts w:ascii="Times New Roman" w:eastAsia="標楷體" w:hAnsi="Times New Roman"/>
                <w:sz w:val="20"/>
              </w:rPr>
            </w:pPr>
          </w:p>
          <w:p w14:paraId="7196C2F8" w14:textId="77777777" w:rsidR="00E64428" w:rsidRPr="002430CD" w:rsidRDefault="00E64428" w:rsidP="00E64428">
            <w:pPr>
              <w:pStyle w:val="a3"/>
              <w:spacing w:line="260" w:lineRule="exact"/>
              <w:jc w:val="both"/>
              <w:rPr>
                <w:rFonts w:ascii="Times New Roman" w:eastAsia="標楷體" w:hAnsi="Times New Roman"/>
                <w:sz w:val="20"/>
              </w:rPr>
            </w:pPr>
          </w:p>
          <w:p w14:paraId="3FC296A9" w14:textId="77777777" w:rsidR="00E64428" w:rsidRDefault="00E64428" w:rsidP="00E64428">
            <w:pPr>
              <w:pStyle w:val="a3"/>
              <w:spacing w:line="260" w:lineRule="exact"/>
              <w:jc w:val="both"/>
              <w:rPr>
                <w:rFonts w:ascii="Times New Roman" w:eastAsia="標楷體" w:hAnsi="Times New Roman"/>
                <w:sz w:val="28"/>
              </w:rPr>
            </w:pPr>
          </w:p>
          <w:p w14:paraId="271AA0E5" w14:textId="77777777" w:rsidR="00E64428" w:rsidRPr="002430CD" w:rsidRDefault="00E64428" w:rsidP="00E64428">
            <w:pPr>
              <w:pStyle w:val="a3"/>
              <w:spacing w:line="260" w:lineRule="exact"/>
              <w:jc w:val="both"/>
              <w:rPr>
                <w:rFonts w:ascii="Times New Roman" w:eastAsia="標楷體" w:hAnsi="Times New Roman"/>
                <w:sz w:val="28"/>
              </w:rPr>
            </w:pPr>
          </w:p>
          <w:p w14:paraId="439B4051"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於向股東交付新股之日前至少二個營業日。</w:t>
            </w:r>
          </w:p>
          <w:p w14:paraId="35FF3613" w14:textId="77777777" w:rsidR="00E64428" w:rsidRPr="002430CD" w:rsidRDefault="00E64428" w:rsidP="00E64428">
            <w:pPr>
              <w:pStyle w:val="a3"/>
              <w:spacing w:line="260" w:lineRule="exact"/>
              <w:jc w:val="both"/>
              <w:rPr>
                <w:rFonts w:ascii="Times New Roman" w:eastAsia="標楷體" w:hAnsi="Times New Roman"/>
                <w:sz w:val="20"/>
              </w:rPr>
            </w:pPr>
          </w:p>
          <w:p w14:paraId="1ACA37CB" w14:textId="77777777" w:rsidR="00E64428" w:rsidRPr="002430CD" w:rsidRDefault="00E64428" w:rsidP="00E64428">
            <w:pPr>
              <w:pStyle w:val="a3"/>
              <w:spacing w:line="260" w:lineRule="exact"/>
              <w:jc w:val="both"/>
              <w:rPr>
                <w:rFonts w:ascii="Times New Roman" w:eastAsia="標楷體" w:hAnsi="Times New Roman"/>
                <w:sz w:val="20"/>
              </w:rPr>
            </w:pPr>
          </w:p>
          <w:p w14:paraId="5ACB25C2" w14:textId="77777777" w:rsidR="00E64428" w:rsidRPr="002430CD" w:rsidRDefault="00E64428" w:rsidP="00E64428">
            <w:pPr>
              <w:pStyle w:val="a3"/>
              <w:spacing w:line="260" w:lineRule="exact"/>
              <w:jc w:val="both"/>
              <w:rPr>
                <w:rFonts w:ascii="Times New Roman" w:eastAsia="標楷體" w:hAnsi="Times New Roman"/>
                <w:sz w:val="20"/>
              </w:rPr>
            </w:pPr>
          </w:p>
          <w:p w14:paraId="3E747A77" w14:textId="77777777" w:rsidR="00E64428" w:rsidRPr="002430CD" w:rsidRDefault="00E64428" w:rsidP="00E64428">
            <w:pPr>
              <w:pStyle w:val="a3"/>
              <w:spacing w:line="260" w:lineRule="exact"/>
              <w:jc w:val="both"/>
              <w:rPr>
                <w:rFonts w:ascii="Times New Roman" w:eastAsia="標楷體" w:hAnsi="Times New Roman"/>
                <w:sz w:val="20"/>
              </w:rPr>
            </w:pPr>
          </w:p>
          <w:p w14:paraId="158AEBCB" w14:textId="77777777" w:rsidR="00E64428" w:rsidRDefault="00E64428" w:rsidP="00E64428">
            <w:pPr>
              <w:pStyle w:val="a3"/>
              <w:spacing w:line="260" w:lineRule="exact"/>
              <w:jc w:val="both"/>
              <w:rPr>
                <w:rFonts w:ascii="Times New Roman" w:eastAsia="標楷體" w:hAnsi="Times New Roman"/>
                <w:sz w:val="20"/>
              </w:rPr>
            </w:pPr>
          </w:p>
          <w:p w14:paraId="0D8485F1" w14:textId="77777777" w:rsidR="00E64428" w:rsidRDefault="00E64428" w:rsidP="00E64428">
            <w:pPr>
              <w:pStyle w:val="a3"/>
              <w:spacing w:line="260" w:lineRule="exact"/>
              <w:jc w:val="both"/>
              <w:rPr>
                <w:rFonts w:ascii="Times New Roman" w:eastAsia="標楷體" w:hAnsi="Times New Roman"/>
                <w:sz w:val="20"/>
              </w:rPr>
            </w:pPr>
          </w:p>
          <w:p w14:paraId="3013350F" w14:textId="77777777" w:rsidR="00E64428" w:rsidRPr="002430CD" w:rsidRDefault="00E64428" w:rsidP="00E64428">
            <w:pPr>
              <w:pStyle w:val="a3"/>
              <w:spacing w:line="260" w:lineRule="exact"/>
              <w:jc w:val="both"/>
              <w:rPr>
                <w:rFonts w:ascii="Times New Roman" w:eastAsia="標楷體" w:hAnsi="Times New Roman"/>
                <w:sz w:val="20"/>
              </w:rPr>
            </w:pPr>
          </w:p>
          <w:p w14:paraId="6BE7575D" w14:textId="4406BF0D" w:rsidR="00E64428" w:rsidRDefault="00E64428" w:rsidP="00E64428">
            <w:pPr>
              <w:pStyle w:val="a3"/>
              <w:spacing w:line="260" w:lineRule="exact"/>
              <w:jc w:val="both"/>
              <w:rPr>
                <w:rFonts w:ascii="Times New Roman" w:eastAsia="標楷體" w:hAnsi="Times New Roman"/>
                <w:sz w:val="20"/>
              </w:rPr>
            </w:pPr>
          </w:p>
          <w:p w14:paraId="51DC1C9B" w14:textId="77777777" w:rsidR="00D62266" w:rsidRPr="002430CD" w:rsidRDefault="00D62266" w:rsidP="00E64428">
            <w:pPr>
              <w:pStyle w:val="a3"/>
              <w:spacing w:line="260" w:lineRule="exact"/>
              <w:jc w:val="both"/>
              <w:rPr>
                <w:rFonts w:ascii="Times New Roman" w:eastAsia="標楷體" w:hAnsi="Times New Roman"/>
                <w:sz w:val="20"/>
              </w:rPr>
            </w:pPr>
          </w:p>
          <w:p w14:paraId="250F7F9A"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恢復交易日前一日。</w:t>
            </w:r>
          </w:p>
        </w:tc>
        <w:tc>
          <w:tcPr>
            <w:tcW w:w="6300" w:type="dxa"/>
            <w:tcBorders>
              <w:top w:val="single" w:sz="4" w:space="0" w:color="auto"/>
              <w:left w:val="single" w:sz="4" w:space="0" w:color="auto"/>
              <w:bottom w:val="single" w:sz="4" w:space="0" w:color="auto"/>
              <w:right w:val="single" w:sz="4" w:space="0" w:color="auto"/>
            </w:tcBorders>
          </w:tcPr>
          <w:p w14:paraId="5E9EF150"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上市有價證券內容變更申請書。</w:t>
            </w:r>
          </w:p>
          <w:p w14:paraId="129C7703"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經主管機關核准，其核准之文件影本。</w:t>
            </w:r>
          </w:p>
          <w:p w14:paraId="178E659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通過減資之股東會議事錄。</w:t>
            </w:r>
          </w:p>
          <w:p w14:paraId="4CDD025D"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公司變更登記後之證明文件影本。</w:t>
            </w:r>
          </w:p>
          <w:p w14:paraId="55B08AD1" w14:textId="77777777" w:rsidR="00E64428" w:rsidRPr="002430CD" w:rsidRDefault="00E64428" w:rsidP="00E64428">
            <w:pPr>
              <w:pStyle w:val="a3"/>
              <w:snapToGrid w:val="0"/>
              <w:spacing w:line="260" w:lineRule="exact"/>
              <w:ind w:left="100" w:hangingChars="50" w:hanging="100"/>
              <w:jc w:val="both"/>
              <w:rPr>
                <w:rFonts w:ascii="Times New Roman" w:eastAsia="標楷體" w:hAnsi="Times New Roman"/>
                <w:sz w:val="20"/>
              </w:rPr>
            </w:pPr>
            <w:r w:rsidRPr="002430CD">
              <w:rPr>
                <w:rFonts w:ascii="Times New Roman" w:eastAsia="標楷體" w:hAnsi="Times New Roman" w:hint="eastAsia"/>
                <w:sz w:val="20"/>
              </w:rPr>
              <w:t>（依公司法第</w:t>
            </w:r>
            <w:r w:rsidRPr="002430CD">
              <w:rPr>
                <w:rFonts w:ascii="Times New Roman" w:eastAsia="標楷體" w:hAnsi="Times New Roman" w:hint="eastAsia"/>
                <w:sz w:val="20"/>
              </w:rPr>
              <w:t>168</w:t>
            </w:r>
            <w:r w:rsidRPr="002430CD">
              <w:rPr>
                <w:rFonts w:ascii="Times New Roman" w:eastAsia="標楷體" w:hAnsi="Times New Roman" w:hint="eastAsia"/>
                <w:sz w:val="20"/>
              </w:rPr>
              <w:t>條之</w:t>
            </w:r>
            <w:r w:rsidRPr="002430CD">
              <w:rPr>
                <w:rFonts w:ascii="Times New Roman" w:eastAsia="標楷體" w:hAnsi="Times New Roman" w:hint="eastAsia"/>
                <w:sz w:val="20"/>
              </w:rPr>
              <w:t>1</w:t>
            </w:r>
            <w:r w:rsidRPr="002430CD">
              <w:rPr>
                <w:rFonts w:ascii="Times New Roman" w:eastAsia="標楷體" w:hAnsi="Times New Roman" w:hint="eastAsia"/>
                <w:sz w:val="20"/>
              </w:rPr>
              <w:t>規定，於會計年度終了前同時辦理減、增資者，得於經濟部變更登記完成後再行補送變更登記證明文件影本及延長停止過戶時間）</w:t>
            </w:r>
          </w:p>
          <w:p w14:paraId="70CA5661" w14:textId="77777777" w:rsidR="00E64428" w:rsidRPr="002430CD" w:rsidRDefault="00E64428" w:rsidP="00E64428">
            <w:pPr>
              <w:pStyle w:val="a3"/>
              <w:snapToGrid w:val="0"/>
              <w:spacing w:line="260" w:lineRule="exact"/>
              <w:jc w:val="both"/>
              <w:rPr>
                <w:rFonts w:ascii="Times New Roman" w:eastAsia="標楷體" w:hAnsi="Times New Roman"/>
                <w:sz w:val="20"/>
              </w:rPr>
            </w:pPr>
            <w:r w:rsidRPr="002430CD">
              <w:rPr>
                <w:rFonts w:ascii="Times New Roman" w:eastAsia="標楷體" w:hAnsi="Times New Roman" w:hint="eastAsia"/>
                <w:sz w:val="20"/>
              </w:rPr>
              <w:t>5.</w:t>
            </w:r>
            <w:r w:rsidRPr="002430CD">
              <w:rPr>
                <w:rFonts w:ascii="Times New Roman" w:eastAsia="標楷體" w:hAnsi="Times New Roman" w:hint="eastAsia"/>
                <w:sz w:val="20"/>
              </w:rPr>
              <w:t>換發有價證券作業計畫書二份。</w:t>
            </w:r>
          </w:p>
          <w:p w14:paraId="1D60BB01" w14:textId="77777777" w:rsidR="00E64428"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6.</w:t>
            </w:r>
            <w:r w:rsidRPr="002430CD">
              <w:rPr>
                <w:rFonts w:ascii="Times New Roman" w:eastAsia="標楷體" w:hAnsi="Times New Roman" w:hint="eastAsia"/>
                <w:sz w:val="20"/>
              </w:rPr>
              <w:t>承諾書。</w:t>
            </w:r>
          </w:p>
          <w:p w14:paraId="22F2E145" w14:textId="77777777" w:rsidR="00E64428" w:rsidRDefault="00E64428" w:rsidP="00E64428">
            <w:pPr>
              <w:pStyle w:val="a3"/>
              <w:spacing w:line="260" w:lineRule="exact"/>
              <w:jc w:val="both"/>
              <w:rPr>
                <w:rFonts w:ascii="Times New Roman" w:eastAsia="標楷體" w:hAnsi="Times New Roman"/>
                <w:sz w:val="20"/>
              </w:rPr>
            </w:pPr>
          </w:p>
          <w:p w14:paraId="5AB8C79E"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1.</w:t>
            </w:r>
            <w:r w:rsidRPr="002430CD">
              <w:rPr>
                <w:rFonts w:ascii="Times New Roman" w:eastAsia="標楷體" w:hAnsi="Times New Roman" w:hint="eastAsia"/>
                <w:sz w:val="20"/>
              </w:rPr>
              <w:t>減資換發股票公告申報書及其附件。</w:t>
            </w:r>
          </w:p>
          <w:p w14:paraId="7DCED109" w14:textId="77777777" w:rsidR="00E64428" w:rsidRPr="002430CD" w:rsidRDefault="00E64428" w:rsidP="00E64428">
            <w:pPr>
              <w:kinsoku w:val="0"/>
              <w:overflowPunct w:val="0"/>
              <w:spacing w:line="260" w:lineRule="exact"/>
              <w:ind w:left="156" w:hanging="156"/>
              <w:jc w:val="both"/>
              <w:rPr>
                <w:rFonts w:eastAsia="標楷體"/>
                <w:sz w:val="20"/>
                <w:szCs w:val="20"/>
              </w:rPr>
            </w:pPr>
            <w:r w:rsidRPr="002430CD">
              <w:rPr>
                <w:rFonts w:eastAsia="標楷體" w:hint="eastAsia"/>
              </w:rPr>
              <w:t>2.</w:t>
            </w:r>
            <w:r w:rsidRPr="002430CD">
              <w:rPr>
                <w:rFonts w:eastAsia="標楷體" w:hint="eastAsia"/>
                <w:sz w:val="20"/>
                <w:szCs w:val="20"/>
              </w:rPr>
              <w:t>輸入「公開資訊觀測站」</w:t>
            </w:r>
            <w:r w:rsidRPr="002430CD">
              <w:rPr>
                <w:rFonts w:eastAsia="標楷體"/>
                <w:sz w:val="20"/>
                <w:szCs w:val="20"/>
              </w:rPr>
              <w:t>(sii.twse.com.tw/</w:t>
            </w:r>
            <w:r w:rsidRPr="002430CD">
              <w:rPr>
                <w:rFonts w:eastAsia="標楷體" w:hint="eastAsia"/>
                <w:sz w:val="20"/>
                <w:szCs w:val="20"/>
              </w:rPr>
              <w:t>募集與發行有價證券依公司法第</w:t>
            </w:r>
            <w:r w:rsidRPr="002430CD">
              <w:rPr>
                <w:rFonts w:eastAsia="標楷體" w:hint="eastAsia"/>
                <w:sz w:val="20"/>
                <w:szCs w:val="20"/>
              </w:rPr>
              <w:t>252</w:t>
            </w:r>
            <w:r w:rsidRPr="002430CD">
              <w:rPr>
                <w:rFonts w:eastAsia="標楷體" w:hint="eastAsia"/>
                <w:sz w:val="20"/>
                <w:szCs w:val="20"/>
              </w:rPr>
              <w:t>條及第</w:t>
            </w:r>
            <w:proofErr w:type="gramStart"/>
            <w:r w:rsidRPr="002430CD">
              <w:rPr>
                <w:rFonts w:eastAsia="標楷體" w:hint="eastAsia"/>
                <w:sz w:val="20"/>
                <w:szCs w:val="20"/>
              </w:rPr>
              <w:t>273</w:t>
            </w:r>
            <w:r w:rsidRPr="002430CD">
              <w:rPr>
                <w:rFonts w:eastAsia="標楷體" w:hint="eastAsia"/>
                <w:sz w:val="20"/>
                <w:szCs w:val="20"/>
              </w:rPr>
              <w:t>條暨</w:t>
            </w:r>
            <w:proofErr w:type="gramEnd"/>
            <w:r w:rsidRPr="002430CD">
              <w:rPr>
                <w:rFonts w:eastAsia="標楷體" w:hint="eastAsia"/>
                <w:sz w:val="20"/>
                <w:szCs w:val="20"/>
              </w:rPr>
              <w:t>有價證券交付或發放股利前辦理之公告</w:t>
            </w:r>
            <w:r w:rsidRPr="002430CD">
              <w:rPr>
                <w:rFonts w:eastAsia="標楷體" w:hint="eastAsia"/>
                <w:sz w:val="20"/>
                <w:szCs w:val="20"/>
              </w:rPr>
              <w:t>)</w:t>
            </w:r>
            <w:r w:rsidRPr="002430CD">
              <w:rPr>
                <w:rFonts w:eastAsia="標楷體" w:hint="eastAsia"/>
                <w:sz w:val="20"/>
                <w:szCs w:val="20"/>
              </w:rPr>
              <w:t>，並檢送申報資料二份。</w:t>
            </w:r>
          </w:p>
          <w:p w14:paraId="023641E8" w14:textId="77777777" w:rsidR="00E64428" w:rsidRPr="002430CD" w:rsidRDefault="00E64428" w:rsidP="00E64428">
            <w:pPr>
              <w:pStyle w:val="a3"/>
              <w:spacing w:line="260" w:lineRule="exact"/>
              <w:jc w:val="both"/>
              <w:rPr>
                <w:rFonts w:ascii="Times New Roman" w:eastAsia="標楷體" w:hAnsi="Times New Roman"/>
                <w:sz w:val="20"/>
              </w:rPr>
            </w:pPr>
          </w:p>
          <w:p w14:paraId="768B09AA" w14:textId="77777777" w:rsidR="00E64428" w:rsidRPr="002430CD" w:rsidRDefault="00E64428" w:rsidP="00E64428">
            <w:pPr>
              <w:pStyle w:val="a3"/>
              <w:spacing w:line="260" w:lineRule="exact"/>
              <w:jc w:val="both"/>
              <w:rPr>
                <w:rFonts w:ascii="Times New Roman" w:eastAsia="標楷體" w:hAnsi="Times New Roman"/>
                <w:sz w:val="20"/>
              </w:rPr>
            </w:pPr>
          </w:p>
          <w:p w14:paraId="4EFEBB4A" w14:textId="77777777" w:rsidR="00E64428" w:rsidRPr="002430CD" w:rsidRDefault="00E64428" w:rsidP="00E64428">
            <w:pPr>
              <w:pStyle w:val="a3"/>
              <w:spacing w:line="260" w:lineRule="exact"/>
              <w:jc w:val="both"/>
              <w:rPr>
                <w:rFonts w:ascii="Times New Roman" w:eastAsia="標楷體" w:hAnsi="Times New Roman"/>
                <w:sz w:val="20"/>
              </w:rPr>
            </w:pPr>
          </w:p>
          <w:p w14:paraId="1D63F275"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上市普通股股數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E592D8D" w14:textId="77777777" w:rsidR="00E64428" w:rsidRPr="002430CD" w:rsidRDefault="00E64428" w:rsidP="00E64428">
            <w:pPr>
              <w:pStyle w:val="a3"/>
              <w:spacing w:line="260" w:lineRule="exact"/>
              <w:ind w:left="152" w:hanging="152"/>
              <w:jc w:val="both"/>
              <w:rPr>
                <w:rFonts w:ascii="Times New Roman" w:eastAsia="標楷體" w:hAnsi="Times New Roman"/>
                <w:sz w:val="20"/>
              </w:rPr>
            </w:pPr>
            <w:r w:rsidRPr="002430CD">
              <w:rPr>
                <w:rFonts w:ascii="Times New Roman" w:eastAsia="標楷體" w:hAnsi="Times New Roman" w:hint="eastAsia"/>
                <w:sz w:val="20"/>
              </w:rPr>
              <w:t>2.</w:t>
            </w:r>
            <w:r w:rsidRPr="002430CD">
              <w:rPr>
                <w:rFonts w:ascii="Times New Roman" w:eastAsia="標楷體" w:hAnsi="Times New Roman" w:hint="eastAsia"/>
                <w:sz w:val="20"/>
              </w:rPr>
              <w:t>向本公司指定之網際網路資訊申報系統</w:t>
            </w:r>
            <w:r w:rsidRPr="002430CD">
              <w:rPr>
                <w:rFonts w:ascii="Times New Roman" w:eastAsia="標楷體" w:hAnsi="Times New Roman" w:hint="eastAsia"/>
                <w:sz w:val="20"/>
              </w:rPr>
              <w:t>(</w:t>
            </w:r>
            <w:r w:rsidRPr="002430CD">
              <w:rPr>
                <w:rFonts w:ascii="Times New Roman" w:eastAsia="標楷體" w:hAnsi="Times New Roman"/>
                <w:sz w:val="20"/>
              </w:rPr>
              <w:t>sii.twse.com.tw/</w:t>
            </w:r>
            <w:r w:rsidRPr="000B18A7">
              <w:rPr>
                <w:rFonts w:ascii="Times New Roman" w:eastAsia="標楷體" w:hAnsi="Times New Roman"/>
                <w:sz w:val="20"/>
              </w:rPr>
              <w:t>募集與發行有價證券依公司法第</w:t>
            </w:r>
            <w:r w:rsidRPr="000B18A7">
              <w:rPr>
                <w:rFonts w:ascii="Times New Roman" w:eastAsia="標楷體" w:hAnsi="Times New Roman"/>
                <w:sz w:val="20"/>
              </w:rPr>
              <w:t>252</w:t>
            </w:r>
            <w:r w:rsidRPr="000B18A7">
              <w:rPr>
                <w:rFonts w:ascii="Times New Roman" w:eastAsia="標楷體" w:hAnsi="Times New Roman"/>
                <w:sz w:val="20"/>
              </w:rPr>
              <w:t>條及第</w:t>
            </w:r>
            <w:proofErr w:type="gramStart"/>
            <w:r w:rsidRPr="000B18A7">
              <w:rPr>
                <w:rFonts w:ascii="Times New Roman" w:eastAsia="標楷體" w:hAnsi="Times New Roman"/>
                <w:sz w:val="20"/>
              </w:rPr>
              <w:t>273</w:t>
            </w:r>
            <w:r w:rsidRPr="000B18A7">
              <w:rPr>
                <w:rFonts w:ascii="Times New Roman" w:eastAsia="標楷體" w:hAnsi="Times New Roman"/>
                <w:sz w:val="20"/>
              </w:rPr>
              <w:t>條暨</w:t>
            </w:r>
            <w:proofErr w:type="gramEnd"/>
            <w:r w:rsidRPr="000B18A7">
              <w:rPr>
                <w:rFonts w:ascii="Times New Roman" w:eastAsia="標楷體" w:hAnsi="Times New Roman"/>
                <w:sz w:val="20"/>
              </w:rPr>
              <w:t>有價證券交付或發放股利前辦理之公告</w:t>
            </w:r>
            <w:r w:rsidRPr="002430CD">
              <w:rPr>
                <w:rFonts w:ascii="Times New Roman" w:eastAsia="標楷體" w:hAnsi="Times New Roman" w:hint="eastAsia"/>
                <w:sz w:val="20"/>
              </w:rPr>
              <w:t>)</w:t>
            </w:r>
            <w:r w:rsidRPr="002430CD">
              <w:rPr>
                <w:rFonts w:ascii="Times New Roman" w:eastAsia="標楷體" w:hAnsi="Times New Roman" w:hint="eastAsia"/>
                <w:sz w:val="20"/>
              </w:rPr>
              <w:t>申報。</w:t>
            </w:r>
          </w:p>
          <w:p w14:paraId="5E3532CB" w14:textId="77777777" w:rsidR="00E64428" w:rsidRPr="00C96197" w:rsidRDefault="00E64428" w:rsidP="00E64428">
            <w:pPr>
              <w:pStyle w:val="a3"/>
              <w:spacing w:line="260" w:lineRule="exact"/>
              <w:ind w:left="152" w:hanging="152"/>
              <w:jc w:val="both"/>
              <w:rPr>
                <w:rFonts w:ascii="Times New Roman" w:eastAsia="標楷體" w:hAnsi="Times New Roman"/>
                <w:sz w:val="20"/>
              </w:rPr>
            </w:pPr>
            <w:r w:rsidRPr="001561C1">
              <w:rPr>
                <w:rFonts w:ascii="Times New Roman" w:eastAsia="標楷體" w:hAnsi="Times New Roman" w:hint="eastAsia"/>
                <w:sz w:val="20"/>
              </w:rPr>
              <w:t>3.</w:t>
            </w:r>
            <w:r w:rsidRPr="001561C1">
              <w:rPr>
                <w:rFonts w:ascii="Times New Roman" w:eastAsia="標楷體" w:hAnsi="Times New Roman" w:hint="eastAsia"/>
                <w:sz w:val="20"/>
              </w:rPr>
              <w:t>輸</w:t>
            </w:r>
            <w:r w:rsidRPr="002430CD">
              <w:rPr>
                <w:rFonts w:eastAsia="標楷體" w:hint="eastAsia"/>
                <w:sz w:val="20"/>
              </w:rPr>
              <w:t>入「公開資訊觀測站」</w:t>
            </w:r>
            <w:r w:rsidRPr="002430CD">
              <w:rPr>
                <w:rFonts w:eastAsia="標楷體"/>
                <w:sz w:val="20"/>
              </w:rPr>
              <w:t>(</w:t>
            </w:r>
            <w:r w:rsidRPr="006A1B8A">
              <w:rPr>
                <w:rFonts w:ascii="Times New Roman" w:eastAsia="標楷體" w:hAnsi="Times New Roman"/>
                <w:sz w:val="20"/>
              </w:rPr>
              <w:t>sii.twse.com.tw/</w:t>
            </w:r>
            <w:r w:rsidRPr="002430CD">
              <w:rPr>
                <w:rFonts w:eastAsia="標楷體" w:hint="eastAsia"/>
                <w:sz w:val="20"/>
              </w:rPr>
              <w:t>國內有價證券申報</w:t>
            </w:r>
            <w:r w:rsidRPr="002430CD">
              <w:rPr>
                <w:rFonts w:eastAsia="標楷體" w:hint="eastAsia"/>
                <w:sz w:val="20"/>
              </w:rPr>
              <w:t>/</w:t>
            </w:r>
            <w:r w:rsidRPr="002430CD">
              <w:rPr>
                <w:rFonts w:eastAsia="標楷體" w:hint="eastAsia"/>
                <w:sz w:val="20"/>
              </w:rPr>
              <w:t>普通股、特別股、一般公司債、轉換公司債等申報畫面，生效日為上市日期</w:t>
            </w:r>
            <w:r w:rsidRPr="00C96197">
              <w:rPr>
                <w:rFonts w:eastAsia="標楷體"/>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9EA74E8"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4.</w:t>
            </w:r>
            <w:r w:rsidRPr="002430CD">
              <w:rPr>
                <w:rFonts w:ascii="Times New Roman" w:eastAsia="標楷體" w:hAnsi="Times New Roman" w:hint="eastAsia"/>
                <w:sz w:val="20"/>
              </w:rPr>
              <w:t>其他規定之文件。</w:t>
            </w:r>
          </w:p>
          <w:p w14:paraId="7293B5FB" w14:textId="77777777" w:rsidR="00E64428" w:rsidRPr="002430CD" w:rsidRDefault="00E64428" w:rsidP="00E64428">
            <w:pPr>
              <w:pStyle w:val="a3"/>
              <w:spacing w:line="260" w:lineRule="exact"/>
              <w:jc w:val="both"/>
              <w:rPr>
                <w:rFonts w:eastAsia="標楷體"/>
                <w:strike/>
                <w:sz w:val="20"/>
              </w:rPr>
            </w:pPr>
          </w:p>
          <w:p w14:paraId="27B945E3" w14:textId="77777777" w:rsidR="00E64428" w:rsidRPr="002430CD" w:rsidRDefault="00E64428" w:rsidP="00E64428">
            <w:pPr>
              <w:pStyle w:val="a3"/>
              <w:spacing w:line="260" w:lineRule="exact"/>
              <w:jc w:val="both"/>
              <w:rPr>
                <w:rFonts w:ascii="標楷體" w:eastAsia="標楷體" w:hAnsi="標楷體"/>
                <w:sz w:val="20"/>
              </w:rPr>
            </w:pPr>
            <w:r w:rsidRPr="002430CD">
              <w:rPr>
                <w:rFonts w:eastAsia="標楷體" w:hint="eastAsia"/>
                <w:sz w:val="20"/>
              </w:rPr>
              <w:t>輸入「公開資訊觀測站」</w:t>
            </w:r>
            <w:r w:rsidRPr="002430CD">
              <w:rPr>
                <w:rFonts w:eastAsia="標楷體" w:hint="eastAsia"/>
                <w:sz w:val="20"/>
              </w:rPr>
              <w:t>(</w:t>
            </w:r>
            <w:r w:rsidRPr="006A1B8A">
              <w:rPr>
                <w:rFonts w:ascii="Times New Roman" w:eastAsia="標楷體" w:hAnsi="Times New Roman"/>
                <w:sz w:val="20"/>
              </w:rPr>
              <w:t>sii.twse.com.tw/</w:t>
            </w:r>
            <w:r w:rsidRPr="002430CD">
              <w:rPr>
                <w:rFonts w:eastAsia="標楷體" w:hint="eastAsia"/>
                <w:sz w:val="20"/>
              </w:rPr>
              <w:t>僑外投資持股情形申報作業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BAD7EE"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上市公司換發有價證券作業程序。</w:t>
            </w:r>
          </w:p>
          <w:p w14:paraId="5FFA7D5B"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條。</w:t>
            </w:r>
          </w:p>
          <w:p w14:paraId="27A7F93B" w14:textId="77777777" w:rsidR="00E64428" w:rsidRPr="002430CD" w:rsidRDefault="00E64428" w:rsidP="00E64428">
            <w:pPr>
              <w:spacing w:line="260" w:lineRule="exact"/>
              <w:jc w:val="both"/>
              <w:rPr>
                <w:rFonts w:eastAsia="標楷體"/>
                <w:sz w:val="20"/>
              </w:rPr>
            </w:pPr>
            <w:r w:rsidRPr="002430CD">
              <w:rPr>
                <w:rFonts w:eastAsia="標楷體" w:hint="eastAsia"/>
                <w:sz w:val="20"/>
              </w:rPr>
              <w:t>3.96.2.8</w:t>
            </w:r>
            <w:r w:rsidRPr="002430CD">
              <w:rPr>
                <w:rFonts w:eastAsia="標楷體" w:hint="eastAsia"/>
                <w:sz w:val="20"/>
              </w:rPr>
              <w:t>台證上字第</w:t>
            </w:r>
            <w:r w:rsidRPr="002430CD">
              <w:rPr>
                <w:rFonts w:eastAsia="標楷體" w:hint="eastAsia"/>
                <w:sz w:val="20"/>
              </w:rPr>
              <w:t>0960003615</w:t>
            </w:r>
            <w:r w:rsidRPr="002430CD">
              <w:rPr>
                <w:rFonts w:eastAsia="標楷體" w:hint="eastAsia"/>
                <w:sz w:val="20"/>
              </w:rPr>
              <w:t>號函。</w:t>
            </w:r>
          </w:p>
          <w:p w14:paraId="721118DC" w14:textId="77777777" w:rsidR="00E64428" w:rsidRPr="00D92A51" w:rsidRDefault="00E64428" w:rsidP="00E64428">
            <w:pPr>
              <w:spacing w:line="260" w:lineRule="exact"/>
              <w:jc w:val="both"/>
              <w:rPr>
                <w:rFonts w:eastAsia="標楷體"/>
                <w:sz w:val="20"/>
              </w:rPr>
            </w:pPr>
          </w:p>
          <w:p w14:paraId="14F39441" w14:textId="77777777" w:rsidR="00E64428" w:rsidRDefault="00E64428" w:rsidP="00E64428">
            <w:pPr>
              <w:spacing w:line="260" w:lineRule="exact"/>
              <w:jc w:val="both"/>
              <w:rPr>
                <w:rFonts w:eastAsia="標楷體"/>
                <w:sz w:val="20"/>
              </w:rPr>
            </w:pPr>
          </w:p>
          <w:p w14:paraId="5F8B3D7B" w14:textId="77777777" w:rsidR="00E64428" w:rsidRDefault="00E64428" w:rsidP="00E64428">
            <w:pPr>
              <w:spacing w:line="260" w:lineRule="exact"/>
              <w:jc w:val="both"/>
              <w:rPr>
                <w:rFonts w:eastAsia="標楷體"/>
                <w:sz w:val="20"/>
              </w:rPr>
            </w:pPr>
          </w:p>
          <w:p w14:paraId="7BC2768A" w14:textId="77777777" w:rsidR="00E64428" w:rsidRDefault="00E64428" w:rsidP="00E64428">
            <w:pPr>
              <w:spacing w:line="260" w:lineRule="exact"/>
              <w:jc w:val="both"/>
              <w:rPr>
                <w:rFonts w:eastAsia="標楷體"/>
                <w:sz w:val="20"/>
              </w:rPr>
            </w:pPr>
          </w:p>
          <w:p w14:paraId="6E4A8AAF" w14:textId="77777777" w:rsidR="00E64428" w:rsidRDefault="00E64428" w:rsidP="00E64428">
            <w:pPr>
              <w:spacing w:line="260" w:lineRule="exact"/>
              <w:jc w:val="both"/>
              <w:rPr>
                <w:rFonts w:eastAsia="標楷體"/>
                <w:sz w:val="20"/>
              </w:rPr>
            </w:pPr>
          </w:p>
          <w:p w14:paraId="3CB753D6" w14:textId="77777777" w:rsidR="00E64428" w:rsidRDefault="00E64428" w:rsidP="00E64428">
            <w:pPr>
              <w:spacing w:line="260" w:lineRule="exact"/>
              <w:jc w:val="both"/>
              <w:rPr>
                <w:rFonts w:eastAsia="標楷體"/>
                <w:sz w:val="20"/>
              </w:rPr>
            </w:pPr>
          </w:p>
          <w:p w14:paraId="601800BF" w14:textId="77777777" w:rsidR="00E64428" w:rsidRDefault="00E64428" w:rsidP="00E64428">
            <w:pPr>
              <w:spacing w:line="260" w:lineRule="exact"/>
              <w:jc w:val="both"/>
              <w:rPr>
                <w:rFonts w:eastAsia="標楷體"/>
                <w:sz w:val="20"/>
              </w:rPr>
            </w:pPr>
          </w:p>
          <w:p w14:paraId="13E18E95"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公司法第</w:t>
            </w:r>
            <w:r w:rsidRPr="002430CD">
              <w:rPr>
                <w:rFonts w:eastAsia="標楷體" w:hint="eastAsia"/>
                <w:sz w:val="20"/>
              </w:rPr>
              <w:t>165</w:t>
            </w:r>
            <w:r w:rsidRPr="002430CD">
              <w:rPr>
                <w:rFonts w:eastAsia="標楷體" w:hint="eastAsia"/>
                <w:sz w:val="20"/>
              </w:rPr>
              <w:t>條。</w:t>
            </w:r>
          </w:p>
          <w:p w14:paraId="4F27B2E2"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w:t>
            </w:r>
          </w:p>
          <w:p w14:paraId="41067041" w14:textId="77777777" w:rsidR="00E64428" w:rsidRPr="002430CD" w:rsidRDefault="00E64428" w:rsidP="00E64428">
            <w:pPr>
              <w:spacing w:line="260" w:lineRule="exact"/>
              <w:jc w:val="both"/>
              <w:rPr>
                <w:rFonts w:eastAsia="標楷體"/>
                <w:sz w:val="20"/>
              </w:rPr>
            </w:pPr>
          </w:p>
          <w:p w14:paraId="2F0D3386" w14:textId="77777777" w:rsidR="00E64428" w:rsidRPr="002430CD" w:rsidRDefault="00E64428" w:rsidP="00E64428">
            <w:pPr>
              <w:spacing w:line="260" w:lineRule="exact"/>
              <w:jc w:val="both"/>
              <w:rPr>
                <w:rFonts w:eastAsia="標楷體"/>
                <w:sz w:val="20"/>
              </w:rPr>
            </w:pPr>
          </w:p>
          <w:p w14:paraId="287E6137" w14:textId="77777777" w:rsidR="00E64428" w:rsidRDefault="00E64428" w:rsidP="00E64428">
            <w:pPr>
              <w:spacing w:line="260" w:lineRule="exact"/>
              <w:jc w:val="both"/>
              <w:rPr>
                <w:rFonts w:eastAsia="標楷體"/>
                <w:sz w:val="20"/>
              </w:rPr>
            </w:pPr>
          </w:p>
          <w:p w14:paraId="1364440A" w14:textId="77777777" w:rsidR="00E64428" w:rsidRPr="002430CD" w:rsidRDefault="00E64428" w:rsidP="00E64428">
            <w:pPr>
              <w:spacing w:line="260" w:lineRule="exact"/>
              <w:jc w:val="both"/>
              <w:rPr>
                <w:rFonts w:eastAsia="標楷體"/>
                <w:sz w:val="20"/>
              </w:rPr>
            </w:pPr>
          </w:p>
          <w:p w14:paraId="0892EAEF" w14:textId="77777777" w:rsidR="00E64428" w:rsidRPr="002430CD" w:rsidRDefault="00E64428" w:rsidP="00E64428">
            <w:pPr>
              <w:spacing w:line="260" w:lineRule="exact"/>
              <w:jc w:val="both"/>
              <w:rPr>
                <w:rFonts w:eastAsia="標楷體"/>
                <w:sz w:val="28"/>
              </w:rPr>
            </w:pPr>
          </w:p>
          <w:p w14:paraId="074B8840" w14:textId="77777777" w:rsidR="00E64428" w:rsidRPr="002430CD" w:rsidRDefault="00E64428" w:rsidP="00E64428">
            <w:pPr>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34</w:t>
            </w:r>
            <w:r w:rsidRPr="002430CD">
              <w:rPr>
                <w:rFonts w:eastAsia="標楷體" w:hint="eastAsia"/>
                <w:sz w:val="20"/>
              </w:rPr>
              <w:t>、</w:t>
            </w:r>
            <w:r w:rsidRPr="002430CD">
              <w:rPr>
                <w:rFonts w:eastAsia="標楷體" w:hint="eastAsia"/>
                <w:sz w:val="20"/>
              </w:rPr>
              <w:t>35</w:t>
            </w:r>
            <w:r w:rsidRPr="002430CD">
              <w:rPr>
                <w:rFonts w:eastAsia="標楷體" w:hint="eastAsia"/>
                <w:sz w:val="20"/>
              </w:rPr>
              <w:t>及</w:t>
            </w:r>
            <w:r w:rsidRPr="002430CD">
              <w:rPr>
                <w:rFonts w:eastAsia="標楷體" w:hint="eastAsia"/>
                <w:sz w:val="20"/>
              </w:rPr>
              <w:t>139</w:t>
            </w:r>
            <w:r w:rsidRPr="002430CD">
              <w:rPr>
                <w:rFonts w:eastAsia="標楷體" w:hint="eastAsia"/>
                <w:sz w:val="20"/>
              </w:rPr>
              <w:t>條。</w:t>
            </w:r>
          </w:p>
          <w:p w14:paraId="77B6C647" w14:textId="77777777" w:rsidR="00E64428" w:rsidRPr="002430CD" w:rsidRDefault="00E64428" w:rsidP="00E64428">
            <w:pPr>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45</w:t>
            </w:r>
            <w:r w:rsidRPr="002430CD">
              <w:rPr>
                <w:rFonts w:eastAsia="標楷體" w:hint="eastAsia"/>
                <w:sz w:val="20"/>
              </w:rPr>
              <w:t>、</w:t>
            </w:r>
            <w:r w:rsidRPr="002430CD">
              <w:rPr>
                <w:rFonts w:eastAsia="標楷體" w:hint="eastAsia"/>
                <w:sz w:val="20"/>
              </w:rPr>
              <w:t>47</w:t>
            </w:r>
            <w:r w:rsidRPr="002430CD">
              <w:rPr>
                <w:rFonts w:eastAsia="標楷體" w:hint="eastAsia"/>
                <w:sz w:val="20"/>
              </w:rPr>
              <w:t>條。</w:t>
            </w:r>
          </w:p>
          <w:p w14:paraId="39E1997D" w14:textId="77777777" w:rsidR="00E64428" w:rsidRPr="002430CD" w:rsidRDefault="00E64428" w:rsidP="00E64428">
            <w:pPr>
              <w:spacing w:line="260" w:lineRule="exact"/>
              <w:jc w:val="both"/>
              <w:rPr>
                <w:rFonts w:eastAsia="標楷體"/>
                <w:sz w:val="20"/>
              </w:rPr>
            </w:pPr>
            <w:r>
              <w:rPr>
                <w:rFonts w:eastAsia="標楷體" w:hint="eastAsia"/>
                <w:sz w:val="20"/>
              </w:rPr>
              <w:t>3.</w:t>
            </w:r>
            <w:r w:rsidRPr="000B18A7">
              <w:rPr>
                <w:rFonts w:eastAsia="標楷體" w:hint="eastAsia"/>
                <w:sz w:val="20"/>
              </w:rPr>
              <w:t>105.07.01</w:t>
            </w:r>
            <w:proofErr w:type="gramStart"/>
            <w:r w:rsidRPr="000B18A7">
              <w:rPr>
                <w:rFonts w:eastAsia="標楷體" w:hint="eastAsia"/>
                <w:sz w:val="20"/>
              </w:rPr>
              <w:t>臺</w:t>
            </w:r>
            <w:proofErr w:type="gramEnd"/>
            <w:r w:rsidRPr="000B18A7">
              <w:rPr>
                <w:rFonts w:eastAsia="標楷體" w:hint="eastAsia"/>
                <w:sz w:val="20"/>
              </w:rPr>
              <w:t>證上一字第</w:t>
            </w:r>
            <w:r w:rsidRPr="000B18A7">
              <w:rPr>
                <w:rFonts w:eastAsia="標楷體" w:hint="eastAsia"/>
                <w:sz w:val="20"/>
              </w:rPr>
              <w:t>1051803008</w:t>
            </w:r>
            <w:r w:rsidRPr="000B18A7">
              <w:rPr>
                <w:rFonts w:eastAsia="標楷體" w:hint="eastAsia"/>
                <w:sz w:val="20"/>
              </w:rPr>
              <w:t>號函。</w:t>
            </w:r>
          </w:p>
          <w:p w14:paraId="1ECA2874" w14:textId="77777777" w:rsidR="00E64428" w:rsidRPr="002430CD" w:rsidRDefault="00E64428" w:rsidP="00E64428">
            <w:pPr>
              <w:spacing w:line="260" w:lineRule="exact"/>
              <w:jc w:val="both"/>
              <w:rPr>
                <w:rFonts w:eastAsia="標楷體"/>
                <w:sz w:val="20"/>
              </w:rPr>
            </w:pPr>
          </w:p>
          <w:p w14:paraId="4C7EAE06" w14:textId="77777777" w:rsidR="00E64428" w:rsidRPr="002430CD" w:rsidRDefault="00E64428" w:rsidP="00E64428">
            <w:pPr>
              <w:spacing w:line="260" w:lineRule="exact"/>
              <w:jc w:val="both"/>
              <w:rPr>
                <w:rFonts w:eastAsia="標楷體"/>
                <w:sz w:val="20"/>
              </w:rPr>
            </w:pPr>
          </w:p>
          <w:p w14:paraId="32E70BC0" w14:textId="77777777" w:rsidR="00E64428" w:rsidRPr="002430CD" w:rsidRDefault="00E64428" w:rsidP="00E64428">
            <w:pPr>
              <w:spacing w:line="260" w:lineRule="exact"/>
              <w:jc w:val="both"/>
              <w:rPr>
                <w:rFonts w:eastAsia="標楷體"/>
                <w:sz w:val="20"/>
              </w:rPr>
            </w:pPr>
          </w:p>
          <w:p w14:paraId="64BA89FB" w14:textId="77777777" w:rsidR="00E64428" w:rsidRDefault="00E64428" w:rsidP="00E64428">
            <w:pPr>
              <w:spacing w:line="260" w:lineRule="exact"/>
              <w:jc w:val="both"/>
              <w:rPr>
                <w:rFonts w:eastAsia="標楷體"/>
                <w:sz w:val="20"/>
              </w:rPr>
            </w:pPr>
          </w:p>
          <w:p w14:paraId="634C5C17" w14:textId="77777777" w:rsidR="00E64428" w:rsidRPr="002430CD" w:rsidRDefault="00E64428" w:rsidP="00E64428">
            <w:pPr>
              <w:spacing w:line="260" w:lineRule="exact"/>
              <w:jc w:val="both"/>
              <w:rPr>
                <w:rFonts w:eastAsia="標楷體"/>
                <w:sz w:val="20"/>
              </w:rPr>
            </w:pPr>
          </w:p>
          <w:p w14:paraId="0375CC81" w14:textId="1E0783D9" w:rsidR="00E64428" w:rsidRDefault="00E64428" w:rsidP="00E64428">
            <w:pPr>
              <w:spacing w:line="260" w:lineRule="exact"/>
              <w:jc w:val="both"/>
              <w:rPr>
                <w:rFonts w:eastAsia="標楷體"/>
                <w:sz w:val="20"/>
              </w:rPr>
            </w:pPr>
          </w:p>
          <w:p w14:paraId="2159DD8C" w14:textId="77777777" w:rsidR="00D62266" w:rsidRPr="002430CD" w:rsidRDefault="00D62266" w:rsidP="00E64428">
            <w:pPr>
              <w:spacing w:line="260" w:lineRule="exact"/>
              <w:jc w:val="both"/>
              <w:rPr>
                <w:rFonts w:eastAsia="標楷體"/>
                <w:sz w:val="20"/>
              </w:rPr>
            </w:pPr>
          </w:p>
          <w:p w14:paraId="593324CA"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1.85.5.15</w:t>
            </w:r>
            <w:r w:rsidRPr="002430CD">
              <w:rPr>
                <w:rFonts w:eastAsia="標楷體" w:hint="eastAsia"/>
                <w:sz w:val="20"/>
              </w:rPr>
              <w:t>台證</w:t>
            </w:r>
            <w:r w:rsidRPr="002430CD">
              <w:rPr>
                <w:rFonts w:eastAsia="標楷體" w:hint="eastAsia"/>
                <w:sz w:val="20"/>
              </w:rPr>
              <w:t>(85)</w:t>
            </w:r>
            <w:r w:rsidRPr="002430CD">
              <w:rPr>
                <w:rFonts w:eastAsia="標楷體" w:hint="eastAsia"/>
                <w:sz w:val="20"/>
              </w:rPr>
              <w:t>上字第</w:t>
            </w:r>
            <w:r w:rsidRPr="002430CD">
              <w:rPr>
                <w:rFonts w:eastAsia="標楷體" w:hint="eastAsia"/>
                <w:sz w:val="20"/>
              </w:rPr>
              <w:t>08552</w:t>
            </w:r>
            <w:r w:rsidRPr="002430CD">
              <w:rPr>
                <w:rFonts w:eastAsia="標楷體" w:hint="eastAsia"/>
                <w:sz w:val="20"/>
              </w:rPr>
              <w:t>號函。</w:t>
            </w:r>
          </w:p>
          <w:p w14:paraId="1A172E81" w14:textId="77777777" w:rsidR="00E64428" w:rsidRPr="002430CD" w:rsidRDefault="00E64428" w:rsidP="00E64428">
            <w:pPr>
              <w:spacing w:line="260" w:lineRule="exact"/>
              <w:ind w:left="10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p w14:paraId="065FCB88" w14:textId="77777777" w:rsidR="00E64428" w:rsidRPr="002430CD" w:rsidRDefault="00E64428" w:rsidP="00E64428">
            <w:pPr>
              <w:spacing w:line="260" w:lineRule="exact"/>
              <w:ind w:left="100" w:hanging="100"/>
              <w:jc w:val="both"/>
              <w:rPr>
                <w:rFonts w:eastAsia="標楷體"/>
                <w:sz w:val="20"/>
                <w:szCs w:val="20"/>
              </w:rPr>
            </w:pPr>
            <w:r w:rsidRPr="002430CD">
              <w:rPr>
                <w:rFonts w:eastAsia="標楷體" w:hint="eastAsia"/>
                <w:sz w:val="20"/>
                <w:szCs w:val="20"/>
              </w:rPr>
              <w:t>3.97.12.22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245C05" w:rsidRPr="002430CD" w14:paraId="58BA011D" w14:textId="77777777" w:rsidTr="004E62FE">
        <w:trPr>
          <w:cantSplit/>
          <w:trHeight w:val="529"/>
        </w:trPr>
        <w:tc>
          <w:tcPr>
            <w:tcW w:w="480" w:type="dxa"/>
            <w:vMerge w:val="restart"/>
            <w:tcBorders>
              <w:top w:val="single" w:sz="4" w:space="0" w:color="auto"/>
              <w:left w:val="single" w:sz="4" w:space="0" w:color="auto"/>
              <w:right w:val="single" w:sz="4" w:space="0" w:color="auto"/>
            </w:tcBorders>
            <w:vAlign w:val="center"/>
          </w:tcPr>
          <w:p w14:paraId="0CD906F1" w14:textId="77777777" w:rsidR="00245C05" w:rsidRPr="002430CD" w:rsidRDefault="00245C05" w:rsidP="00E64428">
            <w:pPr>
              <w:kinsoku w:val="0"/>
              <w:overflowPunct w:val="0"/>
              <w:spacing w:line="260" w:lineRule="exact"/>
              <w:jc w:val="center"/>
              <w:rPr>
                <w:rFonts w:eastAsia="標楷體"/>
                <w:sz w:val="20"/>
              </w:rPr>
            </w:pPr>
            <w:r>
              <w:rPr>
                <w:rFonts w:eastAsia="標楷體" w:hint="eastAsia"/>
                <w:sz w:val="20"/>
              </w:rPr>
              <w:lastRenderedPageBreak/>
              <w:t>33</w:t>
            </w:r>
          </w:p>
        </w:tc>
        <w:tc>
          <w:tcPr>
            <w:tcW w:w="2280" w:type="dxa"/>
            <w:tcBorders>
              <w:top w:val="single" w:sz="4" w:space="0" w:color="auto"/>
              <w:left w:val="single" w:sz="4" w:space="0" w:color="auto"/>
              <w:bottom w:val="single" w:sz="4" w:space="0" w:color="auto"/>
              <w:right w:val="single" w:sz="4" w:space="0" w:color="auto"/>
            </w:tcBorders>
          </w:tcPr>
          <w:p w14:paraId="7CEC0EFC" w14:textId="77777777" w:rsidR="00245C05" w:rsidRPr="00E66D14" w:rsidRDefault="00245C05" w:rsidP="00E64428">
            <w:pPr>
              <w:pStyle w:val="3"/>
              <w:spacing w:line="260" w:lineRule="exact"/>
              <w:rPr>
                <w:rFonts w:ascii="Times New Roman"/>
                <w:color w:val="auto"/>
                <w:sz w:val="20"/>
              </w:rPr>
            </w:pPr>
            <w:r w:rsidRPr="00E66D14">
              <w:rPr>
                <w:rFonts w:ascii="Times New Roman" w:hint="eastAsia"/>
                <w:color w:val="auto"/>
                <w:sz w:val="20"/>
              </w:rPr>
              <w:t>召開</w:t>
            </w:r>
            <w:r>
              <w:rPr>
                <w:rFonts w:ascii="Times New Roman" w:hint="eastAsia"/>
                <w:color w:val="auto"/>
                <w:sz w:val="20"/>
              </w:rPr>
              <w:t>或參加</w:t>
            </w:r>
            <w:r w:rsidRPr="00E66D14">
              <w:rPr>
                <w:rFonts w:ascii="Times New Roman" w:hint="eastAsia"/>
                <w:color w:val="auto"/>
                <w:sz w:val="20"/>
              </w:rPr>
              <w:t>法人說明會</w:t>
            </w:r>
          </w:p>
          <w:p w14:paraId="186CC04A" w14:textId="77777777" w:rsidR="00B81A5B" w:rsidRPr="00B12EA8" w:rsidRDefault="00245C05" w:rsidP="00B81A5B">
            <w:pPr>
              <w:pStyle w:val="3"/>
              <w:spacing w:line="260" w:lineRule="exact"/>
              <w:rPr>
                <w:rFonts w:hAnsi="標楷體"/>
                <w:color w:val="auto"/>
                <w:sz w:val="20"/>
              </w:rPr>
            </w:pPr>
            <w:proofErr w:type="gramStart"/>
            <w:r w:rsidRPr="00E66D14">
              <w:rPr>
                <w:rFonts w:ascii="Times New Roman" w:hint="eastAsia"/>
                <w:color w:val="auto"/>
                <w:sz w:val="20"/>
              </w:rPr>
              <w:t>（</w:t>
            </w:r>
            <w:proofErr w:type="gramEnd"/>
            <w:r w:rsidRPr="00E66D14">
              <w:rPr>
                <w:rFonts w:ascii="Times New Roman" w:hint="eastAsia"/>
                <w:color w:val="auto"/>
                <w:sz w:val="20"/>
              </w:rPr>
              <w:t>說明會中揭露財務業務資訊不得逾越已申報之資訊內容</w:t>
            </w:r>
            <w:r>
              <w:rPr>
                <w:rFonts w:ascii="Times New Roman" w:hint="eastAsia"/>
                <w:color w:val="auto"/>
                <w:sz w:val="20"/>
              </w:rPr>
              <w:t>；本國</w:t>
            </w:r>
            <w:r w:rsidRPr="009E4546">
              <w:rPr>
                <w:rFonts w:hAnsi="標楷體" w:hint="eastAsia"/>
                <w:color w:val="auto"/>
                <w:sz w:val="20"/>
              </w:rPr>
              <w:t>上市公司</w:t>
            </w:r>
            <w:r>
              <w:rPr>
                <w:rFonts w:hAnsi="標楷體" w:hint="eastAsia"/>
                <w:color w:val="auto"/>
                <w:sz w:val="20"/>
              </w:rPr>
              <w:t>及</w:t>
            </w:r>
            <w:r w:rsidRPr="009E4546">
              <w:rPr>
                <w:rFonts w:hAnsi="標楷體" w:hint="eastAsia"/>
                <w:color w:val="auto"/>
                <w:sz w:val="20"/>
              </w:rPr>
              <w:t>第</w:t>
            </w:r>
            <w:proofErr w:type="gramStart"/>
            <w:r w:rsidRPr="009E4546">
              <w:rPr>
                <w:rFonts w:hAnsi="標楷體" w:hint="eastAsia"/>
                <w:color w:val="auto"/>
                <w:sz w:val="20"/>
              </w:rPr>
              <w:t>一</w:t>
            </w:r>
            <w:proofErr w:type="gramEnd"/>
            <w:r w:rsidRPr="009E4546">
              <w:rPr>
                <w:rFonts w:hAnsi="標楷體" w:hint="eastAsia"/>
                <w:color w:val="auto"/>
                <w:sz w:val="20"/>
              </w:rPr>
              <w:t>上市公司每年應至少在</w:t>
            </w:r>
            <w:r>
              <w:rPr>
                <w:rFonts w:hAnsi="標楷體" w:hint="eastAsia"/>
                <w:color w:val="auto"/>
                <w:sz w:val="20"/>
              </w:rPr>
              <w:t>中華民國境內</w:t>
            </w:r>
            <w:r w:rsidRPr="009E4546">
              <w:rPr>
                <w:rFonts w:hAnsi="標楷體" w:hint="eastAsia"/>
                <w:color w:val="auto"/>
                <w:sz w:val="20"/>
              </w:rPr>
              <w:t>自辦或受邀參加一次法人說明會</w:t>
            </w:r>
            <w:r w:rsidR="00B81A5B">
              <w:rPr>
                <w:rFonts w:hAnsi="標楷體" w:hint="eastAsia"/>
                <w:color w:val="auto"/>
                <w:sz w:val="20"/>
              </w:rPr>
              <w:t>；</w:t>
            </w:r>
            <w:r w:rsidR="00B81A5B" w:rsidRPr="00B12EA8">
              <w:rPr>
                <w:rFonts w:hAnsi="標楷體" w:hint="eastAsia"/>
                <w:color w:val="auto"/>
                <w:sz w:val="20"/>
              </w:rPr>
              <w:t>創業投資公司每季應至少在中華民國境內自辦或受邀參加一次法人說明</w:t>
            </w:r>
          </w:p>
          <w:p w14:paraId="0707C5AC" w14:textId="0A4BF0A9" w:rsidR="00245C05" w:rsidRPr="00E66D14" w:rsidRDefault="00B81A5B" w:rsidP="006A1B8A">
            <w:pPr>
              <w:pStyle w:val="3"/>
              <w:spacing w:line="260" w:lineRule="exact"/>
              <w:jc w:val="left"/>
              <w:rPr>
                <w:rFonts w:ascii="Times New Roman"/>
                <w:color w:val="auto"/>
                <w:sz w:val="20"/>
              </w:rPr>
            </w:pPr>
            <w:r w:rsidRPr="00B12EA8">
              <w:rPr>
                <w:rFonts w:hAnsi="標楷體" w:hint="eastAsia"/>
                <w:color w:val="auto"/>
                <w:sz w:val="20"/>
              </w:rPr>
              <w:t>會</w:t>
            </w:r>
            <w:r w:rsidR="00245C05" w:rsidRPr="00B12EA8">
              <w:rPr>
                <w:rFonts w:hAnsi="標楷體" w:hint="eastAsia"/>
                <w:color w:val="auto"/>
                <w:sz w:val="20"/>
              </w:rPr>
              <w:t>。</w:t>
            </w:r>
            <w:r w:rsidR="00245C05" w:rsidRPr="00B12EA8">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0370F28"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當日交易時間開始前辦理者</w:t>
            </w:r>
            <w:r w:rsidRPr="00E66D14">
              <w:rPr>
                <w:rFonts w:ascii="Times New Roman" w:eastAsia="標楷體" w:hAnsi="Times New Roman" w:hint="eastAsia"/>
                <w:sz w:val="20"/>
              </w:rPr>
              <w:t>：</w:t>
            </w:r>
          </w:p>
          <w:p w14:paraId="6B4D49CB"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0F14EFE7" w14:textId="77777777" w:rsidR="00245C05" w:rsidRPr="00E66D14" w:rsidRDefault="00245C05" w:rsidP="00E64428">
            <w:pPr>
              <w:pStyle w:val="a3"/>
              <w:spacing w:line="260" w:lineRule="exact"/>
              <w:jc w:val="both"/>
              <w:rPr>
                <w:rFonts w:ascii="Times New Roman" w:eastAsia="標楷體" w:hAnsi="Times New Roman"/>
                <w:sz w:val="20"/>
              </w:rPr>
            </w:pPr>
          </w:p>
          <w:p w14:paraId="31442DD6" w14:textId="77777777" w:rsidR="00245C05" w:rsidRPr="00E66D14" w:rsidRDefault="00245C05" w:rsidP="00E64428">
            <w:pPr>
              <w:pStyle w:val="a3"/>
              <w:spacing w:line="260" w:lineRule="exact"/>
              <w:jc w:val="both"/>
              <w:rPr>
                <w:rFonts w:ascii="Times New Roman" w:eastAsia="標楷體" w:hAnsi="Times New Roman"/>
                <w:sz w:val="20"/>
              </w:rPr>
            </w:pPr>
          </w:p>
          <w:p w14:paraId="1F9F3812"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3A36CF66" w14:textId="77777777" w:rsidR="00245C05" w:rsidRPr="00E66D14" w:rsidRDefault="00245C05" w:rsidP="00E64428">
            <w:pPr>
              <w:pStyle w:val="a3"/>
              <w:spacing w:line="260" w:lineRule="exact"/>
              <w:jc w:val="both"/>
              <w:rPr>
                <w:rFonts w:ascii="Times New Roman" w:eastAsia="標楷體" w:hAnsi="Times New Roman"/>
                <w:sz w:val="20"/>
              </w:rPr>
            </w:pPr>
          </w:p>
          <w:p w14:paraId="63BF531F" w14:textId="77777777" w:rsidR="00245C05" w:rsidRDefault="00245C05" w:rsidP="00E64428">
            <w:pPr>
              <w:pStyle w:val="a3"/>
              <w:spacing w:line="260" w:lineRule="exact"/>
              <w:jc w:val="both"/>
              <w:rPr>
                <w:rFonts w:ascii="Times New Roman" w:eastAsia="標楷體" w:hAnsi="Times New Roman"/>
                <w:sz w:val="20"/>
              </w:rPr>
            </w:pPr>
          </w:p>
          <w:p w14:paraId="3DE4A8A6" w14:textId="77777777" w:rsidR="00245C05" w:rsidRDefault="00245C05" w:rsidP="00E64428">
            <w:pPr>
              <w:pStyle w:val="a3"/>
              <w:spacing w:line="260" w:lineRule="exact"/>
              <w:jc w:val="both"/>
              <w:rPr>
                <w:rFonts w:ascii="Times New Roman" w:eastAsia="標楷體" w:hAnsi="Times New Roman"/>
                <w:sz w:val="20"/>
              </w:rPr>
            </w:pPr>
          </w:p>
          <w:p w14:paraId="0826C0B9"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51BC3992" w14:textId="77777777" w:rsidR="00245C05" w:rsidRDefault="00245C05" w:rsidP="00E64428">
            <w:pPr>
              <w:pStyle w:val="a3"/>
              <w:spacing w:line="260" w:lineRule="exact"/>
              <w:jc w:val="both"/>
              <w:rPr>
                <w:rFonts w:ascii="Times New Roman" w:eastAsia="標楷體" w:hAnsi="Times New Roman"/>
                <w:sz w:val="20"/>
              </w:rPr>
            </w:pPr>
          </w:p>
          <w:p w14:paraId="3CF97101" w14:textId="77777777" w:rsidR="00245C05" w:rsidRDefault="00245C05" w:rsidP="00E64428">
            <w:pPr>
              <w:pStyle w:val="a3"/>
              <w:spacing w:line="260" w:lineRule="exact"/>
              <w:jc w:val="both"/>
              <w:rPr>
                <w:rFonts w:ascii="Times New Roman" w:eastAsia="標楷體" w:hAnsi="Times New Roman"/>
                <w:sz w:val="20"/>
              </w:rPr>
            </w:pPr>
          </w:p>
          <w:p w14:paraId="4870FA78" w14:textId="77777777" w:rsidR="00245C05" w:rsidRDefault="00245C05" w:rsidP="00E64428">
            <w:pPr>
              <w:pStyle w:val="a3"/>
              <w:spacing w:line="260" w:lineRule="exact"/>
              <w:jc w:val="both"/>
              <w:rPr>
                <w:rFonts w:ascii="Times New Roman" w:eastAsia="標楷體" w:hAnsi="Times New Roman"/>
                <w:sz w:val="20"/>
              </w:rPr>
            </w:pPr>
          </w:p>
          <w:p w14:paraId="3145B5E5"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5A5FE609" w14:textId="77777777" w:rsidR="00245C05" w:rsidRDefault="00245C05" w:rsidP="00E64428">
            <w:pPr>
              <w:pStyle w:val="a3"/>
              <w:spacing w:line="260" w:lineRule="exact"/>
              <w:jc w:val="both"/>
              <w:rPr>
                <w:rFonts w:ascii="Times New Roman" w:eastAsia="標楷體" w:hAnsi="Times New Roman"/>
                <w:sz w:val="20"/>
              </w:rPr>
            </w:pPr>
          </w:p>
          <w:p w14:paraId="2C08CAED" w14:textId="77777777" w:rsidR="00245C05" w:rsidRDefault="00245C05" w:rsidP="00E64428">
            <w:pPr>
              <w:pStyle w:val="a3"/>
              <w:spacing w:line="260" w:lineRule="exact"/>
              <w:jc w:val="both"/>
              <w:rPr>
                <w:rFonts w:ascii="Times New Roman" w:eastAsia="標楷體" w:hAnsi="Times New Roman"/>
                <w:sz w:val="20"/>
              </w:rPr>
            </w:pPr>
          </w:p>
          <w:p w14:paraId="685DAFE6" w14:textId="77777777" w:rsidR="00245C05" w:rsidRDefault="00245C05" w:rsidP="00E64428">
            <w:pPr>
              <w:pStyle w:val="a3"/>
              <w:spacing w:line="260" w:lineRule="exact"/>
              <w:jc w:val="both"/>
              <w:rPr>
                <w:rFonts w:ascii="Times New Roman" w:eastAsia="標楷體" w:hAnsi="Times New Roman"/>
                <w:sz w:val="20"/>
              </w:rPr>
            </w:pPr>
          </w:p>
          <w:p w14:paraId="6D320788" w14:textId="77777777" w:rsidR="00245C05" w:rsidRDefault="00245C05" w:rsidP="00E64428">
            <w:pPr>
              <w:pStyle w:val="a3"/>
              <w:spacing w:line="260" w:lineRule="exact"/>
              <w:jc w:val="both"/>
              <w:rPr>
                <w:rFonts w:ascii="Times New Roman" w:eastAsia="標楷體" w:hAnsi="Times New Roman"/>
                <w:sz w:val="20"/>
              </w:rPr>
            </w:pPr>
          </w:p>
          <w:p w14:paraId="3357EBB6" w14:textId="77777777" w:rsidR="00245C05" w:rsidRDefault="00245C05" w:rsidP="00E64428">
            <w:pPr>
              <w:pStyle w:val="a3"/>
              <w:spacing w:line="260" w:lineRule="exact"/>
              <w:jc w:val="both"/>
              <w:rPr>
                <w:rFonts w:ascii="Times New Roman" w:eastAsia="標楷體" w:hAnsi="Times New Roman"/>
                <w:sz w:val="20"/>
              </w:rPr>
            </w:pPr>
          </w:p>
          <w:p w14:paraId="4EFA6FF8" w14:textId="77777777" w:rsidR="00245C05" w:rsidRPr="00E66D14" w:rsidRDefault="00245C05" w:rsidP="00E64428">
            <w:pPr>
              <w:pStyle w:val="a3"/>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8A6688A" w14:textId="77777777" w:rsidR="00245C05" w:rsidRPr="00E66D14" w:rsidRDefault="00245C05" w:rsidP="00E64428">
            <w:pPr>
              <w:pStyle w:val="a3"/>
              <w:spacing w:line="260" w:lineRule="exact"/>
              <w:jc w:val="both"/>
              <w:rPr>
                <w:rFonts w:ascii="Times New Roman" w:eastAsia="標楷體" w:hAnsi="Times New Roman"/>
                <w:sz w:val="20"/>
                <w:szCs w:val="24"/>
              </w:rPr>
            </w:pPr>
          </w:p>
          <w:p w14:paraId="2305621B" w14:textId="77777777" w:rsidR="00245C05" w:rsidRDefault="00245C05" w:rsidP="00E64428">
            <w:pPr>
              <w:kinsoku w:val="0"/>
              <w:overflowPunct w:val="0"/>
              <w:spacing w:line="260" w:lineRule="exact"/>
              <w:jc w:val="both"/>
              <w:rPr>
                <w:rFonts w:eastAsia="標楷體"/>
                <w:sz w:val="20"/>
              </w:rPr>
            </w:pPr>
          </w:p>
          <w:p w14:paraId="209175E9" w14:textId="77777777" w:rsidR="00245C05" w:rsidRPr="00E66D14" w:rsidRDefault="00245C05" w:rsidP="00E64428">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076525CB" w14:textId="77777777" w:rsidR="00245C05" w:rsidRDefault="00245C05" w:rsidP="00E64428">
            <w:pPr>
              <w:pStyle w:val="a3"/>
              <w:spacing w:line="260" w:lineRule="exact"/>
              <w:jc w:val="both"/>
              <w:rPr>
                <w:rFonts w:ascii="Times New Roman" w:eastAsia="標楷體" w:hAnsi="Times New Roman"/>
                <w:sz w:val="20"/>
              </w:rPr>
            </w:pPr>
          </w:p>
          <w:p w14:paraId="4E678E6C" w14:textId="77777777" w:rsidR="00245C05" w:rsidRPr="00E66D14" w:rsidRDefault="00245C05" w:rsidP="00E64428">
            <w:pPr>
              <w:pStyle w:val="a3"/>
              <w:spacing w:line="260" w:lineRule="exact"/>
              <w:jc w:val="both"/>
              <w:rPr>
                <w:rFonts w:ascii="Times New Roman" w:eastAsia="標楷體" w:hAnsi="Times New Roman"/>
                <w:sz w:val="20"/>
              </w:rPr>
            </w:pPr>
          </w:p>
          <w:p w14:paraId="75CFAF7B" w14:textId="77777777" w:rsidR="00245C05" w:rsidRPr="00E66D14" w:rsidRDefault="00245C05" w:rsidP="00E64428">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3B8BF141" w14:textId="77777777" w:rsidR="00245C05" w:rsidRDefault="00245C05" w:rsidP="00E64428">
            <w:pPr>
              <w:pStyle w:val="a3"/>
              <w:spacing w:line="260" w:lineRule="exact"/>
              <w:jc w:val="both"/>
              <w:rPr>
                <w:rFonts w:ascii="Times New Roman" w:eastAsia="標楷體" w:hAnsi="Times New Roman"/>
                <w:sz w:val="20"/>
              </w:rPr>
            </w:pPr>
          </w:p>
          <w:p w14:paraId="02B30FED"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2A76AB40" w14:textId="77777777" w:rsidR="00245C05" w:rsidRDefault="00245C05" w:rsidP="00E64428">
            <w:pPr>
              <w:pStyle w:val="a3"/>
              <w:spacing w:line="260" w:lineRule="exact"/>
              <w:jc w:val="both"/>
              <w:rPr>
                <w:rFonts w:ascii="Times New Roman" w:eastAsia="標楷體" w:hAnsi="Times New Roman"/>
                <w:sz w:val="20"/>
              </w:rPr>
            </w:pPr>
          </w:p>
          <w:p w14:paraId="259479EA" w14:textId="4B3202C4"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roofErr w:type="gramStart"/>
            <w:r>
              <w:rPr>
                <w:rFonts w:ascii="標楷體" w:eastAsia="標楷體" w:hAnsi="標楷體" w:hint="eastAsia"/>
                <w:sz w:val="20"/>
              </w:rPr>
              <w:t>屬受邀</w:t>
            </w:r>
            <w:proofErr w:type="gramEnd"/>
            <w:r>
              <w:rPr>
                <w:rFonts w:ascii="標楷體" w:eastAsia="標楷體" w:hAnsi="標楷體" w:hint="eastAsia"/>
                <w:sz w:val="20"/>
              </w:rPr>
              <w:t>參加法人說明會者，每年應至少擇一場次，</w:t>
            </w:r>
            <w:r w:rsidRPr="00B16920">
              <w:rPr>
                <w:rFonts w:ascii="標楷體" w:eastAsia="標楷體" w:hAnsi="標楷體" w:hint="eastAsia"/>
                <w:sz w:val="20"/>
              </w:rPr>
              <w:t>輸入「公開資訊觀測站」(</w:t>
            </w:r>
            <w:r w:rsidRPr="00D62266">
              <w:rPr>
                <w:rFonts w:ascii="Times New Roman" w:eastAsia="標楷體" w:hAnsi="Times New Roman"/>
                <w:sz w:val="20"/>
              </w:rPr>
              <w:t>sii.twse.com.tw/</w:t>
            </w:r>
            <w:r w:rsidRPr="00B16920">
              <w:rPr>
                <w:rFonts w:ascii="標楷體" w:eastAsia="標楷體" w:hAnsi="標楷體" w:hint="eastAsia"/>
                <w:sz w:val="20"/>
              </w:rPr>
              <w:t>公司治理資訊之揭露辦理情形申報作業/法人說明會申報作業)，完整之會議影音連結資訊以供查閱</w:t>
            </w:r>
            <w:r>
              <w:rPr>
                <w:rFonts w:ascii="標楷體" w:eastAsia="標楷體" w:hAnsi="標楷體" w:hint="eastAsia"/>
                <w:sz w:val="20"/>
              </w:rPr>
              <w:t>。</w:t>
            </w:r>
          </w:p>
          <w:p w14:paraId="4C15D14F" w14:textId="77777777" w:rsidR="00245C05" w:rsidRDefault="00245C05" w:rsidP="00E64428">
            <w:pPr>
              <w:pStyle w:val="a3"/>
              <w:spacing w:line="260" w:lineRule="exact"/>
              <w:jc w:val="both"/>
              <w:rPr>
                <w:rFonts w:ascii="Times New Roman" w:eastAsia="標楷體" w:hAnsi="Times New Roman"/>
                <w:sz w:val="20"/>
              </w:rPr>
            </w:pPr>
          </w:p>
          <w:p w14:paraId="7C0BB297" w14:textId="77777777" w:rsidR="00245C05" w:rsidRDefault="00245C05" w:rsidP="00E64428">
            <w:pPr>
              <w:pStyle w:val="a3"/>
              <w:spacing w:line="260" w:lineRule="exact"/>
              <w:jc w:val="both"/>
              <w:rPr>
                <w:rFonts w:ascii="Times New Roman" w:eastAsia="標楷體" w:hAnsi="Times New Roman"/>
                <w:sz w:val="20"/>
              </w:rPr>
            </w:pPr>
          </w:p>
          <w:p w14:paraId="67CF4476" w14:textId="77777777" w:rsidR="00245C05" w:rsidRDefault="00245C05" w:rsidP="00E64428">
            <w:pPr>
              <w:pStyle w:val="a3"/>
              <w:spacing w:line="260" w:lineRule="exact"/>
              <w:jc w:val="both"/>
              <w:rPr>
                <w:rFonts w:ascii="Times New Roman" w:eastAsia="標楷體" w:hAnsi="Times New Roman"/>
                <w:sz w:val="20"/>
              </w:rPr>
            </w:pPr>
          </w:p>
          <w:p w14:paraId="15825B94" w14:textId="77777777" w:rsidR="00245C05" w:rsidRDefault="00245C05" w:rsidP="00E64428">
            <w:pPr>
              <w:pStyle w:val="a3"/>
              <w:spacing w:line="260" w:lineRule="exact"/>
              <w:jc w:val="both"/>
              <w:rPr>
                <w:rFonts w:ascii="Times New Roman" w:eastAsia="標楷體" w:hAnsi="Times New Roman"/>
                <w:sz w:val="20"/>
              </w:rPr>
            </w:pPr>
          </w:p>
          <w:p w14:paraId="45000825" w14:textId="77777777" w:rsidR="00245C05" w:rsidRDefault="00245C05" w:rsidP="00E64428">
            <w:pPr>
              <w:pStyle w:val="a3"/>
              <w:spacing w:line="260" w:lineRule="exact"/>
              <w:jc w:val="both"/>
              <w:rPr>
                <w:rFonts w:ascii="Times New Roman" w:eastAsia="標楷體" w:hAnsi="Times New Roman"/>
                <w:sz w:val="20"/>
              </w:rPr>
            </w:pPr>
          </w:p>
          <w:p w14:paraId="2D4542F1" w14:textId="77777777" w:rsidR="00245C05" w:rsidRPr="00AC2800" w:rsidRDefault="00245C05" w:rsidP="00E64428">
            <w:pPr>
              <w:pStyle w:val="a3"/>
              <w:spacing w:line="260" w:lineRule="exact"/>
              <w:jc w:val="both"/>
              <w:rPr>
                <w:rFonts w:ascii="Times New Roman" w:eastAsia="標楷體" w:hAnsi="Times New Roman"/>
                <w:sz w:val="20"/>
              </w:rPr>
            </w:pPr>
          </w:p>
          <w:p w14:paraId="5525E6AD" w14:textId="77777777" w:rsidR="00245C05" w:rsidRPr="00E66D14" w:rsidRDefault="00245C05" w:rsidP="00E64428">
            <w:pPr>
              <w:kinsoku w:val="0"/>
              <w:overflowPunct w:val="0"/>
              <w:spacing w:line="260" w:lineRule="exact"/>
              <w:ind w:left="100" w:hangingChars="50" w:hanging="1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A0F4D7F" w14:textId="77777777" w:rsidR="00245C05" w:rsidRPr="00E66D14" w:rsidRDefault="00245C05" w:rsidP="00E64428">
            <w:pPr>
              <w:pStyle w:val="21"/>
              <w:kinsoku/>
              <w:overflowPunct/>
              <w:spacing w:line="260" w:lineRule="exact"/>
              <w:ind w:left="96" w:hangingChars="50" w:hanging="96"/>
              <w:rPr>
                <w:rFonts w:ascii="Times New Roman"/>
                <w:spacing w:val="-4"/>
              </w:rPr>
            </w:pPr>
            <w:r w:rsidRPr="00E66D14">
              <w:rPr>
                <w:rFonts w:ascii="Times New Roman" w:hint="eastAsia"/>
                <w:spacing w:val="-4"/>
              </w:rPr>
              <w:t>1.</w:t>
            </w:r>
            <w:r w:rsidRPr="00E66D14">
              <w:rPr>
                <w:rFonts w:ascii="Times New Roman" w:hint="eastAsia"/>
                <w:spacing w:val="-4"/>
              </w:rPr>
              <w:t>本公司</w:t>
            </w:r>
            <w:r w:rsidRPr="00E66D14">
              <w:rPr>
                <w:rFonts w:hAnsi="標楷體" w:hint="eastAsia"/>
                <w:spacing w:val="-4"/>
              </w:rPr>
              <w:t>「</w:t>
            </w:r>
            <w:r w:rsidRPr="00E66D14">
              <w:rPr>
                <w:rFonts w:ascii="Times New Roman" w:hint="eastAsia"/>
                <w:spacing w:val="-4"/>
              </w:rPr>
              <w:t>對有價證券上市公司及境外指數股票型基金上市之境外基金機構資訊申報作業辦法</w:t>
            </w:r>
            <w:r w:rsidRPr="00E66D14">
              <w:rPr>
                <w:rFonts w:hAnsi="標楷體" w:hint="eastAsia"/>
                <w:spacing w:val="-4"/>
              </w:rPr>
              <w:t>」</w:t>
            </w:r>
            <w:r w:rsidRPr="00E66D14">
              <w:rPr>
                <w:rFonts w:ascii="Times New Roman" w:hAnsi="標楷體" w:hint="eastAsia"/>
              </w:rPr>
              <w:t>第</w:t>
            </w:r>
            <w:r w:rsidRPr="00E66D14">
              <w:rPr>
                <w:rFonts w:ascii="Times New Roman" w:hAnsi="標楷體" w:hint="eastAsia"/>
              </w:rPr>
              <w:t>3</w:t>
            </w:r>
            <w:r w:rsidRPr="00E66D14">
              <w:rPr>
                <w:rFonts w:ascii="Times New Roman" w:hAnsi="標楷體" w:hint="eastAsia"/>
              </w:rPr>
              <w:t>條第</w:t>
            </w:r>
            <w:r w:rsidRPr="00E66D14">
              <w:rPr>
                <w:rFonts w:ascii="Times New Roman" w:hAnsi="標楷體" w:hint="eastAsia"/>
              </w:rPr>
              <w:t>2</w:t>
            </w:r>
            <w:r w:rsidRPr="00E66D14">
              <w:rPr>
                <w:rFonts w:ascii="Times New Roman" w:hAnsi="標楷體" w:hint="eastAsia"/>
              </w:rPr>
              <w:t>項第</w:t>
            </w:r>
            <w:r w:rsidRPr="00E66D14">
              <w:rPr>
                <w:rFonts w:ascii="Times New Roman" w:hAnsi="標楷體" w:hint="eastAsia"/>
              </w:rPr>
              <w:t>14</w:t>
            </w:r>
            <w:r w:rsidRPr="00E66D14">
              <w:rPr>
                <w:rFonts w:ascii="Times New Roman" w:hAnsi="標楷體" w:hint="eastAsia"/>
              </w:rPr>
              <w:t>款</w:t>
            </w:r>
            <w:r w:rsidRPr="00E66D14">
              <w:rPr>
                <w:rFonts w:ascii="Times New Roman" w:hint="eastAsia"/>
                <w:spacing w:val="-4"/>
              </w:rPr>
              <w:t>。</w:t>
            </w:r>
          </w:p>
          <w:p w14:paraId="281CC207" w14:textId="77777777" w:rsidR="00245C05" w:rsidRPr="00E66D14" w:rsidRDefault="00245C05" w:rsidP="00E64428">
            <w:pPr>
              <w:pStyle w:val="a5"/>
              <w:tabs>
                <w:tab w:val="clear" w:pos="4153"/>
                <w:tab w:val="clear" w:pos="8306"/>
              </w:tabs>
              <w:kinsoku w:val="0"/>
              <w:overflowPunct w:val="0"/>
              <w:snapToGrid/>
              <w:spacing w:line="260" w:lineRule="exact"/>
              <w:ind w:left="96" w:hangingChars="50" w:hanging="96"/>
              <w:jc w:val="both"/>
              <w:rPr>
                <w:rFonts w:eastAsia="標楷體"/>
              </w:rPr>
            </w:pPr>
            <w:r w:rsidRPr="00E66D14">
              <w:rPr>
                <w:rFonts w:hint="eastAsia"/>
                <w:spacing w:val="-4"/>
              </w:rPr>
              <w:t>2.</w:t>
            </w:r>
            <w:r w:rsidRPr="00E66D14">
              <w:rPr>
                <w:rFonts w:eastAsia="標楷體" w:hint="eastAsia"/>
              </w:rPr>
              <w:t>本公司「</w:t>
            </w:r>
            <w:r>
              <w:rPr>
                <w:rFonts w:eastAsia="標楷體" w:hint="eastAsia"/>
              </w:rPr>
              <w:t>對有價證券上市公司重大訊息之查證暨公開處理程序</w:t>
            </w:r>
            <w:r w:rsidRPr="00E66D14">
              <w:rPr>
                <w:rFonts w:eastAsia="標楷體" w:hint="eastAsia"/>
              </w:rPr>
              <w:t>」第</w:t>
            </w:r>
            <w:r>
              <w:rPr>
                <w:rFonts w:eastAsia="標楷體" w:hint="eastAsia"/>
              </w:rPr>
              <w:t>4</w:t>
            </w:r>
            <w:r w:rsidRPr="00E66D14">
              <w:rPr>
                <w:rFonts w:eastAsia="標楷體" w:hint="eastAsia"/>
              </w:rPr>
              <w:t>條第</w:t>
            </w:r>
            <w:r w:rsidRPr="00E66D14">
              <w:rPr>
                <w:rFonts w:eastAsia="標楷體" w:hint="eastAsia"/>
              </w:rPr>
              <w:t>1</w:t>
            </w:r>
            <w:r w:rsidRPr="00E66D14">
              <w:rPr>
                <w:rFonts w:eastAsia="標楷體" w:hint="eastAsia"/>
              </w:rPr>
              <w:t>項第</w:t>
            </w:r>
            <w:r w:rsidRPr="00E66D14">
              <w:rPr>
                <w:rFonts w:eastAsia="標楷體" w:hint="eastAsia"/>
              </w:rPr>
              <w:t>12</w:t>
            </w:r>
            <w:r w:rsidRPr="00E66D14">
              <w:rPr>
                <w:rFonts w:eastAsia="標楷體" w:hint="eastAsia"/>
              </w:rPr>
              <w:t>款</w:t>
            </w:r>
            <w:r>
              <w:rPr>
                <w:rFonts w:eastAsia="標楷體" w:hint="eastAsia"/>
              </w:rPr>
              <w:t>、</w:t>
            </w:r>
            <w:proofErr w:type="gramStart"/>
            <w:r w:rsidRPr="00E66D14">
              <w:rPr>
                <w:rFonts w:eastAsia="標楷體" w:hint="eastAsia"/>
              </w:rPr>
              <w:t>第</w:t>
            </w:r>
            <w:r>
              <w:rPr>
                <w:rFonts w:eastAsia="標楷體" w:hint="eastAsia"/>
              </w:rPr>
              <w:t>6</w:t>
            </w:r>
            <w:r w:rsidRPr="00E66D14">
              <w:rPr>
                <w:rFonts w:eastAsia="標楷體" w:hint="eastAsia"/>
              </w:rPr>
              <w:t>條</w:t>
            </w:r>
            <w:r>
              <w:rPr>
                <w:rFonts w:eastAsia="標楷體" w:hint="eastAsia"/>
              </w:rPr>
              <w:t>暨第</w:t>
            </w:r>
            <w:r>
              <w:rPr>
                <w:rFonts w:eastAsia="標楷體" w:hint="eastAsia"/>
              </w:rPr>
              <w:t>8</w:t>
            </w:r>
            <w:r>
              <w:rPr>
                <w:rFonts w:eastAsia="標楷體" w:hint="eastAsia"/>
              </w:rPr>
              <w:t>條</w:t>
            </w:r>
            <w:proofErr w:type="gramEnd"/>
            <w:r>
              <w:rPr>
                <w:rFonts w:eastAsia="標楷體" w:hint="eastAsia"/>
              </w:rPr>
              <w:t>第</w:t>
            </w:r>
            <w:r>
              <w:rPr>
                <w:rFonts w:eastAsia="標楷體" w:hint="eastAsia"/>
              </w:rPr>
              <w:t>1~3</w:t>
            </w:r>
            <w:r>
              <w:rPr>
                <w:rFonts w:eastAsia="標楷體" w:hint="eastAsia"/>
              </w:rPr>
              <w:t>項</w:t>
            </w:r>
            <w:r w:rsidRPr="00E66D14">
              <w:rPr>
                <w:rFonts w:eastAsia="標楷體" w:hint="eastAsia"/>
              </w:rPr>
              <w:t>。</w:t>
            </w:r>
          </w:p>
          <w:p w14:paraId="724C458E" w14:textId="77777777" w:rsidR="00245C05" w:rsidRPr="00E66D14" w:rsidRDefault="00245C05" w:rsidP="00E64428">
            <w:pPr>
              <w:spacing w:line="260" w:lineRule="exact"/>
              <w:jc w:val="both"/>
              <w:rPr>
                <w:rFonts w:eastAsia="標楷體"/>
                <w:sz w:val="20"/>
              </w:rPr>
            </w:pPr>
            <w:r w:rsidRPr="00E66D14">
              <w:rPr>
                <w:rFonts w:eastAsia="標楷體" w:hint="eastAsia"/>
                <w:sz w:val="20"/>
              </w:rPr>
              <w:t>3. 96.3.12</w:t>
            </w:r>
            <w:r w:rsidRPr="00E66D14">
              <w:rPr>
                <w:rFonts w:eastAsia="標楷體" w:hint="eastAsia"/>
                <w:sz w:val="20"/>
              </w:rPr>
              <w:t>台證上字第</w:t>
            </w:r>
            <w:r w:rsidRPr="00E66D14">
              <w:rPr>
                <w:rFonts w:eastAsia="標楷體" w:hint="eastAsia"/>
                <w:sz w:val="20"/>
              </w:rPr>
              <w:t>0960005407</w:t>
            </w:r>
            <w:r w:rsidRPr="00E66D14">
              <w:rPr>
                <w:rFonts w:eastAsia="標楷體" w:hint="eastAsia"/>
                <w:sz w:val="20"/>
              </w:rPr>
              <w:t>號函。</w:t>
            </w:r>
          </w:p>
          <w:p w14:paraId="73154F92" w14:textId="77777777" w:rsidR="00245C05" w:rsidRPr="00E66D14" w:rsidRDefault="00245C05" w:rsidP="00E64428">
            <w:pPr>
              <w:pStyle w:val="3"/>
              <w:spacing w:line="260" w:lineRule="exact"/>
              <w:rPr>
                <w:rFonts w:ascii="Times New Roman"/>
                <w:color w:val="auto"/>
              </w:rPr>
            </w:pPr>
            <w:r w:rsidRPr="00E66D14">
              <w:rPr>
                <w:rFonts w:ascii="Times New Roman" w:hint="eastAsia"/>
                <w:color w:val="auto"/>
                <w:sz w:val="20"/>
                <w:szCs w:val="24"/>
              </w:rPr>
              <w:t>4.101.3.12</w:t>
            </w:r>
            <w:proofErr w:type="gramStart"/>
            <w:r w:rsidRPr="00E66D14">
              <w:rPr>
                <w:rFonts w:ascii="Times New Roman"/>
                <w:color w:val="auto"/>
                <w:sz w:val="20"/>
                <w:szCs w:val="24"/>
              </w:rPr>
              <w:t>臺</w:t>
            </w:r>
            <w:proofErr w:type="gramEnd"/>
            <w:r w:rsidRPr="00E66D14">
              <w:rPr>
                <w:rFonts w:ascii="Times New Roman"/>
                <w:color w:val="auto"/>
                <w:sz w:val="20"/>
                <w:szCs w:val="24"/>
              </w:rPr>
              <w:t>證上二字第</w:t>
            </w:r>
            <w:r w:rsidRPr="00E66D14">
              <w:rPr>
                <w:rFonts w:ascii="Times New Roman"/>
                <w:color w:val="auto"/>
                <w:sz w:val="20"/>
                <w:szCs w:val="24"/>
              </w:rPr>
              <w:t>1010004638</w:t>
            </w:r>
            <w:r w:rsidRPr="00E66D14">
              <w:rPr>
                <w:rFonts w:ascii="Times New Roman"/>
                <w:color w:val="auto"/>
                <w:sz w:val="20"/>
                <w:szCs w:val="24"/>
              </w:rPr>
              <w:t>號</w:t>
            </w:r>
            <w:r w:rsidRPr="00E66D14">
              <w:rPr>
                <w:rFonts w:ascii="Times New Roman" w:hint="eastAsia"/>
                <w:color w:val="auto"/>
                <w:sz w:val="20"/>
                <w:szCs w:val="24"/>
              </w:rPr>
              <w:t>公告</w:t>
            </w:r>
            <w:r w:rsidRPr="00E66D14">
              <w:rPr>
                <w:rFonts w:ascii="Times New Roman" w:hint="eastAsia"/>
                <w:color w:val="auto"/>
                <w:sz w:val="20"/>
              </w:rPr>
              <w:t>。</w:t>
            </w:r>
          </w:p>
          <w:p w14:paraId="139A7EF7" w14:textId="77777777" w:rsidR="00245C05" w:rsidRPr="00294A0D" w:rsidRDefault="00245C05" w:rsidP="00E64428">
            <w:pPr>
              <w:pStyle w:val="3"/>
              <w:spacing w:line="260" w:lineRule="exact"/>
              <w:rPr>
                <w:rFonts w:ascii="Times New Roman"/>
                <w:color w:val="auto"/>
              </w:rPr>
            </w:pPr>
            <w:r>
              <w:rPr>
                <w:rFonts w:ascii="Times New Roman" w:hint="eastAsia"/>
                <w:color w:val="auto"/>
                <w:sz w:val="20"/>
              </w:rPr>
              <w:t>5.101.4.27</w:t>
            </w:r>
            <w:proofErr w:type="gramStart"/>
            <w:r>
              <w:rPr>
                <w:rFonts w:ascii="Times New Roman" w:hint="eastAsia"/>
                <w:color w:val="auto"/>
                <w:sz w:val="20"/>
              </w:rPr>
              <w:t>臺</w:t>
            </w:r>
            <w:proofErr w:type="gramEnd"/>
            <w:r>
              <w:rPr>
                <w:rFonts w:ascii="Times New Roman" w:hint="eastAsia"/>
                <w:color w:val="auto"/>
                <w:sz w:val="20"/>
              </w:rPr>
              <w:t>證上一字第</w:t>
            </w:r>
            <w:r>
              <w:rPr>
                <w:rFonts w:ascii="Times New Roman" w:hint="eastAsia"/>
                <w:color w:val="auto"/>
                <w:sz w:val="20"/>
              </w:rPr>
              <w:t>1011801906</w:t>
            </w:r>
            <w:r>
              <w:rPr>
                <w:rFonts w:ascii="Times New Roman" w:hint="eastAsia"/>
                <w:color w:val="auto"/>
                <w:sz w:val="20"/>
              </w:rPr>
              <w:t>號函。</w:t>
            </w:r>
          </w:p>
          <w:p w14:paraId="29058500" w14:textId="77777777" w:rsidR="00245C05" w:rsidRDefault="00245C05" w:rsidP="00E64428">
            <w:pPr>
              <w:pStyle w:val="3"/>
              <w:spacing w:line="260" w:lineRule="exact"/>
              <w:rPr>
                <w:rFonts w:ascii="Times New Roman"/>
                <w:color w:val="auto"/>
                <w:sz w:val="20"/>
              </w:rPr>
            </w:pPr>
            <w:r>
              <w:rPr>
                <w:rFonts w:ascii="Times New Roman" w:hint="eastAsia"/>
                <w:color w:val="auto"/>
                <w:sz w:val="20"/>
              </w:rPr>
              <w:t xml:space="preserve">6. 101.11.13 </w:t>
            </w:r>
            <w:proofErr w:type="gramStart"/>
            <w:r>
              <w:rPr>
                <w:rFonts w:ascii="Times New Roman" w:hint="eastAsia"/>
                <w:color w:val="auto"/>
                <w:sz w:val="20"/>
              </w:rPr>
              <w:t>臺</w:t>
            </w:r>
            <w:proofErr w:type="gramEnd"/>
            <w:r>
              <w:rPr>
                <w:rFonts w:ascii="Times New Roman" w:hint="eastAsia"/>
                <w:color w:val="auto"/>
                <w:sz w:val="20"/>
              </w:rPr>
              <w:t>證上一字</w:t>
            </w:r>
            <w:r>
              <w:rPr>
                <w:rFonts w:ascii="Times New Roman" w:hint="eastAsia"/>
                <w:color w:val="auto"/>
                <w:sz w:val="20"/>
              </w:rPr>
              <w:t>1010025636</w:t>
            </w:r>
            <w:r>
              <w:rPr>
                <w:rFonts w:ascii="Times New Roman" w:hint="eastAsia"/>
                <w:color w:val="auto"/>
                <w:sz w:val="20"/>
              </w:rPr>
              <w:t>號公告。</w:t>
            </w:r>
          </w:p>
          <w:p w14:paraId="53CC1E7A" w14:textId="231FCB85" w:rsidR="00245C05" w:rsidRPr="00834306" w:rsidRDefault="00245C05" w:rsidP="00E64428">
            <w:pPr>
              <w:pStyle w:val="3"/>
              <w:spacing w:line="260" w:lineRule="exact"/>
              <w:rPr>
                <w:rFonts w:ascii="Times New Roman"/>
                <w:color w:val="auto"/>
              </w:rPr>
            </w:pPr>
            <w:r>
              <w:rPr>
                <w:rFonts w:ascii="Times New Roman" w:hint="eastAsia"/>
                <w:color w:val="auto"/>
                <w:sz w:val="20"/>
              </w:rPr>
              <w:t>7.</w:t>
            </w:r>
            <w:r w:rsidRPr="009E4546">
              <w:rPr>
                <w:rFonts w:hint="eastAsia"/>
                <w:color w:val="auto"/>
                <w:sz w:val="20"/>
              </w:rPr>
              <w:t>本公司</w:t>
            </w:r>
            <w:r>
              <w:rPr>
                <w:rFonts w:hint="eastAsia"/>
                <w:color w:val="auto"/>
                <w:sz w:val="20"/>
              </w:rPr>
              <w:t>對第一上市公司、創新板第一上市公司上市後管理作業辦法第</w:t>
            </w:r>
            <w:r>
              <w:rPr>
                <w:rFonts w:ascii="Times New Roman" w:hint="eastAsia"/>
                <w:color w:val="auto"/>
                <w:sz w:val="20"/>
              </w:rPr>
              <w:t>6-2</w:t>
            </w:r>
            <w:r>
              <w:rPr>
                <w:rFonts w:hint="eastAsia"/>
                <w:color w:val="auto"/>
                <w:sz w:val="20"/>
              </w:rPr>
              <w:t>條</w:t>
            </w:r>
            <w:r w:rsidRPr="009E4546">
              <w:rPr>
                <w:rFonts w:hint="eastAsia"/>
                <w:color w:val="auto"/>
                <w:sz w:val="20"/>
              </w:rPr>
              <w:t>。</w:t>
            </w:r>
          </w:p>
        </w:tc>
      </w:tr>
      <w:tr w:rsidR="00245C05" w:rsidRPr="002430CD" w14:paraId="0A753DA4" w14:textId="77777777" w:rsidTr="00EF3940">
        <w:trPr>
          <w:cantSplit/>
          <w:trHeight w:val="529"/>
        </w:trPr>
        <w:tc>
          <w:tcPr>
            <w:tcW w:w="480" w:type="dxa"/>
            <w:vMerge/>
            <w:tcBorders>
              <w:left w:val="single" w:sz="4" w:space="0" w:color="auto"/>
              <w:right w:val="single" w:sz="4" w:space="0" w:color="auto"/>
            </w:tcBorders>
            <w:vAlign w:val="center"/>
          </w:tcPr>
          <w:p w14:paraId="72C9AAB8" w14:textId="77777777" w:rsidR="00245C05" w:rsidRPr="002430CD" w:rsidRDefault="00245C05"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right w:val="single" w:sz="4" w:space="0" w:color="auto"/>
            </w:tcBorders>
          </w:tcPr>
          <w:p w14:paraId="3DA75858" w14:textId="77777777" w:rsidR="00245C05" w:rsidRPr="00E66D14" w:rsidRDefault="00245C05" w:rsidP="00E64428">
            <w:pPr>
              <w:pStyle w:val="3"/>
              <w:spacing w:line="260" w:lineRule="exac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7F4F96A" w14:textId="77777777" w:rsidR="00245C05" w:rsidRPr="00E66D14"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w:t>
            </w:r>
            <w:r w:rsidRPr="00E66D14">
              <w:rPr>
                <w:rFonts w:ascii="Times New Roman" w:eastAsia="標楷體" w:hAnsi="Times New Roman" w:hint="eastAsia"/>
                <w:sz w:val="20"/>
              </w:rPr>
              <w:t>於交易時間內</w:t>
            </w:r>
            <w:r w:rsidRPr="00E66D14">
              <w:rPr>
                <w:rFonts w:ascii="Times New Roman" w:eastAsia="標楷體" w:hAnsi="Times New Roman" w:hint="eastAsia"/>
                <w:sz w:val="20"/>
              </w:rPr>
              <w:t>(</w:t>
            </w:r>
            <w:r w:rsidRPr="00E66D14">
              <w:rPr>
                <w:rFonts w:ascii="Times New Roman" w:eastAsia="標楷體" w:hAnsi="Times New Roman" w:hint="eastAsia"/>
                <w:sz w:val="20"/>
              </w:rPr>
              <w:t>因</w:t>
            </w:r>
            <w:r>
              <w:rPr>
                <w:rFonts w:ascii="Times New Roman" w:eastAsia="標楷體" w:hAnsi="Times New Roman" w:hint="eastAsia"/>
                <w:sz w:val="20"/>
              </w:rPr>
              <w:t>海外</w:t>
            </w:r>
            <w:r w:rsidRPr="00E66D14">
              <w:rPr>
                <w:rFonts w:ascii="Times New Roman" w:eastAsia="標楷體" w:hAnsi="Times New Roman" w:hint="eastAsia"/>
                <w:sz w:val="20"/>
              </w:rPr>
              <w:t>時差或受邀參加者</w:t>
            </w:r>
            <w:r w:rsidRPr="00E66D14">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6C11425A"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sidRPr="00E106A9">
              <w:rPr>
                <w:rFonts w:ascii="Times New Roman" w:eastAsia="標楷體" w:hAnsi="Times New Roman" w:hint="eastAsia"/>
                <w:sz w:val="20"/>
              </w:rPr>
              <w:t>(</w:t>
            </w:r>
            <w:r w:rsidRPr="00E106A9">
              <w:rPr>
                <w:rFonts w:ascii="Times New Roman" w:eastAsia="標楷體" w:hAnsi="Times New Roman" w:hint="eastAsia"/>
                <w:sz w:val="20"/>
              </w:rPr>
              <w:t>至遲應於召開或參加前</w:t>
            </w:r>
            <w:r>
              <w:rPr>
                <w:rFonts w:ascii="Times New Roman" w:eastAsia="標楷體" w:hAnsi="Times New Roman" w:hint="eastAsia"/>
                <w:sz w:val="20"/>
              </w:rPr>
              <w:t>一日</w:t>
            </w:r>
            <w:r>
              <w:rPr>
                <w:rFonts w:ascii="Times New Roman" w:eastAsia="標楷體" w:hAnsi="Times New Roman" w:hint="eastAsia"/>
                <w:sz w:val="20"/>
              </w:rPr>
              <w:t>)</w:t>
            </w:r>
            <w:r w:rsidRPr="00E66D14">
              <w:rPr>
                <w:rFonts w:ascii="Times New Roman" w:eastAsia="標楷體" w:hAnsi="Times New Roman" w:hint="eastAsia"/>
                <w:sz w:val="20"/>
              </w:rPr>
              <w:t>。</w:t>
            </w:r>
          </w:p>
          <w:p w14:paraId="6D2B77A5" w14:textId="77777777" w:rsidR="00245C05" w:rsidRDefault="00245C05" w:rsidP="00E64428">
            <w:pPr>
              <w:pStyle w:val="a3"/>
              <w:spacing w:line="260" w:lineRule="exact"/>
              <w:jc w:val="both"/>
              <w:rPr>
                <w:rFonts w:ascii="Times New Roman" w:eastAsia="標楷體" w:hAnsi="Times New Roman"/>
                <w:sz w:val="20"/>
              </w:rPr>
            </w:pPr>
          </w:p>
          <w:p w14:paraId="3799E602" w14:textId="77777777" w:rsidR="00245C05" w:rsidRPr="00E66D14" w:rsidRDefault="00245C05" w:rsidP="00E64428">
            <w:pPr>
              <w:pStyle w:val="a3"/>
              <w:spacing w:line="260" w:lineRule="exact"/>
              <w:jc w:val="both"/>
              <w:rPr>
                <w:rFonts w:ascii="Times New Roman" w:eastAsia="標楷體" w:hAnsi="Times New Roman"/>
                <w:sz w:val="20"/>
              </w:rPr>
            </w:pPr>
          </w:p>
          <w:p w14:paraId="2619B850" w14:textId="77777777" w:rsidR="00245C05" w:rsidRPr="00E66D14"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43C0A9E2" w14:textId="77777777" w:rsidR="00245C05" w:rsidRPr="00074AAD" w:rsidRDefault="00245C05" w:rsidP="00E64428">
            <w:pPr>
              <w:spacing w:line="260" w:lineRule="exact"/>
              <w:jc w:val="both"/>
              <w:rPr>
                <w:rFonts w:eastAsia="標楷體"/>
                <w:sz w:val="20"/>
                <w:szCs w:val="20"/>
              </w:rPr>
            </w:pPr>
          </w:p>
          <w:p w14:paraId="51420E41" w14:textId="77777777" w:rsidR="00245C05" w:rsidRDefault="00245C05" w:rsidP="00E64428">
            <w:pPr>
              <w:spacing w:line="260" w:lineRule="exact"/>
              <w:jc w:val="both"/>
              <w:rPr>
                <w:rFonts w:eastAsia="標楷體"/>
                <w:sz w:val="20"/>
                <w:szCs w:val="20"/>
              </w:rPr>
            </w:pPr>
          </w:p>
          <w:p w14:paraId="6E29B491" w14:textId="77777777" w:rsidR="00245C05" w:rsidRDefault="00245C05" w:rsidP="00E64428">
            <w:pPr>
              <w:spacing w:line="260" w:lineRule="exact"/>
              <w:jc w:val="both"/>
              <w:rPr>
                <w:rFonts w:eastAsia="標楷體"/>
                <w:sz w:val="20"/>
                <w:szCs w:val="20"/>
              </w:rPr>
            </w:pPr>
          </w:p>
          <w:p w14:paraId="51012087"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3349ACA4" w14:textId="77777777" w:rsidR="00245C05" w:rsidRDefault="00245C05" w:rsidP="00E64428">
            <w:pPr>
              <w:pStyle w:val="a3"/>
              <w:spacing w:line="260" w:lineRule="exact"/>
              <w:jc w:val="both"/>
              <w:rPr>
                <w:rFonts w:ascii="Times New Roman" w:eastAsia="標楷體" w:hAnsi="Times New Roman"/>
                <w:sz w:val="20"/>
              </w:rPr>
            </w:pPr>
          </w:p>
          <w:p w14:paraId="2C70E200" w14:textId="77777777" w:rsidR="00245C05" w:rsidRDefault="00245C05" w:rsidP="00E64428">
            <w:pPr>
              <w:pStyle w:val="a3"/>
              <w:spacing w:line="260" w:lineRule="exact"/>
              <w:jc w:val="both"/>
              <w:rPr>
                <w:rFonts w:ascii="Times New Roman" w:eastAsia="標楷體" w:hAnsi="Times New Roman"/>
                <w:sz w:val="20"/>
              </w:rPr>
            </w:pPr>
          </w:p>
          <w:p w14:paraId="019AEC5A" w14:textId="77777777" w:rsidR="00245C05" w:rsidRDefault="00245C05" w:rsidP="00E64428">
            <w:pPr>
              <w:pStyle w:val="a3"/>
              <w:spacing w:line="260" w:lineRule="exact"/>
              <w:jc w:val="both"/>
              <w:rPr>
                <w:rFonts w:ascii="Times New Roman" w:eastAsia="標楷體" w:hAnsi="Times New Roman"/>
                <w:sz w:val="20"/>
              </w:rPr>
            </w:pPr>
          </w:p>
          <w:p w14:paraId="2F69DDB6"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B6B5E9F" w14:textId="77777777" w:rsidR="00245C05" w:rsidRPr="0088203A" w:rsidRDefault="00245C05" w:rsidP="00E64428">
            <w:pPr>
              <w:spacing w:line="260" w:lineRule="exact"/>
              <w:jc w:val="both"/>
              <w:rPr>
                <w:rFonts w:eastAsia="標楷體"/>
                <w:sz w:val="20"/>
                <w:szCs w:val="20"/>
              </w:rPr>
            </w:pPr>
          </w:p>
          <w:p w14:paraId="3119AE07" w14:textId="3C464181" w:rsidR="00245C05" w:rsidRDefault="00245C05" w:rsidP="00E64428">
            <w:pPr>
              <w:spacing w:line="260" w:lineRule="exact"/>
              <w:jc w:val="both"/>
              <w:rPr>
                <w:rFonts w:eastAsia="標楷體"/>
                <w:sz w:val="20"/>
                <w:szCs w:val="20"/>
              </w:rPr>
            </w:pPr>
          </w:p>
          <w:p w14:paraId="6E4BD72A" w14:textId="3F3A4898" w:rsidR="00245C05" w:rsidRDefault="00245C05" w:rsidP="00E64428">
            <w:pPr>
              <w:spacing w:line="260" w:lineRule="exact"/>
              <w:jc w:val="both"/>
              <w:rPr>
                <w:rFonts w:eastAsia="標楷體"/>
                <w:sz w:val="20"/>
                <w:szCs w:val="20"/>
              </w:rPr>
            </w:pPr>
          </w:p>
          <w:p w14:paraId="65340318" w14:textId="49575E18" w:rsidR="00245C05" w:rsidRDefault="00245C05" w:rsidP="00E64428">
            <w:pPr>
              <w:spacing w:line="260" w:lineRule="exact"/>
              <w:jc w:val="both"/>
              <w:rPr>
                <w:rFonts w:eastAsia="標楷體"/>
                <w:sz w:val="20"/>
                <w:szCs w:val="20"/>
              </w:rPr>
            </w:pPr>
          </w:p>
          <w:p w14:paraId="2618BC25" w14:textId="58531AD7" w:rsidR="00F1428E" w:rsidRDefault="00F1428E" w:rsidP="00E64428">
            <w:pPr>
              <w:spacing w:line="260" w:lineRule="exact"/>
              <w:jc w:val="both"/>
              <w:rPr>
                <w:rFonts w:eastAsia="標楷體"/>
                <w:sz w:val="20"/>
                <w:szCs w:val="20"/>
              </w:rPr>
            </w:pPr>
          </w:p>
          <w:p w14:paraId="4135FD79"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3</w:t>
            </w:r>
            <w:r w:rsidRPr="00E66D14">
              <w:rPr>
                <w:rFonts w:eastAsia="標楷體" w:hint="eastAsia"/>
                <w:sz w:val="20"/>
                <w:szCs w:val="20"/>
              </w:rPr>
              <w:t>.</w:t>
            </w:r>
            <w:r w:rsidRPr="00E66D14">
              <w:rPr>
                <w:rFonts w:eastAsia="標楷體" w:hint="eastAsia"/>
                <w:sz w:val="20"/>
                <w:szCs w:val="20"/>
              </w:rPr>
              <w:t>於交易時間內</w:t>
            </w:r>
            <w:r w:rsidRPr="00E66D14">
              <w:rPr>
                <w:rFonts w:eastAsia="標楷體" w:hint="eastAsia"/>
                <w:sz w:val="20"/>
                <w:szCs w:val="20"/>
              </w:rPr>
              <w:t>(</w:t>
            </w:r>
            <w:r w:rsidRPr="00E66D14">
              <w:rPr>
                <w:rFonts w:eastAsia="標楷體" w:hint="eastAsia"/>
                <w:sz w:val="20"/>
                <w:szCs w:val="20"/>
              </w:rPr>
              <w:t>其他經申請且本公司同意者</w:t>
            </w:r>
            <w:r w:rsidRPr="00E66D14">
              <w:rPr>
                <w:rFonts w:eastAsia="標楷體" w:hint="eastAsia"/>
                <w:sz w:val="20"/>
                <w:szCs w:val="20"/>
              </w:rPr>
              <w:t>)</w:t>
            </w:r>
            <w:r>
              <w:rPr>
                <w:rFonts w:eastAsia="標楷體" w:hint="eastAsia"/>
                <w:sz w:val="20"/>
                <w:szCs w:val="20"/>
              </w:rPr>
              <w:t>辦理者</w:t>
            </w:r>
            <w:r w:rsidRPr="00E66D14">
              <w:rPr>
                <w:rFonts w:eastAsia="標楷體" w:hint="eastAsia"/>
                <w:sz w:val="20"/>
                <w:szCs w:val="20"/>
              </w:rPr>
              <w:t>：</w:t>
            </w:r>
          </w:p>
          <w:p w14:paraId="4F49F29F"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會議</w:t>
            </w:r>
            <w:r w:rsidRPr="00E66D14">
              <w:rPr>
                <w:rFonts w:eastAsia="標楷體" w:hint="eastAsia"/>
                <w:sz w:val="20"/>
                <w:szCs w:val="20"/>
              </w:rPr>
              <w:t>前</w:t>
            </w:r>
            <w:r>
              <w:rPr>
                <w:rFonts w:eastAsia="標楷體" w:hint="eastAsia"/>
                <w:sz w:val="20"/>
              </w:rPr>
              <w:t>(</w:t>
            </w:r>
            <w:r>
              <w:rPr>
                <w:rFonts w:eastAsia="標楷體" w:hint="eastAsia"/>
                <w:sz w:val="20"/>
              </w:rPr>
              <w:t>至遲應於召開或參加前</w:t>
            </w:r>
            <w:r>
              <w:rPr>
                <w:rFonts w:eastAsia="標楷體" w:hint="eastAsia"/>
                <w:sz w:val="20"/>
                <w:szCs w:val="20"/>
              </w:rPr>
              <w:t>一日</w:t>
            </w:r>
            <w:r>
              <w:rPr>
                <w:rFonts w:eastAsia="標楷體" w:hint="eastAsia"/>
                <w:sz w:val="20"/>
                <w:szCs w:val="20"/>
              </w:rPr>
              <w:t>)</w:t>
            </w:r>
            <w:r w:rsidRPr="00E66D14">
              <w:rPr>
                <w:rFonts w:eastAsia="標楷體" w:hint="eastAsia"/>
                <w:sz w:val="20"/>
                <w:szCs w:val="20"/>
              </w:rPr>
              <w:t>。</w:t>
            </w:r>
          </w:p>
          <w:p w14:paraId="62ED8FE2" w14:textId="77777777" w:rsidR="00245C05" w:rsidRDefault="00245C05" w:rsidP="00E64428">
            <w:pPr>
              <w:spacing w:line="260" w:lineRule="exact"/>
              <w:jc w:val="both"/>
              <w:rPr>
                <w:rFonts w:eastAsia="標楷體"/>
                <w:sz w:val="20"/>
                <w:szCs w:val="20"/>
              </w:rPr>
            </w:pPr>
          </w:p>
          <w:p w14:paraId="4EB5ADF0" w14:textId="77777777" w:rsidR="00245C05" w:rsidRPr="00E66D14" w:rsidRDefault="00245C05" w:rsidP="00E64428">
            <w:pPr>
              <w:spacing w:line="260" w:lineRule="exact"/>
              <w:jc w:val="both"/>
              <w:rPr>
                <w:rFonts w:eastAsia="標楷體"/>
                <w:sz w:val="20"/>
                <w:szCs w:val="20"/>
              </w:rPr>
            </w:pPr>
          </w:p>
          <w:p w14:paraId="2ADEAC0D" w14:textId="77777777" w:rsidR="00245C05" w:rsidRPr="00E66D14" w:rsidRDefault="00245C05" w:rsidP="00E64428">
            <w:pPr>
              <w:spacing w:line="260" w:lineRule="exact"/>
              <w:jc w:val="both"/>
              <w:rPr>
                <w:rFonts w:eastAsia="標楷體"/>
                <w:sz w:val="20"/>
                <w:szCs w:val="20"/>
              </w:rPr>
            </w:pPr>
            <w:r>
              <w:rPr>
                <w:rFonts w:eastAsia="標楷體" w:hint="eastAsia"/>
                <w:sz w:val="20"/>
                <w:szCs w:val="20"/>
              </w:rPr>
              <w:t>會</w:t>
            </w:r>
            <w:r w:rsidRPr="00E66D14">
              <w:rPr>
                <w:rFonts w:eastAsia="標楷體" w:hint="eastAsia"/>
                <w:sz w:val="20"/>
                <w:szCs w:val="20"/>
              </w:rPr>
              <w:t>前</w:t>
            </w:r>
            <w:r>
              <w:rPr>
                <w:rFonts w:eastAsia="標楷體" w:hint="eastAsia"/>
                <w:sz w:val="20"/>
                <w:szCs w:val="20"/>
              </w:rPr>
              <w:t>之</w:t>
            </w:r>
            <w:r w:rsidRPr="00E66D14">
              <w:rPr>
                <w:rFonts w:eastAsia="標楷體" w:hint="eastAsia"/>
                <w:sz w:val="20"/>
                <w:szCs w:val="20"/>
              </w:rPr>
              <w:t>非交易時間內。</w:t>
            </w:r>
          </w:p>
          <w:p w14:paraId="3B7B3CB9"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722D7B35" w14:textId="0D49FA2C" w:rsidR="00245C05" w:rsidRDefault="00245C05" w:rsidP="00235504">
            <w:pPr>
              <w:pStyle w:val="a3"/>
              <w:spacing w:line="260" w:lineRule="exact"/>
              <w:jc w:val="both"/>
              <w:rPr>
                <w:rFonts w:ascii="Times New Roman" w:eastAsia="標楷體" w:hAnsi="Times New Roman"/>
                <w:sz w:val="20"/>
              </w:rPr>
            </w:pPr>
          </w:p>
          <w:p w14:paraId="56CD08E3" w14:textId="67730BA1" w:rsidR="00B71CFD" w:rsidRDefault="00B71CFD" w:rsidP="00235504">
            <w:pPr>
              <w:pStyle w:val="a3"/>
              <w:spacing w:line="260" w:lineRule="exact"/>
              <w:jc w:val="both"/>
              <w:rPr>
                <w:rFonts w:ascii="Times New Roman" w:eastAsia="標楷體" w:hAnsi="Times New Roman"/>
                <w:sz w:val="20"/>
              </w:rPr>
            </w:pPr>
          </w:p>
          <w:p w14:paraId="55DCA660" w14:textId="77777777" w:rsidR="00245C05" w:rsidRDefault="00245C05" w:rsidP="00E64428">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會議中</w:t>
            </w:r>
          </w:p>
          <w:p w14:paraId="0CE7A70A"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2DFFEF45" w14:textId="0A2731BD" w:rsidR="00245C05" w:rsidRDefault="00245C05" w:rsidP="00E64428">
            <w:pPr>
              <w:pStyle w:val="a3"/>
              <w:spacing w:line="260" w:lineRule="exact"/>
              <w:ind w:left="100" w:hangingChars="50" w:hanging="100"/>
              <w:jc w:val="both"/>
              <w:rPr>
                <w:rFonts w:ascii="Times New Roman" w:eastAsia="標楷體" w:hAnsi="Times New Roman"/>
                <w:sz w:val="20"/>
              </w:rPr>
            </w:pPr>
          </w:p>
          <w:p w14:paraId="1CABD862" w14:textId="118228FE" w:rsidR="00235504" w:rsidRDefault="00235504" w:rsidP="00E64428">
            <w:pPr>
              <w:pStyle w:val="a3"/>
              <w:spacing w:line="260" w:lineRule="exact"/>
              <w:ind w:left="100" w:hangingChars="50" w:hanging="100"/>
              <w:jc w:val="both"/>
              <w:rPr>
                <w:rFonts w:ascii="Times New Roman" w:eastAsia="標楷體" w:hAnsi="Times New Roman"/>
                <w:sz w:val="20"/>
              </w:rPr>
            </w:pPr>
          </w:p>
          <w:p w14:paraId="496B5A36" w14:textId="77777777" w:rsidR="00D148CB" w:rsidRDefault="00D148CB" w:rsidP="00E64428">
            <w:pPr>
              <w:pStyle w:val="a3"/>
              <w:spacing w:line="260" w:lineRule="exact"/>
              <w:ind w:left="100" w:hangingChars="50" w:hanging="100"/>
              <w:jc w:val="both"/>
              <w:rPr>
                <w:rFonts w:ascii="Times New Roman" w:eastAsia="標楷體" w:hAnsi="Times New Roman"/>
                <w:sz w:val="20"/>
              </w:rPr>
            </w:pPr>
          </w:p>
          <w:p w14:paraId="429555D2" w14:textId="77777777" w:rsidR="00245C05" w:rsidRDefault="00245C05"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lastRenderedPageBreak/>
              <w:t>會後之次一營業日交易時間開始二小時前</w:t>
            </w:r>
          </w:p>
          <w:p w14:paraId="5360024D" w14:textId="77777777" w:rsidR="00245C05" w:rsidRDefault="00245C05" w:rsidP="00E64428">
            <w:pPr>
              <w:pStyle w:val="a3"/>
              <w:spacing w:line="260" w:lineRule="exact"/>
              <w:ind w:left="100" w:hangingChars="50" w:hanging="100"/>
              <w:jc w:val="both"/>
              <w:rPr>
                <w:rFonts w:ascii="Times New Roman" w:eastAsia="標楷體" w:hAnsi="Times New Roman"/>
                <w:sz w:val="20"/>
              </w:rPr>
            </w:pPr>
          </w:p>
          <w:p w14:paraId="4BD381F0" w14:textId="5F71CC23" w:rsidR="00245C05" w:rsidRDefault="00245C05" w:rsidP="00E64428">
            <w:pPr>
              <w:pStyle w:val="a3"/>
              <w:spacing w:line="260" w:lineRule="exact"/>
              <w:ind w:left="100" w:hangingChars="50" w:hanging="100"/>
              <w:jc w:val="both"/>
              <w:rPr>
                <w:rFonts w:ascii="Times New Roman" w:eastAsia="標楷體" w:hAnsi="Times New Roman"/>
                <w:sz w:val="20"/>
              </w:rPr>
            </w:pPr>
          </w:p>
          <w:p w14:paraId="2BB13275" w14:textId="77777777" w:rsidR="00F1428E" w:rsidRDefault="00F1428E" w:rsidP="00E64428">
            <w:pPr>
              <w:pStyle w:val="a3"/>
              <w:spacing w:line="260" w:lineRule="exact"/>
              <w:ind w:left="100" w:hangingChars="50" w:hanging="100"/>
              <w:jc w:val="both"/>
              <w:rPr>
                <w:rFonts w:ascii="Times New Roman" w:eastAsia="標楷體" w:hAnsi="Times New Roman"/>
                <w:sz w:val="20"/>
              </w:rPr>
            </w:pPr>
          </w:p>
          <w:p w14:paraId="78D442C5" w14:textId="77777777" w:rsidR="00245C05" w:rsidRPr="00E66D14" w:rsidRDefault="00245C05" w:rsidP="00245C05">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4.</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02127CDA"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w:t>
            </w:r>
            <w:r>
              <w:rPr>
                <w:rFonts w:ascii="Times New Roman" w:eastAsia="標楷體" w:hAnsi="Times New Roman" w:hint="eastAsia"/>
                <w:sz w:val="20"/>
              </w:rPr>
              <w:t>至遲應於召開或參加前一日</w:t>
            </w:r>
            <w:r>
              <w:rPr>
                <w:rFonts w:ascii="Times New Roman" w:eastAsia="標楷體" w:hAnsi="Times New Roman" w:hint="eastAsia"/>
                <w:sz w:val="20"/>
              </w:rPr>
              <w:t>)</w:t>
            </w:r>
            <w:r w:rsidRPr="00E66D14">
              <w:rPr>
                <w:rFonts w:ascii="Times New Roman" w:eastAsia="標楷體" w:hAnsi="Times New Roman" w:hint="eastAsia"/>
                <w:sz w:val="20"/>
              </w:rPr>
              <w:t>。</w:t>
            </w:r>
          </w:p>
          <w:p w14:paraId="1A4C5F49" w14:textId="77777777" w:rsidR="00245C05" w:rsidRPr="00E66D14" w:rsidRDefault="00245C05" w:rsidP="00245C05">
            <w:pPr>
              <w:pStyle w:val="a3"/>
              <w:spacing w:line="260" w:lineRule="exact"/>
              <w:jc w:val="both"/>
              <w:rPr>
                <w:rFonts w:ascii="Times New Roman" w:eastAsia="標楷體" w:hAnsi="Times New Roman"/>
                <w:sz w:val="20"/>
              </w:rPr>
            </w:pPr>
          </w:p>
          <w:p w14:paraId="7EF02DD0" w14:textId="77777777" w:rsidR="00245C05" w:rsidRPr="00E66D14" w:rsidRDefault="00245C05" w:rsidP="00245C05">
            <w:pPr>
              <w:pStyle w:val="a3"/>
              <w:spacing w:line="260" w:lineRule="exact"/>
              <w:jc w:val="both"/>
              <w:rPr>
                <w:rFonts w:ascii="Times New Roman" w:eastAsia="標楷體" w:hAnsi="Times New Roman"/>
                <w:sz w:val="20"/>
              </w:rPr>
            </w:pPr>
          </w:p>
          <w:p w14:paraId="5F1A818B"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w:t>
            </w:r>
            <w:r>
              <w:rPr>
                <w:rFonts w:ascii="Times New Roman" w:eastAsia="標楷體" w:hAnsi="Times New Roman" w:hint="eastAsia"/>
                <w:sz w:val="20"/>
              </w:rPr>
              <w:t>(</w:t>
            </w:r>
            <w:r>
              <w:rPr>
                <w:rFonts w:ascii="Times New Roman" w:eastAsia="標楷體" w:hAnsi="Times New Roman" w:hint="eastAsia"/>
                <w:sz w:val="20"/>
              </w:rPr>
              <w:t>至遲於會後當日</w:t>
            </w:r>
            <w:r>
              <w:rPr>
                <w:rFonts w:ascii="Times New Roman" w:eastAsia="標楷體" w:hAnsi="Times New Roman" w:hint="eastAsia"/>
                <w:sz w:val="20"/>
              </w:rPr>
              <w:t>)</w:t>
            </w:r>
            <w:r w:rsidRPr="00E66D14">
              <w:rPr>
                <w:rFonts w:ascii="Times New Roman" w:eastAsia="標楷體" w:hAnsi="Times New Roman" w:hint="eastAsia"/>
                <w:sz w:val="20"/>
              </w:rPr>
              <w:t>。</w:t>
            </w:r>
          </w:p>
          <w:p w14:paraId="16E88A70" w14:textId="77777777" w:rsidR="00245C05" w:rsidRPr="00666ED9" w:rsidRDefault="00245C05" w:rsidP="00245C05">
            <w:pPr>
              <w:pStyle w:val="a3"/>
              <w:spacing w:line="260" w:lineRule="exact"/>
              <w:jc w:val="both"/>
              <w:rPr>
                <w:rFonts w:ascii="Times New Roman" w:eastAsia="標楷體" w:hAnsi="Times New Roman"/>
                <w:sz w:val="20"/>
              </w:rPr>
            </w:pPr>
          </w:p>
          <w:p w14:paraId="7213B577" w14:textId="77777777" w:rsidR="00245C05" w:rsidRDefault="00245C05" w:rsidP="00245C05">
            <w:pPr>
              <w:pStyle w:val="a3"/>
              <w:spacing w:line="260" w:lineRule="exact"/>
              <w:jc w:val="both"/>
              <w:rPr>
                <w:rFonts w:ascii="Times New Roman" w:eastAsia="標楷體" w:hAnsi="Times New Roman"/>
                <w:sz w:val="20"/>
              </w:rPr>
            </w:pPr>
          </w:p>
          <w:p w14:paraId="79257AB5" w14:textId="77777777" w:rsidR="00245C05" w:rsidRDefault="00245C05" w:rsidP="00245C05">
            <w:pPr>
              <w:pStyle w:val="a3"/>
              <w:spacing w:line="260" w:lineRule="exact"/>
              <w:jc w:val="both"/>
              <w:rPr>
                <w:rFonts w:ascii="Times New Roman" w:eastAsia="標楷體" w:hAnsi="Times New Roman"/>
                <w:sz w:val="20"/>
              </w:rPr>
            </w:pPr>
          </w:p>
          <w:p w14:paraId="2DE161EC" w14:textId="77777777" w:rsidR="00245C05" w:rsidRPr="00E66D14" w:rsidRDefault="00245C05" w:rsidP="00245C05">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760A3094" w14:textId="410DDC91" w:rsidR="00245C05" w:rsidRPr="00245C05" w:rsidRDefault="00245C05" w:rsidP="00E64428">
            <w:pPr>
              <w:pStyle w:val="a3"/>
              <w:spacing w:line="260" w:lineRule="exact"/>
              <w:ind w:left="100" w:hangingChars="50" w:hanging="100"/>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FF68F0E" w14:textId="77777777" w:rsidR="00245C05" w:rsidRDefault="00245C05" w:rsidP="00E64428">
            <w:pPr>
              <w:pStyle w:val="a3"/>
              <w:spacing w:line="260" w:lineRule="exact"/>
              <w:jc w:val="both"/>
              <w:rPr>
                <w:rFonts w:ascii="Times New Roman" w:eastAsia="標楷體" w:hAnsi="Times New Roman"/>
                <w:sz w:val="20"/>
                <w:szCs w:val="24"/>
              </w:rPr>
            </w:pPr>
          </w:p>
          <w:p w14:paraId="30DAFE81" w14:textId="77777777" w:rsidR="00245C05" w:rsidRDefault="00245C05" w:rsidP="00E64428">
            <w:pPr>
              <w:pStyle w:val="a3"/>
              <w:spacing w:line="260" w:lineRule="exact"/>
              <w:jc w:val="both"/>
              <w:rPr>
                <w:rFonts w:ascii="Times New Roman" w:eastAsia="標楷體" w:hAnsi="Times New Roman"/>
                <w:sz w:val="20"/>
                <w:szCs w:val="24"/>
              </w:rPr>
            </w:pPr>
          </w:p>
          <w:p w14:paraId="5C625C6D" w14:textId="77777777" w:rsidR="00245C05" w:rsidRDefault="00245C05" w:rsidP="00E64428">
            <w:pPr>
              <w:pStyle w:val="a3"/>
              <w:spacing w:line="260" w:lineRule="exact"/>
              <w:jc w:val="both"/>
              <w:rPr>
                <w:rFonts w:ascii="Times New Roman" w:eastAsia="標楷體" w:hAnsi="Times New Roman"/>
                <w:sz w:val="20"/>
                <w:szCs w:val="24"/>
              </w:rPr>
            </w:pPr>
          </w:p>
          <w:p w14:paraId="448098F7"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14790DA1" w14:textId="77777777" w:rsidR="00245C05" w:rsidRDefault="00245C05" w:rsidP="00E64428">
            <w:pPr>
              <w:pStyle w:val="a3"/>
              <w:spacing w:line="260" w:lineRule="exact"/>
              <w:jc w:val="both"/>
              <w:rPr>
                <w:rFonts w:ascii="標楷體" w:eastAsia="標楷體" w:hAnsi="標楷體"/>
                <w:sz w:val="20"/>
              </w:rPr>
            </w:pPr>
          </w:p>
          <w:p w14:paraId="030CA16C" w14:textId="77777777" w:rsidR="00245C05" w:rsidRPr="007C1A03" w:rsidRDefault="00245C05" w:rsidP="00E64428">
            <w:pPr>
              <w:pStyle w:val="a3"/>
              <w:spacing w:line="260" w:lineRule="exact"/>
              <w:jc w:val="both"/>
              <w:rPr>
                <w:rFonts w:ascii="標楷體" w:eastAsia="標楷體" w:hAnsi="標楷體"/>
                <w:sz w:val="20"/>
              </w:rPr>
            </w:pPr>
          </w:p>
          <w:p w14:paraId="16996E19" w14:textId="77777777" w:rsidR="00245C05"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172181F7" w14:textId="77777777" w:rsidR="00245C05" w:rsidRDefault="00245C05" w:rsidP="00E64428">
            <w:pPr>
              <w:pStyle w:val="a3"/>
              <w:tabs>
                <w:tab w:val="left" w:pos="28"/>
              </w:tabs>
              <w:spacing w:line="260" w:lineRule="exact"/>
              <w:jc w:val="both"/>
              <w:rPr>
                <w:rFonts w:ascii="Times New Roman" w:eastAsia="標楷體" w:hAnsi="Times New Roman"/>
                <w:sz w:val="20"/>
                <w:szCs w:val="24"/>
              </w:rPr>
            </w:pPr>
            <w:r>
              <w:rPr>
                <w:rFonts w:ascii="Times New Roman" w:eastAsia="標楷體" w:hAnsi="Times New Roman"/>
                <w:sz w:val="20"/>
                <w:szCs w:val="24"/>
              </w:rPr>
              <w:tab/>
            </w:r>
          </w:p>
          <w:p w14:paraId="7B8392C7" w14:textId="77777777" w:rsidR="00245C05" w:rsidRDefault="00245C05" w:rsidP="00E64428">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01A2E963" w14:textId="77777777" w:rsidR="00245C05" w:rsidRDefault="00245C05" w:rsidP="00E64428">
            <w:pPr>
              <w:pStyle w:val="a3"/>
              <w:spacing w:line="260" w:lineRule="exact"/>
              <w:jc w:val="both"/>
              <w:rPr>
                <w:rFonts w:ascii="Times New Roman" w:eastAsia="標楷體" w:hAnsi="Times New Roman"/>
                <w:sz w:val="20"/>
              </w:rPr>
            </w:pPr>
          </w:p>
          <w:p w14:paraId="57CAFDAF" w14:textId="5501A130" w:rsidR="00235504" w:rsidRDefault="00245C05" w:rsidP="00E64428">
            <w:pPr>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eastAsia="標楷體"/>
                <w:sz w:val="20"/>
              </w:rPr>
              <w:t>(sii.twse.com.tw/</w:t>
            </w:r>
            <w:r w:rsidRPr="00C25453">
              <w:rPr>
                <w:rFonts w:eastAsia="標楷體" w:hint="eastAsia"/>
                <w:sz w:val="20"/>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eastAsia="標楷體" w:hint="eastAsia"/>
                <w:sz w:val="20"/>
              </w:rPr>
              <w:t>)</w:t>
            </w:r>
            <w:r>
              <w:rPr>
                <w:rFonts w:ascii="標楷體" w:eastAsia="標楷體" w:hAnsi="標楷體" w:hint="eastAsia"/>
                <w:sz w:val="20"/>
              </w:rPr>
              <w:t>，完整之會議影音連結資訊以供查閱</w:t>
            </w:r>
            <w:r w:rsidR="00F1428E">
              <w:rPr>
                <w:rFonts w:ascii="標楷體" w:eastAsia="標楷體" w:hAnsi="標楷體" w:hint="eastAsia"/>
                <w:sz w:val="20"/>
              </w:rPr>
              <w:t>；</w:t>
            </w:r>
            <w:proofErr w:type="gramStart"/>
            <w:r w:rsidR="00F1428E">
              <w:rPr>
                <w:rFonts w:ascii="標楷體" w:eastAsia="標楷體" w:hAnsi="標楷體" w:hint="eastAsia"/>
                <w:sz w:val="20"/>
              </w:rPr>
              <w:t>屬受邀</w:t>
            </w:r>
            <w:proofErr w:type="gramEnd"/>
            <w:r w:rsidR="00F1428E">
              <w:rPr>
                <w:rFonts w:ascii="標楷體" w:eastAsia="標楷體" w:hAnsi="標楷體" w:hint="eastAsia"/>
                <w:sz w:val="20"/>
              </w:rPr>
              <w:t>參加法人說明會者，每年應至少擇一場次，</w:t>
            </w:r>
            <w:r w:rsidR="00F1428E" w:rsidRPr="00B16920">
              <w:rPr>
                <w:rFonts w:ascii="標楷體" w:eastAsia="標楷體" w:hAnsi="標楷體" w:hint="eastAsia"/>
                <w:sz w:val="20"/>
              </w:rPr>
              <w:t>輸入「公開資訊觀測站」(</w:t>
            </w:r>
            <w:r w:rsidR="00F1428E" w:rsidRPr="00AA2E30">
              <w:rPr>
                <w:rFonts w:eastAsia="標楷體"/>
                <w:sz w:val="20"/>
              </w:rPr>
              <w:t>sii.twse.com.tw/</w:t>
            </w:r>
            <w:r w:rsidR="00F1428E" w:rsidRPr="00B16920">
              <w:rPr>
                <w:rFonts w:ascii="標楷體" w:eastAsia="標楷體" w:hAnsi="標楷體" w:hint="eastAsia"/>
                <w:sz w:val="20"/>
              </w:rPr>
              <w:t>公司治理資訊之揭露辦理情形申報作業/法人說明會申報作業)，完整之會議影音連結資訊以供查閱</w:t>
            </w:r>
            <w:r w:rsidR="00F1428E">
              <w:rPr>
                <w:rFonts w:ascii="標楷體" w:eastAsia="標楷體" w:hAnsi="標楷體" w:hint="eastAsia"/>
                <w:sz w:val="20"/>
              </w:rPr>
              <w:t>。</w:t>
            </w:r>
          </w:p>
          <w:p w14:paraId="43B4E238" w14:textId="77777777" w:rsidR="00235504" w:rsidRDefault="00235504" w:rsidP="00E64428">
            <w:pPr>
              <w:spacing w:line="260" w:lineRule="exact"/>
              <w:jc w:val="both"/>
              <w:rPr>
                <w:rFonts w:eastAsia="標楷體"/>
                <w:sz w:val="20"/>
                <w:szCs w:val="20"/>
              </w:rPr>
            </w:pPr>
          </w:p>
          <w:p w14:paraId="70D81A4F" w14:textId="64A19AAC" w:rsidR="00245C05" w:rsidRPr="00E66D14" w:rsidRDefault="00245C05" w:rsidP="00E64428">
            <w:pPr>
              <w:spacing w:line="260" w:lineRule="exact"/>
              <w:jc w:val="both"/>
              <w:rPr>
                <w:rFonts w:eastAsia="標楷體"/>
                <w:sz w:val="20"/>
                <w:szCs w:val="20"/>
              </w:rPr>
            </w:pPr>
            <w:r>
              <w:rPr>
                <w:rFonts w:eastAsia="標楷體" w:hint="eastAsia"/>
                <w:sz w:val="20"/>
                <w:szCs w:val="20"/>
              </w:rPr>
              <w:t>應</w:t>
            </w:r>
            <w:r w:rsidRPr="00E66D14">
              <w:rPr>
                <w:rFonts w:eastAsia="標楷體" w:hint="eastAsia"/>
                <w:sz w:val="20"/>
                <w:szCs w:val="20"/>
              </w:rPr>
              <w:t>事先函報本公司同意。</w:t>
            </w:r>
          </w:p>
          <w:p w14:paraId="2BD22EF2" w14:textId="67967FA0" w:rsidR="00245C05" w:rsidRDefault="00245C05" w:rsidP="00E64428">
            <w:pPr>
              <w:spacing w:line="260" w:lineRule="exact"/>
              <w:jc w:val="both"/>
              <w:rPr>
                <w:rFonts w:eastAsia="標楷體"/>
                <w:sz w:val="20"/>
                <w:szCs w:val="20"/>
              </w:rPr>
            </w:pPr>
          </w:p>
          <w:p w14:paraId="13AB11F1" w14:textId="77777777" w:rsidR="00235504" w:rsidRPr="009B0324" w:rsidRDefault="00235504" w:rsidP="00E64428">
            <w:pPr>
              <w:spacing w:line="260" w:lineRule="exact"/>
              <w:jc w:val="both"/>
              <w:rPr>
                <w:rFonts w:eastAsia="標楷體"/>
                <w:sz w:val="20"/>
                <w:szCs w:val="20"/>
              </w:rPr>
            </w:pPr>
          </w:p>
          <w:p w14:paraId="395FC0CC" w14:textId="77777777" w:rsidR="00245C05" w:rsidRPr="007C1A03"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29742582" w14:textId="77777777" w:rsidR="00245C05" w:rsidRDefault="00245C05" w:rsidP="00E64428">
            <w:pPr>
              <w:pStyle w:val="a3"/>
              <w:spacing w:line="260" w:lineRule="exact"/>
              <w:jc w:val="both"/>
              <w:rPr>
                <w:rFonts w:ascii="標楷體" w:eastAsia="標楷體" w:hAnsi="標楷體"/>
                <w:sz w:val="20"/>
              </w:rPr>
            </w:pPr>
          </w:p>
          <w:p w14:paraId="67CFA612" w14:textId="77777777" w:rsidR="00245C05" w:rsidRPr="00235504" w:rsidRDefault="00245C05" w:rsidP="00E64428">
            <w:pPr>
              <w:pStyle w:val="a3"/>
              <w:spacing w:line="260" w:lineRule="exact"/>
              <w:jc w:val="both"/>
              <w:rPr>
                <w:rFonts w:ascii="標楷體" w:eastAsia="標楷體" w:hAnsi="標楷體"/>
                <w:sz w:val="20"/>
              </w:rPr>
            </w:pPr>
          </w:p>
          <w:p w14:paraId="696DFDE8" w14:textId="5149C74E" w:rsidR="00245C05" w:rsidRPr="00235504" w:rsidRDefault="00245C05" w:rsidP="00E64428">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245C05">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7F3CE3C6" w14:textId="5527EC97" w:rsidR="00B71CFD" w:rsidRDefault="00B71CFD" w:rsidP="00E64428">
            <w:pPr>
              <w:pStyle w:val="a3"/>
              <w:spacing w:line="260" w:lineRule="exact"/>
              <w:jc w:val="both"/>
              <w:rPr>
                <w:rFonts w:ascii="Times New Roman" w:eastAsia="標楷體" w:hAnsi="Times New Roman"/>
                <w:sz w:val="20"/>
                <w:szCs w:val="24"/>
              </w:rPr>
            </w:pPr>
          </w:p>
          <w:p w14:paraId="3BB29B5A" w14:textId="6DAAFAB3" w:rsidR="00245C05" w:rsidRDefault="00245C05" w:rsidP="00E64428">
            <w:pPr>
              <w:pStyle w:val="a3"/>
              <w:spacing w:line="260" w:lineRule="exact"/>
              <w:jc w:val="both"/>
              <w:rPr>
                <w:rFonts w:ascii="標楷體" w:eastAsia="標楷體" w:hAnsi="標楷體"/>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5360A5C1" w14:textId="06FE619A" w:rsidR="00235504" w:rsidRDefault="00235504" w:rsidP="00E64428">
            <w:pPr>
              <w:pStyle w:val="a3"/>
              <w:spacing w:line="260" w:lineRule="exact"/>
              <w:jc w:val="both"/>
              <w:rPr>
                <w:rFonts w:ascii="Times New Roman" w:eastAsia="標楷體" w:hAnsi="Times New Roman"/>
                <w:sz w:val="20"/>
              </w:rPr>
            </w:pPr>
          </w:p>
          <w:p w14:paraId="67F2F715" w14:textId="77777777" w:rsidR="00D148CB" w:rsidRDefault="00D148CB" w:rsidP="00E64428">
            <w:pPr>
              <w:pStyle w:val="a3"/>
              <w:spacing w:line="260" w:lineRule="exact"/>
              <w:jc w:val="both"/>
              <w:rPr>
                <w:rFonts w:ascii="Times New Roman" w:eastAsia="標楷體" w:hAnsi="Times New Roman"/>
                <w:sz w:val="20"/>
              </w:rPr>
            </w:pPr>
          </w:p>
          <w:p w14:paraId="490E6ACA" w14:textId="77777777" w:rsidR="00245C05" w:rsidRDefault="00245C05" w:rsidP="006A1B8A">
            <w:pPr>
              <w:pStyle w:val="a3"/>
              <w:jc w:val="both"/>
              <w:rPr>
                <w:rFonts w:ascii="標楷體" w:eastAsia="標楷體" w:hAnsi="標楷體"/>
                <w:sz w:val="20"/>
              </w:rPr>
            </w:pPr>
            <w:r>
              <w:rPr>
                <w:rFonts w:ascii="標楷體" w:eastAsia="標楷體" w:hAnsi="標楷體" w:hint="eastAsia"/>
                <w:sz w:val="20"/>
              </w:rPr>
              <w:lastRenderedPageBreak/>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6FE1952D" w14:textId="77777777" w:rsidR="00245C05" w:rsidRDefault="00245C05" w:rsidP="00E64428">
            <w:pPr>
              <w:pStyle w:val="a3"/>
              <w:spacing w:line="260" w:lineRule="exact"/>
              <w:jc w:val="both"/>
              <w:rPr>
                <w:rFonts w:ascii="標楷體" w:eastAsia="標楷體" w:hAnsi="標楷體"/>
                <w:sz w:val="20"/>
              </w:rPr>
            </w:pPr>
          </w:p>
          <w:p w14:paraId="18D9CF4A" w14:textId="77777777" w:rsidR="00245C05" w:rsidRDefault="00245C05" w:rsidP="00245C05">
            <w:pPr>
              <w:pStyle w:val="a3"/>
              <w:spacing w:line="260" w:lineRule="exact"/>
              <w:jc w:val="both"/>
              <w:rPr>
                <w:rFonts w:ascii="標楷體" w:eastAsia="標楷體" w:hAnsi="標楷體"/>
                <w:sz w:val="20"/>
              </w:rPr>
            </w:pPr>
          </w:p>
          <w:p w14:paraId="0A466517" w14:textId="77777777" w:rsidR="00245C05" w:rsidRDefault="00245C05" w:rsidP="00245C05">
            <w:pPr>
              <w:pStyle w:val="a3"/>
              <w:spacing w:line="260" w:lineRule="exact"/>
              <w:jc w:val="both"/>
              <w:rPr>
                <w:rFonts w:ascii="標楷體" w:eastAsia="標楷體" w:hAnsi="標楷體"/>
                <w:sz w:val="20"/>
              </w:rPr>
            </w:pPr>
          </w:p>
          <w:p w14:paraId="59D4D243" w14:textId="54F9B29F" w:rsidR="00245C05" w:rsidRPr="007C1A03"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公司治理資訊之揭露辦理情形申報作業/法人說明會申報作業) 後，轉發重大訊息。</w:t>
            </w:r>
          </w:p>
          <w:p w14:paraId="5493361F" w14:textId="77777777" w:rsidR="00245C05" w:rsidRDefault="00245C05" w:rsidP="00245C05">
            <w:pPr>
              <w:pStyle w:val="a3"/>
              <w:spacing w:line="260" w:lineRule="exact"/>
              <w:jc w:val="both"/>
              <w:rPr>
                <w:rFonts w:ascii="標楷體" w:eastAsia="標楷體" w:hAnsi="標楷體"/>
                <w:sz w:val="20"/>
              </w:rPr>
            </w:pPr>
          </w:p>
          <w:p w14:paraId="2E901EAD" w14:textId="77777777" w:rsidR="00245C05" w:rsidRPr="007C1A03" w:rsidRDefault="00245C05" w:rsidP="00245C05">
            <w:pPr>
              <w:pStyle w:val="a3"/>
              <w:spacing w:line="260" w:lineRule="exact"/>
              <w:jc w:val="both"/>
              <w:rPr>
                <w:rFonts w:ascii="標楷體" w:eastAsia="標楷體" w:hAnsi="標楷體"/>
                <w:sz w:val="20"/>
              </w:rPr>
            </w:pPr>
          </w:p>
          <w:p w14:paraId="69F59D66" w14:textId="77777777" w:rsidR="00245C05" w:rsidRDefault="00245C05" w:rsidP="00245C05">
            <w:pPr>
              <w:pStyle w:val="a3"/>
              <w:spacing w:line="260" w:lineRule="exact"/>
              <w:jc w:val="both"/>
              <w:rPr>
                <w:rFonts w:ascii="標楷體" w:eastAsia="標楷體" w:hAnsi="標楷體"/>
                <w:sz w:val="20"/>
              </w:rPr>
            </w:pPr>
            <w:r w:rsidRPr="007C1A03">
              <w:rPr>
                <w:rFonts w:ascii="標楷體" w:eastAsia="標楷體" w:hAnsi="標楷體" w:hint="eastAsia"/>
                <w:sz w:val="20"/>
              </w:rPr>
              <w:t>輸入「公開資訊觀測站」</w:t>
            </w:r>
            <w:r w:rsidRPr="007C1A03">
              <w:rPr>
                <w:rFonts w:ascii="標楷體" w:eastAsia="標楷體" w:hAnsi="標楷體"/>
                <w:sz w:val="20"/>
              </w:rPr>
              <w:t>(</w:t>
            </w:r>
            <w:r w:rsidRPr="00AA2E30">
              <w:rPr>
                <w:rFonts w:ascii="Times New Roman" w:eastAsia="標楷體" w:hAnsi="Times New Roman"/>
                <w:sz w:val="20"/>
              </w:rPr>
              <w:t>sii.twse.com.tw/</w:t>
            </w:r>
            <w:r w:rsidRPr="007C1A0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7C1A0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0EA447FF" w14:textId="77777777" w:rsidR="00245C05" w:rsidRPr="00666ED9" w:rsidRDefault="00245C05" w:rsidP="00245C05">
            <w:pPr>
              <w:pStyle w:val="a3"/>
              <w:spacing w:line="260" w:lineRule="exact"/>
              <w:jc w:val="both"/>
              <w:rPr>
                <w:rFonts w:ascii="Times New Roman" w:eastAsia="標楷體" w:hAnsi="Times New Roman"/>
                <w:sz w:val="20"/>
              </w:rPr>
            </w:pPr>
          </w:p>
          <w:p w14:paraId="3C2735B1" w14:textId="707191B7" w:rsidR="00245C05" w:rsidRPr="00CC5052" w:rsidRDefault="00245C05" w:rsidP="00E64428">
            <w:pPr>
              <w:pStyle w:val="a3"/>
              <w:spacing w:line="260" w:lineRule="exact"/>
              <w:jc w:val="both"/>
              <w:rPr>
                <w:rFonts w:ascii="Times New Roman" w:eastAsia="標楷體" w:hAnsi="Times New Roman"/>
                <w:sz w:val="20"/>
                <w:szCs w:val="24"/>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r w:rsidR="00CC5052">
              <w:rPr>
                <w:rFonts w:ascii="標楷體" w:eastAsia="標楷體" w:hAnsi="標楷體" w:hint="eastAsia"/>
                <w:sz w:val="20"/>
              </w:rPr>
              <w:t>；</w:t>
            </w:r>
            <w:proofErr w:type="gramStart"/>
            <w:r w:rsidR="00CC5052">
              <w:rPr>
                <w:rFonts w:ascii="標楷體" w:eastAsia="標楷體" w:hAnsi="標楷體" w:hint="eastAsia"/>
                <w:sz w:val="20"/>
              </w:rPr>
              <w:t>屬受邀</w:t>
            </w:r>
            <w:proofErr w:type="gramEnd"/>
            <w:r w:rsidR="00CC5052">
              <w:rPr>
                <w:rFonts w:ascii="標楷體" w:eastAsia="標楷體" w:hAnsi="標楷體" w:hint="eastAsia"/>
                <w:sz w:val="20"/>
              </w:rPr>
              <w:t>參加法人說明會者，每年應至少擇一場次，</w:t>
            </w:r>
            <w:r w:rsidR="00CC5052" w:rsidRPr="00B16920">
              <w:rPr>
                <w:rFonts w:ascii="標楷體" w:eastAsia="標楷體" w:hAnsi="標楷體" w:hint="eastAsia"/>
                <w:sz w:val="20"/>
              </w:rPr>
              <w:t>輸入「公開資訊觀測站」(</w:t>
            </w:r>
            <w:r w:rsidR="00CC5052" w:rsidRPr="00AA2E30">
              <w:rPr>
                <w:rFonts w:ascii="Times New Roman" w:eastAsia="標楷體" w:hAnsi="Times New Roman"/>
                <w:sz w:val="20"/>
              </w:rPr>
              <w:t>sii.twse.com.tw/</w:t>
            </w:r>
            <w:r w:rsidR="00CC5052" w:rsidRPr="00B16920">
              <w:rPr>
                <w:rFonts w:ascii="標楷體" w:eastAsia="標楷體" w:hAnsi="標楷體" w:hint="eastAsia"/>
                <w:sz w:val="20"/>
              </w:rPr>
              <w:t>公司治理資訊之揭露辦理情形申報作業/法人說明會申報作業)，完整之會議影音連結資訊以供查閱</w:t>
            </w:r>
            <w:r w:rsidR="00CC5052">
              <w:rPr>
                <w:rFonts w:ascii="標楷體" w:eastAsia="標楷體" w:hAnsi="標楷體" w:hint="eastAsia"/>
                <w:sz w:val="20"/>
              </w:rPr>
              <w:t>。</w:t>
            </w:r>
          </w:p>
        </w:tc>
        <w:tc>
          <w:tcPr>
            <w:tcW w:w="3600" w:type="dxa"/>
            <w:tcBorders>
              <w:top w:val="single" w:sz="4" w:space="0" w:color="auto"/>
              <w:left w:val="single" w:sz="4" w:space="0" w:color="auto"/>
              <w:right w:val="single" w:sz="4" w:space="0" w:color="auto"/>
            </w:tcBorders>
          </w:tcPr>
          <w:p w14:paraId="4743ADF4" w14:textId="77777777" w:rsidR="00245C05" w:rsidRPr="00E66D14" w:rsidRDefault="00245C05" w:rsidP="00E64428">
            <w:pPr>
              <w:pStyle w:val="21"/>
              <w:kinsoku/>
              <w:overflowPunct/>
              <w:spacing w:line="260" w:lineRule="exact"/>
              <w:ind w:left="96" w:hangingChars="50" w:hanging="96"/>
              <w:rPr>
                <w:rFonts w:ascii="Times New Roman"/>
                <w:spacing w:val="-4"/>
              </w:rPr>
            </w:pPr>
          </w:p>
        </w:tc>
      </w:tr>
      <w:tr w:rsidR="00E64428" w:rsidRPr="002430CD" w14:paraId="1D1CAEC9"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vAlign w:val="center"/>
          </w:tcPr>
          <w:p w14:paraId="0E8BD5C4"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tcPr>
          <w:p w14:paraId="259482F7" w14:textId="77777777" w:rsidR="00E64428" w:rsidRPr="002430CD" w:rsidRDefault="00E64428" w:rsidP="00E64428">
            <w:pPr>
              <w:spacing w:line="260" w:lineRule="exact"/>
              <w:jc w:val="both"/>
              <w:rPr>
                <w:rFonts w:eastAsia="標楷體"/>
                <w:sz w:val="20"/>
              </w:rPr>
            </w:pPr>
            <w:r w:rsidRPr="002430CD">
              <w:rPr>
                <w:rFonts w:eastAsia="標楷體" w:hint="eastAsia"/>
                <w:sz w:val="20"/>
              </w:rPr>
              <w:t>私募有價證券申報作業：</w:t>
            </w:r>
          </w:p>
          <w:p w14:paraId="4D711180" w14:textId="77777777" w:rsidR="00E64428" w:rsidRPr="002430CD" w:rsidRDefault="00E64428" w:rsidP="00E64428">
            <w:pPr>
              <w:pStyle w:val="3"/>
              <w:spacing w:line="260" w:lineRule="exact"/>
              <w:ind w:left="200" w:hangingChars="100" w:hanging="200"/>
              <w:rPr>
                <w:rFonts w:ascii="Times New Roman"/>
                <w:color w:val="auto"/>
                <w:sz w:val="20"/>
              </w:rPr>
            </w:pPr>
            <w:r w:rsidRPr="002430CD">
              <w:rPr>
                <w:rFonts w:ascii="Times New Roman" w:hint="eastAsia"/>
                <w:color w:val="auto"/>
                <w:sz w:val="20"/>
              </w:rPr>
              <w:t>1.</w:t>
            </w:r>
            <w:r w:rsidRPr="002430CD">
              <w:rPr>
                <w:rFonts w:ascii="Times New Roman" w:hint="eastAsia"/>
                <w:color w:val="auto"/>
                <w:sz w:val="20"/>
              </w:rPr>
              <w:t>董事會決議私募有價證</w:t>
            </w:r>
          </w:p>
          <w:p w14:paraId="05B93831" w14:textId="77777777" w:rsidR="00E64428" w:rsidRPr="002430CD" w:rsidRDefault="00E64428" w:rsidP="00E64428">
            <w:pPr>
              <w:pStyle w:val="3"/>
              <w:spacing w:line="260" w:lineRule="exact"/>
              <w:ind w:leftChars="42" w:left="201" w:hangingChars="50" w:hanging="100"/>
              <w:rPr>
                <w:rFonts w:ascii="Times New Roman"/>
                <w:color w:val="auto"/>
                <w:sz w:val="20"/>
              </w:rPr>
            </w:pPr>
            <w:proofErr w:type="gramStart"/>
            <w:r w:rsidRPr="002430CD">
              <w:rPr>
                <w:rFonts w:ascii="Times New Roman" w:hint="eastAsia"/>
                <w:color w:val="auto"/>
                <w:sz w:val="20"/>
              </w:rPr>
              <w:t>券</w:t>
            </w:r>
            <w:proofErr w:type="gramEnd"/>
            <w:r w:rsidRPr="002430CD">
              <w:rPr>
                <w:rFonts w:ascii="Times New Roman" w:hint="eastAsia"/>
                <w:color w:val="auto"/>
                <w:sz w:val="20"/>
              </w:rPr>
              <w:t>。</w:t>
            </w:r>
          </w:p>
          <w:p w14:paraId="2DAD575D"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6DFD610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2C802602"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B3ED3E6"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4453E8BC" w14:textId="77777777" w:rsidR="00E64428" w:rsidRDefault="00E64428" w:rsidP="00E64428">
            <w:pPr>
              <w:pStyle w:val="3"/>
              <w:spacing w:line="260" w:lineRule="exact"/>
              <w:ind w:leftChars="42" w:left="201" w:hangingChars="50" w:hanging="100"/>
              <w:rPr>
                <w:rFonts w:ascii="Times New Roman"/>
                <w:color w:val="auto"/>
                <w:sz w:val="20"/>
              </w:rPr>
            </w:pPr>
          </w:p>
          <w:p w14:paraId="62144764" w14:textId="77777777" w:rsidR="00E64428" w:rsidRDefault="00E64428" w:rsidP="00E64428">
            <w:pPr>
              <w:pStyle w:val="3"/>
              <w:spacing w:line="260" w:lineRule="exact"/>
              <w:ind w:leftChars="42" w:left="201" w:hangingChars="50" w:hanging="100"/>
              <w:rPr>
                <w:rFonts w:ascii="Times New Roman"/>
                <w:color w:val="auto"/>
                <w:sz w:val="20"/>
              </w:rPr>
            </w:pPr>
          </w:p>
          <w:p w14:paraId="3F03B207" w14:textId="77777777" w:rsidR="00E64428" w:rsidRPr="002430CD" w:rsidRDefault="00E64428" w:rsidP="00E64428">
            <w:pPr>
              <w:pStyle w:val="3"/>
              <w:spacing w:line="260" w:lineRule="exact"/>
              <w:ind w:leftChars="42" w:left="201" w:hangingChars="50" w:hanging="100"/>
              <w:rPr>
                <w:rFonts w:ascii="Times New Roman"/>
                <w:color w:val="auto"/>
                <w:sz w:val="20"/>
              </w:rPr>
            </w:pPr>
          </w:p>
          <w:p w14:paraId="0BD18333" w14:textId="77777777" w:rsidR="00E64428" w:rsidRPr="002430CD" w:rsidRDefault="00E64428" w:rsidP="00E64428">
            <w:pPr>
              <w:pStyle w:val="a3"/>
              <w:spacing w:line="260" w:lineRule="exact"/>
              <w:jc w:val="both"/>
              <w:rPr>
                <w:rFonts w:eastAsia="標楷體"/>
                <w:sz w:val="20"/>
              </w:rPr>
            </w:pPr>
            <w:r>
              <w:rPr>
                <w:rFonts w:eastAsia="標楷體" w:hint="eastAsia"/>
                <w:sz w:val="20"/>
              </w:rPr>
              <w:t>2.</w:t>
            </w:r>
            <w:r w:rsidRPr="002430CD">
              <w:rPr>
                <w:rFonts w:eastAsia="標楷體" w:hint="eastAsia"/>
                <w:sz w:val="20"/>
              </w:rPr>
              <w:t>私募有價證券計畫經董事會或股東會通過後，</w:t>
            </w:r>
            <w:proofErr w:type="gramStart"/>
            <w:r w:rsidRPr="002430CD">
              <w:rPr>
                <w:rFonts w:eastAsia="標楷體" w:hint="eastAsia"/>
                <w:sz w:val="20"/>
              </w:rPr>
              <w:t>嗣</w:t>
            </w:r>
            <w:proofErr w:type="gramEnd"/>
            <w:r w:rsidRPr="002430CD">
              <w:rPr>
                <w:rFonts w:eastAsia="標楷體" w:hint="eastAsia"/>
                <w:sz w:val="20"/>
              </w:rPr>
              <w:t>因董事會決議有所變動者。</w:t>
            </w:r>
          </w:p>
          <w:p w14:paraId="7FA2E808" w14:textId="77777777" w:rsidR="00E64428" w:rsidRPr="002430CD" w:rsidRDefault="00E64428" w:rsidP="00E64428">
            <w:pPr>
              <w:pStyle w:val="a3"/>
              <w:spacing w:line="260" w:lineRule="exact"/>
              <w:ind w:left="360"/>
              <w:jc w:val="both"/>
              <w:rPr>
                <w:rFonts w:eastAsia="標楷體"/>
                <w:sz w:val="20"/>
              </w:rPr>
            </w:pPr>
          </w:p>
          <w:p w14:paraId="27AC7710"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3.</w:t>
            </w:r>
            <w:r w:rsidRPr="002430CD">
              <w:rPr>
                <w:rFonts w:ascii="Times New Roman" w:eastAsia="標楷體" w:hAnsi="Times New Roman" w:hint="eastAsia"/>
                <w:sz w:val="20"/>
              </w:rPr>
              <w:t>私募有價證券實際定價。</w:t>
            </w:r>
          </w:p>
          <w:p w14:paraId="1E6079E8" w14:textId="77777777" w:rsidR="00E64428" w:rsidRPr="002430CD" w:rsidRDefault="00E64428" w:rsidP="00E64428">
            <w:pPr>
              <w:pStyle w:val="a3"/>
              <w:spacing w:line="260" w:lineRule="exact"/>
              <w:jc w:val="both"/>
              <w:rPr>
                <w:rFonts w:ascii="Times New Roman" w:eastAsia="標楷體" w:hAnsi="Times New Roman"/>
                <w:sz w:val="20"/>
              </w:rPr>
            </w:pPr>
          </w:p>
          <w:p w14:paraId="76316BA1" w14:textId="77777777" w:rsidR="00E64428" w:rsidRPr="002430CD" w:rsidRDefault="00E64428" w:rsidP="00E64428">
            <w:pPr>
              <w:pStyle w:val="a3"/>
              <w:spacing w:line="260" w:lineRule="exact"/>
              <w:jc w:val="both"/>
              <w:rPr>
                <w:rFonts w:ascii="Times New Roman" w:eastAsia="標楷體" w:hAnsi="Times New Roman"/>
                <w:sz w:val="20"/>
              </w:rPr>
            </w:pPr>
          </w:p>
          <w:p w14:paraId="60FB0216" w14:textId="77777777" w:rsidR="00E64428" w:rsidRDefault="00E64428" w:rsidP="00E64428">
            <w:pPr>
              <w:pStyle w:val="a3"/>
              <w:spacing w:line="260" w:lineRule="exact"/>
              <w:jc w:val="both"/>
              <w:rPr>
                <w:rFonts w:ascii="Times New Roman" w:eastAsia="標楷體" w:hAnsi="Times New Roman"/>
                <w:sz w:val="20"/>
              </w:rPr>
            </w:pPr>
          </w:p>
          <w:p w14:paraId="188BF6E9" w14:textId="77777777" w:rsidR="00E64428" w:rsidRPr="002430CD" w:rsidRDefault="00E64428" w:rsidP="00E64428">
            <w:pPr>
              <w:pStyle w:val="a3"/>
              <w:spacing w:line="260" w:lineRule="exact"/>
              <w:jc w:val="both"/>
              <w:rPr>
                <w:rFonts w:ascii="Times New Roman" w:eastAsia="標楷體" w:hAnsi="Times New Roman"/>
                <w:sz w:val="20"/>
              </w:rPr>
            </w:pPr>
          </w:p>
          <w:p w14:paraId="4C8C1838" w14:textId="77777777" w:rsidR="00E64428" w:rsidRPr="002430CD" w:rsidRDefault="00E64428" w:rsidP="00E64428">
            <w:pPr>
              <w:pStyle w:val="a3"/>
              <w:spacing w:line="260" w:lineRule="exact"/>
              <w:jc w:val="both"/>
              <w:rPr>
                <w:rFonts w:ascii="Times New Roman" w:eastAsia="標楷體" w:hAnsi="Times New Roman"/>
                <w:sz w:val="20"/>
              </w:rPr>
            </w:pPr>
          </w:p>
          <w:p w14:paraId="3589F270" w14:textId="77777777" w:rsidR="00E64428" w:rsidRPr="002430CD" w:rsidRDefault="00E64428" w:rsidP="00E64428">
            <w:pPr>
              <w:spacing w:line="260" w:lineRule="exact"/>
              <w:jc w:val="both"/>
              <w:rPr>
                <w:rFonts w:eastAsia="標楷體"/>
                <w:sz w:val="20"/>
              </w:rPr>
            </w:pPr>
            <w:r>
              <w:rPr>
                <w:rFonts w:eastAsia="標楷體" w:hint="eastAsia"/>
                <w:sz w:val="20"/>
              </w:rPr>
              <w:t>4.</w:t>
            </w:r>
            <w:r w:rsidRPr="002430CD">
              <w:rPr>
                <w:rFonts w:eastAsia="標楷體" w:hint="eastAsia"/>
                <w:sz w:val="20"/>
              </w:rPr>
              <w:t>私募有價證券股款或價款繳納完成。</w:t>
            </w:r>
          </w:p>
          <w:p w14:paraId="08268137" w14:textId="77777777" w:rsidR="00E64428" w:rsidRPr="002430CD" w:rsidRDefault="00E64428" w:rsidP="00E64428">
            <w:pPr>
              <w:spacing w:line="260" w:lineRule="exact"/>
              <w:ind w:left="360"/>
              <w:jc w:val="both"/>
              <w:rPr>
                <w:rFonts w:eastAsia="標楷體"/>
                <w:sz w:val="20"/>
              </w:rPr>
            </w:pPr>
          </w:p>
          <w:p w14:paraId="4837DC3E" w14:textId="77777777" w:rsidR="00E64428" w:rsidRDefault="00E64428" w:rsidP="00E64428">
            <w:pPr>
              <w:spacing w:line="260" w:lineRule="exact"/>
              <w:jc w:val="both"/>
              <w:rPr>
                <w:rFonts w:eastAsia="標楷體"/>
                <w:sz w:val="20"/>
              </w:rPr>
            </w:pPr>
          </w:p>
          <w:p w14:paraId="22091862" w14:textId="77777777" w:rsidR="00E64428" w:rsidRDefault="00E64428" w:rsidP="00E64428">
            <w:pPr>
              <w:spacing w:line="260" w:lineRule="exact"/>
              <w:jc w:val="both"/>
              <w:rPr>
                <w:rFonts w:eastAsia="標楷體"/>
                <w:sz w:val="20"/>
              </w:rPr>
            </w:pPr>
          </w:p>
          <w:p w14:paraId="51F9239E" w14:textId="77777777" w:rsidR="00E64428" w:rsidRDefault="00E64428" w:rsidP="00E64428">
            <w:pPr>
              <w:spacing w:line="260" w:lineRule="exact"/>
              <w:jc w:val="both"/>
              <w:rPr>
                <w:rFonts w:eastAsia="標楷體"/>
                <w:sz w:val="20"/>
              </w:rPr>
            </w:pPr>
          </w:p>
          <w:p w14:paraId="5DD85131" w14:textId="77777777" w:rsidR="00E64428" w:rsidRPr="002430CD" w:rsidRDefault="00E64428" w:rsidP="00E64428">
            <w:pPr>
              <w:spacing w:line="260" w:lineRule="exact"/>
              <w:jc w:val="both"/>
              <w:rPr>
                <w:rFonts w:eastAsia="標楷體"/>
                <w:sz w:val="20"/>
              </w:rPr>
            </w:pPr>
            <w:r w:rsidRPr="003762E8">
              <w:rPr>
                <w:rFonts w:eastAsia="標楷體"/>
                <w:sz w:val="20"/>
              </w:rPr>
              <w:t>5.</w:t>
            </w:r>
            <w:r w:rsidRPr="000B18A7">
              <w:rPr>
                <w:rFonts w:eastAsia="標楷體" w:hint="eastAsia"/>
                <w:sz w:val="20"/>
              </w:rPr>
              <w:t>私募有價證券上市</w:t>
            </w:r>
          </w:p>
        </w:tc>
        <w:tc>
          <w:tcPr>
            <w:tcW w:w="2160" w:type="dxa"/>
            <w:tcBorders>
              <w:top w:val="single" w:sz="4" w:space="0" w:color="auto"/>
              <w:left w:val="single" w:sz="4" w:space="0" w:color="auto"/>
              <w:bottom w:val="single" w:sz="4" w:space="0" w:color="auto"/>
              <w:right w:val="single" w:sz="4" w:space="0" w:color="auto"/>
            </w:tcBorders>
          </w:tcPr>
          <w:p w14:paraId="4EAFBB1D" w14:textId="77777777" w:rsidR="00E64428" w:rsidRPr="002430CD" w:rsidRDefault="00E64428" w:rsidP="00E64428">
            <w:pPr>
              <w:pStyle w:val="a3"/>
              <w:spacing w:line="260" w:lineRule="exact"/>
              <w:jc w:val="both"/>
              <w:rPr>
                <w:rFonts w:ascii="Times New Roman" w:eastAsia="標楷體" w:hAnsi="Times New Roman"/>
                <w:sz w:val="20"/>
              </w:rPr>
            </w:pPr>
          </w:p>
          <w:p w14:paraId="46AA1A1B"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06B85E18" w14:textId="77777777" w:rsidR="00E64428" w:rsidRPr="002430CD" w:rsidRDefault="00E64428" w:rsidP="00E64428">
            <w:pPr>
              <w:spacing w:line="260" w:lineRule="exact"/>
              <w:jc w:val="both"/>
              <w:rPr>
                <w:rFonts w:eastAsia="標楷體"/>
                <w:sz w:val="20"/>
              </w:rPr>
            </w:pPr>
          </w:p>
          <w:p w14:paraId="69FE81DA"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董事會決議日起</w:t>
            </w:r>
            <w:r>
              <w:rPr>
                <w:rFonts w:eastAsia="標楷體" w:hint="eastAsia"/>
                <w:sz w:val="20"/>
              </w:rPr>
              <w:t>二</w:t>
            </w:r>
            <w:r w:rsidRPr="002430CD">
              <w:rPr>
                <w:rFonts w:eastAsia="標楷體" w:hint="eastAsia"/>
                <w:sz w:val="20"/>
              </w:rPr>
              <w:t>日內</w:t>
            </w:r>
          </w:p>
          <w:p w14:paraId="63C87ECE" w14:textId="77777777" w:rsidR="00E64428" w:rsidRPr="002430CD" w:rsidRDefault="00E64428" w:rsidP="00E64428">
            <w:pPr>
              <w:spacing w:line="260" w:lineRule="exact"/>
              <w:jc w:val="both"/>
              <w:rPr>
                <w:rFonts w:eastAsia="標楷體"/>
                <w:sz w:val="20"/>
              </w:rPr>
            </w:pPr>
          </w:p>
          <w:p w14:paraId="1DB59348" w14:textId="77777777" w:rsidR="00E64428" w:rsidRPr="002430CD" w:rsidRDefault="00E64428" w:rsidP="00E64428">
            <w:pPr>
              <w:spacing w:line="260" w:lineRule="exact"/>
              <w:jc w:val="both"/>
              <w:rPr>
                <w:rFonts w:eastAsia="標楷體"/>
                <w:sz w:val="20"/>
              </w:rPr>
            </w:pPr>
          </w:p>
          <w:p w14:paraId="59E000F4" w14:textId="77777777" w:rsidR="00E64428" w:rsidRDefault="00E64428" w:rsidP="00E64428">
            <w:pPr>
              <w:spacing w:line="260" w:lineRule="exact"/>
              <w:jc w:val="both"/>
              <w:rPr>
                <w:rFonts w:eastAsia="標楷體"/>
                <w:sz w:val="20"/>
              </w:rPr>
            </w:pPr>
          </w:p>
          <w:p w14:paraId="01917BA4" w14:textId="77777777" w:rsidR="00E64428" w:rsidRPr="002430CD" w:rsidRDefault="00E64428" w:rsidP="00E64428">
            <w:pPr>
              <w:spacing w:line="260" w:lineRule="exact"/>
              <w:jc w:val="both"/>
              <w:rPr>
                <w:rFonts w:eastAsia="標楷體"/>
                <w:sz w:val="20"/>
              </w:rPr>
            </w:pPr>
          </w:p>
          <w:p w14:paraId="454104BD" w14:textId="77777777" w:rsidR="00E64428" w:rsidRPr="002430CD" w:rsidRDefault="00E64428" w:rsidP="00E64428">
            <w:pPr>
              <w:spacing w:line="260" w:lineRule="exact"/>
              <w:jc w:val="both"/>
              <w:rPr>
                <w:rFonts w:eastAsia="標楷體"/>
                <w:sz w:val="20"/>
              </w:rPr>
            </w:pPr>
            <w:r w:rsidRPr="002430CD">
              <w:rPr>
                <w:rFonts w:eastAsia="標楷體" w:hint="eastAsia"/>
                <w:sz w:val="20"/>
              </w:rPr>
              <w:t>董事會決議日</w:t>
            </w:r>
            <w:r>
              <w:rPr>
                <w:rFonts w:eastAsia="標楷體" w:hint="eastAsia"/>
                <w:sz w:val="20"/>
              </w:rPr>
              <w:t>之</w:t>
            </w:r>
            <w:r w:rsidRPr="002430CD">
              <w:rPr>
                <w:rFonts w:eastAsia="標楷體" w:hint="eastAsia"/>
                <w:sz w:val="20"/>
              </w:rPr>
              <w:t>次</w:t>
            </w:r>
            <w:r>
              <w:rPr>
                <w:rFonts w:eastAsia="標楷體" w:hint="eastAsia"/>
                <w:sz w:val="20"/>
              </w:rPr>
              <w:t>一營業</w:t>
            </w:r>
            <w:r w:rsidRPr="002430CD">
              <w:rPr>
                <w:rFonts w:eastAsia="標楷體" w:hint="eastAsia"/>
                <w:sz w:val="20"/>
              </w:rPr>
              <w:t>日</w:t>
            </w:r>
            <w:r>
              <w:rPr>
                <w:rFonts w:eastAsia="標楷體" w:hint="eastAsia"/>
                <w:sz w:val="20"/>
              </w:rPr>
              <w:t>交易時間開始二小時</w:t>
            </w:r>
            <w:r w:rsidRPr="002430CD">
              <w:rPr>
                <w:rFonts w:eastAsia="標楷體" w:hint="eastAsia"/>
                <w:sz w:val="20"/>
              </w:rPr>
              <w:t>前。</w:t>
            </w:r>
          </w:p>
          <w:p w14:paraId="6A5FAF69" w14:textId="77777777" w:rsidR="00E64428" w:rsidRPr="002430CD" w:rsidRDefault="00E64428" w:rsidP="00E64428">
            <w:pPr>
              <w:pStyle w:val="a3"/>
              <w:spacing w:line="260" w:lineRule="exact"/>
              <w:jc w:val="both"/>
              <w:rPr>
                <w:rFonts w:ascii="Times New Roman" w:eastAsia="標楷體" w:hAnsi="Times New Roman"/>
                <w:sz w:val="20"/>
              </w:rPr>
            </w:pPr>
          </w:p>
          <w:p w14:paraId="73D931E6" w14:textId="77777777" w:rsidR="00E64428" w:rsidRPr="002430CD" w:rsidRDefault="00E64428" w:rsidP="00E64428">
            <w:pPr>
              <w:spacing w:line="260" w:lineRule="exact"/>
              <w:ind w:left="200" w:hanging="200"/>
              <w:rPr>
                <w:rFonts w:eastAsia="標楷體"/>
                <w:sz w:val="20"/>
              </w:rPr>
            </w:pPr>
          </w:p>
          <w:p w14:paraId="6E5C2DD4" w14:textId="77777777" w:rsidR="00E64428" w:rsidRPr="002430CD" w:rsidRDefault="00E64428" w:rsidP="00E64428">
            <w:pPr>
              <w:spacing w:line="260" w:lineRule="exact"/>
              <w:rPr>
                <w:rFonts w:eastAsia="標楷體"/>
                <w:sz w:val="20"/>
                <w:szCs w:val="20"/>
              </w:rPr>
            </w:pPr>
            <w:r w:rsidRPr="002430CD">
              <w:rPr>
                <w:rFonts w:eastAsia="標楷體" w:hint="eastAsia"/>
                <w:sz w:val="20"/>
                <w:szCs w:val="20"/>
              </w:rPr>
              <w:t>董事會決議日</w:t>
            </w:r>
            <w:r>
              <w:rPr>
                <w:rFonts w:eastAsia="標楷體" w:hint="eastAsia"/>
                <w:sz w:val="20"/>
              </w:rPr>
              <w:t>之</w:t>
            </w:r>
            <w:r w:rsidRPr="002430CD">
              <w:rPr>
                <w:rFonts w:eastAsia="標楷體" w:hint="eastAsia"/>
                <w:sz w:val="20"/>
                <w:szCs w:val="20"/>
              </w:rPr>
              <w:t>次</w:t>
            </w:r>
            <w:r>
              <w:rPr>
                <w:rFonts w:eastAsia="標楷體" w:hint="eastAsia"/>
                <w:sz w:val="20"/>
              </w:rPr>
              <w:t>一營業</w:t>
            </w:r>
            <w:r w:rsidRPr="002430CD">
              <w:rPr>
                <w:rFonts w:eastAsia="標楷體" w:hint="eastAsia"/>
                <w:sz w:val="20"/>
                <w:szCs w:val="20"/>
              </w:rPr>
              <w:t>日</w:t>
            </w:r>
            <w:r>
              <w:rPr>
                <w:rFonts w:eastAsia="標楷體" w:hint="eastAsia"/>
                <w:sz w:val="20"/>
              </w:rPr>
              <w:t>交易時間開始二小時</w:t>
            </w:r>
            <w:r w:rsidRPr="002430CD">
              <w:rPr>
                <w:rFonts w:eastAsia="標楷體" w:hint="eastAsia"/>
                <w:sz w:val="20"/>
                <w:szCs w:val="20"/>
              </w:rPr>
              <w:t>前。</w:t>
            </w:r>
          </w:p>
          <w:p w14:paraId="6156FFCC" w14:textId="77777777" w:rsidR="00E64428" w:rsidRPr="002430CD" w:rsidRDefault="00E64428" w:rsidP="00E64428">
            <w:pPr>
              <w:spacing w:line="260" w:lineRule="exact"/>
              <w:ind w:left="200" w:hanging="200"/>
              <w:rPr>
                <w:rFonts w:eastAsia="標楷體"/>
                <w:sz w:val="20"/>
              </w:rPr>
            </w:pPr>
          </w:p>
          <w:p w14:paraId="61A01098" w14:textId="77777777" w:rsidR="00E64428" w:rsidRPr="002430CD" w:rsidRDefault="00E64428" w:rsidP="00E64428">
            <w:pPr>
              <w:spacing w:line="260" w:lineRule="exact"/>
              <w:ind w:left="200" w:hanging="200"/>
              <w:rPr>
                <w:rFonts w:eastAsia="標楷體"/>
                <w:sz w:val="20"/>
                <w:szCs w:val="20"/>
              </w:rPr>
            </w:pPr>
            <w:r w:rsidRPr="002430CD">
              <w:rPr>
                <w:rFonts w:eastAsia="標楷體" w:hint="eastAsia"/>
                <w:sz w:val="20"/>
              </w:rPr>
              <w:t>私募</w:t>
            </w:r>
            <w:r w:rsidRPr="002430CD">
              <w:rPr>
                <w:rFonts w:eastAsia="標楷體" w:hint="eastAsia"/>
                <w:sz w:val="20"/>
                <w:szCs w:val="20"/>
              </w:rPr>
              <w:t>定價日二日內。</w:t>
            </w:r>
          </w:p>
          <w:p w14:paraId="54A98F1A" w14:textId="77777777" w:rsidR="00E64428" w:rsidRPr="002430CD" w:rsidRDefault="00E64428" w:rsidP="00E64428">
            <w:pPr>
              <w:spacing w:line="260" w:lineRule="exact"/>
              <w:ind w:left="200" w:hanging="200"/>
              <w:rPr>
                <w:rFonts w:eastAsia="標楷體"/>
                <w:sz w:val="20"/>
                <w:szCs w:val="20"/>
              </w:rPr>
            </w:pPr>
          </w:p>
          <w:p w14:paraId="07E3CA44" w14:textId="77777777" w:rsidR="00E64428" w:rsidRPr="002430CD" w:rsidRDefault="00E64428" w:rsidP="00E64428">
            <w:pPr>
              <w:kinsoku w:val="0"/>
              <w:overflowPunct w:val="0"/>
              <w:spacing w:line="260" w:lineRule="exact"/>
              <w:jc w:val="both"/>
              <w:rPr>
                <w:rFonts w:eastAsia="標楷體"/>
                <w:sz w:val="20"/>
                <w:szCs w:val="20"/>
              </w:rPr>
            </w:pPr>
          </w:p>
          <w:p w14:paraId="48D342CF" w14:textId="77777777" w:rsidR="00E64428"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股款或價款收足日起十五日內。</w:t>
            </w:r>
          </w:p>
          <w:p w14:paraId="6BB6CA33" w14:textId="77777777" w:rsidR="00E64428" w:rsidRDefault="00E64428" w:rsidP="00E64428">
            <w:pPr>
              <w:kinsoku w:val="0"/>
              <w:overflowPunct w:val="0"/>
              <w:spacing w:line="260" w:lineRule="exact"/>
              <w:jc w:val="both"/>
              <w:rPr>
                <w:rFonts w:eastAsia="標楷體"/>
                <w:sz w:val="20"/>
                <w:szCs w:val="20"/>
              </w:rPr>
            </w:pPr>
          </w:p>
          <w:p w14:paraId="5E77FFE9" w14:textId="77777777" w:rsidR="00E64428" w:rsidRDefault="00E64428" w:rsidP="00E64428">
            <w:pPr>
              <w:kinsoku w:val="0"/>
              <w:overflowPunct w:val="0"/>
              <w:spacing w:line="260" w:lineRule="exact"/>
              <w:jc w:val="both"/>
              <w:rPr>
                <w:rFonts w:eastAsia="標楷體"/>
                <w:sz w:val="20"/>
                <w:szCs w:val="20"/>
              </w:rPr>
            </w:pPr>
          </w:p>
          <w:p w14:paraId="3CA17160" w14:textId="77777777" w:rsidR="00E64428" w:rsidRDefault="00E64428" w:rsidP="00E64428">
            <w:pPr>
              <w:kinsoku w:val="0"/>
              <w:overflowPunct w:val="0"/>
              <w:spacing w:line="260" w:lineRule="exact"/>
              <w:jc w:val="both"/>
              <w:rPr>
                <w:rFonts w:eastAsia="標楷體"/>
                <w:sz w:val="20"/>
                <w:szCs w:val="20"/>
              </w:rPr>
            </w:pPr>
          </w:p>
          <w:p w14:paraId="188740A7" w14:textId="77777777" w:rsidR="00E64428" w:rsidRDefault="00E64428" w:rsidP="00E64428">
            <w:pPr>
              <w:kinsoku w:val="0"/>
              <w:overflowPunct w:val="0"/>
              <w:spacing w:line="260" w:lineRule="exact"/>
              <w:jc w:val="both"/>
              <w:rPr>
                <w:rFonts w:eastAsia="標楷體"/>
                <w:sz w:val="20"/>
                <w:szCs w:val="20"/>
              </w:rPr>
            </w:pPr>
          </w:p>
          <w:p w14:paraId="17C7F2CE" w14:textId="77777777" w:rsidR="00E64428" w:rsidRPr="002430CD" w:rsidRDefault="00E64428" w:rsidP="00E64428">
            <w:pPr>
              <w:kinsoku w:val="0"/>
              <w:overflowPunct w:val="0"/>
              <w:spacing w:line="260" w:lineRule="exact"/>
              <w:jc w:val="both"/>
              <w:rPr>
                <w:rFonts w:eastAsia="標楷體"/>
                <w:sz w:val="20"/>
              </w:rPr>
            </w:pPr>
            <w:r w:rsidRPr="000B18A7">
              <w:rPr>
                <w:rFonts w:eastAsia="標楷體" w:hint="eastAsia"/>
                <w:sz w:val="20"/>
              </w:rPr>
              <w:t>掛牌前二</w:t>
            </w:r>
            <w:proofErr w:type="gramStart"/>
            <w:r w:rsidRPr="000B18A7">
              <w:rPr>
                <w:rFonts w:eastAsia="標楷體" w:hint="eastAsia"/>
                <w:sz w:val="20"/>
              </w:rPr>
              <w:t>個</w:t>
            </w:r>
            <w:proofErr w:type="gramEnd"/>
            <w:r w:rsidRPr="000B18A7">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BA7BC9" w14:textId="77777777" w:rsidR="00E64428" w:rsidRPr="002430CD" w:rsidRDefault="00E64428" w:rsidP="00E64428">
            <w:pPr>
              <w:kinsoku w:val="0"/>
              <w:overflowPunct w:val="0"/>
              <w:spacing w:line="260" w:lineRule="exact"/>
              <w:jc w:val="both"/>
              <w:rPr>
                <w:rFonts w:eastAsia="標楷體"/>
                <w:sz w:val="20"/>
              </w:rPr>
            </w:pPr>
          </w:p>
          <w:p w14:paraId="492BBBA4"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2DCA5287" w14:textId="77777777" w:rsidR="00E64428" w:rsidRDefault="00E64428" w:rsidP="00E64428">
            <w:pPr>
              <w:pStyle w:val="a3"/>
              <w:spacing w:line="260" w:lineRule="exact"/>
              <w:rPr>
                <w:rFonts w:ascii="Times New Roman" w:eastAsia="標楷體" w:hAnsi="Times New Roman"/>
                <w:szCs w:val="24"/>
              </w:rPr>
            </w:pPr>
          </w:p>
          <w:p w14:paraId="45CCD79D" w14:textId="77777777" w:rsidR="00E64428" w:rsidRPr="002430CD" w:rsidRDefault="00E64428" w:rsidP="00E64428">
            <w:pPr>
              <w:pStyle w:val="a3"/>
              <w:spacing w:line="260" w:lineRule="exact"/>
              <w:rPr>
                <w:rFonts w:ascii="Times New Roman" w:eastAsia="標楷體" w:hAnsi="Times New Roman"/>
                <w:szCs w:val="24"/>
              </w:rPr>
            </w:pPr>
          </w:p>
          <w:p w14:paraId="5E788251" w14:textId="77777777" w:rsidR="00E64428" w:rsidRPr="002430CD" w:rsidRDefault="00E64428" w:rsidP="00E64428">
            <w:pPr>
              <w:pStyle w:val="a3"/>
              <w:spacing w:line="260" w:lineRule="exact"/>
              <w:rPr>
                <w:rFonts w:ascii="Times New Roman" w:eastAsia="標楷體" w:hAnsi="Times New Roman"/>
                <w:sz w:val="20"/>
                <w:szCs w:val="24"/>
              </w:rPr>
            </w:pPr>
            <w:r>
              <w:rPr>
                <w:rFonts w:ascii="Times New Roman" w:eastAsia="標楷體" w:hAnsi="Times New Roman" w:hint="eastAsia"/>
                <w:sz w:val="20"/>
                <w:szCs w:val="24"/>
              </w:rPr>
              <w:t>除辦理普通公司債外，</w:t>
            </w:r>
            <w:r w:rsidRPr="002430CD">
              <w:rPr>
                <w:rFonts w:ascii="Times New Roman" w:eastAsia="標楷體" w:hAnsi="Times New Roman" w:hint="eastAsia"/>
                <w:sz w:val="20"/>
                <w:szCs w:val="24"/>
              </w:rPr>
              <w:t>輸入「公開資訊觀測站」</w:t>
            </w:r>
            <w:r w:rsidRPr="002430CD">
              <w:rPr>
                <w:rFonts w:ascii="Times New Roman" w:eastAsia="標楷體" w:hAnsi="Times New Roman"/>
                <w:sz w:val="20"/>
                <w:szCs w:val="24"/>
              </w:rPr>
              <w:t>(sii.twse.com.tw/</w:t>
            </w:r>
            <w:r w:rsidRPr="002430CD">
              <w:rPr>
                <w:rFonts w:ascii="Times New Roman" w:eastAsia="標楷體" w:hAnsi="Times New Roman" w:hint="eastAsia"/>
                <w:sz w:val="20"/>
                <w:szCs w:val="24"/>
              </w:rPr>
              <w:t>私募有價證券申報作業</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董事會決議日起兩日內應申報</w:t>
            </w:r>
            <w:r>
              <w:rPr>
                <w:rFonts w:ascii="Times New Roman" w:eastAsia="標楷體" w:hAnsi="Times New Roman" w:hint="eastAsia"/>
                <w:sz w:val="20"/>
                <w:szCs w:val="24"/>
              </w:rPr>
              <w:t>相關資訊</w:t>
            </w:r>
            <w:r w:rsidRPr="002430CD">
              <w:rPr>
                <w:rFonts w:ascii="Times New Roman" w:eastAsia="標楷體" w:hAnsi="Times New Roman"/>
                <w:sz w:val="20"/>
                <w:szCs w:val="24"/>
              </w:rPr>
              <w:t>)</w:t>
            </w:r>
            <w:r w:rsidRPr="002430CD">
              <w:rPr>
                <w:rFonts w:ascii="Times New Roman" w:eastAsia="標楷體" w:hAnsi="Times New Roman" w:hint="eastAsia"/>
                <w:sz w:val="20"/>
                <w:szCs w:val="24"/>
              </w:rPr>
              <w:t>。</w:t>
            </w:r>
          </w:p>
          <w:p w14:paraId="502C46ED" w14:textId="77777777" w:rsidR="00E64428" w:rsidRPr="002430CD" w:rsidRDefault="00E64428" w:rsidP="00E64428">
            <w:pPr>
              <w:kinsoku w:val="0"/>
              <w:overflowPunct w:val="0"/>
              <w:spacing w:line="260" w:lineRule="exact"/>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：於股東會開會通知寄</w:t>
            </w:r>
            <w:proofErr w:type="gramStart"/>
            <w:r w:rsidRPr="002430CD">
              <w:rPr>
                <w:rFonts w:eastAsia="標楷體" w:hint="eastAsia"/>
                <w:sz w:val="20"/>
              </w:rPr>
              <w:t>發後洽定</w:t>
            </w:r>
            <w:proofErr w:type="gramEnd"/>
            <w:r w:rsidRPr="002430CD">
              <w:rPr>
                <w:rFonts w:eastAsia="標楷體" w:hint="eastAsia"/>
                <w:sz w:val="20"/>
              </w:rPr>
              <w:t>應募人者，應於洽定日起二日內將上開應募人資訊補行輸入。</w:t>
            </w:r>
          </w:p>
          <w:p w14:paraId="4DA9C258" w14:textId="77777777" w:rsidR="00E64428" w:rsidRDefault="00E64428" w:rsidP="00E64428">
            <w:pPr>
              <w:kinsoku w:val="0"/>
              <w:overflowPunct w:val="0"/>
              <w:spacing w:line="260" w:lineRule="exact"/>
              <w:jc w:val="both"/>
              <w:rPr>
                <w:rFonts w:eastAsia="標楷體"/>
                <w:sz w:val="20"/>
              </w:rPr>
            </w:pPr>
          </w:p>
          <w:p w14:paraId="0491986B"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p w14:paraId="6090EA4E" w14:textId="77777777" w:rsidR="00E64428" w:rsidRPr="002430CD" w:rsidRDefault="00E64428" w:rsidP="00E64428">
            <w:pPr>
              <w:pStyle w:val="a3"/>
              <w:spacing w:line="260" w:lineRule="exact"/>
              <w:rPr>
                <w:rFonts w:ascii="Times New Roman" w:eastAsia="標楷體" w:hAnsi="Times New Roman"/>
                <w:sz w:val="20"/>
              </w:rPr>
            </w:pPr>
          </w:p>
          <w:p w14:paraId="32799D56" w14:textId="77777777" w:rsidR="00E64428" w:rsidRDefault="00E64428" w:rsidP="00E64428">
            <w:pPr>
              <w:pStyle w:val="a3"/>
              <w:spacing w:line="260" w:lineRule="exact"/>
              <w:rPr>
                <w:rFonts w:ascii="Times New Roman" w:eastAsia="標楷體" w:hAnsi="Times New Roman"/>
                <w:sz w:val="20"/>
              </w:rPr>
            </w:pPr>
          </w:p>
          <w:p w14:paraId="7E95AE66" w14:textId="77777777" w:rsidR="00E64428" w:rsidRPr="002430CD" w:rsidRDefault="00E64428" w:rsidP="00E64428">
            <w:pPr>
              <w:pStyle w:val="a3"/>
              <w:spacing w:line="260" w:lineRule="exact"/>
              <w:rPr>
                <w:rFonts w:ascii="Times New Roman" w:eastAsia="標楷體" w:hAnsi="Times New Roman"/>
                <w:sz w:val="20"/>
              </w:rPr>
            </w:pPr>
          </w:p>
          <w:p w14:paraId="4F508E2B" w14:textId="77777777" w:rsidR="00E64428" w:rsidRPr="002430CD" w:rsidRDefault="00E64428" w:rsidP="00E64428">
            <w:pPr>
              <w:pStyle w:val="a3"/>
              <w:spacing w:line="260" w:lineRule="exact"/>
              <w:jc w:val="both"/>
              <w:rPr>
                <w:rFonts w:ascii="Times New Roman" w:eastAsia="標楷體" w:hAnsi="Times New Roman"/>
                <w:sz w:val="20"/>
                <w:szCs w:val="24"/>
              </w:rPr>
            </w:pPr>
            <w:r w:rsidRPr="002430CD">
              <w:rPr>
                <w:rFonts w:ascii="Times New Roman" w:eastAsia="標楷體" w:hAnsi="Times New Roman" w:hint="eastAsia"/>
                <w:sz w:val="20"/>
                <w:szCs w:val="24"/>
              </w:rPr>
              <w:t>輸入「公開資訊觀測站」</w:t>
            </w:r>
            <w:r w:rsidRPr="002430CD">
              <w:rPr>
                <w:rFonts w:ascii="Times New Roman" w:eastAsia="標楷體" w:hAnsi="Times New Roman" w:hint="eastAsia"/>
                <w:sz w:val="20"/>
                <w:szCs w:val="24"/>
              </w:rPr>
              <w:t>(sii.twse.com.tw/</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重大訊息申報作業</w:t>
            </w:r>
            <w:r w:rsidRPr="002430CD">
              <w:rPr>
                <w:rFonts w:ascii="Times New Roman" w:eastAsia="標楷體" w:hAnsi="Times New Roman" w:hint="eastAsia"/>
                <w:sz w:val="20"/>
                <w:szCs w:val="24"/>
              </w:rPr>
              <w:t>)</w:t>
            </w:r>
            <w:r w:rsidRPr="002430CD">
              <w:rPr>
                <w:rFonts w:ascii="Times New Roman" w:eastAsia="標楷體" w:hAnsi="Times New Roman" w:hint="eastAsia"/>
                <w:sz w:val="20"/>
                <w:szCs w:val="24"/>
              </w:rPr>
              <w:t>做重大訊息公告。</w:t>
            </w:r>
          </w:p>
          <w:p w14:paraId="606ADF10" w14:textId="77777777" w:rsidR="00E64428" w:rsidRDefault="00E64428" w:rsidP="00E64428">
            <w:pPr>
              <w:pStyle w:val="a3"/>
              <w:spacing w:line="260" w:lineRule="exact"/>
              <w:jc w:val="both"/>
              <w:rPr>
                <w:rFonts w:ascii="Times New Roman" w:eastAsia="標楷體" w:hAnsi="Times New Roman"/>
                <w:sz w:val="16"/>
                <w:szCs w:val="16"/>
              </w:rPr>
            </w:pPr>
          </w:p>
          <w:p w14:paraId="7EFC41AD" w14:textId="77777777" w:rsidR="00E64428" w:rsidRPr="002430CD" w:rsidRDefault="00E64428" w:rsidP="00E64428">
            <w:pPr>
              <w:pStyle w:val="a3"/>
              <w:spacing w:line="260" w:lineRule="exact"/>
              <w:jc w:val="both"/>
              <w:rPr>
                <w:rFonts w:ascii="Times New Roman" w:eastAsia="標楷體" w:hAnsi="Times New Roman"/>
                <w:sz w:val="16"/>
                <w:szCs w:val="16"/>
              </w:rPr>
            </w:pPr>
          </w:p>
          <w:p w14:paraId="2E707406"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實際定價日起二日內申報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2B1FCC7E" w14:textId="77777777" w:rsidR="00E64428" w:rsidRPr="002430CD" w:rsidRDefault="00E64428" w:rsidP="00E64428">
            <w:pPr>
              <w:pStyle w:val="a3"/>
              <w:spacing w:line="260" w:lineRule="exact"/>
              <w:rPr>
                <w:rFonts w:ascii="Times New Roman" w:eastAsia="標楷體" w:hAnsi="Times New Roman"/>
                <w:sz w:val="20"/>
              </w:rPr>
            </w:pPr>
          </w:p>
          <w:p w14:paraId="7DF4CE18" w14:textId="77777777" w:rsidR="00E64428" w:rsidRPr="002430CD" w:rsidRDefault="00E64428" w:rsidP="00E64428">
            <w:pPr>
              <w:pStyle w:val="a3"/>
              <w:spacing w:line="260" w:lineRule="exact"/>
              <w:rPr>
                <w:rFonts w:ascii="Times New Roman" w:eastAsia="標楷體" w:hAnsi="Times New Roman"/>
                <w:sz w:val="20"/>
              </w:rPr>
            </w:pPr>
            <w:r w:rsidRPr="002430CD">
              <w:rPr>
                <w:rFonts w:ascii="Times New Roman" w:eastAsia="標楷體" w:hAnsi="Times New Roman" w:hint="eastAsia"/>
                <w:sz w:val="20"/>
              </w:rPr>
              <w:t>輸入「公開資訊觀測站」</w:t>
            </w:r>
            <w:r w:rsidRPr="002430CD">
              <w:rPr>
                <w:rFonts w:ascii="Times New Roman" w:eastAsia="標楷體" w:hAnsi="Times New Roman"/>
                <w:sz w:val="20"/>
              </w:rPr>
              <w:t>(sii.twse.com.tw/</w:t>
            </w:r>
            <w:r w:rsidRPr="002430CD">
              <w:rPr>
                <w:rFonts w:ascii="Times New Roman" w:eastAsia="標楷體" w:hAnsi="Times New Roman" w:hint="eastAsia"/>
                <w:sz w:val="20"/>
              </w:rPr>
              <w:t>私募有價證券申報作業</w:t>
            </w:r>
            <w:r w:rsidRPr="002430CD">
              <w:rPr>
                <w:rFonts w:ascii="Times New Roman" w:eastAsia="標楷體" w:hAnsi="Times New Roman" w:hint="eastAsia"/>
                <w:sz w:val="20"/>
              </w:rPr>
              <w:t>/</w:t>
            </w:r>
            <w:r w:rsidRPr="002430CD">
              <w:rPr>
                <w:rFonts w:ascii="Times New Roman" w:eastAsia="標楷體" w:hAnsi="Times New Roman" w:hint="eastAsia"/>
                <w:sz w:val="20"/>
              </w:rPr>
              <w:t>股款</w:t>
            </w:r>
            <w:r w:rsidRPr="002430CD">
              <w:rPr>
                <w:rFonts w:eastAsia="標楷體" w:hint="eastAsia"/>
                <w:sz w:val="20"/>
              </w:rPr>
              <w:t>或價款繳納完成</w:t>
            </w:r>
            <w:r w:rsidRPr="002430CD">
              <w:rPr>
                <w:rFonts w:ascii="Times New Roman" w:eastAsia="標楷體" w:hAnsi="Times New Roman" w:hint="eastAsia"/>
                <w:sz w:val="20"/>
              </w:rPr>
              <w:t>十五日內申報</w:t>
            </w:r>
            <w:r w:rsidRPr="002430CD">
              <w:rPr>
                <w:rFonts w:ascii="Times New Roman" w:eastAsia="標楷體" w:hAnsi="Times New Roman" w:hint="eastAsia"/>
                <w:sz w:val="20"/>
              </w:rPr>
              <w:t>)</w:t>
            </w:r>
            <w:r w:rsidRPr="002430CD">
              <w:rPr>
                <w:rFonts w:ascii="Times New Roman" w:eastAsia="標楷體" w:hAnsi="Times New Roman" w:hint="eastAsia"/>
                <w:sz w:val="20"/>
              </w:rPr>
              <w:t>。</w:t>
            </w:r>
          </w:p>
          <w:p w14:paraId="33936422" w14:textId="77777777" w:rsidR="00E64428" w:rsidRDefault="00E64428" w:rsidP="00E64428">
            <w:pPr>
              <w:pStyle w:val="a3"/>
              <w:spacing w:line="260" w:lineRule="exact"/>
              <w:rPr>
                <w:rFonts w:ascii="Times New Roman" w:eastAsia="標楷體" w:hAnsi="Times New Roman"/>
                <w:sz w:val="20"/>
              </w:rPr>
            </w:pPr>
            <w:proofErr w:type="gramStart"/>
            <w:r w:rsidRPr="002430CD">
              <w:rPr>
                <w:rFonts w:eastAsia="標楷體" w:hint="eastAsia"/>
                <w:sz w:val="20"/>
              </w:rPr>
              <w:t>註</w:t>
            </w:r>
            <w:proofErr w:type="gramEnd"/>
            <w:r w:rsidRPr="002430CD">
              <w:rPr>
                <w:rFonts w:eastAsia="標楷體" w:hint="eastAsia"/>
                <w:sz w:val="20"/>
              </w:rPr>
              <w:t>：</w:t>
            </w:r>
            <w:r w:rsidRPr="002430CD">
              <w:rPr>
                <w:rFonts w:ascii="Times New Roman" w:eastAsia="標楷體" w:hAnsi="Times New Roman" w:hint="eastAsia"/>
                <w:sz w:val="20"/>
              </w:rPr>
              <w:t>應募人如為公司內部人，且於股款或價款繳納完成日前後三</w:t>
            </w:r>
            <w:proofErr w:type="gramStart"/>
            <w:r w:rsidRPr="002430CD">
              <w:rPr>
                <w:rFonts w:ascii="Times New Roman" w:eastAsia="標楷體" w:hAnsi="Times New Roman" w:hint="eastAsia"/>
                <w:sz w:val="20"/>
              </w:rPr>
              <w:t>個</w:t>
            </w:r>
            <w:proofErr w:type="gramEnd"/>
            <w:r w:rsidRPr="002430CD">
              <w:rPr>
                <w:rFonts w:ascii="Times New Roman" w:eastAsia="標楷體" w:hAnsi="Times New Roman" w:hint="eastAsia"/>
                <w:sz w:val="20"/>
              </w:rPr>
              <w:t>月內有出售自己公司股票者，應於股款或價款繳納完成日起十五日內或事實發生日起二日內申報相關資訊。</w:t>
            </w:r>
          </w:p>
          <w:p w14:paraId="3875381B" w14:textId="77777777" w:rsidR="00E64428" w:rsidRDefault="00E64428" w:rsidP="00E64428">
            <w:pPr>
              <w:pStyle w:val="a3"/>
              <w:spacing w:line="260" w:lineRule="exact"/>
              <w:rPr>
                <w:rFonts w:ascii="Times New Roman" w:eastAsia="標楷體" w:hAnsi="Times New Roman"/>
                <w:sz w:val="20"/>
              </w:rPr>
            </w:pPr>
          </w:p>
          <w:p w14:paraId="03F62FCA" w14:textId="77777777" w:rsidR="00E64428" w:rsidRPr="000B18A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1.</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標楷體"/>
                <w:sz w:val="20"/>
              </w:rPr>
              <w:t>上市</w:t>
            </w:r>
            <w:r w:rsidRPr="000B18A7">
              <w:rPr>
                <w:rFonts w:ascii="Times New Roman" w:eastAsia="標楷體" w:hAnsi="Times New Roman"/>
                <w:sz w:val="20"/>
              </w:rPr>
              <w:t>普通股股數</w:t>
            </w:r>
            <w:r w:rsidRPr="000B18A7">
              <w:rPr>
                <w:rFonts w:ascii="Times New Roman" w:eastAsia="標楷體" w:hAnsi="Times New Roman"/>
                <w:sz w:val="20"/>
              </w:rPr>
              <w:t>/TDR</w:t>
            </w:r>
            <w:r w:rsidRPr="000B18A7">
              <w:rPr>
                <w:rFonts w:ascii="Times New Roman" w:eastAsia="標楷體" w:hAnsi="Times New Roman"/>
                <w:sz w:val="20"/>
              </w:rPr>
              <w:t>單位數增減申報作業</w:t>
            </w:r>
            <w:r w:rsidRPr="000B18A7">
              <w:rPr>
                <w:rFonts w:ascii="Times New Roman" w:eastAsia="標楷體" w:hAnsi="Times New Roman"/>
                <w:sz w:val="20"/>
              </w:rPr>
              <w:t>)</w:t>
            </w:r>
            <w:r w:rsidRPr="000B18A7">
              <w:rPr>
                <w:rFonts w:ascii="Times New Roman" w:eastAsia="標楷體" w:hAnsi="Times New Roman"/>
                <w:sz w:val="20"/>
              </w:rPr>
              <w:t>，並上傳所述附件。</w:t>
            </w:r>
          </w:p>
          <w:p w14:paraId="169412E8" w14:textId="77777777" w:rsidR="00E64428" w:rsidRPr="00C96197" w:rsidRDefault="00E64428" w:rsidP="00E64428">
            <w:pPr>
              <w:pStyle w:val="a3"/>
              <w:spacing w:line="260" w:lineRule="exact"/>
              <w:ind w:left="176" w:hangingChars="88" w:hanging="176"/>
              <w:rPr>
                <w:rFonts w:ascii="Times New Roman" w:eastAsia="標楷體" w:hAnsi="Times New Roman"/>
                <w:sz w:val="20"/>
              </w:rPr>
            </w:pPr>
            <w:r w:rsidRPr="000B18A7">
              <w:rPr>
                <w:rFonts w:ascii="Times New Roman" w:eastAsia="標楷體" w:hAnsi="Times New Roman"/>
                <w:sz w:val="20"/>
              </w:rPr>
              <w:t>2.</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國內有價證券申報</w:t>
            </w:r>
            <w:r w:rsidRPr="000B18A7">
              <w:rPr>
                <w:rFonts w:ascii="Times New Roman" w:eastAsia="標楷體" w:hAnsi="Times New Roman"/>
                <w:sz w:val="20"/>
              </w:rPr>
              <w:t>/</w:t>
            </w:r>
            <w:r w:rsidRPr="000B18A7">
              <w:rPr>
                <w:rFonts w:ascii="Times New Roman" w:eastAsia="標楷體" w:hAnsi="Times New Roman"/>
                <w:sz w:val="20"/>
              </w:rPr>
              <w:t>普通股、特別股、一般公司債、轉換公司債等申報畫面，生效日為上市日期</w:t>
            </w:r>
            <w:r w:rsidRPr="000B18A7">
              <w:rPr>
                <w:rFonts w:ascii="Times New Roman" w:eastAsia="標楷體" w:hAnsi="Times New Roman"/>
                <w:sz w:val="20"/>
              </w:rPr>
              <w:t>)</w:t>
            </w:r>
            <w:r w:rsidRPr="000B18A7">
              <w:rPr>
                <w:rFonts w:ascii="Times New Roman" w:eastAsia="標楷體" w:hAnsi="Times New Roman"/>
                <w:sz w:val="20"/>
              </w:rPr>
              <w:t>。</w:t>
            </w:r>
            <w:r w:rsidRPr="006D583C">
              <w:rPr>
                <w:rFonts w:eastAsia="標楷體" w:hint="eastAsia"/>
                <w:sz w:val="20"/>
              </w:rPr>
              <w:t>或於「公開資訊觀測站」</w:t>
            </w:r>
            <w:r w:rsidRPr="006D583C">
              <w:rPr>
                <w:rFonts w:eastAsia="標楷體"/>
                <w:sz w:val="20"/>
              </w:rPr>
              <w:t>(</w:t>
            </w:r>
            <w:r w:rsidRPr="006A1B8A">
              <w:rPr>
                <w:rFonts w:ascii="Times New Roman" w:eastAsia="標楷體" w:hAnsi="Times New Roman"/>
                <w:sz w:val="20"/>
              </w:rPr>
              <w:t>sii.twse.com.tw /</w:t>
            </w:r>
            <w:r w:rsidRPr="006A1B8A">
              <w:rPr>
                <w:rFonts w:ascii="Times New Roman" w:eastAsia="標楷體" w:hAnsi="Times New Roman" w:hint="eastAsia"/>
                <w:sz w:val="20"/>
              </w:rPr>
              <w:t>普通股股數</w:t>
            </w:r>
            <w:r w:rsidRPr="006A1B8A">
              <w:rPr>
                <w:rFonts w:ascii="Times New Roman" w:eastAsia="標楷體" w:hAnsi="Times New Roman"/>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49A5FC70" w14:textId="77777777" w:rsidR="00E64428" w:rsidRPr="002430CD" w:rsidRDefault="00E64428" w:rsidP="0060490E">
            <w:pPr>
              <w:pStyle w:val="a3"/>
              <w:spacing w:line="260" w:lineRule="exact"/>
              <w:ind w:left="126" w:hangingChars="63" w:hanging="126"/>
              <w:rPr>
                <w:rFonts w:ascii="Times New Roman" w:eastAsia="標楷體" w:hAnsi="Times New Roman"/>
                <w:sz w:val="20"/>
              </w:rPr>
            </w:pPr>
            <w:r w:rsidRPr="000B18A7">
              <w:rPr>
                <w:rFonts w:ascii="Times New Roman" w:eastAsia="標楷體" w:hAnsi="Times New Roman"/>
                <w:sz w:val="20"/>
              </w:rPr>
              <w:t>3.</w:t>
            </w:r>
            <w:r w:rsidRPr="000B18A7">
              <w:rPr>
                <w:rFonts w:ascii="Times New Roman" w:eastAsia="標楷體" w:hAnsi="Times New Roman"/>
                <w:sz w:val="20"/>
              </w:rPr>
              <w:t>輸入「公開資訊觀測站」</w:t>
            </w:r>
            <w:r w:rsidRPr="000B18A7">
              <w:rPr>
                <w:rFonts w:ascii="Times New Roman" w:eastAsia="標楷體" w:hAnsi="Times New Roman"/>
                <w:sz w:val="20"/>
              </w:rPr>
              <w:t>(sii.twse.com.tw/</w:t>
            </w:r>
            <w:r w:rsidRPr="000B18A7">
              <w:rPr>
                <w:rFonts w:ascii="Times New Roman" w:eastAsia="標楷體" w:hAnsi="Times New Roman"/>
                <w:sz w:val="20"/>
              </w:rPr>
              <w:t>僑外投資持股情形申報作業</w:t>
            </w:r>
            <w:r w:rsidRPr="000B18A7">
              <w:rPr>
                <w:rFonts w:ascii="Times New Roman" w:eastAsia="標楷體" w:hAnsi="Times New Roman"/>
                <w:sz w:val="20"/>
              </w:rPr>
              <w:t>)</w:t>
            </w:r>
            <w:r w:rsidRPr="000B18A7">
              <w:rPr>
                <w:rFonts w:ascii="Times New Roman" w:eastAsia="標楷體" w:hAnsi="Times New Roman"/>
                <w:sz w:val="20"/>
              </w:rPr>
              <w:t>。</w:t>
            </w:r>
          </w:p>
        </w:tc>
        <w:tc>
          <w:tcPr>
            <w:tcW w:w="3600" w:type="dxa"/>
            <w:tcBorders>
              <w:top w:val="single" w:sz="4" w:space="0" w:color="auto"/>
              <w:left w:val="single" w:sz="4" w:space="0" w:color="auto"/>
              <w:bottom w:val="single" w:sz="4" w:space="0" w:color="auto"/>
              <w:right w:val="single" w:sz="4" w:space="0" w:color="auto"/>
            </w:tcBorders>
          </w:tcPr>
          <w:p w14:paraId="7FD22A54" w14:textId="77777777" w:rsidR="00E64428" w:rsidRPr="002430CD" w:rsidRDefault="00E64428" w:rsidP="00E64428">
            <w:pPr>
              <w:pStyle w:val="a5"/>
              <w:tabs>
                <w:tab w:val="clear" w:pos="4153"/>
                <w:tab w:val="clear" w:pos="8306"/>
              </w:tabs>
              <w:kinsoku w:val="0"/>
              <w:overflowPunct w:val="0"/>
              <w:snapToGrid/>
              <w:spacing w:line="260" w:lineRule="exact"/>
              <w:ind w:left="100" w:hangingChars="50" w:hanging="100"/>
              <w:jc w:val="both"/>
              <w:rPr>
                <w:rFonts w:eastAsia="標楷體"/>
              </w:rPr>
            </w:pPr>
          </w:p>
          <w:p w14:paraId="3CAEC9F5"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1.</w:t>
            </w:r>
            <w:r w:rsidRPr="002430CD">
              <w:rPr>
                <w:rFonts w:eastAsia="標楷體" w:hint="eastAsia"/>
              </w:rPr>
              <w:t>本公司</w:t>
            </w:r>
            <w:r>
              <w:rPr>
                <w:rFonts w:eastAsia="標楷體" w:hint="eastAsia"/>
              </w:rPr>
              <w:t>對有價證券上市公司重大訊息之查證暨公開處理程序</w:t>
            </w:r>
            <w:r w:rsidRPr="002430CD">
              <w:rPr>
                <w:rFonts w:eastAsia="標楷體" w:hint="eastAsia"/>
              </w:rPr>
              <w:t>第</w:t>
            </w:r>
            <w:r>
              <w:rPr>
                <w:rFonts w:eastAsia="標楷體" w:hint="eastAsia"/>
              </w:rPr>
              <w:t>4</w:t>
            </w:r>
            <w:r w:rsidRPr="002430CD">
              <w:rPr>
                <w:rFonts w:eastAsia="標楷體" w:hint="eastAsia"/>
              </w:rPr>
              <w:t>條第</w:t>
            </w:r>
            <w:r w:rsidRPr="002430CD">
              <w:rPr>
                <w:rFonts w:eastAsia="標楷體" w:hint="eastAsia"/>
              </w:rPr>
              <w:t>1</w:t>
            </w:r>
            <w:r w:rsidRPr="002430CD">
              <w:rPr>
                <w:rFonts w:eastAsia="標楷體" w:hint="eastAsia"/>
              </w:rPr>
              <w:t>項第</w:t>
            </w:r>
            <w:r w:rsidRPr="002430CD">
              <w:rPr>
                <w:rFonts w:eastAsia="標楷體" w:hint="eastAsia"/>
              </w:rPr>
              <w:t>11</w:t>
            </w:r>
            <w:r w:rsidRPr="002430CD">
              <w:rPr>
                <w:rFonts w:eastAsia="標楷體" w:hint="eastAsia"/>
              </w:rPr>
              <w:t>款及第</w:t>
            </w:r>
            <w:r w:rsidRPr="002430CD">
              <w:rPr>
                <w:rFonts w:eastAsia="標楷體" w:hint="eastAsia"/>
              </w:rPr>
              <w:t>16</w:t>
            </w:r>
            <w:r w:rsidRPr="002430CD">
              <w:rPr>
                <w:rFonts w:eastAsia="標楷體" w:hint="eastAsia"/>
              </w:rPr>
              <w:t>款。</w:t>
            </w:r>
          </w:p>
          <w:p w14:paraId="18869625"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szCs w:val="20"/>
              </w:rPr>
              <w:t>2.</w:t>
            </w:r>
            <w:r w:rsidRPr="002430CD">
              <w:rPr>
                <w:rFonts w:eastAsia="標楷體" w:hint="eastAsia"/>
              </w:rPr>
              <w:t xml:space="preserve"> </w:t>
            </w:r>
            <w:r w:rsidRPr="002430CD">
              <w:rPr>
                <w:rFonts w:eastAsia="標楷體" w:hint="eastAsia"/>
                <w:sz w:val="20"/>
                <w:szCs w:val="20"/>
              </w:rPr>
              <w:t>證券交易法第</w:t>
            </w:r>
            <w:r w:rsidRPr="002430CD">
              <w:rPr>
                <w:rFonts w:eastAsia="標楷體"/>
                <w:sz w:val="20"/>
                <w:szCs w:val="20"/>
              </w:rPr>
              <w:t>43-6</w:t>
            </w:r>
            <w:r w:rsidRPr="002430CD">
              <w:rPr>
                <w:rFonts w:eastAsia="標楷體" w:hint="eastAsia"/>
                <w:sz w:val="20"/>
                <w:szCs w:val="20"/>
              </w:rPr>
              <w:t>條第</w:t>
            </w:r>
            <w:r>
              <w:rPr>
                <w:rFonts w:eastAsia="標楷體" w:hint="eastAsia"/>
                <w:sz w:val="20"/>
                <w:szCs w:val="20"/>
              </w:rPr>
              <w:t>6</w:t>
            </w:r>
            <w:r w:rsidRPr="002430CD">
              <w:rPr>
                <w:rFonts w:eastAsia="標楷體" w:hint="eastAsia"/>
                <w:sz w:val="20"/>
                <w:szCs w:val="20"/>
              </w:rPr>
              <w:t>項</w:t>
            </w:r>
            <w:r>
              <w:rPr>
                <w:rFonts w:eastAsia="標楷體" w:hint="eastAsia"/>
                <w:sz w:val="20"/>
                <w:szCs w:val="20"/>
              </w:rPr>
              <w:t>及第</w:t>
            </w:r>
            <w:r>
              <w:rPr>
                <w:rFonts w:eastAsia="標楷體" w:hint="eastAsia"/>
                <w:sz w:val="20"/>
                <w:szCs w:val="20"/>
              </w:rPr>
              <w:t>165-1</w:t>
            </w:r>
            <w:r>
              <w:rPr>
                <w:rFonts w:eastAsia="標楷體" w:hint="eastAsia"/>
                <w:sz w:val="20"/>
                <w:szCs w:val="20"/>
              </w:rPr>
              <w:t>條</w:t>
            </w:r>
            <w:r w:rsidRPr="002430CD">
              <w:rPr>
                <w:rFonts w:eastAsia="標楷體" w:hint="eastAsia"/>
                <w:sz w:val="20"/>
                <w:szCs w:val="20"/>
              </w:rPr>
              <w:t>。</w:t>
            </w:r>
          </w:p>
          <w:p w14:paraId="7E3AD09F"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 xml:space="preserve">3. </w:t>
            </w:r>
            <w:r w:rsidRPr="002430CD">
              <w:rPr>
                <w:rFonts w:eastAsia="標楷體" w:hint="eastAsia"/>
                <w:sz w:val="20"/>
                <w:szCs w:val="20"/>
              </w:rPr>
              <w:t>公開發行公司辦理私募有價證券應注意事項第</w:t>
            </w:r>
            <w:r>
              <w:rPr>
                <w:rFonts w:eastAsia="標楷體" w:hint="eastAsia"/>
                <w:sz w:val="20"/>
                <w:szCs w:val="20"/>
              </w:rPr>
              <w:t>6</w:t>
            </w:r>
            <w:r w:rsidRPr="002430CD">
              <w:rPr>
                <w:rFonts w:eastAsia="標楷體" w:hint="eastAsia"/>
                <w:sz w:val="20"/>
                <w:szCs w:val="20"/>
              </w:rPr>
              <w:t>條</w:t>
            </w:r>
          </w:p>
          <w:p w14:paraId="31625308" w14:textId="77777777" w:rsidR="00E64428" w:rsidRPr="002430CD" w:rsidRDefault="00E64428" w:rsidP="00E64428">
            <w:pPr>
              <w:kinsoku w:val="0"/>
              <w:overflowPunct w:val="0"/>
              <w:spacing w:line="260" w:lineRule="exact"/>
              <w:jc w:val="both"/>
              <w:rPr>
                <w:rFonts w:eastAsia="標楷體"/>
                <w:sz w:val="20"/>
                <w:szCs w:val="20"/>
              </w:rPr>
            </w:pPr>
            <w:r w:rsidRPr="002430CD">
              <w:rPr>
                <w:rFonts w:eastAsia="標楷體" w:hint="eastAsia"/>
                <w:sz w:val="20"/>
                <w:szCs w:val="20"/>
              </w:rPr>
              <w:t>4.</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szCs w:val="20"/>
              </w:rPr>
              <w:t>第</w:t>
            </w:r>
            <w:r w:rsidRPr="002430CD">
              <w:rPr>
                <w:rFonts w:eastAsia="標楷體" w:hint="eastAsia"/>
                <w:sz w:val="20"/>
                <w:szCs w:val="20"/>
              </w:rPr>
              <w:t>3</w:t>
            </w:r>
            <w:r w:rsidRPr="002430CD">
              <w:rPr>
                <w:rFonts w:eastAsia="標楷體" w:hint="eastAsia"/>
                <w:sz w:val="20"/>
                <w:szCs w:val="20"/>
              </w:rPr>
              <w:t>條第</w:t>
            </w:r>
            <w:r>
              <w:rPr>
                <w:rFonts w:eastAsia="標楷體" w:hint="eastAsia"/>
                <w:sz w:val="20"/>
                <w:szCs w:val="20"/>
              </w:rPr>
              <w:t>2</w:t>
            </w:r>
            <w:r w:rsidRPr="002430CD">
              <w:rPr>
                <w:rFonts w:eastAsia="標楷體" w:hint="eastAsia"/>
                <w:sz w:val="20"/>
                <w:szCs w:val="20"/>
              </w:rPr>
              <w:t>項第</w:t>
            </w:r>
            <w:r>
              <w:rPr>
                <w:rFonts w:eastAsia="標楷體" w:hint="eastAsia"/>
                <w:sz w:val="20"/>
                <w:szCs w:val="20"/>
              </w:rPr>
              <w:t>7</w:t>
            </w:r>
            <w:r w:rsidRPr="002430CD">
              <w:rPr>
                <w:rFonts w:eastAsia="標楷體" w:hint="eastAsia"/>
                <w:sz w:val="20"/>
                <w:szCs w:val="20"/>
              </w:rPr>
              <w:t>款</w:t>
            </w:r>
            <w:r w:rsidRPr="002430CD">
              <w:rPr>
                <w:rFonts w:eastAsia="標楷體" w:hint="eastAsia"/>
                <w:sz w:val="20"/>
              </w:rPr>
              <w:t>。</w:t>
            </w:r>
          </w:p>
          <w:p w14:paraId="241829B5" w14:textId="77777777" w:rsidR="00E64428" w:rsidRPr="002430CD" w:rsidRDefault="00E64428" w:rsidP="00E64428">
            <w:pPr>
              <w:kinsoku w:val="0"/>
              <w:overflowPunct w:val="0"/>
              <w:spacing w:line="260" w:lineRule="exact"/>
              <w:jc w:val="both"/>
              <w:rPr>
                <w:rFonts w:eastAsia="標楷體"/>
                <w:sz w:val="20"/>
              </w:rPr>
            </w:pPr>
          </w:p>
          <w:p w14:paraId="4E04C963" w14:textId="77777777" w:rsidR="00E64428" w:rsidRPr="002430CD" w:rsidRDefault="00E64428" w:rsidP="00E64428">
            <w:pPr>
              <w:kinsoku w:val="0"/>
              <w:overflowPunct w:val="0"/>
              <w:spacing w:line="260" w:lineRule="exact"/>
              <w:jc w:val="both"/>
              <w:rPr>
                <w:rFonts w:eastAsia="標楷體"/>
                <w:sz w:val="20"/>
              </w:rPr>
            </w:pPr>
          </w:p>
          <w:p w14:paraId="28AEC37E" w14:textId="77777777" w:rsidR="00E64428" w:rsidRDefault="00E64428" w:rsidP="00E64428">
            <w:pPr>
              <w:spacing w:line="260" w:lineRule="exact"/>
              <w:ind w:left="100" w:hangingChars="50" w:hanging="100"/>
              <w:jc w:val="both"/>
              <w:rPr>
                <w:rFonts w:eastAsia="標楷體"/>
                <w:sz w:val="20"/>
              </w:rPr>
            </w:pPr>
          </w:p>
          <w:p w14:paraId="538E7B29" w14:textId="77777777" w:rsidR="00E64428" w:rsidRDefault="00E64428" w:rsidP="00E64428">
            <w:pPr>
              <w:spacing w:line="260" w:lineRule="exact"/>
              <w:ind w:left="100" w:hangingChars="50" w:hanging="100"/>
              <w:jc w:val="both"/>
              <w:rPr>
                <w:rFonts w:eastAsia="標楷體"/>
                <w:sz w:val="20"/>
              </w:rPr>
            </w:pPr>
          </w:p>
          <w:p w14:paraId="1C17AB30" w14:textId="77777777" w:rsidR="00E64428" w:rsidRDefault="00E64428" w:rsidP="00E64428">
            <w:pPr>
              <w:spacing w:line="260" w:lineRule="exact"/>
              <w:ind w:left="100" w:hangingChars="50" w:hanging="100"/>
              <w:jc w:val="both"/>
              <w:rPr>
                <w:rFonts w:eastAsia="標楷體"/>
                <w:sz w:val="20"/>
              </w:rPr>
            </w:pPr>
          </w:p>
          <w:p w14:paraId="530F1B5D" w14:textId="77777777" w:rsidR="00E64428" w:rsidRDefault="00E64428" w:rsidP="00E64428">
            <w:pPr>
              <w:spacing w:line="260" w:lineRule="exact"/>
              <w:ind w:left="100" w:hangingChars="50" w:hanging="100"/>
              <w:jc w:val="both"/>
              <w:rPr>
                <w:rFonts w:eastAsia="標楷體"/>
                <w:sz w:val="20"/>
              </w:rPr>
            </w:pPr>
          </w:p>
          <w:p w14:paraId="0599B134" w14:textId="77777777" w:rsidR="00E64428" w:rsidRDefault="00E64428" w:rsidP="00E64428">
            <w:pPr>
              <w:spacing w:line="260" w:lineRule="exact"/>
              <w:ind w:left="100" w:hangingChars="50" w:hanging="100"/>
              <w:jc w:val="both"/>
              <w:rPr>
                <w:rFonts w:eastAsia="標楷體"/>
                <w:sz w:val="20"/>
              </w:rPr>
            </w:pPr>
          </w:p>
          <w:p w14:paraId="742FD960" w14:textId="77777777" w:rsidR="00E64428" w:rsidRDefault="00E64428" w:rsidP="00E64428">
            <w:pPr>
              <w:spacing w:line="260" w:lineRule="exact"/>
              <w:ind w:left="100" w:hangingChars="50" w:hanging="100"/>
              <w:jc w:val="both"/>
              <w:rPr>
                <w:rFonts w:eastAsia="標楷體"/>
                <w:sz w:val="20"/>
              </w:rPr>
            </w:pPr>
          </w:p>
          <w:p w14:paraId="6AB32EA2" w14:textId="77777777" w:rsidR="00E64428" w:rsidRDefault="00E64428" w:rsidP="00E64428">
            <w:pPr>
              <w:spacing w:line="260" w:lineRule="exact"/>
              <w:ind w:left="100" w:hangingChars="50" w:hanging="100"/>
              <w:jc w:val="both"/>
              <w:rPr>
                <w:rFonts w:eastAsia="標楷體"/>
                <w:sz w:val="20"/>
              </w:rPr>
            </w:pPr>
          </w:p>
          <w:p w14:paraId="7710F94E" w14:textId="77777777" w:rsidR="00E64428" w:rsidRDefault="00E64428" w:rsidP="00E64428">
            <w:pPr>
              <w:spacing w:line="260" w:lineRule="exact"/>
              <w:ind w:left="100" w:hangingChars="50" w:hanging="100"/>
              <w:jc w:val="both"/>
              <w:rPr>
                <w:rFonts w:eastAsia="標楷體"/>
                <w:sz w:val="20"/>
              </w:rPr>
            </w:pPr>
          </w:p>
          <w:p w14:paraId="61391A39" w14:textId="77777777" w:rsidR="00E64428" w:rsidRDefault="00E64428" w:rsidP="00E64428">
            <w:pPr>
              <w:spacing w:line="260" w:lineRule="exact"/>
              <w:ind w:left="100" w:hangingChars="50" w:hanging="100"/>
              <w:jc w:val="both"/>
              <w:rPr>
                <w:rFonts w:eastAsia="標楷體"/>
                <w:sz w:val="20"/>
              </w:rPr>
            </w:pPr>
          </w:p>
          <w:p w14:paraId="66AFE455" w14:textId="77777777" w:rsidR="00E64428" w:rsidRDefault="00E64428" w:rsidP="00E64428">
            <w:pPr>
              <w:spacing w:line="260" w:lineRule="exact"/>
              <w:ind w:left="100" w:hangingChars="50" w:hanging="100"/>
              <w:jc w:val="both"/>
              <w:rPr>
                <w:rFonts w:eastAsia="標楷體"/>
                <w:sz w:val="20"/>
              </w:rPr>
            </w:pPr>
          </w:p>
          <w:p w14:paraId="04D772BD" w14:textId="77777777" w:rsidR="00E64428" w:rsidRDefault="00E64428" w:rsidP="00E64428">
            <w:pPr>
              <w:spacing w:line="260" w:lineRule="exact"/>
              <w:ind w:left="100" w:hangingChars="50" w:hanging="100"/>
              <w:jc w:val="both"/>
              <w:rPr>
                <w:rFonts w:eastAsia="標楷體"/>
                <w:sz w:val="20"/>
              </w:rPr>
            </w:pPr>
          </w:p>
          <w:p w14:paraId="585978AD" w14:textId="77777777" w:rsidR="00E64428" w:rsidRDefault="00E64428" w:rsidP="00E64428">
            <w:pPr>
              <w:spacing w:line="260" w:lineRule="exact"/>
              <w:ind w:left="100" w:hangingChars="50" w:hanging="100"/>
              <w:jc w:val="both"/>
              <w:rPr>
                <w:rFonts w:eastAsia="標楷體"/>
                <w:sz w:val="20"/>
              </w:rPr>
            </w:pPr>
          </w:p>
          <w:p w14:paraId="7B7771A4" w14:textId="77777777" w:rsidR="00E64428" w:rsidRDefault="00E64428" w:rsidP="00E64428">
            <w:pPr>
              <w:spacing w:line="260" w:lineRule="exact"/>
              <w:ind w:left="100" w:hangingChars="50" w:hanging="100"/>
              <w:jc w:val="both"/>
              <w:rPr>
                <w:rFonts w:eastAsia="標楷體"/>
                <w:sz w:val="20"/>
              </w:rPr>
            </w:pPr>
          </w:p>
          <w:p w14:paraId="304F96E4" w14:textId="77777777" w:rsidR="00E64428" w:rsidRDefault="00E64428" w:rsidP="00E64428">
            <w:pPr>
              <w:spacing w:line="260" w:lineRule="exact"/>
              <w:ind w:left="100" w:hangingChars="50" w:hanging="100"/>
              <w:jc w:val="both"/>
              <w:rPr>
                <w:rFonts w:eastAsia="標楷體"/>
                <w:sz w:val="20"/>
              </w:rPr>
            </w:pPr>
          </w:p>
          <w:p w14:paraId="785C7B79" w14:textId="77777777" w:rsidR="00E64428" w:rsidRDefault="00E64428" w:rsidP="00E64428">
            <w:pPr>
              <w:spacing w:line="260" w:lineRule="exact"/>
              <w:ind w:left="100" w:hangingChars="50" w:hanging="100"/>
              <w:jc w:val="both"/>
              <w:rPr>
                <w:rFonts w:eastAsia="標楷體"/>
                <w:sz w:val="20"/>
              </w:rPr>
            </w:pPr>
          </w:p>
          <w:p w14:paraId="0EF9B836" w14:textId="77777777" w:rsidR="00E64428" w:rsidRPr="002430CD" w:rsidRDefault="00E64428" w:rsidP="00E64428">
            <w:pPr>
              <w:pStyle w:val="a5"/>
              <w:tabs>
                <w:tab w:val="clear" w:pos="4153"/>
                <w:tab w:val="clear" w:pos="8306"/>
              </w:tabs>
              <w:kinsoku w:val="0"/>
              <w:overflowPunct w:val="0"/>
              <w:snapToGrid/>
              <w:spacing w:line="260" w:lineRule="exact"/>
              <w:ind w:left="120" w:hanging="120"/>
              <w:jc w:val="both"/>
              <w:rPr>
                <w:rFonts w:eastAsia="標楷體"/>
              </w:rPr>
            </w:pPr>
            <w:r w:rsidRPr="000B18A7">
              <w:rPr>
                <w:rFonts w:eastAsia="標楷體" w:hint="eastAsia"/>
              </w:rPr>
              <w:t>105.07.01</w:t>
            </w:r>
            <w:proofErr w:type="gramStart"/>
            <w:r w:rsidRPr="000B18A7">
              <w:rPr>
                <w:rFonts w:eastAsia="標楷體" w:hint="eastAsia"/>
              </w:rPr>
              <w:t>臺</w:t>
            </w:r>
            <w:proofErr w:type="gramEnd"/>
            <w:r w:rsidRPr="000B18A7">
              <w:rPr>
                <w:rFonts w:eastAsia="標楷體" w:hint="eastAsia"/>
              </w:rPr>
              <w:t>證上一字第</w:t>
            </w:r>
            <w:r w:rsidRPr="000B18A7">
              <w:rPr>
                <w:rFonts w:eastAsia="標楷體" w:hint="eastAsia"/>
              </w:rPr>
              <w:t>1051803008</w:t>
            </w:r>
            <w:r w:rsidRPr="000B18A7">
              <w:rPr>
                <w:rFonts w:eastAsia="標楷體" w:hint="eastAsia"/>
              </w:rPr>
              <w:t>號函</w:t>
            </w:r>
          </w:p>
        </w:tc>
      </w:tr>
      <w:tr w:rsidR="00E64428" w:rsidRPr="002430CD" w14:paraId="42C1A162"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706A0D37"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lastRenderedPageBreak/>
              <w:t>3</w:t>
            </w:r>
            <w:r>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F89D9AA"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會計主管異動申報作業：</w:t>
            </w:r>
          </w:p>
          <w:p w14:paraId="56700AC6" w14:textId="77777777" w:rsidR="00E64428" w:rsidRPr="002430CD" w:rsidRDefault="00E64428" w:rsidP="00E64428">
            <w:pPr>
              <w:pStyle w:val="3"/>
              <w:spacing w:line="260" w:lineRule="exact"/>
              <w:rPr>
                <w:rFonts w:ascii="Times New Roman"/>
                <w:color w:val="auto"/>
                <w:sz w:val="20"/>
                <w:szCs w:val="24"/>
              </w:rPr>
            </w:pPr>
            <w:r w:rsidRPr="002430CD">
              <w:rPr>
                <w:rFonts w:ascii="Times New Roman" w:hint="eastAsia"/>
                <w:color w:val="auto"/>
                <w:sz w:val="20"/>
                <w:szCs w:val="24"/>
              </w:rPr>
              <w:t>1.</w:t>
            </w:r>
            <w:r w:rsidRPr="002430CD">
              <w:rPr>
                <w:rFonts w:ascii="Times New Roman" w:hint="eastAsia"/>
                <w:color w:val="auto"/>
                <w:sz w:val="20"/>
                <w:szCs w:val="24"/>
              </w:rPr>
              <w:t>會計主管異動情形</w:t>
            </w:r>
          </w:p>
          <w:p w14:paraId="235A3ABA" w14:textId="77777777" w:rsidR="00E64428" w:rsidRPr="002430CD" w:rsidRDefault="00E64428" w:rsidP="00E64428">
            <w:pPr>
              <w:spacing w:line="260" w:lineRule="exact"/>
              <w:rPr>
                <w:rFonts w:eastAsia="標楷體"/>
                <w:sz w:val="20"/>
              </w:rPr>
            </w:pPr>
          </w:p>
          <w:p w14:paraId="578BC185" w14:textId="77777777" w:rsidR="00E64428" w:rsidRPr="002430CD" w:rsidRDefault="00E64428" w:rsidP="00E64428">
            <w:pPr>
              <w:spacing w:line="260" w:lineRule="exact"/>
              <w:rPr>
                <w:rFonts w:eastAsia="標楷體"/>
                <w:sz w:val="20"/>
              </w:rPr>
            </w:pPr>
          </w:p>
          <w:p w14:paraId="278BDDE4" w14:textId="77777777" w:rsidR="00E64428" w:rsidRPr="002430CD" w:rsidRDefault="00E64428" w:rsidP="00E64428">
            <w:pPr>
              <w:spacing w:line="260" w:lineRule="exact"/>
              <w:rPr>
                <w:rFonts w:eastAsia="標楷體"/>
                <w:sz w:val="20"/>
              </w:rPr>
            </w:pPr>
          </w:p>
          <w:p w14:paraId="3BCC2DC0" w14:textId="77777777" w:rsidR="00E64428" w:rsidRPr="002430CD" w:rsidRDefault="00E64428" w:rsidP="00E64428">
            <w:pPr>
              <w:spacing w:line="260" w:lineRule="exact"/>
              <w:rPr>
                <w:rFonts w:eastAsia="標楷體"/>
                <w:sz w:val="20"/>
              </w:rPr>
            </w:pPr>
          </w:p>
          <w:p w14:paraId="2303E1E3" w14:textId="77777777" w:rsidR="00E64428" w:rsidRPr="002430CD" w:rsidRDefault="00E64428" w:rsidP="00E64428">
            <w:pPr>
              <w:pStyle w:val="3"/>
              <w:spacing w:line="260" w:lineRule="exact"/>
              <w:ind w:left="100" w:hanging="100"/>
              <w:rPr>
                <w:rFonts w:ascii="Times New Roman"/>
                <w:color w:val="auto"/>
                <w:sz w:val="20"/>
                <w:szCs w:val="24"/>
              </w:rPr>
            </w:pPr>
            <w:r w:rsidRPr="002430CD">
              <w:rPr>
                <w:rFonts w:ascii="Times New Roman" w:hint="eastAsia"/>
                <w:color w:val="auto"/>
                <w:sz w:val="20"/>
                <w:szCs w:val="24"/>
              </w:rPr>
              <w:t>2.</w:t>
            </w:r>
            <w:r w:rsidRPr="002430CD">
              <w:rPr>
                <w:rFonts w:ascii="Times New Roman" w:hint="eastAsia"/>
                <w:color w:val="auto"/>
                <w:sz w:val="20"/>
                <w:szCs w:val="24"/>
              </w:rPr>
              <w:t>會計主管不符資格條件調整職務公告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FD91B6"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p w14:paraId="28CBE190" w14:textId="77777777" w:rsidR="00E64428" w:rsidRPr="002430CD" w:rsidRDefault="00E64428" w:rsidP="00E64428">
            <w:pPr>
              <w:pStyle w:val="a3"/>
              <w:spacing w:line="260" w:lineRule="exact"/>
              <w:jc w:val="both"/>
              <w:rPr>
                <w:rFonts w:ascii="Times New Roman" w:eastAsia="標楷體" w:hAnsi="Times New Roman"/>
                <w:sz w:val="20"/>
              </w:rPr>
            </w:pPr>
          </w:p>
          <w:p w14:paraId="3099211D" w14:textId="77777777" w:rsidR="00E64428" w:rsidRPr="002430CD" w:rsidRDefault="00E64428" w:rsidP="00E64428">
            <w:pPr>
              <w:pStyle w:val="a3"/>
              <w:spacing w:line="260" w:lineRule="exact"/>
              <w:jc w:val="both"/>
              <w:rPr>
                <w:rFonts w:ascii="Times New Roman" w:eastAsia="標楷體" w:hAnsi="Times New Roman"/>
                <w:sz w:val="20"/>
              </w:rPr>
            </w:pPr>
          </w:p>
          <w:p w14:paraId="7D981A2B" w14:textId="77777777" w:rsidR="00E64428" w:rsidRPr="002430CD" w:rsidRDefault="00E64428" w:rsidP="00E64428">
            <w:pPr>
              <w:pStyle w:val="a3"/>
              <w:spacing w:line="260" w:lineRule="exact"/>
              <w:jc w:val="both"/>
              <w:rPr>
                <w:rFonts w:ascii="Times New Roman" w:eastAsia="標楷體" w:hAnsi="Times New Roman"/>
                <w:sz w:val="20"/>
              </w:rPr>
            </w:pPr>
          </w:p>
          <w:p w14:paraId="4F30CC25" w14:textId="77777777" w:rsidR="00E64428" w:rsidRPr="002430CD" w:rsidRDefault="00E64428" w:rsidP="00E64428">
            <w:pPr>
              <w:pStyle w:val="a3"/>
              <w:spacing w:line="260" w:lineRule="exact"/>
              <w:jc w:val="both"/>
              <w:rPr>
                <w:rFonts w:ascii="Times New Roman" w:eastAsia="標楷體" w:hAnsi="Times New Roman"/>
                <w:sz w:val="20"/>
              </w:rPr>
            </w:pPr>
          </w:p>
          <w:p w14:paraId="1E149045"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發現之日起</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5EF5EF7" w14:textId="4EE6679A" w:rsidR="00E64428" w:rsidRPr="00F30103" w:rsidRDefault="00E64428" w:rsidP="00F30103">
            <w:pPr>
              <w:kinsoku w:val="0"/>
              <w:overflowPunct w:val="0"/>
              <w:spacing w:line="260" w:lineRule="exact"/>
              <w:ind w:left="1"/>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會計主管現況或異動資料表申報</w:t>
            </w:r>
            <w:r w:rsidRPr="00F30103">
              <w:rPr>
                <w:rFonts w:eastAsia="標楷體" w:hint="eastAsia"/>
                <w:color w:val="000000" w:themeColor="text1"/>
                <w:sz w:val="20"/>
              </w:rPr>
              <w:t>)</w:t>
            </w:r>
            <w:r w:rsidR="00FA5C1E" w:rsidRPr="00F30103">
              <w:rPr>
                <w:rFonts w:eastAsia="標楷體" w:hint="eastAsia"/>
                <w:color w:val="000000" w:themeColor="text1"/>
                <w:sz w:val="20"/>
              </w:rPr>
              <w:t>，並將會計主管聲明書及相關資格證明文件上傳並確認</w:t>
            </w:r>
            <w:r w:rsidRPr="00F30103">
              <w:rPr>
                <w:rFonts w:eastAsia="標楷體" w:hint="eastAsia"/>
                <w:color w:val="000000" w:themeColor="text1"/>
                <w:sz w:val="20"/>
              </w:rPr>
              <w:t>。</w:t>
            </w:r>
          </w:p>
          <w:p w14:paraId="738AAA8F" w14:textId="77777777" w:rsidR="00E64428" w:rsidRPr="00F30103" w:rsidRDefault="00E64428" w:rsidP="00E64428">
            <w:pPr>
              <w:kinsoku w:val="0"/>
              <w:overflowPunct w:val="0"/>
              <w:spacing w:line="260" w:lineRule="exact"/>
              <w:jc w:val="both"/>
              <w:rPr>
                <w:rFonts w:eastAsia="標楷體"/>
                <w:color w:val="000000" w:themeColor="text1"/>
                <w:sz w:val="20"/>
              </w:rPr>
            </w:pPr>
          </w:p>
          <w:p w14:paraId="29BE1448" w14:textId="77777777" w:rsidR="00E64428" w:rsidRPr="00F30103" w:rsidRDefault="00E64428" w:rsidP="00E64428">
            <w:pPr>
              <w:kinsoku w:val="0"/>
              <w:overflowPunct w:val="0"/>
              <w:spacing w:line="260" w:lineRule="exact"/>
              <w:jc w:val="both"/>
              <w:rPr>
                <w:rFonts w:eastAsia="標楷體"/>
                <w:color w:val="000000" w:themeColor="text1"/>
                <w:sz w:val="20"/>
              </w:rPr>
            </w:pPr>
          </w:p>
          <w:p w14:paraId="7C1CCA05" w14:textId="77777777" w:rsidR="00E64428" w:rsidRPr="00F30103" w:rsidRDefault="00E64428" w:rsidP="00E64428">
            <w:pPr>
              <w:kinsoku w:val="0"/>
              <w:overflowPunct w:val="0"/>
              <w:spacing w:line="260" w:lineRule="exact"/>
              <w:jc w:val="both"/>
              <w:rPr>
                <w:rFonts w:eastAsia="標楷體"/>
                <w:color w:val="000000" w:themeColor="text1"/>
                <w:sz w:val="20"/>
              </w:rPr>
            </w:pPr>
            <w:r w:rsidRPr="00F30103">
              <w:rPr>
                <w:rFonts w:eastAsia="標楷體" w:hint="eastAsia"/>
                <w:color w:val="000000" w:themeColor="text1"/>
                <w:sz w:val="20"/>
              </w:rPr>
              <w:t>輸入「公開資訊觀測站」</w:t>
            </w:r>
            <w:r w:rsidRPr="00F30103">
              <w:rPr>
                <w:rFonts w:eastAsia="標楷體"/>
                <w:color w:val="000000" w:themeColor="text1"/>
                <w:sz w:val="20"/>
              </w:rPr>
              <w:t>(sii.twse.com.tw/</w:t>
            </w:r>
            <w:r w:rsidRPr="00F30103">
              <w:rPr>
                <w:rFonts w:eastAsia="標楷體" w:hint="eastAsia"/>
                <w:color w:val="000000" w:themeColor="text1"/>
                <w:sz w:val="20"/>
              </w:rPr>
              <w:t>會計主管資格條件及專業進修申報作業</w:t>
            </w:r>
            <w:r w:rsidRPr="00F30103">
              <w:rPr>
                <w:rFonts w:eastAsia="標楷體" w:hint="eastAsia"/>
                <w:color w:val="000000" w:themeColor="text1"/>
                <w:sz w:val="20"/>
              </w:rPr>
              <w:t>/</w:t>
            </w:r>
            <w:r w:rsidRPr="00F30103">
              <w:rPr>
                <w:rFonts w:eastAsia="標楷體" w:hint="eastAsia"/>
                <w:color w:val="000000" w:themeColor="text1"/>
                <w:sz w:val="20"/>
              </w:rPr>
              <w:t>會計主管不符資格條件調整職務公告申報</w:t>
            </w:r>
            <w:r w:rsidRPr="00F30103">
              <w:rPr>
                <w:rFonts w:eastAsia="標楷體" w:hint="eastAsia"/>
                <w:color w:val="000000" w:themeColor="text1"/>
                <w:sz w:val="20"/>
              </w:rPr>
              <w:t>)</w:t>
            </w:r>
            <w:r w:rsidRPr="00F30103">
              <w:rPr>
                <w:rFonts w:eastAsia="標楷體" w:hint="eastAsia"/>
                <w:color w:val="000000" w:themeColor="text1"/>
                <w:sz w:val="20"/>
              </w:rPr>
              <w:t>。</w:t>
            </w:r>
          </w:p>
          <w:p w14:paraId="777F2709" w14:textId="77777777" w:rsidR="00E64428" w:rsidRPr="00F30103" w:rsidRDefault="00E64428" w:rsidP="00E64428">
            <w:pPr>
              <w:kinsoku w:val="0"/>
              <w:overflowPunct w:val="0"/>
              <w:spacing w:line="260" w:lineRule="exact"/>
              <w:jc w:val="both"/>
              <w:rPr>
                <w:rFonts w:eastAsia="標楷體"/>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40982F9"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1.</w:t>
            </w: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9</w:t>
            </w:r>
            <w:r w:rsidRPr="002430CD">
              <w:rPr>
                <w:rFonts w:eastAsia="標楷體" w:hint="eastAsia"/>
              </w:rPr>
              <w:t>條。</w:t>
            </w:r>
          </w:p>
          <w:p w14:paraId="5BF26A4A" w14:textId="77777777" w:rsidR="00E64428" w:rsidRPr="002430CD" w:rsidRDefault="00E64428" w:rsidP="00E64428">
            <w:pPr>
              <w:pStyle w:val="a5"/>
              <w:kinsoku w:val="0"/>
              <w:overflowPunct w:val="0"/>
              <w:ind w:left="100" w:hangingChars="50" w:hanging="100"/>
              <w:rPr>
                <w:rFonts w:eastAsia="標楷體"/>
              </w:rPr>
            </w:pPr>
            <w:r w:rsidRPr="002430CD">
              <w:rPr>
                <w:rFonts w:eastAsia="標楷體" w:hint="eastAsia"/>
              </w:rPr>
              <w:t>2.97.8.1</w:t>
            </w:r>
            <w:proofErr w:type="gramStart"/>
            <w:r w:rsidRPr="002430CD">
              <w:rPr>
                <w:rFonts w:eastAsia="標楷體" w:hint="eastAsia"/>
              </w:rPr>
              <w:t>臺證治字</w:t>
            </w:r>
            <w:proofErr w:type="gramEnd"/>
            <w:r w:rsidRPr="002430CD">
              <w:rPr>
                <w:rFonts w:eastAsia="標楷體" w:hint="eastAsia"/>
              </w:rPr>
              <w:t>第</w:t>
            </w:r>
            <w:r w:rsidRPr="002430CD">
              <w:rPr>
                <w:rFonts w:eastAsia="標楷體" w:hint="eastAsia"/>
              </w:rPr>
              <w:t>097180216</w:t>
            </w:r>
            <w:r w:rsidRPr="002430CD">
              <w:rPr>
                <w:rFonts w:eastAsia="標楷體" w:hint="eastAsia"/>
              </w:rPr>
              <w:t>號函。</w:t>
            </w:r>
          </w:p>
          <w:p w14:paraId="7DE47EEF" w14:textId="77777777" w:rsidR="00E64428" w:rsidRPr="002430CD" w:rsidRDefault="00E64428" w:rsidP="00E64428">
            <w:pPr>
              <w:pStyle w:val="a5"/>
              <w:kinsoku w:val="0"/>
              <w:overflowPunct w:val="0"/>
              <w:ind w:left="100" w:hangingChars="50" w:hanging="100"/>
              <w:rPr>
                <w:rFonts w:eastAsia="標楷體"/>
              </w:rPr>
            </w:pPr>
          </w:p>
          <w:p w14:paraId="41E67FCD" w14:textId="77777777" w:rsidR="00E64428" w:rsidRPr="002430CD" w:rsidRDefault="00E64428" w:rsidP="00E64428">
            <w:pPr>
              <w:pStyle w:val="a5"/>
              <w:tabs>
                <w:tab w:val="clear" w:pos="4153"/>
                <w:tab w:val="clear" w:pos="8306"/>
              </w:tabs>
              <w:kinsoku w:val="0"/>
              <w:overflowPunct w:val="0"/>
              <w:snapToGrid/>
              <w:spacing w:line="260" w:lineRule="exact"/>
              <w:jc w:val="both"/>
              <w:rPr>
                <w:rFonts w:eastAsia="標楷體"/>
              </w:rPr>
            </w:pPr>
            <w:r w:rsidRPr="002430CD">
              <w:rPr>
                <w:rFonts w:eastAsia="標楷體" w:hint="eastAsia"/>
              </w:rPr>
              <w:t>金融監督管理委員會</w:t>
            </w:r>
            <w:r>
              <w:rPr>
                <w:rFonts w:eastAsia="標楷體" w:hint="eastAsia"/>
              </w:rPr>
              <w:t>101.7.25</w:t>
            </w:r>
            <w:r w:rsidRPr="002430CD">
              <w:rPr>
                <w:rFonts w:eastAsia="標楷體" w:hint="eastAsia"/>
              </w:rPr>
              <w:t>金</w:t>
            </w:r>
            <w:proofErr w:type="gramStart"/>
            <w:r w:rsidRPr="002430CD">
              <w:rPr>
                <w:rFonts w:eastAsia="標楷體" w:hint="eastAsia"/>
              </w:rPr>
              <w:t>管證</w:t>
            </w:r>
            <w:r>
              <w:rPr>
                <w:rFonts w:eastAsia="標楷體" w:hint="eastAsia"/>
              </w:rPr>
              <w:t>審</w:t>
            </w:r>
            <w:r w:rsidRPr="002430CD">
              <w:rPr>
                <w:rFonts w:eastAsia="標楷體" w:hint="eastAsia"/>
              </w:rPr>
              <w:t>字</w:t>
            </w:r>
            <w:proofErr w:type="gramEnd"/>
            <w:r w:rsidRPr="002430CD">
              <w:rPr>
                <w:rFonts w:eastAsia="標楷體" w:hint="eastAsia"/>
              </w:rPr>
              <w:t>第</w:t>
            </w:r>
            <w:r>
              <w:rPr>
                <w:rFonts w:eastAsia="標楷體" w:hint="eastAsia"/>
              </w:rPr>
              <w:t>1010033226</w:t>
            </w:r>
            <w:r w:rsidRPr="002430CD">
              <w:rPr>
                <w:rFonts w:eastAsia="標楷體" w:hint="eastAsia"/>
              </w:rPr>
              <w:t>號令發佈之「</w:t>
            </w:r>
            <w:r w:rsidRPr="002430CD">
              <w:rPr>
                <w:rFonts w:eastAsia="標楷體"/>
              </w:rPr>
              <w:t>發行人證券商證券交易所會計主管資格條件及專業進修辦法</w:t>
            </w:r>
            <w:r w:rsidRPr="002430CD">
              <w:rPr>
                <w:rFonts w:eastAsia="標楷體" w:hint="eastAsia"/>
              </w:rPr>
              <w:t>」第</w:t>
            </w:r>
            <w:r w:rsidRPr="002430CD">
              <w:rPr>
                <w:rFonts w:eastAsia="標楷體" w:hint="eastAsia"/>
              </w:rPr>
              <w:t>10</w:t>
            </w:r>
            <w:r w:rsidRPr="002430CD">
              <w:rPr>
                <w:rFonts w:eastAsia="標楷體" w:hint="eastAsia"/>
              </w:rPr>
              <w:t>條。</w:t>
            </w:r>
          </w:p>
        </w:tc>
      </w:tr>
      <w:tr w:rsidR="00E64428" w:rsidRPr="002430CD" w14:paraId="39571D04"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958F223"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36</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044DF1C6" w14:textId="77777777" w:rsidR="00E64428" w:rsidRPr="002430CD" w:rsidRDefault="00E64428" w:rsidP="00E64428">
            <w:pPr>
              <w:pStyle w:val="HTML"/>
              <w:spacing w:line="260" w:lineRule="exact"/>
              <w:jc w:val="both"/>
              <w:rPr>
                <w:rFonts w:ascii="Times New Roman" w:eastAsia="標楷體" w:hAnsi="Times New Roman"/>
                <w:color w:val="auto"/>
                <w:sz w:val="20"/>
              </w:rPr>
            </w:pPr>
            <w:r w:rsidRPr="002430CD">
              <w:rPr>
                <w:rFonts w:ascii="Times New Roman" w:eastAsia="標楷體" w:hAnsi="Times New Roman" w:hint="eastAsia"/>
                <w:color w:val="auto"/>
                <w:sz w:val="20"/>
              </w:rPr>
              <w:t>內部稽核主管異動申報作業：</w:t>
            </w:r>
          </w:p>
          <w:p w14:paraId="3D40F03A"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內部稽核主管異動情形</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F4CBCDB"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之即日</w:t>
            </w:r>
            <w:r w:rsidRPr="002430CD">
              <w:rPr>
                <w:rFonts w:ascii="Times New Roman" w:eastAsia="標楷體" w:hAnsi="Times New Roman" w:hint="eastAsia"/>
                <w:sz w:val="20"/>
              </w:rPr>
              <w:t>起</w:t>
            </w:r>
            <w:r>
              <w:rPr>
                <w:rFonts w:ascii="Times New Roman" w:eastAsia="標楷體" w:hAnsi="Times New Roman" w:hint="eastAsia"/>
                <w:sz w:val="20"/>
              </w:rPr>
              <w:t>算</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DF60AF4" w14:textId="20FE1571" w:rsidR="00E64428" w:rsidRPr="00F30103" w:rsidRDefault="00E64428" w:rsidP="00F30103">
            <w:pPr>
              <w:pStyle w:val="HTML"/>
              <w:spacing w:line="260" w:lineRule="exact"/>
              <w:ind w:left="1"/>
              <w:jc w:val="both"/>
              <w:rPr>
                <w:rFonts w:ascii="Times New Roman" w:eastAsia="標楷體" w:hAnsi="Times New Roman"/>
                <w:color w:val="000000" w:themeColor="text1"/>
                <w:sz w:val="20"/>
              </w:rPr>
            </w:pPr>
            <w:r w:rsidRPr="00F30103">
              <w:rPr>
                <w:rFonts w:ascii="Times New Roman" w:eastAsia="標楷體" w:hAnsi="Times New Roman" w:hint="eastAsia"/>
                <w:color w:val="000000" w:themeColor="text1"/>
                <w:sz w:val="20"/>
              </w:rPr>
              <w:t>輸入「公開資訊觀測站」</w:t>
            </w:r>
            <w:r w:rsidRPr="00F30103">
              <w:rPr>
                <w:rFonts w:ascii="Times New Roman" w:eastAsia="標楷體" w:hAnsi="Times New Roman"/>
                <w:color w:val="000000" w:themeColor="text1"/>
                <w:sz w:val="20"/>
              </w:rPr>
              <w:t>(sii.twse.com.tw/</w:t>
            </w:r>
            <w:r w:rsidRPr="00F30103">
              <w:rPr>
                <w:rFonts w:ascii="Times New Roman" w:eastAsia="標楷體" w:hAnsi="Times New Roman" w:hint="eastAsia"/>
                <w:color w:val="000000" w:themeColor="text1"/>
                <w:sz w:val="20"/>
              </w:rPr>
              <w:t>內部稽核申報作業</w:t>
            </w:r>
            <w:r w:rsidRPr="00F30103">
              <w:rPr>
                <w:rFonts w:ascii="Times New Roman" w:eastAsia="標楷體" w:hAnsi="Times New Roman" w:hint="eastAsia"/>
                <w:color w:val="000000" w:themeColor="text1"/>
                <w:sz w:val="20"/>
              </w:rPr>
              <w:t>/</w:t>
            </w:r>
            <w:r w:rsidRPr="00F30103">
              <w:rPr>
                <w:rFonts w:ascii="Times New Roman" w:eastAsia="標楷體" w:hAnsi="Times New Roman" w:hint="eastAsia"/>
                <w:color w:val="000000" w:themeColor="text1"/>
                <w:sz w:val="20"/>
              </w:rPr>
              <w:t>內部稽核主管異動資料申報表</w:t>
            </w:r>
            <w:r w:rsidRPr="00F30103">
              <w:rPr>
                <w:rFonts w:ascii="Times New Roman" w:eastAsia="標楷體" w:hAnsi="Times New Roman" w:hint="eastAsia"/>
                <w:color w:val="000000" w:themeColor="text1"/>
                <w:sz w:val="20"/>
              </w:rPr>
              <w:t>)</w:t>
            </w:r>
            <w:r w:rsidR="00FA5C1E" w:rsidRPr="00F30103">
              <w:rPr>
                <w:rFonts w:ascii="Times New Roman" w:eastAsia="標楷體" w:hAnsi="Times New Roman" w:hint="eastAsia"/>
                <w:color w:val="000000" w:themeColor="text1"/>
                <w:sz w:val="20"/>
              </w:rPr>
              <w:t>，並</w:t>
            </w:r>
            <w:r w:rsidR="00FA5C1E" w:rsidRPr="00F30103">
              <w:rPr>
                <w:rFonts w:eastAsia="標楷體" w:hint="eastAsia"/>
                <w:color w:val="000000" w:themeColor="text1"/>
                <w:sz w:val="20"/>
              </w:rPr>
              <w:t>將內部稽核主管聲明書及相關資格證明文件上傳</w:t>
            </w:r>
            <w:r w:rsidR="00511939" w:rsidRPr="00F30103">
              <w:rPr>
                <w:rFonts w:eastAsia="標楷體" w:hint="eastAsia"/>
                <w:color w:val="000000" w:themeColor="text1"/>
                <w:sz w:val="20"/>
              </w:rPr>
              <w:t>並確認</w:t>
            </w:r>
            <w:r w:rsidRPr="00F30103">
              <w:rPr>
                <w:rFonts w:ascii="Times New Roman" w:eastAsia="標楷體" w:hAnsi="Times New Roman" w:hint="eastAsia"/>
                <w:color w:val="000000" w:themeColor="text1"/>
                <w:sz w:val="20"/>
              </w:rPr>
              <w:t>。</w:t>
            </w:r>
          </w:p>
          <w:p w14:paraId="230F13F9" w14:textId="49FAF030" w:rsidR="00E64428" w:rsidRPr="00F30103" w:rsidRDefault="00E64428" w:rsidP="00F30103">
            <w:pPr>
              <w:pStyle w:val="HTML"/>
              <w:spacing w:line="260" w:lineRule="exact"/>
              <w:ind w:left="206" w:hangingChars="103" w:hanging="206"/>
              <w:jc w:val="both"/>
              <w:rPr>
                <w:rFonts w:ascii="Times New Roman" w:eastAsia="標楷體" w:hAnsi="Times New Roman"/>
                <w:color w:val="000000" w:themeColor="text1"/>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47E0F6D"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1</w:t>
            </w:r>
            <w:r w:rsidRPr="002430CD">
              <w:rPr>
                <w:rFonts w:eastAsia="標楷體" w:hint="eastAsia"/>
                <w:sz w:val="20"/>
              </w:rPr>
              <w:t>公開發行公司建立內部控制制度處理</w:t>
            </w:r>
            <w:proofErr w:type="gramStart"/>
            <w:r w:rsidRPr="002430CD">
              <w:rPr>
                <w:rFonts w:eastAsia="標楷體" w:hint="eastAsia"/>
                <w:sz w:val="20"/>
              </w:rPr>
              <w:t>準</w:t>
            </w:r>
            <w:proofErr w:type="gramEnd"/>
          </w:p>
          <w:p w14:paraId="43228584" w14:textId="77777777" w:rsidR="00E64428" w:rsidRDefault="00E64428" w:rsidP="00E64428">
            <w:pPr>
              <w:spacing w:line="260" w:lineRule="exact"/>
              <w:ind w:left="100" w:hangingChars="50" w:hanging="100"/>
              <w:rPr>
                <w:rFonts w:eastAsia="標楷體"/>
                <w:sz w:val="20"/>
              </w:rPr>
            </w:pPr>
            <w:r w:rsidRPr="002430CD">
              <w:rPr>
                <w:rFonts w:eastAsia="標楷體" w:hint="eastAsia"/>
                <w:sz w:val="20"/>
              </w:rPr>
              <w:t>則第</w:t>
            </w:r>
            <w:r w:rsidRPr="002430CD">
              <w:rPr>
                <w:rFonts w:eastAsia="標楷體" w:hint="eastAsia"/>
                <w:sz w:val="20"/>
              </w:rPr>
              <w:t>11</w:t>
            </w:r>
            <w:r w:rsidRPr="002430CD">
              <w:rPr>
                <w:rFonts w:eastAsia="標楷體" w:hint="eastAsia"/>
                <w:sz w:val="20"/>
              </w:rPr>
              <w:t>條</w:t>
            </w:r>
          </w:p>
          <w:p w14:paraId="1E68E648" w14:textId="77777777" w:rsidR="00E64428" w:rsidRPr="002430CD" w:rsidRDefault="00E64428" w:rsidP="00E64428">
            <w:pPr>
              <w:spacing w:line="260" w:lineRule="exact"/>
              <w:ind w:left="100" w:hangingChars="50" w:hanging="100"/>
              <w:rPr>
                <w:rFonts w:eastAsia="標楷體"/>
                <w:sz w:val="20"/>
              </w:rPr>
            </w:pPr>
            <w:r>
              <w:rPr>
                <w:rFonts w:eastAsia="標楷體" w:hint="eastAsia"/>
                <w:sz w:val="20"/>
              </w:rPr>
              <w:t>2.</w:t>
            </w:r>
            <w:r>
              <w:rPr>
                <w:rFonts w:eastAsia="標楷體" w:hint="eastAsia"/>
                <w:sz w:val="20"/>
              </w:rPr>
              <w:t>金融監督管理委員會</w:t>
            </w:r>
            <w:r w:rsidR="00961592">
              <w:rPr>
                <w:rFonts w:eastAsia="標楷體" w:hint="eastAsia"/>
                <w:sz w:val="20"/>
              </w:rPr>
              <w:t>103</w:t>
            </w:r>
            <w:r>
              <w:rPr>
                <w:rFonts w:eastAsia="標楷體" w:hint="eastAsia"/>
                <w:sz w:val="20"/>
              </w:rPr>
              <w:t>.</w:t>
            </w:r>
            <w:r w:rsidR="00961592">
              <w:rPr>
                <w:rFonts w:eastAsia="標楷體" w:hint="eastAsia"/>
                <w:sz w:val="20"/>
              </w:rPr>
              <w:t>10</w:t>
            </w:r>
            <w:r>
              <w:rPr>
                <w:rFonts w:eastAsia="標楷體" w:hint="eastAsia"/>
                <w:sz w:val="20"/>
              </w:rPr>
              <w:t>.</w:t>
            </w:r>
            <w:r w:rsidR="00961592">
              <w:rPr>
                <w:rFonts w:eastAsia="標楷體" w:hint="eastAsia"/>
                <w:sz w:val="20"/>
              </w:rPr>
              <w:t>1</w:t>
            </w:r>
            <w:r>
              <w:rPr>
                <w:rFonts w:eastAsia="標楷體" w:hint="eastAsia"/>
                <w:sz w:val="20"/>
              </w:rPr>
              <w:t>金</w:t>
            </w:r>
            <w:proofErr w:type="gramStart"/>
            <w:r>
              <w:rPr>
                <w:rFonts w:eastAsia="標楷體" w:hint="eastAsia"/>
                <w:sz w:val="20"/>
              </w:rPr>
              <w:t>管證審字</w:t>
            </w:r>
            <w:proofErr w:type="gramEnd"/>
            <w:r>
              <w:rPr>
                <w:rFonts w:eastAsia="標楷體" w:hint="eastAsia"/>
                <w:sz w:val="20"/>
              </w:rPr>
              <w:t>第</w:t>
            </w:r>
            <w:r w:rsidR="00961592">
              <w:rPr>
                <w:rFonts w:eastAsia="標楷體" w:hint="eastAsia"/>
                <w:sz w:val="20"/>
              </w:rPr>
              <w:t>10300391322</w:t>
            </w:r>
            <w:r>
              <w:rPr>
                <w:rFonts w:eastAsia="標楷體" w:hint="eastAsia"/>
                <w:sz w:val="20"/>
              </w:rPr>
              <w:t>號令。</w:t>
            </w:r>
          </w:p>
        </w:tc>
      </w:tr>
      <w:tr w:rsidR="00E64428" w:rsidRPr="002430CD" w14:paraId="34C79D2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E00F985"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37</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6713FB3" w14:textId="77777777" w:rsidR="00E64428" w:rsidRDefault="00E64428" w:rsidP="00E64428">
            <w:pPr>
              <w:spacing w:line="260" w:lineRule="exact"/>
              <w:jc w:val="both"/>
              <w:rPr>
                <w:rFonts w:eastAsia="標楷體"/>
                <w:sz w:val="20"/>
              </w:rPr>
            </w:pPr>
            <w:r w:rsidRPr="00BD3F95">
              <w:rPr>
                <w:rFonts w:eastAsia="標楷體" w:hint="eastAsia"/>
                <w:sz w:val="20"/>
              </w:rPr>
              <w:t>董事會</w:t>
            </w:r>
            <w:proofErr w:type="gramStart"/>
            <w:r w:rsidRPr="00BD3F95">
              <w:rPr>
                <w:rFonts w:eastAsia="標楷體" w:hint="eastAsia"/>
                <w:sz w:val="20"/>
              </w:rPr>
              <w:t>組成暨</w:t>
            </w:r>
            <w:r w:rsidRPr="00813B7E">
              <w:rPr>
                <w:rFonts w:eastAsia="標楷體" w:hint="eastAsia"/>
                <w:sz w:val="20"/>
              </w:rPr>
              <w:t>依證券</w:t>
            </w:r>
            <w:proofErr w:type="gramEnd"/>
            <w:r w:rsidRPr="00813B7E">
              <w:rPr>
                <w:rFonts w:eastAsia="標楷體" w:hint="eastAsia"/>
                <w:sz w:val="20"/>
              </w:rPr>
              <w:t>交易法規定設立功能性委員會</w:t>
            </w:r>
            <w:r>
              <w:rPr>
                <w:rFonts w:eastAsia="標楷體" w:hint="eastAsia"/>
                <w:sz w:val="20"/>
              </w:rPr>
              <w:t>之資訊：</w:t>
            </w:r>
          </w:p>
          <w:p w14:paraId="21A5B4CF" w14:textId="77777777" w:rsidR="00E64428" w:rsidRPr="002F3F6C" w:rsidRDefault="00E64428" w:rsidP="00E64428">
            <w:pPr>
              <w:spacing w:line="260" w:lineRule="exact"/>
              <w:jc w:val="both"/>
              <w:rPr>
                <w:rFonts w:eastAsia="標楷體"/>
                <w:sz w:val="20"/>
              </w:rPr>
            </w:pPr>
            <w:r>
              <w:rPr>
                <w:rFonts w:eastAsia="標楷體" w:hint="eastAsia"/>
                <w:sz w:val="20"/>
              </w:rPr>
              <w:t>1.</w:t>
            </w:r>
            <w:r w:rsidRPr="002F3F6C">
              <w:rPr>
                <w:rFonts w:eastAsia="標楷體" w:hint="eastAsia"/>
                <w:sz w:val="20"/>
              </w:rPr>
              <w:t>董事會組成之基本資訊。</w:t>
            </w:r>
          </w:p>
          <w:p w14:paraId="6D16298F" w14:textId="77777777" w:rsidR="00E64428" w:rsidRDefault="00E64428" w:rsidP="00E64428">
            <w:pPr>
              <w:spacing w:line="260" w:lineRule="exact"/>
              <w:jc w:val="both"/>
              <w:rPr>
                <w:rFonts w:eastAsia="標楷體"/>
                <w:sz w:val="20"/>
              </w:rPr>
            </w:pPr>
          </w:p>
          <w:p w14:paraId="06455448" w14:textId="77777777" w:rsidR="00E64428" w:rsidRDefault="00E64428" w:rsidP="00E64428">
            <w:pPr>
              <w:spacing w:line="260" w:lineRule="exact"/>
              <w:jc w:val="both"/>
              <w:rPr>
                <w:rFonts w:eastAsia="標楷體"/>
                <w:sz w:val="20"/>
              </w:rPr>
            </w:pPr>
          </w:p>
          <w:p w14:paraId="2CBEEF0D" w14:textId="77777777" w:rsidR="00E64428" w:rsidRDefault="00E64428" w:rsidP="00E64428">
            <w:pPr>
              <w:spacing w:line="260" w:lineRule="exact"/>
              <w:jc w:val="both"/>
              <w:rPr>
                <w:rFonts w:eastAsia="標楷體"/>
                <w:sz w:val="20"/>
              </w:rPr>
            </w:pPr>
          </w:p>
          <w:p w14:paraId="33E59599" w14:textId="77777777" w:rsidR="00E64428" w:rsidRDefault="00E64428" w:rsidP="00E64428">
            <w:pPr>
              <w:spacing w:line="260" w:lineRule="exact"/>
              <w:jc w:val="both"/>
              <w:rPr>
                <w:rFonts w:eastAsia="標楷體"/>
                <w:sz w:val="20"/>
              </w:rPr>
            </w:pPr>
          </w:p>
          <w:p w14:paraId="09A8DA30" w14:textId="77777777" w:rsidR="00E64428" w:rsidRPr="003D04E3" w:rsidRDefault="00E64428" w:rsidP="00E64428">
            <w:pPr>
              <w:spacing w:line="260" w:lineRule="exact"/>
              <w:jc w:val="both"/>
              <w:rPr>
                <w:rFonts w:eastAsia="標楷體"/>
                <w:sz w:val="20"/>
              </w:rPr>
            </w:pPr>
          </w:p>
          <w:p w14:paraId="2DC7217B" w14:textId="77777777" w:rsidR="00E64428" w:rsidRDefault="00E64428" w:rsidP="00E64428">
            <w:pPr>
              <w:spacing w:line="260" w:lineRule="exact"/>
              <w:jc w:val="both"/>
              <w:rPr>
                <w:rFonts w:eastAsia="標楷體"/>
                <w:sz w:val="20"/>
              </w:rPr>
            </w:pPr>
            <w:r>
              <w:rPr>
                <w:rFonts w:eastAsia="標楷體"/>
                <w:sz w:val="20"/>
              </w:rPr>
              <w:t>2</w:t>
            </w:r>
            <w:r>
              <w:rPr>
                <w:rFonts w:eastAsia="標楷體" w:hint="eastAsia"/>
                <w:sz w:val="20"/>
              </w:rPr>
              <w:t>.</w:t>
            </w:r>
            <w:r w:rsidRPr="002430CD">
              <w:rPr>
                <w:rFonts w:eastAsia="標楷體" w:hint="eastAsia"/>
                <w:sz w:val="20"/>
              </w:rPr>
              <w:t>設置</w:t>
            </w:r>
            <w:r>
              <w:rPr>
                <w:rFonts w:eastAsia="標楷體" w:hint="eastAsia"/>
                <w:sz w:val="20"/>
              </w:rPr>
              <w:t>或</w:t>
            </w:r>
            <w:r w:rsidRPr="002430CD">
              <w:rPr>
                <w:rFonts w:eastAsia="標楷體" w:hint="eastAsia"/>
                <w:sz w:val="20"/>
              </w:rPr>
              <w:t>廢止</w:t>
            </w:r>
            <w:r>
              <w:rPr>
                <w:rFonts w:eastAsia="標楷體" w:hint="eastAsia"/>
                <w:sz w:val="20"/>
              </w:rPr>
              <w:t>功能性委員會。</w:t>
            </w:r>
          </w:p>
          <w:p w14:paraId="4B5C2E72" w14:textId="77777777" w:rsidR="00E64428" w:rsidRPr="003D04E3" w:rsidRDefault="00E64428" w:rsidP="00E64428">
            <w:pPr>
              <w:spacing w:line="260" w:lineRule="exact"/>
              <w:jc w:val="both"/>
              <w:rPr>
                <w:rFonts w:eastAsia="標楷體"/>
                <w:sz w:val="20"/>
              </w:rPr>
            </w:pPr>
          </w:p>
          <w:p w14:paraId="2A6E9F2F" w14:textId="77777777" w:rsidR="00E64428" w:rsidRDefault="00E64428" w:rsidP="00E64428">
            <w:pPr>
              <w:spacing w:line="260" w:lineRule="exact"/>
              <w:jc w:val="both"/>
              <w:rPr>
                <w:rFonts w:eastAsia="標楷體"/>
                <w:sz w:val="20"/>
              </w:rPr>
            </w:pPr>
            <w:r>
              <w:rPr>
                <w:rFonts w:eastAsia="標楷體"/>
                <w:sz w:val="20"/>
              </w:rPr>
              <w:t>3</w:t>
            </w:r>
            <w:r>
              <w:rPr>
                <w:rFonts w:eastAsia="標楷體" w:hint="eastAsia"/>
                <w:sz w:val="20"/>
              </w:rPr>
              <w:t>.</w:t>
            </w:r>
            <w:r w:rsidRPr="002430CD">
              <w:rPr>
                <w:rFonts w:eastAsia="標楷體" w:hint="eastAsia"/>
                <w:sz w:val="20"/>
              </w:rPr>
              <w:t>成員</w:t>
            </w:r>
            <w:r>
              <w:rPr>
                <w:rFonts w:eastAsia="標楷體" w:hint="eastAsia"/>
                <w:sz w:val="20"/>
              </w:rPr>
              <w:t>委</w:t>
            </w:r>
            <w:r>
              <w:rPr>
                <w:rFonts w:eastAsia="標楷體" w:hint="eastAsia"/>
                <w:sz w:val="20"/>
              </w:rPr>
              <w:t>(</w:t>
            </w:r>
            <w:r>
              <w:rPr>
                <w:rFonts w:eastAsia="標楷體" w:hint="eastAsia"/>
                <w:sz w:val="20"/>
              </w:rPr>
              <w:t>選</w:t>
            </w:r>
            <w:r>
              <w:rPr>
                <w:rFonts w:eastAsia="標楷體" w:hint="eastAsia"/>
                <w:sz w:val="20"/>
              </w:rPr>
              <w:t>)</w:t>
            </w:r>
            <w:r>
              <w:rPr>
                <w:rFonts w:eastAsia="標楷體" w:hint="eastAsia"/>
                <w:sz w:val="20"/>
              </w:rPr>
              <w:t>任及異動。</w:t>
            </w:r>
          </w:p>
          <w:p w14:paraId="02ECC8C5" w14:textId="619AB69A" w:rsidR="00E64428" w:rsidRDefault="00E64428" w:rsidP="00E64428">
            <w:pPr>
              <w:spacing w:line="260" w:lineRule="exact"/>
              <w:ind w:left="223" w:hanging="223"/>
              <w:jc w:val="both"/>
              <w:rPr>
                <w:rFonts w:eastAsia="標楷體"/>
                <w:sz w:val="20"/>
              </w:rPr>
            </w:pPr>
          </w:p>
          <w:p w14:paraId="075C28B6" w14:textId="77777777" w:rsidR="00A1027E" w:rsidRPr="003D04E3" w:rsidRDefault="00A1027E" w:rsidP="00E64428">
            <w:pPr>
              <w:spacing w:line="260" w:lineRule="exact"/>
              <w:ind w:left="223" w:hanging="223"/>
              <w:jc w:val="both"/>
              <w:rPr>
                <w:rFonts w:eastAsia="標楷體"/>
                <w:sz w:val="20"/>
              </w:rPr>
            </w:pPr>
          </w:p>
          <w:p w14:paraId="50DEDD72" w14:textId="4C97663E" w:rsidR="00E64428" w:rsidRDefault="00A878C9" w:rsidP="00E64428">
            <w:pPr>
              <w:spacing w:line="260" w:lineRule="exact"/>
              <w:ind w:left="223" w:hanging="223"/>
              <w:jc w:val="both"/>
              <w:rPr>
                <w:rFonts w:eastAsia="標楷體"/>
                <w:sz w:val="20"/>
              </w:rPr>
            </w:pPr>
            <w:r>
              <w:rPr>
                <w:rFonts w:eastAsia="標楷體" w:hint="eastAsia"/>
                <w:sz w:val="20"/>
              </w:rPr>
              <w:t>4</w:t>
            </w:r>
            <w:r w:rsidR="00E64428">
              <w:rPr>
                <w:rFonts w:eastAsia="標楷體" w:hint="eastAsia"/>
                <w:sz w:val="20"/>
              </w:rPr>
              <w:t>.</w:t>
            </w:r>
            <w:r w:rsidR="00E64428">
              <w:rPr>
                <w:rFonts w:eastAsia="標楷體" w:hint="eastAsia"/>
                <w:sz w:val="20"/>
              </w:rPr>
              <w:t>功能性委員會運作情形</w:t>
            </w:r>
            <w:r>
              <w:rPr>
                <w:rFonts w:eastAsia="標楷體" w:hint="eastAsia"/>
                <w:sz w:val="20"/>
              </w:rPr>
              <w:t>。</w:t>
            </w:r>
          </w:p>
          <w:p w14:paraId="10E23AE2" w14:textId="77777777" w:rsidR="00E64428" w:rsidRPr="00FB0B52" w:rsidRDefault="00E64428" w:rsidP="00E64428">
            <w:pPr>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F999C3" w14:textId="77777777" w:rsidR="00E64428" w:rsidRPr="00854CFB" w:rsidRDefault="00E64428" w:rsidP="00E64428">
            <w:pPr>
              <w:pStyle w:val="a5"/>
              <w:spacing w:line="260" w:lineRule="exact"/>
              <w:jc w:val="both"/>
              <w:rPr>
                <w:rFonts w:eastAsia="標楷體"/>
              </w:rPr>
            </w:pPr>
          </w:p>
          <w:p w14:paraId="6F8CA760" w14:textId="77777777" w:rsidR="00E64428" w:rsidRPr="00854CFB" w:rsidRDefault="00E64428" w:rsidP="00E64428">
            <w:pPr>
              <w:pStyle w:val="a5"/>
              <w:spacing w:line="260" w:lineRule="exact"/>
              <w:jc w:val="both"/>
              <w:rPr>
                <w:rFonts w:eastAsia="標楷體"/>
              </w:rPr>
            </w:pPr>
          </w:p>
          <w:p w14:paraId="01FE1067" w14:textId="77777777" w:rsidR="00E64428" w:rsidRDefault="00E64428" w:rsidP="00E64428">
            <w:pPr>
              <w:pStyle w:val="a5"/>
              <w:spacing w:line="260" w:lineRule="exact"/>
              <w:jc w:val="both"/>
              <w:rPr>
                <w:rFonts w:eastAsia="標楷體"/>
              </w:rPr>
            </w:pPr>
          </w:p>
          <w:p w14:paraId="0AC80315" w14:textId="77777777" w:rsidR="00E64428"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362AF0EF" w14:textId="77777777" w:rsidR="00E64428" w:rsidRDefault="00E64428" w:rsidP="00E64428">
            <w:pPr>
              <w:pStyle w:val="a5"/>
              <w:spacing w:line="260" w:lineRule="exact"/>
              <w:jc w:val="both"/>
              <w:rPr>
                <w:rFonts w:eastAsia="標楷體"/>
              </w:rPr>
            </w:pPr>
          </w:p>
          <w:p w14:paraId="2869C30E" w14:textId="77777777" w:rsidR="00E64428" w:rsidRDefault="00E64428" w:rsidP="00E64428">
            <w:pPr>
              <w:pStyle w:val="a5"/>
              <w:spacing w:line="260" w:lineRule="exact"/>
              <w:jc w:val="both"/>
              <w:rPr>
                <w:rFonts w:eastAsia="標楷體"/>
              </w:rPr>
            </w:pPr>
          </w:p>
          <w:p w14:paraId="7C6CAA27" w14:textId="77777777" w:rsidR="00E64428" w:rsidRDefault="00E64428" w:rsidP="00E64428">
            <w:pPr>
              <w:pStyle w:val="a5"/>
              <w:spacing w:line="260" w:lineRule="exact"/>
              <w:jc w:val="both"/>
              <w:rPr>
                <w:rFonts w:eastAsia="標楷體"/>
              </w:rPr>
            </w:pPr>
            <w:r>
              <w:rPr>
                <w:rFonts w:eastAsia="標楷體" w:hint="eastAsia"/>
              </w:rPr>
              <w:t>發生異動之次一營業日交易時間開始二小時前輸入。</w:t>
            </w:r>
          </w:p>
          <w:p w14:paraId="6FC8919A" w14:textId="77777777" w:rsidR="00E64428" w:rsidRDefault="00E64428" w:rsidP="00E64428">
            <w:pPr>
              <w:pStyle w:val="a5"/>
              <w:spacing w:line="260" w:lineRule="exact"/>
              <w:jc w:val="both"/>
              <w:rPr>
                <w:rFonts w:eastAsia="標楷體"/>
              </w:rPr>
            </w:pPr>
          </w:p>
          <w:p w14:paraId="7C86AF76" w14:textId="77777777" w:rsidR="00E64428" w:rsidRPr="00854CFB" w:rsidRDefault="00E64428" w:rsidP="00E64428">
            <w:pPr>
              <w:pStyle w:val="a5"/>
              <w:spacing w:line="260" w:lineRule="exact"/>
              <w:jc w:val="both"/>
              <w:rPr>
                <w:rFonts w:eastAsia="標楷體"/>
              </w:rPr>
            </w:pPr>
            <w:r w:rsidRPr="00854CFB">
              <w:rPr>
                <w:rFonts w:eastAsia="標楷體" w:hint="eastAsia"/>
              </w:rPr>
              <w:t>次一營業日交易時間開始</w:t>
            </w:r>
            <w:r>
              <w:rPr>
                <w:rFonts w:eastAsia="標楷體" w:hint="eastAsia"/>
              </w:rPr>
              <w:t>二小時</w:t>
            </w:r>
            <w:r w:rsidRPr="00854CFB">
              <w:rPr>
                <w:rFonts w:eastAsia="標楷體" w:hint="eastAsia"/>
              </w:rPr>
              <w:t>前。</w:t>
            </w:r>
          </w:p>
          <w:p w14:paraId="56063F12" w14:textId="77777777" w:rsidR="00E64428" w:rsidRPr="00854CFB" w:rsidRDefault="00E64428" w:rsidP="00E64428">
            <w:pPr>
              <w:pStyle w:val="a5"/>
              <w:spacing w:line="260" w:lineRule="exact"/>
              <w:jc w:val="both"/>
              <w:rPr>
                <w:rFonts w:eastAsia="標楷體"/>
              </w:rPr>
            </w:pPr>
          </w:p>
          <w:p w14:paraId="48AE8375"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854CFB">
              <w:rPr>
                <w:rFonts w:eastAsia="標楷體" w:hint="eastAsia"/>
              </w:rPr>
              <w:t>二日內。</w:t>
            </w:r>
          </w:p>
          <w:p w14:paraId="1F1A77BC" w14:textId="77777777" w:rsidR="00E64428" w:rsidRDefault="00E64428" w:rsidP="00E64428">
            <w:pPr>
              <w:pStyle w:val="a5"/>
              <w:spacing w:line="260" w:lineRule="exact"/>
              <w:jc w:val="both"/>
              <w:rPr>
                <w:rFonts w:eastAsia="標楷體"/>
              </w:rPr>
            </w:pPr>
          </w:p>
          <w:p w14:paraId="557026D6" w14:textId="77777777" w:rsidR="00E64428" w:rsidRPr="00854CFB" w:rsidRDefault="00E64428" w:rsidP="00E64428">
            <w:pPr>
              <w:pStyle w:val="a5"/>
              <w:spacing w:line="260" w:lineRule="exact"/>
              <w:jc w:val="both"/>
              <w:rPr>
                <w:rFonts w:eastAsia="標楷體"/>
              </w:rPr>
            </w:pPr>
          </w:p>
          <w:p w14:paraId="4A8EBAC8" w14:textId="5F3F83DC" w:rsidR="00E64428" w:rsidRPr="00854CFB" w:rsidRDefault="00A878C9" w:rsidP="00E4327D">
            <w:pPr>
              <w:pStyle w:val="a5"/>
              <w:spacing w:line="260" w:lineRule="exact"/>
              <w:jc w:val="both"/>
              <w:rPr>
                <w:rFonts w:eastAsia="標楷體"/>
              </w:rPr>
            </w:pPr>
            <w:r w:rsidRPr="0060490E">
              <w:rPr>
                <w:rFonts w:eastAsia="標楷體" w:hint="eastAsia"/>
              </w:rPr>
              <w:t>每年</w:t>
            </w:r>
            <w:r w:rsidR="00E4327D">
              <w:rPr>
                <w:rFonts w:eastAsia="標楷體" w:hint="eastAsia"/>
              </w:rPr>
              <w:t>1</w:t>
            </w:r>
            <w:r w:rsidRPr="0060490E">
              <w:rPr>
                <w:rFonts w:eastAsia="標楷體" w:hint="eastAsia"/>
              </w:rPr>
              <w:t>月</w:t>
            </w:r>
            <w:r w:rsidR="00E4327D">
              <w:rPr>
                <w:rFonts w:eastAsia="標楷體" w:hint="eastAsia"/>
              </w:rPr>
              <w:t>10</w:t>
            </w:r>
            <w:r w:rsidRPr="0060490E">
              <w:rPr>
                <w:rFonts w:eastAsia="標楷體" w:hint="eastAsia"/>
              </w:rPr>
              <w:t>日</w:t>
            </w:r>
            <w:r w:rsidRPr="004E2D57">
              <w:rPr>
                <w:rFonts w:eastAsia="標楷體" w:hint="eastAsia"/>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A058BB" w14:textId="77777777" w:rsidR="00E64428" w:rsidRPr="00854CFB" w:rsidRDefault="00E64428" w:rsidP="00E64428">
            <w:pPr>
              <w:pStyle w:val="HTML"/>
              <w:spacing w:line="260" w:lineRule="exact"/>
              <w:jc w:val="both"/>
              <w:rPr>
                <w:rFonts w:eastAsia="標楷體"/>
                <w:color w:val="auto"/>
                <w:sz w:val="20"/>
              </w:rPr>
            </w:pPr>
          </w:p>
          <w:p w14:paraId="0278E21E" w14:textId="77777777" w:rsidR="00E64428" w:rsidRPr="00854CFB" w:rsidRDefault="00E64428" w:rsidP="00E64428">
            <w:pPr>
              <w:pStyle w:val="HTML"/>
              <w:spacing w:line="260" w:lineRule="exact"/>
              <w:jc w:val="both"/>
              <w:rPr>
                <w:rFonts w:eastAsia="標楷體"/>
                <w:color w:val="auto"/>
                <w:sz w:val="20"/>
              </w:rPr>
            </w:pPr>
          </w:p>
          <w:p w14:paraId="728746C0" w14:textId="77777777" w:rsidR="00E64428" w:rsidRDefault="00E64428" w:rsidP="00E64428">
            <w:pPr>
              <w:pStyle w:val="HTML"/>
              <w:spacing w:line="260" w:lineRule="exact"/>
              <w:jc w:val="both"/>
              <w:rPr>
                <w:rFonts w:eastAsia="標楷體"/>
                <w:color w:val="auto"/>
                <w:sz w:val="20"/>
              </w:rPr>
            </w:pPr>
          </w:p>
          <w:p w14:paraId="4AB23A4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ascii="標楷體" w:eastAsia="標楷體" w:hAnsi="標楷體" w:hint="eastAsia"/>
                <w:color w:val="auto"/>
                <w:sz w:val="20"/>
                <w:szCs w:val="20"/>
              </w:rPr>
              <w:t>公司治理資訊之揭露辦理情形申報作業/</w:t>
            </w:r>
            <w:r w:rsidRPr="00892C92">
              <w:rPr>
                <w:rFonts w:ascii="標楷體" w:eastAsia="標楷體" w:hAnsi="標楷體" w:hint="eastAsia"/>
                <w:color w:val="auto"/>
                <w:sz w:val="20"/>
                <w:szCs w:val="20"/>
              </w:rPr>
              <w:t>公司治理組織架構(含董事會組成之基本資訊)申報作業</w:t>
            </w:r>
            <w:r w:rsidRPr="00854CFB">
              <w:rPr>
                <w:rFonts w:eastAsia="標楷體" w:hint="eastAsia"/>
                <w:color w:val="auto"/>
                <w:sz w:val="20"/>
              </w:rPr>
              <w:t>)</w:t>
            </w:r>
            <w:r w:rsidRPr="00854CFB">
              <w:rPr>
                <w:rFonts w:eastAsia="標楷體" w:hint="eastAsia"/>
                <w:color w:val="auto"/>
                <w:sz w:val="20"/>
              </w:rPr>
              <w:t>。</w:t>
            </w:r>
          </w:p>
          <w:p w14:paraId="32717574" w14:textId="77777777" w:rsidR="00E64428" w:rsidRDefault="00E64428" w:rsidP="00E64428">
            <w:pPr>
              <w:pStyle w:val="HTML"/>
              <w:spacing w:line="260" w:lineRule="exact"/>
              <w:jc w:val="both"/>
              <w:rPr>
                <w:rFonts w:eastAsia="標楷體"/>
                <w:color w:val="auto"/>
                <w:sz w:val="20"/>
              </w:rPr>
            </w:pPr>
          </w:p>
          <w:p w14:paraId="45B3B291" w14:textId="77777777" w:rsidR="00E64428" w:rsidRDefault="00E64428" w:rsidP="00E64428">
            <w:pPr>
              <w:pStyle w:val="HTML"/>
              <w:spacing w:line="260" w:lineRule="exact"/>
              <w:jc w:val="both"/>
              <w:rPr>
                <w:rFonts w:eastAsia="標楷體"/>
                <w:color w:val="auto"/>
                <w:sz w:val="20"/>
              </w:rPr>
            </w:pPr>
            <w:r>
              <w:rPr>
                <w:rFonts w:eastAsia="標楷體" w:hint="eastAsia"/>
                <w:color w:val="auto"/>
                <w:sz w:val="20"/>
              </w:rPr>
              <w:t>第一上市公司及創新板第一上市公司應申報「公開資訊觀測站」</w:t>
            </w:r>
            <w:r>
              <w:rPr>
                <w:rFonts w:eastAsia="標楷體" w:hint="eastAsia"/>
                <w:color w:val="auto"/>
                <w:sz w:val="20"/>
              </w:rPr>
              <w:t xml:space="preserve"> (</w:t>
            </w:r>
            <w:r w:rsidRPr="006A1B8A">
              <w:rPr>
                <w:rFonts w:ascii="Times New Roman" w:eastAsia="標楷體" w:hAnsi="Times New Roman" w:cs="Times New Roman"/>
                <w:color w:val="auto"/>
                <w:sz w:val="20"/>
              </w:rPr>
              <w:t>sii.twse.com.tw/</w:t>
            </w:r>
            <w:r>
              <w:rPr>
                <w:rFonts w:eastAsia="標楷體" w:hint="eastAsia"/>
                <w:color w:val="auto"/>
                <w:sz w:val="20"/>
              </w:rPr>
              <w:t>外國企業董事暨總經理異動即時維護申報</w:t>
            </w:r>
            <w:r>
              <w:rPr>
                <w:rFonts w:eastAsia="標楷體" w:hint="eastAsia"/>
                <w:color w:val="auto"/>
                <w:sz w:val="20"/>
              </w:rPr>
              <w:t>)</w:t>
            </w:r>
            <w:r>
              <w:rPr>
                <w:rFonts w:eastAsia="標楷體" w:hint="eastAsia"/>
                <w:color w:val="auto"/>
                <w:sz w:val="20"/>
              </w:rPr>
              <w:t>。</w:t>
            </w:r>
          </w:p>
          <w:p w14:paraId="19D62CD6" w14:textId="77777777" w:rsidR="00E64428" w:rsidRDefault="00E64428" w:rsidP="00E64428">
            <w:pPr>
              <w:pStyle w:val="HTML"/>
              <w:spacing w:line="260" w:lineRule="exact"/>
              <w:jc w:val="both"/>
              <w:rPr>
                <w:rFonts w:eastAsia="標楷體"/>
                <w:color w:val="auto"/>
                <w:sz w:val="20"/>
              </w:rPr>
            </w:pPr>
          </w:p>
          <w:p w14:paraId="4882BE25" w14:textId="77777777" w:rsidR="00E64428" w:rsidRDefault="00E64428" w:rsidP="00E64428">
            <w:pPr>
              <w:pStyle w:val="HTML"/>
              <w:spacing w:line="260" w:lineRule="exact"/>
              <w:jc w:val="both"/>
              <w:rPr>
                <w:rFonts w:eastAsia="標楷體"/>
                <w:color w:val="auto"/>
                <w:sz w:val="20"/>
              </w:rPr>
            </w:pPr>
          </w:p>
          <w:p w14:paraId="5AC57851"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重大訊息申報作業</w:t>
            </w:r>
            <w:r w:rsidRPr="00854CFB">
              <w:rPr>
                <w:rFonts w:eastAsia="標楷體" w:hint="eastAsia"/>
                <w:color w:val="auto"/>
                <w:sz w:val="20"/>
              </w:rPr>
              <w:t>)</w:t>
            </w:r>
            <w:r w:rsidRPr="00854CFB">
              <w:rPr>
                <w:rFonts w:eastAsia="標楷體" w:hint="eastAsia"/>
                <w:color w:val="auto"/>
                <w:sz w:val="20"/>
              </w:rPr>
              <w:t>做重大訊息公告。</w:t>
            </w:r>
          </w:p>
          <w:p w14:paraId="64A5A453" w14:textId="77777777" w:rsidR="00E64428" w:rsidRPr="00854CFB" w:rsidRDefault="00E64428" w:rsidP="00E64428">
            <w:pPr>
              <w:pStyle w:val="HTML"/>
              <w:spacing w:line="260" w:lineRule="exact"/>
              <w:jc w:val="both"/>
              <w:rPr>
                <w:rFonts w:eastAsia="標楷體"/>
                <w:color w:val="auto"/>
                <w:sz w:val="20"/>
              </w:rPr>
            </w:pPr>
          </w:p>
          <w:p w14:paraId="419DE961" w14:textId="1DB6603C"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sidDel="00696CFA">
              <w:rPr>
                <w:rFonts w:eastAsia="標楷體"/>
                <w:color w:val="auto"/>
                <w:sz w:val="20"/>
              </w:rPr>
              <w:t xml:space="preserve"> </w:t>
            </w:r>
            <w:r w:rsidRPr="00854CFB">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szCs w:val="20"/>
              </w:rPr>
              <w:t>公</w:t>
            </w:r>
            <w:r w:rsidRPr="00854CFB">
              <w:rPr>
                <w:rFonts w:ascii="標楷體" w:eastAsia="標楷體" w:hAnsi="標楷體" w:hint="eastAsia"/>
                <w:color w:val="auto"/>
                <w:sz w:val="20"/>
                <w:szCs w:val="20"/>
              </w:rPr>
              <w:t>司治理資訊之揭露辦理情形申報作業/設定功能性委員會及組織成員</w:t>
            </w:r>
            <w:r w:rsidR="00EA66ED">
              <w:rPr>
                <w:rFonts w:eastAsia="標楷體" w:hint="eastAsia"/>
                <w:color w:val="auto"/>
                <w:sz w:val="20"/>
              </w:rPr>
              <w:t>。</w:t>
            </w:r>
          </w:p>
          <w:p w14:paraId="620F1749" w14:textId="77777777" w:rsidR="00E64428" w:rsidRPr="00854CFB" w:rsidRDefault="00E64428" w:rsidP="00E64428">
            <w:pPr>
              <w:pStyle w:val="HTML"/>
              <w:spacing w:line="260" w:lineRule="exact"/>
              <w:jc w:val="both"/>
              <w:rPr>
                <w:rFonts w:eastAsia="標楷體"/>
                <w:color w:val="auto"/>
                <w:sz w:val="20"/>
              </w:rPr>
            </w:pPr>
          </w:p>
          <w:p w14:paraId="77FD3EAE"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color w:val="auto"/>
                <w:sz w:val="20"/>
              </w:rPr>
              <w:t>(</w:t>
            </w:r>
            <w:r w:rsidRPr="006A1B8A">
              <w:rPr>
                <w:rFonts w:ascii="Times New Roman" w:eastAsia="標楷體" w:hAnsi="Times New Roman" w:cs="Times New Roman"/>
                <w:color w:val="auto"/>
                <w:sz w:val="20"/>
              </w:rPr>
              <w:t>sii.twse.com.tw</w:t>
            </w:r>
            <w:r w:rsidRPr="00A65C4B">
              <w:rPr>
                <w:rFonts w:ascii="Times New Roman" w:eastAsia="標楷體" w:hAnsi="Times New Roman" w:cs="Times New Roman"/>
                <w:color w:val="auto"/>
                <w:sz w:val="20"/>
              </w:rPr>
              <w:t>/</w:t>
            </w:r>
            <w:r w:rsidRPr="00854CFB">
              <w:rPr>
                <w:rFonts w:ascii="標楷體" w:eastAsia="標楷體" w:hAnsi="標楷體" w:hint="eastAsia"/>
                <w:color w:val="auto"/>
                <w:sz w:val="20"/>
                <w:szCs w:val="20"/>
              </w:rPr>
              <w:t>公司治理資訊之揭露辦理情形申報作業/</w:t>
            </w:r>
            <w:r w:rsidRPr="00854CFB">
              <w:rPr>
                <w:rFonts w:eastAsia="標楷體"/>
                <w:color w:val="auto"/>
                <w:sz w:val="20"/>
              </w:rPr>
              <w:t>功能性委員會運作情形申報作業</w:t>
            </w:r>
            <w:r w:rsidRPr="00854CFB">
              <w:rPr>
                <w:rFonts w:eastAsia="標楷體" w:hint="eastAsia"/>
                <w:color w:val="auto"/>
                <w:sz w:val="20"/>
              </w:rPr>
              <w:t>)</w:t>
            </w:r>
            <w:r w:rsidRPr="00854CFB">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95AA06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sidRPr="00854CFB">
              <w:rPr>
                <w:rFonts w:eastAsia="標楷體" w:hint="eastAsia"/>
                <w:sz w:val="20"/>
              </w:rPr>
              <w:t>20</w:t>
            </w:r>
            <w:r w:rsidRPr="00854CFB">
              <w:rPr>
                <w:rFonts w:eastAsia="標楷體" w:hint="eastAsia"/>
                <w:sz w:val="20"/>
              </w:rPr>
              <w:t>款。</w:t>
            </w:r>
          </w:p>
        </w:tc>
      </w:tr>
      <w:tr w:rsidR="00E64428" w:rsidRPr="002430CD" w14:paraId="5611B5CB"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8E4BAEE"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9E42D88" w14:textId="77777777" w:rsidR="00E64428" w:rsidRDefault="00E64428" w:rsidP="00E64428">
            <w:pPr>
              <w:spacing w:line="260" w:lineRule="exact"/>
              <w:jc w:val="both"/>
              <w:rPr>
                <w:rFonts w:eastAsia="標楷體"/>
                <w:sz w:val="20"/>
              </w:rPr>
            </w:pPr>
            <w:r>
              <w:rPr>
                <w:rFonts w:eastAsia="標楷體" w:hint="eastAsia"/>
                <w:sz w:val="20"/>
              </w:rPr>
              <w:t>依上市公司董事會設置及行使職權應遵循事項要點辦理相關事項資訊：</w:t>
            </w:r>
          </w:p>
          <w:p w14:paraId="31B3718E" w14:textId="77777777" w:rsidR="00E64428" w:rsidRDefault="00E64428" w:rsidP="00E64428">
            <w:pPr>
              <w:spacing w:line="260" w:lineRule="exact"/>
              <w:jc w:val="both"/>
              <w:rPr>
                <w:rFonts w:eastAsia="標楷體"/>
                <w:sz w:val="20"/>
              </w:rPr>
            </w:pPr>
            <w:r>
              <w:rPr>
                <w:rFonts w:eastAsia="標楷體" w:hint="eastAsia"/>
                <w:sz w:val="20"/>
              </w:rPr>
              <w:t xml:space="preserve">1. </w:t>
            </w:r>
            <w:r>
              <w:rPr>
                <w:rFonts w:eastAsia="標楷體" w:hint="eastAsia"/>
                <w:sz w:val="20"/>
              </w:rPr>
              <w:t>設置公司治理主管及異動。</w:t>
            </w:r>
          </w:p>
          <w:p w14:paraId="4C182270" w14:textId="77777777" w:rsidR="00E64428" w:rsidRDefault="00E64428" w:rsidP="00E64428">
            <w:pPr>
              <w:spacing w:line="260" w:lineRule="exact"/>
              <w:jc w:val="both"/>
              <w:rPr>
                <w:rFonts w:eastAsia="標楷體"/>
                <w:sz w:val="20"/>
              </w:rPr>
            </w:pPr>
          </w:p>
          <w:p w14:paraId="6BD2D212" w14:textId="0819938C" w:rsidR="00903DA8" w:rsidRDefault="00903DA8" w:rsidP="00E64428">
            <w:pPr>
              <w:spacing w:line="260" w:lineRule="exact"/>
              <w:jc w:val="both"/>
              <w:rPr>
                <w:rFonts w:eastAsia="標楷體"/>
                <w:sz w:val="20"/>
              </w:rPr>
            </w:pPr>
          </w:p>
          <w:p w14:paraId="07102B4A" w14:textId="77777777" w:rsidR="00E64428" w:rsidRDefault="00E64428" w:rsidP="00E64428">
            <w:pPr>
              <w:spacing w:line="260" w:lineRule="exact"/>
              <w:jc w:val="both"/>
              <w:rPr>
                <w:rFonts w:eastAsia="標楷體"/>
                <w:sz w:val="20"/>
              </w:rPr>
            </w:pPr>
            <w:r>
              <w:rPr>
                <w:rFonts w:eastAsia="標楷體" w:hint="eastAsia"/>
                <w:sz w:val="20"/>
              </w:rPr>
              <w:t xml:space="preserve">2. </w:t>
            </w:r>
            <w:r>
              <w:rPr>
                <w:rFonts w:eastAsia="標楷體" w:hint="eastAsia"/>
                <w:sz w:val="20"/>
              </w:rPr>
              <w:t>訂定處理董事所提出要求之標準作業程序及異動。</w:t>
            </w:r>
          </w:p>
          <w:p w14:paraId="125975A6" w14:textId="77777777" w:rsidR="00E64428" w:rsidRDefault="00E64428" w:rsidP="00E64428">
            <w:pPr>
              <w:spacing w:line="260" w:lineRule="exact"/>
              <w:jc w:val="both"/>
              <w:rPr>
                <w:rFonts w:eastAsia="標楷體"/>
                <w:sz w:val="20"/>
              </w:rPr>
            </w:pPr>
          </w:p>
          <w:p w14:paraId="0D032AE3" w14:textId="77777777" w:rsidR="00E64428" w:rsidRPr="00FE7DDC" w:rsidRDefault="00E64428" w:rsidP="00E64428">
            <w:pPr>
              <w:spacing w:line="260" w:lineRule="exact"/>
              <w:jc w:val="both"/>
              <w:rPr>
                <w:rFonts w:eastAsia="標楷體"/>
                <w:sz w:val="20"/>
              </w:rPr>
            </w:pPr>
            <w:r>
              <w:rPr>
                <w:rFonts w:eastAsia="標楷體" w:hint="eastAsia"/>
                <w:sz w:val="20"/>
              </w:rPr>
              <w:t>3.</w:t>
            </w:r>
            <w:r w:rsidRPr="00AE70D2">
              <w:rPr>
                <w:rFonts w:eastAsia="標楷體" w:hint="eastAsia"/>
                <w:sz w:val="20"/>
              </w:rPr>
              <w:t xml:space="preserve"> </w:t>
            </w:r>
            <w:r w:rsidRPr="00AE70D2">
              <w:rPr>
                <w:rFonts w:eastAsia="標楷體" w:hint="eastAsia"/>
                <w:sz w:val="20"/>
              </w:rPr>
              <w:t>董事長、總經理或相當職務者之關係人資訊及異動、董事兼任員工之資訊及異動。</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91082D" w14:textId="77777777" w:rsidR="00E64428" w:rsidRDefault="00E64428" w:rsidP="00E64428">
            <w:pPr>
              <w:pStyle w:val="a5"/>
              <w:spacing w:line="260" w:lineRule="exact"/>
              <w:jc w:val="both"/>
              <w:rPr>
                <w:rFonts w:eastAsia="標楷體"/>
              </w:rPr>
            </w:pPr>
          </w:p>
          <w:p w14:paraId="4FF38BA6" w14:textId="77777777" w:rsidR="00E64428" w:rsidRDefault="00E64428" w:rsidP="00E64428">
            <w:pPr>
              <w:pStyle w:val="a5"/>
              <w:spacing w:line="260" w:lineRule="exact"/>
              <w:jc w:val="both"/>
              <w:rPr>
                <w:rFonts w:eastAsia="標楷體"/>
              </w:rPr>
            </w:pPr>
          </w:p>
          <w:p w14:paraId="4D414F52" w14:textId="77777777" w:rsidR="00E64428" w:rsidRDefault="00E64428" w:rsidP="00E64428">
            <w:pPr>
              <w:pStyle w:val="a5"/>
              <w:spacing w:line="260" w:lineRule="exact"/>
              <w:jc w:val="both"/>
              <w:rPr>
                <w:rFonts w:eastAsia="標楷體"/>
              </w:rPr>
            </w:pPr>
          </w:p>
          <w:p w14:paraId="5D8CEBD5" w14:textId="77777777" w:rsidR="00E64428" w:rsidRDefault="00E64428" w:rsidP="00E64428">
            <w:pPr>
              <w:pStyle w:val="a5"/>
              <w:spacing w:line="260" w:lineRule="exact"/>
              <w:jc w:val="both"/>
              <w:rPr>
                <w:rFonts w:eastAsia="標楷體"/>
              </w:rPr>
            </w:pPr>
            <w:r w:rsidRPr="00FE7DDC">
              <w:rPr>
                <w:rFonts w:eastAsia="標楷體" w:hint="eastAsia"/>
              </w:rPr>
              <w:t>變動後</w:t>
            </w:r>
            <w:r w:rsidRPr="002430CD">
              <w:rPr>
                <w:rFonts w:eastAsia="標楷體" w:hint="eastAsia"/>
              </w:rPr>
              <w:t>2</w:t>
            </w:r>
            <w:r w:rsidRPr="002430CD">
              <w:rPr>
                <w:rFonts w:eastAsia="標楷體" w:hint="eastAsia"/>
              </w:rPr>
              <w:t>日內</w:t>
            </w:r>
            <w:r>
              <w:rPr>
                <w:rFonts w:eastAsia="標楷體" w:hint="eastAsia"/>
              </w:rPr>
              <w:t>。</w:t>
            </w:r>
          </w:p>
          <w:p w14:paraId="02402B91" w14:textId="77777777" w:rsidR="00E64428" w:rsidRDefault="00E64428" w:rsidP="00E64428">
            <w:pPr>
              <w:pStyle w:val="a5"/>
              <w:spacing w:line="260" w:lineRule="exact"/>
              <w:jc w:val="both"/>
              <w:rPr>
                <w:rFonts w:eastAsia="標楷體"/>
              </w:rPr>
            </w:pPr>
          </w:p>
          <w:p w14:paraId="3B187B92" w14:textId="5D1A7A02" w:rsidR="00E64428" w:rsidRDefault="00E64428" w:rsidP="00E64428">
            <w:pPr>
              <w:pStyle w:val="a5"/>
              <w:spacing w:line="260" w:lineRule="exact"/>
              <w:jc w:val="both"/>
              <w:rPr>
                <w:rFonts w:eastAsia="標楷體"/>
              </w:rPr>
            </w:pPr>
          </w:p>
          <w:p w14:paraId="5BC796C3" w14:textId="77777777" w:rsidR="00903DA8" w:rsidRDefault="00903DA8" w:rsidP="00E64428">
            <w:pPr>
              <w:pStyle w:val="a5"/>
              <w:spacing w:line="260" w:lineRule="exact"/>
              <w:jc w:val="both"/>
              <w:rPr>
                <w:rFonts w:eastAsia="標楷體"/>
              </w:rPr>
            </w:pPr>
          </w:p>
          <w:p w14:paraId="354952E0" w14:textId="77777777" w:rsidR="00E64428"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p w14:paraId="58FD361D" w14:textId="77777777" w:rsidR="00E64428" w:rsidRDefault="00E64428" w:rsidP="00E64428">
            <w:pPr>
              <w:pStyle w:val="a5"/>
              <w:spacing w:line="260" w:lineRule="exact"/>
              <w:jc w:val="both"/>
              <w:rPr>
                <w:rFonts w:eastAsia="標楷體"/>
              </w:rPr>
            </w:pPr>
          </w:p>
          <w:p w14:paraId="0511CF1B" w14:textId="77777777" w:rsidR="00E64428" w:rsidRDefault="00E64428" w:rsidP="00E64428">
            <w:pPr>
              <w:pStyle w:val="a5"/>
              <w:spacing w:line="260" w:lineRule="exact"/>
              <w:jc w:val="both"/>
              <w:rPr>
                <w:rFonts w:eastAsia="標楷體"/>
              </w:rPr>
            </w:pPr>
          </w:p>
          <w:p w14:paraId="1742E6C0" w14:textId="77777777" w:rsidR="00E64428" w:rsidRDefault="00E64428" w:rsidP="00E64428">
            <w:pPr>
              <w:pStyle w:val="a5"/>
              <w:spacing w:line="260" w:lineRule="exact"/>
              <w:jc w:val="both"/>
              <w:rPr>
                <w:rFonts w:eastAsia="標楷體"/>
              </w:rPr>
            </w:pPr>
          </w:p>
          <w:p w14:paraId="7C9B001B" w14:textId="77777777" w:rsidR="00E64428" w:rsidRPr="00854CFB" w:rsidRDefault="00E64428" w:rsidP="00E64428">
            <w:pPr>
              <w:pStyle w:val="a5"/>
              <w:spacing w:line="260" w:lineRule="exact"/>
              <w:jc w:val="both"/>
              <w:rPr>
                <w:rFonts w:eastAsia="標楷體"/>
              </w:rPr>
            </w:pPr>
            <w:r>
              <w:rPr>
                <w:rFonts w:eastAsia="標楷體" w:hint="eastAsia"/>
              </w:rPr>
              <w:t>變動後</w:t>
            </w:r>
            <w:r w:rsidRPr="001F6D0B">
              <w:rPr>
                <w:rFonts w:eastAsia="標楷體" w:hint="eastAsia"/>
              </w:rPr>
              <w:t>2</w:t>
            </w:r>
            <w:r w:rsidRPr="001F6D0B">
              <w:rPr>
                <w:rFonts w:eastAsia="標楷體" w:hint="eastAsia"/>
              </w:rPr>
              <w:t>日內</w:t>
            </w:r>
            <w:r>
              <w:rPr>
                <w:rFonts w:eastAsia="標楷體" w:hint="eastAsia"/>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15FFA07" w14:textId="77777777" w:rsidR="00E64428" w:rsidRDefault="00E64428" w:rsidP="00E64428">
            <w:pPr>
              <w:pStyle w:val="HTML"/>
              <w:spacing w:line="260" w:lineRule="exact"/>
              <w:jc w:val="both"/>
              <w:rPr>
                <w:rFonts w:ascii="Times New Roman" w:eastAsia="標楷體" w:hAnsi="Times New Roman"/>
                <w:color w:val="auto"/>
                <w:sz w:val="20"/>
              </w:rPr>
            </w:pPr>
          </w:p>
          <w:p w14:paraId="3A07BFE0" w14:textId="77777777" w:rsidR="00E64428" w:rsidRDefault="00E64428" w:rsidP="00E64428">
            <w:pPr>
              <w:pStyle w:val="HTML"/>
              <w:spacing w:line="260" w:lineRule="exact"/>
              <w:jc w:val="both"/>
              <w:rPr>
                <w:rFonts w:ascii="Times New Roman" w:eastAsia="標楷體" w:hAnsi="Times New Roman"/>
                <w:color w:val="auto"/>
                <w:sz w:val="20"/>
              </w:rPr>
            </w:pPr>
          </w:p>
          <w:p w14:paraId="5658CC57" w14:textId="77777777" w:rsidR="00E64428" w:rsidRDefault="00E64428" w:rsidP="00E64428">
            <w:pPr>
              <w:pStyle w:val="HTML"/>
              <w:spacing w:line="260" w:lineRule="exact"/>
              <w:jc w:val="both"/>
              <w:rPr>
                <w:rFonts w:ascii="Times New Roman" w:eastAsia="標楷體" w:hAnsi="Times New Roman"/>
                <w:color w:val="auto"/>
                <w:sz w:val="20"/>
              </w:rPr>
            </w:pPr>
          </w:p>
          <w:p w14:paraId="27A408E3" w14:textId="0AFE8753"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公司治理主管現況或異動資料表申報</w:t>
            </w:r>
            <w:r w:rsidRPr="00854CFB">
              <w:rPr>
                <w:rFonts w:ascii="Times New Roman" w:eastAsia="標楷體" w:hAnsi="Times New Roman" w:hint="eastAsia"/>
                <w:color w:val="auto"/>
                <w:sz w:val="20"/>
              </w:rPr>
              <w:t>)</w:t>
            </w:r>
            <w:r w:rsidR="00903DA8">
              <w:rPr>
                <w:rFonts w:ascii="Times New Roman" w:eastAsia="標楷體" w:hAnsi="Times New Roman" w:hint="eastAsia"/>
                <w:color w:val="auto"/>
                <w:sz w:val="20"/>
              </w:rPr>
              <w:t xml:space="preserve"> </w:t>
            </w:r>
            <w:r w:rsidR="00903DA8">
              <w:rPr>
                <w:rFonts w:ascii="Times New Roman" w:eastAsia="標楷體" w:hAnsi="Times New Roman" w:hint="eastAsia"/>
                <w:color w:val="auto"/>
                <w:sz w:val="20"/>
              </w:rPr>
              <w:t>，並將公司治理主管相關</w:t>
            </w:r>
            <w:r w:rsidR="00903DA8" w:rsidRPr="00854CFB">
              <w:rPr>
                <w:rFonts w:eastAsia="標楷體" w:hint="eastAsia"/>
                <w:color w:val="auto"/>
                <w:sz w:val="20"/>
              </w:rPr>
              <w:t>資格證明文件</w:t>
            </w:r>
            <w:r w:rsidR="00903DA8">
              <w:rPr>
                <w:rFonts w:eastAsia="標楷體" w:hint="eastAsia"/>
                <w:color w:val="auto"/>
                <w:sz w:val="20"/>
              </w:rPr>
              <w:t>上傳並確認</w:t>
            </w:r>
            <w:r w:rsidRPr="00854CFB">
              <w:rPr>
                <w:rFonts w:ascii="Times New Roman" w:eastAsia="標楷體" w:hAnsi="Times New Roman" w:hint="eastAsia"/>
                <w:color w:val="auto"/>
                <w:sz w:val="20"/>
              </w:rPr>
              <w:t>。</w:t>
            </w:r>
          </w:p>
          <w:p w14:paraId="1FE5659C" w14:textId="77777777" w:rsidR="00E64428" w:rsidRDefault="00E64428" w:rsidP="00E64428">
            <w:pPr>
              <w:pStyle w:val="HTML"/>
              <w:spacing w:line="260" w:lineRule="exact"/>
              <w:jc w:val="both"/>
              <w:rPr>
                <w:rFonts w:eastAsia="標楷體"/>
                <w:color w:val="auto"/>
                <w:sz w:val="20"/>
              </w:rPr>
            </w:pPr>
          </w:p>
          <w:p w14:paraId="3E77C260" w14:textId="77777777" w:rsidR="00E64428" w:rsidRPr="00854CFB" w:rsidRDefault="00E64428" w:rsidP="00E64428">
            <w:pPr>
              <w:pStyle w:val="HTML"/>
              <w:spacing w:line="260" w:lineRule="exact"/>
              <w:jc w:val="both"/>
              <w:rPr>
                <w:rFonts w:ascii="Times New Roman" w:eastAsia="標楷體" w:hAnsi="Times New Roman"/>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Pr>
                <w:rFonts w:ascii="Times New Roman" w:eastAsia="標楷體" w:hAnsi="Times New Roman" w:hint="eastAsia"/>
                <w:color w:val="auto"/>
                <w:sz w:val="20"/>
              </w:rPr>
              <w:t>訂定公司治理之相關規程規則</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p w14:paraId="1368B944" w14:textId="77777777" w:rsidR="00E64428" w:rsidRDefault="00E64428" w:rsidP="00E64428">
            <w:pPr>
              <w:pStyle w:val="HTML"/>
              <w:spacing w:line="260" w:lineRule="exact"/>
              <w:jc w:val="both"/>
              <w:rPr>
                <w:rFonts w:eastAsia="標楷體"/>
                <w:color w:val="auto"/>
                <w:sz w:val="20"/>
              </w:rPr>
            </w:pPr>
          </w:p>
          <w:p w14:paraId="339817C2" w14:textId="77777777" w:rsidR="00E64428" w:rsidRDefault="00E64428" w:rsidP="00E64428">
            <w:pPr>
              <w:pStyle w:val="HTML"/>
              <w:spacing w:line="260" w:lineRule="exact"/>
              <w:jc w:val="both"/>
              <w:rPr>
                <w:rFonts w:eastAsia="標楷體"/>
                <w:color w:val="auto"/>
                <w:sz w:val="20"/>
              </w:rPr>
            </w:pPr>
          </w:p>
          <w:p w14:paraId="6CD42DD6" w14:textId="77777777" w:rsidR="00E64428" w:rsidRPr="0002798B" w:rsidRDefault="00E64428" w:rsidP="00E64428">
            <w:pPr>
              <w:pStyle w:val="HTML"/>
              <w:spacing w:line="260" w:lineRule="exact"/>
              <w:jc w:val="both"/>
              <w:rPr>
                <w:rFonts w:eastAsia="標楷體"/>
                <w:color w:val="auto"/>
                <w:sz w:val="20"/>
              </w:rPr>
            </w:pPr>
            <w:r w:rsidRPr="00854CFB">
              <w:rPr>
                <w:rFonts w:ascii="Times New Roman" w:eastAsia="標楷體" w:hAnsi="Times New Roman" w:hint="eastAsia"/>
                <w:color w:val="auto"/>
                <w:sz w:val="20"/>
              </w:rPr>
              <w:t>輸入「公開資訊觀測站」</w:t>
            </w:r>
            <w:r w:rsidRPr="00854CFB">
              <w:rPr>
                <w:rFonts w:ascii="Times New Roman" w:eastAsia="標楷體" w:hAnsi="Times New Roman"/>
                <w:color w:val="auto"/>
                <w:sz w:val="20"/>
              </w:rPr>
              <w:t>(sii.twse.com.tw/</w:t>
            </w:r>
            <w:r>
              <w:rPr>
                <w:rFonts w:ascii="Times New Roman" w:eastAsia="標楷體" w:hAnsi="Times New Roman" w:hint="eastAsia"/>
                <w:color w:val="auto"/>
                <w:sz w:val="20"/>
              </w:rPr>
              <w:t>公司治理資訊之揭露辦理情形申報作業</w:t>
            </w:r>
            <w:r w:rsidRPr="00854CFB">
              <w:rPr>
                <w:rFonts w:ascii="Times New Roman" w:eastAsia="標楷體" w:hAnsi="Times New Roman" w:hint="eastAsia"/>
                <w:color w:val="auto"/>
                <w:sz w:val="20"/>
              </w:rPr>
              <w:t>/</w:t>
            </w:r>
            <w:r w:rsidRPr="00AE70D2">
              <w:rPr>
                <w:rFonts w:ascii="Times New Roman" w:eastAsia="標楷體" w:hAnsi="Times New Roman" w:hint="eastAsia"/>
                <w:color w:val="auto"/>
                <w:sz w:val="20"/>
              </w:rPr>
              <w:t>董事長、總經理或相當職務者之關係人及董事兼任員工資訊申報作業</w:t>
            </w:r>
            <w:r w:rsidRPr="00854CFB">
              <w:rPr>
                <w:rFonts w:ascii="Times New Roman" w:eastAsia="標楷體" w:hAnsi="Times New Roman" w:hint="eastAsia"/>
                <w:color w:val="auto"/>
                <w:sz w:val="20"/>
              </w:rPr>
              <w:t>)</w:t>
            </w:r>
            <w:r w:rsidRPr="00854CFB">
              <w:rPr>
                <w:rFonts w:ascii="Times New Roman" w:eastAsia="標楷體" w:hAns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2EF6C12" w14:textId="77777777" w:rsidR="00E64428" w:rsidRPr="00854CFB" w:rsidRDefault="00E64428" w:rsidP="00E64428">
            <w:pPr>
              <w:spacing w:line="260" w:lineRule="exact"/>
              <w:ind w:left="2"/>
              <w:jc w:val="both"/>
              <w:rPr>
                <w:rFonts w:eastAsia="標楷體"/>
                <w:sz w:val="20"/>
              </w:rPr>
            </w:pP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2</w:t>
            </w:r>
            <w:r w:rsidRPr="00854CFB">
              <w:rPr>
                <w:rFonts w:eastAsia="標楷體" w:hint="eastAsia"/>
                <w:sz w:val="20"/>
              </w:rPr>
              <w:t>項第</w:t>
            </w:r>
            <w:r>
              <w:rPr>
                <w:rFonts w:eastAsia="標楷體"/>
                <w:sz w:val="20"/>
              </w:rPr>
              <w:t>31</w:t>
            </w:r>
            <w:r w:rsidRPr="00854CFB">
              <w:rPr>
                <w:rFonts w:eastAsia="標楷體" w:hint="eastAsia"/>
                <w:sz w:val="20"/>
              </w:rPr>
              <w:t>款。</w:t>
            </w:r>
          </w:p>
        </w:tc>
      </w:tr>
      <w:tr w:rsidR="00E64428" w:rsidRPr="002430CD" w14:paraId="7B525F8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07822FD"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BE2E927"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自願公告自結損益。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B173B35" w14:textId="77777777" w:rsidR="00E64428" w:rsidRPr="00854CFB" w:rsidRDefault="00E64428" w:rsidP="00E64428">
            <w:pPr>
              <w:pStyle w:val="a5"/>
              <w:spacing w:line="260" w:lineRule="exact"/>
              <w:jc w:val="both"/>
              <w:rPr>
                <w:rFonts w:eastAsia="標楷體"/>
              </w:rPr>
            </w:pPr>
            <w:r w:rsidRPr="00854CFB">
              <w:rPr>
                <w:rFonts w:eastAsia="標楷體" w:hint="eastAsia"/>
              </w:rPr>
              <w:t>本項目係</w:t>
            </w:r>
            <w:proofErr w:type="gramStart"/>
            <w:r w:rsidRPr="00854CFB">
              <w:rPr>
                <w:rFonts w:eastAsia="標楷體" w:hint="eastAsia"/>
              </w:rPr>
              <w:t>採</w:t>
            </w:r>
            <w:proofErr w:type="gramEnd"/>
            <w:r w:rsidRPr="00854CFB">
              <w:rPr>
                <w:rFonts w:eastAsia="標楷體" w:hint="eastAsia"/>
              </w:rPr>
              <w:t>自願式申報，上市公司於公開資訊觀測站重大訊息、</w:t>
            </w:r>
            <w:proofErr w:type="gramStart"/>
            <w:r w:rsidRPr="00854CFB">
              <w:rPr>
                <w:rFonts w:eastAsia="標楷體" w:hint="eastAsia"/>
              </w:rPr>
              <w:t>法說會或</w:t>
            </w:r>
            <w:proofErr w:type="gramEnd"/>
            <w:r w:rsidRPr="00854CFB">
              <w:rPr>
                <w:rFonts w:eastAsia="標楷體" w:hint="eastAsia"/>
              </w:rPr>
              <w:t>其他報章媒體有自願公開自結損益情事者，應於當日申報相關資訊，並持續公告至當年度結束止。</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54754E0" w14:textId="77777777" w:rsidR="00E64428" w:rsidRPr="00854CFB" w:rsidRDefault="00E64428" w:rsidP="00E64428">
            <w:pPr>
              <w:pStyle w:val="HTML"/>
              <w:spacing w:line="260" w:lineRule="exact"/>
              <w:jc w:val="both"/>
              <w:rPr>
                <w:rFonts w:eastAsia="標楷體"/>
                <w:color w:val="auto"/>
                <w:sz w:val="20"/>
              </w:rPr>
            </w:pPr>
            <w:r w:rsidRPr="00854CFB">
              <w:rPr>
                <w:rFonts w:eastAsia="標楷體" w:hint="eastAsia"/>
                <w:color w:val="auto"/>
                <w:sz w:val="20"/>
              </w:rPr>
              <w:t>輸入「公開資訊觀測站」</w:t>
            </w:r>
            <w:r w:rsidRPr="00854CFB">
              <w:rPr>
                <w:rFonts w:eastAsia="標楷體" w:hint="eastAsia"/>
                <w:color w:val="auto"/>
                <w:sz w:val="20"/>
              </w:rPr>
              <w:t>(</w:t>
            </w:r>
            <w:r w:rsidRPr="006A1B8A">
              <w:rPr>
                <w:rFonts w:ascii="Times New Roman" w:eastAsia="標楷體" w:hAnsi="Times New Roman" w:cs="Times New Roman"/>
                <w:color w:val="auto"/>
                <w:sz w:val="20"/>
              </w:rPr>
              <w:t>sii.twse.com.tw/</w:t>
            </w:r>
            <w:r w:rsidRPr="00854CFB">
              <w:rPr>
                <w:rFonts w:eastAsia="標楷體" w:hint="eastAsia"/>
                <w:color w:val="auto"/>
                <w:sz w:val="20"/>
              </w:rPr>
              <w:t>自結損益申報作業</w:t>
            </w:r>
            <w:r w:rsidRPr="00854CFB">
              <w:rPr>
                <w:rFonts w:eastAsia="標楷體" w:hint="eastAsia"/>
                <w:color w:val="auto"/>
                <w:sz w:val="20"/>
              </w:rPr>
              <w:t>)</w:t>
            </w:r>
            <w:r w:rsidRPr="00854CFB">
              <w:rPr>
                <w:rFonts w:eastAsia="標楷體" w:hint="eastAsia"/>
                <w:color w:val="auto"/>
                <w:sz w:val="20"/>
              </w:rPr>
              <w:t>，上市公司有自願公開自結損益情事者，應</w:t>
            </w:r>
            <w:r w:rsidRPr="00854CFB">
              <w:rPr>
                <w:rFonts w:eastAsia="標楷體" w:hint="eastAsia"/>
                <w:color w:val="auto"/>
                <w:sz w:val="20"/>
                <w:szCs w:val="20"/>
              </w:rPr>
              <w:t>於公開當日申報相關資訊，並</w:t>
            </w:r>
            <w:r w:rsidRPr="00854CFB">
              <w:rPr>
                <w:rFonts w:eastAsia="標楷體" w:hint="eastAsia"/>
                <w:color w:val="auto"/>
                <w:sz w:val="20"/>
              </w:rPr>
              <w:t>持續公告至當年度結束止，</w:t>
            </w:r>
            <w:r w:rsidRPr="00854CFB">
              <w:rPr>
                <w:rFonts w:eastAsia="標楷體" w:hint="eastAsia"/>
                <w:color w:val="auto"/>
                <w:sz w:val="20"/>
                <w:szCs w:val="20"/>
              </w:rPr>
              <w:t>且持續公告資訊應於當月</w:t>
            </w:r>
            <w:r w:rsidRPr="00854CFB">
              <w:rPr>
                <w:rFonts w:eastAsia="標楷體" w:hint="eastAsia"/>
                <w:color w:val="auto"/>
                <w:sz w:val="20"/>
                <w:szCs w:val="20"/>
              </w:rPr>
              <w:t>(</w:t>
            </w:r>
            <w:r w:rsidRPr="00854CFB">
              <w:rPr>
                <w:rFonts w:eastAsia="標楷體" w:hint="eastAsia"/>
                <w:color w:val="auto"/>
                <w:sz w:val="20"/>
                <w:szCs w:val="20"/>
              </w:rPr>
              <w:t>季</w:t>
            </w:r>
            <w:r w:rsidRPr="00854CFB">
              <w:rPr>
                <w:rFonts w:eastAsia="標楷體" w:hint="eastAsia"/>
                <w:color w:val="auto"/>
                <w:sz w:val="20"/>
                <w:szCs w:val="20"/>
              </w:rPr>
              <w:t>)</w:t>
            </w:r>
            <w:r w:rsidRPr="00854CFB">
              <w:rPr>
                <w:rFonts w:eastAsia="標楷體" w:hint="eastAsia"/>
                <w:color w:val="auto"/>
                <w:sz w:val="20"/>
                <w:szCs w:val="20"/>
              </w:rPr>
              <w:t>結束後之次月底前申報</w:t>
            </w:r>
            <w:r w:rsidRPr="00854CFB">
              <w:rPr>
                <w:rFonts w:eastAsia="標楷體" w:hint="eastAsia"/>
                <w:color w:val="auto"/>
                <w:sz w:val="20"/>
                <w:szCs w:val="20"/>
              </w:rPr>
              <w:t>(</w:t>
            </w:r>
            <w:r w:rsidRPr="00854CFB">
              <w:rPr>
                <w:rFonts w:eastAsia="標楷體" w:hint="eastAsia"/>
                <w:color w:val="auto"/>
                <w:sz w:val="20"/>
                <w:szCs w:val="20"/>
              </w:rPr>
              <w:t>年度自結損益資訊得延至當年度結束後</w:t>
            </w:r>
            <w:r w:rsidRPr="00705579">
              <w:rPr>
                <w:rFonts w:ascii="Times New Roman" w:eastAsia="標楷體" w:hAnsi="Times New Roman" w:cs="Times New Roman"/>
                <w:color w:val="auto"/>
                <w:sz w:val="20"/>
                <w:szCs w:val="20"/>
              </w:rPr>
              <w:t>45</w:t>
            </w:r>
            <w:r w:rsidRPr="00705579">
              <w:rPr>
                <w:rFonts w:ascii="Times New Roman" w:eastAsia="標楷體" w:hAnsi="Times New Roman" w:cs="Times New Roman"/>
                <w:color w:val="auto"/>
                <w:sz w:val="20"/>
                <w:szCs w:val="20"/>
              </w:rPr>
              <w:t>日內申報</w:t>
            </w:r>
            <w:r w:rsidRPr="00705579">
              <w:rPr>
                <w:rFonts w:ascii="Times New Roman" w:eastAsia="標楷體" w:hAnsi="Times New Roman" w:cs="Times New Roman"/>
                <w:color w:val="auto"/>
                <w:sz w:val="20"/>
                <w:szCs w:val="20"/>
              </w:rPr>
              <w:t>)</w:t>
            </w:r>
            <w:r w:rsidRPr="00705579">
              <w:rPr>
                <w:rFonts w:ascii="Times New Roman" w:eastAsia="標楷體" w:hAnsi="Times New Roman" w:cs="Times New Roman"/>
                <w:color w:val="auto"/>
                <w:sz w:val="20"/>
              </w:rPr>
              <w:t>。公告內容包含截至當月</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季</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之自結「營業利益」及「稅前損益」二科目，且各季自結稅前損益累計金額與會計師查核</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核閱</w:t>
            </w:r>
            <w:r w:rsidRPr="00705579">
              <w:rPr>
                <w:rFonts w:ascii="Times New Roman" w:eastAsia="標楷體" w:hAnsi="Times New Roman" w:cs="Times New Roman"/>
                <w:color w:val="auto"/>
                <w:sz w:val="20"/>
              </w:rPr>
              <w:t>)</w:t>
            </w:r>
            <w:r w:rsidRPr="00705579">
              <w:rPr>
                <w:rFonts w:ascii="Times New Roman" w:eastAsia="標楷體" w:hAnsi="Times New Roman" w:cs="Times New Roman"/>
                <w:color w:val="auto"/>
                <w:sz w:val="20"/>
              </w:rPr>
              <w:t>數差異達</w:t>
            </w:r>
            <w:r w:rsidRPr="00705579">
              <w:rPr>
                <w:rFonts w:ascii="Times New Roman" w:eastAsia="標楷體" w:hAnsi="Times New Roman" w:cs="Times New Roman"/>
                <w:color w:val="auto"/>
                <w:sz w:val="20"/>
              </w:rPr>
              <w:t>10%</w:t>
            </w:r>
            <w:r w:rsidRPr="00705579">
              <w:rPr>
                <w:rFonts w:ascii="Times New Roman" w:eastAsia="標楷體" w:hAnsi="Times New Roman" w:cs="Times New Roman"/>
                <w:color w:val="auto"/>
                <w:sz w:val="20"/>
              </w:rPr>
              <w:t>且金額逾</w:t>
            </w:r>
            <w:r w:rsidRPr="00705579">
              <w:rPr>
                <w:rFonts w:ascii="Times New Roman" w:eastAsia="標楷體" w:hAnsi="Times New Roman" w:cs="Times New Roman"/>
                <w:color w:val="auto"/>
                <w:sz w:val="20"/>
              </w:rPr>
              <w:t>5</w:t>
            </w:r>
            <w:r w:rsidRPr="00705579">
              <w:rPr>
                <w:rFonts w:ascii="Times New Roman" w:eastAsia="標楷體" w:hAnsi="Times New Roman" w:cs="Times New Roman"/>
                <w:color w:val="auto"/>
                <w:sz w:val="20"/>
              </w:rPr>
              <w:t>仟萬元者，應於各季財務報告公告期限後</w:t>
            </w:r>
            <w:r w:rsidRPr="00705579">
              <w:rPr>
                <w:rFonts w:ascii="Times New Roman" w:eastAsia="標楷體" w:hAnsi="Times New Roman" w:cs="Times New Roman"/>
                <w:color w:val="auto"/>
                <w:sz w:val="20"/>
              </w:rPr>
              <w:t>2</w:t>
            </w:r>
            <w:r w:rsidRPr="00705579">
              <w:rPr>
                <w:rFonts w:ascii="Times New Roman" w:eastAsia="標楷體" w:hAnsi="Times New Roman" w:cs="Times New Roman"/>
                <w:color w:val="auto"/>
                <w:sz w:val="20"/>
              </w:rPr>
              <w:t>個營業日內申報差異原因。</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C901E45"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1.97.12.10</w:t>
            </w:r>
            <w:r w:rsidRPr="00854CFB">
              <w:rPr>
                <w:rFonts w:eastAsia="標楷體" w:hint="eastAsia"/>
                <w:sz w:val="20"/>
              </w:rPr>
              <w:t>金管證六字第</w:t>
            </w:r>
            <w:r w:rsidRPr="00854CFB">
              <w:rPr>
                <w:rFonts w:eastAsia="標楷體" w:hint="eastAsia"/>
                <w:sz w:val="20"/>
              </w:rPr>
              <w:t>0970064676</w:t>
            </w:r>
            <w:r w:rsidRPr="00854CFB">
              <w:rPr>
                <w:rFonts w:eastAsia="標楷體" w:hint="eastAsia"/>
                <w:sz w:val="20"/>
              </w:rPr>
              <w:t>號函。</w:t>
            </w:r>
          </w:p>
          <w:p w14:paraId="4FE61183"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2.97.12.15</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0970035739</w:t>
            </w:r>
            <w:r w:rsidRPr="00854CFB">
              <w:rPr>
                <w:rFonts w:eastAsia="標楷體" w:hint="eastAsia"/>
                <w:sz w:val="20"/>
              </w:rPr>
              <w:t>號函。</w:t>
            </w:r>
          </w:p>
          <w:p w14:paraId="483A9D44" w14:textId="77777777" w:rsidR="00E64428" w:rsidRPr="00854CFB" w:rsidRDefault="00E64428" w:rsidP="00E64428">
            <w:pPr>
              <w:spacing w:line="260" w:lineRule="exact"/>
              <w:ind w:left="100" w:hangingChars="50" w:hanging="100"/>
              <w:jc w:val="both"/>
              <w:rPr>
                <w:rFonts w:eastAsia="標楷體"/>
                <w:sz w:val="20"/>
              </w:rPr>
            </w:pPr>
            <w:r w:rsidRPr="00854CFB">
              <w:rPr>
                <w:rFonts w:eastAsia="標楷體" w:hint="eastAsia"/>
                <w:sz w:val="20"/>
              </w:rPr>
              <w:t>3.98.01.10</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0981800082</w:t>
            </w:r>
            <w:r w:rsidRPr="00854CFB">
              <w:rPr>
                <w:rFonts w:eastAsia="標楷體" w:hint="eastAsia"/>
                <w:sz w:val="20"/>
              </w:rPr>
              <w:t>號函。</w:t>
            </w:r>
          </w:p>
          <w:p w14:paraId="0BB008E8" w14:textId="77777777" w:rsidR="00E64428" w:rsidRPr="00854CFB" w:rsidRDefault="00E64428" w:rsidP="00E64428">
            <w:pPr>
              <w:spacing w:line="260" w:lineRule="exact"/>
              <w:jc w:val="both"/>
              <w:rPr>
                <w:rFonts w:eastAsia="標楷體"/>
                <w:sz w:val="20"/>
              </w:rPr>
            </w:pPr>
            <w:r w:rsidRPr="00854CFB">
              <w:rPr>
                <w:rFonts w:eastAsia="標楷體" w:hint="eastAsia"/>
                <w:sz w:val="20"/>
              </w:rPr>
              <w:t xml:space="preserve">4.98.11.02 </w:t>
            </w:r>
            <w:r w:rsidRPr="00854CFB">
              <w:rPr>
                <w:rFonts w:eastAsia="標楷體" w:hint="eastAsia"/>
                <w:sz w:val="20"/>
              </w:rPr>
              <w:t>台</w:t>
            </w:r>
            <w:proofErr w:type="gramStart"/>
            <w:r w:rsidRPr="00854CFB">
              <w:rPr>
                <w:rFonts w:eastAsia="標楷體" w:hint="eastAsia"/>
                <w:sz w:val="20"/>
              </w:rPr>
              <w:t>證治字</w:t>
            </w:r>
            <w:proofErr w:type="gramEnd"/>
            <w:r w:rsidRPr="00854CFB">
              <w:rPr>
                <w:rFonts w:eastAsia="標楷體" w:hint="eastAsia"/>
                <w:sz w:val="20"/>
              </w:rPr>
              <w:t>第</w:t>
            </w:r>
            <w:r w:rsidRPr="00854CFB">
              <w:rPr>
                <w:rFonts w:eastAsia="標楷體" w:hint="eastAsia"/>
                <w:sz w:val="20"/>
              </w:rPr>
              <w:t>0981803897</w:t>
            </w:r>
            <w:r w:rsidRPr="00854CFB">
              <w:rPr>
                <w:rFonts w:eastAsia="標楷體" w:hint="eastAsia"/>
                <w:sz w:val="20"/>
              </w:rPr>
              <w:t>號函</w:t>
            </w:r>
            <w:r w:rsidRPr="00854CFB">
              <w:rPr>
                <w:rFonts w:eastAsia="標楷體" w:hint="eastAsia"/>
                <w:sz w:val="20"/>
              </w:rPr>
              <w:t>5.</w:t>
            </w:r>
            <w:r w:rsidRPr="00854CFB">
              <w:rPr>
                <w:rFonts w:eastAsia="標楷體" w:hint="eastAsia"/>
                <w:sz w:val="20"/>
              </w:rPr>
              <w:t>本公司對有價證券上市公司及境外指數股票型基金上市之境外基金機構資訊申報作業辦法第</w:t>
            </w:r>
            <w:r w:rsidRPr="00854CFB">
              <w:rPr>
                <w:rFonts w:eastAsia="標楷體" w:hint="eastAsia"/>
                <w:sz w:val="20"/>
              </w:rPr>
              <w:t>3</w:t>
            </w:r>
            <w:r w:rsidRPr="00854CFB">
              <w:rPr>
                <w:rFonts w:eastAsia="標楷體" w:hint="eastAsia"/>
                <w:sz w:val="20"/>
              </w:rPr>
              <w:t>條第</w:t>
            </w:r>
            <w:r w:rsidRPr="00854CFB">
              <w:rPr>
                <w:rFonts w:eastAsia="標楷體" w:hint="eastAsia"/>
                <w:sz w:val="20"/>
              </w:rPr>
              <w:t>1</w:t>
            </w:r>
            <w:r w:rsidRPr="00854CFB">
              <w:rPr>
                <w:rFonts w:eastAsia="標楷體" w:hint="eastAsia"/>
                <w:sz w:val="20"/>
              </w:rPr>
              <w:t>項第</w:t>
            </w:r>
            <w:r w:rsidRPr="00854CFB">
              <w:rPr>
                <w:rFonts w:eastAsia="標楷體" w:hint="eastAsia"/>
                <w:sz w:val="20"/>
              </w:rPr>
              <w:t>5</w:t>
            </w:r>
            <w:r w:rsidRPr="00854CFB">
              <w:rPr>
                <w:rFonts w:eastAsia="標楷體" w:hint="eastAsia"/>
                <w:sz w:val="20"/>
              </w:rPr>
              <w:t>款。</w:t>
            </w:r>
          </w:p>
        </w:tc>
      </w:tr>
      <w:tr w:rsidR="00E64428" w:rsidRPr="002430CD" w14:paraId="05566AEF"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227C78A"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39</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B1EB898" w14:textId="77777777" w:rsidR="00E64428" w:rsidRPr="002430CD" w:rsidRDefault="00E64428" w:rsidP="00E64428">
            <w:pPr>
              <w:spacing w:line="260" w:lineRule="exact"/>
              <w:ind w:left="100" w:hangingChars="50" w:hanging="100"/>
              <w:jc w:val="both"/>
              <w:rPr>
                <w:rFonts w:eastAsia="標楷體"/>
                <w:sz w:val="20"/>
                <w:szCs w:val="20"/>
              </w:rPr>
            </w:pPr>
            <w:r w:rsidRPr="002430CD">
              <w:rPr>
                <w:rFonts w:eastAsia="標楷體" w:hint="eastAsia"/>
                <w:sz w:val="20"/>
              </w:rPr>
              <w:t>財務報告更正或補正</w:t>
            </w:r>
            <w:r w:rsidRPr="002430CD">
              <w:rPr>
                <w:rFonts w:eastAsia="標楷體" w:hint="eastAsia"/>
                <w:sz w:val="20"/>
              </w:rPr>
              <w:t>:</w:t>
            </w:r>
          </w:p>
          <w:p w14:paraId="149C99A8" w14:textId="77777777" w:rsidR="00E64428" w:rsidRPr="002430CD" w:rsidRDefault="00E64428" w:rsidP="00E64428">
            <w:pPr>
              <w:spacing w:line="260" w:lineRule="exact"/>
              <w:ind w:left="2"/>
              <w:rPr>
                <w:rFonts w:eastAsia="標楷體"/>
                <w:sz w:val="20"/>
              </w:rPr>
            </w:pPr>
            <w:r w:rsidRPr="002430CD">
              <w:rPr>
                <w:rFonts w:eastAsia="標楷體" w:hint="eastAsia"/>
                <w:sz w:val="20"/>
                <w:szCs w:val="20"/>
              </w:rPr>
              <w:t>已公告申報經會計師查核或核閱之</w:t>
            </w:r>
            <w:r w:rsidRPr="002430CD">
              <w:rPr>
                <w:rFonts w:eastAsia="標楷體"/>
                <w:sz w:val="20"/>
                <w:szCs w:val="20"/>
              </w:rPr>
              <w:t>財務報</w:t>
            </w:r>
            <w:r w:rsidRPr="002430CD">
              <w:rPr>
                <w:rFonts w:eastAsia="標楷體" w:hint="eastAsia"/>
                <w:sz w:val="20"/>
                <w:szCs w:val="20"/>
              </w:rPr>
              <w:t>告，有應更正或補正之情事須公開予投資人知悉，且未達證券交易法施行細則第六條規定應重編財務報告者。</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BF6E03" w14:textId="77777777" w:rsidR="00E64428" w:rsidRPr="002430CD" w:rsidRDefault="00E64428" w:rsidP="00E64428">
            <w:pPr>
              <w:pStyle w:val="a3"/>
              <w:spacing w:line="260" w:lineRule="exact"/>
              <w:jc w:val="both"/>
              <w:rPr>
                <w:rFonts w:ascii="Times New Roman" w:eastAsia="標楷體" w:hAnsi="Times New Roman"/>
                <w:sz w:val="20"/>
              </w:rPr>
            </w:pPr>
            <w:r w:rsidRPr="002430CD">
              <w:rPr>
                <w:rFonts w:ascii="Times New Roman" w:eastAsia="標楷體" w:hAnsi="Times New Roman" w:hint="eastAsia"/>
                <w:sz w:val="20"/>
              </w:rPr>
              <w:t>事實發生日</w:t>
            </w:r>
            <w:r>
              <w:rPr>
                <w:rFonts w:ascii="Times New Roman" w:eastAsia="標楷體" w:hAnsi="Times New Roman" w:hint="eastAsia"/>
                <w:sz w:val="20"/>
              </w:rPr>
              <w:t>後</w:t>
            </w:r>
            <w:r w:rsidRPr="002430CD">
              <w:rPr>
                <w:rFonts w:ascii="Times New Roman" w:eastAsia="標楷體" w:hAnsi="Times New Roman" w:hint="eastAsia"/>
                <w:sz w:val="20"/>
              </w:rPr>
              <w:t>2</w:t>
            </w:r>
            <w:r w:rsidRPr="002430CD">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8EC5AD6" w14:textId="77777777" w:rsidR="00E64428" w:rsidRPr="002430CD" w:rsidRDefault="00E64428" w:rsidP="00E64428">
            <w:pPr>
              <w:pStyle w:val="HTML"/>
              <w:spacing w:line="260" w:lineRule="exact"/>
              <w:jc w:val="both"/>
              <w:rPr>
                <w:rFonts w:eastAsia="標楷體"/>
                <w:color w:val="auto"/>
                <w:sz w:val="20"/>
              </w:rPr>
            </w:pPr>
            <w:r w:rsidRPr="002430CD">
              <w:rPr>
                <w:rFonts w:eastAsia="標楷體" w:hint="eastAsia"/>
                <w:color w:val="auto"/>
                <w:sz w:val="20"/>
              </w:rPr>
              <w:t>輸入「公開資訊觀測站」</w:t>
            </w:r>
            <w:r w:rsidRPr="002430CD">
              <w:rPr>
                <w:rFonts w:eastAsia="標楷體"/>
                <w:color w:val="auto"/>
                <w:sz w:val="20"/>
              </w:rPr>
              <w:t>(</w:t>
            </w:r>
            <w:r w:rsidRPr="006A1B8A">
              <w:rPr>
                <w:rFonts w:ascii="Times New Roman" w:eastAsia="標楷體" w:hAnsi="Times New Roman" w:cs="Times New Roman"/>
                <w:color w:val="auto"/>
                <w:sz w:val="20"/>
              </w:rPr>
              <w:t>sii.twse.com.tw/</w:t>
            </w:r>
            <w:r w:rsidRPr="006A1B8A">
              <w:rPr>
                <w:rFonts w:ascii="Times New Roman" w:eastAsia="標楷體" w:hAnsi="Times New Roman" w:cs="Times New Roman" w:hint="eastAsia"/>
                <w:color w:val="auto"/>
                <w:sz w:val="20"/>
              </w:rPr>
              <w:t>財</w:t>
            </w:r>
            <w:r w:rsidRPr="002430CD">
              <w:rPr>
                <w:rFonts w:eastAsia="標楷體" w:hint="eastAsia"/>
                <w:color w:val="auto"/>
                <w:sz w:val="20"/>
              </w:rPr>
              <w:t>務報表申報作業</w:t>
            </w:r>
            <w:r w:rsidRPr="002430CD">
              <w:rPr>
                <w:rFonts w:eastAsia="標楷體" w:hint="eastAsia"/>
                <w:color w:val="auto"/>
                <w:sz w:val="20"/>
              </w:rPr>
              <w:t>/</w:t>
            </w:r>
            <w:r w:rsidRPr="002430CD">
              <w:rPr>
                <w:rFonts w:eastAsia="標楷體" w:hint="eastAsia"/>
                <w:color w:val="auto"/>
                <w:sz w:val="20"/>
              </w:rPr>
              <w:t>財務報告更</w:t>
            </w:r>
            <w:r w:rsidRPr="002430CD">
              <w:rPr>
                <w:rFonts w:eastAsia="標楷體" w:hint="eastAsia"/>
                <w:color w:val="auto"/>
                <w:sz w:val="20"/>
              </w:rPr>
              <w:t>(</w:t>
            </w:r>
            <w:r w:rsidRPr="002430CD">
              <w:rPr>
                <w:rFonts w:eastAsia="標楷體" w:hint="eastAsia"/>
                <w:color w:val="auto"/>
                <w:sz w:val="20"/>
              </w:rPr>
              <w:t>補</w:t>
            </w:r>
            <w:r w:rsidRPr="002430CD">
              <w:rPr>
                <w:rFonts w:eastAsia="標楷體" w:hint="eastAsia"/>
                <w:color w:val="auto"/>
                <w:sz w:val="20"/>
              </w:rPr>
              <w:t>)</w:t>
            </w:r>
            <w:r w:rsidRPr="002430CD">
              <w:rPr>
                <w:rFonts w:eastAsia="標楷體" w:hint="eastAsia"/>
                <w:color w:val="auto"/>
                <w:sz w:val="20"/>
              </w:rPr>
              <w:t>正申報作業</w:t>
            </w:r>
            <w:r w:rsidRPr="002430CD">
              <w:rPr>
                <w:rFonts w:eastAsia="標楷體" w:hint="eastAsia"/>
                <w:color w:val="auto"/>
                <w:sz w:val="20"/>
              </w:rPr>
              <w:t>)</w:t>
            </w:r>
            <w:r w:rsidRPr="002430CD">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E656CE0"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1.98.02.27</w:t>
            </w:r>
            <w:r w:rsidRPr="002430CD">
              <w:rPr>
                <w:rFonts w:eastAsia="標楷體"/>
                <w:sz w:val="20"/>
              </w:rPr>
              <w:t xml:space="preserve"> </w:t>
            </w:r>
            <w:proofErr w:type="gramStart"/>
            <w:r w:rsidRPr="002430CD">
              <w:rPr>
                <w:rFonts w:eastAsia="標楷體"/>
                <w:sz w:val="20"/>
              </w:rPr>
              <w:t>臺證治字</w:t>
            </w:r>
            <w:proofErr w:type="gramEnd"/>
            <w:r w:rsidRPr="002430CD">
              <w:rPr>
                <w:rFonts w:eastAsia="標楷體"/>
                <w:sz w:val="20"/>
              </w:rPr>
              <w:t>第</w:t>
            </w:r>
            <w:r w:rsidRPr="002430CD">
              <w:rPr>
                <w:rFonts w:eastAsia="標楷體"/>
                <w:sz w:val="20"/>
              </w:rPr>
              <w:t>0981800638</w:t>
            </w:r>
            <w:r w:rsidRPr="002430CD">
              <w:rPr>
                <w:rFonts w:eastAsia="標楷體"/>
                <w:sz w:val="20"/>
              </w:rPr>
              <w:t>號</w:t>
            </w:r>
            <w:r w:rsidRPr="002430CD">
              <w:rPr>
                <w:rFonts w:eastAsia="標楷體" w:hint="eastAsia"/>
                <w:sz w:val="20"/>
              </w:rPr>
              <w:t>函。</w:t>
            </w:r>
          </w:p>
          <w:p w14:paraId="440EC2DD" w14:textId="77777777" w:rsidR="00E64428" w:rsidRPr="002430CD" w:rsidRDefault="00E64428" w:rsidP="00E64428">
            <w:pPr>
              <w:spacing w:line="260" w:lineRule="exact"/>
              <w:ind w:left="100" w:hangingChars="50" w:hanging="100"/>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p>
        </w:tc>
      </w:tr>
      <w:tr w:rsidR="00E64428" w:rsidRPr="002430CD" w14:paraId="632CD5B3"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F5113B6"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lastRenderedPageBreak/>
              <w:t>40</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446E127F"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標楷體"/>
                <w:sz w:val="20"/>
                <w:szCs w:val="20"/>
              </w:rPr>
              <w:t>內部控制專案審查報告。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C862C2" w14:textId="77777777" w:rsidR="00E64428"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Pr>
                <w:rFonts w:ascii="Book Antiqua" w:eastAsia="標楷體" w:hAnsi="Book Antiqua" w:hint="eastAsia"/>
                <w:sz w:val="20"/>
              </w:rPr>
              <w:t>之次一營業日交易時間開始</w:t>
            </w:r>
            <w:r>
              <w:rPr>
                <w:rFonts w:ascii="Times New Roman" w:eastAsia="標楷體" w:hAnsi="Times New Roman" w:hint="eastAsia"/>
                <w:sz w:val="20"/>
              </w:rPr>
              <w:t>二</w:t>
            </w:r>
            <w:r>
              <w:rPr>
                <w:rFonts w:ascii="Book Antiqua" w:eastAsia="標楷體" w:hAnsi="Book Antiqua" w:hint="eastAsia"/>
                <w:sz w:val="20"/>
              </w:rPr>
              <w:t>小時前</w:t>
            </w:r>
          </w:p>
          <w:p w14:paraId="1B819767" w14:textId="77777777" w:rsidR="00E64428" w:rsidRDefault="00E64428" w:rsidP="00E64428">
            <w:pPr>
              <w:pStyle w:val="a3"/>
              <w:spacing w:line="260" w:lineRule="exact"/>
              <w:jc w:val="both"/>
              <w:rPr>
                <w:rFonts w:ascii="Book Antiqua" w:eastAsia="標楷體" w:hAnsi="Book Antiqua"/>
                <w:sz w:val="20"/>
              </w:rPr>
            </w:pPr>
          </w:p>
          <w:p w14:paraId="559A059C" w14:textId="77777777" w:rsidR="00E64428" w:rsidRPr="002430CD" w:rsidRDefault="00E64428" w:rsidP="00E64428">
            <w:pPr>
              <w:pStyle w:val="a3"/>
              <w:spacing w:line="260" w:lineRule="exact"/>
              <w:jc w:val="both"/>
              <w:rPr>
                <w:rFonts w:ascii="Book Antiqua" w:eastAsia="標楷體" w:hAnsi="Book Antiqua"/>
                <w:sz w:val="20"/>
              </w:rPr>
            </w:pPr>
            <w:r w:rsidRPr="002430CD">
              <w:rPr>
                <w:rFonts w:ascii="Book Antiqua" w:eastAsia="標楷體" w:hAnsi="Book Antiqua"/>
                <w:sz w:val="20"/>
              </w:rPr>
              <w:t>取得專案審查報告</w:t>
            </w:r>
            <w:r w:rsidRPr="002430CD">
              <w:rPr>
                <w:rFonts w:eastAsia="標楷體" w:hint="eastAsia"/>
              </w:rPr>
              <w:t>之日</w:t>
            </w:r>
            <w:r w:rsidRPr="002430CD">
              <w:rPr>
                <w:rFonts w:ascii="Book Antiqua" w:eastAsia="標楷體" w:hAnsi="Book Antiqua"/>
                <w:sz w:val="20"/>
              </w:rPr>
              <w:t>起</w:t>
            </w:r>
            <w:r w:rsidRPr="001141FA">
              <w:rPr>
                <w:rFonts w:ascii="Times New Roman" w:eastAsia="標楷體" w:hAnsi="Times New Roman"/>
                <w:kern w:val="0"/>
                <w:sz w:val="20"/>
                <w:szCs w:val="24"/>
              </w:rPr>
              <w:t>2</w:t>
            </w:r>
            <w:r w:rsidRPr="002430CD">
              <w:rPr>
                <w:rFonts w:ascii="Book Antiqua" w:eastAsia="標楷體" w:hAnsi="Book Antiqu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0D61E8C"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r w:rsidRPr="001141FA">
              <w:rPr>
                <w:rFonts w:ascii="Book Antiqua" w:eastAsia="標楷體" w:hAnsi="標楷體" w:cs="Times New Roman" w:hint="eastAsia"/>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重大訊息申報作業</w:t>
            </w:r>
            <w:r w:rsidRPr="001141FA">
              <w:rPr>
                <w:rFonts w:ascii="Times New Roman" w:eastAsia="標楷體" w:hAnsi="Times New Roman" w:cs="Times New Roman" w:hint="eastAsia"/>
                <w:color w:val="auto"/>
                <w:sz w:val="20"/>
              </w:rPr>
              <w:t>)</w:t>
            </w:r>
            <w:r w:rsidRPr="001141FA">
              <w:rPr>
                <w:rFonts w:ascii="Book Antiqua" w:eastAsia="標楷體" w:hAnsi="標楷體" w:cs="Times New Roman" w:hint="eastAsia"/>
                <w:color w:val="auto"/>
                <w:kern w:val="2"/>
                <w:sz w:val="20"/>
                <w:szCs w:val="20"/>
              </w:rPr>
              <w:t>做重大訊息公告。</w:t>
            </w:r>
          </w:p>
          <w:p w14:paraId="015E916B"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23FD5DF6" w14:textId="77777777" w:rsidR="00E64428" w:rsidRDefault="00E64428" w:rsidP="00E64428">
            <w:pPr>
              <w:pStyle w:val="HTML"/>
              <w:spacing w:line="260" w:lineRule="exact"/>
              <w:jc w:val="both"/>
              <w:rPr>
                <w:rFonts w:ascii="Book Antiqua" w:eastAsia="標楷體" w:hAnsi="標楷體" w:cs="Times New Roman"/>
                <w:color w:val="auto"/>
                <w:kern w:val="2"/>
                <w:sz w:val="20"/>
                <w:szCs w:val="20"/>
              </w:rPr>
            </w:pPr>
          </w:p>
          <w:p w14:paraId="4A0A60AA" w14:textId="77777777" w:rsidR="00E64428" w:rsidRPr="002430CD" w:rsidRDefault="00E64428" w:rsidP="00E64428">
            <w:pPr>
              <w:pStyle w:val="HTML"/>
              <w:spacing w:line="260" w:lineRule="exact"/>
              <w:jc w:val="both"/>
              <w:rPr>
                <w:rFonts w:ascii="Book Antiqua" w:eastAsia="標楷體" w:hAnsi="Book Antiqua" w:cs="Times New Roman"/>
                <w:color w:val="auto"/>
                <w:kern w:val="2"/>
                <w:sz w:val="20"/>
                <w:szCs w:val="20"/>
              </w:rPr>
            </w:pPr>
            <w:r w:rsidRPr="002430CD">
              <w:rPr>
                <w:rFonts w:ascii="Book Antiqua" w:eastAsia="標楷體" w:hAnsi="標楷體" w:cs="Times New Roman"/>
                <w:color w:val="auto"/>
                <w:kern w:val="2"/>
                <w:sz w:val="20"/>
                <w:szCs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color w:val="auto"/>
                <w:sz w:val="20"/>
              </w:rPr>
              <w:t>內部稽核申報作業</w:t>
            </w:r>
            <w:r w:rsidRPr="001141FA">
              <w:rPr>
                <w:rFonts w:ascii="Times New Roman" w:eastAsia="標楷體" w:hAnsi="Times New Roman" w:cs="Times New Roman"/>
                <w:color w:val="auto"/>
                <w:sz w:val="20"/>
              </w:rPr>
              <w:t>/</w:t>
            </w:r>
            <w:r w:rsidRPr="001141FA">
              <w:rPr>
                <w:rFonts w:ascii="Times New Roman" w:eastAsia="標楷體" w:hAnsi="Times New Roman" w:cs="Times New Roman"/>
                <w:color w:val="auto"/>
                <w:sz w:val="20"/>
              </w:rPr>
              <w:t>內部控制專案審查報告</w:t>
            </w:r>
            <w:r w:rsidRPr="001141FA">
              <w:rPr>
                <w:rFonts w:ascii="Times New Roman" w:eastAsia="標楷體" w:hAnsi="Times New Roman" w:cs="Times New Roman"/>
                <w:color w:val="auto"/>
                <w:sz w:val="20"/>
              </w:rPr>
              <w:t>)</w:t>
            </w:r>
            <w:r w:rsidRPr="002430CD">
              <w:rPr>
                <w:rFonts w:ascii="Book Antiqua" w:eastAsia="標楷體" w:hAnsi="標楷體" w:cs="Times New Roman"/>
                <w:color w:val="auto"/>
                <w:kern w:val="2"/>
                <w:sz w:val="20"/>
                <w:szCs w:val="20"/>
              </w:rPr>
              <w:t>，上市公司委請會計師執行內部控制專案查核者，應於取得專案</w:t>
            </w:r>
            <w:r w:rsidRPr="002430CD">
              <w:rPr>
                <w:rFonts w:eastAsia="標楷體" w:hint="eastAsia"/>
                <w:color w:val="auto"/>
                <w:sz w:val="20"/>
              </w:rPr>
              <w:t>審查</w:t>
            </w:r>
            <w:r w:rsidRPr="002430CD">
              <w:rPr>
                <w:rFonts w:ascii="Book Antiqua" w:eastAsia="標楷體" w:hAnsi="標楷體" w:cs="Times New Roman"/>
                <w:color w:val="auto"/>
                <w:kern w:val="2"/>
                <w:sz w:val="20"/>
                <w:szCs w:val="20"/>
              </w:rPr>
              <w:t>報告</w:t>
            </w:r>
            <w:r w:rsidRPr="002430CD">
              <w:rPr>
                <w:rFonts w:eastAsia="標楷體" w:hint="eastAsia"/>
                <w:color w:val="auto"/>
                <w:sz w:val="20"/>
              </w:rPr>
              <w:t>之日起</w:t>
            </w:r>
            <w:r w:rsidRPr="001141FA">
              <w:rPr>
                <w:rFonts w:ascii="Times New Roman" w:eastAsia="標楷體" w:hAnsi="Times New Roman" w:cs="Times New Roman" w:hint="eastAsia"/>
                <w:color w:val="auto"/>
                <w:sz w:val="20"/>
              </w:rPr>
              <w:t>2</w:t>
            </w:r>
            <w:r w:rsidRPr="002430CD">
              <w:rPr>
                <w:rFonts w:ascii="Book Antiqua" w:eastAsia="標楷體" w:hAnsi="標楷體" w:cs="Times New Roman"/>
                <w:color w:val="auto"/>
                <w:kern w:val="2"/>
                <w:sz w:val="20"/>
                <w:szCs w:val="20"/>
              </w:rPr>
              <w:t>日內輸入公開資訊觀測站，若屬例行性</w:t>
            </w:r>
            <w:r w:rsidRPr="002430CD">
              <w:rPr>
                <w:rFonts w:ascii="Book Antiqua" w:eastAsia="標楷體" w:hAnsi="Book Antiqua" w:cs="Times New Roman"/>
                <w:color w:val="auto"/>
                <w:kern w:val="2"/>
                <w:sz w:val="20"/>
                <w:szCs w:val="20"/>
              </w:rPr>
              <w:t>(</w:t>
            </w:r>
            <w:r w:rsidRPr="002430CD">
              <w:rPr>
                <w:rFonts w:ascii="Book Antiqua" w:eastAsia="標楷體" w:hAnsi="標楷體" w:cs="Times New Roman"/>
                <w:color w:val="auto"/>
                <w:kern w:val="2"/>
                <w:sz w:val="20"/>
                <w:szCs w:val="20"/>
              </w:rPr>
              <w:t>如法令規定</w:t>
            </w:r>
            <w:r w:rsidRPr="002430CD">
              <w:rPr>
                <w:rFonts w:ascii="Book Antiqua" w:eastAsia="標楷體" w:hAnsi="Book Antiqua" w:cs="Times New Roman"/>
                <w:color w:val="auto"/>
                <w:kern w:val="2"/>
                <w:sz w:val="20"/>
                <w:szCs w:val="20"/>
              </w:rPr>
              <w:t>)</w:t>
            </w:r>
            <w:proofErr w:type="gramStart"/>
            <w:r w:rsidRPr="002430CD">
              <w:rPr>
                <w:rFonts w:ascii="Book Antiqua" w:eastAsia="標楷體" w:hAnsi="標楷體" w:cs="Times New Roman"/>
                <w:color w:val="auto"/>
                <w:kern w:val="2"/>
                <w:sz w:val="20"/>
                <w:szCs w:val="20"/>
              </w:rPr>
              <w:t>之內控</w:t>
            </w:r>
            <w:proofErr w:type="gramEnd"/>
            <w:r w:rsidRPr="002430CD">
              <w:rPr>
                <w:rFonts w:ascii="Book Antiqua" w:eastAsia="標楷體" w:hAnsi="標楷體" w:cs="Times New Roman"/>
                <w:color w:val="auto"/>
                <w:kern w:val="2"/>
                <w:sz w:val="20"/>
                <w:szCs w:val="20"/>
              </w:rPr>
              <w:t>查核則不必上傳。</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B2B24E1"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1.95.01.10</w:t>
            </w:r>
            <w:r w:rsidRPr="002430CD">
              <w:rPr>
                <w:rFonts w:ascii="Book Antiqua" w:eastAsia="標楷體" w:hAnsi="標楷體"/>
                <w:sz w:val="20"/>
                <w:szCs w:val="20"/>
              </w:rPr>
              <w:t>台證上字第</w:t>
            </w:r>
            <w:r w:rsidRPr="002430CD">
              <w:rPr>
                <w:rFonts w:ascii="Book Antiqua" w:eastAsia="標楷體" w:hAnsi="Book Antiqua"/>
                <w:sz w:val="20"/>
                <w:szCs w:val="20"/>
              </w:rPr>
              <w:t>0950100051</w:t>
            </w:r>
            <w:r w:rsidRPr="002430CD">
              <w:rPr>
                <w:rFonts w:ascii="Book Antiqua" w:eastAsia="標楷體" w:hAnsi="標楷體"/>
                <w:sz w:val="20"/>
                <w:szCs w:val="20"/>
              </w:rPr>
              <w:t>號函。</w:t>
            </w:r>
          </w:p>
          <w:p w14:paraId="11326FB5"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ascii="Book Antiqua" w:eastAsia="標楷體" w:hAnsi="Book Antiqua"/>
                <w:sz w:val="20"/>
                <w:szCs w:val="20"/>
              </w:rPr>
              <w:t>2.98.04.17</w:t>
            </w:r>
            <w:r w:rsidRPr="002430CD">
              <w:rPr>
                <w:rFonts w:ascii="Book Antiqua" w:eastAsia="標楷體" w:hAnsi="標楷體"/>
                <w:sz w:val="20"/>
                <w:szCs w:val="20"/>
              </w:rPr>
              <w:t>台</w:t>
            </w:r>
            <w:proofErr w:type="gramStart"/>
            <w:r w:rsidRPr="002430CD">
              <w:rPr>
                <w:rFonts w:ascii="Book Antiqua" w:eastAsia="標楷體" w:hAnsi="標楷體"/>
                <w:sz w:val="20"/>
                <w:szCs w:val="20"/>
              </w:rPr>
              <w:t>證治字</w:t>
            </w:r>
            <w:proofErr w:type="gramEnd"/>
            <w:r w:rsidRPr="002430CD">
              <w:rPr>
                <w:rFonts w:ascii="Book Antiqua" w:eastAsia="標楷體" w:hAnsi="標楷體"/>
                <w:sz w:val="20"/>
                <w:szCs w:val="20"/>
              </w:rPr>
              <w:t>第</w:t>
            </w:r>
            <w:r w:rsidRPr="002430CD">
              <w:rPr>
                <w:rFonts w:ascii="Book Antiqua" w:eastAsia="標楷體" w:hAnsi="Book Antiqua"/>
                <w:sz w:val="20"/>
                <w:szCs w:val="20"/>
              </w:rPr>
              <w:t>0981801131</w:t>
            </w:r>
            <w:r w:rsidRPr="002430CD">
              <w:rPr>
                <w:rFonts w:ascii="Book Antiqua" w:eastAsia="標楷體" w:hAnsi="標楷體"/>
                <w:sz w:val="20"/>
                <w:szCs w:val="20"/>
              </w:rPr>
              <w:t>號函。</w:t>
            </w:r>
          </w:p>
          <w:p w14:paraId="56F42D6C" w14:textId="77777777" w:rsidR="00E64428" w:rsidRDefault="00E64428" w:rsidP="00E64428">
            <w:pPr>
              <w:spacing w:line="260" w:lineRule="exact"/>
              <w:ind w:left="100" w:hangingChars="50" w:hanging="100"/>
              <w:jc w:val="both"/>
              <w:rPr>
                <w:rFonts w:eastAsia="標楷體"/>
                <w:sz w:val="20"/>
              </w:rPr>
            </w:pPr>
            <w:r>
              <w:rPr>
                <w:rFonts w:eastAsia="標楷體" w:hint="eastAsia"/>
                <w:sz w:val="20"/>
              </w:rPr>
              <w:t>3.</w:t>
            </w:r>
            <w:r w:rsidRPr="002430CD">
              <w:rPr>
                <w:rFonts w:eastAsia="標楷體" w:hint="eastAsia"/>
                <w:sz w:val="20"/>
              </w:rPr>
              <w:t xml:space="preserve"> </w:t>
            </w:r>
            <w:r w:rsidRPr="002430CD">
              <w:rPr>
                <w:rFonts w:eastAsia="標楷體" w:hint="eastAsia"/>
                <w:sz w:val="20"/>
              </w:rPr>
              <w:t>本公司對有價證券上市公司及境外指數股票型基金上市之境外基金機構資訊申報作業辦法。</w:t>
            </w:r>
          </w:p>
          <w:p w14:paraId="707F6AB0"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Pr>
                <w:rFonts w:eastAsia="標楷體" w:hint="eastAsia"/>
                <w:sz w:val="20"/>
              </w:rPr>
              <w:t>4.</w:t>
            </w:r>
            <w:hyperlink r:id="rId37"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29</w:t>
            </w:r>
            <w:r>
              <w:rPr>
                <w:rFonts w:eastAsia="標楷體" w:hint="eastAsia"/>
                <w:sz w:val="20"/>
              </w:rPr>
              <w:t>款</w:t>
            </w:r>
            <w:r w:rsidRPr="00733258">
              <w:rPr>
                <w:rFonts w:eastAsia="標楷體" w:hint="eastAsia"/>
                <w:sz w:val="20"/>
                <w:szCs w:val="20"/>
              </w:rPr>
              <w:t>。</w:t>
            </w:r>
          </w:p>
        </w:tc>
      </w:tr>
      <w:tr w:rsidR="00E64428" w:rsidRPr="002430CD" w14:paraId="78980706" w14:textId="77777777" w:rsidTr="005C3EB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A0F264B" w14:textId="77777777" w:rsidR="00E64428" w:rsidRPr="002430CD" w:rsidRDefault="00E64428" w:rsidP="00E64428">
            <w:pPr>
              <w:kinsoku w:val="0"/>
              <w:overflowPunct w:val="0"/>
              <w:spacing w:line="260" w:lineRule="exact"/>
              <w:jc w:val="center"/>
              <w:rPr>
                <w:rFonts w:eastAsia="標楷體"/>
                <w:sz w:val="20"/>
              </w:rPr>
            </w:pPr>
            <w:r w:rsidRPr="002430CD">
              <w:rPr>
                <w:rFonts w:eastAsia="標楷體" w:hint="eastAsia"/>
                <w:sz w:val="20"/>
              </w:rPr>
              <w:t>4</w:t>
            </w:r>
            <w:r>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423CE529" w14:textId="77777777" w:rsidR="00E64428" w:rsidRPr="002430CD" w:rsidRDefault="00E64428" w:rsidP="00E64428">
            <w:pPr>
              <w:spacing w:line="260" w:lineRule="exact"/>
              <w:ind w:left="2"/>
              <w:jc w:val="both"/>
              <w:rPr>
                <w:rFonts w:ascii="Book Antiqua" w:eastAsia="標楷體" w:hAnsi="標楷體"/>
                <w:sz w:val="20"/>
                <w:szCs w:val="20"/>
              </w:rPr>
            </w:pPr>
            <w:r w:rsidRPr="002430CD">
              <w:rPr>
                <w:rFonts w:eastAsia="標楷體" w:hint="eastAsia"/>
                <w:sz w:val="20"/>
              </w:rPr>
              <w:t>發言人、代理發言人或財務主管之假日緊急聯絡資料新增或變更時。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5302E89" w14:textId="77777777" w:rsidR="00E64428" w:rsidRPr="002430CD" w:rsidRDefault="00E64428" w:rsidP="00E64428">
            <w:pPr>
              <w:pStyle w:val="a3"/>
              <w:spacing w:line="260" w:lineRule="exact"/>
              <w:jc w:val="both"/>
              <w:rPr>
                <w:rFonts w:ascii="Book Antiqua" w:eastAsia="標楷體" w:hAnsi="Book Antiqua"/>
                <w:sz w:val="20"/>
              </w:rPr>
            </w:pPr>
            <w:r w:rsidRPr="002430CD">
              <w:rPr>
                <w:rFonts w:eastAsia="標楷體" w:hAnsi="細明體" w:cs="Courier New" w:hint="eastAsia"/>
                <w:kern w:val="0"/>
                <w:sz w:val="20"/>
                <w:szCs w:val="24"/>
              </w:rPr>
              <w:t>新增或變更時。</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76130A" w14:textId="77777777" w:rsidR="00E64428" w:rsidRPr="002430CD" w:rsidRDefault="00E64428" w:rsidP="00E64428">
            <w:pPr>
              <w:pStyle w:val="HTML"/>
              <w:spacing w:line="260" w:lineRule="exact"/>
              <w:jc w:val="both"/>
              <w:rPr>
                <w:rFonts w:ascii="Book Antiqua" w:eastAsia="標楷體" w:hAnsi="標楷體" w:cs="Times New Roman"/>
                <w:color w:val="auto"/>
                <w:kern w:val="2"/>
                <w:sz w:val="20"/>
                <w:szCs w:val="20"/>
              </w:rPr>
            </w:pPr>
            <w:r w:rsidRPr="002430CD">
              <w:rPr>
                <w:rFonts w:eastAsia="標楷體" w:hint="eastAsia"/>
                <w:color w:val="auto"/>
                <w:sz w:val="20"/>
              </w:rPr>
              <w:t>輸入「公開資訊觀測站」</w:t>
            </w:r>
            <w:r w:rsidRPr="001141FA">
              <w:rPr>
                <w:rFonts w:ascii="Times New Roman" w:eastAsia="標楷體" w:hAnsi="Times New Roman" w:cs="Times New Roman"/>
                <w:color w:val="auto"/>
                <w:sz w:val="20"/>
              </w:rPr>
              <w:t>(sii.twse.com.tw/</w:t>
            </w:r>
            <w:r w:rsidRPr="001141FA">
              <w:rPr>
                <w:rFonts w:ascii="Times New Roman" w:eastAsia="標楷體" w:hAnsi="Times New Roman" w:cs="Times New Roman" w:hint="eastAsia"/>
                <w:color w:val="auto"/>
                <w:sz w:val="20"/>
              </w:rPr>
              <w:t>公司基本資料申報</w:t>
            </w:r>
            <w:r w:rsidRPr="001141FA">
              <w:rPr>
                <w:rFonts w:ascii="Times New Roman" w:eastAsia="標楷體" w:hAnsi="Times New Roman" w:cs="Times New Roman" w:hint="eastAsia"/>
                <w:color w:val="auto"/>
                <w:sz w:val="20"/>
              </w:rPr>
              <w:t>/</w:t>
            </w:r>
            <w:r w:rsidRPr="001141FA">
              <w:rPr>
                <w:rFonts w:ascii="Times New Roman" w:eastAsia="標楷體" w:hAnsi="Times New Roman" w:cs="Times New Roman" w:hint="eastAsia"/>
                <w:color w:val="auto"/>
                <w:sz w:val="20"/>
              </w:rPr>
              <w:t>假日緊急聯絡人資料申報作業</w:t>
            </w:r>
            <w:r w:rsidRPr="001141FA">
              <w:rPr>
                <w:rFonts w:ascii="Times New Roman" w:eastAsia="標楷體" w:hAnsi="Times New Roman" w:cs="Times New Roman" w:hint="eastAsia"/>
                <w:color w:val="auto"/>
                <w:sz w:val="20"/>
              </w:rPr>
              <w:t>)</w:t>
            </w:r>
            <w:r w:rsidRPr="002430CD">
              <w:rPr>
                <w:rFonts w:eastAsia="標楷體" w:hint="eastAsia"/>
                <w:color w:val="auto"/>
                <w:sz w:val="20"/>
              </w:rPr>
              <w:t>，進行新增</w:t>
            </w:r>
            <w:r w:rsidRPr="002430CD">
              <w:rPr>
                <w:rFonts w:eastAsia="標楷體" w:hint="eastAsia"/>
                <w:color w:val="auto"/>
                <w:sz w:val="20"/>
              </w:rPr>
              <w:t>/</w:t>
            </w:r>
            <w:r w:rsidRPr="002430CD">
              <w:rPr>
                <w:rFonts w:eastAsia="標楷體" w:hint="eastAsia"/>
                <w:color w:val="auto"/>
                <w:sz w:val="20"/>
              </w:rPr>
              <w:t>修改，新增或修改完畢後，請回上一畫面按下「確認」鍵，以完成新增或修改作業。</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0C5353C" w14:textId="77777777" w:rsidR="00E64428" w:rsidRPr="002430CD" w:rsidRDefault="00E64428" w:rsidP="00E64428">
            <w:pPr>
              <w:spacing w:line="260" w:lineRule="exact"/>
              <w:ind w:left="100" w:hangingChars="50" w:hanging="100"/>
              <w:jc w:val="both"/>
              <w:rPr>
                <w:rFonts w:ascii="Book Antiqua" w:eastAsia="標楷體" w:hAnsi="Book Antiqua"/>
                <w:sz w:val="20"/>
                <w:szCs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E64428" w:rsidRPr="002430CD" w14:paraId="1BE58C5D" w14:textId="77777777" w:rsidTr="00D93C21">
        <w:trPr>
          <w:cantSplit/>
          <w:trHeight w:val="1252"/>
        </w:trPr>
        <w:tc>
          <w:tcPr>
            <w:tcW w:w="480" w:type="dxa"/>
            <w:vMerge w:val="restart"/>
            <w:tcBorders>
              <w:top w:val="single" w:sz="4" w:space="0" w:color="auto"/>
              <w:left w:val="single" w:sz="4" w:space="0" w:color="auto"/>
              <w:right w:val="single" w:sz="4" w:space="0" w:color="auto"/>
            </w:tcBorders>
            <w:shd w:val="clear" w:color="auto" w:fill="FFFFFF"/>
            <w:vAlign w:val="center"/>
          </w:tcPr>
          <w:p w14:paraId="7B527546" w14:textId="77777777" w:rsidR="00E64428" w:rsidRPr="00733258" w:rsidRDefault="00E64428" w:rsidP="00E64428">
            <w:pPr>
              <w:kinsoku w:val="0"/>
              <w:overflowPunct w:val="0"/>
              <w:spacing w:line="260" w:lineRule="exact"/>
              <w:jc w:val="center"/>
              <w:rPr>
                <w:rFonts w:eastAsia="標楷體"/>
                <w:sz w:val="20"/>
              </w:rPr>
            </w:pPr>
            <w:r w:rsidRPr="00733258">
              <w:rPr>
                <w:rFonts w:eastAsia="標楷體" w:hint="eastAsia"/>
                <w:sz w:val="20"/>
              </w:rPr>
              <w:t>4</w:t>
            </w:r>
            <w:r>
              <w:rPr>
                <w:rFonts w:eastAsia="標楷體" w:hint="eastAsia"/>
                <w:sz w:val="20"/>
              </w:rPr>
              <w:t>2</w:t>
            </w:r>
          </w:p>
        </w:tc>
        <w:tc>
          <w:tcPr>
            <w:tcW w:w="2280" w:type="dxa"/>
            <w:vMerge w:val="restart"/>
            <w:tcBorders>
              <w:top w:val="single" w:sz="4" w:space="0" w:color="auto"/>
              <w:left w:val="single" w:sz="4" w:space="0" w:color="auto"/>
              <w:right w:val="single" w:sz="4" w:space="0" w:color="auto"/>
            </w:tcBorders>
            <w:shd w:val="clear" w:color="auto" w:fill="FFFFFF"/>
            <w:vAlign w:val="center"/>
          </w:tcPr>
          <w:p w14:paraId="256A07A0" w14:textId="77777777" w:rsidR="00E64428" w:rsidRPr="00733258" w:rsidRDefault="00E64428" w:rsidP="00E64428">
            <w:pPr>
              <w:spacing w:line="260" w:lineRule="exact"/>
              <w:ind w:left="2"/>
              <w:jc w:val="both"/>
              <w:rPr>
                <w:rFonts w:eastAsia="標楷體"/>
                <w:sz w:val="20"/>
              </w:rPr>
            </w:pPr>
            <w:r w:rsidRPr="00733258">
              <w:rPr>
                <w:rFonts w:eastAsia="標楷體" w:hint="eastAsia"/>
                <w:sz w:val="20"/>
              </w:rPr>
              <w:t>買回</w:t>
            </w:r>
            <w:r>
              <w:rPr>
                <w:rFonts w:eastAsia="標楷體" w:hint="eastAsia"/>
                <w:sz w:val="20"/>
              </w:rPr>
              <w:t>本</w:t>
            </w:r>
            <w:r w:rsidRPr="00733258">
              <w:rPr>
                <w:rFonts w:eastAsia="標楷體" w:hint="eastAsia"/>
                <w:sz w:val="20"/>
              </w:rPr>
              <w:t>公司股份</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FB34F14"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1.</w:t>
            </w:r>
            <w:r w:rsidRPr="001C4A81">
              <w:rPr>
                <w:rFonts w:ascii="Times New Roman" w:eastAsia="標楷體" w:hAnsi="標楷體"/>
                <w:sz w:val="20"/>
              </w:rPr>
              <w:t>董事會決議之即日起算次一營業日交易時間開始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CED96D2"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申請庫藏股買回基本資料申報</w:t>
            </w:r>
            <w:r w:rsidRPr="001C4A81">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sz w:val="20"/>
              </w:rPr>
              <w:t>董事會決議之即日起算</w:t>
            </w:r>
            <w:r w:rsidRPr="001C4A81">
              <w:rPr>
                <w:rFonts w:ascii="Times New Roman" w:eastAsia="標楷體" w:cs="Times New Roman"/>
                <w:color w:val="auto"/>
                <w:sz w:val="20"/>
              </w:rPr>
              <w:t>二日內向主管機關申報。</w:t>
            </w:r>
          </w:p>
        </w:tc>
        <w:tc>
          <w:tcPr>
            <w:tcW w:w="3600" w:type="dxa"/>
            <w:vMerge w:val="restart"/>
            <w:tcBorders>
              <w:top w:val="single" w:sz="4" w:space="0" w:color="auto"/>
              <w:left w:val="single" w:sz="4" w:space="0" w:color="auto"/>
              <w:right w:val="single" w:sz="4" w:space="0" w:color="auto"/>
            </w:tcBorders>
            <w:shd w:val="clear" w:color="auto" w:fill="FFFFFF"/>
          </w:tcPr>
          <w:p w14:paraId="51BFC723"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1.</w:t>
            </w:r>
            <w:r w:rsidRPr="003D344E">
              <w:rPr>
                <w:rFonts w:eastAsia="標楷體"/>
                <w:sz w:val="20"/>
              </w:rPr>
              <w:t>上市上櫃公司買回本公司股份辦法</w:t>
            </w:r>
            <w:r>
              <w:rPr>
                <w:rFonts w:eastAsia="標楷體" w:hint="eastAsia"/>
                <w:sz w:val="20"/>
              </w:rPr>
              <w:t>第</w:t>
            </w:r>
            <w:r>
              <w:rPr>
                <w:rFonts w:eastAsia="標楷體" w:hint="eastAsia"/>
                <w:sz w:val="20"/>
              </w:rPr>
              <w:t>2</w:t>
            </w:r>
            <w:r>
              <w:rPr>
                <w:rFonts w:eastAsia="標楷體" w:hint="eastAsia"/>
                <w:sz w:val="20"/>
              </w:rPr>
              <w:t>、</w:t>
            </w:r>
            <w:r>
              <w:rPr>
                <w:rFonts w:eastAsia="標楷體" w:hint="eastAsia"/>
                <w:sz w:val="20"/>
              </w:rPr>
              <w:t>3</w:t>
            </w:r>
            <w:r>
              <w:rPr>
                <w:rFonts w:eastAsia="標楷體" w:hint="eastAsia"/>
                <w:sz w:val="20"/>
              </w:rPr>
              <w:t>、</w:t>
            </w:r>
            <w:r>
              <w:rPr>
                <w:rFonts w:eastAsia="標楷體" w:hint="eastAsia"/>
                <w:sz w:val="20"/>
              </w:rPr>
              <w:t>5</w:t>
            </w:r>
            <w:r>
              <w:rPr>
                <w:rFonts w:eastAsia="標楷體" w:hint="eastAsia"/>
                <w:sz w:val="20"/>
              </w:rPr>
              <w:t>條</w:t>
            </w:r>
            <w:r w:rsidRPr="00733258">
              <w:rPr>
                <w:rFonts w:eastAsia="標楷體" w:hint="eastAsia"/>
                <w:sz w:val="20"/>
              </w:rPr>
              <w:t>。</w:t>
            </w:r>
          </w:p>
          <w:p w14:paraId="4547632E" w14:textId="77777777" w:rsidR="00E64428" w:rsidRPr="00733258" w:rsidRDefault="00E64428" w:rsidP="00E64428">
            <w:pPr>
              <w:spacing w:line="260" w:lineRule="exact"/>
              <w:ind w:left="218" w:hangingChars="109" w:hanging="218"/>
              <w:jc w:val="both"/>
              <w:rPr>
                <w:rFonts w:eastAsia="標楷體"/>
                <w:sz w:val="20"/>
              </w:rPr>
            </w:pPr>
            <w:r w:rsidRPr="00733258">
              <w:rPr>
                <w:rFonts w:eastAsia="標楷體" w:hint="eastAsia"/>
                <w:sz w:val="20"/>
              </w:rPr>
              <w:t>2.</w:t>
            </w:r>
            <w:r w:rsidRPr="00733258">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11</w:t>
            </w:r>
            <w:r>
              <w:rPr>
                <w:rFonts w:eastAsia="標楷體" w:hint="eastAsia"/>
                <w:sz w:val="20"/>
              </w:rPr>
              <w:t>款</w:t>
            </w:r>
            <w:r w:rsidRPr="00733258">
              <w:rPr>
                <w:rFonts w:eastAsia="標楷體" w:hint="eastAsia"/>
                <w:sz w:val="20"/>
              </w:rPr>
              <w:t>。</w:t>
            </w:r>
          </w:p>
          <w:p w14:paraId="5EB4B0E7" w14:textId="77777777" w:rsidR="00E64428" w:rsidRDefault="00E64428" w:rsidP="00E64428">
            <w:pPr>
              <w:spacing w:line="260" w:lineRule="exact"/>
              <w:ind w:left="100" w:hangingChars="50" w:hanging="100"/>
              <w:jc w:val="both"/>
              <w:rPr>
                <w:rFonts w:eastAsia="標楷體"/>
                <w:sz w:val="20"/>
                <w:szCs w:val="20"/>
              </w:rPr>
            </w:pPr>
            <w:r w:rsidRPr="00733258">
              <w:rPr>
                <w:rFonts w:eastAsia="標楷體" w:hint="eastAsia"/>
                <w:sz w:val="20"/>
              </w:rPr>
              <w:t>3.</w:t>
            </w:r>
            <w:hyperlink r:id="rId38" w:history="1">
              <w:r>
                <w:rPr>
                  <w:rFonts w:eastAsia="標楷體" w:hint="eastAsia"/>
                  <w:sz w:val="20"/>
                  <w:szCs w:val="20"/>
                </w:rPr>
                <w:t>本</w:t>
              </w:r>
              <w:r w:rsidRPr="00733258">
                <w:rPr>
                  <w:rFonts w:eastAsia="標楷體"/>
                  <w:sz w:val="20"/>
                  <w:szCs w:val="20"/>
                </w:rPr>
                <w:t>公司對有價證券上市公司重大訊息之查證暨公開處理程序</w:t>
              </w:r>
            </w:hyperlink>
            <w:r>
              <w:rPr>
                <w:rFonts w:eastAsia="標楷體" w:hint="eastAsia"/>
                <w:sz w:val="20"/>
              </w:rPr>
              <w:t>第</w:t>
            </w:r>
            <w:r>
              <w:rPr>
                <w:rFonts w:eastAsia="標楷體" w:hint="eastAsia"/>
                <w:sz w:val="20"/>
              </w:rPr>
              <w:t>4</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35</w:t>
            </w:r>
            <w:r>
              <w:rPr>
                <w:rFonts w:eastAsia="標楷體" w:hint="eastAsia"/>
                <w:sz w:val="20"/>
              </w:rPr>
              <w:t>款</w:t>
            </w:r>
            <w:r w:rsidRPr="00733258">
              <w:rPr>
                <w:rFonts w:eastAsia="標楷體" w:hint="eastAsia"/>
                <w:sz w:val="20"/>
                <w:szCs w:val="20"/>
              </w:rPr>
              <w:t>。</w:t>
            </w:r>
          </w:p>
          <w:p w14:paraId="54F37BE9" w14:textId="77777777" w:rsidR="00E64428" w:rsidRPr="00733258" w:rsidRDefault="00E64428" w:rsidP="00E64428">
            <w:pPr>
              <w:spacing w:line="260" w:lineRule="exact"/>
              <w:ind w:left="100" w:hangingChars="50" w:hanging="100"/>
              <w:jc w:val="both"/>
              <w:rPr>
                <w:rFonts w:eastAsia="標楷體"/>
                <w:sz w:val="20"/>
              </w:rPr>
            </w:pPr>
            <w:r>
              <w:rPr>
                <w:rFonts w:eastAsia="標楷體" w:hint="eastAsia"/>
                <w:sz w:val="20"/>
                <w:szCs w:val="20"/>
              </w:rPr>
              <w:t>4. 99.11.03</w:t>
            </w:r>
            <w:r w:rsidRPr="00365FF4">
              <w:rPr>
                <w:rFonts w:ascii="標楷體" w:eastAsia="標楷體" w:hAnsi="標楷體"/>
                <w:sz w:val="20"/>
                <w:szCs w:val="20"/>
              </w:rPr>
              <w:t>金</w:t>
            </w:r>
            <w:proofErr w:type="gramStart"/>
            <w:r w:rsidRPr="00365FF4">
              <w:rPr>
                <w:rFonts w:ascii="標楷體" w:eastAsia="標楷體" w:hAnsi="標楷體"/>
                <w:sz w:val="20"/>
                <w:szCs w:val="20"/>
              </w:rPr>
              <w:t>管證交字</w:t>
            </w:r>
            <w:proofErr w:type="gramEnd"/>
            <w:r w:rsidRPr="00365FF4">
              <w:rPr>
                <w:rFonts w:ascii="標楷體" w:eastAsia="標楷體" w:hAnsi="標楷體"/>
                <w:sz w:val="20"/>
                <w:szCs w:val="20"/>
              </w:rPr>
              <w:t>第</w:t>
            </w:r>
            <w:r>
              <w:rPr>
                <w:sz w:val="20"/>
                <w:szCs w:val="20"/>
              </w:rPr>
              <w:t>0990059226</w:t>
            </w:r>
            <w:r w:rsidRPr="00365FF4">
              <w:rPr>
                <w:rFonts w:ascii="標楷體" w:eastAsia="標楷體" w:hAnsi="標楷體"/>
                <w:sz w:val="20"/>
                <w:szCs w:val="20"/>
              </w:rPr>
              <w:t>號</w:t>
            </w:r>
            <w:r>
              <w:rPr>
                <w:rFonts w:ascii="標楷體" w:eastAsia="標楷體" w:hAnsi="標楷體" w:hint="eastAsia"/>
                <w:sz w:val="20"/>
                <w:szCs w:val="20"/>
              </w:rPr>
              <w:t>。</w:t>
            </w:r>
          </w:p>
        </w:tc>
      </w:tr>
      <w:tr w:rsidR="00E64428" w:rsidRPr="002430CD" w14:paraId="416542A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504682C8"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3C1418EF"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A0D6057"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2.</w:t>
            </w:r>
            <w:r w:rsidRPr="001C4A81">
              <w:rPr>
                <w:rFonts w:ascii="Times New Roman" w:eastAsia="標楷體" w:hAnsi="標楷體"/>
                <w:sz w:val="20"/>
              </w:rPr>
              <w:t>買回股份之數量每累積達公司已發行股份總數百分之二或金額達新臺幣三億元以上者，於事實發生之即日起算次一營業日交易時間開始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E35C97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申請庫藏股買回達一定標準申報</w:t>
            </w:r>
            <w:r w:rsidRPr="001C4A81">
              <w:rPr>
                <w:rFonts w:ascii="Times New Roman" w:eastAsia="標楷體" w:hAnsi="Times New Roman" w:cs="Times New Roman"/>
                <w:color w:val="auto"/>
                <w:sz w:val="20"/>
              </w:rPr>
              <w:t xml:space="preserve">) </w:t>
            </w:r>
            <w:r w:rsidRPr="001C4A81">
              <w:rPr>
                <w:rFonts w:ascii="Times New Roman" w:eastAsia="標楷體" w:cs="Times New Roman"/>
                <w:color w:val="auto"/>
                <w:sz w:val="20"/>
              </w:rPr>
              <w:t>，並轉重大訊息</w:t>
            </w:r>
            <w:r>
              <w:rPr>
                <w:rFonts w:ascii="Times New Roman" w:eastAsia="標楷體"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107DB3BE"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286CAEF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64BA2D0C"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555F0A49"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A1A860F"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3.</w:t>
            </w:r>
            <w:r w:rsidRPr="001C4A81">
              <w:rPr>
                <w:rFonts w:ascii="Times New Roman" w:eastAsia="標楷體" w:hAnsi="標楷體"/>
                <w:sz w:val="20"/>
              </w:rPr>
              <w:t>經董事會同意變更原買回股份之目的之即日起算次一營業日交易時間開始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2695CABD"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董事會決議通過變更原買回股份之目的申報作業</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，並轉重大訊息，並向主管機關申報。</w:t>
            </w:r>
            <w:r w:rsidRPr="001C4A81">
              <w:rPr>
                <w:rFonts w:ascii="Times New Roman" w:eastAsia="標楷體" w:hAnsi="Times New Roman" w:cs="Times New Roman"/>
                <w:color w:val="auto"/>
                <w:sz w:val="20"/>
              </w:rPr>
              <w:t xml:space="preserve"> </w:t>
            </w:r>
          </w:p>
        </w:tc>
        <w:tc>
          <w:tcPr>
            <w:tcW w:w="3600" w:type="dxa"/>
            <w:vMerge/>
            <w:tcBorders>
              <w:left w:val="single" w:sz="4" w:space="0" w:color="auto"/>
              <w:right w:val="single" w:sz="4" w:space="0" w:color="auto"/>
            </w:tcBorders>
            <w:shd w:val="clear" w:color="auto" w:fill="FFFFFF"/>
          </w:tcPr>
          <w:p w14:paraId="5B8F6D9B"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351B24DE"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C80595F"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12F17B17"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550BD248" w14:textId="77777777" w:rsidR="00E64428" w:rsidRPr="001C4A81" w:rsidRDefault="00E64428" w:rsidP="00E64428">
            <w:pPr>
              <w:pStyle w:val="a3"/>
              <w:spacing w:line="260" w:lineRule="exact"/>
              <w:jc w:val="both"/>
              <w:rPr>
                <w:rFonts w:ascii="Times New Roman" w:eastAsia="標楷體" w:hAnsi="Times New Roman"/>
                <w:kern w:val="0"/>
                <w:sz w:val="20"/>
              </w:rPr>
            </w:pPr>
            <w:r w:rsidRPr="001C4A81">
              <w:rPr>
                <w:rFonts w:ascii="Times New Roman" w:eastAsia="標楷體" w:hAnsi="Times New Roman"/>
                <w:sz w:val="20"/>
              </w:rPr>
              <w:t>4.</w:t>
            </w:r>
            <w:r w:rsidRPr="001C4A81">
              <w:rPr>
                <w:rFonts w:ascii="Times New Roman" w:eastAsia="標楷體" w:hAnsi="標楷體"/>
                <w:sz w:val="20"/>
              </w:rPr>
              <w:t>期間屆滿或執行完畢後之即日起算次一營業日交易時間開始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18F057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期間屆滿</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執行完畢</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及</w:t>
            </w:r>
            <w:proofErr w:type="gramStart"/>
            <w:r w:rsidRPr="001C4A81">
              <w:rPr>
                <w:rFonts w:ascii="Times New Roman" w:eastAsia="標楷體" w:hAnsi="Times New Roman" w:cs="Times New Roman"/>
                <w:color w:val="auto"/>
                <w:sz w:val="20"/>
              </w:rPr>
              <w:t>辦理銷除轉讓</w:t>
            </w:r>
            <w:proofErr w:type="gramEnd"/>
            <w:r w:rsidRPr="001C4A81">
              <w:rPr>
                <w:rFonts w:ascii="Times New Roman" w:eastAsia="標楷體" w:hAnsi="Times New Roman" w:cs="Times New Roman"/>
                <w:color w:val="auto"/>
                <w:sz w:val="20"/>
              </w:rPr>
              <w:t>申報</w:t>
            </w:r>
            <w:r>
              <w:rPr>
                <w:rFonts w:ascii="Times New Roman" w:eastAsia="標楷體" w:hAnsi="Times New Roman" w:cs="Times New Roman"/>
                <w:color w:val="auto"/>
                <w:sz w:val="20"/>
              </w:rPr>
              <w:t>)</w:t>
            </w:r>
            <w:r w:rsidRPr="001C4A81">
              <w:rPr>
                <w:rFonts w:ascii="Times New Roman" w:eastAsia="標楷體" w:cs="Times New Roman"/>
                <w:color w:val="auto"/>
                <w:sz w:val="20"/>
              </w:rPr>
              <w:t>，並轉重大訊息，並於</w:t>
            </w:r>
            <w:r w:rsidRPr="001C4A81">
              <w:rPr>
                <w:rFonts w:ascii="Times New Roman" w:eastAsia="標楷體" w:hAnsi="標楷體" w:cs="Times New Roman"/>
                <w:color w:val="auto"/>
                <w:sz w:val="20"/>
              </w:rPr>
              <w:t>期間屆滿或執行完畢後之即日起算</w:t>
            </w:r>
            <w:r w:rsidRPr="001C4A81">
              <w:rPr>
                <w:rFonts w:ascii="Times New Roman" w:eastAsia="標楷體" w:cs="Times New Roman"/>
                <w:color w:val="auto"/>
                <w:sz w:val="20"/>
              </w:rPr>
              <w:t>五日內向主管機關申報。</w:t>
            </w:r>
          </w:p>
        </w:tc>
        <w:tc>
          <w:tcPr>
            <w:tcW w:w="3600" w:type="dxa"/>
            <w:vMerge/>
            <w:tcBorders>
              <w:left w:val="single" w:sz="4" w:space="0" w:color="auto"/>
              <w:right w:val="single" w:sz="4" w:space="0" w:color="auto"/>
            </w:tcBorders>
            <w:shd w:val="clear" w:color="auto" w:fill="FFFFFF"/>
          </w:tcPr>
          <w:p w14:paraId="26D0D8D5"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6629F2FD"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D62290B"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69CD8760"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0CCF5BC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5.</w:t>
            </w:r>
            <w:r w:rsidRPr="001C4A81">
              <w:rPr>
                <w:rFonts w:ascii="Times New Roman" w:eastAsia="標楷體" w:hAnsi="標楷體"/>
                <w:sz w:val="20"/>
              </w:rPr>
              <w:t>買回股份轉讓予員工，於向證券集中保管事業辦理帳簿劃撥過戶前一個營業日</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A01667F" w14:textId="77777777" w:rsidR="00E64428" w:rsidRDefault="00E64428" w:rsidP="00E64428">
            <w:pPr>
              <w:pStyle w:val="HTML"/>
              <w:spacing w:line="260" w:lineRule="exact"/>
              <w:jc w:val="both"/>
              <w:rPr>
                <w:rFonts w:ascii="Times New Roman" w:eastAsia="標楷體" w:hAnsi="Times New Roman" w:cs="Times New Roman"/>
                <w:color w:val="auto"/>
                <w:sz w:val="20"/>
              </w:rPr>
            </w:pPr>
            <w:r>
              <w:rPr>
                <w:rFonts w:ascii="Times New Roman" w:eastAsia="標楷體" w:hAnsi="Times New Roman" w:cs="Times New Roman" w:hint="eastAsia"/>
                <w:color w:val="auto"/>
                <w:sz w:val="20"/>
              </w:rPr>
              <w:t>1.</w:t>
            </w: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庫藏股轉讓予員工基本資料申報</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p w14:paraId="72C5D141"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6220C4">
              <w:rPr>
                <w:rFonts w:ascii="Times New Roman" w:eastAsia="標楷體" w:hAnsi="Times New Roman" w:cs="Times New Roman" w:hint="eastAsia"/>
                <w:color w:val="auto"/>
                <w:sz w:val="20"/>
              </w:rPr>
              <w:t>2.</w:t>
            </w:r>
            <w:r w:rsidRPr="006220C4">
              <w:rPr>
                <w:rFonts w:ascii="Times New Roman" w:eastAsia="標楷體" w:hAnsi="Times New Roman" w:cs="Times New Roman" w:hint="eastAsia"/>
                <w:color w:val="auto"/>
                <w:sz w:val="20"/>
              </w:rPr>
              <w:t>輸入「公開資訊觀測站」</w:t>
            </w:r>
            <w:r w:rsidRPr="006220C4">
              <w:rPr>
                <w:rFonts w:ascii="Times New Roman" w:eastAsia="標楷體" w:hAnsi="Times New Roman" w:cs="Times New Roman" w:hint="eastAsia"/>
                <w:color w:val="auto"/>
                <w:sz w:val="20"/>
              </w:rPr>
              <w:t>(sii.twse.com.tw/</w:t>
            </w:r>
            <w:r w:rsidRPr="006220C4">
              <w:rPr>
                <w:rFonts w:ascii="Times New Roman" w:eastAsia="標楷體" w:hAnsi="Times New Roman" w:cs="Times New Roman" w:hint="eastAsia"/>
                <w:color w:val="auto"/>
                <w:sz w:val="20"/>
              </w:rPr>
              <w:t>庫藏股申報作業</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期間屆滿</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執行完畢</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及</w:t>
            </w:r>
            <w:proofErr w:type="gramStart"/>
            <w:r w:rsidRPr="006220C4">
              <w:rPr>
                <w:rFonts w:ascii="Times New Roman" w:eastAsia="標楷體" w:hAnsi="Times New Roman" w:cs="Times New Roman" w:hint="eastAsia"/>
                <w:color w:val="auto"/>
                <w:sz w:val="20"/>
              </w:rPr>
              <w:t>辦理銷除轉讓</w:t>
            </w:r>
            <w:proofErr w:type="gramEnd"/>
            <w:r w:rsidRPr="006220C4">
              <w:rPr>
                <w:rFonts w:ascii="Times New Roman" w:eastAsia="標楷體" w:hAnsi="Times New Roman" w:cs="Times New Roman" w:hint="eastAsia"/>
                <w:color w:val="auto"/>
                <w:sz w:val="20"/>
              </w:rPr>
              <w:t>申報</w:t>
            </w:r>
            <w:r w:rsidRPr="006220C4">
              <w:rPr>
                <w:rFonts w:ascii="Times New Roman" w:eastAsia="標楷體" w:hAnsi="Times New Roman" w:cs="Times New Roman" w:hint="eastAsia"/>
                <w:color w:val="auto"/>
                <w:sz w:val="20"/>
              </w:rPr>
              <w:t>)</w:t>
            </w:r>
            <w:r w:rsidRPr="006220C4">
              <w:rPr>
                <w:rFonts w:ascii="Times New Roman" w:eastAsia="標楷體" w:hAnsi="Times New Roman"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29F99084" w14:textId="77777777" w:rsidR="00E64428" w:rsidRPr="002430CD" w:rsidRDefault="00E64428" w:rsidP="00E64428">
            <w:pPr>
              <w:spacing w:line="260" w:lineRule="exact"/>
              <w:ind w:left="100" w:hangingChars="50" w:hanging="100"/>
              <w:jc w:val="both"/>
              <w:rPr>
                <w:rFonts w:eastAsia="標楷體"/>
                <w:sz w:val="20"/>
              </w:rPr>
            </w:pPr>
          </w:p>
        </w:tc>
      </w:tr>
      <w:tr w:rsidR="00E64428" w:rsidRPr="00475BC8" w14:paraId="516FE7D1" w14:textId="77777777" w:rsidTr="00D93C21">
        <w:trPr>
          <w:cantSplit/>
          <w:trHeight w:val="1252"/>
        </w:trPr>
        <w:tc>
          <w:tcPr>
            <w:tcW w:w="480" w:type="dxa"/>
            <w:vMerge/>
            <w:tcBorders>
              <w:left w:val="single" w:sz="4" w:space="0" w:color="auto"/>
              <w:bottom w:val="single" w:sz="4" w:space="0" w:color="auto"/>
              <w:right w:val="single" w:sz="4" w:space="0" w:color="auto"/>
            </w:tcBorders>
            <w:shd w:val="clear" w:color="auto" w:fill="FFFFFF"/>
            <w:vAlign w:val="center"/>
          </w:tcPr>
          <w:p w14:paraId="725BC859" w14:textId="77777777" w:rsidR="00E64428" w:rsidRPr="002430CD" w:rsidRDefault="00E64428" w:rsidP="00E64428">
            <w:pPr>
              <w:kinsoku w:val="0"/>
              <w:overflowPunct w:val="0"/>
              <w:spacing w:line="260" w:lineRule="exact"/>
              <w:jc w:val="center"/>
              <w:rPr>
                <w:rFonts w:eastAsia="標楷體"/>
                <w:sz w:val="20"/>
              </w:rPr>
            </w:pPr>
          </w:p>
        </w:tc>
        <w:tc>
          <w:tcPr>
            <w:tcW w:w="2280" w:type="dxa"/>
            <w:vMerge/>
            <w:tcBorders>
              <w:left w:val="single" w:sz="4" w:space="0" w:color="auto"/>
              <w:bottom w:val="single" w:sz="4" w:space="0" w:color="auto"/>
              <w:right w:val="single" w:sz="4" w:space="0" w:color="auto"/>
            </w:tcBorders>
            <w:shd w:val="clear" w:color="auto" w:fill="FFFFFF"/>
            <w:vAlign w:val="center"/>
          </w:tcPr>
          <w:p w14:paraId="4621E283" w14:textId="77777777" w:rsidR="00E64428" w:rsidRPr="002430CD"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CFB8FE3"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6.</w:t>
            </w:r>
            <w:r w:rsidRPr="001C4A81">
              <w:rPr>
                <w:rFonts w:ascii="Times New Roman" w:eastAsia="標楷體" w:hAnsi="標楷體"/>
                <w:sz w:val="20"/>
              </w:rPr>
              <w:t>董事會決議變更買回股份轉讓員工辦法之公告事項</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79CBB833" w14:textId="77777777" w:rsidR="00E64428" w:rsidRPr="001C4A81" w:rsidRDefault="00E64428" w:rsidP="00E64428">
            <w:pPr>
              <w:pStyle w:val="HTML"/>
              <w:spacing w:line="260" w:lineRule="exact"/>
              <w:jc w:val="both"/>
              <w:rPr>
                <w:rFonts w:ascii="Times New Roman" w:eastAsia="標楷體" w:hAnsi="Times New Roman" w:cs="Times New Roman"/>
                <w:color w:val="auto"/>
                <w:sz w:val="20"/>
              </w:rPr>
            </w:pPr>
            <w:r w:rsidRPr="001C4A81">
              <w:rPr>
                <w:rFonts w:ascii="Times New Roman" w:eastAsia="標楷體" w:hAnsi="Times New Roman" w:cs="Times New Roman"/>
                <w:color w:val="auto"/>
                <w:sz w:val="20"/>
              </w:rPr>
              <w:t>輸入「公開資訊觀測站」</w:t>
            </w:r>
            <w:r w:rsidRPr="001C4A81">
              <w:rPr>
                <w:rFonts w:ascii="Times New Roman" w:eastAsia="標楷體" w:hAnsi="Times New Roman" w:cs="Times New Roman"/>
                <w:color w:val="auto"/>
                <w:sz w:val="20"/>
              </w:rPr>
              <w:t>(sii.twse.com.tw/</w:t>
            </w:r>
            <w:r w:rsidRPr="001C4A81">
              <w:rPr>
                <w:rFonts w:ascii="Times New Roman" w:eastAsia="標楷體" w:hAnsi="Times New Roman" w:cs="Times New Roman"/>
                <w:color w:val="auto"/>
                <w:sz w:val="20"/>
              </w:rPr>
              <w:t>庫藏股申報作業</w:t>
            </w:r>
            <w:r w:rsidRPr="001C4A81">
              <w:rPr>
                <w:rFonts w:ascii="Times New Roman" w:eastAsia="標楷體" w:hAnsi="Times New Roman" w:cs="Times New Roman"/>
                <w:color w:val="auto"/>
                <w:sz w:val="20"/>
                <w:szCs w:val="20"/>
              </w:rPr>
              <w:t>/</w:t>
            </w:r>
            <w:r w:rsidRPr="001C4A81">
              <w:rPr>
                <w:rFonts w:ascii="Times New Roman" w:eastAsia="標楷體" w:hAnsi="標楷體" w:cs="Times New Roman"/>
                <w:color w:val="auto"/>
                <w:sz w:val="20"/>
                <w:szCs w:val="20"/>
              </w:rPr>
              <w:t>董事會決議變更買回股份轉讓員工辦法之公告事項</w:t>
            </w:r>
            <w:r w:rsidRPr="001C4A81">
              <w:rPr>
                <w:rFonts w:ascii="Times New Roman" w:eastAsia="標楷體" w:hAnsi="Times New Roman" w:cs="Times New Roman"/>
                <w:color w:val="auto"/>
                <w:sz w:val="20"/>
              </w:rPr>
              <w:t>)</w:t>
            </w:r>
            <w:r w:rsidRPr="001C4A81">
              <w:rPr>
                <w:rFonts w:ascii="Times New Roman" w:eastAsia="標楷體" w:hAnsi="Times New Roman" w:cs="Times New Roman"/>
                <w:color w:val="auto"/>
                <w:sz w:val="20"/>
              </w:rPr>
              <w:t>。</w:t>
            </w:r>
          </w:p>
        </w:tc>
        <w:tc>
          <w:tcPr>
            <w:tcW w:w="3600" w:type="dxa"/>
            <w:vMerge/>
            <w:tcBorders>
              <w:left w:val="single" w:sz="4" w:space="0" w:color="auto"/>
              <w:bottom w:val="single" w:sz="4" w:space="0" w:color="auto"/>
              <w:right w:val="single" w:sz="4" w:space="0" w:color="auto"/>
            </w:tcBorders>
            <w:shd w:val="clear" w:color="auto" w:fill="FFFFFF"/>
          </w:tcPr>
          <w:p w14:paraId="17667A56" w14:textId="77777777" w:rsidR="00E64428" w:rsidRPr="002430CD" w:rsidRDefault="00E64428" w:rsidP="00E64428">
            <w:pPr>
              <w:spacing w:line="260" w:lineRule="exact"/>
              <w:ind w:left="100" w:hangingChars="50" w:hanging="100"/>
              <w:jc w:val="both"/>
              <w:rPr>
                <w:rFonts w:eastAsia="標楷體"/>
                <w:sz w:val="20"/>
              </w:rPr>
            </w:pPr>
          </w:p>
        </w:tc>
      </w:tr>
      <w:tr w:rsidR="00E64428" w:rsidRPr="002430CD" w14:paraId="6C7004D8" w14:textId="77777777" w:rsidTr="00326C7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D1D2E1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43</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37D26A7" w14:textId="77777777" w:rsidR="00E64428" w:rsidRDefault="00E64428" w:rsidP="00E64428">
            <w:pPr>
              <w:spacing w:line="260" w:lineRule="exact"/>
              <w:ind w:left="2"/>
              <w:jc w:val="both"/>
              <w:rPr>
                <w:rFonts w:eastAsia="標楷體"/>
                <w:sz w:val="20"/>
              </w:rPr>
            </w:pPr>
            <w:r>
              <w:rPr>
                <w:rFonts w:eastAsia="標楷體" w:hint="eastAsia"/>
                <w:sz w:val="20"/>
              </w:rPr>
              <w:t>會計變動資訊</w:t>
            </w:r>
          </w:p>
          <w:p w14:paraId="2340C4C3" w14:textId="77777777" w:rsidR="00E64428" w:rsidRDefault="00E64428" w:rsidP="00E64428">
            <w:pPr>
              <w:spacing w:line="260" w:lineRule="exact"/>
              <w:ind w:left="2"/>
              <w:jc w:val="both"/>
              <w:rPr>
                <w:rFonts w:eastAsia="標楷體"/>
                <w:sz w:val="20"/>
              </w:rPr>
            </w:pPr>
            <w:proofErr w:type="gramStart"/>
            <w:r>
              <w:rPr>
                <w:rFonts w:ascii="標楷體" w:eastAsia="標楷體" w:hAnsi="標楷體" w:hint="eastAsia"/>
                <w:sz w:val="20"/>
                <w:szCs w:val="20"/>
              </w:rPr>
              <w:t>註</w:t>
            </w:r>
            <w:proofErr w:type="gramEnd"/>
            <w:r>
              <w:rPr>
                <w:rFonts w:ascii="標楷體" w:eastAsia="標楷體" w:hAnsi="標楷體" w:hint="eastAsia"/>
                <w:sz w:val="20"/>
                <w:szCs w:val="20"/>
              </w:rPr>
              <w:t>：另需發布</w:t>
            </w:r>
            <w:r w:rsidRPr="005769CB">
              <w:rPr>
                <w:rFonts w:ascii="標楷體" w:eastAsia="標楷體" w:hAnsi="標楷體" w:hint="eastAsia"/>
                <w:sz w:val="20"/>
                <w:szCs w:val="20"/>
              </w:rPr>
              <w:t>重大訊息</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6C93C7E"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1.</w:t>
            </w:r>
            <w:r w:rsidRPr="001C4A81">
              <w:rPr>
                <w:rFonts w:ascii="Times New Roman" w:eastAsia="標楷體" w:hAnsi="Times New Roman"/>
                <w:sz w:val="20"/>
              </w:rPr>
              <w:t>會計年度開始前變動者，議案提報董事會決議通過後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71226478" w14:textId="77777777" w:rsidR="00E64428" w:rsidRPr="001C4A81" w:rsidRDefault="00E64428" w:rsidP="00E64428">
            <w:pPr>
              <w:pStyle w:val="a3"/>
              <w:spacing w:line="260" w:lineRule="exact"/>
              <w:jc w:val="both"/>
              <w:rPr>
                <w:rFonts w:ascii="Times New Roman" w:eastAsia="標楷體" w:hAnsi="Times New Roman"/>
                <w:sz w:val="20"/>
              </w:rPr>
            </w:pPr>
          </w:p>
          <w:p w14:paraId="4F75405C" w14:textId="77777777" w:rsidR="00E64428" w:rsidRPr="001C4A81"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2.</w:t>
            </w:r>
            <w:r w:rsidRPr="001C4A81">
              <w:rPr>
                <w:rFonts w:ascii="Times New Roman" w:eastAsia="標楷體" w:hAnsi="Times New Roman"/>
                <w:sz w:val="20"/>
              </w:rPr>
              <w:t>改用新會計政策或會計估計年度開始後之二個月內</w:t>
            </w:r>
            <w:r w:rsidRPr="001C4A81">
              <w:rPr>
                <w:rFonts w:eastAsia="標楷體" w:hAnsi="標楷體"/>
                <w:sz w:val="20"/>
              </w:rPr>
              <w:t>之實際影響數</w:t>
            </w:r>
            <w:r>
              <w:rPr>
                <w:rFonts w:ascii="Times New Roman" w:eastAsia="標楷體" w:hAnsi="Times New Roman" w:hint="eastAsia"/>
                <w:sz w:val="20"/>
              </w:rPr>
              <w:t>，</w:t>
            </w:r>
            <w:r w:rsidRPr="001C4A81">
              <w:rPr>
                <w:rFonts w:ascii="Times New Roman" w:eastAsia="標楷體" w:hAnsi="Times New Roman"/>
                <w:sz w:val="20"/>
              </w:rPr>
              <w:t>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6032F17F" w14:textId="77777777" w:rsidR="00E64428" w:rsidRPr="001C4A81" w:rsidRDefault="00E64428" w:rsidP="00E64428">
            <w:pPr>
              <w:pStyle w:val="a3"/>
              <w:spacing w:line="260" w:lineRule="exact"/>
              <w:jc w:val="both"/>
              <w:rPr>
                <w:rFonts w:ascii="Times New Roman" w:eastAsia="標楷體" w:hAnsi="Times New Roman"/>
                <w:sz w:val="20"/>
              </w:rPr>
            </w:pPr>
          </w:p>
          <w:p w14:paraId="1D677A71" w14:textId="77777777" w:rsidR="00E64428" w:rsidRDefault="00E64428" w:rsidP="00E64428">
            <w:pPr>
              <w:pStyle w:val="a3"/>
              <w:spacing w:line="260" w:lineRule="exact"/>
              <w:jc w:val="both"/>
              <w:rPr>
                <w:rFonts w:ascii="Times New Roman" w:eastAsia="標楷體" w:hAnsi="Times New Roman"/>
                <w:sz w:val="20"/>
              </w:rPr>
            </w:pPr>
            <w:r w:rsidRPr="001C4A81">
              <w:rPr>
                <w:rFonts w:ascii="Times New Roman" w:eastAsia="標楷體" w:hAnsi="Times New Roman"/>
                <w:sz w:val="20"/>
              </w:rPr>
              <w:t>3.</w:t>
            </w:r>
            <w:r w:rsidRPr="001C4A81">
              <w:rPr>
                <w:rFonts w:ascii="Times New Roman" w:eastAsia="標楷體" w:hAnsi="Times New Roman"/>
                <w:sz w:val="20"/>
              </w:rPr>
              <w:t>會計年度開始日後始變動者，議案提報董事會決議通過後</w:t>
            </w:r>
            <w:r w:rsidRPr="001C4A81">
              <w:rPr>
                <w:rFonts w:ascii="Times New Roman" w:eastAsia="標楷體" w:hAnsi="標楷體"/>
                <w:sz w:val="20"/>
              </w:rPr>
              <w:t>次一營業日交易時間開始</w:t>
            </w:r>
            <w:r>
              <w:rPr>
                <w:rFonts w:ascii="Times New Roman" w:eastAsia="標楷體" w:hAnsi="Times New Roman" w:hint="eastAsia"/>
                <w:sz w:val="20"/>
              </w:rPr>
              <w:t>二小時</w:t>
            </w:r>
            <w:r w:rsidRPr="001C4A81">
              <w:rPr>
                <w:rFonts w:ascii="Times New Roman" w:eastAsia="標楷體" w:hAnsi="標楷體"/>
                <w:sz w:val="20"/>
              </w:rPr>
              <w:t>前</w:t>
            </w:r>
            <w:r w:rsidRPr="001C4A81">
              <w:rPr>
                <w:rFonts w:ascii="Times New Roman" w:eastAsia="標楷體" w:hAnsi="Times New Roman"/>
                <w:sz w:val="20"/>
              </w:rPr>
              <w:t>。</w:t>
            </w:r>
          </w:p>
          <w:p w14:paraId="25D10AB5" w14:textId="77777777" w:rsidR="00E64428" w:rsidRDefault="00E64428" w:rsidP="00E64428">
            <w:pPr>
              <w:pStyle w:val="a3"/>
              <w:spacing w:line="260" w:lineRule="exact"/>
              <w:jc w:val="both"/>
              <w:rPr>
                <w:rFonts w:ascii="Times New Roman" w:eastAsia="標楷體" w:hAnsi="Times New Roman"/>
                <w:sz w:val="20"/>
              </w:rPr>
            </w:pPr>
          </w:p>
          <w:p w14:paraId="5F948A6F" w14:textId="77777777" w:rsidR="00E64428" w:rsidRPr="005B226A" w:rsidRDefault="00E64428" w:rsidP="00E64428">
            <w:pPr>
              <w:pStyle w:val="a3"/>
              <w:spacing w:line="260" w:lineRule="exact"/>
              <w:jc w:val="both"/>
              <w:rPr>
                <w:rFonts w:ascii="Times New Roman" w:eastAsia="標楷體" w:hAnsi="Times New Roman"/>
                <w:sz w:val="20"/>
              </w:rPr>
            </w:pPr>
            <w:r>
              <w:rPr>
                <w:rFonts w:ascii="Times New Roman" w:eastAsia="標楷體" w:hAnsi="Times New Roman" w:hint="eastAsia"/>
                <w:sz w:val="20"/>
              </w:rPr>
              <w:t>4.</w:t>
            </w:r>
            <w:r w:rsidRPr="00EB6870">
              <w:rPr>
                <w:rFonts w:ascii="Times New Roman" w:eastAsia="標楷體" w:hAnsi="Times New Roman" w:hint="eastAsia"/>
                <w:sz w:val="20"/>
              </w:rPr>
              <w:t>董事會決議改變</w:t>
            </w:r>
            <w:r w:rsidRPr="00EB6870">
              <w:rPr>
                <w:rFonts w:ascii="Times New Roman" w:eastAsia="標楷體" w:hAnsi="Times New Roman"/>
                <w:sz w:val="20"/>
              </w:rPr>
              <w:t>會計政策或會計估計事項</w:t>
            </w:r>
            <w:r w:rsidRPr="00EB6870">
              <w:rPr>
                <w:rFonts w:ascii="Times New Roman" w:eastAsia="標楷體" w:hAnsi="Times New Roman" w:hint="eastAsia"/>
                <w:sz w:val="20"/>
              </w:rPr>
              <w:t>，未經主管機關核准</w:t>
            </w:r>
            <w:r>
              <w:rPr>
                <w:rFonts w:ascii="Times New Roman" w:eastAsia="標楷體" w:hAnsi="Times New Roman" w:hint="eastAsia"/>
                <w:sz w:val="20"/>
              </w:rPr>
              <w:t>，</w:t>
            </w:r>
            <w:r w:rsidRPr="00B97A2E">
              <w:rPr>
                <w:rFonts w:ascii="Times New Roman" w:eastAsia="標楷體" w:hAnsi="Times New Roman" w:hint="eastAsia"/>
                <w:sz w:val="20"/>
              </w:rPr>
              <w:t>收到主管機關通知後次一營業日交易時間開始</w:t>
            </w:r>
            <w:r>
              <w:rPr>
                <w:rFonts w:ascii="Times New Roman" w:eastAsia="標楷體" w:hAnsi="Times New Roman" w:hint="eastAsia"/>
                <w:sz w:val="20"/>
              </w:rPr>
              <w:t>二小時</w:t>
            </w:r>
            <w:r w:rsidRPr="00B97A2E">
              <w:rPr>
                <w:rFonts w:ascii="Times New Roman" w:eastAsia="標楷體" w:hAnsi="Times New Roman" w:hint="eastAsia"/>
                <w:sz w:val="20"/>
              </w:rPr>
              <w:t>前</w:t>
            </w:r>
            <w:r>
              <w:rPr>
                <w:rFonts w:ascii="Times New Roman" w:eastAsia="標楷體" w:hAnsi="Times New Roman" w:hint="eastAsia"/>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8FA58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1.</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自願於新會計年度改變會計政策或會計估計事項</w:t>
            </w:r>
            <w:r w:rsidRPr="001C4A81">
              <w:rPr>
                <w:rFonts w:eastAsia="標楷體"/>
                <w:sz w:val="20"/>
                <w:szCs w:val="20"/>
              </w:rPr>
              <w:t>)</w:t>
            </w:r>
            <w:r w:rsidRPr="001C4A81">
              <w:rPr>
                <w:rFonts w:eastAsia="標楷體"/>
                <w:sz w:val="20"/>
              </w:rPr>
              <w:t>，並轉重大訊息。</w:t>
            </w:r>
          </w:p>
          <w:p w14:paraId="01CD3643" w14:textId="77777777" w:rsidR="00E64428" w:rsidRDefault="00E64428" w:rsidP="00E64428">
            <w:pPr>
              <w:kinsoku w:val="0"/>
              <w:overflowPunct w:val="0"/>
              <w:spacing w:line="260" w:lineRule="exact"/>
              <w:jc w:val="both"/>
              <w:rPr>
                <w:rFonts w:eastAsia="標楷體"/>
                <w:sz w:val="20"/>
                <w:szCs w:val="20"/>
              </w:rPr>
            </w:pPr>
          </w:p>
          <w:p w14:paraId="38A74723" w14:textId="77777777" w:rsidR="00E64428" w:rsidRPr="001C4A81" w:rsidRDefault="00E64428" w:rsidP="00E64428">
            <w:pPr>
              <w:kinsoku w:val="0"/>
              <w:overflowPunct w:val="0"/>
              <w:spacing w:line="260" w:lineRule="exact"/>
              <w:jc w:val="both"/>
              <w:rPr>
                <w:rFonts w:eastAsia="標楷體"/>
                <w:sz w:val="20"/>
                <w:szCs w:val="20"/>
              </w:rPr>
            </w:pPr>
          </w:p>
          <w:p w14:paraId="0460D64C" w14:textId="77777777" w:rsidR="00E64428" w:rsidRPr="001C4A81" w:rsidRDefault="00E64428" w:rsidP="00E64428">
            <w:pPr>
              <w:kinsoku w:val="0"/>
              <w:overflowPunct w:val="0"/>
              <w:spacing w:line="260" w:lineRule="exact"/>
              <w:jc w:val="both"/>
              <w:rPr>
                <w:rFonts w:eastAsia="標楷體"/>
                <w:sz w:val="20"/>
              </w:rPr>
            </w:pPr>
            <w:r w:rsidRPr="001C4A81">
              <w:rPr>
                <w:rFonts w:eastAsia="標楷體"/>
                <w:sz w:val="20"/>
                <w:szCs w:val="20"/>
              </w:rPr>
              <w:t>2.</w:t>
            </w:r>
            <w:r w:rsidRPr="001C4A81">
              <w:rPr>
                <w:rFonts w:eastAsia="標楷體" w:hAnsi="標楷體"/>
                <w:sz w:val="20"/>
                <w:szCs w:val="20"/>
              </w:rPr>
              <w:t>除</w:t>
            </w:r>
            <w:r w:rsidRPr="001C4A81">
              <w:rPr>
                <w:rFonts w:eastAsia="標楷體"/>
                <w:sz w:val="20"/>
              </w:rPr>
              <w:t>1</w:t>
            </w:r>
            <w:r w:rsidRPr="001C4A81">
              <w:rPr>
                <w:rFonts w:eastAsia="標楷體" w:hAnsi="標楷體"/>
                <w:sz w:val="20"/>
                <w:szCs w:val="20"/>
              </w:rPr>
              <w:t>影響數之決定在實務上不可行外，應輸入「公開資訊觀測站」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改用新會計政策或會計估計開始後二</w:t>
            </w:r>
            <w:proofErr w:type="gramStart"/>
            <w:r w:rsidRPr="001C4A81">
              <w:rPr>
                <w:rFonts w:eastAsia="標楷體" w:hAnsi="標楷體"/>
                <w:sz w:val="20"/>
                <w:szCs w:val="20"/>
              </w:rPr>
              <w:t>個</w:t>
            </w:r>
            <w:proofErr w:type="gramEnd"/>
            <w:r w:rsidRPr="001C4A81">
              <w:rPr>
                <w:rFonts w:eastAsia="標楷體" w:hAnsi="標楷體"/>
                <w:sz w:val="20"/>
                <w:szCs w:val="20"/>
              </w:rPr>
              <w:t>月之實際影響數申報</w:t>
            </w:r>
            <w:r w:rsidRPr="001C4A81">
              <w:rPr>
                <w:rFonts w:eastAsia="標楷體"/>
                <w:sz w:val="20"/>
                <w:szCs w:val="20"/>
              </w:rPr>
              <w:t>)</w:t>
            </w:r>
            <w:r w:rsidRPr="001C4A81">
              <w:rPr>
                <w:rFonts w:eastAsia="標楷體"/>
                <w:sz w:val="20"/>
              </w:rPr>
              <w:t>，並轉重大訊息。</w:t>
            </w:r>
          </w:p>
          <w:p w14:paraId="1209DE28" w14:textId="77777777" w:rsidR="00E64428" w:rsidRDefault="00E64428" w:rsidP="00E64428">
            <w:pPr>
              <w:kinsoku w:val="0"/>
              <w:overflowPunct w:val="0"/>
              <w:spacing w:line="260" w:lineRule="exact"/>
              <w:jc w:val="both"/>
              <w:rPr>
                <w:rFonts w:eastAsia="標楷體"/>
                <w:sz w:val="20"/>
              </w:rPr>
            </w:pPr>
          </w:p>
          <w:p w14:paraId="1F9C4F05" w14:textId="77777777" w:rsidR="00E64428" w:rsidRDefault="00E64428" w:rsidP="00E64428">
            <w:pPr>
              <w:kinsoku w:val="0"/>
              <w:overflowPunct w:val="0"/>
              <w:spacing w:line="260" w:lineRule="exact"/>
              <w:jc w:val="both"/>
              <w:rPr>
                <w:rFonts w:eastAsia="標楷體"/>
                <w:sz w:val="20"/>
              </w:rPr>
            </w:pPr>
          </w:p>
          <w:p w14:paraId="4A9025EB" w14:textId="77777777" w:rsidR="00E64428" w:rsidRPr="001C4A81" w:rsidRDefault="00E64428" w:rsidP="00E64428">
            <w:pPr>
              <w:kinsoku w:val="0"/>
              <w:overflowPunct w:val="0"/>
              <w:spacing w:line="260" w:lineRule="exact"/>
              <w:jc w:val="both"/>
              <w:rPr>
                <w:rFonts w:eastAsia="標楷體"/>
                <w:sz w:val="20"/>
              </w:rPr>
            </w:pPr>
          </w:p>
          <w:p w14:paraId="170B7D91" w14:textId="77777777" w:rsidR="00E64428" w:rsidRPr="001C4A81" w:rsidRDefault="00E64428" w:rsidP="00E64428">
            <w:pPr>
              <w:kinsoku w:val="0"/>
              <w:overflowPunct w:val="0"/>
              <w:spacing w:line="260" w:lineRule="exact"/>
              <w:jc w:val="both"/>
              <w:rPr>
                <w:rFonts w:eastAsia="標楷體"/>
                <w:sz w:val="20"/>
                <w:szCs w:val="20"/>
              </w:rPr>
            </w:pPr>
            <w:r w:rsidRPr="001C4A81">
              <w:rPr>
                <w:rFonts w:eastAsia="標楷體"/>
                <w:sz w:val="20"/>
              </w:rPr>
              <w:t>3.</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1C4A81">
              <w:rPr>
                <w:rFonts w:eastAsia="標楷體" w:hAnsi="標楷體"/>
                <w:sz w:val="20"/>
                <w:szCs w:val="20"/>
              </w:rPr>
              <w:t>會計年度開始日後始變動會計政策或會計估計事項</w:t>
            </w:r>
            <w:r w:rsidRPr="001C4A81">
              <w:rPr>
                <w:rFonts w:eastAsia="標楷體"/>
                <w:sz w:val="20"/>
                <w:szCs w:val="20"/>
              </w:rPr>
              <w:t>)</w:t>
            </w:r>
            <w:r w:rsidRPr="001C4A81">
              <w:rPr>
                <w:rFonts w:eastAsia="標楷體"/>
                <w:sz w:val="20"/>
              </w:rPr>
              <w:t>，並轉重大訊息。</w:t>
            </w:r>
          </w:p>
          <w:p w14:paraId="2EDCEB4F" w14:textId="77777777" w:rsidR="00E64428" w:rsidRDefault="00E64428" w:rsidP="00E64428">
            <w:pPr>
              <w:kinsoku w:val="0"/>
              <w:overflowPunct w:val="0"/>
              <w:spacing w:line="260" w:lineRule="exact"/>
              <w:jc w:val="both"/>
              <w:rPr>
                <w:rFonts w:eastAsia="標楷體"/>
                <w:sz w:val="20"/>
              </w:rPr>
            </w:pPr>
          </w:p>
          <w:p w14:paraId="6C3C020C" w14:textId="77777777" w:rsidR="00E64428" w:rsidRDefault="00E64428" w:rsidP="00E64428">
            <w:pPr>
              <w:kinsoku w:val="0"/>
              <w:overflowPunct w:val="0"/>
              <w:spacing w:line="260" w:lineRule="exact"/>
              <w:jc w:val="both"/>
              <w:rPr>
                <w:rFonts w:eastAsia="標楷體"/>
                <w:sz w:val="20"/>
              </w:rPr>
            </w:pPr>
          </w:p>
          <w:p w14:paraId="55278A15" w14:textId="77777777" w:rsidR="00E64428" w:rsidRDefault="00E64428" w:rsidP="00E64428">
            <w:pPr>
              <w:kinsoku w:val="0"/>
              <w:overflowPunct w:val="0"/>
              <w:spacing w:line="260" w:lineRule="exact"/>
              <w:jc w:val="both"/>
              <w:rPr>
                <w:rFonts w:eastAsia="標楷體"/>
                <w:sz w:val="20"/>
              </w:rPr>
            </w:pPr>
          </w:p>
          <w:p w14:paraId="68E92E0E" w14:textId="77777777" w:rsidR="00E64428" w:rsidRPr="001C4A81" w:rsidRDefault="00E64428" w:rsidP="00E64428">
            <w:pPr>
              <w:kinsoku w:val="0"/>
              <w:overflowPunct w:val="0"/>
              <w:spacing w:line="260" w:lineRule="exact"/>
              <w:jc w:val="both"/>
              <w:rPr>
                <w:rFonts w:eastAsia="標楷體"/>
                <w:sz w:val="20"/>
              </w:rPr>
            </w:pPr>
            <w:r>
              <w:rPr>
                <w:rFonts w:eastAsia="標楷體" w:hint="eastAsia"/>
                <w:sz w:val="20"/>
              </w:rPr>
              <w:t>4</w:t>
            </w:r>
            <w:r w:rsidRPr="001C4A81">
              <w:rPr>
                <w:rFonts w:eastAsia="標楷體"/>
                <w:sz w:val="20"/>
              </w:rPr>
              <w:t>.</w:t>
            </w:r>
            <w:r w:rsidRPr="001C4A81">
              <w:rPr>
                <w:rFonts w:eastAsia="標楷體" w:hAnsi="標楷體"/>
                <w:sz w:val="20"/>
                <w:szCs w:val="20"/>
              </w:rPr>
              <w:t>輸入「公開資訊觀測站」</w:t>
            </w:r>
            <w:r w:rsidRPr="001C4A81">
              <w:rPr>
                <w:rFonts w:eastAsia="標楷體"/>
                <w:sz w:val="20"/>
                <w:szCs w:val="20"/>
              </w:rPr>
              <w:t>(sii.twse.com.tw /</w:t>
            </w:r>
            <w:r w:rsidRPr="005703A0">
              <w:rPr>
                <w:rFonts w:ascii="標楷體" w:eastAsia="標楷體" w:hAnsi="標楷體" w:hint="eastAsia"/>
                <w:color w:val="000000"/>
                <w:sz w:val="20"/>
                <w:szCs w:val="20"/>
              </w:rPr>
              <w:t>依據主管機關訂頒之各業別「財務報告編製準則」規定之會計變動資訊公告</w:t>
            </w:r>
            <w:r w:rsidRPr="001C4A81">
              <w:rPr>
                <w:rFonts w:eastAsia="標楷體"/>
                <w:sz w:val="20"/>
                <w:szCs w:val="20"/>
              </w:rPr>
              <w:t>/</w:t>
            </w:r>
            <w:r w:rsidRPr="00EB6870">
              <w:rPr>
                <w:rFonts w:ascii="標楷體" w:eastAsia="標楷體" w:hAnsi="標楷體" w:hint="eastAsia"/>
                <w:color w:val="000000"/>
                <w:sz w:val="20"/>
                <w:szCs w:val="20"/>
              </w:rPr>
              <w:t>董事會決議改變</w:t>
            </w:r>
            <w:r w:rsidRPr="00EB6870">
              <w:rPr>
                <w:rFonts w:ascii="標楷體" w:eastAsia="標楷體" w:hAnsi="標楷體"/>
                <w:color w:val="000000"/>
                <w:sz w:val="20"/>
                <w:szCs w:val="20"/>
              </w:rPr>
              <w:t>會計政策或會計估計事項</w:t>
            </w:r>
            <w:r w:rsidRPr="00EB6870">
              <w:rPr>
                <w:rFonts w:ascii="標楷體" w:eastAsia="標楷體" w:hAnsi="標楷體" w:hint="eastAsia"/>
                <w:color w:val="000000"/>
                <w:sz w:val="20"/>
                <w:szCs w:val="20"/>
              </w:rPr>
              <w:t>，未經主管機關核准</w:t>
            </w:r>
            <w:r w:rsidRPr="00EB6870">
              <w:rPr>
                <w:rFonts w:ascii="標楷體" w:eastAsia="標楷體" w:hAnsi="標楷體"/>
                <w:sz w:val="20"/>
                <w:szCs w:val="20"/>
              </w:rPr>
              <w:t>)，並轉重大訊息</w:t>
            </w:r>
            <w:r w:rsidRPr="001C4A81">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498B48A" w14:textId="68645965" w:rsidR="00E64428" w:rsidRDefault="00E64428" w:rsidP="00234CB3">
            <w:pPr>
              <w:kinsoku w:val="0"/>
              <w:overflowPunct w:val="0"/>
              <w:spacing w:line="260" w:lineRule="exact"/>
              <w:ind w:left="136" w:hanging="136"/>
              <w:jc w:val="both"/>
              <w:rPr>
                <w:rFonts w:eastAsia="標楷體"/>
                <w:sz w:val="20"/>
              </w:rPr>
            </w:pPr>
            <w:r>
              <w:rPr>
                <w:rFonts w:eastAsia="標楷體" w:hint="eastAsia"/>
                <w:sz w:val="20"/>
              </w:rPr>
              <w:t>1.</w:t>
            </w:r>
            <w:r>
              <w:rPr>
                <w:rFonts w:eastAsia="標楷體" w:hint="eastAsia"/>
                <w:sz w:val="20"/>
              </w:rPr>
              <w:t>證券發行人財務報告編製準則</w:t>
            </w:r>
            <w:r w:rsidRPr="00234CB3">
              <w:rPr>
                <w:rFonts w:eastAsia="標楷體" w:hint="eastAsia"/>
                <w:sz w:val="20"/>
              </w:rPr>
              <w:t>、金融控股公司財務報告編製準則、公開發行銀行財務報告編製準則、保險業財務報告編製準則及公開發行票</w:t>
            </w:r>
            <w:proofErr w:type="gramStart"/>
            <w:r w:rsidRPr="00234CB3">
              <w:rPr>
                <w:rFonts w:eastAsia="標楷體" w:hint="eastAsia"/>
                <w:sz w:val="20"/>
              </w:rPr>
              <w:t>券</w:t>
            </w:r>
            <w:proofErr w:type="gramEnd"/>
            <w:r w:rsidRPr="00234CB3">
              <w:rPr>
                <w:rFonts w:eastAsia="標楷體" w:hint="eastAsia"/>
                <w:sz w:val="20"/>
              </w:rPr>
              <w:t>金融公司財務報告編製準則等準則</w:t>
            </w:r>
            <w:r>
              <w:rPr>
                <w:rFonts w:eastAsia="標楷體" w:hint="eastAsia"/>
                <w:sz w:val="20"/>
              </w:rPr>
              <w:t>第</w:t>
            </w:r>
            <w:r>
              <w:rPr>
                <w:rFonts w:eastAsia="標楷體" w:hint="eastAsia"/>
                <w:sz w:val="20"/>
              </w:rPr>
              <w:t>6</w:t>
            </w:r>
            <w:r>
              <w:rPr>
                <w:rFonts w:eastAsia="標楷體" w:hint="eastAsia"/>
                <w:sz w:val="20"/>
              </w:rPr>
              <w:t>條。</w:t>
            </w:r>
          </w:p>
          <w:p w14:paraId="0152E9BA" w14:textId="77777777" w:rsidR="00E64428" w:rsidRPr="005B226A" w:rsidRDefault="00E64428" w:rsidP="00234CB3">
            <w:pPr>
              <w:kinsoku w:val="0"/>
              <w:overflowPunct w:val="0"/>
              <w:spacing w:line="260" w:lineRule="exact"/>
              <w:ind w:left="136" w:hanging="136"/>
              <w:jc w:val="both"/>
              <w:rPr>
                <w:rFonts w:eastAsia="標楷體"/>
                <w:sz w:val="20"/>
              </w:rPr>
            </w:pPr>
            <w:r w:rsidRPr="005B226A">
              <w:rPr>
                <w:rFonts w:eastAsia="標楷體" w:hint="eastAsia"/>
                <w:sz w:val="20"/>
              </w:rPr>
              <w:t>2</w:t>
            </w:r>
            <w:r w:rsidRPr="00234CB3">
              <w:rPr>
                <w:rFonts w:eastAsia="標楷體" w:hint="eastAsia"/>
                <w:sz w:val="20"/>
              </w:rPr>
              <w:t>.</w:t>
            </w:r>
            <w:r w:rsidRPr="00234CB3">
              <w:rPr>
                <w:rFonts w:eastAsia="標楷體" w:hint="eastAsia"/>
                <w:sz w:val="20"/>
              </w:rPr>
              <w:t>證券商財務報告編製準則及期貨商財務報告編製準則</w:t>
            </w:r>
            <w:r w:rsidRPr="00234CB3">
              <w:rPr>
                <w:rFonts w:eastAsia="標楷體"/>
                <w:sz w:val="20"/>
              </w:rPr>
              <w:t>第</w:t>
            </w:r>
            <w:r w:rsidRPr="00234CB3">
              <w:rPr>
                <w:rFonts w:eastAsia="標楷體" w:hint="eastAsia"/>
                <w:sz w:val="20"/>
              </w:rPr>
              <w:t>10</w:t>
            </w:r>
            <w:r w:rsidRPr="00234CB3">
              <w:rPr>
                <w:rFonts w:eastAsia="標楷體"/>
                <w:sz w:val="20"/>
              </w:rPr>
              <w:t>條</w:t>
            </w:r>
            <w:r w:rsidRPr="00234CB3">
              <w:rPr>
                <w:rFonts w:eastAsia="標楷體" w:hint="eastAsia"/>
                <w:sz w:val="20"/>
              </w:rPr>
              <w:t>。</w:t>
            </w:r>
          </w:p>
          <w:p w14:paraId="64DD4502" w14:textId="6D4D0D56" w:rsidR="00E64428" w:rsidRDefault="00E64428" w:rsidP="00234CB3">
            <w:pPr>
              <w:kinsoku w:val="0"/>
              <w:overflowPunct w:val="0"/>
              <w:spacing w:line="260" w:lineRule="exact"/>
              <w:ind w:left="136" w:hanging="136"/>
              <w:jc w:val="both"/>
              <w:rPr>
                <w:rFonts w:eastAsia="標楷體"/>
                <w:sz w:val="20"/>
              </w:rPr>
            </w:pPr>
            <w:r>
              <w:rPr>
                <w:rFonts w:eastAsia="標楷體" w:hint="eastAsia"/>
                <w:sz w:val="20"/>
              </w:rPr>
              <w:t>3.</w:t>
            </w:r>
            <w:r>
              <w:rPr>
                <w:rFonts w:eastAsia="標楷體" w:hint="eastAsia"/>
                <w:sz w:val="20"/>
              </w:rPr>
              <w:t>本公司對有價證券上市公司及境外指數股票型基金上市之境外基金機構資訊申報作業辦法第</w:t>
            </w:r>
            <w:r>
              <w:rPr>
                <w:rFonts w:eastAsia="標楷體" w:hint="eastAsia"/>
                <w:sz w:val="20"/>
              </w:rPr>
              <w:t>3</w:t>
            </w:r>
            <w:r>
              <w:rPr>
                <w:rFonts w:eastAsia="標楷體" w:hint="eastAsia"/>
                <w:sz w:val="20"/>
              </w:rPr>
              <w:t>條第</w:t>
            </w:r>
            <w:r>
              <w:rPr>
                <w:rFonts w:eastAsia="標楷體" w:hint="eastAsia"/>
                <w:sz w:val="20"/>
              </w:rPr>
              <w:t>2</w:t>
            </w:r>
            <w:r>
              <w:rPr>
                <w:rFonts w:eastAsia="標楷體" w:hint="eastAsia"/>
                <w:sz w:val="20"/>
              </w:rPr>
              <w:t>項第</w:t>
            </w:r>
            <w:r>
              <w:rPr>
                <w:rFonts w:eastAsia="標楷體" w:hint="eastAsia"/>
                <w:sz w:val="20"/>
              </w:rPr>
              <w:t>28</w:t>
            </w:r>
            <w:r>
              <w:rPr>
                <w:rFonts w:eastAsia="標楷體" w:hint="eastAsia"/>
                <w:sz w:val="20"/>
              </w:rPr>
              <w:t>款。</w:t>
            </w:r>
          </w:p>
          <w:p w14:paraId="17AD3FA9" w14:textId="2A333A3B" w:rsidR="00E64428" w:rsidRPr="00551391" w:rsidRDefault="00E64428" w:rsidP="00234CB3">
            <w:pPr>
              <w:kinsoku w:val="0"/>
              <w:overflowPunct w:val="0"/>
              <w:spacing w:line="260" w:lineRule="exact"/>
              <w:ind w:left="136" w:hanging="136"/>
              <w:jc w:val="both"/>
              <w:rPr>
                <w:rFonts w:eastAsia="標楷體"/>
                <w:sz w:val="20"/>
              </w:rPr>
            </w:pPr>
            <w:r>
              <w:rPr>
                <w:rFonts w:eastAsia="標楷體" w:hint="eastAsia"/>
                <w:sz w:val="20"/>
              </w:rPr>
              <w:t>4.</w:t>
            </w:r>
            <w:r w:rsidR="00234CB3" w:rsidRPr="00234CB3">
              <w:rPr>
                <w:rFonts w:eastAsia="標楷體" w:hint="eastAsia"/>
                <w:sz w:val="20"/>
              </w:rPr>
              <w:t>本</w:t>
            </w:r>
            <w:r w:rsidR="00234CB3" w:rsidRPr="00234CB3">
              <w:rPr>
                <w:rFonts w:eastAsia="標楷體"/>
                <w:sz w:val="20"/>
              </w:rPr>
              <w:t>公司對有價證券上市公司重大訊息之查證暨公開處理程序</w:t>
            </w:r>
            <w:r w:rsidRPr="00234CB3">
              <w:rPr>
                <w:rFonts w:eastAsia="標楷體" w:hint="eastAsia"/>
                <w:sz w:val="20"/>
              </w:rPr>
              <w:t>第</w:t>
            </w:r>
            <w:r w:rsidRPr="00234CB3">
              <w:rPr>
                <w:rFonts w:eastAsia="標楷體" w:hint="eastAsia"/>
                <w:sz w:val="20"/>
              </w:rPr>
              <w:t>4</w:t>
            </w:r>
            <w:r w:rsidRPr="00234CB3">
              <w:rPr>
                <w:rFonts w:eastAsia="標楷體" w:hint="eastAsia"/>
                <w:sz w:val="20"/>
              </w:rPr>
              <w:t>條第</w:t>
            </w:r>
            <w:r w:rsidRPr="00234CB3">
              <w:rPr>
                <w:rFonts w:eastAsia="標楷體" w:hint="eastAsia"/>
                <w:sz w:val="20"/>
              </w:rPr>
              <w:t>1</w:t>
            </w:r>
            <w:r w:rsidRPr="00234CB3">
              <w:rPr>
                <w:rFonts w:eastAsia="標楷體" w:hint="eastAsia"/>
                <w:sz w:val="20"/>
              </w:rPr>
              <w:t>項第</w:t>
            </w:r>
            <w:r w:rsidRPr="00234CB3">
              <w:rPr>
                <w:rFonts w:eastAsia="標楷體" w:hint="eastAsia"/>
                <w:sz w:val="20"/>
              </w:rPr>
              <w:t>9</w:t>
            </w:r>
            <w:r w:rsidRPr="00234CB3">
              <w:rPr>
                <w:rFonts w:eastAsia="標楷體" w:hint="eastAsia"/>
                <w:sz w:val="20"/>
              </w:rPr>
              <w:t>款。</w:t>
            </w:r>
          </w:p>
        </w:tc>
      </w:tr>
      <w:tr w:rsidR="00E64428" w:rsidRPr="002430CD" w14:paraId="0810F55F" w14:textId="77777777" w:rsidTr="004855FB">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076B321"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44</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4C2B8C2" w14:textId="77777777" w:rsidR="00E64428" w:rsidRDefault="00E64428" w:rsidP="00E64428">
            <w:pPr>
              <w:spacing w:line="260" w:lineRule="exact"/>
              <w:ind w:left="2"/>
              <w:jc w:val="both"/>
              <w:rPr>
                <w:rFonts w:eastAsia="標楷體"/>
                <w:sz w:val="20"/>
              </w:rPr>
            </w:pPr>
            <w:r w:rsidRPr="00CE77C3">
              <w:rPr>
                <w:rFonts w:eastAsia="標楷體" w:hint="eastAsia"/>
                <w:sz w:val="20"/>
              </w:rPr>
              <w:t>公司及其集團企業與組織，與他公司及其集團企業與組織之董事、監察人或經理人，有互相提名為獨立董事候選人者</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D368DB2" w14:textId="77777777" w:rsidR="00E64428" w:rsidRPr="00CE77C3" w:rsidRDefault="00E64428" w:rsidP="00E64428">
            <w:pPr>
              <w:pStyle w:val="a3"/>
              <w:spacing w:line="260" w:lineRule="exact"/>
              <w:jc w:val="both"/>
              <w:rPr>
                <w:rFonts w:eastAsia="標楷體"/>
                <w:sz w:val="20"/>
              </w:rPr>
            </w:pPr>
            <w:r w:rsidRPr="00CE77C3">
              <w:rPr>
                <w:rFonts w:ascii="Times New Roman" w:eastAsia="標楷體" w:hAnsi="Times New Roman" w:hint="eastAsia"/>
                <w:sz w:val="20"/>
                <w:szCs w:val="24"/>
              </w:rPr>
              <w:t>受理獨立董事候選人提名時</w:t>
            </w:r>
            <w:r>
              <w:rPr>
                <w:rFonts w:ascii="Times New Roman" w:eastAsia="標楷體" w:hAnsi="Times New Roman" w:hint="eastAsia"/>
                <w:sz w:val="20"/>
                <w:szCs w:val="24"/>
              </w:rPr>
              <w:t>及當選時</w:t>
            </w:r>
            <w:r w:rsidRPr="00CE77C3">
              <w:rPr>
                <w:rFonts w:ascii="Times New Roman" w:eastAsia="標楷體" w:hAnsi="Times New Roman" w:hint="eastAsia"/>
                <w:sz w:val="20"/>
                <w:szCs w:val="24"/>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0E6A760" w14:textId="77777777" w:rsidR="00E64428" w:rsidRPr="002430CD" w:rsidRDefault="00E64428" w:rsidP="00E64428">
            <w:pPr>
              <w:kinsoku w:val="0"/>
              <w:overflowPunct w:val="0"/>
              <w:spacing w:line="260" w:lineRule="exact"/>
              <w:jc w:val="both"/>
              <w:rPr>
                <w:rFonts w:eastAsia="標楷體"/>
                <w:sz w:val="20"/>
              </w:rPr>
            </w:pPr>
            <w:r w:rsidRPr="005769CB">
              <w:rPr>
                <w:rFonts w:ascii="標楷體" w:eastAsia="標楷體" w:hAnsi="標楷體" w:hint="eastAsia"/>
                <w:sz w:val="20"/>
                <w:szCs w:val="20"/>
              </w:rPr>
              <w:t>輸入「公開資訊觀測站」</w:t>
            </w:r>
            <w:r w:rsidRPr="005769CB">
              <w:rPr>
                <w:rFonts w:ascii="標楷體" w:eastAsia="標楷體" w:hAnsi="標楷體"/>
                <w:sz w:val="20"/>
                <w:szCs w:val="20"/>
              </w:rPr>
              <w:t>(</w:t>
            </w:r>
            <w:r w:rsidRPr="004B793E">
              <w:rPr>
                <w:rFonts w:eastAsia="標楷體"/>
                <w:sz w:val="20"/>
                <w:szCs w:val="20"/>
              </w:rPr>
              <w:t>sii.twse.com.tw /</w:t>
            </w:r>
            <w:r w:rsidRPr="00CE77C3">
              <w:rPr>
                <w:rFonts w:ascii="標楷體" w:eastAsia="標楷體" w:hAnsi="標楷體" w:hint="eastAsia"/>
                <w:sz w:val="20"/>
                <w:szCs w:val="20"/>
              </w:rPr>
              <w:t>依據「上市上櫃公司治理實務守則」第24條規定公告</w:t>
            </w:r>
            <w:r w:rsidRPr="00733258">
              <w:rPr>
                <w:rFonts w:ascii="Book Antiqua" w:eastAsia="標楷體" w:hAnsi="Book Antiqua" w:hint="eastAsia"/>
                <w:sz w:val="20"/>
              </w:rPr>
              <w:t>)</w:t>
            </w:r>
            <w:r w:rsidRPr="00733258">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BAFF32D" w14:textId="77777777" w:rsidR="00E64428" w:rsidRDefault="00E64428" w:rsidP="00E64428">
            <w:pPr>
              <w:spacing w:line="260" w:lineRule="exact"/>
              <w:ind w:left="218" w:hangingChars="109" w:hanging="218"/>
              <w:jc w:val="both"/>
              <w:rPr>
                <w:rFonts w:eastAsia="標楷體"/>
                <w:sz w:val="20"/>
              </w:rPr>
            </w:pPr>
            <w:r w:rsidRPr="00CE77C3">
              <w:rPr>
                <w:rFonts w:ascii="標楷體" w:eastAsia="標楷體" w:hAnsi="標楷體" w:hint="eastAsia"/>
                <w:sz w:val="20"/>
                <w:szCs w:val="20"/>
              </w:rPr>
              <w:t>上市上櫃公司治理實務守則第24條</w:t>
            </w:r>
            <w:r>
              <w:rPr>
                <w:rFonts w:ascii="標楷體" w:eastAsia="標楷體" w:hAnsi="標楷體" w:hint="eastAsia"/>
                <w:sz w:val="20"/>
                <w:szCs w:val="20"/>
              </w:rPr>
              <w:t>。</w:t>
            </w:r>
          </w:p>
        </w:tc>
      </w:tr>
      <w:tr w:rsidR="00E64428" w:rsidRPr="002430CD" w14:paraId="76C26DFB" w14:textId="77777777" w:rsidTr="00EC6C6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DA1DFD5"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614A933"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napToGrid w:val="0"/>
                <w:sz w:val="20"/>
                <w:szCs w:val="20"/>
              </w:rPr>
              <w:t>經營權異動資訊：</w:t>
            </w:r>
          </w:p>
          <w:p w14:paraId="31ABD38F"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1</w:t>
            </w:r>
            <w:r w:rsidRPr="00554523">
              <w:rPr>
                <w:rFonts w:eastAsia="標楷體"/>
                <w:snapToGrid w:val="0"/>
                <w:sz w:val="20"/>
                <w:szCs w:val="20"/>
              </w:rPr>
              <w:t>.</w:t>
            </w:r>
            <w:r w:rsidRPr="00554523">
              <w:rPr>
                <w:rFonts w:eastAsia="標楷體" w:hAnsi="標楷體"/>
                <w:snapToGrid w:val="0"/>
                <w:sz w:val="20"/>
                <w:szCs w:val="20"/>
              </w:rPr>
              <w:t>營業項目變動資訊申報</w:t>
            </w:r>
          </w:p>
          <w:p w14:paraId="27DFDA1C" w14:textId="77777777" w:rsidR="00E64428" w:rsidRPr="00554523" w:rsidRDefault="00E64428" w:rsidP="00E64428">
            <w:pPr>
              <w:kinsoku w:val="0"/>
              <w:overflowPunct w:val="0"/>
              <w:spacing w:line="260" w:lineRule="exact"/>
              <w:jc w:val="both"/>
              <w:rPr>
                <w:rFonts w:eastAsia="標楷體"/>
                <w:sz w:val="20"/>
                <w:szCs w:val="20"/>
              </w:rPr>
            </w:pPr>
          </w:p>
          <w:p w14:paraId="51BF30BF" w14:textId="77777777" w:rsidR="00E64428" w:rsidRPr="00554523" w:rsidRDefault="00E64428" w:rsidP="00E64428">
            <w:pPr>
              <w:kinsoku w:val="0"/>
              <w:overflowPunct w:val="0"/>
              <w:spacing w:line="260" w:lineRule="exact"/>
              <w:jc w:val="both"/>
              <w:rPr>
                <w:rFonts w:eastAsia="標楷體"/>
                <w:sz w:val="20"/>
                <w:szCs w:val="20"/>
              </w:rPr>
            </w:pPr>
          </w:p>
          <w:p w14:paraId="2EBE01A7" w14:textId="77777777" w:rsidR="00E64428" w:rsidRDefault="00E64428" w:rsidP="00E64428">
            <w:pPr>
              <w:kinsoku w:val="0"/>
              <w:overflowPunct w:val="0"/>
              <w:spacing w:line="260" w:lineRule="exact"/>
              <w:jc w:val="both"/>
              <w:rPr>
                <w:rFonts w:eastAsia="標楷體"/>
                <w:sz w:val="20"/>
                <w:szCs w:val="20"/>
              </w:rPr>
            </w:pPr>
          </w:p>
          <w:p w14:paraId="4A523D95"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sz w:val="20"/>
                <w:szCs w:val="20"/>
              </w:rPr>
              <w:t>2</w:t>
            </w:r>
            <w:r w:rsidRPr="00554523">
              <w:rPr>
                <w:rFonts w:eastAsia="標楷體"/>
                <w:snapToGrid w:val="0"/>
                <w:sz w:val="20"/>
                <w:szCs w:val="20"/>
              </w:rPr>
              <w:t>.</w:t>
            </w:r>
            <w:r w:rsidRPr="00554523">
              <w:rPr>
                <w:rFonts w:eastAsia="標楷體" w:hAnsi="標楷體"/>
                <w:snapToGrid w:val="0"/>
                <w:sz w:val="20"/>
                <w:szCs w:val="20"/>
              </w:rPr>
              <w:t>召開重大訊息說明記者會</w:t>
            </w:r>
          </w:p>
          <w:p w14:paraId="501155C5" w14:textId="77777777" w:rsidR="00E64428" w:rsidRPr="00554523" w:rsidRDefault="00E64428" w:rsidP="00E64428">
            <w:pPr>
              <w:kinsoku w:val="0"/>
              <w:overflowPunct w:val="0"/>
              <w:spacing w:line="260" w:lineRule="exact"/>
              <w:jc w:val="both"/>
              <w:rPr>
                <w:rFonts w:eastAsia="標楷體"/>
                <w:sz w:val="20"/>
                <w:szCs w:val="20"/>
              </w:rPr>
            </w:pPr>
          </w:p>
          <w:p w14:paraId="44143BD6" w14:textId="77777777" w:rsidR="00E64428" w:rsidRPr="00554523" w:rsidRDefault="00E64428" w:rsidP="00E64428">
            <w:pPr>
              <w:kinsoku w:val="0"/>
              <w:overflowPunct w:val="0"/>
              <w:spacing w:line="260" w:lineRule="exact"/>
              <w:jc w:val="both"/>
              <w:rPr>
                <w:rFonts w:eastAsia="標楷體"/>
                <w:sz w:val="20"/>
                <w:szCs w:val="20"/>
              </w:rPr>
            </w:pPr>
            <w:r>
              <w:rPr>
                <w:rFonts w:eastAsia="標楷體" w:hint="eastAsia"/>
                <w:snapToGrid w:val="0"/>
                <w:kern w:val="0"/>
                <w:sz w:val="20"/>
                <w:szCs w:val="20"/>
              </w:rPr>
              <w:t>3</w:t>
            </w:r>
            <w:r w:rsidRPr="00554523">
              <w:rPr>
                <w:rFonts w:eastAsia="標楷體"/>
                <w:snapToGrid w:val="0"/>
                <w:kern w:val="0"/>
                <w:sz w:val="20"/>
                <w:szCs w:val="20"/>
              </w:rPr>
              <w:t>.</w:t>
            </w:r>
            <w:r w:rsidRPr="00554523">
              <w:rPr>
                <w:rFonts w:eastAsia="標楷體"/>
                <w:snapToGrid w:val="0"/>
                <w:kern w:val="0"/>
                <w:sz w:val="20"/>
                <w:szCs w:val="20"/>
              </w:rPr>
              <w:t>自結稅前淨利占股本比例資訊申報。</w:t>
            </w:r>
          </w:p>
          <w:p w14:paraId="57484F57" w14:textId="77777777" w:rsidR="00E64428" w:rsidRPr="00554523" w:rsidRDefault="00E64428" w:rsidP="00E64428">
            <w:pPr>
              <w:kinsoku w:val="0"/>
              <w:overflowPunct w:val="0"/>
              <w:spacing w:line="260" w:lineRule="exact"/>
              <w:jc w:val="both"/>
              <w:rPr>
                <w:rFonts w:eastAsia="標楷體"/>
                <w:sz w:val="20"/>
                <w:szCs w:val="20"/>
              </w:rPr>
            </w:pPr>
          </w:p>
          <w:p w14:paraId="0C18AB34" w14:textId="77777777" w:rsidR="00E64428" w:rsidRPr="00554523" w:rsidRDefault="00E64428" w:rsidP="00E64428">
            <w:pPr>
              <w:kinsoku w:val="0"/>
              <w:overflowPunct w:val="0"/>
              <w:spacing w:line="260" w:lineRule="exact"/>
              <w:jc w:val="both"/>
              <w:rPr>
                <w:rFonts w:eastAsia="標楷體"/>
                <w:sz w:val="20"/>
                <w:szCs w:val="20"/>
              </w:rPr>
            </w:pPr>
          </w:p>
          <w:p w14:paraId="296CA144" w14:textId="77777777" w:rsidR="00E64428" w:rsidRPr="00CE77C3" w:rsidRDefault="00E64428" w:rsidP="00E64428">
            <w:pPr>
              <w:spacing w:line="260" w:lineRule="exact"/>
              <w:ind w:left="2"/>
              <w:jc w:val="both"/>
              <w:rPr>
                <w:rFonts w:eastAsia="標楷體"/>
                <w:sz w:val="20"/>
              </w:rPr>
            </w:pPr>
            <w:r>
              <w:rPr>
                <w:rFonts w:eastAsia="標楷體" w:hint="eastAsia"/>
                <w:sz w:val="20"/>
              </w:rPr>
              <w:t>4</w:t>
            </w:r>
            <w:r w:rsidRPr="00554523">
              <w:rPr>
                <w:rFonts w:eastAsia="標楷體"/>
                <w:sz w:val="20"/>
              </w:rPr>
              <w:t>.</w:t>
            </w:r>
            <w:r w:rsidRPr="00554523">
              <w:rPr>
                <w:rFonts w:eastAsia="標楷體"/>
                <w:sz w:val="20"/>
              </w:rPr>
              <w:t>經營權異動且營業範圍重大變更有價證券經停止買賣</w:t>
            </w:r>
            <w:r w:rsidRPr="00554523">
              <w:rPr>
                <w:rFonts w:eastAsia="標楷體"/>
                <w:sz w:val="20"/>
              </w:rPr>
              <w:t>/</w:t>
            </w:r>
            <w:r w:rsidRPr="00554523">
              <w:rPr>
                <w:rFonts w:eastAsia="標楷體"/>
                <w:sz w:val="20"/>
              </w:rPr>
              <w:t>變更交易方法後，申請恢復普通交易之證券承銷商評估報告。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7736A18" w14:textId="77777777" w:rsidR="00E64428" w:rsidRDefault="00E64428" w:rsidP="00E64428">
            <w:pPr>
              <w:kinsoku w:val="0"/>
              <w:overflowPunct w:val="0"/>
              <w:spacing w:line="260" w:lineRule="exact"/>
              <w:jc w:val="both"/>
              <w:rPr>
                <w:rFonts w:eastAsia="標楷體"/>
                <w:snapToGrid w:val="0"/>
                <w:kern w:val="0"/>
                <w:sz w:val="20"/>
                <w:szCs w:val="20"/>
              </w:rPr>
            </w:pPr>
          </w:p>
          <w:p w14:paraId="31BA03FF"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napToGrid w:val="0"/>
                <w:kern w:val="0"/>
                <w:sz w:val="20"/>
                <w:szCs w:val="20"/>
              </w:rPr>
              <w:t>經營權異動當季起</w:t>
            </w:r>
            <w:r>
              <w:rPr>
                <w:rFonts w:eastAsia="標楷體" w:hint="eastAsia"/>
                <w:snapToGrid w:val="0"/>
                <w:kern w:val="0"/>
                <w:sz w:val="20"/>
                <w:szCs w:val="20"/>
              </w:rPr>
              <w:t>兩</w:t>
            </w:r>
            <w:r w:rsidRPr="00554523">
              <w:rPr>
                <w:rFonts w:eastAsia="標楷體"/>
                <w:snapToGrid w:val="0"/>
                <w:kern w:val="0"/>
                <w:sz w:val="20"/>
                <w:szCs w:val="20"/>
              </w:rPr>
              <w:t>年內，於每月底前申報上月份資訊。</w:t>
            </w:r>
          </w:p>
          <w:p w14:paraId="483808FB" w14:textId="77777777" w:rsidR="00E64428" w:rsidRDefault="00E64428" w:rsidP="00E64428">
            <w:pPr>
              <w:kinsoku w:val="0"/>
              <w:overflowPunct w:val="0"/>
              <w:spacing w:line="260" w:lineRule="exact"/>
              <w:jc w:val="both"/>
              <w:rPr>
                <w:rFonts w:eastAsia="標楷體"/>
                <w:snapToGrid w:val="0"/>
                <w:sz w:val="20"/>
                <w:szCs w:val="20"/>
              </w:rPr>
            </w:pPr>
          </w:p>
          <w:p w14:paraId="28BD59A1"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經本公司公告停止買賣者。</w:t>
            </w:r>
          </w:p>
          <w:p w14:paraId="0324442B" w14:textId="77777777" w:rsidR="00E64428" w:rsidRPr="00554523" w:rsidRDefault="00E64428" w:rsidP="00E64428">
            <w:pPr>
              <w:kinsoku w:val="0"/>
              <w:overflowPunct w:val="0"/>
              <w:spacing w:line="260" w:lineRule="exact"/>
              <w:jc w:val="both"/>
              <w:rPr>
                <w:rFonts w:eastAsia="標楷體"/>
                <w:snapToGrid w:val="0"/>
                <w:sz w:val="20"/>
                <w:szCs w:val="20"/>
              </w:rPr>
            </w:pPr>
          </w:p>
          <w:p w14:paraId="2157CE76"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hAnsi="標楷體"/>
                <w:sz w:val="20"/>
                <w:szCs w:val="20"/>
              </w:rPr>
              <w:t>經本公司公告停止買賣後，</w:t>
            </w:r>
            <w:r w:rsidRPr="00554523">
              <w:rPr>
                <w:rFonts w:eastAsia="標楷體"/>
                <w:snapToGrid w:val="0"/>
                <w:kern w:val="0"/>
                <w:sz w:val="20"/>
                <w:szCs w:val="20"/>
              </w:rPr>
              <w:t>於每月底前申報上月份資訊</w:t>
            </w:r>
            <w:r w:rsidRPr="00554523">
              <w:rPr>
                <w:rFonts w:eastAsia="標楷體" w:hAnsi="標楷體"/>
                <w:sz w:val="20"/>
                <w:szCs w:val="20"/>
              </w:rPr>
              <w:t>。</w:t>
            </w:r>
          </w:p>
          <w:p w14:paraId="4098381F" w14:textId="77777777" w:rsidR="00E64428" w:rsidRPr="00554523" w:rsidRDefault="00E64428" w:rsidP="00E64428">
            <w:pPr>
              <w:kinsoku w:val="0"/>
              <w:overflowPunct w:val="0"/>
              <w:spacing w:line="260" w:lineRule="exact"/>
              <w:jc w:val="both"/>
              <w:rPr>
                <w:rFonts w:eastAsia="標楷體"/>
                <w:snapToGrid w:val="0"/>
                <w:sz w:val="20"/>
                <w:szCs w:val="20"/>
              </w:rPr>
            </w:pPr>
          </w:p>
          <w:p w14:paraId="2AADD108" w14:textId="77777777" w:rsidR="00E64428" w:rsidRPr="00554523" w:rsidRDefault="00E64428" w:rsidP="00E64428">
            <w:pPr>
              <w:kinsoku w:val="0"/>
              <w:overflowPunct w:val="0"/>
              <w:spacing w:line="260" w:lineRule="exact"/>
              <w:jc w:val="both"/>
              <w:rPr>
                <w:rFonts w:eastAsia="標楷體"/>
                <w:snapToGrid w:val="0"/>
                <w:sz w:val="20"/>
                <w:szCs w:val="20"/>
              </w:rPr>
            </w:pPr>
            <w:r w:rsidRPr="00554523">
              <w:rPr>
                <w:rFonts w:eastAsia="標楷體"/>
                <w:sz w:val="20"/>
              </w:rPr>
              <w:t>須先傳輸電子</w:t>
            </w:r>
            <w:proofErr w:type="gramStart"/>
            <w:r w:rsidRPr="00554523">
              <w:rPr>
                <w:rFonts w:eastAsia="標楷體"/>
                <w:sz w:val="20"/>
              </w:rPr>
              <w:t>檔</w:t>
            </w:r>
            <w:proofErr w:type="gramEnd"/>
            <w:r w:rsidRPr="00554523">
              <w:rPr>
                <w:rFonts w:eastAsia="標楷體"/>
                <w:sz w:val="20"/>
              </w:rPr>
              <w:t>取得上傳證明單後，再</w:t>
            </w:r>
            <w:proofErr w:type="gramStart"/>
            <w:r w:rsidRPr="00554523">
              <w:rPr>
                <w:rFonts w:eastAsia="標楷體"/>
                <w:sz w:val="20"/>
              </w:rPr>
              <w:t>併</w:t>
            </w:r>
            <w:proofErr w:type="gramEnd"/>
            <w:r w:rsidRPr="00554523">
              <w:rPr>
                <w:rFonts w:eastAsia="標楷體"/>
                <w:sz w:val="20"/>
              </w:rPr>
              <w:t>於書面資料中送件。</w:t>
            </w:r>
          </w:p>
          <w:p w14:paraId="6938FC97" w14:textId="77777777" w:rsidR="00E64428" w:rsidRPr="00554523" w:rsidRDefault="00E64428" w:rsidP="00E64428">
            <w:pPr>
              <w:kinsoku w:val="0"/>
              <w:overflowPunct w:val="0"/>
              <w:spacing w:line="260" w:lineRule="exact"/>
              <w:jc w:val="both"/>
              <w:rPr>
                <w:rFonts w:eastAsia="標楷體"/>
                <w:snapToGrid w:val="0"/>
                <w:sz w:val="20"/>
                <w:szCs w:val="20"/>
              </w:rPr>
            </w:pPr>
          </w:p>
          <w:p w14:paraId="4A3F2125" w14:textId="77777777" w:rsidR="00E64428" w:rsidRPr="00AE2814" w:rsidRDefault="00E64428" w:rsidP="00E64428">
            <w:pPr>
              <w:pStyle w:val="a3"/>
              <w:spacing w:line="260" w:lineRule="exact"/>
              <w:jc w:val="both"/>
              <w:rPr>
                <w:rFonts w:ascii="Times New Roman" w:eastAsia="標楷體" w:hAnsi="Times New Roman"/>
                <w:sz w:val="20"/>
                <w:szCs w:val="24"/>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2E75EAE" w14:textId="77777777" w:rsidR="00E64428" w:rsidRDefault="00E64428" w:rsidP="00E64428">
            <w:pPr>
              <w:kinsoku w:val="0"/>
              <w:overflowPunct w:val="0"/>
              <w:spacing w:line="260" w:lineRule="exact"/>
              <w:jc w:val="both"/>
              <w:rPr>
                <w:rFonts w:eastAsia="標楷體"/>
                <w:sz w:val="20"/>
                <w:szCs w:val="20"/>
              </w:rPr>
            </w:pPr>
          </w:p>
          <w:p w14:paraId="31283C09" w14:textId="77777777" w:rsidR="00E64428" w:rsidRPr="0093257B"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輸入「公開資訊觀測站」</w:t>
            </w:r>
            <w:r w:rsidRPr="00554523">
              <w:rPr>
                <w:rFonts w:eastAsia="標楷體"/>
                <w:sz w:val="20"/>
                <w:szCs w:val="20"/>
              </w:rPr>
              <w:t>(sii.twse.com.tw/</w:t>
            </w:r>
            <w:r w:rsidRPr="00554523">
              <w:rPr>
                <w:rFonts w:eastAsia="標楷體" w:hAnsi="標楷體"/>
                <w:sz w:val="20"/>
                <w:szCs w:val="20"/>
              </w:rPr>
              <w:t>經營權異動資訊申報作業</w:t>
            </w:r>
            <w:r w:rsidRPr="00554523">
              <w:rPr>
                <w:rFonts w:eastAsia="標楷體"/>
                <w:sz w:val="20"/>
                <w:szCs w:val="20"/>
              </w:rPr>
              <w:t>/</w:t>
            </w:r>
            <w:r w:rsidRPr="00554523">
              <w:rPr>
                <w:rFonts w:eastAsia="標楷體" w:hAnsi="標楷體"/>
                <w:sz w:val="20"/>
                <w:szCs w:val="20"/>
              </w:rPr>
              <w:t>營業項目變動資訊申報作業</w:t>
            </w:r>
            <w:r w:rsidRPr="00554523">
              <w:rPr>
                <w:rFonts w:eastAsia="標楷體"/>
                <w:sz w:val="20"/>
                <w:szCs w:val="20"/>
              </w:rPr>
              <w:t>)</w:t>
            </w:r>
            <w:r w:rsidRPr="0093257B">
              <w:rPr>
                <w:rFonts w:eastAsia="標楷體" w:hAnsi="標楷體"/>
                <w:sz w:val="20"/>
                <w:szCs w:val="20"/>
              </w:rPr>
              <w:t>。</w:t>
            </w:r>
            <w:proofErr w:type="gramStart"/>
            <w:r w:rsidRPr="0093257B">
              <w:rPr>
                <w:rFonts w:eastAsia="標楷體" w:hint="eastAsia"/>
                <w:snapToGrid w:val="0"/>
                <w:kern w:val="0"/>
                <w:sz w:val="20"/>
                <w:szCs w:val="20"/>
              </w:rPr>
              <w:t>（</w:t>
            </w:r>
            <w:proofErr w:type="gramEnd"/>
            <w:r w:rsidRPr="0093257B">
              <w:rPr>
                <w:rFonts w:eastAsia="標楷體" w:hint="eastAsia"/>
                <w:snapToGrid w:val="0"/>
                <w:kern w:val="0"/>
                <w:sz w:val="20"/>
                <w:szCs w:val="20"/>
              </w:rPr>
              <w:t>例：</w:t>
            </w:r>
            <w:r>
              <w:rPr>
                <w:rFonts w:eastAsia="標楷體" w:hint="eastAsia"/>
                <w:snapToGrid w:val="0"/>
                <w:kern w:val="0"/>
                <w:sz w:val="20"/>
                <w:szCs w:val="20"/>
              </w:rPr>
              <w:t>105/</w:t>
            </w:r>
            <w:r w:rsidRPr="0093257B">
              <w:rPr>
                <w:rFonts w:eastAsia="標楷體" w:hint="eastAsia"/>
                <w:snapToGrid w:val="0"/>
                <w:kern w:val="0"/>
                <w:sz w:val="20"/>
                <w:szCs w:val="20"/>
              </w:rPr>
              <w:t>6/10(</w:t>
            </w:r>
            <w:r w:rsidRPr="0093257B">
              <w:rPr>
                <w:rFonts w:eastAsia="標楷體" w:hint="eastAsia"/>
                <w:snapToGrid w:val="0"/>
                <w:kern w:val="0"/>
                <w:sz w:val="20"/>
                <w:szCs w:val="20"/>
              </w:rPr>
              <w:t>第</w:t>
            </w:r>
            <w:r w:rsidRPr="0093257B">
              <w:rPr>
                <w:rFonts w:eastAsia="標楷體" w:hint="eastAsia"/>
                <w:snapToGrid w:val="0"/>
                <w:kern w:val="0"/>
                <w:sz w:val="20"/>
                <w:szCs w:val="20"/>
              </w:rPr>
              <w:t>2</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發生經營權異動，應申報</w:t>
            </w:r>
            <w:r>
              <w:rPr>
                <w:rFonts w:eastAsia="標楷體" w:hint="eastAsia"/>
                <w:snapToGrid w:val="0"/>
                <w:kern w:val="0"/>
                <w:sz w:val="20"/>
                <w:szCs w:val="20"/>
              </w:rPr>
              <w:t>當年度</w:t>
            </w:r>
            <w:r>
              <w:rPr>
                <w:rFonts w:eastAsia="標楷體" w:hint="eastAsia"/>
                <w:snapToGrid w:val="0"/>
                <w:kern w:val="0"/>
                <w:sz w:val="20"/>
                <w:szCs w:val="20"/>
              </w:rPr>
              <w:t>(105</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6</w:t>
            </w:r>
            <w:r w:rsidRPr="0093257B">
              <w:rPr>
                <w:rFonts w:eastAsia="標楷體" w:hint="eastAsia"/>
                <w:snapToGrid w:val="0"/>
                <w:kern w:val="0"/>
                <w:sz w:val="20"/>
                <w:szCs w:val="20"/>
              </w:rPr>
              <w:t>月至</w:t>
            </w:r>
            <w:r>
              <w:rPr>
                <w:rFonts w:eastAsia="標楷體" w:hint="eastAsia"/>
                <w:snapToGrid w:val="0"/>
                <w:kern w:val="0"/>
                <w:sz w:val="20"/>
                <w:szCs w:val="20"/>
              </w:rPr>
              <w:t>後</w:t>
            </w:r>
            <w:r w:rsidRPr="0093257B">
              <w:rPr>
                <w:rFonts w:eastAsia="標楷體" w:hint="eastAsia"/>
                <w:snapToGrid w:val="0"/>
                <w:kern w:val="0"/>
                <w:sz w:val="20"/>
                <w:szCs w:val="20"/>
              </w:rPr>
              <w:t>年</w:t>
            </w:r>
            <w:r>
              <w:rPr>
                <w:rFonts w:eastAsia="標楷體" w:hint="eastAsia"/>
                <w:snapToGrid w:val="0"/>
                <w:kern w:val="0"/>
                <w:sz w:val="20"/>
                <w:szCs w:val="20"/>
              </w:rPr>
              <w:t>(107</w:t>
            </w:r>
            <w:r>
              <w:rPr>
                <w:rFonts w:eastAsia="標楷體" w:hint="eastAsia"/>
                <w:snapToGrid w:val="0"/>
                <w:kern w:val="0"/>
                <w:sz w:val="20"/>
                <w:szCs w:val="20"/>
              </w:rPr>
              <w:t>年</w:t>
            </w:r>
            <w:r>
              <w:rPr>
                <w:rFonts w:eastAsia="標楷體" w:hint="eastAsia"/>
                <w:snapToGrid w:val="0"/>
                <w:kern w:val="0"/>
                <w:sz w:val="20"/>
                <w:szCs w:val="20"/>
              </w:rPr>
              <w:t>)</w:t>
            </w:r>
            <w:r w:rsidRPr="0093257B">
              <w:rPr>
                <w:rFonts w:eastAsia="標楷體" w:hint="eastAsia"/>
                <w:snapToGrid w:val="0"/>
                <w:kern w:val="0"/>
                <w:sz w:val="20"/>
                <w:szCs w:val="20"/>
              </w:rPr>
              <w:t>3</w:t>
            </w:r>
            <w:r w:rsidRPr="0093257B">
              <w:rPr>
                <w:rFonts w:eastAsia="標楷體" w:hint="eastAsia"/>
                <w:snapToGrid w:val="0"/>
                <w:kern w:val="0"/>
                <w:sz w:val="20"/>
                <w:szCs w:val="20"/>
              </w:rPr>
              <w:t>月</w:t>
            </w:r>
            <w:r w:rsidRPr="0093257B">
              <w:rPr>
                <w:rFonts w:eastAsia="標楷體" w:hint="eastAsia"/>
                <w:snapToGrid w:val="0"/>
                <w:kern w:val="0"/>
                <w:sz w:val="20"/>
                <w:szCs w:val="20"/>
              </w:rPr>
              <w:t>(</w:t>
            </w:r>
            <w:r w:rsidRPr="0093257B">
              <w:rPr>
                <w:rFonts w:eastAsia="標楷體" w:hint="eastAsia"/>
                <w:snapToGrid w:val="0"/>
                <w:kern w:val="0"/>
                <w:sz w:val="20"/>
                <w:szCs w:val="20"/>
              </w:rPr>
              <w:t>第</w:t>
            </w:r>
            <w:r w:rsidRPr="0093257B">
              <w:rPr>
                <w:rFonts w:eastAsia="標楷體" w:hint="eastAsia"/>
                <w:snapToGrid w:val="0"/>
                <w:kern w:val="0"/>
                <w:sz w:val="20"/>
                <w:szCs w:val="20"/>
              </w:rPr>
              <w:t>1</w:t>
            </w:r>
            <w:r w:rsidRPr="0093257B">
              <w:rPr>
                <w:rFonts w:eastAsia="標楷體" w:hint="eastAsia"/>
                <w:snapToGrid w:val="0"/>
                <w:kern w:val="0"/>
                <w:sz w:val="20"/>
                <w:szCs w:val="20"/>
              </w:rPr>
              <w:t>季</w:t>
            </w:r>
            <w:r w:rsidRPr="0093257B">
              <w:rPr>
                <w:rFonts w:eastAsia="標楷體" w:hint="eastAsia"/>
                <w:snapToGrid w:val="0"/>
                <w:kern w:val="0"/>
                <w:sz w:val="20"/>
                <w:szCs w:val="20"/>
              </w:rPr>
              <w:t>)</w:t>
            </w:r>
            <w:r w:rsidRPr="0093257B">
              <w:rPr>
                <w:rFonts w:eastAsia="標楷體" w:hint="eastAsia"/>
                <w:snapToGrid w:val="0"/>
                <w:kern w:val="0"/>
                <w:sz w:val="20"/>
                <w:szCs w:val="20"/>
              </w:rPr>
              <w:t>之自結營運資訊變動情形</w:t>
            </w:r>
            <w:proofErr w:type="gramStart"/>
            <w:r w:rsidRPr="0093257B">
              <w:rPr>
                <w:rFonts w:eastAsia="標楷體" w:hint="eastAsia"/>
                <w:snapToGrid w:val="0"/>
                <w:kern w:val="0"/>
                <w:sz w:val="20"/>
                <w:szCs w:val="20"/>
              </w:rPr>
              <w:t>）</w:t>
            </w:r>
            <w:proofErr w:type="gramEnd"/>
          </w:p>
          <w:p w14:paraId="6F9404CD" w14:textId="77777777" w:rsidR="00E64428" w:rsidRDefault="00E64428" w:rsidP="00E64428">
            <w:pPr>
              <w:kinsoku w:val="0"/>
              <w:overflowPunct w:val="0"/>
              <w:spacing w:line="260" w:lineRule="exact"/>
              <w:jc w:val="both"/>
              <w:rPr>
                <w:rFonts w:eastAsia="標楷體"/>
                <w:sz w:val="20"/>
                <w:szCs w:val="20"/>
              </w:rPr>
            </w:pPr>
          </w:p>
          <w:p w14:paraId="1C891D04"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赴本公司召開說明記者會。</w:t>
            </w:r>
          </w:p>
          <w:p w14:paraId="532AF5B3" w14:textId="77777777" w:rsidR="00E64428" w:rsidRPr="00554523" w:rsidRDefault="00E64428" w:rsidP="00E64428">
            <w:pPr>
              <w:kinsoku w:val="0"/>
              <w:overflowPunct w:val="0"/>
              <w:spacing w:line="260" w:lineRule="exact"/>
              <w:jc w:val="both"/>
              <w:rPr>
                <w:rFonts w:eastAsia="標楷體"/>
                <w:sz w:val="20"/>
                <w:szCs w:val="20"/>
              </w:rPr>
            </w:pPr>
          </w:p>
          <w:p w14:paraId="3220A64D" w14:textId="77777777" w:rsidR="00E64428" w:rsidRPr="00554523" w:rsidRDefault="00E64428" w:rsidP="00E64428">
            <w:pPr>
              <w:kinsoku w:val="0"/>
              <w:overflowPunct w:val="0"/>
              <w:spacing w:line="260" w:lineRule="exact"/>
              <w:jc w:val="both"/>
              <w:rPr>
                <w:rFonts w:eastAsia="標楷體"/>
                <w:sz w:val="20"/>
                <w:szCs w:val="20"/>
              </w:rPr>
            </w:pPr>
          </w:p>
          <w:p w14:paraId="29989C62"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經營權異動資訊申報作業</w:t>
            </w:r>
            <w:r w:rsidRPr="00554523">
              <w:rPr>
                <w:rFonts w:eastAsia="標楷體"/>
                <w:sz w:val="20"/>
              </w:rPr>
              <w:t>/</w:t>
            </w:r>
            <w:r w:rsidRPr="00554523">
              <w:rPr>
                <w:rFonts w:eastAsia="標楷體"/>
                <w:sz w:val="20"/>
              </w:rPr>
              <w:t>自結稅前淨利占股本比率</w:t>
            </w:r>
            <w:r w:rsidRPr="00554523">
              <w:rPr>
                <w:rFonts w:eastAsia="標楷體"/>
                <w:sz w:val="20"/>
              </w:rPr>
              <w:t>)</w:t>
            </w:r>
            <w:r w:rsidRPr="00554523">
              <w:rPr>
                <w:rFonts w:eastAsia="標楷體"/>
                <w:sz w:val="20"/>
              </w:rPr>
              <w:t>。</w:t>
            </w:r>
          </w:p>
          <w:p w14:paraId="5EB42F38" w14:textId="77777777" w:rsidR="00E64428" w:rsidRPr="00554523" w:rsidRDefault="00E64428" w:rsidP="00E64428">
            <w:pPr>
              <w:kinsoku w:val="0"/>
              <w:overflowPunct w:val="0"/>
              <w:spacing w:line="260" w:lineRule="exact"/>
              <w:jc w:val="both"/>
              <w:rPr>
                <w:rFonts w:eastAsia="標楷體"/>
                <w:sz w:val="20"/>
                <w:szCs w:val="20"/>
              </w:rPr>
            </w:pPr>
          </w:p>
          <w:p w14:paraId="41846C75" w14:textId="77777777" w:rsidR="00E64428" w:rsidRPr="00554523" w:rsidRDefault="00E64428" w:rsidP="00E64428">
            <w:pPr>
              <w:kinsoku w:val="0"/>
              <w:overflowPunct w:val="0"/>
              <w:spacing w:line="260" w:lineRule="exact"/>
              <w:jc w:val="both"/>
              <w:rPr>
                <w:rFonts w:eastAsia="標楷體"/>
                <w:sz w:val="20"/>
                <w:szCs w:val="20"/>
              </w:rPr>
            </w:pPr>
          </w:p>
          <w:p w14:paraId="10419AA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輸入「公開資訊觀測站」</w:t>
            </w:r>
            <w:r w:rsidRPr="00554523">
              <w:rPr>
                <w:rFonts w:eastAsia="標楷體"/>
                <w:sz w:val="20"/>
              </w:rPr>
              <w:t>(sii.twse.com.tw/</w:t>
            </w:r>
            <w:r w:rsidRPr="00554523">
              <w:rPr>
                <w:rFonts w:eastAsia="標楷體"/>
                <w:sz w:val="20"/>
              </w:rPr>
              <w:t>非格式化檔案電子資料申報</w:t>
            </w:r>
            <w:r w:rsidRPr="00554523">
              <w:rPr>
                <w:rFonts w:eastAsia="標楷體"/>
                <w:sz w:val="20"/>
              </w:rPr>
              <w:t>/</w:t>
            </w:r>
            <w:r w:rsidRPr="00554523">
              <w:rPr>
                <w:rFonts w:eastAsia="標楷體"/>
                <w:sz w:val="20"/>
              </w:rPr>
              <w:t>公開說明書申報，「資料說明」選擇「其他」</w:t>
            </w:r>
            <w:r w:rsidRPr="00554523">
              <w:rPr>
                <w:rFonts w:eastAsia="標楷體"/>
                <w:sz w:val="20"/>
              </w:rPr>
              <w:t>)</w:t>
            </w:r>
            <w:r w:rsidRPr="00554523">
              <w:rPr>
                <w:rFonts w:eastAsia="標楷體"/>
                <w:sz w:val="20"/>
              </w:rPr>
              <w:t>。</w:t>
            </w:r>
          </w:p>
          <w:p w14:paraId="3FD78DFA" w14:textId="77777777" w:rsidR="00E64428" w:rsidRPr="00554523" w:rsidRDefault="00E64428" w:rsidP="00E64428">
            <w:pPr>
              <w:kinsoku w:val="0"/>
              <w:overflowPunct w:val="0"/>
              <w:spacing w:line="260" w:lineRule="exact"/>
              <w:jc w:val="both"/>
              <w:rPr>
                <w:rFonts w:eastAsia="標楷體"/>
                <w:sz w:val="20"/>
                <w:szCs w:val="20"/>
              </w:rPr>
            </w:pPr>
          </w:p>
          <w:p w14:paraId="4B6E9353" w14:textId="77777777" w:rsidR="00E64428" w:rsidRPr="00AE2814" w:rsidRDefault="00E64428" w:rsidP="00E64428">
            <w:pPr>
              <w:kinsoku w:val="0"/>
              <w:overflowPunct w:val="0"/>
              <w:spacing w:line="260" w:lineRule="exact"/>
              <w:jc w:val="both"/>
              <w:rPr>
                <w:rFonts w:ascii="標楷體" w:eastAsia="標楷體" w:hAnsi="標楷體"/>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C16B962" w14:textId="77777777" w:rsidR="00E64428" w:rsidRDefault="00E64428" w:rsidP="00E64428">
            <w:pPr>
              <w:kinsoku w:val="0"/>
              <w:overflowPunct w:val="0"/>
              <w:spacing w:line="260" w:lineRule="exact"/>
              <w:jc w:val="both"/>
              <w:rPr>
                <w:rFonts w:eastAsia="標楷體" w:hAnsi="標楷體"/>
                <w:sz w:val="20"/>
                <w:szCs w:val="20"/>
              </w:rPr>
            </w:pPr>
          </w:p>
          <w:p w14:paraId="3ED2C376"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36A15E35" w14:textId="77777777" w:rsidR="00E64428" w:rsidRDefault="00E64428" w:rsidP="00E64428">
            <w:pPr>
              <w:kinsoku w:val="0"/>
              <w:overflowPunct w:val="0"/>
              <w:spacing w:line="260" w:lineRule="exact"/>
              <w:jc w:val="both"/>
              <w:rPr>
                <w:rFonts w:eastAsia="標楷體"/>
                <w:sz w:val="20"/>
                <w:szCs w:val="20"/>
              </w:rPr>
            </w:pPr>
          </w:p>
          <w:p w14:paraId="67A7F703"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hAnsi="標楷體"/>
                <w:sz w:val="20"/>
                <w:szCs w:val="20"/>
              </w:rPr>
              <w:t>本公司</w:t>
            </w:r>
            <w:hyperlink r:id="rId39" w:history="1">
              <w:r>
                <w:rPr>
                  <w:rFonts w:eastAsia="標楷體" w:hAnsi="標楷體"/>
                  <w:bCs/>
                  <w:sz w:val="20"/>
                  <w:szCs w:val="20"/>
                </w:rPr>
                <w:t>對有價證券上市公司重大訊息之查證暨公開處理程序</w:t>
              </w:r>
            </w:hyperlink>
            <w:r w:rsidRPr="00554523">
              <w:rPr>
                <w:rFonts w:eastAsia="標楷體" w:hAnsi="標楷體"/>
                <w:sz w:val="20"/>
                <w:szCs w:val="20"/>
              </w:rPr>
              <w:t>第</w:t>
            </w:r>
            <w:r>
              <w:rPr>
                <w:rFonts w:eastAsia="標楷體" w:hint="eastAsia"/>
                <w:sz w:val="20"/>
                <w:szCs w:val="20"/>
              </w:rPr>
              <w:t>11</w:t>
            </w:r>
            <w:r w:rsidRPr="00554523">
              <w:rPr>
                <w:rFonts w:eastAsia="標楷體" w:hAnsi="標楷體"/>
                <w:sz w:val="20"/>
                <w:szCs w:val="20"/>
              </w:rPr>
              <w:t>條</w:t>
            </w:r>
            <w:r>
              <w:rPr>
                <w:rFonts w:eastAsia="標楷體" w:hAnsi="標楷體" w:hint="eastAsia"/>
                <w:sz w:val="20"/>
                <w:szCs w:val="20"/>
              </w:rPr>
              <w:t>第</w:t>
            </w:r>
            <w:r>
              <w:rPr>
                <w:rFonts w:eastAsia="標楷體" w:hAnsi="標楷體" w:hint="eastAsia"/>
                <w:sz w:val="20"/>
                <w:szCs w:val="20"/>
              </w:rPr>
              <w:t>1</w:t>
            </w:r>
            <w:r>
              <w:rPr>
                <w:rFonts w:eastAsia="標楷體" w:hAnsi="標楷體" w:hint="eastAsia"/>
                <w:sz w:val="20"/>
                <w:szCs w:val="20"/>
              </w:rPr>
              <w:t>項</w:t>
            </w:r>
            <w:r w:rsidRPr="00554523">
              <w:rPr>
                <w:rFonts w:eastAsia="標楷體" w:hAnsi="標楷體"/>
                <w:sz w:val="20"/>
                <w:szCs w:val="20"/>
              </w:rPr>
              <w:t>第</w:t>
            </w:r>
            <w:r w:rsidRPr="00554523">
              <w:rPr>
                <w:rFonts w:eastAsia="標楷體"/>
                <w:sz w:val="20"/>
                <w:szCs w:val="20"/>
              </w:rPr>
              <w:t>1</w:t>
            </w:r>
            <w:r>
              <w:rPr>
                <w:rFonts w:eastAsia="標楷體" w:hint="eastAsia"/>
                <w:sz w:val="20"/>
                <w:szCs w:val="20"/>
              </w:rPr>
              <w:t>1</w:t>
            </w:r>
            <w:r w:rsidRPr="00554523">
              <w:rPr>
                <w:rFonts w:eastAsia="標楷體" w:hAnsi="標楷體"/>
                <w:sz w:val="20"/>
                <w:szCs w:val="20"/>
              </w:rPr>
              <w:t>款。</w:t>
            </w:r>
          </w:p>
          <w:p w14:paraId="31BC0D2D" w14:textId="77777777" w:rsidR="00E64428" w:rsidRPr="00554523" w:rsidRDefault="00E64428" w:rsidP="00E64428">
            <w:pPr>
              <w:kinsoku w:val="0"/>
              <w:overflowPunct w:val="0"/>
              <w:spacing w:line="260" w:lineRule="exact"/>
              <w:jc w:val="both"/>
              <w:rPr>
                <w:rFonts w:eastAsia="標楷體"/>
                <w:sz w:val="20"/>
                <w:szCs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條第</w:t>
            </w:r>
            <w:r w:rsidRPr="00554523">
              <w:rPr>
                <w:rFonts w:eastAsia="標楷體"/>
                <w:sz w:val="20"/>
              </w:rPr>
              <w:t>30</w:t>
            </w:r>
            <w:r w:rsidRPr="00554523">
              <w:rPr>
                <w:rFonts w:eastAsia="標楷體"/>
                <w:sz w:val="20"/>
              </w:rPr>
              <w:t>款。</w:t>
            </w:r>
          </w:p>
          <w:p w14:paraId="16523E15" w14:textId="77777777" w:rsidR="00E64428" w:rsidRPr="00554523" w:rsidRDefault="00E64428" w:rsidP="00E64428">
            <w:pPr>
              <w:kinsoku w:val="0"/>
              <w:overflowPunct w:val="0"/>
              <w:spacing w:line="260" w:lineRule="exact"/>
              <w:jc w:val="both"/>
              <w:rPr>
                <w:rFonts w:eastAsia="標楷體"/>
                <w:sz w:val="20"/>
                <w:szCs w:val="20"/>
              </w:rPr>
            </w:pPr>
          </w:p>
          <w:p w14:paraId="6C247116" w14:textId="77777777" w:rsidR="00E64428" w:rsidRPr="00554523" w:rsidRDefault="00E64428" w:rsidP="00E64428">
            <w:pPr>
              <w:kinsoku w:val="0"/>
              <w:overflowPunct w:val="0"/>
              <w:spacing w:line="260" w:lineRule="exact"/>
              <w:jc w:val="both"/>
              <w:rPr>
                <w:rFonts w:eastAsia="標楷體"/>
                <w:sz w:val="20"/>
              </w:rPr>
            </w:pPr>
            <w:r w:rsidRPr="00554523">
              <w:rPr>
                <w:rFonts w:eastAsia="標楷體"/>
                <w:sz w:val="20"/>
              </w:rPr>
              <w:t>1.</w:t>
            </w:r>
            <w:r w:rsidRPr="00554523">
              <w:rPr>
                <w:rFonts w:eastAsia="標楷體"/>
                <w:sz w:val="20"/>
              </w:rPr>
              <w:t>本公司營業細則第</w:t>
            </w:r>
            <w:r w:rsidRPr="00554523">
              <w:rPr>
                <w:rFonts w:eastAsia="標楷體"/>
                <w:sz w:val="20"/>
              </w:rPr>
              <w:t>50</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13</w:t>
            </w:r>
            <w:r w:rsidRPr="00554523">
              <w:rPr>
                <w:rFonts w:eastAsia="標楷體"/>
                <w:sz w:val="20"/>
              </w:rPr>
              <w:t>及</w:t>
            </w:r>
            <w:r w:rsidRPr="00554523">
              <w:rPr>
                <w:rFonts w:eastAsia="標楷體"/>
                <w:sz w:val="20"/>
              </w:rPr>
              <w:t>14</w:t>
            </w:r>
            <w:r w:rsidRPr="00554523">
              <w:rPr>
                <w:rFonts w:eastAsia="標楷體"/>
                <w:sz w:val="20"/>
              </w:rPr>
              <w:t>款</w:t>
            </w:r>
            <w:r>
              <w:rPr>
                <w:rFonts w:eastAsia="標楷體" w:hint="eastAsia"/>
                <w:sz w:val="20"/>
              </w:rPr>
              <w:t>、第</w:t>
            </w:r>
            <w:r w:rsidRPr="00554523">
              <w:rPr>
                <w:rFonts w:eastAsia="標楷體"/>
                <w:sz w:val="20"/>
              </w:rPr>
              <w:t>49</w:t>
            </w:r>
            <w:r w:rsidRPr="00554523">
              <w:rPr>
                <w:rFonts w:eastAsia="標楷體"/>
                <w:sz w:val="20"/>
              </w:rPr>
              <w:t>條第</w:t>
            </w:r>
            <w:r w:rsidRPr="00554523">
              <w:rPr>
                <w:rFonts w:eastAsia="標楷體"/>
                <w:sz w:val="20"/>
              </w:rPr>
              <w:t>2</w:t>
            </w:r>
            <w:r w:rsidRPr="00554523">
              <w:rPr>
                <w:rFonts w:eastAsia="標楷體"/>
                <w:sz w:val="20"/>
              </w:rPr>
              <w:t>項第</w:t>
            </w:r>
            <w:r w:rsidRPr="00554523">
              <w:rPr>
                <w:rFonts w:eastAsia="標楷體"/>
                <w:sz w:val="20"/>
              </w:rPr>
              <w:t>15</w:t>
            </w:r>
            <w:r w:rsidRPr="00554523">
              <w:rPr>
                <w:rFonts w:eastAsia="標楷體"/>
                <w:sz w:val="20"/>
              </w:rPr>
              <w:t>款</w:t>
            </w:r>
            <w:r>
              <w:rPr>
                <w:rFonts w:eastAsia="標楷體" w:hint="eastAsia"/>
                <w:sz w:val="20"/>
              </w:rPr>
              <w:t>、</w:t>
            </w:r>
            <w:r w:rsidRPr="00185C91">
              <w:rPr>
                <w:rFonts w:eastAsia="標楷體" w:hint="eastAsia"/>
                <w:sz w:val="20"/>
              </w:rPr>
              <w:t>第</w:t>
            </w:r>
            <w:r w:rsidRPr="00185C91">
              <w:rPr>
                <w:rFonts w:eastAsia="標楷體" w:hint="eastAsia"/>
                <w:sz w:val="20"/>
              </w:rPr>
              <w:t>50</w:t>
            </w:r>
            <w:r w:rsidRPr="00185C91">
              <w:rPr>
                <w:rFonts w:eastAsia="標楷體" w:hint="eastAsia"/>
                <w:sz w:val="20"/>
              </w:rPr>
              <w:t>條之</w:t>
            </w:r>
            <w:r w:rsidRPr="00185C91">
              <w:rPr>
                <w:rFonts w:eastAsia="標楷體" w:hint="eastAsia"/>
                <w:sz w:val="20"/>
              </w:rPr>
              <w:t>3</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及</w:t>
            </w:r>
            <w:r>
              <w:rPr>
                <w:rFonts w:eastAsia="標楷體" w:hint="eastAsia"/>
                <w:sz w:val="20"/>
              </w:rPr>
              <w:t>12</w:t>
            </w:r>
            <w:r>
              <w:rPr>
                <w:rFonts w:eastAsia="標楷體" w:hint="eastAsia"/>
                <w:sz w:val="20"/>
              </w:rPr>
              <w:t>款、</w:t>
            </w:r>
            <w:r w:rsidRPr="00185C91">
              <w:rPr>
                <w:rFonts w:eastAsia="標楷體" w:hint="eastAsia"/>
                <w:sz w:val="20"/>
              </w:rPr>
              <w:t>第</w:t>
            </w:r>
            <w:r w:rsidRPr="00185C91">
              <w:rPr>
                <w:rFonts w:eastAsia="標楷體" w:hint="eastAsia"/>
                <w:sz w:val="20"/>
              </w:rPr>
              <w:t>49</w:t>
            </w:r>
            <w:r w:rsidRPr="00185C91">
              <w:rPr>
                <w:rFonts w:eastAsia="標楷體" w:hint="eastAsia"/>
                <w:sz w:val="20"/>
              </w:rPr>
              <w:t>條之</w:t>
            </w:r>
            <w:r w:rsidRPr="00185C91">
              <w:rPr>
                <w:rFonts w:eastAsia="標楷體" w:hint="eastAsia"/>
                <w:sz w:val="20"/>
              </w:rPr>
              <w:t>1</w:t>
            </w:r>
            <w:r w:rsidRPr="00185C91">
              <w:rPr>
                <w:rFonts w:eastAsia="標楷體" w:hint="eastAsia"/>
                <w:sz w:val="20"/>
              </w:rPr>
              <w:t>第</w:t>
            </w:r>
            <w:r w:rsidRPr="00185C91">
              <w:rPr>
                <w:rFonts w:eastAsia="標楷體" w:hint="eastAsia"/>
                <w:sz w:val="20"/>
              </w:rPr>
              <w:t>2</w:t>
            </w:r>
            <w:r w:rsidRPr="00185C91">
              <w:rPr>
                <w:rFonts w:eastAsia="標楷體" w:hint="eastAsia"/>
                <w:sz w:val="20"/>
              </w:rPr>
              <w:t>項第</w:t>
            </w:r>
            <w:r w:rsidRPr="00185C91">
              <w:rPr>
                <w:rFonts w:eastAsia="標楷體" w:hint="eastAsia"/>
                <w:sz w:val="20"/>
              </w:rPr>
              <w:t>11</w:t>
            </w:r>
            <w:r w:rsidRPr="00185C91">
              <w:rPr>
                <w:rFonts w:eastAsia="標楷體" w:hint="eastAsia"/>
                <w:sz w:val="20"/>
              </w:rPr>
              <w:t>款</w:t>
            </w:r>
            <w:r w:rsidRPr="00554523">
              <w:rPr>
                <w:rFonts w:eastAsia="標楷體"/>
                <w:sz w:val="20"/>
              </w:rPr>
              <w:t>。</w:t>
            </w:r>
          </w:p>
          <w:p w14:paraId="4D134171" w14:textId="77777777" w:rsidR="00E64428" w:rsidRPr="00CE77C3" w:rsidRDefault="00E64428" w:rsidP="00E64428">
            <w:pPr>
              <w:kinsoku w:val="0"/>
              <w:overflowPunct w:val="0"/>
              <w:spacing w:line="260" w:lineRule="exact"/>
              <w:jc w:val="both"/>
              <w:rPr>
                <w:rFonts w:ascii="標楷體" w:eastAsia="標楷體" w:hAnsi="標楷體"/>
                <w:sz w:val="20"/>
                <w:szCs w:val="20"/>
              </w:rPr>
            </w:pPr>
            <w:r w:rsidRPr="00554523">
              <w:rPr>
                <w:rFonts w:eastAsia="標楷體"/>
                <w:sz w:val="20"/>
              </w:rPr>
              <w:t>2.</w:t>
            </w:r>
            <w:r w:rsidRPr="00554523">
              <w:rPr>
                <w:rFonts w:eastAsia="標楷體"/>
                <w:sz w:val="20"/>
              </w:rPr>
              <w:t>本公司「經營權異動且營業範圍重大變更恢復交易申請書」。</w:t>
            </w:r>
          </w:p>
        </w:tc>
      </w:tr>
      <w:tr w:rsidR="00E64428" w:rsidRPr="002430CD" w14:paraId="1CA00EA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021F89"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46</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8808D3C" w14:textId="5ED2C4F6" w:rsidR="00E64428" w:rsidRDefault="00774427" w:rsidP="00774427">
            <w:pPr>
              <w:spacing w:line="260" w:lineRule="exact"/>
              <w:ind w:left="2"/>
              <w:jc w:val="both"/>
              <w:rPr>
                <w:rFonts w:eastAsia="標楷體"/>
                <w:sz w:val="20"/>
              </w:rPr>
            </w:pPr>
            <w:r>
              <w:rPr>
                <w:rFonts w:eastAsia="標楷體" w:hint="eastAsia"/>
                <w:sz w:val="20"/>
              </w:rPr>
              <w:t>永續</w:t>
            </w:r>
            <w:r w:rsidR="00E64428" w:rsidRPr="0016722D">
              <w:rPr>
                <w:rFonts w:eastAsia="標楷體" w:hint="eastAsia"/>
                <w:sz w:val="20"/>
              </w:rPr>
              <w:t>報告書及該報告書檔案置於公司網站之連結</w:t>
            </w:r>
            <w:r w:rsidR="00E64428">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6B6EEB2" w14:textId="77777777" w:rsidR="00E64428" w:rsidRPr="00733258" w:rsidRDefault="00E64428" w:rsidP="00E64428">
            <w:pPr>
              <w:spacing w:line="260" w:lineRule="exact"/>
              <w:ind w:left="2"/>
              <w:jc w:val="both"/>
              <w:rPr>
                <w:rFonts w:eastAsia="標楷體"/>
                <w:sz w:val="20"/>
              </w:rPr>
            </w:pPr>
            <w:r w:rsidRPr="004531B8">
              <w:rPr>
                <w:rFonts w:eastAsia="標楷體" w:hint="eastAsia"/>
                <w:sz w:val="20"/>
              </w:rPr>
              <w:t>報告書內容或公司網站連結發生變更</w:t>
            </w:r>
            <w:r>
              <w:rPr>
                <w:rFonts w:eastAsia="標楷體" w:hint="eastAsia"/>
                <w:sz w:val="20"/>
              </w:rPr>
              <w:t>之</w:t>
            </w:r>
            <w:r w:rsidRPr="004531B8">
              <w:rPr>
                <w:rFonts w:eastAsia="標楷體" w:hint="eastAsia"/>
                <w:sz w:val="20"/>
              </w:rPr>
              <w:t>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EFE97A" w14:textId="2BAE51B0" w:rsidR="00E64428" w:rsidRPr="002430CD" w:rsidRDefault="00E64428" w:rsidP="00774427">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公司治理資訊之揭露辦理情形</w:t>
            </w:r>
            <w:r w:rsidRPr="007E008F">
              <w:rPr>
                <w:rFonts w:eastAsia="標楷體"/>
                <w:sz w:val="20"/>
              </w:rPr>
              <w:t>申報</w:t>
            </w:r>
            <w:r>
              <w:rPr>
                <w:rFonts w:eastAsia="標楷體" w:hint="eastAsia"/>
                <w:sz w:val="20"/>
              </w:rPr>
              <w:t>作業</w:t>
            </w:r>
            <w:r w:rsidRPr="002430CD">
              <w:rPr>
                <w:rFonts w:eastAsia="標楷體"/>
                <w:sz w:val="20"/>
              </w:rPr>
              <w:t>/</w:t>
            </w:r>
            <w:r w:rsidRPr="0016722D">
              <w:rPr>
                <w:rFonts w:eastAsia="標楷體"/>
                <w:sz w:val="20"/>
              </w:rPr>
              <w:t>永續報告書申報作業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8DC9362"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1</w:t>
            </w:r>
            <w:r w:rsidRPr="002430CD">
              <w:rPr>
                <w:rFonts w:eastAsia="標楷體" w:hint="eastAsia"/>
                <w:sz w:val="20"/>
              </w:rPr>
              <w:t>.</w:t>
            </w:r>
            <w:r>
              <w:rPr>
                <w:rFonts w:eastAsia="標楷體" w:hint="eastAsia"/>
                <w:sz w:val="20"/>
              </w:rPr>
              <w:t>本公司營業細則第</w:t>
            </w:r>
            <w:r>
              <w:rPr>
                <w:rFonts w:eastAsia="標楷體" w:hint="eastAsia"/>
                <w:sz w:val="20"/>
              </w:rPr>
              <w:t>47</w:t>
            </w:r>
            <w:r>
              <w:rPr>
                <w:rFonts w:eastAsia="標楷體" w:hint="eastAsia"/>
                <w:sz w:val="20"/>
              </w:rPr>
              <w:t>條第</w:t>
            </w:r>
            <w:r>
              <w:rPr>
                <w:rFonts w:eastAsia="標楷體" w:hint="eastAsia"/>
                <w:sz w:val="20"/>
              </w:rPr>
              <w:t>3</w:t>
            </w:r>
            <w:r>
              <w:rPr>
                <w:rFonts w:eastAsia="標楷體" w:hint="eastAsia"/>
                <w:sz w:val="20"/>
              </w:rPr>
              <w:t>項。</w:t>
            </w:r>
          </w:p>
          <w:p w14:paraId="510EFAEF" w14:textId="77777777"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32</w:t>
            </w:r>
            <w:r>
              <w:rPr>
                <w:rFonts w:eastAsia="標楷體" w:hint="eastAsia"/>
                <w:sz w:val="20"/>
              </w:rPr>
              <w:t>款</w:t>
            </w:r>
            <w:r w:rsidRPr="002430CD">
              <w:rPr>
                <w:rFonts w:eastAsia="標楷體" w:hint="eastAsia"/>
                <w:sz w:val="20"/>
              </w:rPr>
              <w:t>。</w:t>
            </w:r>
          </w:p>
          <w:p w14:paraId="46BD759F" w14:textId="5980A3B4" w:rsidR="00E64428" w:rsidRDefault="00E64428" w:rsidP="00E64428">
            <w:pPr>
              <w:kinsoku w:val="0"/>
              <w:overflowPunct w:val="0"/>
              <w:spacing w:line="260" w:lineRule="exact"/>
              <w:ind w:left="136" w:hanging="136"/>
              <w:jc w:val="both"/>
              <w:rPr>
                <w:rFonts w:eastAsia="標楷體"/>
                <w:sz w:val="20"/>
              </w:rPr>
            </w:pPr>
            <w:r>
              <w:rPr>
                <w:rFonts w:eastAsia="標楷體" w:hint="eastAsia"/>
                <w:sz w:val="20"/>
              </w:rPr>
              <w:t>3.</w:t>
            </w:r>
            <w:r w:rsidRPr="002430CD">
              <w:rPr>
                <w:rFonts w:eastAsia="標楷體" w:hint="eastAsia"/>
                <w:sz w:val="20"/>
              </w:rPr>
              <w:t>本公司</w:t>
            </w:r>
            <w:r w:rsidRPr="0016722D">
              <w:rPr>
                <w:rFonts w:eastAsia="標楷體" w:hint="eastAsia"/>
                <w:sz w:val="20"/>
              </w:rPr>
              <w:t>上市公司編製與申報</w:t>
            </w:r>
            <w:r w:rsidR="00774427" w:rsidRPr="00B17225">
              <w:rPr>
                <w:rFonts w:eastAsia="標楷體" w:hint="eastAsia"/>
                <w:sz w:val="20"/>
              </w:rPr>
              <w:t>永續</w:t>
            </w:r>
            <w:r w:rsidRPr="0016722D">
              <w:rPr>
                <w:rFonts w:eastAsia="標楷體" w:hint="eastAsia"/>
                <w:sz w:val="20"/>
              </w:rPr>
              <w:t>報告書作業辦法</w:t>
            </w:r>
            <w:r w:rsidRPr="002430CD">
              <w:rPr>
                <w:rFonts w:eastAsia="標楷體" w:hint="eastAsia"/>
                <w:sz w:val="20"/>
              </w:rPr>
              <w:t>。</w:t>
            </w:r>
          </w:p>
          <w:p w14:paraId="6D562395" w14:textId="77777777" w:rsidR="00E64428" w:rsidRPr="000655CF" w:rsidRDefault="00E64428" w:rsidP="00E64428">
            <w:pPr>
              <w:spacing w:line="260" w:lineRule="exact"/>
              <w:ind w:left="218" w:hangingChars="109" w:hanging="218"/>
              <w:jc w:val="both"/>
              <w:rPr>
                <w:rFonts w:eastAsia="標楷體"/>
                <w:sz w:val="20"/>
              </w:rPr>
            </w:pPr>
          </w:p>
        </w:tc>
      </w:tr>
      <w:tr w:rsidR="00E64428" w:rsidRPr="002430CD" w14:paraId="0FC97D4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35E07EF" w14:textId="77777777" w:rsidR="00E64428" w:rsidRDefault="00E64428" w:rsidP="00E64428">
            <w:pPr>
              <w:kinsoku w:val="0"/>
              <w:overflowPunct w:val="0"/>
              <w:spacing w:line="260" w:lineRule="exact"/>
              <w:jc w:val="center"/>
              <w:rPr>
                <w:rFonts w:eastAsia="標楷體"/>
                <w:sz w:val="20"/>
              </w:rPr>
            </w:pPr>
            <w:r>
              <w:rPr>
                <w:rFonts w:eastAsia="標楷體" w:hint="eastAsia"/>
                <w:sz w:val="20"/>
              </w:rPr>
              <w:t>47</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96346AD" w14:textId="77777777" w:rsidR="00E64428" w:rsidRDefault="00E64428" w:rsidP="00E64428">
            <w:pPr>
              <w:spacing w:line="260" w:lineRule="exact"/>
              <w:ind w:left="2"/>
              <w:jc w:val="both"/>
              <w:rPr>
                <w:rFonts w:eastAsia="標楷體"/>
                <w:sz w:val="20"/>
              </w:rPr>
            </w:pPr>
            <w:r>
              <w:rPr>
                <w:rFonts w:eastAsia="標楷體" w:hint="eastAsia"/>
                <w:sz w:val="20"/>
              </w:rPr>
              <w:t>信用評等資訊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9B0F13" w14:textId="77777777" w:rsidR="00E64428" w:rsidRPr="00733258" w:rsidRDefault="00E64428" w:rsidP="00E64428">
            <w:pPr>
              <w:pStyle w:val="a3"/>
              <w:spacing w:line="260" w:lineRule="exact"/>
              <w:jc w:val="both"/>
              <w:rPr>
                <w:rFonts w:eastAsia="標楷體"/>
                <w:sz w:val="20"/>
              </w:rPr>
            </w:pPr>
            <w:r>
              <w:rPr>
                <w:rFonts w:eastAsia="標楷體" w:hint="eastAsia"/>
                <w:sz w:val="20"/>
              </w:rPr>
              <w:t>取得後二日內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79E1689" w14:textId="77777777" w:rsidR="00E64428" w:rsidRPr="002430CD" w:rsidRDefault="00E64428" w:rsidP="00E64428">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Pr>
                <w:rFonts w:eastAsia="標楷體" w:hint="eastAsia"/>
                <w:sz w:val="20"/>
              </w:rPr>
              <w:t>信用評等申報作業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6D335F3" w14:textId="77777777" w:rsidR="00E64428" w:rsidRDefault="00E64428" w:rsidP="00E64428">
            <w:pPr>
              <w:spacing w:line="260" w:lineRule="exact"/>
              <w:ind w:left="2"/>
              <w:jc w:val="both"/>
              <w:rPr>
                <w:rFonts w:eastAsia="標楷體"/>
                <w:sz w:val="20"/>
              </w:rPr>
            </w:pPr>
            <w:r w:rsidRPr="00554523">
              <w:rPr>
                <w:rFonts w:eastAsia="標楷體"/>
                <w:sz w:val="20"/>
              </w:rPr>
              <w:t>本公司對有價證券上市公司及境外指數股票型基金上市之境外基金機構資訊申報作業辦法第</w:t>
            </w:r>
            <w:r w:rsidRPr="00554523">
              <w:rPr>
                <w:rFonts w:eastAsia="標楷體"/>
                <w:sz w:val="20"/>
              </w:rPr>
              <w:t>3</w:t>
            </w:r>
            <w:r w:rsidRPr="00554523">
              <w:rPr>
                <w:rFonts w:eastAsia="標楷體"/>
                <w:sz w:val="20"/>
              </w:rPr>
              <w:t>條</w:t>
            </w:r>
            <w:r>
              <w:rPr>
                <w:rFonts w:eastAsia="標楷體" w:hint="eastAsia"/>
                <w:sz w:val="20"/>
              </w:rPr>
              <w:t>第</w:t>
            </w:r>
            <w:r>
              <w:rPr>
                <w:rFonts w:eastAsia="標楷體" w:hint="eastAsia"/>
                <w:sz w:val="20"/>
              </w:rPr>
              <w:t>2</w:t>
            </w:r>
            <w:r>
              <w:rPr>
                <w:rFonts w:eastAsia="標楷體" w:hint="eastAsia"/>
                <w:sz w:val="20"/>
              </w:rPr>
              <w:t>項</w:t>
            </w:r>
            <w:r w:rsidRPr="00554523">
              <w:rPr>
                <w:rFonts w:eastAsia="標楷體"/>
                <w:sz w:val="20"/>
              </w:rPr>
              <w:t>第</w:t>
            </w:r>
            <w:r>
              <w:rPr>
                <w:rFonts w:eastAsia="標楷體" w:hint="eastAsia"/>
                <w:sz w:val="20"/>
              </w:rPr>
              <w:t>29</w:t>
            </w:r>
            <w:r w:rsidRPr="00554523">
              <w:rPr>
                <w:rFonts w:eastAsia="標楷體"/>
                <w:sz w:val="20"/>
              </w:rPr>
              <w:t>款。</w:t>
            </w:r>
          </w:p>
        </w:tc>
      </w:tr>
      <w:tr w:rsidR="00E64428" w:rsidRPr="002430CD" w14:paraId="408FD674" w14:textId="77777777" w:rsidTr="00E8041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3FD6CF26" w14:textId="77777777" w:rsidR="00E64428" w:rsidRDefault="00E64428" w:rsidP="00E64428">
            <w:pPr>
              <w:kinsoku w:val="0"/>
              <w:overflowPunct w:val="0"/>
              <w:spacing w:line="260" w:lineRule="exact"/>
              <w:jc w:val="center"/>
              <w:rPr>
                <w:rFonts w:eastAsia="標楷體"/>
                <w:sz w:val="20"/>
              </w:rPr>
            </w:pPr>
            <w:r>
              <w:rPr>
                <w:rFonts w:eastAsia="標楷體" w:hint="eastAsia"/>
                <w:sz w:val="20"/>
              </w:rPr>
              <w:lastRenderedPageBreak/>
              <w:t>48</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2ED5C8E9" w14:textId="77777777" w:rsidR="00E64428" w:rsidRDefault="00E64428" w:rsidP="00E64428">
            <w:pPr>
              <w:spacing w:line="260" w:lineRule="exact"/>
              <w:jc w:val="both"/>
              <w:rPr>
                <w:rFonts w:eastAsia="標楷體" w:hAnsi="標楷體"/>
                <w:sz w:val="20"/>
              </w:rPr>
            </w:pPr>
            <w:r>
              <w:rPr>
                <w:rFonts w:eastAsia="標楷體" w:hAnsi="標楷體" w:hint="eastAsia"/>
                <w:sz w:val="20"/>
              </w:rPr>
              <w:t>1.</w:t>
            </w:r>
            <w:r w:rsidRPr="00877B67">
              <w:rPr>
                <w:rFonts w:eastAsia="標楷體" w:hAnsi="標楷體" w:hint="eastAsia"/>
                <w:sz w:val="20"/>
              </w:rPr>
              <w:t>員工酬勞及董事、監察人酬勞金額</w:t>
            </w:r>
          </w:p>
          <w:p w14:paraId="5A895FE5" w14:textId="77777777" w:rsidR="00E64428" w:rsidRDefault="00E64428" w:rsidP="00E64428">
            <w:pPr>
              <w:spacing w:line="260" w:lineRule="exact"/>
              <w:jc w:val="both"/>
              <w:rPr>
                <w:rFonts w:eastAsia="標楷體" w:hAnsi="標楷體"/>
                <w:sz w:val="20"/>
              </w:rPr>
            </w:pPr>
          </w:p>
          <w:p w14:paraId="6330B872" w14:textId="77777777" w:rsidR="00E64428" w:rsidRDefault="00E64428" w:rsidP="00E64428">
            <w:pPr>
              <w:spacing w:line="260" w:lineRule="exact"/>
              <w:jc w:val="both"/>
              <w:rPr>
                <w:rFonts w:eastAsia="標楷體" w:hAnsi="標楷體"/>
                <w:sz w:val="20"/>
              </w:rPr>
            </w:pPr>
          </w:p>
          <w:p w14:paraId="5F20C89A" w14:textId="77777777" w:rsidR="00E64428" w:rsidRDefault="00E64428" w:rsidP="00E64428">
            <w:pPr>
              <w:spacing w:line="260" w:lineRule="exact"/>
              <w:jc w:val="both"/>
              <w:rPr>
                <w:rFonts w:eastAsia="標楷體" w:hAnsi="標楷體"/>
                <w:sz w:val="20"/>
              </w:rPr>
            </w:pPr>
          </w:p>
          <w:p w14:paraId="07BC97F6" w14:textId="77777777" w:rsidR="00E64428" w:rsidRDefault="00E64428" w:rsidP="00E64428">
            <w:pPr>
              <w:spacing w:line="260" w:lineRule="exact"/>
              <w:jc w:val="both"/>
              <w:rPr>
                <w:rFonts w:eastAsia="標楷體" w:hAnsi="標楷體"/>
                <w:sz w:val="20"/>
              </w:rPr>
            </w:pPr>
          </w:p>
          <w:p w14:paraId="691E6DF0" w14:textId="77777777" w:rsidR="00E64428" w:rsidRDefault="00E64428" w:rsidP="00E64428">
            <w:pPr>
              <w:spacing w:line="260" w:lineRule="exact"/>
              <w:jc w:val="both"/>
              <w:rPr>
                <w:rFonts w:eastAsia="標楷體" w:hAnsi="標楷體"/>
                <w:sz w:val="20"/>
              </w:rPr>
            </w:pPr>
          </w:p>
          <w:p w14:paraId="4F6C8B85" w14:textId="77777777" w:rsidR="00E64428" w:rsidRPr="002C0D2B" w:rsidRDefault="00E64428" w:rsidP="00E64428">
            <w:pPr>
              <w:spacing w:line="260" w:lineRule="exact"/>
              <w:jc w:val="both"/>
              <w:rPr>
                <w:rFonts w:eastAsia="標楷體" w:hAnsi="標楷體"/>
                <w:sz w:val="20"/>
              </w:rPr>
            </w:pPr>
          </w:p>
          <w:p w14:paraId="12314669" w14:textId="77777777" w:rsidR="00E64428" w:rsidRDefault="00E64428" w:rsidP="00E64428">
            <w:pPr>
              <w:spacing w:line="260" w:lineRule="exact"/>
              <w:jc w:val="both"/>
              <w:rPr>
                <w:rFonts w:eastAsia="標楷體" w:hAnsi="標楷體"/>
                <w:sz w:val="20"/>
              </w:rPr>
            </w:pPr>
            <w:r>
              <w:rPr>
                <w:rFonts w:eastAsia="標楷體" w:hint="eastAsia"/>
                <w:sz w:val="20"/>
              </w:rPr>
              <w:t>2.</w:t>
            </w:r>
            <w:r>
              <w:rPr>
                <w:rFonts w:eastAsia="標楷體" w:hAnsi="標楷體" w:hint="eastAsia"/>
                <w:sz w:val="20"/>
              </w:rPr>
              <w:t>前項金額</w:t>
            </w:r>
            <w:r w:rsidRPr="00877B67">
              <w:rPr>
                <w:rFonts w:eastAsia="標楷體" w:hAnsi="標楷體" w:hint="eastAsia"/>
                <w:sz w:val="20"/>
              </w:rPr>
              <w:t>與認列費用年度估列金額有差異者，</w:t>
            </w:r>
            <w:r>
              <w:rPr>
                <w:rFonts w:eastAsia="標楷體" w:hAnsi="標楷體" w:hint="eastAsia"/>
                <w:sz w:val="20"/>
              </w:rPr>
              <w:t>其</w:t>
            </w:r>
            <w:r w:rsidRPr="00877B67">
              <w:rPr>
                <w:rFonts w:eastAsia="標楷體" w:hAnsi="標楷體" w:hint="eastAsia"/>
                <w:sz w:val="20"/>
              </w:rPr>
              <w:t>差異數、原因及處理情形</w:t>
            </w:r>
          </w:p>
          <w:p w14:paraId="0766DC80" w14:textId="77777777" w:rsidR="00E64428" w:rsidRPr="00E8041E"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25D060" w14:textId="77777777" w:rsidR="00E64428" w:rsidRPr="002C0D2B" w:rsidRDefault="00E64428" w:rsidP="00E64428">
            <w:pPr>
              <w:pStyle w:val="a3"/>
              <w:spacing w:line="260" w:lineRule="exact"/>
              <w:jc w:val="both"/>
              <w:rPr>
                <w:rFonts w:eastAsia="標楷體"/>
                <w:sz w:val="20"/>
              </w:rPr>
            </w:pPr>
            <w:r w:rsidRPr="002C0D2B">
              <w:rPr>
                <w:rFonts w:eastAsia="標楷體" w:hint="eastAsia"/>
                <w:sz w:val="20"/>
              </w:rPr>
              <w:t>1</w:t>
            </w:r>
            <w:r w:rsidRPr="002C0D2B">
              <w:rPr>
                <w:rFonts w:eastAsia="標楷體" w:hint="eastAsia"/>
                <w:sz w:val="20"/>
              </w:rPr>
              <w:t>應於董事會決議後二日內申報；若公司未獲利或獲利扣除累積虧損無餘額可分派，未經董事會決議者，應於董事會通過年度財務報告後二日內申報</w:t>
            </w:r>
          </w:p>
          <w:p w14:paraId="15B7BD5B" w14:textId="77777777" w:rsidR="00E64428" w:rsidRPr="002C0D2B" w:rsidRDefault="00E64428" w:rsidP="00E64428">
            <w:pPr>
              <w:pStyle w:val="a3"/>
              <w:spacing w:line="260" w:lineRule="exact"/>
              <w:jc w:val="both"/>
              <w:rPr>
                <w:rFonts w:eastAsia="標楷體"/>
                <w:sz w:val="20"/>
              </w:rPr>
            </w:pPr>
          </w:p>
          <w:p w14:paraId="44E814AA" w14:textId="77777777" w:rsidR="00E64428" w:rsidRPr="00733258" w:rsidRDefault="00E64428" w:rsidP="00E64428">
            <w:pPr>
              <w:pStyle w:val="a3"/>
              <w:spacing w:line="260" w:lineRule="exact"/>
              <w:jc w:val="both"/>
              <w:rPr>
                <w:rFonts w:eastAsia="標楷體"/>
                <w:sz w:val="20"/>
              </w:rPr>
            </w:pPr>
            <w:r w:rsidRPr="002C0D2B">
              <w:rPr>
                <w:rFonts w:eastAsia="標楷體" w:hint="eastAsia"/>
                <w:sz w:val="20"/>
              </w:rPr>
              <w:t>2.</w:t>
            </w:r>
            <w:r w:rsidRPr="002C0D2B">
              <w:rPr>
                <w:rFonts w:eastAsia="標楷體" w:hint="eastAsia"/>
                <w:sz w:val="20"/>
              </w:rPr>
              <w:t>應於董事會決議或年度財務報告公告後二日內申報</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66D97F9" w14:textId="77777777" w:rsidR="00E64428" w:rsidRDefault="00E64428" w:rsidP="00E64428">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877B67">
              <w:rPr>
                <w:rFonts w:eastAsia="標楷體" w:hAnsi="標楷體" w:hint="eastAsia"/>
                <w:sz w:val="20"/>
              </w:rPr>
              <w:t>員工酬勞及董事、監察人酬勞</w:t>
            </w:r>
            <w:r>
              <w:rPr>
                <w:rFonts w:eastAsia="標楷體" w:hint="eastAsia"/>
                <w:sz w:val="20"/>
              </w:rPr>
              <w:t>申報作業</w:t>
            </w:r>
            <w:r w:rsidRPr="002430CD">
              <w:rPr>
                <w:rFonts w:eastAsia="標楷體" w:hint="eastAsia"/>
                <w:sz w:val="20"/>
              </w:rPr>
              <w:t>)</w:t>
            </w:r>
            <w:r w:rsidRPr="002430CD">
              <w:rPr>
                <w:rFonts w:eastAsia="標楷體" w:hint="eastAsia"/>
                <w:sz w:val="20"/>
              </w:rPr>
              <w:t>。</w:t>
            </w:r>
          </w:p>
          <w:p w14:paraId="056BF99C"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2C0D2B">
              <w:rPr>
                <w:rFonts w:eastAsia="標楷體" w:hint="eastAsia"/>
                <w:sz w:val="20"/>
              </w:rPr>
              <w:t>無餘額可分派者，請申報「未分派」。</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A539A75" w14:textId="77777777" w:rsidR="00E64428" w:rsidRPr="00234CB3" w:rsidRDefault="00E64428" w:rsidP="00234CB3">
            <w:pPr>
              <w:kinsoku w:val="0"/>
              <w:overflowPunct w:val="0"/>
              <w:spacing w:line="260" w:lineRule="exact"/>
              <w:ind w:left="136" w:hanging="136"/>
              <w:jc w:val="both"/>
              <w:rPr>
                <w:rFonts w:eastAsia="標楷體"/>
                <w:sz w:val="20"/>
              </w:rPr>
            </w:pPr>
            <w:r w:rsidRPr="00234CB3">
              <w:rPr>
                <w:rFonts w:eastAsia="標楷體" w:hint="eastAsia"/>
                <w:sz w:val="20"/>
              </w:rPr>
              <w:t>1.</w:t>
            </w:r>
            <w:r w:rsidRPr="00234CB3">
              <w:rPr>
                <w:rFonts w:eastAsia="標楷體" w:hint="eastAsia"/>
                <w:sz w:val="20"/>
              </w:rPr>
              <w:t>本公司對有價證券上市公司及境外指數股票型基金上市之境外基金機構資訊申報作業辦法第</w:t>
            </w:r>
            <w:r w:rsidRPr="00234CB3">
              <w:rPr>
                <w:rFonts w:eastAsia="標楷體" w:hint="eastAsia"/>
                <w:sz w:val="20"/>
              </w:rPr>
              <w:t>3</w:t>
            </w:r>
            <w:r w:rsidRPr="00234CB3">
              <w:rPr>
                <w:rFonts w:eastAsia="標楷體" w:hint="eastAsia"/>
                <w:sz w:val="20"/>
              </w:rPr>
              <w:t>條第</w:t>
            </w:r>
            <w:r w:rsidRPr="00234CB3">
              <w:rPr>
                <w:rFonts w:eastAsia="標楷體" w:hint="eastAsia"/>
                <w:sz w:val="20"/>
              </w:rPr>
              <w:t>2</w:t>
            </w:r>
            <w:r w:rsidRPr="00234CB3">
              <w:rPr>
                <w:rFonts w:eastAsia="標楷體" w:hint="eastAsia"/>
                <w:sz w:val="20"/>
              </w:rPr>
              <w:t>項第</w:t>
            </w:r>
            <w:r w:rsidRPr="00234CB3">
              <w:rPr>
                <w:rFonts w:eastAsia="標楷體" w:hint="eastAsia"/>
                <w:sz w:val="20"/>
              </w:rPr>
              <w:t>30</w:t>
            </w:r>
            <w:r w:rsidRPr="00234CB3">
              <w:rPr>
                <w:rFonts w:eastAsia="標楷體" w:hint="eastAsia"/>
                <w:sz w:val="20"/>
              </w:rPr>
              <w:t>款。</w:t>
            </w:r>
          </w:p>
          <w:p w14:paraId="14594A9B" w14:textId="77777777" w:rsidR="00E64428" w:rsidRDefault="00E64428" w:rsidP="00234CB3">
            <w:pPr>
              <w:kinsoku w:val="0"/>
              <w:overflowPunct w:val="0"/>
              <w:spacing w:line="260" w:lineRule="exact"/>
              <w:ind w:left="136" w:hanging="136"/>
              <w:jc w:val="both"/>
              <w:rPr>
                <w:rFonts w:eastAsia="標楷體"/>
                <w:sz w:val="20"/>
              </w:rPr>
            </w:pPr>
            <w:r w:rsidRPr="00234CB3">
              <w:rPr>
                <w:rFonts w:eastAsia="標楷體" w:hint="eastAsia"/>
                <w:sz w:val="20"/>
              </w:rPr>
              <w:t>2.</w:t>
            </w:r>
            <w:r w:rsidRPr="00234CB3">
              <w:rPr>
                <w:rFonts w:eastAsia="標楷體" w:hint="eastAsia"/>
                <w:sz w:val="20"/>
              </w:rPr>
              <w:t>金融監督管理委員會</w:t>
            </w:r>
            <w:r w:rsidRPr="00234CB3">
              <w:rPr>
                <w:rFonts w:eastAsia="標楷體" w:hint="eastAsia"/>
                <w:sz w:val="20"/>
              </w:rPr>
              <w:t>105</w:t>
            </w:r>
            <w:r w:rsidRPr="00234CB3">
              <w:rPr>
                <w:rFonts w:eastAsia="標楷體" w:hint="eastAsia"/>
                <w:sz w:val="20"/>
              </w:rPr>
              <w:t>年</w:t>
            </w:r>
            <w:r w:rsidRPr="00234CB3">
              <w:rPr>
                <w:rFonts w:eastAsia="標楷體" w:hint="eastAsia"/>
                <w:sz w:val="20"/>
              </w:rPr>
              <w:t>1</w:t>
            </w:r>
            <w:r w:rsidRPr="00234CB3">
              <w:rPr>
                <w:rFonts w:eastAsia="標楷體" w:hint="eastAsia"/>
                <w:sz w:val="20"/>
              </w:rPr>
              <w:t>月</w:t>
            </w:r>
            <w:r w:rsidRPr="00234CB3">
              <w:rPr>
                <w:rFonts w:eastAsia="標楷體" w:hint="eastAsia"/>
                <w:sz w:val="20"/>
              </w:rPr>
              <w:t>30</w:t>
            </w:r>
            <w:r w:rsidRPr="00234CB3">
              <w:rPr>
                <w:rFonts w:eastAsia="標楷體" w:hint="eastAsia"/>
                <w:sz w:val="20"/>
              </w:rPr>
              <w:t>日金</w:t>
            </w:r>
            <w:proofErr w:type="gramStart"/>
            <w:r w:rsidRPr="00234CB3">
              <w:rPr>
                <w:rFonts w:eastAsia="標楷體" w:hint="eastAsia"/>
                <w:sz w:val="20"/>
              </w:rPr>
              <w:t>管證審字</w:t>
            </w:r>
            <w:proofErr w:type="gramEnd"/>
            <w:r w:rsidRPr="00234CB3">
              <w:rPr>
                <w:rFonts w:eastAsia="標楷體" w:hint="eastAsia"/>
                <w:sz w:val="20"/>
              </w:rPr>
              <w:t>第</w:t>
            </w:r>
            <w:r w:rsidRPr="00234CB3">
              <w:rPr>
                <w:rFonts w:eastAsia="標楷體" w:hint="eastAsia"/>
                <w:sz w:val="20"/>
              </w:rPr>
              <w:t>1050001900</w:t>
            </w:r>
            <w:r w:rsidRPr="00234CB3">
              <w:rPr>
                <w:rFonts w:eastAsia="標楷體" w:hint="eastAsia"/>
                <w:sz w:val="20"/>
              </w:rPr>
              <w:t>號令。</w:t>
            </w:r>
          </w:p>
        </w:tc>
      </w:tr>
      <w:tr w:rsidR="00E64428" w:rsidRPr="002430CD" w14:paraId="278C6890"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922F82E" w14:textId="77777777" w:rsidR="00E64428" w:rsidRPr="002430CD" w:rsidRDefault="00E64428" w:rsidP="00E64428">
            <w:pPr>
              <w:kinsoku w:val="0"/>
              <w:overflowPunct w:val="0"/>
              <w:spacing w:line="260" w:lineRule="exact"/>
              <w:jc w:val="center"/>
              <w:rPr>
                <w:rFonts w:eastAsia="標楷體"/>
                <w:sz w:val="20"/>
              </w:rPr>
            </w:pPr>
            <w:r>
              <w:rPr>
                <w:rFonts w:eastAsia="標楷體" w:hint="eastAsia"/>
                <w:sz w:val="20"/>
              </w:rPr>
              <w:t>49</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D97E6F5" w14:textId="77777777" w:rsidR="00E64428" w:rsidRPr="002430CD" w:rsidRDefault="00E64428" w:rsidP="00E64428">
            <w:pPr>
              <w:spacing w:line="260" w:lineRule="exact"/>
              <w:ind w:left="2"/>
              <w:jc w:val="both"/>
              <w:rPr>
                <w:rFonts w:eastAsia="標楷體"/>
                <w:sz w:val="20"/>
              </w:rPr>
            </w:pPr>
            <w:r>
              <w:rPr>
                <w:rFonts w:eastAsia="標楷體" w:hint="eastAsia"/>
                <w:sz w:val="20"/>
              </w:rPr>
              <w:t>第一上市公司</w:t>
            </w:r>
            <w:r w:rsidRPr="002430CD">
              <w:rPr>
                <w:rFonts w:eastAsia="標楷體" w:hint="eastAsia"/>
                <w:sz w:val="20"/>
              </w:rPr>
              <w:t>註銷買回股票</w:t>
            </w:r>
            <w:r>
              <w:rPr>
                <w:rFonts w:eastAsia="標楷體" w:hint="eastAsia"/>
                <w:sz w:val="20"/>
              </w:rPr>
              <w:t>及</w:t>
            </w:r>
            <w:r w:rsidRPr="00157B2F">
              <w:rPr>
                <w:rFonts w:eastAsia="標楷體" w:hint="eastAsia"/>
                <w:sz w:val="20"/>
              </w:rPr>
              <w:t>註銷收回限制員工權利新股</w:t>
            </w:r>
            <w:r w:rsidRPr="002430CD">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7843492" w14:textId="77777777" w:rsidR="00E64428" w:rsidRPr="00733258" w:rsidRDefault="00E64428" w:rsidP="00E64428">
            <w:pPr>
              <w:pStyle w:val="a3"/>
              <w:spacing w:line="260" w:lineRule="exact"/>
              <w:jc w:val="both"/>
              <w:rPr>
                <w:rFonts w:eastAsia="標楷體" w:hAnsi="細明體" w:cs="Courier New"/>
                <w:kern w:val="0"/>
                <w:sz w:val="20"/>
              </w:rPr>
            </w:pPr>
            <w:r w:rsidRPr="00733258">
              <w:rPr>
                <w:rFonts w:eastAsia="標楷體" w:hint="eastAsia"/>
                <w:sz w:val="20"/>
              </w:rPr>
              <w:t>註銷作業完成</w:t>
            </w:r>
            <w:r w:rsidRPr="003D344E">
              <w:rPr>
                <w:rFonts w:ascii="Times New Roman" w:eastAsia="標楷體" w:hAnsi="Times New Roman" w:hint="eastAsia"/>
                <w:sz w:val="20"/>
                <w:szCs w:val="24"/>
              </w:rPr>
              <w:t>之即日起算十</w:t>
            </w:r>
            <w:r w:rsidRPr="00733258">
              <w:rPr>
                <w:rFonts w:eastAsia="標楷體"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5E1B0B6" w14:textId="77777777" w:rsidR="00E64428" w:rsidRDefault="00E64428" w:rsidP="00E64428">
            <w:pPr>
              <w:kinsoku w:val="0"/>
              <w:overflowPunct w:val="0"/>
              <w:spacing w:line="260" w:lineRule="exact"/>
              <w:jc w:val="both"/>
              <w:rPr>
                <w:rFonts w:eastAsia="標楷體"/>
                <w:sz w:val="20"/>
              </w:rPr>
            </w:pPr>
            <w:r w:rsidRPr="002430CD">
              <w:rPr>
                <w:rFonts w:eastAsia="標楷體" w:hint="eastAsia"/>
                <w:sz w:val="20"/>
              </w:rPr>
              <w:t>1.</w:t>
            </w:r>
            <w:r w:rsidRPr="00157B2F">
              <w:rPr>
                <w:rFonts w:eastAsia="標楷體" w:hAnsi="標楷體"/>
                <w:sz w:val="20"/>
                <w:szCs w:val="20"/>
              </w:rPr>
              <w:t>輸入「公開資訊觀測站」</w:t>
            </w:r>
            <w:r w:rsidRPr="00157B2F">
              <w:rPr>
                <w:rFonts w:eastAsia="標楷體"/>
                <w:sz w:val="20"/>
                <w:szCs w:val="20"/>
              </w:rPr>
              <w:t>(sii.twse.com.tw/</w:t>
            </w:r>
            <w:r w:rsidRPr="00157B2F">
              <w:rPr>
                <w:rFonts w:ascii="標楷體" w:eastAsia="標楷體" w:hAnsi="標楷體" w:hint="eastAsia"/>
                <w:sz w:val="20"/>
              </w:rPr>
              <w:t>上市</w:t>
            </w:r>
            <w:r w:rsidRPr="00157B2F">
              <w:rPr>
                <w:rFonts w:eastAsia="標楷體" w:hAnsi="標楷體"/>
                <w:sz w:val="20"/>
                <w:szCs w:val="20"/>
              </w:rPr>
              <w:t>普通股股數</w:t>
            </w:r>
            <w:r w:rsidRPr="00157B2F">
              <w:rPr>
                <w:rFonts w:eastAsia="標楷體"/>
                <w:sz w:val="20"/>
                <w:szCs w:val="20"/>
              </w:rPr>
              <w:t>/TDR</w:t>
            </w:r>
            <w:r w:rsidRPr="00157B2F">
              <w:rPr>
                <w:rFonts w:eastAsia="標楷體" w:hAnsi="標楷體"/>
                <w:sz w:val="20"/>
                <w:szCs w:val="20"/>
              </w:rPr>
              <w:t>單位數增減申報作業</w:t>
            </w:r>
            <w:r w:rsidRPr="00157B2F">
              <w:rPr>
                <w:rFonts w:eastAsia="標楷體"/>
                <w:sz w:val="20"/>
                <w:szCs w:val="20"/>
              </w:rPr>
              <w:t>)</w:t>
            </w:r>
            <w:r>
              <w:rPr>
                <w:rFonts w:eastAsia="標楷體" w:hint="eastAsia"/>
                <w:sz w:val="20"/>
                <w:szCs w:val="20"/>
              </w:rPr>
              <w:t>，</w:t>
            </w:r>
            <w:r w:rsidRPr="00157B2F">
              <w:rPr>
                <w:rFonts w:eastAsia="標楷體" w:hAnsi="標楷體"/>
                <w:sz w:val="20"/>
              </w:rPr>
              <w:t>並上傳</w:t>
            </w:r>
            <w:r w:rsidRPr="002430CD">
              <w:rPr>
                <w:rFonts w:eastAsia="標楷體" w:hint="eastAsia"/>
                <w:sz w:val="20"/>
              </w:rPr>
              <w:t>所述附件。</w:t>
            </w:r>
            <w:r w:rsidRPr="00287B6C">
              <w:rPr>
                <w:rFonts w:eastAsia="標楷體"/>
                <w:sz w:val="20"/>
              </w:rPr>
              <w:t>（預計）上市股票註銷完成日期</w:t>
            </w:r>
            <w:r>
              <w:rPr>
                <w:rFonts w:eastAsia="標楷體" w:hint="eastAsia"/>
                <w:sz w:val="20"/>
              </w:rPr>
              <w:t>：於申報日至少次</w:t>
            </w:r>
            <w:r>
              <w:rPr>
                <w:rFonts w:eastAsia="標楷體" w:hint="eastAsia"/>
                <w:sz w:val="20"/>
              </w:rPr>
              <w:t>2</w:t>
            </w:r>
            <w:r>
              <w:rPr>
                <w:rFonts w:eastAsia="標楷體" w:hint="eastAsia"/>
                <w:sz w:val="20"/>
              </w:rPr>
              <w:t>個營業日後（不含申報日）。</w:t>
            </w:r>
          </w:p>
          <w:p w14:paraId="2E4510A2" w14:textId="77777777" w:rsidR="00E64428" w:rsidRPr="007B5C17" w:rsidRDefault="00E64428" w:rsidP="00E64428">
            <w:pPr>
              <w:kinsoku w:val="0"/>
              <w:overflowPunct w:val="0"/>
              <w:spacing w:line="260" w:lineRule="exact"/>
              <w:jc w:val="both"/>
              <w:rPr>
                <w:rFonts w:eastAsia="標楷體"/>
                <w:sz w:val="20"/>
              </w:rPr>
            </w:pPr>
            <w:r>
              <w:rPr>
                <w:rFonts w:eastAsia="標楷體" w:hint="eastAsia"/>
                <w:sz w:val="20"/>
              </w:rPr>
              <w:t>2.</w:t>
            </w:r>
            <w:r w:rsidRPr="001141FA">
              <w:rPr>
                <w:rFonts w:eastAsia="標楷體" w:hint="eastAsia"/>
                <w:sz w:val="20"/>
              </w:rPr>
              <w:t>輸入「公開資訊觀測站」</w:t>
            </w:r>
            <w:r w:rsidRPr="001141FA">
              <w:rPr>
                <w:rFonts w:eastAsia="標楷體"/>
                <w:sz w:val="20"/>
              </w:rPr>
              <w:t>(sii.twse.com.tw/</w:t>
            </w:r>
            <w:r w:rsidRPr="001141FA">
              <w:rPr>
                <w:rFonts w:eastAsia="標楷體" w:hint="eastAsia"/>
                <w:sz w:val="20"/>
              </w:rPr>
              <w:t>股票或公司債核准上市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或終止上市</w:t>
            </w:r>
            <w:r w:rsidRPr="001141FA">
              <w:rPr>
                <w:rFonts w:eastAsia="標楷體"/>
                <w:sz w:val="20"/>
              </w:rPr>
              <w:t>(</w:t>
            </w:r>
            <w:r w:rsidRPr="001141FA">
              <w:rPr>
                <w:rFonts w:eastAsia="標楷體" w:hint="eastAsia"/>
                <w:sz w:val="20"/>
              </w:rPr>
              <w:t>櫃</w:t>
            </w:r>
            <w:r w:rsidRPr="001141FA">
              <w:rPr>
                <w:rFonts w:eastAsia="標楷體"/>
                <w:sz w:val="20"/>
              </w:rPr>
              <w:t>)</w:t>
            </w:r>
            <w:r w:rsidRPr="001141FA">
              <w:rPr>
                <w:rFonts w:eastAsia="標楷體" w:hint="eastAsia"/>
                <w:sz w:val="20"/>
              </w:rPr>
              <w:t>之公告</w:t>
            </w:r>
            <w:r w:rsidRPr="001141FA">
              <w:rPr>
                <w:rFonts w:eastAsia="標楷體" w:hint="eastAsia"/>
                <w:sz w:val="20"/>
              </w:rPr>
              <w:t>)</w:t>
            </w:r>
            <w:r w:rsidRPr="001141FA">
              <w:rPr>
                <w:rFonts w:eastAsia="標楷體" w:hint="eastAsia"/>
                <w:sz w:val="20"/>
              </w:rPr>
              <w:t>。</w:t>
            </w:r>
          </w:p>
          <w:p w14:paraId="2A9BDA83" w14:textId="77777777" w:rsidR="00E64428" w:rsidRPr="00C96197" w:rsidRDefault="00E64428" w:rsidP="00E64428">
            <w:pPr>
              <w:kinsoku w:val="0"/>
              <w:overflowPunct w:val="0"/>
              <w:spacing w:line="260" w:lineRule="exact"/>
              <w:jc w:val="both"/>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w:t>
            </w:r>
            <w:r w:rsidRPr="002430CD">
              <w:rPr>
                <w:rFonts w:eastAsia="標楷體" w:hint="eastAsia"/>
                <w:sz w:val="20"/>
              </w:rPr>
              <w:t>)</w:t>
            </w:r>
            <w:r w:rsidRPr="002430CD">
              <w:rPr>
                <w:rFonts w:eastAsia="標楷體" w:hint="eastAsia"/>
                <w:sz w:val="20"/>
              </w:rPr>
              <w:t>。</w:t>
            </w:r>
            <w:r w:rsidRPr="006D583C">
              <w:rPr>
                <w:rFonts w:eastAsia="標楷體" w:hint="eastAsia"/>
                <w:sz w:val="20"/>
              </w:rPr>
              <w:t>或於「公開資訊觀測站」</w:t>
            </w:r>
            <w:r w:rsidRPr="006D583C">
              <w:rPr>
                <w:rFonts w:eastAsia="標楷體"/>
                <w:sz w:val="20"/>
              </w:rPr>
              <w:t>(sii.twse.com.tw /</w:t>
            </w:r>
            <w:r w:rsidRPr="006D583C">
              <w:rPr>
                <w:rFonts w:eastAsia="標楷體" w:hint="eastAsia"/>
                <w:sz w:val="20"/>
              </w:rPr>
              <w:t>普通股股數</w:t>
            </w:r>
            <w:r w:rsidRPr="006D583C">
              <w:rPr>
                <w:rFonts w:eastAsia="標楷體"/>
                <w:sz w:val="20"/>
              </w:rPr>
              <w:t>/TDR</w:t>
            </w:r>
            <w:r w:rsidRPr="006D583C">
              <w:rPr>
                <w:rFonts w:eastAsia="標楷體" w:hint="eastAsia"/>
                <w:sz w:val="20"/>
              </w:rPr>
              <w:t>單位數增減申報作業</w:t>
            </w:r>
            <w:r w:rsidRPr="006D583C">
              <w:rPr>
                <w:rFonts w:eastAsia="標楷體"/>
                <w:sz w:val="20"/>
              </w:rPr>
              <w:t>)</w:t>
            </w:r>
            <w:r w:rsidRPr="006D583C">
              <w:rPr>
                <w:rFonts w:eastAsia="標楷體" w:hint="eastAsia"/>
                <w:sz w:val="20"/>
              </w:rPr>
              <w:t>辦理股數維護作業，生效日為上市日期。</w:t>
            </w:r>
          </w:p>
          <w:p w14:paraId="381AAE41" w14:textId="77777777" w:rsidR="00E64428" w:rsidRPr="00315620" w:rsidRDefault="00E64428" w:rsidP="00E64428">
            <w:pPr>
              <w:pStyle w:val="HTML"/>
              <w:spacing w:line="260" w:lineRule="exact"/>
              <w:jc w:val="both"/>
              <w:rPr>
                <w:rFonts w:eastAsia="標楷體"/>
                <w:color w:val="auto"/>
                <w:sz w:val="20"/>
              </w:rPr>
            </w:pPr>
            <w:proofErr w:type="gramStart"/>
            <w:r w:rsidRPr="00315620">
              <w:rPr>
                <w:rFonts w:ascii="標楷體" w:eastAsia="標楷體" w:hAnsi="標楷體" w:hint="eastAsia"/>
                <w:color w:val="auto"/>
                <w:sz w:val="20"/>
              </w:rPr>
              <w:t>（註</w:t>
            </w:r>
            <w:proofErr w:type="gramEnd"/>
            <w:r w:rsidRPr="00315620">
              <w:rPr>
                <w:rFonts w:ascii="標楷體" w:eastAsia="標楷體" w:hAnsi="標楷體" w:hint="eastAsia"/>
                <w:color w:val="auto"/>
                <w:sz w:val="20"/>
              </w:rPr>
              <w:t>：應於洽本公司公告註銷買回股票完成日期之公告時，一併辦理僑外投資持股情形之輸入</w:t>
            </w:r>
            <w:proofErr w:type="gramStart"/>
            <w:r w:rsidRPr="00315620">
              <w:rPr>
                <w:rFonts w:ascii="標楷體" w:eastAsia="標楷體" w:hAnsi="標楷體" w:hint="eastAsia"/>
                <w:color w:val="auto"/>
                <w:sz w:val="20"/>
              </w:rPr>
              <w:t>）</w:t>
            </w:r>
            <w:proofErr w:type="gramEnd"/>
            <w:r w:rsidRPr="00315620">
              <w:rPr>
                <w:rFonts w:ascii="標楷體" w:eastAsia="標楷體" w:hAnsi="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29BC535" w14:textId="77777777" w:rsidR="00E64428" w:rsidRDefault="00E64428" w:rsidP="00234CB3">
            <w:pPr>
              <w:kinsoku w:val="0"/>
              <w:overflowPunct w:val="0"/>
              <w:spacing w:line="260" w:lineRule="exact"/>
              <w:ind w:left="136" w:hanging="136"/>
              <w:jc w:val="both"/>
              <w:rPr>
                <w:rFonts w:eastAsia="標楷體"/>
                <w:sz w:val="20"/>
              </w:rPr>
            </w:pPr>
            <w:r>
              <w:rPr>
                <w:rFonts w:eastAsia="標楷體" w:hint="eastAsia"/>
                <w:sz w:val="20"/>
              </w:rPr>
              <w:t>1.</w:t>
            </w:r>
            <w:r w:rsidRPr="003D344E">
              <w:rPr>
                <w:rFonts w:eastAsia="標楷體"/>
                <w:sz w:val="20"/>
              </w:rPr>
              <w:t>上市上櫃公司買回本公司股份辦法</w:t>
            </w:r>
            <w:r>
              <w:rPr>
                <w:rFonts w:eastAsia="標楷體" w:hint="eastAsia"/>
                <w:sz w:val="20"/>
              </w:rPr>
              <w:t>。</w:t>
            </w:r>
          </w:p>
          <w:p w14:paraId="5CE97B09" w14:textId="77777777" w:rsidR="00E64428" w:rsidRDefault="00E64428" w:rsidP="00234CB3">
            <w:pPr>
              <w:kinsoku w:val="0"/>
              <w:overflowPunct w:val="0"/>
              <w:spacing w:line="260" w:lineRule="exact"/>
              <w:ind w:left="136" w:hanging="136"/>
              <w:jc w:val="both"/>
              <w:rPr>
                <w:rFonts w:eastAsia="標楷體"/>
                <w:sz w:val="20"/>
              </w:rPr>
            </w:pPr>
            <w:r>
              <w:rPr>
                <w:rFonts w:eastAsia="標楷體" w:hint="eastAsia"/>
                <w:sz w:val="20"/>
              </w:rPr>
              <w:t>2.</w:t>
            </w:r>
            <w:r>
              <w:rPr>
                <w:rFonts w:eastAsia="標楷體" w:hint="eastAsia"/>
                <w:sz w:val="20"/>
              </w:rPr>
              <w:t>本公司對有價證券上市公司及境外指數股票型基金上市之境外基金機構資訊申報作業辦法。</w:t>
            </w:r>
          </w:p>
          <w:p w14:paraId="042200FC" w14:textId="77777777" w:rsidR="00E64428" w:rsidRPr="002430CD" w:rsidRDefault="00E64428" w:rsidP="00234CB3">
            <w:pPr>
              <w:kinsoku w:val="0"/>
              <w:overflowPunct w:val="0"/>
              <w:spacing w:line="260" w:lineRule="exact"/>
              <w:ind w:left="136" w:hanging="136"/>
              <w:jc w:val="both"/>
              <w:rPr>
                <w:rFonts w:eastAsia="標楷體"/>
                <w:sz w:val="20"/>
              </w:rPr>
            </w:pPr>
            <w:r w:rsidRPr="00157B2F">
              <w:rPr>
                <w:rFonts w:eastAsia="標楷體" w:hint="eastAsia"/>
                <w:sz w:val="20"/>
              </w:rPr>
              <w:t>3.104.10.20</w:t>
            </w:r>
            <w:proofErr w:type="gramStart"/>
            <w:r w:rsidRPr="00157B2F">
              <w:rPr>
                <w:rFonts w:eastAsia="標楷體" w:hint="eastAsia"/>
                <w:sz w:val="20"/>
              </w:rPr>
              <w:t>臺</w:t>
            </w:r>
            <w:proofErr w:type="gramEnd"/>
            <w:r w:rsidRPr="00157B2F">
              <w:rPr>
                <w:rFonts w:eastAsia="標楷體" w:hint="eastAsia"/>
                <w:sz w:val="20"/>
              </w:rPr>
              <w:t>證上一字第</w:t>
            </w:r>
            <w:r w:rsidRPr="00157B2F">
              <w:rPr>
                <w:rFonts w:eastAsia="標楷體"/>
                <w:sz w:val="20"/>
              </w:rPr>
              <w:t>1041804796</w:t>
            </w:r>
            <w:r w:rsidRPr="00157B2F">
              <w:rPr>
                <w:rFonts w:eastAsia="標楷體" w:hint="eastAsia"/>
                <w:sz w:val="20"/>
              </w:rPr>
              <w:t>號函。</w:t>
            </w:r>
          </w:p>
        </w:tc>
      </w:tr>
      <w:tr w:rsidR="00E64428" w:rsidRPr="002430CD" w14:paraId="535F6CBD"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0942BD0" w14:textId="77777777" w:rsidR="00E64428" w:rsidRDefault="00E64428" w:rsidP="00E64428">
            <w:pPr>
              <w:kinsoku w:val="0"/>
              <w:overflowPunct w:val="0"/>
              <w:spacing w:line="260" w:lineRule="exact"/>
              <w:jc w:val="center"/>
              <w:rPr>
                <w:rFonts w:eastAsia="標楷體"/>
                <w:sz w:val="20"/>
              </w:rPr>
            </w:pPr>
            <w:r>
              <w:rPr>
                <w:rFonts w:hint="eastAsia"/>
                <w:sz w:val="20"/>
                <w:szCs w:val="20"/>
              </w:rPr>
              <w:t>50</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F6199AF" w14:textId="77777777" w:rsidR="00E64428" w:rsidRPr="0042243C" w:rsidRDefault="00E64428" w:rsidP="00E64428">
            <w:pPr>
              <w:spacing w:line="260" w:lineRule="exact"/>
              <w:ind w:left="2"/>
              <w:jc w:val="both"/>
              <w:rPr>
                <w:rFonts w:eastAsia="標楷體"/>
                <w:sz w:val="20"/>
              </w:rPr>
            </w:pPr>
            <w:r w:rsidRPr="0042243C">
              <w:rPr>
                <w:rFonts w:eastAsia="標楷體" w:hint="eastAsia"/>
                <w:sz w:val="20"/>
              </w:rPr>
              <w:t>第一上市公司</w:t>
            </w:r>
            <w:r w:rsidRPr="0042243C">
              <w:rPr>
                <w:rFonts w:ascii="標楷體" w:eastAsia="標楷體" w:hAnsi="標楷體" w:hint="eastAsia"/>
                <w:sz w:val="20"/>
                <w:szCs w:val="20"/>
              </w:rPr>
              <w:t>在中華民國境內指定之訴訟及非訴訟代理人</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E51C795" w14:textId="77777777" w:rsidR="00E64428" w:rsidRPr="0042243C" w:rsidRDefault="00E64428" w:rsidP="00E64428">
            <w:pPr>
              <w:pStyle w:val="a3"/>
              <w:spacing w:line="260" w:lineRule="exact"/>
              <w:jc w:val="both"/>
              <w:rPr>
                <w:rFonts w:eastAsia="標楷體"/>
                <w:sz w:val="20"/>
              </w:rPr>
            </w:pPr>
            <w:r w:rsidRPr="0042243C">
              <w:rPr>
                <w:rFonts w:ascii="標楷體" w:eastAsia="標楷體" w:hAnsi="標楷體" w:hint="eastAsia"/>
                <w:sz w:val="20"/>
              </w:rPr>
              <w:t>申請股票上市及異動時</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62628661" w14:textId="77777777" w:rsidR="00E64428" w:rsidRPr="00116F05" w:rsidRDefault="00E64428" w:rsidP="00E64428">
            <w:pPr>
              <w:rPr>
                <w:rFonts w:eastAsia="標楷體"/>
                <w:sz w:val="20"/>
              </w:rPr>
            </w:pPr>
            <w:r>
              <w:rPr>
                <w:rFonts w:eastAsia="標楷體" w:hint="eastAsia"/>
                <w:sz w:val="20"/>
              </w:rPr>
              <w:t>1.</w:t>
            </w:r>
            <w:r w:rsidRPr="00116F05">
              <w:rPr>
                <w:rFonts w:eastAsia="標楷體" w:hint="eastAsia"/>
                <w:sz w:val="20"/>
              </w:rPr>
              <w:t>異動時輸入「公開資訊觀測站」</w:t>
            </w:r>
            <w:r w:rsidRPr="00116F05">
              <w:rPr>
                <w:rFonts w:eastAsia="標楷體"/>
                <w:sz w:val="20"/>
              </w:rPr>
              <w:t>(sii.twse.com.tw/</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重大訊息申報作業</w:t>
            </w:r>
            <w:r w:rsidRPr="00116F05">
              <w:rPr>
                <w:rFonts w:eastAsia="標楷體" w:hint="eastAsia"/>
                <w:sz w:val="20"/>
              </w:rPr>
              <w:t>)</w:t>
            </w:r>
            <w:r w:rsidRPr="00116F05">
              <w:rPr>
                <w:rFonts w:eastAsia="標楷體" w:hint="eastAsia"/>
                <w:sz w:val="20"/>
              </w:rPr>
              <w:t>做重大訊息公告。</w:t>
            </w:r>
          </w:p>
          <w:p w14:paraId="78CA1C9D" w14:textId="77777777" w:rsidR="00E64428" w:rsidRPr="002430CD" w:rsidRDefault="00E64428" w:rsidP="00E64428">
            <w:pPr>
              <w:kinsoku w:val="0"/>
              <w:overflowPunct w:val="0"/>
              <w:spacing w:line="260" w:lineRule="exact"/>
              <w:jc w:val="both"/>
              <w:rPr>
                <w:rFonts w:eastAsia="標楷體"/>
                <w:sz w:val="20"/>
              </w:rPr>
            </w:pPr>
            <w:r>
              <w:rPr>
                <w:rFonts w:eastAsia="標楷體" w:hint="eastAsia"/>
                <w:sz w:val="20"/>
              </w:rPr>
              <w:t>2.</w:t>
            </w:r>
            <w:r w:rsidRPr="00116F05">
              <w:rPr>
                <w:rFonts w:eastAsia="標楷體" w:hint="eastAsia"/>
                <w:sz w:val="20"/>
              </w:rPr>
              <w:t>輸入「公開資訊觀測站」</w:t>
            </w:r>
            <w:r w:rsidRPr="00116F05">
              <w:rPr>
                <w:rFonts w:eastAsia="標楷體"/>
                <w:sz w:val="20"/>
              </w:rPr>
              <w:t>(sii.twse.com.tw/</w:t>
            </w:r>
            <w:r w:rsidRPr="00116F05">
              <w:rPr>
                <w:rFonts w:eastAsia="標楷體" w:hint="eastAsia"/>
                <w:sz w:val="20"/>
              </w:rPr>
              <w:t>外國發行人應辦理公告申報事項</w:t>
            </w:r>
            <w:r w:rsidRPr="00116F05">
              <w:rPr>
                <w:rFonts w:eastAsia="標楷體" w:hint="eastAsia"/>
                <w:sz w:val="20"/>
              </w:rPr>
              <w:t>/</w:t>
            </w:r>
            <w:r w:rsidRPr="00116F05">
              <w:rPr>
                <w:rFonts w:eastAsia="標楷體" w:hint="eastAsia"/>
                <w:sz w:val="20"/>
              </w:rPr>
              <w:t>第一、第二上市公司訴訟及非訴訟代理人申報作業</w:t>
            </w:r>
            <w:r w:rsidRPr="00116F0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CB8AA05" w14:textId="77777777" w:rsidR="00E64428" w:rsidRDefault="00E64428" w:rsidP="00E64428">
            <w:pPr>
              <w:spacing w:line="260" w:lineRule="exact"/>
              <w:ind w:left="218" w:hangingChars="109" w:hanging="218"/>
              <w:jc w:val="both"/>
              <w:rPr>
                <w:rFonts w:eastAsia="標楷體"/>
                <w:sz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E64428" w:rsidRPr="002430CD" w14:paraId="08FF9C3C"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EDB704C" w14:textId="77777777" w:rsidR="00E64428" w:rsidRDefault="00E64428" w:rsidP="00E64428">
            <w:pPr>
              <w:kinsoku w:val="0"/>
              <w:overflowPunct w:val="0"/>
              <w:spacing w:line="260" w:lineRule="exact"/>
              <w:jc w:val="center"/>
              <w:rPr>
                <w:sz w:val="20"/>
                <w:szCs w:val="20"/>
              </w:rPr>
            </w:pPr>
            <w:r>
              <w:rPr>
                <w:rFonts w:hint="eastAsia"/>
                <w:sz w:val="20"/>
                <w:szCs w:val="20"/>
              </w:rPr>
              <w:lastRenderedPageBreak/>
              <w:t>51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36FBABA" w14:textId="77777777" w:rsidR="00E64428" w:rsidRPr="0042243C" w:rsidRDefault="00E64428" w:rsidP="00E64428">
            <w:pPr>
              <w:spacing w:line="260" w:lineRule="exact"/>
              <w:ind w:left="2"/>
              <w:jc w:val="both"/>
              <w:rPr>
                <w:rFonts w:eastAsia="標楷體"/>
                <w:sz w:val="20"/>
              </w:rPr>
            </w:pPr>
            <w:r w:rsidRPr="005C3F33">
              <w:rPr>
                <w:rFonts w:ascii="標楷體" w:eastAsia="標楷體" w:hAnsi="標楷體" w:hint="eastAsia"/>
                <w:sz w:val="20"/>
                <w:szCs w:val="20"/>
              </w:rPr>
              <w:t>第一上市公司有修正</w:t>
            </w:r>
            <w:r>
              <w:rPr>
                <w:rFonts w:ascii="標楷體" w:eastAsia="標楷體" w:hAnsi="標楷體" w:hint="eastAsia"/>
                <w:sz w:val="20"/>
                <w:szCs w:val="20"/>
              </w:rPr>
              <w:t>公司</w:t>
            </w:r>
            <w:r w:rsidRPr="005C3F33">
              <w:rPr>
                <w:rFonts w:ascii="標楷體" w:eastAsia="標楷體" w:hAnsi="標楷體" w:hint="eastAsia"/>
                <w:sz w:val="20"/>
                <w:szCs w:val="20"/>
              </w:rPr>
              <w:t>章程、組織文件或重要財務業務文件內有關股東權益保護之重要事項者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5B1E01" w14:textId="77777777" w:rsidR="00E64428" w:rsidRPr="0042243C" w:rsidRDefault="00E64428" w:rsidP="00E64428">
            <w:pPr>
              <w:pStyle w:val="a3"/>
              <w:spacing w:line="260" w:lineRule="exact"/>
              <w:jc w:val="both"/>
              <w:rPr>
                <w:rFonts w:ascii="標楷體" w:eastAsia="標楷體" w:hAnsi="標楷體"/>
                <w:sz w:val="20"/>
              </w:rPr>
            </w:pPr>
            <w:r w:rsidRPr="005C3F33">
              <w:rPr>
                <w:rFonts w:ascii="標楷體" w:eastAsia="標楷體" w:hAnsi="標楷體" w:hint="eastAsia"/>
                <w:sz w:val="20"/>
              </w:rPr>
              <w:t>於股東會召集通知或公告十五日前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9ADB31" w14:textId="77777777" w:rsidR="00E64428" w:rsidRDefault="00E64428" w:rsidP="00E64428">
            <w:pPr>
              <w:rPr>
                <w:rFonts w:eastAsia="標楷體"/>
                <w:sz w:val="20"/>
              </w:rPr>
            </w:pPr>
            <w:r w:rsidRPr="004D341E">
              <w:rPr>
                <w:rFonts w:ascii="標楷體" w:eastAsia="標楷體" w:hAnsi="標楷體" w:hint="eastAsia"/>
                <w:sz w:val="20"/>
                <w:szCs w:val="20"/>
              </w:rPr>
              <w:t>第一上市公司應依本公司有價證券上市審查準則第</w:t>
            </w:r>
            <w:r w:rsidRPr="004B793E">
              <w:rPr>
                <w:rFonts w:eastAsia="標楷體"/>
                <w:sz w:val="20"/>
                <w:szCs w:val="20"/>
              </w:rPr>
              <w:t>28</w:t>
            </w:r>
            <w:r w:rsidRPr="004B793E">
              <w:rPr>
                <w:rFonts w:eastAsia="標楷體"/>
                <w:sz w:val="20"/>
                <w:szCs w:val="20"/>
              </w:rPr>
              <w:t>條之</w:t>
            </w:r>
            <w:r w:rsidRPr="004B793E">
              <w:rPr>
                <w:rFonts w:eastAsia="標楷體"/>
                <w:sz w:val="20"/>
                <w:szCs w:val="20"/>
              </w:rPr>
              <w:t>7</w:t>
            </w:r>
            <w:r w:rsidRPr="004D341E">
              <w:rPr>
                <w:rFonts w:ascii="標楷體" w:eastAsia="標楷體" w:hAnsi="標楷體" w:hint="eastAsia"/>
                <w:sz w:val="20"/>
                <w:szCs w:val="20"/>
              </w:rPr>
              <w:t>規定，將本公司所指定有關股東權益保護之重要事項增訂於公司之章程、組織文件或重要財務業務文件，如有修正章程、組織文件或重要財務業務文件內有關股東權益保護之重要事項者，應於股東會召集通知或公告十五日前將修正草案</w:t>
            </w:r>
            <w:proofErr w:type="gramStart"/>
            <w:r w:rsidRPr="004D341E">
              <w:rPr>
                <w:rFonts w:ascii="標楷體" w:eastAsia="標楷體" w:hAnsi="標楷體" w:hint="eastAsia"/>
                <w:sz w:val="20"/>
                <w:szCs w:val="20"/>
              </w:rPr>
              <w:t>併</w:t>
            </w:r>
            <w:proofErr w:type="gramEnd"/>
            <w:r w:rsidRPr="004D341E">
              <w:rPr>
                <w:rFonts w:ascii="標楷體" w:eastAsia="標楷體" w:hAnsi="標楷體" w:hint="eastAsia"/>
                <w:sz w:val="20"/>
                <w:szCs w:val="20"/>
              </w:rPr>
              <w:t>同律師評估意見檢送本公司。</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9D79D94" w14:textId="2D8E86C3" w:rsidR="00E64428" w:rsidRDefault="00234CB3" w:rsidP="00234CB3">
            <w:pPr>
              <w:kinsoku w:val="0"/>
              <w:overflowPunct w:val="0"/>
              <w:spacing w:line="260" w:lineRule="exact"/>
              <w:ind w:left="136" w:hanging="136"/>
              <w:jc w:val="both"/>
              <w:rPr>
                <w:rFonts w:eastAsia="標楷體"/>
                <w:sz w:val="20"/>
              </w:rPr>
            </w:pPr>
            <w:r>
              <w:rPr>
                <w:rFonts w:eastAsia="標楷體" w:hint="eastAsia"/>
                <w:sz w:val="20"/>
              </w:rPr>
              <w:t>1.</w:t>
            </w:r>
            <w:r w:rsidR="00E64428" w:rsidRPr="00441EF5">
              <w:rPr>
                <w:rFonts w:eastAsia="標楷體" w:hint="eastAsia"/>
                <w:sz w:val="20"/>
              </w:rPr>
              <w:t>本公司</w:t>
            </w:r>
            <w:r w:rsidR="00E64428" w:rsidRPr="00C303B1">
              <w:rPr>
                <w:rFonts w:eastAsia="標楷體" w:hint="eastAsia"/>
                <w:sz w:val="20"/>
              </w:rPr>
              <w:t>營業細則第</w:t>
            </w:r>
            <w:r w:rsidR="00E64428" w:rsidRPr="00C303B1">
              <w:rPr>
                <w:rFonts w:eastAsia="標楷體"/>
                <w:sz w:val="20"/>
              </w:rPr>
              <w:t>49-1</w:t>
            </w:r>
            <w:r w:rsidR="00E64428" w:rsidRPr="00C303B1">
              <w:rPr>
                <w:rFonts w:eastAsia="標楷體" w:hint="eastAsia"/>
                <w:sz w:val="20"/>
              </w:rPr>
              <w:t>條第</w:t>
            </w:r>
            <w:r w:rsidR="00E64428" w:rsidRPr="00C303B1">
              <w:rPr>
                <w:rFonts w:eastAsia="標楷體"/>
                <w:sz w:val="20"/>
              </w:rPr>
              <w:t>4</w:t>
            </w:r>
            <w:r w:rsidR="00E64428" w:rsidRPr="00C303B1">
              <w:rPr>
                <w:rFonts w:eastAsia="標楷體" w:hint="eastAsia"/>
                <w:sz w:val="20"/>
              </w:rPr>
              <w:t>項</w:t>
            </w:r>
            <w:r w:rsidR="00E64428" w:rsidRPr="00E411B6">
              <w:rPr>
                <w:rFonts w:eastAsia="標楷體" w:hint="eastAsia"/>
                <w:sz w:val="20"/>
              </w:rPr>
              <w:t>。</w:t>
            </w:r>
          </w:p>
          <w:p w14:paraId="2FC4E1C7" w14:textId="1B5525FF" w:rsidR="00E64428" w:rsidRDefault="00234CB3" w:rsidP="00234CB3">
            <w:pPr>
              <w:kinsoku w:val="0"/>
              <w:overflowPunct w:val="0"/>
              <w:spacing w:line="260" w:lineRule="exact"/>
              <w:ind w:left="136" w:hanging="136"/>
              <w:jc w:val="both"/>
              <w:rPr>
                <w:rFonts w:eastAsia="標楷體"/>
                <w:sz w:val="20"/>
              </w:rPr>
            </w:pPr>
            <w:r>
              <w:rPr>
                <w:rFonts w:eastAsia="標楷體" w:hint="eastAsia"/>
                <w:sz w:val="20"/>
              </w:rPr>
              <w:t>2.</w:t>
            </w:r>
            <w:r w:rsidR="00E64428" w:rsidRPr="00441EF5">
              <w:rPr>
                <w:rFonts w:eastAsia="標楷體" w:hint="eastAsia"/>
                <w:sz w:val="20"/>
              </w:rPr>
              <w:t>本公司</w:t>
            </w:r>
            <w:r w:rsidR="00512016">
              <w:rPr>
                <w:rFonts w:eastAsia="標楷體" w:hint="eastAsia"/>
                <w:sz w:val="20"/>
              </w:rPr>
              <w:t>對第一上市公司、創新板第一上市公司上市後管理作業辦法</w:t>
            </w:r>
            <w:r w:rsidR="00E64428" w:rsidRPr="00E411B6">
              <w:rPr>
                <w:rFonts w:eastAsia="標楷體" w:hint="eastAsia"/>
                <w:sz w:val="20"/>
              </w:rPr>
              <w:t>。</w:t>
            </w:r>
          </w:p>
          <w:p w14:paraId="2F1663CE" w14:textId="77777777" w:rsidR="00E64428" w:rsidRPr="008A20E2" w:rsidRDefault="00E64428" w:rsidP="00E64428">
            <w:pPr>
              <w:spacing w:line="260" w:lineRule="exact"/>
              <w:ind w:left="218" w:hangingChars="109" w:hanging="218"/>
              <w:jc w:val="both"/>
              <w:rPr>
                <w:rFonts w:ascii="Book Antiqua" w:eastAsia="標楷體" w:hAnsi="標楷體"/>
                <w:sz w:val="20"/>
                <w:szCs w:val="20"/>
              </w:rPr>
            </w:pPr>
          </w:p>
        </w:tc>
      </w:tr>
      <w:tr w:rsidR="00E64428" w:rsidRPr="002430CD" w14:paraId="2FEBC45E"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1196314" w14:textId="77777777" w:rsidR="00E64428" w:rsidRDefault="00E64428" w:rsidP="00E64428">
            <w:pPr>
              <w:kinsoku w:val="0"/>
              <w:overflowPunct w:val="0"/>
              <w:spacing w:line="260" w:lineRule="exact"/>
              <w:jc w:val="center"/>
              <w:rPr>
                <w:sz w:val="20"/>
                <w:szCs w:val="20"/>
              </w:rPr>
            </w:pPr>
            <w:r>
              <w:rPr>
                <w:rFonts w:hint="eastAsia"/>
                <w:sz w:val="20"/>
                <w:szCs w:val="20"/>
              </w:rPr>
              <w:t>52</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5FADE14" w14:textId="77777777" w:rsidR="00E64428" w:rsidRPr="005C3F33" w:rsidRDefault="00E64428" w:rsidP="00E64428">
            <w:pPr>
              <w:spacing w:line="260" w:lineRule="exact"/>
              <w:ind w:left="2"/>
              <w:jc w:val="both"/>
              <w:rPr>
                <w:rFonts w:ascii="標楷體" w:eastAsia="標楷體" w:hAnsi="標楷體"/>
                <w:sz w:val="20"/>
                <w:szCs w:val="20"/>
              </w:rPr>
            </w:pPr>
            <w:r>
              <w:rPr>
                <w:rFonts w:ascii="標楷體" w:eastAsia="標楷體" w:hAnsi="標楷體" w:hint="eastAsia"/>
                <w:sz w:val="20"/>
                <w:szCs w:val="20"/>
              </w:rPr>
              <w:t>英文</w:t>
            </w:r>
            <w:r w:rsidRPr="00F52AEA">
              <w:rPr>
                <w:rFonts w:ascii="標楷體" w:eastAsia="標楷體" w:hAnsi="標楷體" w:hint="eastAsia"/>
                <w:sz w:val="20"/>
                <w:szCs w:val="20"/>
              </w:rPr>
              <w:t>年度財務報告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4268554" w14:textId="0F2E0ABC" w:rsidR="004C0B1D" w:rsidRPr="004B793E" w:rsidRDefault="002A10AA" w:rsidP="00E64428">
            <w:pPr>
              <w:pStyle w:val="a3"/>
              <w:spacing w:line="260" w:lineRule="exact"/>
              <w:jc w:val="both"/>
              <w:rPr>
                <w:rFonts w:ascii="標楷體" w:eastAsia="標楷體" w:hAnsi="標楷體"/>
                <w:sz w:val="20"/>
              </w:rPr>
            </w:pPr>
            <w:r w:rsidRPr="004B793E">
              <w:rPr>
                <w:rFonts w:ascii="標楷體" w:eastAsia="標楷體" w:hAnsi="標楷體" w:hint="eastAsia"/>
                <w:sz w:val="20"/>
              </w:rPr>
              <w:t>比照主管機關「</w:t>
            </w:r>
            <w:r w:rsidRPr="004B793E">
              <w:rPr>
                <w:rFonts w:ascii="標楷體" w:eastAsia="標楷體" w:hAnsi="標楷體"/>
                <w:sz w:val="20"/>
              </w:rPr>
              <w:t>公開發行公司年報應行記載事項準則</w:t>
            </w:r>
            <w:r w:rsidRPr="004B793E">
              <w:rPr>
                <w:rFonts w:ascii="標楷體" w:eastAsia="標楷體" w:hAnsi="標楷體" w:hint="eastAsia"/>
                <w:sz w:val="20"/>
              </w:rPr>
              <w:t>」規定年報電子</w:t>
            </w:r>
            <w:proofErr w:type="gramStart"/>
            <w:r w:rsidRPr="004B793E">
              <w:rPr>
                <w:rFonts w:ascii="標楷體" w:eastAsia="標楷體" w:hAnsi="標楷體" w:hint="eastAsia"/>
                <w:sz w:val="20"/>
              </w:rPr>
              <w:t>檔</w:t>
            </w:r>
            <w:proofErr w:type="gramEnd"/>
            <w:r w:rsidRPr="004B793E">
              <w:rPr>
                <w:rFonts w:ascii="標楷體" w:eastAsia="標楷體" w:hAnsi="標楷體" w:hint="eastAsia"/>
                <w:sz w:val="20"/>
              </w:rPr>
              <w:t>申報期限辦理。</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0DE9D00" w14:textId="758EA2CC" w:rsidR="00E64428" w:rsidRPr="004D341E" w:rsidRDefault="00E64428" w:rsidP="00E64428">
            <w:pPr>
              <w:rPr>
                <w:rFonts w:ascii="標楷體" w:eastAsia="標楷體" w:hAnsi="標楷體"/>
                <w:sz w:val="20"/>
                <w:szCs w:val="20"/>
              </w:rPr>
            </w:pPr>
            <w:r w:rsidRPr="00ED523A">
              <w:rPr>
                <w:rFonts w:eastAsia="標楷體" w:hint="eastAsia"/>
                <w:sz w:val="20"/>
              </w:rPr>
              <w:t>輸入「公開資訊觀測站」</w:t>
            </w:r>
            <w:r w:rsidRPr="00ED523A">
              <w:rPr>
                <w:rFonts w:eastAsia="標楷體"/>
                <w:sz w:val="20"/>
              </w:rPr>
              <w:t>(sii.twse.com.tw/</w:t>
            </w:r>
            <w:r w:rsidRPr="00ED523A">
              <w:rPr>
                <w:rFonts w:eastAsia="標楷體" w:hint="eastAsia"/>
                <w:sz w:val="20"/>
              </w:rPr>
              <w:t>非格式化檔案電子資料申報</w:t>
            </w:r>
            <w:r w:rsidRPr="00ED523A">
              <w:rPr>
                <w:rFonts w:eastAsia="標楷體" w:hint="eastAsia"/>
                <w:sz w:val="20"/>
              </w:rPr>
              <w:t>/</w:t>
            </w:r>
            <w:r w:rsidRPr="00ED523A">
              <w:rPr>
                <w:rFonts w:eastAsia="標楷體" w:hint="eastAsia"/>
                <w:sz w:val="20"/>
              </w:rPr>
              <w:t>財務報告書申報</w:t>
            </w:r>
            <w:r w:rsidRPr="00ED523A">
              <w:rPr>
                <w:rFonts w:eastAsia="標楷體" w:hint="eastAsia"/>
                <w:sz w:val="20"/>
              </w:rPr>
              <w:t>)</w:t>
            </w:r>
            <w:r>
              <w:rPr>
                <w:rFonts w:ascii="標楷體"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739CFF4" w14:textId="670A4D18" w:rsidR="00E64428" w:rsidRPr="00BA309B" w:rsidRDefault="00E64428" w:rsidP="002A10AA">
            <w:pPr>
              <w:kinsoku w:val="0"/>
              <w:overflowPunct w:val="0"/>
              <w:spacing w:line="260" w:lineRule="exact"/>
              <w:rPr>
                <w:rFonts w:eastAsia="標楷體"/>
                <w:sz w:val="20"/>
              </w:rPr>
            </w:pPr>
            <w:r w:rsidRPr="00BA309B">
              <w:rPr>
                <w:rFonts w:eastAsia="標楷體" w:hint="eastAsia"/>
                <w:sz w:val="20"/>
              </w:rPr>
              <w:t>本公司對有價證券上市公司及境外指數股票型基金上市之境外基金機構資訊申報作業辦法第</w:t>
            </w:r>
            <w:r w:rsidRPr="00BA309B">
              <w:rPr>
                <w:rFonts w:eastAsia="標楷體" w:hint="eastAsia"/>
                <w:sz w:val="20"/>
              </w:rPr>
              <w:t>3</w:t>
            </w:r>
            <w:r w:rsidRPr="00BA309B">
              <w:rPr>
                <w:rFonts w:eastAsia="標楷體" w:hint="eastAsia"/>
                <w:sz w:val="20"/>
              </w:rPr>
              <w:t>條</w:t>
            </w:r>
            <w:r w:rsidR="002A10AA">
              <w:rPr>
                <w:rFonts w:eastAsia="標楷體" w:hint="eastAsia"/>
                <w:sz w:val="20"/>
              </w:rPr>
              <w:t>第</w:t>
            </w:r>
            <w:r w:rsidR="002A10AA">
              <w:rPr>
                <w:rFonts w:eastAsia="標楷體" w:hint="eastAsia"/>
                <w:sz w:val="20"/>
              </w:rPr>
              <w:t>2</w:t>
            </w:r>
            <w:r w:rsidR="002A10AA">
              <w:rPr>
                <w:rFonts w:eastAsia="標楷體" w:hint="eastAsia"/>
                <w:sz w:val="20"/>
              </w:rPr>
              <w:t>項第</w:t>
            </w:r>
            <w:r w:rsidR="002A10AA">
              <w:rPr>
                <w:rFonts w:eastAsia="標楷體" w:hint="eastAsia"/>
                <w:sz w:val="20"/>
              </w:rPr>
              <w:t>35</w:t>
            </w:r>
            <w:r w:rsidR="002A10AA">
              <w:rPr>
                <w:rFonts w:eastAsia="標楷體" w:hint="eastAsia"/>
                <w:sz w:val="20"/>
              </w:rPr>
              <w:t>款</w:t>
            </w:r>
            <w:r w:rsidRPr="00BA309B">
              <w:rPr>
                <w:rFonts w:eastAsia="標楷體" w:hint="eastAsia"/>
                <w:sz w:val="20"/>
              </w:rPr>
              <w:t>。</w:t>
            </w:r>
          </w:p>
        </w:tc>
      </w:tr>
      <w:tr w:rsidR="009A2DF8" w:rsidRPr="002430CD" w14:paraId="6CF3BA38"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591F0C" w14:textId="6F25124A" w:rsidR="009A2DF8" w:rsidRDefault="009A2DF8" w:rsidP="009A2DF8">
            <w:pPr>
              <w:kinsoku w:val="0"/>
              <w:overflowPunct w:val="0"/>
              <w:spacing w:line="260" w:lineRule="exact"/>
              <w:jc w:val="center"/>
              <w:rPr>
                <w:sz w:val="20"/>
                <w:szCs w:val="20"/>
              </w:rPr>
            </w:pPr>
            <w:r>
              <w:rPr>
                <w:rFonts w:hint="eastAsia"/>
                <w:sz w:val="20"/>
                <w:szCs w:val="20"/>
              </w:rPr>
              <w:t>53</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7C3B9791" w14:textId="77777777" w:rsidR="009A2DF8" w:rsidRPr="00DC55F5" w:rsidRDefault="009A2DF8" w:rsidP="009A2DF8">
            <w:pPr>
              <w:spacing w:line="260" w:lineRule="exact"/>
              <w:ind w:left="2"/>
              <w:jc w:val="both"/>
              <w:rPr>
                <w:rFonts w:eastAsia="標楷體"/>
                <w:sz w:val="20"/>
                <w:szCs w:val="20"/>
              </w:rPr>
            </w:pPr>
            <w:r w:rsidRPr="00DC55F5">
              <w:rPr>
                <w:rFonts w:eastAsia="標楷體"/>
                <w:sz w:val="20"/>
                <w:szCs w:val="20"/>
              </w:rPr>
              <w:t>內部控制聲明書之修正：</w:t>
            </w:r>
          </w:p>
          <w:p w14:paraId="15328B17" w14:textId="77777777" w:rsidR="009A2DF8" w:rsidRDefault="009A2DF8" w:rsidP="009A2DF8">
            <w:pPr>
              <w:spacing w:line="260" w:lineRule="exact"/>
              <w:ind w:left="2"/>
              <w:jc w:val="both"/>
              <w:rPr>
                <w:rFonts w:eastAsia="標楷體"/>
                <w:sz w:val="20"/>
                <w:szCs w:val="20"/>
              </w:rPr>
            </w:pPr>
            <w:r>
              <w:rPr>
                <w:rFonts w:eastAsia="標楷體" w:hint="eastAsia"/>
                <w:sz w:val="20"/>
                <w:szCs w:val="20"/>
              </w:rPr>
              <w:t>1.</w:t>
            </w:r>
            <w:r>
              <w:rPr>
                <w:rFonts w:eastAsia="標楷體" w:hint="eastAsia"/>
                <w:sz w:val="20"/>
                <w:szCs w:val="20"/>
              </w:rPr>
              <w:t>公告申報</w:t>
            </w:r>
            <w:r w:rsidRPr="00DC55F5">
              <w:rPr>
                <w:rFonts w:eastAsia="標楷體"/>
                <w:sz w:val="20"/>
                <w:szCs w:val="20"/>
              </w:rPr>
              <w:t>內部控制聲明書</w:t>
            </w:r>
            <w:r>
              <w:rPr>
                <w:rFonts w:eastAsia="標楷體" w:hint="eastAsia"/>
                <w:sz w:val="20"/>
                <w:szCs w:val="20"/>
              </w:rPr>
              <w:t>之</w:t>
            </w:r>
            <w:r w:rsidRPr="00DC55F5">
              <w:rPr>
                <w:rFonts w:eastAsia="標楷體"/>
                <w:sz w:val="20"/>
                <w:szCs w:val="20"/>
              </w:rPr>
              <w:t>修正原因及內容</w:t>
            </w:r>
            <w:r>
              <w:rPr>
                <w:rFonts w:eastAsia="標楷體" w:hint="eastAsia"/>
                <w:sz w:val="20"/>
                <w:szCs w:val="20"/>
              </w:rPr>
              <w:t>。</w:t>
            </w:r>
          </w:p>
          <w:p w14:paraId="4F0EBD1B" w14:textId="77777777" w:rsidR="009A2DF8" w:rsidRDefault="009A2DF8" w:rsidP="009A2DF8">
            <w:pPr>
              <w:spacing w:line="260" w:lineRule="exact"/>
              <w:ind w:left="2"/>
              <w:jc w:val="both"/>
              <w:rPr>
                <w:rFonts w:eastAsia="標楷體"/>
                <w:sz w:val="20"/>
                <w:szCs w:val="20"/>
              </w:rPr>
            </w:pPr>
          </w:p>
          <w:p w14:paraId="0379A727" w14:textId="77777777" w:rsidR="009A2DF8" w:rsidRDefault="009A2DF8" w:rsidP="009A2DF8">
            <w:pPr>
              <w:spacing w:line="260" w:lineRule="exact"/>
              <w:ind w:left="2"/>
              <w:jc w:val="both"/>
              <w:rPr>
                <w:rFonts w:eastAsia="標楷體"/>
                <w:sz w:val="20"/>
                <w:szCs w:val="20"/>
              </w:rPr>
            </w:pPr>
          </w:p>
          <w:p w14:paraId="2208BEF1" w14:textId="6D0E3DAF" w:rsidR="009A2DF8" w:rsidRDefault="009A2DF8" w:rsidP="009A2DF8">
            <w:pPr>
              <w:spacing w:line="260" w:lineRule="exact"/>
              <w:ind w:left="2"/>
              <w:jc w:val="both"/>
              <w:rPr>
                <w:rFonts w:ascii="標楷體" w:eastAsia="標楷體" w:hAnsi="標楷體"/>
                <w:sz w:val="20"/>
                <w:szCs w:val="20"/>
              </w:rPr>
            </w:pPr>
            <w:r>
              <w:rPr>
                <w:rFonts w:eastAsia="標楷體" w:hint="eastAsia"/>
                <w:sz w:val="20"/>
                <w:szCs w:val="20"/>
              </w:rPr>
              <w:t>2</w:t>
            </w:r>
            <w:r w:rsidRPr="00DC55F5">
              <w:rPr>
                <w:rFonts w:eastAsia="標楷體"/>
                <w:sz w:val="20"/>
                <w:szCs w:val="20"/>
              </w:rPr>
              <w:t>.</w:t>
            </w:r>
            <w:r>
              <w:rPr>
                <w:rFonts w:eastAsia="標楷體" w:hint="eastAsia"/>
                <w:sz w:val="20"/>
                <w:szCs w:val="20"/>
              </w:rPr>
              <w:t>上</w:t>
            </w:r>
            <w:r w:rsidRPr="00DC55F5">
              <w:rPr>
                <w:rFonts w:eastAsia="標楷體"/>
                <w:sz w:val="20"/>
                <w:szCs w:val="20"/>
              </w:rPr>
              <w:t>傳修正後</w:t>
            </w:r>
            <w:proofErr w:type="gramStart"/>
            <w:r w:rsidRPr="00DC55F5">
              <w:rPr>
                <w:rFonts w:eastAsia="標楷體"/>
                <w:sz w:val="20"/>
                <w:szCs w:val="20"/>
              </w:rPr>
              <w:t>之內控</w:t>
            </w:r>
            <w:proofErr w:type="gramEnd"/>
            <w:r w:rsidRPr="00DC55F5">
              <w:rPr>
                <w:rFonts w:eastAsia="標楷體"/>
                <w:sz w:val="20"/>
                <w:szCs w:val="20"/>
              </w:rPr>
              <w:t>聲明書</w:t>
            </w:r>
            <w:r>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615D75" w14:textId="77777777" w:rsidR="009A2DF8" w:rsidRDefault="009A2DF8" w:rsidP="009A2DF8">
            <w:pPr>
              <w:pStyle w:val="a3"/>
              <w:spacing w:line="260" w:lineRule="exact"/>
              <w:jc w:val="both"/>
              <w:rPr>
                <w:rFonts w:ascii="Times New Roman" w:eastAsia="標楷體" w:hAnsi="Times New Roman"/>
                <w:sz w:val="20"/>
              </w:rPr>
            </w:pPr>
          </w:p>
          <w:p w14:paraId="704B2725" w14:textId="77777777" w:rsidR="009A2DF8" w:rsidRPr="00DC55F5" w:rsidRDefault="009A2DF8" w:rsidP="009A2DF8">
            <w:pPr>
              <w:pStyle w:val="a3"/>
              <w:spacing w:line="260" w:lineRule="exact"/>
              <w:jc w:val="both"/>
              <w:rPr>
                <w:rFonts w:ascii="Times New Roman" w:eastAsia="標楷體" w:hAnsi="Times New Roman"/>
                <w:sz w:val="20"/>
              </w:rPr>
            </w:pPr>
            <w:r w:rsidRPr="00DC55F5">
              <w:rPr>
                <w:rFonts w:ascii="Times New Roman" w:eastAsia="標楷體" w:hAnsi="Times New Roman"/>
                <w:sz w:val="20"/>
              </w:rPr>
              <w:t>1.</w:t>
            </w:r>
            <w:r w:rsidRPr="00DC55F5">
              <w:rPr>
                <w:rFonts w:ascii="Times New Roman" w:eastAsia="標楷體" w:hAnsi="Times New Roman"/>
                <w:sz w:val="20"/>
              </w:rPr>
              <w:t>董事會決議日之次一營業日交易時間開始二小時前。</w:t>
            </w:r>
          </w:p>
          <w:p w14:paraId="0E29A7E3" w14:textId="77777777" w:rsidR="009A2DF8" w:rsidRPr="00DC55F5" w:rsidRDefault="009A2DF8" w:rsidP="009A2DF8">
            <w:pPr>
              <w:pStyle w:val="a3"/>
              <w:spacing w:line="260" w:lineRule="exact"/>
              <w:jc w:val="both"/>
              <w:rPr>
                <w:rFonts w:ascii="Times New Roman" w:eastAsia="標楷體" w:hAnsi="Times New Roman"/>
                <w:sz w:val="20"/>
              </w:rPr>
            </w:pPr>
          </w:p>
          <w:p w14:paraId="4491E424" w14:textId="6F1A633D" w:rsidR="009A2DF8" w:rsidRPr="004B793E" w:rsidRDefault="009A2DF8" w:rsidP="009A2DF8">
            <w:pPr>
              <w:pStyle w:val="a3"/>
              <w:spacing w:line="260" w:lineRule="exact"/>
              <w:jc w:val="both"/>
              <w:rPr>
                <w:rFonts w:ascii="標楷體" w:eastAsia="標楷體" w:hAnsi="標楷體"/>
                <w:sz w:val="20"/>
              </w:rPr>
            </w:pPr>
            <w:r w:rsidRPr="00DC55F5">
              <w:rPr>
                <w:rFonts w:ascii="Times New Roman" w:eastAsia="標楷體" w:hAnsi="Times New Roman"/>
                <w:sz w:val="20"/>
              </w:rPr>
              <w:t>2.</w:t>
            </w:r>
            <w:r w:rsidRPr="00DC55F5">
              <w:rPr>
                <w:rFonts w:ascii="Times New Roman" w:eastAsia="標楷體" w:hAnsi="Times New Roman"/>
                <w:sz w:val="20"/>
              </w:rPr>
              <w:t>於董事會通過之即日起算二日內。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5E08B4" w14:textId="77777777" w:rsidR="009A2DF8" w:rsidRDefault="009A2DF8" w:rsidP="009A2DF8">
            <w:pPr>
              <w:kinsoku w:val="0"/>
              <w:overflowPunct w:val="0"/>
              <w:spacing w:line="260" w:lineRule="exact"/>
              <w:jc w:val="both"/>
              <w:rPr>
                <w:rFonts w:eastAsia="標楷體"/>
                <w:sz w:val="20"/>
              </w:rPr>
            </w:pPr>
          </w:p>
          <w:p w14:paraId="4C80D0CF" w14:textId="77777777" w:rsidR="009A2DF8" w:rsidRPr="00DC55F5" w:rsidRDefault="009A2DF8" w:rsidP="009A2DF8">
            <w:pPr>
              <w:kinsoku w:val="0"/>
              <w:overflowPunct w:val="0"/>
              <w:spacing w:line="260" w:lineRule="exact"/>
              <w:jc w:val="both"/>
              <w:rPr>
                <w:rFonts w:eastAsia="標楷體"/>
                <w:sz w:val="20"/>
              </w:rPr>
            </w:pPr>
            <w:r w:rsidRPr="00DC55F5">
              <w:rPr>
                <w:rFonts w:eastAsia="標楷體"/>
                <w:sz w:val="20"/>
              </w:rPr>
              <w:t>1.</w:t>
            </w:r>
            <w:r w:rsidRPr="00DC55F5">
              <w:rPr>
                <w:rFonts w:eastAsia="標楷體"/>
                <w:sz w:val="20"/>
              </w:rPr>
              <w:t>輸入「公開資訊觀測站」</w:t>
            </w:r>
            <w:r w:rsidRPr="00DC55F5">
              <w:rPr>
                <w:rFonts w:eastAsia="標楷體"/>
                <w:sz w:val="20"/>
              </w:rPr>
              <w:t>(sii.twse.com.tw/</w:t>
            </w:r>
            <w:r w:rsidRPr="00DC55F5">
              <w:rPr>
                <w:rFonts w:eastAsia="標楷體"/>
                <w:sz w:val="20"/>
              </w:rPr>
              <w:t>重大訊息申報作業</w:t>
            </w:r>
            <w:r w:rsidRPr="00DC55F5">
              <w:rPr>
                <w:rFonts w:eastAsia="標楷體"/>
                <w:sz w:val="20"/>
              </w:rPr>
              <w:t>)</w:t>
            </w:r>
            <w:r w:rsidRPr="00DC55F5">
              <w:rPr>
                <w:rFonts w:eastAsia="標楷體"/>
                <w:sz w:val="20"/>
              </w:rPr>
              <w:t>做重大訊息公告。</w:t>
            </w:r>
          </w:p>
          <w:p w14:paraId="04D772DD" w14:textId="77777777" w:rsidR="009A2DF8" w:rsidRPr="00DC55F5" w:rsidRDefault="009A2DF8" w:rsidP="009A2DF8">
            <w:pPr>
              <w:kinsoku w:val="0"/>
              <w:overflowPunct w:val="0"/>
              <w:spacing w:line="260" w:lineRule="exact"/>
              <w:jc w:val="both"/>
              <w:rPr>
                <w:rFonts w:eastAsia="標楷體"/>
                <w:sz w:val="20"/>
              </w:rPr>
            </w:pPr>
          </w:p>
          <w:p w14:paraId="585E3DB5" w14:textId="77777777" w:rsidR="009A2DF8" w:rsidRPr="00DC55F5" w:rsidRDefault="009A2DF8" w:rsidP="009A2DF8">
            <w:pPr>
              <w:kinsoku w:val="0"/>
              <w:overflowPunct w:val="0"/>
              <w:spacing w:line="260" w:lineRule="exact"/>
              <w:jc w:val="both"/>
              <w:rPr>
                <w:rFonts w:eastAsia="標楷體"/>
                <w:sz w:val="20"/>
              </w:rPr>
            </w:pPr>
          </w:p>
          <w:p w14:paraId="2BEA0296" w14:textId="32723626" w:rsidR="009A2DF8" w:rsidRPr="00ED523A" w:rsidRDefault="009A2DF8" w:rsidP="009A2DF8">
            <w:pPr>
              <w:rPr>
                <w:rFonts w:eastAsia="標楷體"/>
                <w:sz w:val="20"/>
              </w:rPr>
            </w:pPr>
            <w:r w:rsidRPr="00DC55F5">
              <w:rPr>
                <w:rFonts w:eastAsia="標楷體"/>
                <w:sz w:val="20"/>
              </w:rPr>
              <w:t>2.</w:t>
            </w:r>
            <w:r w:rsidRPr="00DC55F5">
              <w:rPr>
                <w:rFonts w:eastAsia="標楷體"/>
                <w:sz w:val="20"/>
              </w:rPr>
              <w:t>輸入「公開資訊觀測站」</w:t>
            </w:r>
            <w:r w:rsidRPr="00DC55F5">
              <w:rPr>
                <w:rFonts w:eastAsia="標楷體"/>
                <w:sz w:val="20"/>
              </w:rPr>
              <w:t>(sii.twse.com.tw/</w:t>
            </w:r>
            <w:r w:rsidRPr="00DC55F5">
              <w:rPr>
                <w:rFonts w:eastAsia="標楷體"/>
                <w:sz w:val="20"/>
              </w:rPr>
              <w:t>内部稽核申報作業</w:t>
            </w:r>
            <w:r w:rsidRPr="00DC55F5">
              <w:rPr>
                <w:rFonts w:eastAsia="標楷體"/>
                <w:sz w:val="20"/>
              </w:rPr>
              <w:t>/</w:t>
            </w:r>
            <w:r w:rsidRPr="00DC55F5">
              <w:rPr>
                <w:rFonts w:eastAsia="標楷體"/>
                <w:sz w:val="20"/>
              </w:rPr>
              <w:t>内部控制制度聲明書公告</w:t>
            </w:r>
            <w:r w:rsidRPr="00DC55F5">
              <w:rPr>
                <w:rFonts w:eastAsia="標楷體"/>
                <w:sz w:val="20"/>
              </w:rPr>
              <w:t>)</w:t>
            </w:r>
            <w:r w:rsidRPr="00DC55F5">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2943122" w14:textId="77777777" w:rsidR="009A2DF8" w:rsidRPr="00DC55F5" w:rsidRDefault="009A2DF8" w:rsidP="00234CB3">
            <w:pPr>
              <w:kinsoku w:val="0"/>
              <w:overflowPunct w:val="0"/>
              <w:spacing w:line="260" w:lineRule="exact"/>
              <w:ind w:left="136" w:hanging="136"/>
              <w:jc w:val="both"/>
              <w:rPr>
                <w:rFonts w:eastAsia="標楷體"/>
                <w:sz w:val="20"/>
              </w:rPr>
            </w:pPr>
            <w:r w:rsidRPr="00DC55F5">
              <w:rPr>
                <w:rFonts w:eastAsia="標楷體"/>
                <w:sz w:val="20"/>
              </w:rPr>
              <w:t>1.</w:t>
            </w:r>
            <w:r w:rsidRPr="00DC55F5">
              <w:rPr>
                <w:rFonts w:eastAsia="標楷體"/>
                <w:sz w:val="20"/>
              </w:rPr>
              <w:t>公開發行公司建立內部控制制度處理準則第</w:t>
            </w:r>
            <w:r w:rsidRPr="00DC55F5">
              <w:rPr>
                <w:rFonts w:eastAsia="標楷體"/>
                <w:sz w:val="20"/>
              </w:rPr>
              <w:t>24</w:t>
            </w:r>
            <w:r w:rsidRPr="00DC55F5">
              <w:rPr>
                <w:rFonts w:eastAsia="標楷體"/>
                <w:sz w:val="20"/>
              </w:rPr>
              <w:t>條。</w:t>
            </w:r>
          </w:p>
          <w:p w14:paraId="6A2DE3AE" w14:textId="77777777" w:rsidR="009A2DF8" w:rsidRPr="00DC55F5" w:rsidRDefault="009A2DF8" w:rsidP="00234CB3">
            <w:pPr>
              <w:kinsoku w:val="0"/>
              <w:overflowPunct w:val="0"/>
              <w:spacing w:line="260" w:lineRule="exact"/>
              <w:ind w:left="136" w:hanging="136"/>
              <w:jc w:val="both"/>
              <w:rPr>
                <w:rFonts w:eastAsia="標楷體"/>
                <w:sz w:val="20"/>
              </w:rPr>
            </w:pPr>
            <w:r w:rsidRPr="00DC55F5">
              <w:rPr>
                <w:rFonts w:eastAsia="標楷體"/>
                <w:sz w:val="20"/>
              </w:rPr>
              <w:t>2.</w:t>
            </w:r>
            <w:r w:rsidRPr="00DC55F5">
              <w:rPr>
                <w:rFonts w:eastAsia="標楷體"/>
                <w:sz w:val="20"/>
              </w:rPr>
              <w:t>本公司對有價證券上市公司及境外指數股票型基金上市之境外基金機構資訊申報作業辦法第</w:t>
            </w:r>
            <w:r w:rsidRPr="00DC55F5">
              <w:rPr>
                <w:rFonts w:eastAsia="標楷體"/>
                <w:sz w:val="20"/>
              </w:rPr>
              <w:t>3</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p w14:paraId="4B71EF3C" w14:textId="7D846D7D" w:rsidR="009A2DF8" w:rsidRPr="00BA309B" w:rsidRDefault="009A2DF8" w:rsidP="00234CB3">
            <w:pPr>
              <w:kinsoku w:val="0"/>
              <w:overflowPunct w:val="0"/>
              <w:spacing w:line="260" w:lineRule="exact"/>
              <w:ind w:left="136" w:hanging="136"/>
              <w:jc w:val="both"/>
              <w:rPr>
                <w:rFonts w:eastAsia="標楷體"/>
                <w:sz w:val="20"/>
              </w:rPr>
            </w:pPr>
            <w:r w:rsidRPr="00DC55F5">
              <w:rPr>
                <w:rFonts w:eastAsia="標楷體"/>
                <w:sz w:val="20"/>
              </w:rPr>
              <w:t>3.</w:t>
            </w:r>
            <w:r w:rsidRPr="00DC55F5">
              <w:rPr>
                <w:rFonts w:eastAsia="標楷體"/>
                <w:sz w:val="20"/>
              </w:rPr>
              <w:t>本公司對有價證券上市公司重大訊息之查證暨公開處理程序第</w:t>
            </w:r>
            <w:r w:rsidRPr="00DC55F5">
              <w:rPr>
                <w:rFonts w:eastAsia="標楷體"/>
                <w:sz w:val="20"/>
              </w:rPr>
              <w:t>4</w:t>
            </w:r>
            <w:r w:rsidRPr="00DC55F5">
              <w:rPr>
                <w:rFonts w:eastAsia="標楷體"/>
                <w:sz w:val="20"/>
              </w:rPr>
              <w:t>條第</w:t>
            </w:r>
            <w:r w:rsidRPr="00DC55F5">
              <w:rPr>
                <w:rFonts w:eastAsia="標楷體"/>
                <w:sz w:val="20"/>
              </w:rPr>
              <w:t>1</w:t>
            </w:r>
            <w:r w:rsidRPr="00DC55F5">
              <w:rPr>
                <w:rFonts w:eastAsia="標楷體"/>
                <w:sz w:val="20"/>
              </w:rPr>
              <w:t>項第</w:t>
            </w:r>
            <w:r w:rsidRPr="00DC55F5">
              <w:rPr>
                <w:rFonts w:eastAsia="標楷體"/>
                <w:sz w:val="20"/>
              </w:rPr>
              <w:t>29</w:t>
            </w:r>
            <w:r w:rsidRPr="00DC55F5">
              <w:rPr>
                <w:rFonts w:eastAsia="標楷體"/>
                <w:sz w:val="20"/>
              </w:rPr>
              <w:t>款。</w:t>
            </w:r>
          </w:p>
        </w:tc>
      </w:tr>
      <w:tr w:rsidR="008335B4" w:rsidRPr="002430CD" w14:paraId="1E21441D"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3325E51" w14:textId="49C9F83A" w:rsidR="008335B4" w:rsidRDefault="008335B4" w:rsidP="008335B4">
            <w:pPr>
              <w:kinsoku w:val="0"/>
              <w:overflowPunct w:val="0"/>
              <w:spacing w:line="260" w:lineRule="exact"/>
              <w:jc w:val="center"/>
              <w:rPr>
                <w:sz w:val="20"/>
                <w:szCs w:val="20"/>
              </w:rPr>
            </w:pPr>
            <w:ins w:id="53" w:author="林芸卉" w:date="2025-12-12T17:38:00Z" w16du:dateUtc="2025-12-12T09:38:00Z">
              <w:r>
                <w:rPr>
                  <w:rFonts w:hint="eastAsia"/>
                  <w:sz w:val="20"/>
                  <w:szCs w:val="20"/>
                </w:rPr>
                <w:t>54</w:t>
              </w:r>
            </w:ins>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574F804" w14:textId="77777777" w:rsidR="008335B4" w:rsidRDefault="008335B4" w:rsidP="008335B4">
            <w:pPr>
              <w:spacing w:line="260" w:lineRule="exact"/>
              <w:jc w:val="both"/>
              <w:rPr>
                <w:ins w:id="54" w:author="林芸卉" w:date="2025-12-12T17:39:00Z" w16du:dateUtc="2025-12-12T09:39:00Z"/>
                <w:rFonts w:eastAsia="標楷體" w:hAnsi="標楷體"/>
                <w:sz w:val="20"/>
              </w:rPr>
            </w:pPr>
            <w:ins w:id="55" w:author="林芸卉" w:date="2025-12-12T17:39:00Z" w16du:dateUtc="2025-12-12T09:39:00Z">
              <w:r w:rsidRPr="0000511A">
                <w:rPr>
                  <w:rFonts w:eastAsia="標楷體" w:hAnsi="標楷體"/>
                  <w:sz w:val="20"/>
                </w:rPr>
                <w:t>1.</w:t>
              </w:r>
              <w:r>
                <w:rPr>
                  <w:rFonts w:eastAsia="標楷體" w:hAnsi="標楷體" w:hint="eastAsia"/>
                  <w:sz w:val="20"/>
                </w:rPr>
                <w:t>本國</w:t>
              </w:r>
              <w:r w:rsidRPr="00146D7C">
                <w:rPr>
                  <w:rFonts w:eastAsia="標楷體" w:hAnsi="標楷體" w:hint="eastAsia"/>
                  <w:sz w:val="20"/>
                </w:rPr>
                <w:t>上市公司</w:t>
              </w:r>
              <w:r w:rsidRPr="0000511A">
                <w:rPr>
                  <w:rFonts w:eastAsia="標楷體" w:hAnsi="標楷體" w:hint="eastAsia"/>
                  <w:sz w:val="20"/>
                </w:rPr>
                <w:t>基層員工調整薪資或分派酬勞之相關資訊。</w:t>
              </w:r>
            </w:ins>
          </w:p>
          <w:p w14:paraId="135B6D19" w14:textId="77777777" w:rsidR="008335B4" w:rsidRDefault="008335B4" w:rsidP="008335B4">
            <w:pPr>
              <w:spacing w:line="260" w:lineRule="exact"/>
              <w:jc w:val="both"/>
              <w:rPr>
                <w:ins w:id="56" w:author="林芸卉" w:date="2025-12-12T17:39:00Z" w16du:dateUtc="2025-12-12T09:39:00Z"/>
                <w:rFonts w:eastAsia="標楷體" w:hAnsi="標楷體"/>
                <w:sz w:val="20"/>
              </w:rPr>
            </w:pPr>
          </w:p>
          <w:p w14:paraId="3575220A" w14:textId="77777777" w:rsidR="008335B4" w:rsidRDefault="008335B4" w:rsidP="008335B4">
            <w:pPr>
              <w:spacing w:line="260" w:lineRule="exact"/>
              <w:jc w:val="both"/>
              <w:rPr>
                <w:ins w:id="57" w:author="林芸卉" w:date="2025-12-12T17:39:00Z" w16du:dateUtc="2025-12-12T09:39:00Z"/>
                <w:rFonts w:eastAsia="標楷體" w:hAnsi="標楷體"/>
                <w:sz w:val="20"/>
              </w:rPr>
            </w:pPr>
          </w:p>
          <w:p w14:paraId="69A797D2" w14:textId="77777777" w:rsidR="008335B4" w:rsidRDefault="008335B4" w:rsidP="008335B4">
            <w:pPr>
              <w:spacing w:line="260" w:lineRule="exact"/>
              <w:jc w:val="both"/>
              <w:rPr>
                <w:ins w:id="58" w:author="林芸卉" w:date="2025-12-12T17:39:00Z" w16du:dateUtc="2025-12-12T09:39:00Z"/>
                <w:rFonts w:eastAsia="標楷體" w:hAnsi="標楷體"/>
                <w:sz w:val="20"/>
              </w:rPr>
            </w:pPr>
          </w:p>
          <w:p w14:paraId="5D784A59" w14:textId="77777777" w:rsidR="008335B4" w:rsidRDefault="008335B4" w:rsidP="008335B4">
            <w:pPr>
              <w:spacing w:line="260" w:lineRule="exact"/>
              <w:jc w:val="both"/>
              <w:rPr>
                <w:ins w:id="59" w:author="林芸卉" w:date="2025-12-12T17:39:00Z" w16du:dateUtc="2025-12-12T09:39:00Z"/>
                <w:rFonts w:eastAsia="標楷體" w:hAnsi="標楷體"/>
                <w:sz w:val="20"/>
              </w:rPr>
            </w:pPr>
          </w:p>
          <w:p w14:paraId="6AC92A39" w14:textId="77777777" w:rsidR="008335B4" w:rsidRPr="002C0D2B" w:rsidRDefault="008335B4" w:rsidP="008335B4">
            <w:pPr>
              <w:spacing w:line="260" w:lineRule="exact"/>
              <w:jc w:val="both"/>
              <w:rPr>
                <w:ins w:id="60" w:author="林芸卉" w:date="2025-12-12T17:39:00Z" w16du:dateUtc="2025-12-12T09:39:00Z"/>
                <w:rFonts w:eastAsia="標楷體" w:hAnsi="標楷體"/>
                <w:sz w:val="20"/>
              </w:rPr>
            </w:pPr>
          </w:p>
          <w:p w14:paraId="4265AA25" w14:textId="77777777" w:rsidR="008335B4" w:rsidRDefault="008335B4" w:rsidP="008335B4">
            <w:pPr>
              <w:spacing w:line="260" w:lineRule="exact"/>
              <w:jc w:val="both"/>
              <w:rPr>
                <w:ins w:id="61" w:author="林芸卉" w:date="2025-12-12T17:39:00Z" w16du:dateUtc="2025-12-12T09:39:00Z"/>
                <w:rFonts w:eastAsia="標楷體" w:hAnsi="標楷體"/>
                <w:sz w:val="20"/>
              </w:rPr>
            </w:pPr>
            <w:ins w:id="62" w:author="林芸卉" w:date="2025-12-12T17:39:00Z" w16du:dateUtc="2025-12-12T09:39:00Z">
              <w:r w:rsidRPr="0000511A">
                <w:rPr>
                  <w:rFonts w:eastAsia="標楷體" w:hAnsi="標楷體"/>
                  <w:sz w:val="20"/>
                </w:rPr>
                <w:t>2.</w:t>
              </w:r>
              <w:r>
                <w:rPr>
                  <w:rFonts w:eastAsia="標楷體" w:hAnsi="標楷體" w:hint="eastAsia"/>
                  <w:sz w:val="20"/>
                </w:rPr>
                <w:t>前項</w:t>
              </w:r>
              <w:proofErr w:type="gramStart"/>
              <w:r>
                <w:rPr>
                  <w:rFonts w:eastAsia="標楷體" w:hAnsi="標楷體" w:hint="eastAsia"/>
                  <w:sz w:val="20"/>
                </w:rPr>
                <w:t>提撥</w:t>
              </w:r>
              <w:proofErr w:type="gramEnd"/>
              <w:r>
                <w:rPr>
                  <w:rFonts w:eastAsia="標楷體" w:hAnsi="標楷體" w:hint="eastAsia"/>
                  <w:sz w:val="20"/>
                </w:rPr>
                <w:t>金額</w:t>
              </w:r>
              <w:r w:rsidRPr="00877B67">
                <w:rPr>
                  <w:rFonts w:eastAsia="標楷體" w:hAnsi="標楷體" w:hint="eastAsia"/>
                  <w:sz w:val="20"/>
                </w:rPr>
                <w:t>與認列費用年度估列金額有差異者，</w:t>
              </w:r>
              <w:r>
                <w:rPr>
                  <w:rFonts w:eastAsia="標楷體" w:hAnsi="標楷體" w:hint="eastAsia"/>
                  <w:sz w:val="20"/>
                </w:rPr>
                <w:t>其</w:t>
              </w:r>
              <w:r w:rsidRPr="00877B67">
                <w:rPr>
                  <w:rFonts w:eastAsia="標楷體" w:hAnsi="標楷體" w:hint="eastAsia"/>
                  <w:sz w:val="20"/>
                </w:rPr>
                <w:t>差異數、原因及處理情形</w:t>
              </w:r>
              <w:r>
                <w:rPr>
                  <w:rFonts w:eastAsia="標楷體" w:hAnsi="標楷體" w:hint="eastAsia"/>
                  <w:sz w:val="20"/>
                </w:rPr>
                <w:t>。</w:t>
              </w:r>
            </w:ins>
          </w:p>
          <w:p w14:paraId="4E591CBF" w14:textId="77777777" w:rsidR="008335B4" w:rsidRPr="00DC55F5" w:rsidRDefault="008335B4" w:rsidP="008335B4">
            <w:pPr>
              <w:spacing w:line="260" w:lineRule="exact"/>
              <w:ind w:left="2"/>
              <w:jc w:val="both"/>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3D1466" w14:textId="77777777" w:rsidR="008335B4" w:rsidRDefault="008335B4" w:rsidP="008335B4">
            <w:pPr>
              <w:pStyle w:val="a3"/>
              <w:spacing w:line="260" w:lineRule="exact"/>
              <w:jc w:val="both"/>
              <w:rPr>
                <w:ins w:id="63" w:author="林芸卉" w:date="2025-12-12T17:39:00Z" w16du:dateUtc="2025-12-12T09:39:00Z"/>
                <w:rFonts w:ascii="Times New Roman" w:eastAsia="標楷體" w:hAnsi="Times New Roman"/>
                <w:sz w:val="20"/>
              </w:rPr>
            </w:pPr>
            <w:ins w:id="64" w:author="林芸卉" w:date="2025-12-12T17:39:00Z" w16du:dateUtc="2025-12-12T09:39:00Z">
              <w:r>
                <w:rPr>
                  <w:rFonts w:ascii="Times New Roman" w:eastAsia="標楷體" w:hAnsi="Times New Roman" w:hint="eastAsia"/>
                  <w:sz w:val="20"/>
                </w:rPr>
                <w:t>1.</w:t>
              </w:r>
              <w:r w:rsidRPr="00DC0A33">
                <w:rPr>
                  <w:rFonts w:ascii="Times New Roman" w:eastAsia="標楷體" w:hAnsi="Times New Roman" w:hint="eastAsia"/>
                  <w:sz w:val="20"/>
                </w:rPr>
                <w:t>應於董事會決議後二日內申報；若公司未獲利或獲利扣除累積虧損無餘額可供</w:t>
              </w:r>
              <w:proofErr w:type="gramStart"/>
              <w:r w:rsidRPr="00DC0A33">
                <w:rPr>
                  <w:rFonts w:ascii="Times New Roman" w:eastAsia="標楷體" w:hAnsi="Times New Roman" w:hint="eastAsia"/>
                  <w:sz w:val="20"/>
                </w:rPr>
                <w:t>提撥</w:t>
              </w:r>
              <w:proofErr w:type="gramEnd"/>
              <w:r w:rsidRPr="00DC0A33">
                <w:rPr>
                  <w:rFonts w:ascii="Times New Roman" w:eastAsia="標楷體" w:hAnsi="Times New Roman" w:hint="eastAsia"/>
                  <w:sz w:val="20"/>
                </w:rPr>
                <w:t>，未經董事會決議者，應於董事會通過年度財務報告後二日內申報</w:t>
              </w:r>
              <w:r>
                <w:rPr>
                  <w:rFonts w:ascii="Times New Roman" w:eastAsia="標楷體" w:hAnsi="Times New Roman" w:hint="eastAsia"/>
                  <w:sz w:val="20"/>
                </w:rPr>
                <w:t>。</w:t>
              </w:r>
            </w:ins>
          </w:p>
          <w:p w14:paraId="2F44676B" w14:textId="77777777" w:rsidR="008335B4" w:rsidRDefault="008335B4" w:rsidP="008335B4">
            <w:pPr>
              <w:pStyle w:val="a3"/>
              <w:spacing w:line="260" w:lineRule="exact"/>
              <w:ind w:left="360"/>
              <w:jc w:val="both"/>
              <w:rPr>
                <w:ins w:id="65" w:author="林芸卉" w:date="2025-12-12T17:39:00Z" w16du:dateUtc="2025-12-12T09:39:00Z"/>
                <w:rFonts w:ascii="Times New Roman" w:eastAsia="標楷體" w:hAnsi="Times New Roman"/>
                <w:sz w:val="20"/>
              </w:rPr>
            </w:pPr>
          </w:p>
          <w:p w14:paraId="4BB0A4A0" w14:textId="6E404FF5" w:rsidR="008335B4" w:rsidRDefault="008335B4" w:rsidP="008335B4">
            <w:pPr>
              <w:pStyle w:val="a3"/>
              <w:spacing w:line="260" w:lineRule="exact"/>
              <w:jc w:val="both"/>
              <w:rPr>
                <w:rFonts w:ascii="Times New Roman" w:eastAsia="標楷體" w:hAnsi="Times New Roman"/>
                <w:sz w:val="20"/>
              </w:rPr>
            </w:pPr>
            <w:ins w:id="66" w:author="林芸卉" w:date="2025-12-12T17:39:00Z" w16du:dateUtc="2025-12-12T09:39:00Z">
              <w:r w:rsidRPr="00285C81">
                <w:rPr>
                  <w:rFonts w:ascii="Times New Roman" w:eastAsia="標楷體" w:hAnsi="Times New Roman" w:hint="eastAsia"/>
                  <w:sz w:val="20"/>
                </w:rPr>
                <w:t>2.</w:t>
              </w:r>
              <w:r w:rsidRPr="00285C81">
                <w:rPr>
                  <w:rFonts w:ascii="Times New Roman" w:eastAsia="標楷體" w:hAnsi="Times New Roman" w:hint="eastAsia"/>
                  <w:sz w:val="20"/>
                </w:rPr>
                <w:t>應於董事會決議或年度財務報告公告後二日內申報</w:t>
              </w:r>
              <w:r>
                <w:rPr>
                  <w:rFonts w:ascii="Times New Roman" w:eastAsia="標楷體" w:hAnsi="Times New Roman" w:hint="eastAsia"/>
                  <w:sz w:val="20"/>
                </w:rPr>
                <w:t>。</w:t>
              </w:r>
            </w:ins>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2A874C7" w14:textId="1449C1DC" w:rsidR="008335B4" w:rsidRDefault="008335B4" w:rsidP="008335B4">
            <w:pPr>
              <w:kinsoku w:val="0"/>
              <w:overflowPunct w:val="0"/>
              <w:spacing w:line="260" w:lineRule="exact"/>
              <w:jc w:val="both"/>
              <w:rPr>
                <w:rFonts w:eastAsia="標楷體" w:hint="eastAsia"/>
                <w:sz w:val="20"/>
              </w:rPr>
            </w:pPr>
            <w:ins w:id="67" w:author="林芸卉" w:date="2025-12-12T17:39:00Z" w16du:dateUtc="2025-12-12T09:39:00Z">
              <w:r w:rsidRPr="00715EBE">
                <w:rPr>
                  <w:rFonts w:eastAsia="標楷體" w:hint="eastAsia"/>
                  <w:sz w:val="20"/>
                </w:rPr>
                <w:t>1.</w:t>
              </w:r>
              <w:r w:rsidRPr="00715EBE">
                <w:rPr>
                  <w:rFonts w:eastAsia="標楷體" w:hint="eastAsia"/>
                  <w:sz w:val="20"/>
                </w:rPr>
                <w:t>輸入「公開資訊觀測站」</w:t>
              </w:r>
              <w:r w:rsidRPr="00715EBE">
                <w:rPr>
                  <w:rFonts w:eastAsia="標楷體" w:hint="eastAsia"/>
                  <w:sz w:val="20"/>
                </w:rPr>
                <w:t>(sii.twse.com.tw/</w:t>
              </w:r>
              <w:r w:rsidRPr="00B8469F">
                <w:rPr>
                  <w:rFonts w:eastAsia="標楷體" w:hint="eastAsia"/>
                  <w:sz w:val="20"/>
                </w:rPr>
                <w:t>基層員工調整薪資或分派酬勞申報作業</w:t>
              </w:r>
              <w:r w:rsidRPr="00715EBE">
                <w:rPr>
                  <w:rFonts w:eastAsia="標楷體" w:hint="eastAsia"/>
                  <w:sz w:val="20"/>
                </w:rPr>
                <w:t>。</w:t>
              </w:r>
            </w:ins>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394CA4A" w14:textId="2FE567E4" w:rsidR="008335B4" w:rsidRPr="00DC55F5" w:rsidRDefault="008335B4" w:rsidP="00234CB3">
            <w:pPr>
              <w:kinsoku w:val="0"/>
              <w:overflowPunct w:val="0"/>
              <w:spacing w:line="260" w:lineRule="exact"/>
              <w:ind w:left="136" w:hanging="136"/>
              <w:jc w:val="both"/>
              <w:rPr>
                <w:rFonts w:eastAsia="標楷體"/>
                <w:sz w:val="20"/>
              </w:rPr>
              <w:pPrChange w:id="68" w:author="林芸卉" w:date="2025-12-15T10:01:00Z" w16du:dateUtc="2025-12-15T02:01:00Z">
                <w:pPr>
                  <w:kinsoku w:val="0"/>
                  <w:overflowPunct w:val="0"/>
                  <w:spacing w:line="260" w:lineRule="exact"/>
                </w:pPr>
              </w:pPrChange>
            </w:pPr>
            <w:ins w:id="69" w:author="林芸卉" w:date="2025-12-12T17:39:00Z" w16du:dateUtc="2025-12-12T09:39:00Z">
              <w:r>
                <w:rPr>
                  <w:rFonts w:eastAsia="標楷體" w:hint="eastAsia"/>
                  <w:sz w:val="20"/>
                </w:rPr>
                <w:t>1.</w:t>
              </w:r>
              <w:r w:rsidRPr="00146D7C">
                <w:rPr>
                  <w:rFonts w:eastAsia="標楷體" w:hint="eastAsia"/>
                  <w:sz w:val="20"/>
                </w:rPr>
                <w:t>對有價證券上市公司及境外指數股票型基金上市之境外基金機構資訊申報作業辦法第</w:t>
              </w:r>
              <w:r w:rsidRPr="00146D7C">
                <w:rPr>
                  <w:rFonts w:eastAsia="標楷體" w:hint="eastAsia"/>
                  <w:sz w:val="20"/>
                </w:rPr>
                <w:t>3</w:t>
              </w:r>
              <w:r w:rsidRPr="00146D7C">
                <w:rPr>
                  <w:rFonts w:eastAsia="標楷體" w:hint="eastAsia"/>
                  <w:sz w:val="20"/>
                </w:rPr>
                <w:t>條第</w:t>
              </w:r>
              <w:r w:rsidRPr="00146D7C">
                <w:rPr>
                  <w:rFonts w:eastAsia="標楷體" w:hint="eastAsia"/>
                  <w:sz w:val="20"/>
                </w:rPr>
                <w:t>2</w:t>
              </w:r>
              <w:r w:rsidRPr="00146D7C">
                <w:rPr>
                  <w:rFonts w:eastAsia="標楷體" w:hint="eastAsia"/>
                  <w:sz w:val="20"/>
                </w:rPr>
                <w:t>項第</w:t>
              </w:r>
              <w:r w:rsidRPr="00146D7C">
                <w:rPr>
                  <w:rFonts w:eastAsia="標楷體" w:hint="eastAsia"/>
                  <w:sz w:val="20"/>
                </w:rPr>
                <w:t>36</w:t>
              </w:r>
              <w:r w:rsidRPr="00146D7C">
                <w:rPr>
                  <w:rFonts w:eastAsia="標楷體" w:hint="eastAsia"/>
                  <w:sz w:val="20"/>
                </w:rPr>
                <w:t>款</w:t>
              </w:r>
              <w:r>
                <w:rPr>
                  <w:rFonts w:eastAsia="標楷體" w:hint="eastAsia"/>
                  <w:sz w:val="20"/>
                </w:rPr>
                <w:t>。</w:t>
              </w:r>
            </w:ins>
          </w:p>
        </w:tc>
      </w:tr>
    </w:tbl>
    <w:p w14:paraId="5F9CAEB3" w14:textId="23B95A92" w:rsidR="00610EDC" w:rsidRPr="002430CD" w:rsidRDefault="00610EDC" w:rsidP="00B01169">
      <w:pPr>
        <w:spacing w:line="260" w:lineRule="exact"/>
        <w:jc w:val="both"/>
        <w:rPr>
          <w:rFonts w:eastAsia="標楷體"/>
        </w:rPr>
      </w:pP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B3764" w:rsidRPr="002430CD" w14:paraId="5181309D" w14:textId="77777777">
        <w:trPr>
          <w:cantSplit/>
          <w:tblHeader/>
        </w:trPr>
        <w:tc>
          <w:tcPr>
            <w:tcW w:w="15000" w:type="dxa"/>
            <w:gridSpan w:val="5"/>
            <w:tcBorders>
              <w:top w:val="nil"/>
              <w:left w:val="nil"/>
              <w:bottom w:val="nil"/>
              <w:right w:val="nil"/>
            </w:tcBorders>
            <w:vAlign w:val="center"/>
          </w:tcPr>
          <w:p w14:paraId="18E7003E" w14:textId="4A3ECCB4" w:rsidR="002B3764" w:rsidRPr="002430CD" w:rsidRDefault="002B3764" w:rsidP="00AA2615">
            <w:pPr>
              <w:kinsoku w:val="0"/>
              <w:overflowPunct w:val="0"/>
              <w:spacing w:line="400" w:lineRule="exact"/>
              <w:jc w:val="center"/>
              <w:rPr>
                <w:rFonts w:eastAsia="標楷體"/>
                <w:b/>
                <w:sz w:val="40"/>
              </w:rPr>
            </w:pPr>
            <w:r w:rsidRPr="002430CD">
              <w:rPr>
                <w:rFonts w:eastAsia="標楷體" w:hint="eastAsia"/>
                <w:b/>
                <w:sz w:val="40"/>
              </w:rPr>
              <w:t>上市有價證券發行人應辦業務事項一覽表</w:t>
            </w:r>
          </w:p>
          <w:p w14:paraId="710114A0" w14:textId="77777777" w:rsidR="002B3764" w:rsidRPr="002430CD" w:rsidRDefault="002B3764" w:rsidP="00B01169">
            <w:pPr>
              <w:kinsoku w:val="0"/>
              <w:overflowPunct w:val="0"/>
              <w:spacing w:line="400" w:lineRule="exact"/>
              <w:jc w:val="both"/>
              <w:rPr>
                <w:rFonts w:eastAsia="標楷體"/>
                <w:sz w:val="20"/>
              </w:rPr>
            </w:pPr>
            <w:r w:rsidRPr="002430CD">
              <w:rPr>
                <w:rFonts w:eastAsia="標楷體" w:hint="eastAsia"/>
                <w:sz w:val="20"/>
              </w:rPr>
              <w:t>壹、股票上市公司</w:t>
            </w:r>
          </w:p>
        </w:tc>
      </w:tr>
      <w:tr w:rsidR="002B3764" w:rsidRPr="002430CD" w14:paraId="0FA8CED7" w14:textId="77777777">
        <w:trPr>
          <w:cantSplit/>
          <w:tblHeader/>
        </w:trPr>
        <w:tc>
          <w:tcPr>
            <w:tcW w:w="15000" w:type="dxa"/>
            <w:gridSpan w:val="5"/>
            <w:tcBorders>
              <w:top w:val="nil"/>
              <w:left w:val="nil"/>
              <w:bottom w:val="nil"/>
              <w:right w:val="nil"/>
            </w:tcBorders>
            <w:vAlign w:val="center"/>
          </w:tcPr>
          <w:p w14:paraId="6432E5DA" w14:textId="69596E3E" w:rsidR="002B3764" w:rsidRPr="002430CD" w:rsidRDefault="002B3764" w:rsidP="00A550BC">
            <w:pPr>
              <w:kinsoku w:val="0"/>
              <w:overflowPunct w:val="0"/>
              <w:spacing w:line="260" w:lineRule="exact"/>
              <w:ind w:left="240"/>
              <w:jc w:val="both"/>
              <w:rPr>
                <w:rFonts w:eastAsia="標楷體"/>
                <w:sz w:val="20"/>
              </w:rPr>
            </w:pPr>
            <w:r w:rsidRPr="002430CD">
              <w:rPr>
                <w:rFonts w:eastAsia="標楷體" w:hint="eastAsia"/>
                <w:sz w:val="20"/>
              </w:rPr>
              <w:t>三、股票即將上市公司：</w:t>
            </w:r>
            <w:r w:rsidRPr="002430CD">
              <w:rPr>
                <w:rFonts w:eastAsia="標楷體" w:hint="eastAsia"/>
                <w:sz w:val="20"/>
              </w:rPr>
              <w:t xml:space="preserve">                                           </w:t>
            </w:r>
            <w:r w:rsidR="00484FB3">
              <w:rPr>
                <w:rFonts w:eastAsia="標楷體" w:hint="eastAsia"/>
                <w:sz w:val="20"/>
              </w:rPr>
              <w:t xml:space="preserve">                               </w:t>
            </w:r>
            <w:r w:rsidRPr="002430CD">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sidR="00EE034B">
              <w:rPr>
                <w:rFonts w:eastAsia="標楷體" w:hint="eastAsia"/>
                <w:sz w:val="20"/>
              </w:rPr>
              <w:t>印製</w:t>
            </w:r>
          </w:p>
        </w:tc>
      </w:tr>
      <w:tr w:rsidR="002B3764" w:rsidRPr="002430CD" w14:paraId="29B59254" w14:textId="77777777">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5A13BE22"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427208C0"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2BC684E5"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79E5022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6191995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7EC8CD9B"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5BB5890" w14:textId="77777777" w:rsidR="002B3764" w:rsidRPr="002430CD" w:rsidRDefault="002B3764" w:rsidP="00C02571">
            <w:pPr>
              <w:kinsoku w:val="0"/>
              <w:overflowPunct w:val="0"/>
              <w:spacing w:line="260" w:lineRule="exact"/>
              <w:jc w:val="center"/>
              <w:rPr>
                <w:rFonts w:eastAsia="標楷體"/>
                <w:sz w:val="20"/>
              </w:rPr>
            </w:pPr>
            <w:r w:rsidRPr="002430CD">
              <w:rPr>
                <w:rFonts w:eastAsia="標楷體" w:hint="eastAsia"/>
                <w:sz w:val="20"/>
              </w:rPr>
              <w:t>1</w:t>
            </w:r>
            <w:r w:rsidR="005509CF" w:rsidRPr="002430CD">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6F41610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申請上市</w:t>
            </w:r>
            <w:r w:rsidR="005710FE" w:rsidRPr="002430CD">
              <w:rPr>
                <w:rFonts w:eastAsia="標楷體" w:hint="eastAsia"/>
                <w:sz w:val="20"/>
              </w:rPr>
              <w:t>掛牌買賣</w:t>
            </w:r>
          </w:p>
        </w:tc>
        <w:tc>
          <w:tcPr>
            <w:tcW w:w="2160" w:type="dxa"/>
            <w:tcBorders>
              <w:top w:val="single" w:sz="4" w:space="0" w:color="auto"/>
              <w:left w:val="single" w:sz="4" w:space="0" w:color="auto"/>
              <w:bottom w:val="single" w:sz="4" w:space="0" w:color="auto"/>
              <w:right w:val="single" w:sz="4" w:space="0" w:color="auto"/>
            </w:tcBorders>
          </w:tcPr>
          <w:p w14:paraId="3A3540A2" w14:textId="77777777" w:rsidR="002B3764" w:rsidRPr="002430CD" w:rsidRDefault="00C47D0F" w:rsidP="00B01169">
            <w:pPr>
              <w:kinsoku w:val="0"/>
              <w:overflowPunct w:val="0"/>
              <w:spacing w:line="260" w:lineRule="exact"/>
              <w:jc w:val="both"/>
              <w:rPr>
                <w:rFonts w:eastAsia="標楷體"/>
                <w:sz w:val="20"/>
              </w:rPr>
            </w:pPr>
            <w:r w:rsidRPr="002430CD">
              <w:rPr>
                <w:rFonts w:eastAsia="標楷體" w:hint="eastAsia"/>
                <w:sz w:val="20"/>
              </w:rPr>
              <w:t>預定</w:t>
            </w:r>
            <w:r w:rsidR="002B3764" w:rsidRPr="002430CD">
              <w:rPr>
                <w:rFonts w:eastAsia="標楷體" w:hint="eastAsia"/>
                <w:sz w:val="20"/>
              </w:rPr>
              <w:t>上市掛牌買賣</w:t>
            </w:r>
            <w:r w:rsidRPr="002430CD">
              <w:rPr>
                <w:rFonts w:eastAsia="標楷體" w:hint="eastAsia"/>
                <w:sz w:val="20"/>
              </w:rPr>
              <w:t>日</w:t>
            </w:r>
            <w:r w:rsidR="002B3764" w:rsidRPr="002430CD">
              <w:rPr>
                <w:rFonts w:eastAsia="標楷體" w:hint="eastAsia"/>
                <w:sz w:val="20"/>
              </w:rPr>
              <w:t>前</w:t>
            </w:r>
            <w:r w:rsidR="00EB4EE2" w:rsidRPr="002430CD">
              <w:rPr>
                <w:rFonts w:eastAsia="標楷體" w:hint="eastAsia"/>
                <w:sz w:val="20"/>
              </w:rPr>
              <w:t>二</w:t>
            </w:r>
            <w:r w:rsidR="002B3764" w:rsidRPr="002430CD">
              <w:rPr>
                <w:rFonts w:eastAsia="標楷體" w:hint="eastAsia"/>
                <w:sz w:val="20"/>
              </w:rPr>
              <w:t>個營業日</w:t>
            </w:r>
            <w:r w:rsidRPr="002430CD">
              <w:rPr>
                <w:rFonts w:eastAsia="標楷體" w:hint="eastAsia"/>
                <w:sz w:val="20"/>
              </w:rPr>
              <w:t>以前</w:t>
            </w:r>
            <w:r w:rsidR="005509CF" w:rsidRPr="002430CD">
              <w:rPr>
                <w:rFonts w:eastAsia="標楷體" w:hint="eastAsia"/>
                <w:sz w:val="20"/>
              </w:rPr>
              <w:t>（為便於前置作業進行，請儘早將相關資料送本部辦理）</w:t>
            </w:r>
            <w:r w:rsidR="002B3764" w:rsidRPr="002430CD">
              <w:rPr>
                <w:rFonts w:eastAsia="標楷體"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27FD6C15"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1.</w:t>
            </w:r>
            <w:r w:rsidR="00BE7F66" w:rsidRPr="002430CD">
              <w:rPr>
                <w:rFonts w:eastAsia="標楷體" w:hint="eastAsia"/>
                <w:sz w:val="20"/>
              </w:rPr>
              <w:t>申報書及</w:t>
            </w:r>
            <w:r w:rsidR="00FB6C50" w:rsidRPr="002430CD">
              <w:rPr>
                <w:rFonts w:eastAsia="標楷體" w:hint="eastAsia"/>
                <w:sz w:val="20"/>
              </w:rPr>
              <w:t>其</w:t>
            </w:r>
            <w:r w:rsidR="00BE7F66" w:rsidRPr="002430CD">
              <w:rPr>
                <w:rFonts w:eastAsia="標楷體" w:hint="eastAsia"/>
                <w:sz w:val="20"/>
              </w:rPr>
              <w:t>附件</w:t>
            </w:r>
            <w:r w:rsidRPr="002430CD">
              <w:rPr>
                <w:rFonts w:eastAsia="標楷體" w:hint="eastAsia"/>
                <w:sz w:val="20"/>
              </w:rPr>
              <w:t>。</w:t>
            </w:r>
          </w:p>
          <w:p w14:paraId="40282451" w14:textId="77777777" w:rsidR="005509CF" w:rsidRPr="002430CD" w:rsidRDefault="005509CF" w:rsidP="005509CF">
            <w:pPr>
              <w:kinsoku w:val="0"/>
              <w:overflowPunct w:val="0"/>
              <w:spacing w:line="260" w:lineRule="exact"/>
              <w:ind w:left="140" w:hanging="140"/>
              <w:jc w:val="both"/>
              <w:rPr>
                <w:rFonts w:eastAsia="標楷體"/>
                <w:sz w:val="20"/>
              </w:rPr>
            </w:pPr>
            <w:r w:rsidRPr="002430CD">
              <w:rPr>
                <w:rFonts w:eastAsia="標楷體" w:hint="eastAsia"/>
                <w:sz w:val="20"/>
              </w:rPr>
              <w:t>2.</w:t>
            </w:r>
            <w:r w:rsidRPr="002430CD">
              <w:rPr>
                <w:rFonts w:eastAsia="標楷體" w:hint="eastAsia"/>
                <w:sz w:val="20"/>
              </w:rPr>
              <w:t>股權分散表一份</w:t>
            </w:r>
            <w:r w:rsidR="000B58FB" w:rsidRPr="002430CD">
              <w:rPr>
                <w:rFonts w:eastAsia="標楷體" w:hint="eastAsia"/>
                <w:sz w:val="20"/>
              </w:rPr>
              <w:t>。</w:t>
            </w:r>
            <w:r w:rsidRPr="002430CD">
              <w:rPr>
                <w:rFonts w:eastAsia="標楷體" w:hint="eastAsia"/>
                <w:sz w:val="20"/>
              </w:rPr>
              <w:t>（辦理公開承銷者，最遲於掛牌日前一日中午</w:t>
            </w:r>
            <w:r w:rsidRPr="002430CD">
              <w:rPr>
                <w:rFonts w:eastAsia="標楷體" w:hint="eastAsia"/>
                <w:sz w:val="20"/>
              </w:rPr>
              <w:t>12</w:t>
            </w:r>
            <w:r w:rsidRPr="002430CD">
              <w:rPr>
                <w:rFonts w:eastAsia="標楷體" w:hint="eastAsia"/>
                <w:sz w:val="20"/>
              </w:rPr>
              <w:t>時前補送）。</w:t>
            </w:r>
          </w:p>
          <w:p w14:paraId="5F06043A" w14:textId="77777777" w:rsidR="005509CF" w:rsidRPr="002430CD" w:rsidRDefault="005509CF" w:rsidP="005509CF">
            <w:pPr>
              <w:kinsoku w:val="0"/>
              <w:overflowPunct w:val="0"/>
              <w:spacing w:line="260" w:lineRule="exact"/>
              <w:jc w:val="both"/>
              <w:rPr>
                <w:rFonts w:eastAsia="標楷體"/>
                <w:sz w:val="20"/>
              </w:rPr>
            </w:pPr>
            <w:r w:rsidRPr="002430CD">
              <w:rPr>
                <w:rFonts w:eastAsia="標楷體" w:hint="eastAsia"/>
                <w:sz w:val="20"/>
              </w:rPr>
              <w:t>3.</w:t>
            </w:r>
            <w:r w:rsidRPr="002430CD">
              <w:rPr>
                <w:rFonts w:eastAsia="標楷體" w:hint="eastAsia"/>
                <w:sz w:val="20"/>
              </w:rPr>
              <w:t>董事、監察人名單及持股情形一份。</w:t>
            </w:r>
            <w:r w:rsidR="008F7AF6" w:rsidRPr="00822DD3">
              <w:rPr>
                <w:rFonts w:eastAsia="標楷體" w:hint="eastAsia"/>
                <w:sz w:val="20"/>
              </w:rPr>
              <w:t>(</w:t>
            </w:r>
            <w:r w:rsidR="008F7AF6" w:rsidRPr="00822DD3">
              <w:rPr>
                <w:rFonts w:eastAsia="標楷體" w:hint="eastAsia"/>
                <w:sz w:val="20"/>
              </w:rPr>
              <w:t>僅需列示持有人名稱及股數</w:t>
            </w:r>
            <w:r w:rsidR="008F7AF6" w:rsidRPr="00822DD3">
              <w:rPr>
                <w:rFonts w:eastAsia="標楷體" w:hint="eastAsia"/>
                <w:sz w:val="20"/>
              </w:rPr>
              <w:t>)</w:t>
            </w:r>
          </w:p>
          <w:p w14:paraId="04DD05E2"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eastAsia="標楷體" w:hint="eastAsia"/>
                <w:sz w:val="20"/>
              </w:rPr>
              <w:t>4</w:t>
            </w:r>
            <w:r w:rsidR="005509CF" w:rsidRPr="002430CD">
              <w:rPr>
                <w:rFonts w:eastAsia="標楷體" w:hint="eastAsia"/>
                <w:sz w:val="20"/>
              </w:rPr>
              <w:t>.</w:t>
            </w:r>
            <w:r w:rsidR="005509CF" w:rsidRPr="002430CD">
              <w:rPr>
                <w:rFonts w:eastAsia="標楷體" w:hint="eastAsia"/>
                <w:sz w:val="20"/>
              </w:rPr>
              <w:t>股票公開銷售辦法公告報紙一份。</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配售者，應檢送承銷商之過額配售申報書及同意書各一份；未</w:t>
            </w:r>
            <w:proofErr w:type="gramStart"/>
            <w:r w:rsidR="005509CF" w:rsidRPr="002430CD">
              <w:rPr>
                <w:rFonts w:eastAsia="標楷體" w:hint="eastAsia"/>
                <w:sz w:val="20"/>
              </w:rPr>
              <w:t>採過額</w:t>
            </w:r>
            <w:proofErr w:type="gramEnd"/>
            <w:r w:rsidR="005509CF" w:rsidRPr="002430CD">
              <w:rPr>
                <w:rFonts w:eastAsia="標楷體" w:hint="eastAsia"/>
                <w:sz w:val="20"/>
              </w:rPr>
              <w:t>配售者，仍應檢送承銷商</w:t>
            </w:r>
            <w:proofErr w:type="gramStart"/>
            <w:r w:rsidR="005509CF" w:rsidRPr="002430CD">
              <w:rPr>
                <w:rFonts w:eastAsia="標楷體" w:hint="eastAsia"/>
                <w:sz w:val="20"/>
              </w:rPr>
              <w:t>之過額配售</w:t>
            </w:r>
            <w:proofErr w:type="gramEnd"/>
            <w:r w:rsidR="005509CF" w:rsidRPr="002430CD">
              <w:rPr>
                <w:rFonts w:eastAsia="標楷體" w:hint="eastAsia"/>
                <w:sz w:val="20"/>
              </w:rPr>
              <w:t>申報書。）</w:t>
            </w:r>
          </w:p>
          <w:p w14:paraId="2E37564A" w14:textId="77777777" w:rsidR="005509CF" w:rsidRPr="009A74AC" w:rsidRDefault="00BE7F66" w:rsidP="005509CF">
            <w:pPr>
              <w:kinsoku w:val="0"/>
              <w:overflowPunct w:val="0"/>
              <w:spacing w:line="260" w:lineRule="exact"/>
              <w:ind w:left="140" w:hanging="140"/>
              <w:jc w:val="both"/>
              <w:rPr>
                <w:rFonts w:ascii="標楷體" w:eastAsia="標楷體" w:hAnsi="標楷體"/>
                <w:sz w:val="20"/>
              </w:rPr>
            </w:pPr>
            <w:r w:rsidRPr="002430CD">
              <w:rPr>
                <w:rFonts w:eastAsia="標楷體" w:hint="eastAsia"/>
                <w:sz w:val="20"/>
              </w:rPr>
              <w:t>5</w:t>
            </w:r>
            <w:r w:rsidR="005509CF" w:rsidRPr="002430CD">
              <w:rPr>
                <w:rFonts w:eastAsia="標楷體" w:hint="eastAsia"/>
                <w:sz w:val="20"/>
              </w:rPr>
              <w:t>.</w:t>
            </w:r>
            <w:r w:rsidR="005509CF" w:rsidRPr="002430CD">
              <w:rPr>
                <w:rFonts w:eastAsia="標楷體" w:hint="eastAsia"/>
                <w:sz w:val="20"/>
              </w:rPr>
              <w:t>公開說明書</w:t>
            </w:r>
            <w:r w:rsidR="008F7AF6" w:rsidRPr="009A74AC">
              <w:rPr>
                <w:rFonts w:eastAsia="標楷體"/>
                <w:sz w:val="20"/>
              </w:rPr>
              <w:t>四份</w:t>
            </w:r>
            <w:r w:rsidR="005509CF" w:rsidRPr="009A74AC">
              <w:rPr>
                <w:rFonts w:ascii="標楷體" w:eastAsia="標楷體" w:hAnsi="標楷體" w:hint="eastAsia"/>
                <w:sz w:val="20"/>
              </w:rPr>
              <w:t>。</w:t>
            </w:r>
          </w:p>
          <w:p w14:paraId="1BF62EA6" w14:textId="77777777" w:rsidR="005509CF" w:rsidRPr="002430CD" w:rsidRDefault="00BE7F66" w:rsidP="005509CF">
            <w:pPr>
              <w:kinsoku w:val="0"/>
              <w:overflowPunct w:val="0"/>
              <w:spacing w:line="260" w:lineRule="exact"/>
              <w:ind w:left="140" w:hanging="140"/>
              <w:jc w:val="both"/>
              <w:rPr>
                <w:rFonts w:eastAsia="標楷體"/>
                <w:sz w:val="20"/>
              </w:rPr>
            </w:pPr>
            <w:r w:rsidRPr="002430CD">
              <w:rPr>
                <w:rFonts w:ascii="標楷體" w:eastAsia="標楷體" w:hAnsi="標楷體" w:hint="eastAsia"/>
                <w:sz w:val="20"/>
              </w:rPr>
              <w:t>6</w:t>
            </w:r>
            <w:r w:rsidR="005509CF" w:rsidRPr="002430CD">
              <w:rPr>
                <w:rFonts w:ascii="標楷體" w:eastAsia="標楷體" w:hAnsi="標楷體" w:hint="eastAsia"/>
                <w:sz w:val="20"/>
              </w:rPr>
              <w:t>.</w:t>
            </w:r>
            <w:r w:rsidR="005509CF" w:rsidRPr="002430CD">
              <w:rPr>
                <w:rFonts w:eastAsia="標楷體" w:hint="eastAsia"/>
                <w:sz w:val="20"/>
              </w:rPr>
              <w:t>申請終止登錄為興櫃公司或終止上櫃資訊，輸入「公開資訊觀測站」</w:t>
            </w:r>
            <w:r w:rsidR="005509CF" w:rsidRPr="002430CD">
              <w:rPr>
                <w:rFonts w:eastAsia="標楷體"/>
                <w:sz w:val="20"/>
              </w:rPr>
              <w:t>(</w:t>
            </w:r>
            <w:r w:rsidR="007E593C" w:rsidRPr="002430CD">
              <w:rPr>
                <w:rFonts w:eastAsia="標楷體"/>
                <w:sz w:val="20"/>
              </w:rPr>
              <w:t>sii.twse.com.tw</w:t>
            </w:r>
            <w:r w:rsidR="005509CF" w:rsidRPr="002430CD">
              <w:rPr>
                <w:rFonts w:eastAsia="標楷體"/>
                <w:sz w:val="20"/>
              </w:rPr>
              <w:t>/</w:t>
            </w:r>
            <w:r w:rsidR="005509CF" w:rsidRPr="002430CD">
              <w:rPr>
                <w:rFonts w:eastAsia="標楷體" w:hint="eastAsia"/>
                <w:sz w:val="20"/>
              </w:rPr>
              <w:t>股票或公司債核准上市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或終止上市</w:t>
            </w:r>
            <w:r w:rsidR="005509CF" w:rsidRPr="002430CD">
              <w:rPr>
                <w:rFonts w:eastAsia="標楷體"/>
                <w:sz w:val="20"/>
              </w:rPr>
              <w:t>(</w:t>
            </w:r>
            <w:r w:rsidR="005509CF" w:rsidRPr="002430CD">
              <w:rPr>
                <w:rFonts w:eastAsia="標楷體" w:hint="eastAsia"/>
                <w:sz w:val="20"/>
              </w:rPr>
              <w:t>櫃</w:t>
            </w:r>
            <w:r w:rsidR="005509CF" w:rsidRPr="002430CD">
              <w:rPr>
                <w:rFonts w:eastAsia="標楷體"/>
                <w:sz w:val="20"/>
              </w:rPr>
              <w:t>)</w:t>
            </w:r>
            <w:r w:rsidR="005509CF" w:rsidRPr="002430CD">
              <w:rPr>
                <w:rFonts w:eastAsia="標楷體" w:hint="eastAsia"/>
                <w:sz w:val="20"/>
              </w:rPr>
              <w:t>之公告</w:t>
            </w:r>
            <w:r w:rsidR="005509CF" w:rsidRPr="002430CD">
              <w:rPr>
                <w:rFonts w:eastAsia="標楷體" w:hint="eastAsia"/>
                <w:sz w:val="20"/>
              </w:rPr>
              <w:t>)</w:t>
            </w:r>
            <w:r w:rsidR="005509CF" w:rsidRPr="002430CD">
              <w:rPr>
                <w:rFonts w:eastAsia="標楷體" w:hint="eastAsia"/>
                <w:sz w:val="20"/>
              </w:rPr>
              <w:t>。（</w:t>
            </w:r>
            <w:proofErr w:type="gramStart"/>
            <w:r w:rsidR="005509CF" w:rsidRPr="002430CD">
              <w:rPr>
                <w:rFonts w:eastAsia="標楷體" w:hint="eastAsia"/>
                <w:sz w:val="20"/>
              </w:rPr>
              <w:t>採過額</w:t>
            </w:r>
            <w:proofErr w:type="gramEnd"/>
            <w:r w:rsidR="005509CF" w:rsidRPr="002430CD">
              <w:rPr>
                <w:rFonts w:eastAsia="標楷體" w:hint="eastAsia"/>
                <w:sz w:val="20"/>
              </w:rPr>
              <w:t>配售者，應於掛牌前及掛牌第七</w:t>
            </w:r>
            <w:proofErr w:type="gramStart"/>
            <w:r w:rsidR="005509CF" w:rsidRPr="002430CD">
              <w:rPr>
                <w:rFonts w:eastAsia="標楷體" w:hint="eastAsia"/>
                <w:sz w:val="20"/>
              </w:rPr>
              <w:t>個</w:t>
            </w:r>
            <w:proofErr w:type="gramEnd"/>
            <w:r w:rsidR="005509CF" w:rsidRPr="002430CD">
              <w:rPr>
                <w:rFonts w:eastAsia="標楷體" w:hint="eastAsia"/>
                <w:sz w:val="20"/>
              </w:rPr>
              <w:t>營業日於公開資訊觀測站公開過額配售相關事項，並檢送公開內容一份）。</w:t>
            </w:r>
          </w:p>
          <w:p w14:paraId="4E6861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7</w:t>
            </w:r>
            <w:r w:rsidR="005509CF" w:rsidRPr="002430CD">
              <w:rPr>
                <w:rFonts w:eastAsia="標楷體" w:hint="eastAsia"/>
                <w:sz w:val="20"/>
              </w:rPr>
              <w:t>.</w:t>
            </w:r>
            <w:r w:rsidR="005509CF" w:rsidRPr="002430CD">
              <w:rPr>
                <w:rFonts w:eastAsia="標楷體" w:hint="eastAsia"/>
                <w:sz w:val="20"/>
              </w:rPr>
              <w:t>公司變更登記證明文件。</w:t>
            </w:r>
          </w:p>
          <w:p w14:paraId="155E673D"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8</w:t>
            </w:r>
            <w:r w:rsidR="005509CF" w:rsidRPr="002430CD">
              <w:rPr>
                <w:rFonts w:eastAsia="標楷體" w:hint="eastAsia"/>
                <w:sz w:val="20"/>
              </w:rPr>
              <w:t>.</w:t>
            </w:r>
            <w:r w:rsidR="005509CF" w:rsidRPr="002430CD">
              <w:rPr>
                <w:rFonts w:eastAsia="標楷體" w:hint="eastAsia"/>
                <w:sz w:val="20"/>
              </w:rPr>
              <w:t>集中保管證</w:t>
            </w:r>
            <w:r w:rsidR="00A30A76" w:rsidRPr="002430CD">
              <w:rPr>
                <w:rFonts w:eastAsia="標楷體" w:hint="eastAsia"/>
                <w:sz w:val="20"/>
              </w:rPr>
              <w:t>及</w:t>
            </w:r>
            <w:r w:rsidR="005509CF" w:rsidRPr="002430CD">
              <w:rPr>
                <w:rFonts w:eastAsia="標楷體" w:hint="eastAsia"/>
                <w:sz w:val="20"/>
              </w:rPr>
              <w:t>特定保管股東餘額明細</w:t>
            </w:r>
            <w:proofErr w:type="gramStart"/>
            <w:r w:rsidR="005509CF" w:rsidRPr="002430CD">
              <w:rPr>
                <w:rFonts w:eastAsia="標楷體" w:hint="eastAsia"/>
                <w:sz w:val="20"/>
              </w:rPr>
              <w:t>查詢單影本</w:t>
            </w:r>
            <w:proofErr w:type="gramEnd"/>
            <w:r w:rsidR="005509CF" w:rsidRPr="002430CD">
              <w:rPr>
                <w:rFonts w:eastAsia="標楷體" w:hint="eastAsia"/>
                <w:sz w:val="20"/>
              </w:rPr>
              <w:t>。</w:t>
            </w:r>
          </w:p>
          <w:p w14:paraId="61AB5D02" w14:textId="77777777" w:rsidR="005509CF" w:rsidRPr="002430CD" w:rsidRDefault="00635257" w:rsidP="005509CF">
            <w:pPr>
              <w:kinsoku w:val="0"/>
              <w:overflowPunct w:val="0"/>
              <w:spacing w:line="260" w:lineRule="exact"/>
              <w:jc w:val="both"/>
              <w:rPr>
                <w:rFonts w:eastAsia="標楷體"/>
                <w:sz w:val="20"/>
              </w:rPr>
            </w:pPr>
            <w:r w:rsidRPr="002430CD">
              <w:rPr>
                <w:rFonts w:eastAsia="標楷體" w:hint="eastAsia"/>
                <w:sz w:val="20"/>
              </w:rPr>
              <w:t>9</w:t>
            </w:r>
            <w:r w:rsidR="005509CF" w:rsidRPr="002430CD">
              <w:rPr>
                <w:rFonts w:eastAsia="標楷體" w:hint="eastAsia"/>
                <w:sz w:val="20"/>
              </w:rPr>
              <w:t>.</w:t>
            </w:r>
            <w:r w:rsidR="005509CF" w:rsidRPr="002430CD">
              <w:rPr>
                <w:rFonts w:eastAsia="標楷體" w:hint="eastAsia"/>
                <w:sz w:val="20"/>
              </w:rPr>
              <w:t>融資融券審核表。（</w:t>
            </w:r>
            <w:r w:rsidR="00A30A76" w:rsidRPr="002430CD">
              <w:rPr>
                <w:rFonts w:eastAsia="標楷體" w:hint="eastAsia"/>
                <w:sz w:val="20"/>
              </w:rPr>
              <w:t>上</w:t>
            </w:r>
            <w:r w:rsidR="005509CF" w:rsidRPr="002430CD">
              <w:rPr>
                <w:rFonts w:eastAsia="標楷體" w:hint="eastAsia"/>
                <w:sz w:val="20"/>
              </w:rPr>
              <w:t>櫃轉</w:t>
            </w:r>
            <w:r w:rsidR="00A30A76" w:rsidRPr="002430CD">
              <w:rPr>
                <w:rFonts w:eastAsia="標楷體" w:hint="eastAsia"/>
                <w:sz w:val="20"/>
              </w:rPr>
              <w:t>上</w:t>
            </w:r>
            <w:r w:rsidR="005509CF" w:rsidRPr="002430CD">
              <w:rPr>
                <w:rFonts w:eastAsia="標楷體" w:hint="eastAsia"/>
                <w:sz w:val="20"/>
              </w:rPr>
              <w:t>市適用）</w:t>
            </w:r>
          </w:p>
          <w:p w14:paraId="061C0B5E" w14:textId="77777777" w:rsidR="002B3764" w:rsidRPr="002430CD" w:rsidRDefault="002B3764" w:rsidP="00820BC9">
            <w:pPr>
              <w:kinsoku w:val="0"/>
              <w:overflowPunct w:val="0"/>
              <w:spacing w:line="260" w:lineRule="exact"/>
              <w:ind w:left="140" w:hanging="14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CCF5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139</w:t>
            </w:r>
            <w:r w:rsidRPr="002430CD">
              <w:rPr>
                <w:rFonts w:eastAsia="標楷體" w:hint="eastAsia"/>
                <w:sz w:val="20"/>
              </w:rPr>
              <w:t>條</w:t>
            </w:r>
            <w:r w:rsidRPr="002430CD">
              <w:rPr>
                <w:rFonts w:eastAsia="標楷體"/>
                <w:sz w:val="20"/>
              </w:rPr>
              <w:t>。</w:t>
            </w:r>
          </w:p>
          <w:p w14:paraId="23DC282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43</w:t>
            </w:r>
            <w:r w:rsidR="008F7AF6">
              <w:rPr>
                <w:rFonts w:eastAsia="標楷體" w:hint="eastAsia"/>
                <w:sz w:val="20"/>
              </w:rPr>
              <w:t>、</w:t>
            </w:r>
            <w:r w:rsidR="008F7AF6">
              <w:rPr>
                <w:rFonts w:eastAsia="標楷體" w:hint="eastAsia"/>
                <w:sz w:val="20"/>
              </w:rPr>
              <w:t>47</w:t>
            </w:r>
            <w:r w:rsidRPr="002430CD">
              <w:rPr>
                <w:rFonts w:eastAsia="標楷體" w:hint="eastAsia"/>
                <w:sz w:val="20"/>
              </w:rPr>
              <w:t>條。</w:t>
            </w:r>
          </w:p>
          <w:p w14:paraId="4FFD6CA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3.81.5.26</w:t>
            </w:r>
            <w:r w:rsidRPr="002430CD">
              <w:rPr>
                <w:rFonts w:eastAsia="標楷體" w:hint="eastAsia"/>
                <w:sz w:val="20"/>
              </w:rPr>
              <w:t>台證</w:t>
            </w:r>
            <w:r w:rsidRPr="002430CD">
              <w:rPr>
                <w:rFonts w:eastAsia="標楷體" w:hint="eastAsia"/>
                <w:sz w:val="20"/>
              </w:rPr>
              <w:t>(81)</w:t>
            </w:r>
            <w:r w:rsidRPr="002430CD">
              <w:rPr>
                <w:rFonts w:eastAsia="標楷體" w:hint="eastAsia"/>
                <w:sz w:val="20"/>
              </w:rPr>
              <w:t>上字第</w:t>
            </w:r>
            <w:r w:rsidRPr="002430CD">
              <w:rPr>
                <w:rFonts w:eastAsia="標楷體" w:hint="eastAsia"/>
                <w:sz w:val="20"/>
              </w:rPr>
              <w:t>10553</w:t>
            </w:r>
            <w:r w:rsidRPr="002430CD">
              <w:rPr>
                <w:rFonts w:eastAsia="標楷體" w:hint="eastAsia"/>
                <w:sz w:val="20"/>
              </w:rPr>
              <w:t>號函。</w:t>
            </w:r>
          </w:p>
          <w:p w14:paraId="483E58F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4.</w:t>
            </w:r>
            <w:r w:rsidRPr="002430CD">
              <w:rPr>
                <w:rFonts w:eastAsia="標楷體" w:hint="eastAsia"/>
                <w:sz w:val="20"/>
              </w:rPr>
              <w:t>中華民國證商業同業公會證券商承銷或再行銷售有價證券處理辦法第</w:t>
            </w:r>
            <w:r w:rsidRPr="002430CD">
              <w:rPr>
                <w:rFonts w:eastAsia="標楷體" w:hint="eastAsia"/>
                <w:sz w:val="20"/>
              </w:rPr>
              <w:t>63</w:t>
            </w:r>
            <w:r w:rsidRPr="002430CD">
              <w:rPr>
                <w:rFonts w:eastAsia="標楷體" w:hint="eastAsia"/>
                <w:sz w:val="20"/>
              </w:rPr>
              <w:t>條。</w:t>
            </w:r>
          </w:p>
          <w:p w14:paraId="1AE83089" w14:textId="77777777" w:rsidR="002B3764" w:rsidRPr="002430CD" w:rsidRDefault="002B3764" w:rsidP="00B01169">
            <w:pPr>
              <w:kinsoku w:val="0"/>
              <w:overflowPunct w:val="0"/>
              <w:spacing w:line="260" w:lineRule="exact"/>
              <w:ind w:left="182" w:hanging="182"/>
              <w:jc w:val="both"/>
              <w:rPr>
                <w:rFonts w:eastAsia="標楷體"/>
                <w:sz w:val="20"/>
              </w:rPr>
            </w:pPr>
            <w:r w:rsidRPr="002430CD">
              <w:rPr>
                <w:rFonts w:eastAsia="標楷體" w:hint="eastAsia"/>
                <w:sz w:val="20"/>
              </w:rPr>
              <w:t>5.</w:t>
            </w:r>
            <w:r w:rsidRPr="002430CD">
              <w:rPr>
                <w:rFonts w:eastAsia="標楷體"/>
                <w:sz w:val="20"/>
              </w:rPr>
              <w:t>中華民國證券商業同業公會承銷商辦理初次上市</w:t>
            </w:r>
            <w:r w:rsidRPr="002430CD">
              <w:rPr>
                <w:rFonts w:eastAsia="標楷體" w:hint="eastAsia"/>
                <w:sz w:val="20"/>
              </w:rPr>
              <w:t>（</w:t>
            </w:r>
            <w:r w:rsidRPr="002430CD">
              <w:rPr>
                <w:rFonts w:eastAsia="標楷體"/>
                <w:sz w:val="20"/>
              </w:rPr>
              <w:t>櫃</w:t>
            </w:r>
            <w:r w:rsidRPr="002430CD">
              <w:rPr>
                <w:rFonts w:eastAsia="標楷體" w:hint="eastAsia"/>
                <w:sz w:val="20"/>
              </w:rPr>
              <w:t>）</w:t>
            </w:r>
            <w:r w:rsidRPr="002430CD">
              <w:rPr>
                <w:rFonts w:eastAsia="標楷體"/>
                <w:sz w:val="20"/>
              </w:rPr>
              <w:t>案件承銷作業應行注意事項要點</w:t>
            </w:r>
            <w:r w:rsidRPr="002430CD">
              <w:rPr>
                <w:rFonts w:eastAsia="標楷體" w:hint="eastAsia"/>
                <w:sz w:val="20"/>
              </w:rPr>
              <w:t>。</w:t>
            </w:r>
          </w:p>
          <w:p w14:paraId="589AB6B5" w14:textId="77777777" w:rsidR="002B3764" w:rsidRPr="002430CD" w:rsidRDefault="002B3764" w:rsidP="00B01169">
            <w:pPr>
              <w:kinsoku w:val="0"/>
              <w:overflowPunct w:val="0"/>
              <w:spacing w:line="260" w:lineRule="exact"/>
              <w:ind w:left="170" w:hanging="170"/>
              <w:jc w:val="both"/>
              <w:rPr>
                <w:rFonts w:eastAsia="標楷體"/>
                <w:sz w:val="20"/>
              </w:rPr>
            </w:pPr>
            <w:r w:rsidRPr="002430CD">
              <w:rPr>
                <w:rFonts w:eastAsia="標楷體" w:hint="eastAsia"/>
                <w:sz w:val="20"/>
              </w:rPr>
              <w:t>6.</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w:t>
            </w:r>
          </w:p>
          <w:p w14:paraId="42602DC6" w14:textId="77777777" w:rsidR="00EB4EE2" w:rsidRPr="002430CD" w:rsidRDefault="002B3764" w:rsidP="008E663D">
            <w:pPr>
              <w:kinsoku w:val="0"/>
              <w:overflowPunct w:val="0"/>
              <w:spacing w:line="260" w:lineRule="exact"/>
              <w:ind w:left="170" w:hanging="170"/>
              <w:jc w:val="both"/>
              <w:rPr>
                <w:rFonts w:eastAsia="標楷體"/>
                <w:sz w:val="20"/>
              </w:rPr>
            </w:pPr>
            <w:r w:rsidRPr="002430CD">
              <w:rPr>
                <w:rFonts w:eastAsia="標楷體" w:hint="eastAsia"/>
                <w:sz w:val="20"/>
              </w:rPr>
              <w:t>7.86.5.21</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12760</w:t>
            </w:r>
            <w:r w:rsidRPr="002430CD">
              <w:rPr>
                <w:rFonts w:eastAsia="標楷體" w:hint="eastAsia"/>
                <w:sz w:val="20"/>
              </w:rPr>
              <w:t>號函。</w:t>
            </w:r>
          </w:p>
        </w:tc>
      </w:tr>
      <w:tr w:rsidR="002B3764" w:rsidRPr="002430CD" w14:paraId="6B271DAF"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84BADA" w14:textId="77777777" w:rsidR="002B3764" w:rsidRPr="002430CD" w:rsidRDefault="005509CF" w:rsidP="00C02571">
            <w:pPr>
              <w:kinsoku w:val="0"/>
              <w:overflowPunct w:val="0"/>
              <w:spacing w:line="260" w:lineRule="exact"/>
              <w:jc w:val="center"/>
              <w:rPr>
                <w:rFonts w:eastAsia="標楷體"/>
                <w:sz w:val="20"/>
              </w:rPr>
            </w:pPr>
            <w:r w:rsidRPr="002430CD">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17012DA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申請初次上市時同時有增資新股一併上市。</w:t>
            </w:r>
          </w:p>
        </w:tc>
        <w:tc>
          <w:tcPr>
            <w:tcW w:w="2160" w:type="dxa"/>
            <w:tcBorders>
              <w:top w:val="single" w:sz="4" w:space="0" w:color="auto"/>
              <w:left w:val="single" w:sz="4" w:space="0" w:color="auto"/>
              <w:bottom w:val="single" w:sz="4" w:space="0" w:color="auto"/>
              <w:right w:val="single" w:sz="4" w:space="0" w:color="auto"/>
            </w:tcBorders>
          </w:tcPr>
          <w:p w14:paraId="23419EF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上市掛牌買賣前</w:t>
            </w:r>
            <w:r w:rsidR="00A454AD" w:rsidRPr="002430CD">
              <w:rPr>
                <w:rFonts w:eastAsia="標楷體" w:hint="eastAsia"/>
                <w:sz w:val="20"/>
              </w:rPr>
              <w:t>二</w:t>
            </w:r>
            <w:proofErr w:type="gramStart"/>
            <w:r w:rsidRPr="002430CD">
              <w:rPr>
                <w:rFonts w:eastAsia="標楷體" w:hint="eastAsia"/>
                <w:sz w:val="20"/>
              </w:rPr>
              <w:t>個</w:t>
            </w:r>
            <w:proofErr w:type="gramEnd"/>
            <w:r w:rsidRPr="002430CD">
              <w:rPr>
                <w:rFonts w:eastAsia="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277C12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DE9BDE7" w14:textId="77777777" w:rsidR="002B3764" w:rsidRPr="002430CD" w:rsidRDefault="002B3764" w:rsidP="00B01169">
            <w:pPr>
              <w:kinsoku w:val="0"/>
              <w:overflowPunct w:val="0"/>
              <w:spacing w:line="260" w:lineRule="exact"/>
              <w:ind w:left="212" w:hanging="212"/>
              <w:jc w:val="both"/>
              <w:rPr>
                <w:rFonts w:eastAsia="標楷體"/>
                <w:sz w:val="20"/>
              </w:rPr>
            </w:pPr>
          </w:p>
        </w:tc>
      </w:tr>
      <w:tr w:rsidR="00C86450" w:rsidRPr="002430CD" w14:paraId="5A5AEC3A"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AAA973" w14:textId="77777777" w:rsidR="00C86450" w:rsidRPr="002430CD" w:rsidRDefault="00C86450" w:rsidP="00C02571">
            <w:pPr>
              <w:kinsoku w:val="0"/>
              <w:overflowPunct w:val="0"/>
              <w:spacing w:line="260" w:lineRule="exact"/>
              <w:jc w:val="center"/>
              <w:rPr>
                <w:rFonts w:eastAsia="標楷體"/>
                <w:sz w:val="20"/>
              </w:rPr>
            </w:pPr>
            <w:r w:rsidRPr="002430CD">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6C3389C0" w14:textId="77777777" w:rsidR="00C86450" w:rsidRPr="002430CD" w:rsidRDefault="00C86450" w:rsidP="00B01169">
            <w:pPr>
              <w:kinsoku w:val="0"/>
              <w:overflowPunct w:val="0"/>
              <w:spacing w:line="260" w:lineRule="exact"/>
              <w:jc w:val="both"/>
              <w:rPr>
                <w:rFonts w:eastAsia="標楷體"/>
                <w:sz w:val="20"/>
              </w:rPr>
            </w:pPr>
            <w:r w:rsidRPr="002430CD">
              <w:rPr>
                <w:rFonts w:eastAsia="標楷體" w:hint="eastAsia"/>
                <w:sz w:val="20"/>
              </w:rPr>
              <w:t>資訊申報</w:t>
            </w:r>
          </w:p>
        </w:tc>
        <w:tc>
          <w:tcPr>
            <w:tcW w:w="2160" w:type="dxa"/>
            <w:tcBorders>
              <w:top w:val="single" w:sz="4" w:space="0" w:color="auto"/>
              <w:left w:val="single" w:sz="4" w:space="0" w:color="auto"/>
              <w:bottom w:val="single" w:sz="4" w:space="0" w:color="auto"/>
              <w:right w:val="single" w:sz="4" w:space="0" w:color="auto"/>
            </w:tcBorders>
          </w:tcPr>
          <w:p w14:paraId="103876F3" w14:textId="77777777" w:rsidR="00C86450" w:rsidRPr="002430CD" w:rsidRDefault="00C86450" w:rsidP="00B01169">
            <w:pPr>
              <w:kinsoku w:val="0"/>
              <w:overflowPunct w:val="0"/>
              <w:spacing w:line="260" w:lineRule="exact"/>
              <w:jc w:val="both"/>
              <w:rPr>
                <w:rFonts w:eastAsia="標楷體"/>
                <w:sz w:val="20"/>
              </w:rPr>
            </w:pPr>
          </w:p>
        </w:tc>
        <w:tc>
          <w:tcPr>
            <w:tcW w:w="6480" w:type="dxa"/>
            <w:tcBorders>
              <w:top w:val="single" w:sz="4" w:space="0" w:color="auto"/>
              <w:left w:val="single" w:sz="4" w:space="0" w:color="auto"/>
              <w:bottom w:val="single" w:sz="4" w:space="0" w:color="auto"/>
              <w:right w:val="single" w:sz="4" w:space="0" w:color="auto"/>
            </w:tcBorders>
          </w:tcPr>
          <w:p w14:paraId="613806D7" w14:textId="77777777" w:rsidR="00C86450" w:rsidRPr="002430CD" w:rsidRDefault="00C86450"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D6B59A5" w14:textId="77777777" w:rsidR="00C86450" w:rsidRPr="002430CD" w:rsidRDefault="00C86450" w:rsidP="00B01169">
            <w:pPr>
              <w:kinsoku w:val="0"/>
              <w:overflowPunct w:val="0"/>
              <w:spacing w:line="260" w:lineRule="exact"/>
              <w:ind w:left="212" w:hanging="212"/>
              <w:jc w:val="both"/>
              <w:rPr>
                <w:rFonts w:eastAsia="標楷體"/>
                <w:sz w:val="20"/>
              </w:rPr>
            </w:pPr>
          </w:p>
        </w:tc>
      </w:tr>
      <w:tr w:rsidR="00456861" w:rsidRPr="002430CD" w14:paraId="4AD81838"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254C60"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4AF000E0"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申報僑外投資情形。</w:t>
            </w:r>
          </w:p>
          <w:p w14:paraId="745E70E8" w14:textId="77777777" w:rsidR="00456861" w:rsidRPr="002430CD" w:rsidRDefault="00456861" w:rsidP="00C86450">
            <w:pPr>
              <w:kinsoku w:val="0"/>
              <w:overflowPunct w:val="0"/>
              <w:spacing w:line="260" w:lineRule="exact"/>
              <w:ind w:left="400" w:hanging="400"/>
              <w:jc w:val="both"/>
              <w:rPr>
                <w:rFonts w:eastAsia="標楷體"/>
                <w:sz w:val="20"/>
              </w:rPr>
            </w:pPr>
            <w:proofErr w:type="gramStart"/>
            <w:r w:rsidRPr="002430CD">
              <w:rPr>
                <w:rFonts w:eastAsia="標楷體" w:hint="eastAsia"/>
                <w:sz w:val="20"/>
              </w:rPr>
              <w:t>註</w:t>
            </w:r>
            <w:proofErr w:type="gramEnd"/>
            <w:r w:rsidRPr="002430CD">
              <w:rPr>
                <w:rFonts w:eastAsia="標楷體" w:hint="eastAsia"/>
                <w:sz w:val="20"/>
              </w:rPr>
              <w:t>：</w:t>
            </w:r>
            <w:proofErr w:type="gramStart"/>
            <w:r w:rsidRPr="002430CD">
              <w:rPr>
                <w:rFonts w:eastAsia="標楷體" w:hint="eastAsia"/>
                <w:sz w:val="20"/>
              </w:rPr>
              <w:t>櫃轉市公司</w:t>
            </w:r>
            <w:proofErr w:type="gramEnd"/>
            <w:r w:rsidRPr="002430CD">
              <w:rPr>
                <w:rFonts w:eastAsia="標楷體" w:hint="eastAsia"/>
                <w:sz w:val="20"/>
              </w:rPr>
              <w:t>毋需申報</w:t>
            </w:r>
          </w:p>
        </w:tc>
        <w:tc>
          <w:tcPr>
            <w:tcW w:w="2160" w:type="dxa"/>
            <w:tcBorders>
              <w:top w:val="single" w:sz="4" w:space="0" w:color="auto"/>
              <w:left w:val="single" w:sz="4" w:space="0" w:color="auto"/>
              <w:bottom w:val="single" w:sz="4" w:space="0" w:color="auto"/>
              <w:right w:val="single" w:sz="4" w:space="0" w:color="auto"/>
            </w:tcBorders>
          </w:tcPr>
          <w:p w14:paraId="661E64D2"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370EC5E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proofErr w:type="gramStart"/>
            <w:r w:rsidRPr="002430CD">
              <w:rPr>
                <w:rFonts w:eastAsia="標楷體" w:hint="eastAsia"/>
                <w:sz w:val="20"/>
              </w:rPr>
              <w:t>（</w:t>
            </w:r>
            <w:proofErr w:type="gramEnd"/>
            <w:r w:rsidRPr="002430CD">
              <w:rPr>
                <w:rFonts w:eastAsia="標楷體"/>
                <w:sz w:val="20"/>
              </w:rPr>
              <w:t>sii.twse.com.tw/</w:t>
            </w:r>
            <w:r w:rsidRPr="002430CD">
              <w:rPr>
                <w:rFonts w:eastAsia="標楷體" w:hint="eastAsia"/>
                <w:sz w:val="20"/>
              </w:rPr>
              <w:t>僑外投資持股情形申報作業</w:t>
            </w:r>
            <w:proofErr w:type="gramStart"/>
            <w:r w:rsidRPr="002430CD">
              <w:rPr>
                <w:rFonts w:eastAsia="標楷體" w:hint="eastAsia"/>
                <w:sz w:val="20"/>
              </w:rPr>
              <w:t>）</w:t>
            </w:r>
            <w:proofErr w:type="gramEnd"/>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CADAD3" w14:textId="77777777" w:rsidR="00456861" w:rsidRPr="002430CD" w:rsidRDefault="00456861" w:rsidP="00702AB4">
            <w:pPr>
              <w:kinsoku w:val="0"/>
              <w:overflowPunct w:val="0"/>
              <w:spacing w:line="260" w:lineRule="exact"/>
              <w:ind w:left="200" w:hangingChars="100" w:hanging="200"/>
              <w:jc w:val="both"/>
              <w:rPr>
                <w:rFonts w:eastAsia="標楷體"/>
                <w:sz w:val="20"/>
              </w:rPr>
            </w:pPr>
            <w:r w:rsidRPr="002430CD">
              <w:rPr>
                <w:rFonts w:eastAsia="標楷體" w:hint="eastAsia"/>
                <w:sz w:val="20"/>
              </w:rPr>
              <w:t>1.</w:t>
            </w:r>
            <w:r w:rsidRPr="002430CD">
              <w:rPr>
                <w:rFonts w:eastAsia="標楷體" w:hint="eastAsia"/>
                <w:sz w:val="20"/>
              </w:rPr>
              <w:t>本公司對有價證券上市公司及境外指數股票型基金上市之境外基金機構資訊申報作業辦法。</w:t>
            </w:r>
          </w:p>
          <w:p w14:paraId="1D39BB6D" w14:textId="77777777" w:rsidR="00456861" w:rsidRPr="002430CD" w:rsidRDefault="00456861" w:rsidP="00BF085B">
            <w:pPr>
              <w:kinsoku w:val="0"/>
              <w:overflowPunct w:val="0"/>
              <w:spacing w:line="260" w:lineRule="exact"/>
              <w:ind w:left="200" w:hangingChars="100" w:hanging="200"/>
              <w:jc w:val="both"/>
              <w:rPr>
                <w:rFonts w:eastAsia="標楷體"/>
                <w:sz w:val="20"/>
                <w:szCs w:val="20"/>
              </w:rPr>
            </w:pPr>
            <w:r w:rsidRPr="002430CD">
              <w:rPr>
                <w:rFonts w:eastAsia="標楷體" w:hint="eastAsia"/>
                <w:sz w:val="20"/>
                <w:szCs w:val="20"/>
              </w:rPr>
              <w:t>2.97.12.22</w:t>
            </w:r>
            <w:proofErr w:type="gramStart"/>
            <w:r w:rsidRPr="002430CD">
              <w:rPr>
                <w:rFonts w:eastAsia="標楷體" w:hint="eastAsia"/>
                <w:sz w:val="20"/>
                <w:szCs w:val="20"/>
              </w:rPr>
              <w:t>臺</w:t>
            </w:r>
            <w:proofErr w:type="gramEnd"/>
            <w:r w:rsidRPr="002430CD">
              <w:rPr>
                <w:rFonts w:eastAsia="標楷體" w:hint="eastAsia"/>
                <w:sz w:val="20"/>
                <w:szCs w:val="20"/>
              </w:rPr>
              <w:t>證上字第</w:t>
            </w:r>
            <w:r w:rsidRPr="002430CD">
              <w:rPr>
                <w:rFonts w:eastAsia="標楷體" w:hint="eastAsia"/>
                <w:sz w:val="20"/>
                <w:szCs w:val="20"/>
              </w:rPr>
              <w:t>0970035719</w:t>
            </w:r>
            <w:r w:rsidRPr="002430CD">
              <w:rPr>
                <w:rFonts w:eastAsia="標楷體" w:hint="eastAsia"/>
                <w:sz w:val="20"/>
                <w:szCs w:val="20"/>
              </w:rPr>
              <w:t>號函。</w:t>
            </w:r>
          </w:p>
        </w:tc>
      </w:tr>
      <w:tr w:rsidR="00456861" w:rsidRPr="002430CD" w14:paraId="3C1EB45D"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25EB18" w14:textId="77777777" w:rsidR="00456861" w:rsidRPr="002430CD" w:rsidRDefault="00456861" w:rsidP="00A42298">
            <w:pPr>
              <w:kinsoku w:val="0"/>
              <w:overflowPunct w:val="0"/>
              <w:spacing w:line="260" w:lineRule="exact"/>
              <w:jc w:val="center"/>
              <w:rPr>
                <w:rFonts w:eastAsia="標楷體"/>
                <w:sz w:val="20"/>
              </w:rPr>
            </w:pPr>
            <w:r w:rsidRPr="002430CD">
              <w:rPr>
                <w:rFonts w:eastAsia="標楷體" w:hint="eastAsia"/>
                <w:sz w:val="20"/>
              </w:rPr>
              <w:t>2-</w:t>
            </w:r>
            <w:r w:rsidR="00A42298">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4CB8CDE3" w14:textId="77777777" w:rsidR="00456861" w:rsidRPr="002430CD" w:rsidRDefault="00456861" w:rsidP="00C86450">
            <w:pPr>
              <w:spacing w:line="260" w:lineRule="exact"/>
              <w:jc w:val="both"/>
              <w:rPr>
                <w:rFonts w:eastAsia="標楷體"/>
                <w:sz w:val="20"/>
              </w:rPr>
            </w:pPr>
            <w:r w:rsidRPr="002430CD">
              <w:rPr>
                <w:rFonts w:eastAsia="標楷體" w:hint="eastAsia"/>
                <w:sz w:val="20"/>
              </w:rPr>
              <w:t>股數維護</w:t>
            </w:r>
          </w:p>
        </w:tc>
        <w:tc>
          <w:tcPr>
            <w:tcW w:w="2160" w:type="dxa"/>
            <w:tcBorders>
              <w:top w:val="single" w:sz="4" w:space="0" w:color="auto"/>
              <w:left w:val="single" w:sz="4" w:space="0" w:color="auto"/>
              <w:bottom w:val="single" w:sz="4" w:space="0" w:color="auto"/>
              <w:right w:val="single" w:sz="4" w:space="0" w:color="auto"/>
            </w:tcBorders>
          </w:tcPr>
          <w:p w14:paraId="68BF52F5" w14:textId="77777777" w:rsidR="00456861" w:rsidRPr="002430CD" w:rsidRDefault="00456861" w:rsidP="00C86450">
            <w:pPr>
              <w:pStyle w:val="a5"/>
              <w:tabs>
                <w:tab w:val="clear" w:pos="4153"/>
                <w:tab w:val="clear" w:pos="8306"/>
              </w:tabs>
              <w:snapToGrid/>
              <w:spacing w:line="260" w:lineRule="exact"/>
              <w:jc w:val="both"/>
              <w:rPr>
                <w:rFonts w:eastAsia="標楷體"/>
              </w:rPr>
            </w:pPr>
            <w:r w:rsidRPr="002430CD">
              <w:rPr>
                <w:rFonts w:eastAsia="標楷體" w:hint="eastAsia"/>
              </w:rPr>
              <w:t>上市掛牌當日</w:t>
            </w:r>
          </w:p>
        </w:tc>
        <w:tc>
          <w:tcPr>
            <w:tcW w:w="6480" w:type="dxa"/>
            <w:tcBorders>
              <w:top w:val="single" w:sz="4" w:space="0" w:color="auto"/>
              <w:left w:val="single" w:sz="4" w:space="0" w:color="auto"/>
              <w:bottom w:val="single" w:sz="4" w:space="0" w:color="auto"/>
              <w:right w:val="single" w:sz="4" w:space="0" w:color="auto"/>
            </w:tcBorders>
          </w:tcPr>
          <w:p w14:paraId="0EDE6483" w14:textId="77777777" w:rsidR="00456861" w:rsidRPr="002430CD" w:rsidRDefault="00456861" w:rsidP="00C8645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國內有價證券申報作業；配合電腦系統轉檔作業，輸入之生效日期需晚於掛牌日</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4C2B176"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p>
        </w:tc>
      </w:tr>
      <w:tr w:rsidR="00456861" w:rsidRPr="002430CD" w14:paraId="1B10458C"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A2BFB" w14:textId="77777777" w:rsidR="00456861" w:rsidRPr="002430CD" w:rsidRDefault="00456861" w:rsidP="009B7475">
            <w:pPr>
              <w:kinsoku w:val="0"/>
              <w:overflowPunct w:val="0"/>
              <w:spacing w:line="260" w:lineRule="exact"/>
              <w:jc w:val="center"/>
              <w:rPr>
                <w:rFonts w:eastAsia="標楷體"/>
                <w:sz w:val="20"/>
              </w:rPr>
            </w:pPr>
            <w:r w:rsidRPr="002430CD">
              <w:rPr>
                <w:rFonts w:eastAsia="標楷體" w:hint="eastAsia"/>
                <w:sz w:val="20"/>
              </w:rPr>
              <w:t>2-</w:t>
            </w:r>
            <w:r w:rsidR="009B7475">
              <w:rPr>
                <w:rFonts w:eastAsia="標楷體" w:hint="eastAsia"/>
                <w:sz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1875E7A5"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發言人、代理發言人或財務主管之假日緊急聯絡資料</w:t>
            </w:r>
          </w:p>
        </w:tc>
        <w:tc>
          <w:tcPr>
            <w:tcW w:w="2160" w:type="dxa"/>
            <w:tcBorders>
              <w:top w:val="single" w:sz="4" w:space="0" w:color="auto"/>
              <w:left w:val="single" w:sz="4" w:space="0" w:color="auto"/>
              <w:bottom w:val="single" w:sz="4" w:space="0" w:color="auto"/>
              <w:right w:val="single" w:sz="4" w:space="0" w:color="auto"/>
            </w:tcBorders>
          </w:tcPr>
          <w:p w14:paraId="7E4465E7" w14:textId="77777777" w:rsidR="00456861" w:rsidRPr="002430CD" w:rsidRDefault="00456861" w:rsidP="00C86450">
            <w:pPr>
              <w:kinsoku w:val="0"/>
              <w:overflowPunct w:val="0"/>
              <w:spacing w:line="260" w:lineRule="exact"/>
              <w:jc w:val="both"/>
              <w:rPr>
                <w:rFonts w:eastAsia="標楷體"/>
                <w:sz w:val="20"/>
              </w:rPr>
            </w:pPr>
            <w:r w:rsidRPr="002430CD">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210646C5" w14:textId="77777777" w:rsidR="00456861" w:rsidRDefault="00456861" w:rsidP="00C86450">
            <w:pPr>
              <w:kinsoku w:val="0"/>
              <w:overflowPunct w:val="0"/>
              <w:spacing w:line="260" w:lineRule="exact"/>
              <w:jc w:val="both"/>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sidRPr="002430CD">
              <w:rPr>
                <w:rFonts w:eastAsia="標楷體" w:hint="eastAsia"/>
                <w:sz w:val="20"/>
              </w:rPr>
              <w:t>/</w:t>
            </w:r>
            <w:r w:rsidRPr="002430CD">
              <w:rPr>
                <w:rFonts w:eastAsia="標楷體" w:hint="eastAsia"/>
                <w:sz w:val="20"/>
              </w:rPr>
              <w:t>假日緊急聯絡人資料申報作業</w:t>
            </w:r>
            <w:r w:rsidRPr="002430CD">
              <w:rPr>
                <w:rFonts w:eastAsia="標楷體" w:hint="eastAsia"/>
                <w:sz w:val="20"/>
              </w:rPr>
              <w:t>)</w:t>
            </w:r>
            <w:r w:rsidRPr="002430CD">
              <w:rPr>
                <w:rFonts w:eastAsia="標楷體" w:hint="eastAsia"/>
                <w:sz w:val="20"/>
              </w:rPr>
              <w:t>，進行新增</w:t>
            </w:r>
            <w:r w:rsidRPr="002430CD">
              <w:rPr>
                <w:rFonts w:eastAsia="標楷體" w:hint="eastAsia"/>
                <w:sz w:val="20"/>
              </w:rPr>
              <w:t>/</w:t>
            </w:r>
            <w:r w:rsidRPr="002430CD">
              <w:rPr>
                <w:rFonts w:eastAsia="標楷體" w:hint="eastAsia"/>
                <w:sz w:val="20"/>
              </w:rPr>
              <w:t>修改，新增或修改完畢後，請回上一畫面按下「確認」鍵，以完成新增或修改作業。</w:t>
            </w:r>
          </w:p>
          <w:p w14:paraId="08D5A865" w14:textId="77777777" w:rsidR="00F51695" w:rsidRPr="002430CD" w:rsidRDefault="00F51695"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7A9E058" w14:textId="77777777" w:rsidR="00456861" w:rsidRPr="002430CD" w:rsidRDefault="00456861" w:rsidP="00C86450">
            <w:pPr>
              <w:kinsoku w:val="0"/>
              <w:overflowPunct w:val="0"/>
              <w:spacing w:line="260" w:lineRule="exact"/>
              <w:rPr>
                <w:rFonts w:eastAsia="標楷體"/>
                <w:sz w:val="20"/>
              </w:rPr>
            </w:pPr>
            <w:r w:rsidRPr="002430CD">
              <w:rPr>
                <w:rFonts w:eastAsia="標楷體" w:hint="eastAsia"/>
                <w:sz w:val="20"/>
              </w:rPr>
              <w:t>99.8.2</w:t>
            </w:r>
            <w:proofErr w:type="gramStart"/>
            <w:r w:rsidRPr="002430CD">
              <w:rPr>
                <w:rFonts w:eastAsia="標楷體" w:hint="eastAsia"/>
                <w:sz w:val="20"/>
              </w:rPr>
              <w:t>臺</w:t>
            </w:r>
            <w:proofErr w:type="gramEnd"/>
            <w:r w:rsidRPr="002430CD">
              <w:rPr>
                <w:rFonts w:eastAsia="標楷體" w:hint="eastAsia"/>
                <w:sz w:val="20"/>
              </w:rPr>
              <w:t>證上字第</w:t>
            </w:r>
            <w:r w:rsidRPr="002430CD">
              <w:rPr>
                <w:rFonts w:eastAsia="標楷體" w:hint="eastAsia"/>
                <w:sz w:val="20"/>
              </w:rPr>
              <w:t>0991702993</w:t>
            </w:r>
            <w:r w:rsidRPr="002430CD">
              <w:rPr>
                <w:rFonts w:eastAsia="標楷體" w:hint="eastAsia"/>
                <w:sz w:val="20"/>
              </w:rPr>
              <w:t>號函。</w:t>
            </w:r>
          </w:p>
        </w:tc>
      </w:tr>
      <w:tr w:rsidR="008652E7" w:rsidRPr="002430CD" w14:paraId="568B50A6"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A48BA77" w14:textId="77777777" w:rsidR="008652E7" w:rsidRPr="002430CD" w:rsidRDefault="008652E7" w:rsidP="009B7475">
            <w:pPr>
              <w:kinsoku w:val="0"/>
              <w:overflowPunct w:val="0"/>
              <w:spacing w:line="260" w:lineRule="exact"/>
              <w:jc w:val="center"/>
              <w:rPr>
                <w:rFonts w:eastAsia="標楷體"/>
                <w:sz w:val="20"/>
              </w:rPr>
            </w:pPr>
            <w:r w:rsidRPr="002430CD">
              <w:rPr>
                <w:rFonts w:eastAsia="標楷體" w:hint="eastAsia"/>
                <w:sz w:val="20"/>
              </w:rPr>
              <w:lastRenderedPageBreak/>
              <w:t>2-</w:t>
            </w:r>
            <w:r w:rsidR="009B7475">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33264052" w14:textId="77777777" w:rsidR="008652E7" w:rsidRPr="002430CD" w:rsidRDefault="008652E7" w:rsidP="00C86450">
            <w:pPr>
              <w:kinsoku w:val="0"/>
              <w:overflowPunct w:val="0"/>
              <w:spacing w:line="260" w:lineRule="exact"/>
              <w:jc w:val="both"/>
              <w:rPr>
                <w:rFonts w:eastAsia="標楷體"/>
                <w:sz w:val="20"/>
              </w:rPr>
            </w:pPr>
            <w:r w:rsidRPr="002430CD">
              <w:rPr>
                <w:rFonts w:eastAsia="標楷體" w:hint="eastAsia"/>
                <w:sz w:val="20"/>
              </w:rPr>
              <w:t>公司</w:t>
            </w:r>
            <w:r>
              <w:rPr>
                <w:rFonts w:eastAsia="標楷體" w:hint="eastAsia"/>
                <w:sz w:val="20"/>
              </w:rPr>
              <w:t>、子公司</w:t>
            </w:r>
            <w:r w:rsidRPr="002430CD">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5D7E6281" w14:textId="77777777" w:rsidR="008652E7" w:rsidRPr="008652E7" w:rsidRDefault="008652E7" w:rsidP="00C86450">
            <w:pPr>
              <w:kinsoku w:val="0"/>
              <w:overflowPunct w:val="0"/>
              <w:spacing w:line="260" w:lineRule="exact"/>
              <w:jc w:val="both"/>
              <w:rPr>
                <w:rFonts w:eastAsia="標楷體"/>
                <w:sz w:val="20"/>
                <w:szCs w:val="20"/>
              </w:rPr>
            </w:pPr>
            <w:r w:rsidRPr="008652E7">
              <w:rPr>
                <w:rFonts w:eastAsia="標楷體" w:hint="eastAsia"/>
                <w:sz w:val="20"/>
                <w:szCs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5495CB19" w14:textId="77777777" w:rsidR="008652E7" w:rsidRDefault="008652E7" w:rsidP="008652E7">
            <w:pPr>
              <w:spacing w:line="260" w:lineRule="exact"/>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公司基本資料</w:t>
            </w:r>
            <w:r>
              <w:rPr>
                <w:rFonts w:eastAsia="標楷體" w:hint="eastAsia"/>
                <w:sz w:val="20"/>
              </w:rPr>
              <w:t>申報</w:t>
            </w:r>
            <w:r>
              <w:rPr>
                <w:rFonts w:eastAsia="標楷體" w:hint="eastAsia"/>
                <w:sz w:val="20"/>
              </w:rPr>
              <w:t>/</w:t>
            </w:r>
            <w:r>
              <w:rPr>
                <w:rFonts w:eastAsia="標楷體" w:hint="eastAsia"/>
                <w:sz w:val="20"/>
              </w:rPr>
              <w:t>公司基本資料申報</w:t>
            </w:r>
            <w:r w:rsidRPr="002430CD">
              <w:rPr>
                <w:rFonts w:eastAsia="標楷體" w:hint="eastAsia"/>
                <w:sz w:val="20"/>
              </w:rPr>
              <w:t>)</w:t>
            </w:r>
            <w:r w:rsidRPr="002430CD">
              <w:rPr>
                <w:rFonts w:eastAsia="標楷體" w:hint="eastAsia"/>
                <w:sz w:val="20"/>
              </w:rPr>
              <w:t>。</w:t>
            </w:r>
          </w:p>
          <w:p w14:paraId="119D6EED" w14:textId="77777777" w:rsidR="008652E7" w:rsidRPr="002430CD" w:rsidRDefault="008652E7" w:rsidP="008652E7">
            <w:pPr>
              <w:spacing w:line="260" w:lineRule="exact"/>
              <w:rPr>
                <w:rFonts w:eastAsia="標楷體"/>
                <w:sz w:val="20"/>
              </w:rPr>
            </w:pPr>
            <w:r>
              <w:rPr>
                <w:rFonts w:eastAsia="標楷體" w:hint="eastAsia"/>
                <w:sz w:val="20"/>
              </w:rPr>
              <w:t>2.</w:t>
            </w:r>
            <w:r w:rsidRPr="002430CD">
              <w:rPr>
                <w:rFonts w:eastAsia="標楷體" w:hint="eastAsia"/>
                <w:sz w:val="20"/>
              </w:rPr>
              <w:t xml:space="preserve"> </w:t>
            </w:r>
            <w:r w:rsidRPr="002430CD">
              <w:rPr>
                <w:rFonts w:eastAsia="標楷體" w:hint="eastAsia"/>
                <w:sz w:val="20"/>
              </w:rPr>
              <w:t>輸入「公開資訊觀測站」</w:t>
            </w:r>
            <w:r w:rsidRPr="002430CD">
              <w:rPr>
                <w:rFonts w:eastAsia="標楷體"/>
                <w:sz w:val="20"/>
              </w:rPr>
              <w:t>(sii.twse.com.tw/</w:t>
            </w:r>
            <w:r>
              <w:rPr>
                <w:rFonts w:eastAsia="標楷體" w:hint="eastAsia"/>
                <w:sz w:val="20"/>
              </w:rPr>
              <w:t>公司基本資料申報</w:t>
            </w:r>
            <w:r w:rsidRPr="002430CD">
              <w:rPr>
                <w:rFonts w:eastAsia="標楷體" w:hint="eastAsia"/>
                <w:sz w:val="20"/>
              </w:rPr>
              <w:t>/</w:t>
            </w:r>
            <w:r w:rsidRPr="002430CD">
              <w:rPr>
                <w:rFonts w:eastAsia="標楷體" w:hint="eastAsia"/>
                <w:sz w:val="20"/>
              </w:rPr>
              <w:t>子公司基本資料</w:t>
            </w:r>
            <w:r>
              <w:rPr>
                <w:rFonts w:eastAsia="標楷體" w:hint="eastAsia"/>
                <w:sz w:val="20"/>
              </w:rPr>
              <w:t>申報</w:t>
            </w:r>
            <w:r w:rsidRPr="002430CD">
              <w:rPr>
                <w:rFonts w:eastAsia="標楷體" w:hint="eastAsia"/>
                <w:sz w:val="20"/>
              </w:rPr>
              <w:t>)</w:t>
            </w:r>
            <w:r w:rsidRPr="002430CD">
              <w:rPr>
                <w:rFonts w:eastAsia="標楷體" w:hint="eastAsia"/>
                <w:sz w:val="20"/>
              </w:rPr>
              <w:t>。</w:t>
            </w:r>
          </w:p>
          <w:p w14:paraId="5FB542B4" w14:textId="77777777" w:rsidR="008652E7" w:rsidRPr="002430CD" w:rsidRDefault="008652E7" w:rsidP="008652E7">
            <w:pPr>
              <w:spacing w:line="260" w:lineRule="exact"/>
              <w:ind w:left="100" w:hanging="100"/>
              <w:rPr>
                <w:rFonts w:eastAsia="標楷體"/>
                <w:sz w:val="20"/>
              </w:rPr>
            </w:pPr>
            <w:r>
              <w:rPr>
                <w:rFonts w:eastAsia="標楷體" w:hint="eastAsia"/>
                <w:sz w:val="20"/>
              </w:rPr>
              <w:t>3</w:t>
            </w:r>
            <w:r w:rsidRPr="002430CD">
              <w:rPr>
                <w:rFonts w:eastAsia="標楷體" w:hint="eastAsia"/>
                <w:sz w:val="20"/>
              </w:rPr>
              <w:t>.</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重要子公司基本資料申報作業</w:t>
            </w:r>
            <w:r w:rsidRPr="002430CD">
              <w:rPr>
                <w:rFonts w:eastAsia="標楷體" w:hint="eastAsia"/>
                <w:sz w:val="20"/>
              </w:rPr>
              <w:t>/</w:t>
            </w:r>
            <w:r w:rsidRPr="002430CD">
              <w:rPr>
                <w:rFonts w:eastAsia="標楷體" w:hint="eastAsia"/>
                <w:sz w:val="20"/>
              </w:rPr>
              <w:t>重要子公司基本資料</w:t>
            </w:r>
            <w:r w:rsidRPr="002430CD">
              <w:rPr>
                <w:rFonts w:eastAsia="標楷體" w:hint="eastAsia"/>
                <w:sz w:val="20"/>
              </w:rPr>
              <w:t>)</w:t>
            </w:r>
            <w:r w:rsidRPr="002430CD">
              <w:rPr>
                <w:rFonts w:eastAsia="標楷體" w:hint="eastAsia"/>
                <w:sz w:val="20"/>
              </w:rPr>
              <w:t>。</w:t>
            </w:r>
          </w:p>
          <w:p w14:paraId="47CCCD9B" w14:textId="77777777" w:rsidR="008652E7" w:rsidRPr="002430CD" w:rsidRDefault="008652E7"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6F881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63E4767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A1E6C4"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131ECDB7" w14:textId="77777777" w:rsidR="008652E7" w:rsidRDefault="008652E7"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00E24D0C" w:rsidRPr="00DF1D0A">
              <w:rPr>
                <w:rFonts w:eastAsia="標楷體"/>
                <w:sz w:val="20"/>
              </w:rPr>
              <w:t>資產負債表、綜合損益表、現金流量表、權益變動表、會計師查核或核閱報告、簽證會計師名稱及財務報告附註揭露相關事項</w:t>
            </w:r>
            <w:r w:rsidR="00E24D0C">
              <w:rPr>
                <w:rFonts w:eastAsia="標楷體" w:hint="eastAsia"/>
                <w:sz w:val="20"/>
              </w:rPr>
              <w:t>。</w:t>
            </w:r>
          </w:p>
          <w:p w14:paraId="1FC69729" w14:textId="77777777" w:rsidR="00E24D0C" w:rsidRDefault="00E24D0C"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00C7753A">
              <w:rPr>
                <w:rFonts w:eastAsia="標楷體" w:hint="eastAsia"/>
                <w:sz w:val="20"/>
              </w:rPr>
              <w:t>營業額</w:t>
            </w:r>
            <w:r w:rsidR="006D1CE2">
              <w:rPr>
                <w:rFonts w:eastAsia="標楷體" w:hint="eastAsia"/>
                <w:sz w:val="20"/>
              </w:rPr>
              <w:t>、各項產品業務營收統計表</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2F02B8">
              <w:rPr>
                <w:rFonts w:eastAsia="標楷體" w:hint="eastAsia"/>
                <w:sz w:val="20"/>
              </w:rPr>
              <w:t>及自結損益</w:t>
            </w:r>
            <w:r w:rsidR="00C7753A">
              <w:rPr>
                <w:rFonts w:eastAsia="標楷體" w:hint="eastAsia"/>
                <w:sz w:val="20"/>
              </w:rPr>
              <w:t>資</w:t>
            </w:r>
            <w:r w:rsidR="00F0317A">
              <w:rPr>
                <w:rFonts w:eastAsia="標楷體" w:hint="eastAsia"/>
                <w:sz w:val="20"/>
              </w:rPr>
              <w:t>訊</w:t>
            </w:r>
            <w:r w:rsidR="006D1CE2" w:rsidRPr="002430CD">
              <w:rPr>
                <w:rFonts w:eastAsia="標楷體" w:hint="eastAsia"/>
                <w:sz w:val="20"/>
              </w:rPr>
              <w:t>（</w:t>
            </w:r>
            <w:r w:rsidR="006D1CE2" w:rsidRPr="00125B41">
              <w:rPr>
                <w:rFonts w:eastAsia="標楷體" w:hint="eastAsia"/>
                <w:sz w:val="20"/>
              </w:rPr>
              <w:t>自願</w:t>
            </w:r>
            <w:r w:rsidR="006D1CE2">
              <w:rPr>
                <w:rFonts w:eastAsia="標楷體" w:hint="eastAsia"/>
                <w:sz w:val="20"/>
              </w:rPr>
              <w:t>性</w:t>
            </w:r>
            <w:r w:rsidR="006D1CE2" w:rsidRPr="00125B41">
              <w:rPr>
                <w:rFonts w:eastAsia="標楷體" w:hint="eastAsia"/>
                <w:sz w:val="20"/>
              </w:rPr>
              <w:t>申報</w:t>
            </w:r>
            <w:r w:rsidR="006D1CE2" w:rsidRPr="002430CD">
              <w:rPr>
                <w:rFonts w:eastAsia="標楷體" w:hint="eastAsia"/>
                <w:sz w:val="20"/>
              </w:rPr>
              <w:t>）</w:t>
            </w:r>
            <w:r w:rsidR="00C7753A">
              <w:rPr>
                <w:rFonts w:eastAsia="標楷體" w:hint="eastAsia"/>
                <w:sz w:val="20"/>
              </w:rPr>
              <w:t>。</w:t>
            </w:r>
          </w:p>
          <w:p w14:paraId="20A1C3C8" w14:textId="77777777" w:rsidR="006D1CE2" w:rsidRDefault="006D1CE2" w:rsidP="002F02B8">
            <w:pPr>
              <w:kinsoku w:val="0"/>
              <w:overflowPunct w:val="0"/>
              <w:spacing w:line="260" w:lineRule="exact"/>
              <w:ind w:left="360"/>
              <w:jc w:val="both"/>
              <w:rPr>
                <w:rFonts w:eastAsia="標楷體"/>
                <w:sz w:val="20"/>
              </w:rPr>
            </w:pPr>
          </w:p>
          <w:p w14:paraId="78E098DC" w14:textId="77777777" w:rsidR="002F02B8" w:rsidRDefault="002F02B8" w:rsidP="002F02B8">
            <w:pPr>
              <w:kinsoku w:val="0"/>
              <w:overflowPunct w:val="0"/>
              <w:spacing w:line="260" w:lineRule="exact"/>
              <w:ind w:left="360"/>
              <w:jc w:val="both"/>
              <w:rPr>
                <w:rFonts w:eastAsia="標楷體"/>
                <w:sz w:val="20"/>
              </w:rPr>
            </w:pPr>
            <w:proofErr w:type="gramStart"/>
            <w:r>
              <w:rPr>
                <w:rFonts w:eastAsia="標楷體" w:hint="eastAsia"/>
                <w:sz w:val="20"/>
              </w:rPr>
              <w:t>註</w:t>
            </w:r>
            <w:proofErr w:type="gramEnd"/>
            <w:r>
              <w:rPr>
                <w:rFonts w:eastAsia="標楷體" w:hint="eastAsia"/>
                <w:sz w:val="20"/>
              </w:rPr>
              <w:t>：自願公告自結損益</w:t>
            </w:r>
            <w:r w:rsidR="006D1CE2">
              <w:rPr>
                <w:rFonts w:eastAsia="標楷體" w:hint="eastAsia"/>
                <w:sz w:val="20"/>
              </w:rPr>
              <w:t>及各項產品業務營收統計表</w:t>
            </w:r>
            <w:r>
              <w:rPr>
                <w:rFonts w:eastAsia="標楷體" w:hint="eastAsia"/>
                <w:sz w:val="20"/>
              </w:rPr>
              <w:t>者</w:t>
            </w:r>
            <w:r w:rsidRPr="00125B41">
              <w:rPr>
                <w:rFonts w:eastAsia="標楷體" w:hint="eastAsia"/>
                <w:sz w:val="20"/>
              </w:rPr>
              <w:t>應持續公告至當年度結束止。</w:t>
            </w:r>
          </w:p>
          <w:p w14:paraId="5B551B84" w14:textId="77777777" w:rsidR="002F02B8" w:rsidRDefault="002F02B8" w:rsidP="002F02B8">
            <w:pPr>
              <w:kinsoku w:val="0"/>
              <w:overflowPunct w:val="0"/>
              <w:spacing w:line="260" w:lineRule="exact"/>
              <w:ind w:left="360"/>
              <w:jc w:val="both"/>
              <w:rPr>
                <w:rFonts w:eastAsia="標楷體"/>
                <w:sz w:val="20"/>
              </w:rPr>
            </w:pPr>
          </w:p>
          <w:p w14:paraId="6B0D90DC" w14:textId="77777777" w:rsidR="00C7753A" w:rsidRPr="002430CD" w:rsidRDefault="00C7753A" w:rsidP="00CE10FF">
            <w:pPr>
              <w:numPr>
                <w:ilvl w:val="0"/>
                <w:numId w:val="85"/>
              </w:numPr>
              <w:kinsoku w:val="0"/>
              <w:overflowPunct w:val="0"/>
              <w:spacing w:line="260" w:lineRule="exact"/>
              <w:jc w:val="both"/>
              <w:rPr>
                <w:rFonts w:eastAsia="標楷體"/>
                <w:sz w:val="20"/>
              </w:rPr>
            </w:pPr>
            <w:r>
              <w:rPr>
                <w:rFonts w:eastAsia="標楷體" w:hint="eastAsia"/>
                <w:sz w:val="20"/>
              </w:rPr>
              <w:t>本年度及前二年度</w:t>
            </w:r>
            <w:r w:rsidRPr="00DF1D0A">
              <w:rPr>
                <w:rFonts w:eastAsia="標楷體"/>
                <w:sz w:val="20"/>
              </w:rPr>
              <w:t>股利分派情形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27B3612"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4BD6049D" w14:textId="77777777" w:rsidR="008652E7" w:rsidRDefault="006D1CE2" w:rsidP="006D1CE2">
            <w:pPr>
              <w:spacing w:line="260" w:lineRule="exact"/>
              <w:ind w:left="154" w:hangingChars="77" w:hanging="154"/>
              <w:rPr>
                <w:rFonts w:eastAsia="標楷體"/>
                <w:sz w:val="20"/>
              </w:rPr>
            </w:pPr>
            <w:r>
              <w:rPr>
                <w:rFonts w:eastAsia="標楷體" w:hint="eastAsia"/>
                <w:sz w:val="20"/>
              </w:rPr>
              <w:t>1.</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財務報表申報作業</w:t>
            </w:r>
            <w:r w:rsidR="0096126F" w:rsidRPr="00ED523A">
              <w:rPr>
                <w:rFonts w:eastAsia="標楷體"/>
                <w:sz w:val="20"/>
              </w:rPr>
              <w:t>/</w:t>
            </w:r>
            <w:r w:rsidR="0096126F">
              <w:rPr>
                <w:rFonts w:eastAsia="標楷體" w:hint="eastAsia"/>
                <w:sz w:val="20"/>
              </w:rPr>
              <w:t>IFRSs</w:t>
            </w:r>
            <w:r w:rsidR="0096126F" w:rsidRPr="00FB7291">
              <w:rPr>
                <w:rFonts w:eastAsia="標楷體"/>
                <w:sz w:val="20"/>
              </w:rPr>
              <w:t>財務報表申報作業</w:t>
            </w:r>
            <w:r w:rsidR="0096126F" w:rsidRPr="00ED523A">
              <w:rPr>
                <w:rFonts w:eastAsia="標楷體" w:hint="eastAsia"/>
                <w:sz w:val="20"/>
              </w:rPr>
              <w:t>、財務報告公告說明事項申報</w:t>
            </w:r>
            <w:r w:rsidR="0096126F" w:rsidRPr="00ED523A">
              <w:rPr>
                <w:rFonts w:eastAsia="標楷體" w:hint="eastAsia"/>
                <w:sz w:val="20"/>
              </w:rPr>
              <w:t>)</w:t>
            </w:r>
            <w:r w:rsidR="0096126F" w:rsidRPr="00ED523A">
              <w:rPr>
                <w:rFonts w:eastAsia="標楷體"/>
                <w:sz w:val="20"/>
              </w:rPr>
              <w:t>。</w:t>
            </w:r>
          </w:p>
          <w:p w14:paraId="6C7BDE17" w14:textId="77777777" w:rsidR="0096126F" w:rsidRDefault="006D1CE2" w:rsidP="006D1CE2">
            <w:pPr>
              <w:spacing w:line="260" w:lineRule="exact"/>
              <w:ind w:left="154" w:hangingChars="77" w:hanging="154"/>
              <w:rPr>
                <w:rFonts w:eastAsia="標楷體"/>
                <w:sz w:val="20"/>
              </w:rPr>
            </w:pPr>
            <w:r>
              <w:rPr>
                <w:rFonts w:eastAsia="標楷體" w:hint="eastAsia"/>
                <w:sz w:val="20"/>
              </w:rPr>
              <w:t>2.</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非格式化檔案電子資料申報</w:t>
            </w:r>
            <w:r w:rsidR="0096126F" w:rsidRPr="00ED523A">
              <w:rPr>
                <w:rFonts w:eastAsia="標楷體" w:hint="eastAsia"/>
                <w:sz w:val="20"/>
              </w:rPr>
              <w:t>/</w:t>
            </w:r>
            <w:r w:rsidR="0096126F" w:rsidRPr="00ED523A">
              <w:rPr>
                <w:rFonts w:eastAsia="標楷體" w:hint="eastAsia"/>
                <w:sz w:val="20"/>
              </w:rPr>
              <w:t>財務報告書申報</w:t>
            </w:r>
            <w:r w:rsidR="0096126F" w:rsidRPr="00ED523A">
              <w:rPr>
                <w:rFonts w:eastAsia="標楷體" w:hint="eastAsia"/>
                <w:sz w:val="20"/>
              </w:rPr>
              <w:t>)</w:t>
            </w:r>
            <w:r w:rsidR="0096126F" w:rsidRPr="00ED523A">
              <w:rPr>
                <w:rFonts w:eastAsia="標楷體" w:hint="eastAsia"/>
                <w:sz w:val="20"/>
              </w:rPr>
              <w:t>。</w:t>
            </w:r>
          </w:p>
          <w:p w14:paraId="67040E24" w14:textId="77777777" w:rsidR="0096126F" w:rsidRDefault="006D1CE2" w:rsidP="006D1CE2">
            <w:pPr>
              <w:spacing w:line="260" w:lineRule="exact"/>
              <w:ind w:left="154" w:hangingChars="77" w:hanging="154"/>
              <w:rPr>
                <w:rFonts w:eastAsia="標楷體"/>
                <w:sz w:val="20"/>
              </w:rPr>
            </w:pPr>
            <w:r>
              <w:rPr>
                <w:rFonts w:eastAsia="標楷體" w:hint="eastAsia"/>
                <w:sz w:val="20"/>
              </w:rPr>
              <w:t>3.</w:t>
            </w:r>
            <w:r w:rsidR="0096126F" w:rsidRPr="00ED523A">
              <w:rPr>
                <w:rFonts w:eastAsia="標楷體" w:hint="eastAsia"/>
                <w:sz w:val="20"/>
              </w:rPr>
              <w:t>輸入「公開資訊觀測站」</w:t>
            </w:r>
            <w:r w:rsidR="0096126F" w:rsidRPr="00ED523A">
              <w:rPr>
                <w:rFonts w:eastAsia="標楷體"/>
                <w:sz w:val="20"/>
              </w:rPr>
              <w:t>(sii.twse.com.tw/</w:t>
            </w:r>
            <w:r w:rsidR="0096126F" w:rsidRPr="00ED523A">
              <w:rPr>
                <w:rFonts w:eastAsia="標楷體" w:hint="eastAsia"/>
                <w:sz w:val="20"/>
              </w:rPr>
              <w:t>財務報表附註揭露資訊</w:t>
            </w:r>
            <w:r w:rsidR="0096126F" w:rsidRPr="00ED523A">
              <w:rPr>
                <w:rFonts w:eastAsia="標楷體"/>
                <w:sz w:val="20"/>
              </w:rPr>
              <w:t>/</w:t>
            </w:r>
            <w:r w:rsidR="0096126F" w:rsidRPr="00ED523A">
              <w:rPr>
                <w:rFonts w:eastAsia="標楷體" w:hint="eastAsia"/>
                <w:sz w:val="20"/>
              </w:rPr>
              <w:t>財務報表附註揭露資訊申報作業</w:t>
            </w:r>
            <w:r w:rsidR="0096126F" w:rsidRPr="00ED523A">
              <w:rPr>
                <w:rFonts w:eastAsia="標楷體"/>
                <w:sz w:val="20"/>
              </w:rPr>
              <w:t>)</w:t>
            </w:r>
            <w:r w:rsidR="0096126F" w:rsidRPr="00ED523A">
              <w:rPr>
                <w:rFonts w:eastAsia="標楷體" w:hint="eastAsia"/>
                <w:sz w:val="20"/>
              </w:rPr>
              <w:t>。</w:t>
            </w:r>
          </w:p>
          <w:p w14:paraId="219F6999" w14:textId="77777777" w:rsidR="002F02B8" w:rsidRDefault="002F02B8" w:rsidP="008652E7">
            <w:pPr>
              <w:spacing w:line="260" w:lineRule="exact"/>
              <w:rPr>
                <w:rFonts w:eastAsia="標楷體"/>
                <w:sz w:val="20"/>
              </w:rPr>
            </w:pPr>
          </w:p>
          <w:p w14:paraId="7BA2E958" w14:textId="77777777" w:rsidR="002F02B8" w:rsidRDefault="002F02B8" w:rsidP="008652E7">
            <w:pPr>
              <w:spacing w:line="260" w:lineRule="exact"/>
              <w:rPr>
                <w:rFonts w:eastAsia="標楷體"/>
                <w:sz w:val="20"/>
              </w:rPr>
            </w:pPr>
          </w:p>
          <w:p w14:paraId="33DEE236" w14:textId="77777777" w:rsidR="002F02B8" w:rsidRDefault="006D1CE2" w:rsidP="006D1CE2">
            <w:pPr>
              <w:spacing w:line="260" w:lineRule="exact"/>
              <w:ind w:left="154" w:hangingChars="77" w:hanging="154"/>
              <w:rPr>
                <w:rFonts w:eastAsia="標楷體"/>
                <w:sz w:val="20"/>
              </w:rPr>
            </w:pPr>
            <w:r>
              <w:rPr>
                <w:rFonts w:eastAsia="標楷體" w:hint="eastAsia"/>
                <w:sz w:val="20"/>
              </w:rPr>
              <w:t>1.</w:t>
            </w:r>
            <w:r w:rsidR="002F02B8">
              <w:rPr>
                <w:rFonts w:eastAsia="標楷體" w:hint="eastAsia"/>
                <w:sz w:val="20"/>
              </w:rPr>
              <w:t>國內上市公司</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Pr>
                <w:rFonts w:eastAsia="標楷體" w:hint="eastAsia"/>
                <w:sz w:val="20"/>
              </w:rPr>
              <w:t>月營業收入申報作業</w:t>
            </w:r>
            <w:r w:rsidR="002F02B8" w:rsidRPr="002430CD">
              <w:rPr>
                <w:rFonts w:eastAsia="標楷體" w:hint="eastAsia"/>
                <w:sz w:val="20"/>
              </w:rPr>
              <w:t>)</w:t>
            </w:r>
            <w:r w:rsidR="002F02B8">
              <w:rPr>
                <w:rFonts w:eastAsia="標楷體" w:hint="eastAsia"/>
                <w:sz w:val="20"/>
              </w:rPr>
              <w:t>。</w:t>
            </w:r>
          </w:p>
          <w:p w14:paraId="0898F43B" w14:textId="77777777" w:rsidR="002F02B8" w:rsidRDefault="006D1CE2" w:rsidP="006D1CE2">
            <w:pPr>
              <w:spacing w:line="260" w:lineRule="exact"/>
              <w:ind w:left="154" w:hangingChars="77" w:hanging="154"/>
              <w:rPr>
                <w:rFonts w:eastAsia="標楷體"/>
                <w:sz w:val="20"/>
              </w:rPr>
            </w:pPr>
            <w:r>
              <w:rPr>
                <w:rFonts w:eastAsia="標楷體" w:hint="eastAsia"/>
                <w:sz w:val="20"/>
              </w:rPr>
              <w:t>2.</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proofErr w:type="gramStart"/>
            <w:r w:rsidR="002F02B8">
              <w:rPr>
                <w:rFonts w:eastAsia="標楷體" w:hint="eastAsia"/>
                <w:sz w:val="20"/>
              </w:rPr>
              <w:t>金控、投控</w:t>
            </w:r>
            <w:proofErr w:type="gramEnd"/>
            <w:r w:rsidR="002F02B8">
              <w:rPr>
                <w:rFonts w:eastAsia="標楷體" w:hint="eastAsia"/>
                <w:sz w:val="20"/>
              </w:rPr>
              <w:t>公司代子公司申報月</w:t>
            </w:r>
            <w:r w:rsidR="002F02B8" w:rsidRPr="002430CD">
              <w:rPr>
                <w:rFonts w:eastAsia="標楷體" w:hint="eastAsia"/>
                <w:sz w:val="20"/>
              </w:rPr>
              <w:t>營</w:t>
            </w:r>
            <w:r w:rsidR="002F02B8">
              <w:rPr>
                <w:rFonts w:eastAsia="標楷體" w:hint="eastAsia"/>
                <w:sz w:val="20"/>
              </w:rPr>
              <w:t>業</w:t>
            </w:r>
            <w:r w:rsidR="002F02B8" w:rsidRPr="002430CD">
              <w:rPr>
                <w:rFonts w:eastAsia="標楷體" w:hint="eastAsia"/>
                <w:sz w:val="20"/>
              </w:rPr>
              <w:t>收</w:t>
            </w:r>
            <w:r w:rsidR="002F02B8">
              <w:rPr>
                <w:rFonts w:eastAsia="標楷體" w:hint="eastAsia"/>
                <w:sz w:val="20"/>
              </w:rPr>
              <w:t>入申報作業</w:t>
            </w:r>
            <w:proofErr w:type="gramStart"/>
            <w:r w:rsidR="002F02B8" w:rsidRPr="002430CD">
              <w:rPr>
                <w:rFonts w:eastAsia="標楷體" w:hint="eastAsia"/>
                <w:sz w:val="20"/>
              </w:rPr>
              <w:t>）</w:t>
            </w:r>
            <w:proofErr w:type="gramEnd"/>
            <w:r w:rsidR="002F02B8" w:rsidRPr="002430CD">
              <w:rPr>
                <w:rFonts w:eastAsia="標楷體" w:hint="eastAsia"/>
                <w:sz w:val="20"/>
              </w:rPr>
              <w:t>。</w:t>
            </w:r>
          </w:p>
          <w:p w14:paraId="6EDE4144" w14:textId="77777777" w:rsidR="002F02B8" w:rsidRDefault="006D1CE2" w:rsidP="006D1CE2">
            <w:pPr>
              <w:spacing w:line="260" w:lineRule="exact"/>
              <w:ind w:left="154" w:hangingChars="77" w:hanging="154"/>
              <w:rPr>
                <w:rFonts w:eastAsia="標楷體"/>
                <w:sz w:val="20"/>
              </w:rPr>
            </w:pPr>
            <w:r>
              <w:rPr>
                <w:rFonts w:eastAsia="標楷體" w:hint="eastAsia"/>
                <w:sz w:val="20"/>
              </w:rPr>
              <w:t>3.</w:t>
            </w:r>
            <w:r w:rsidR="002F02B8" w:rsidRPr="002430CD">
              <w:rPr>
                <w:rFonts w:eastAsia="標楷體" w:hint="eastAsia"/>
                <w:sz w:val="20"/>
              </w:rPr>
              <w:t>輸入「公開資訊觀測站」</w:t>
            </w:r>
            <w:r w:rsidR="002F02B8" w:rsidRPr="002430CD">
              <w:rPr>
                <w:rFonts w:eastAsia="標楷體"/>
                <w:sz w:val="20"/>
              </w:rPr>
              <w:t>(sii.twse.com.tw/</w:t>
            </w:r>
            <w:r w:rsidR="002F02B8" w:rsidRPr="002430CD">
              <w:rPr>
                <w:rFonts w:eastAsia="標楷體" w:hint="eastAsia"/>
                <w:sz w:val="20"/>
              </w:rPr>
              <w:t>月營業額背書保證與資金貸放資訊及各項產品業務營收統計資料</w:t>
            </w:r>
            <w:r w:rsidR="002F02B8" w:rsidRPr="002430CD">
              <w:rPr>
                <w:rFonts w:eastAsia="標楷體"/>
                <w:sz w:val="20"/>
              </w:rPr>
              <w:t>/</w:t>
            </w:r>
            <w:r w:rsidR="002F02B8">
              <w:rPr>
                <w:rFonts w:eastAsia="標楷體" w:hint="eastAsia"/>
                <w:sz w:val="20"/>
              </w:rPr>
              <w:t>採用</w:t>
            </w:r>
            <w:r w:rsidR="002F02B8">
              <w:rPr>
                <w:rFonts w:eastAsia="標楷體" w:hint="eastAsia"/>
                <w:sz w:val="20"/>
              </w:rPr>
              <w:t>IFRSs</w:t>
            </w:r>
            <w:r w:rsidR="002F02B8">
              <w:rPr>
                <w:rFonts w:eastAsia="標楷體" w:hint="eastAsia"/>
                <w:sz w:val="20"/>
              </w:rPr>
              <w:t>後</w:t>
            </w:r>
            <w:r w:rsidR="002F02B8" w:rsidRPr="002430CD">
              <w:rPr>
                <w:rFonts w:eastAsia="標楷體" w:hint="eastAsia"/>
                <w:sz w:val="20"/>
              </w:rPr>
              <w:t>營收</w:t>
            </w:r>
            <w:r w:rsidR="002F02B8">
              <w:rPr>
                <w:rFonts w:eastAsia="標楷體" w:hint="eastAsia"/>
                <w:sz w:val="20"/>
              </w:rPr>
              <w:t>相關申報作業</w:t>
            </w:r>
            <w:r w:rsidR="002F02B8">
              <w:rPr>
                <w:rFonts w:eastAsia="標楷體" w:hint="eastAsia"/>
                <w:sz w:val="20"/>
              </w:rPr>
              <w:t>/</w:t>
            </w:r>
            <w:r w:rsidR="002F02B8" w:rsidRPr="002430CD">
              <w:rPr>
                <w:rFonts w:eastAsia="標楷體" w:hint="eastAsia"/>
                <w:sz w:val="20"/>
              </w:rPr>
              <w:t>各項產品業務營收統計</w:t>
            </w:r>
            <w:r w:rsidR="002F02B8">
              <w:rPr>
                <w:rFonts w:eastAsia="標楷體" w:hint="eastAsia"/>
                <w:sz w:val="20"/>
              </w:rPr>
              <w:t>表申報</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430CD">
              <w:rPr>
                <w:rFonts w:eastAsia="標楷體" w:hint="eastAsia"/>
                <w:sz w:val="20"/>
              </w:rPr>
              <w:t>)</w:t>
            </w:r>
          </w:p>
          <w:p w14:paraId="5F7AB2A1" w14:textId="77777777" w:rsidR="002F02B8" w:rsidRDefault="006D1CE2" w:rsidP="008652E7">
            <w:pPr>
              <w:spacing w:line="260" w:lineRule="exact"/>
              <w:rPr>
                <w:rFonts w:eastAsia="標楷體"/>
                <w:sz w:val="20"/>
              </w:rPr>
            </w:pPr>
            <w:r>
              <w:rPr>
                <w:rFonts w:eastAsia="標楷體" w:hint="eastAsia"/>
                <w:sz w:val="20"/>
              </w:rPr>
              <w:t>4.</w:t>
            </w:r>
            <w:r w:rsidR="002F02B8" w:rsidRPr="002F02B8">
              <w:rPr>
                <w:rFonts w:eastAsia="標楷體" w:hint="eastAsia"/>
                <w:sz w:val="20"/>
              </w:rPr>
              <w:t>輸入「公開資訊觀測站」</w:t>
            </w:r>
            <w:r w:rsidR="002F02B8" w:rsidRPr="002F02B8">
              <w:rPr>
                <w:rFonts w:eastAsia="標楷體"/>
                <w:sz w:val="20"/>
              </w:rPr>
              <w:t>(sii.twse.com.tw/</w:t>
            </w:r>
            <w:r w:rsidR="002F02B8" w:rsidRPr="002F02B8">
              <w:rPr>
                <w:rFonts w:eastAsia="標楷體" w:hint="eastAsia"/>
                <w:sz w:val="20"/>
              </w:rPr>
              <w:t>自結損益</w:t>
            </w:r>
            <w:r w:rsidR="002F02B8" w:rsidRPr="002F02B8">
              <w:rPr>
                <w:rFonts w:eastAsia="標楷體"/>
                <w:sz w:val="20"/>
              </w:rPr>
              <w:t>申報</w:t>
            </w:r>
            <w:r w:rsidR="002F02B8" w:rsidRPr="002F02B8">
              <w:rPr>
                <w:rFonts w:eastAsia="標楷體" w:hint="eastAsia"/>
                <w:sz w:val="20"/>
              </w:rPr>
              <w:t>作業</w:t>
            </w:r>
            <w:r w:rsidR="002F02B8">
              <w:rPr>
                <w:rFonts w:eastAsia="標楷體" w:hint="eastAsia"/>
                <w:sz w:val="20"/>
              </w:rPr>
              <w:t>(</w:t>
            </w:r>
            <w:r w:rsidR="002F02B8">
              <w:rPr>
                <w:rFonts w:eastAsia="標楷體" w:hint="eastAsia"/>
                <w:sz w:val="20"/>
              </w:rPr>
              <w:t>自願申報</w:t>
            </w:r>
            <w:r w:rsidR="002F02B8">
              <w:rPr>
                <w:rFonts w:eastAsia="標楷體" w:hint="eastAsia"/>
                <w:sz w:val="20"/>
              </w:rPr>
              <w:t>)</w:t>
            </w:r>
            <w:r w:rsidR="002F02B8" w:rsidRPr="002F02B8">
              <w:rPr>
                <w:rFonts w:eastAsia="標楷體" w:hint="eastAsia"/>
                <w:sz w:val="20"/>
              </w:rPr>
              <w:t>)</w:t>
            </w:r>
          </w:p>
          <w:p w14:paraId="0123BE1B" w14:textId="77777777" w:rsidR="006D1CE2" w:rsidRDefault="006D1CE2" w:rsidP="008652E7">
            <w:pPr>
              <w:spacing w:line="260" w:lineRule="exact"/>
              <w:rPr>
                <w:rFonts w:eastAsia="標楷體"/>
                <w:sz w:val="20"/>
              </w:rPr>
            </w:pPr>
          </w:p>
          <w:p w14:paraId="5340CFB3" w14:textId="77777777" w:rsidR="006D1CE2" w:rsidRDefault="00E22D2D" w:rsidP="008652E7">
            <w:pPr>
              <w:spacing w:line="260" w:lineRule="exact"/>
              <w:rPr>
                <w:rFonts w:eastAsia="標楷體"/>
                <w:sz w:val="20"/>
              </w:rPr>
            </w:pPr>
            <w:r w:rsidRPr="005F389F">
              <w:rPr>
                <w:rFonts w:eastAsia="標楷體" w:hint="eastAsia"/>
                <w:sz w:val="20"/>
              </w:rPr>
              <w:t>輸入「公開資訊觀測站」股利分派情形</w:t>
            </w:r>
            <w:r w:rsidRPr="005F389F">
              <w:rPr>
                <w:rFonts w:eastAsia="標楷體"/>
                <w:sz w:val="20"/>
              </w:rPr>
              <w:t>(sii.twse.com.tw/</w:t>
            </w:r>
            <w:r w:rsidRPr="005F389F">
              <w:rPr>
                <w:rFonts w:eastAsia="標楷體" w:hint="eastAsia"/>
                <w:sz w:val="20"/>
              </w:rPr>
              <w:t>股利分派情形申報作業</w:t>
            </w:r>
            <w:r w:rsidRPr="005F389F">
              <w:rPr>
                <w:rFonts w:eastAsia="標楷體" w:hint="eastAsia"/>
                <w:sz w:val="20"/>
              </w:rPr>
              <w:t>/</w:t>
            </w:r>
            <w:r w:rsidRPr="005F389F">
              <w:rPr>
                <w:rFonts w:eastAsia="標楷體" w:hint="eastAsia"/>
                <w:sz w:val="20"/>
              </w:rPr>
              <w:t>股利分派情形</w:t>
            </w:r>
            <w:r w:rsidRPr="005F389F">
              <w:rPr>
                <w:rFonts w:eastAsia="標楷體" w:hint="eastAsia"/>
                <w:sz w:val="20"/>
              </w:rPr>
              <w:t>)</w:t>
            </w:r>
            <w:r w:rsidRPr="005F389F">
              <w:rPr>
                <w:rFonts w:eastAsia="標楷體" w:hint="eastAsia"/>
                <w:sz w:val="20"/>
              </w:rPr>
              <w:t>。</w:t>
            </w:r>
          </w:p>
          <w:p w14:paraId="786CE137" w14:textId="77777777" w:rsidR="00E22D2D" w:rsidRPr="002430CD" w:rsidRDefault="00E22D2D"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408E276"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7346D8B2"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A2D7BA" w14:textId="77777777" w:rsidR="008652E7" w:rsidRPr="002430CD" w:rsidRDefault="009B7475" w:rsidP="003E0691">
            <w:pPr>
              <w:kinsoku w:val="0"/>
              <w:overflowPunct w:val="0"/>
              <w:spacing w:line="260" w:lineRule="exact"/>
              <w:jc w:val="center"/>
              <w:rPr>
                <w:rFonts w:eastAsia="標楷體"/>
                <w:sz w:val="20"/>
              </w:rPr>
            </w:pPr>
            <w:r>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83AE27F" w14:textId="77777777" w:rsidR="008652E7" w:rsidRPr="002430CD" w:rsidRDefault="00C7753A" w:rsidP="00C86450">
            <w:pPr>
              <w:kinsoku w:val="0"/>
              <w:overflowPunct w:val="0"/>
              <w:spacing w:line="260" w:lineRule="exact"/>
              <w:jc w:val="both"/>
              <w:rPr>
                <w:rFonts w:eastAsia="標楷體"/>
                <w:sz w:val="20"/>
              </w:rPr>
            </w:pPr>
            <w:r>
              <w:rPr>
                <w:rFonts w:eastAsia="標楷體" w:hint="eastAsia"/>
                <w:sz w:val="20"/>
              </w:rPr>
              <w:t>前二年度</w:t>
            </w:r>
            <w:r w:rsidRPr="00DF1D0A">
              <w:rPr>
                <w:rFonts w:eastAsia="標楷體"/>
                <w:sz w:val="20"/>
              </w:rPr>
              <w:t>財務比率重大變動說明、財務分析資料</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0FF98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0DE39BC3" w14:textId="77777777" w:rsidR="008652E7" w:rsidRDefault="004227D0" w:rsidP="004227D0">
            <w:pPr>
              <w:spacing w:line="260" w:lineRule="exact"/>
              <w:ind w:left="154" w:hangingChars="77" w:hanging="154"/>
              <w:rPr>
                <w:rFonts w:eastAsia="標楷體"/>
                <w:sz w:val="20"/>
              </w:rPr>
            </w:pPr>
            <w:r>
              <w:rPr>
                <w:rFonts w:eastAsia="標楷體" w:hint="eastAsia"/>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財務分析資料及</w:t>
            </w:r>
            <w:r>
              <w:rPr>
                <w:rFonts w:eastAsia="標楷體" w:hint="eastAsia"/>
                <w:sz w:val="20"/>
              </w:rPr>
              <w:t>重大比率變動</w:t>
            </w:r>
            <w:r w:rsidRPr="002430CD">
              <w:rPr>
                <w:rFonts w:eastAsia="標楷體" w:hint="eastAsia"/>
                <w:sz w:val="20"/>
              </w:rPr>
              <w:t>申報作業</w:t>
            </w:r>
            <w:r w:rsidRPr="002430CD">
              <w:rPr>
                <w:rFonts w:eastAsia="標楷體"/>
                <w:sz w:val="20"/>
              </w:rPr>
              <w:t>/</w:t>
            </w:r>
            <w:r w:rsidRPr="002430CD">
              <w:rPr>
                <w:rFonts w:eastAsia="標楷體" w:hint="eastAsia"/>
                <w:sz w:val="20"/>
              </w:rPr>
              <w:t>財務分析資料</w:t>
            </w:r>
            <w:r w:rsidRPr="002430CD">
              <w:rPr>
                <w:rFonts w:eastAsia="標楷體"/>
                <w:sz w:val="20"/>
              </w:rPr>
              <w:t xml:space="preserve"> )</w:t>
            </w:r>
            <w:r w:rsidRPr="002430CD">
              <w:rPr>
                <w:rFonts w:eastAsia="標楷體" w:hint="eastAsia"/>
                <w:sz w:val="20"/>
              </w:rPr>
              <w:t>。</w:t>
            </w:r>
          </w:p>
          <w:p w14:paraId="6FDB4FC5" w14:textId="77777777" w:rsidR="004227D0" w:rsidRPr="002430CD" w:rsidRDefault="004227D0" w:rsidP="004227D0">
            <w:pPr>
              <w:spacing w:line="260" w:lineRule="exact"/>
              <w:ind w:left="154" w:hangingChars="77" w:hanging="154"/>
              <w:rPr>
                <w:rFonts w:eastAsia="標楷體"/>
                <w:sz w:val="20"/>
              </w:rPr>
            </w:pPr>
            <w:r>
              <w:rPr>
                <w:rFonts w:eastAsia="標楷體" w:hint="eastAsia"/>
                <w:sz w:val="20"/>
              </w:rPr>
              <w:t>2.</w:t>
            </w:r>
            <w:r w:rsidRPr="002430CD">
              <w:rPr>
                <w:rFonts w:eastAsia="標楷體" w:hint="eastAsia"/>
                <w:sz w:val="20"/>
              </w:rPr>
              <w:t>財務比率變動達</w:t>
            </w:r>
            <w:r w:rsidRPr="002430CD">
              <w:rPr>
                <w:rFonts w:eastAsia="標楷體" w:hint="eastAsia"/>
                <w:sz w:val="20"/>
              </w:rPr>
              <w:t>20</w:t>
            </w:r>
            <w:r w:rsidRPr="002430CD">
              <w:rPr>
                <w:rFonts w:eastAsia="標楷體" w:hint="eastAsia"/>
                <w:sz w:val="20"/>
              </w:rPr>
              <w:t>％時，輸入「公開資訊觀測站」</w:t>
            </w:r>
            <w:r w:rsidRPr="002430CD">
              <w:rPr>
                <w:rFonts w:eastAsia="標楷體"/>
                <w:sz w:val="20"/>
              </w:rPr>
              <w:t>(sii.twse.com.tw/</w:t>
            </w:r>
            <w:r w:rsidRPr="002430CD">
              <w:rPr>
                <w:rFonts w:eastAsia="標楷體" w:hint="eastAsia"/>
                <w:sz w:val="20"/>
              </w:rPr>
              <w:t>財務分析資料及重大比率變動</w:t>
            </w:r>
            <w:r>
              <w:rPr>
                <w:rFonts w:eastAsia="標楷體" w:hint="eastAsia"/>
                <w:sz w:val="20"/>
              </w:rPr>
              <w:t>申報作業</w:t>
            </w:r>
            <w:r w:rsidRPr="002430CD">
              <w:rPr>
                <w:rFonts w:eastAsia="標楷體" w:hint="eastAsia"/>
                <w:sz w:val="20"/>
              </w:rPr>
              <w:t>/</w:t>
            </w:r>
            <w:r w:rsidRPr="002430CD">
              <w:rPr>
                <w:rFonts w:eastAsia="標楷體" w:hint="eastAsia"/>
                <w:sz w:val="20"/>
              </w:rPr>
              <w:t>存貨週轉率重大變動、應收帳款週轉率重大變動、毛利率重大變動</w:t>
            </w:r>
            <w:r w:rsidRPr="002430CD">
              <w:rPr>
                <w:rFonts w:eastAsia="標楷體" w:hint="eastAsia"/>
                <w:sz w:val="20"/>
              </w:rPr>
              <w:t>)</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B9020CB"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3ED4200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97F7B1F" w14:textId="6CE735AC"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1AA315C0" w14:textId="77777777" w:rsidR="008652E7" w:rsidRDefault="00C7753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公司及其子公司之資金貸與及背書保證明細表資料</w:t>
            </w:r>
            <w:r>
              <w:rPr>
                <w:rFonts w:eastAsia="標楷體" w:hint="eastAsia"/>
                <w:sz w:val="20"/>
              </w:rPr>
              <w:t>。</w:t>
            </w:r>
          </w:p>
          <w:p w14:paraId="7D863725" w14:textId="77777777" w:rsidR="00106BC0" w:rsidRDefault="00106BC0" w:rsidP="0060490E">
            <w:pPr>
              <w:kinsoku w:val="0"/>
              <w:overflowPunct w:val="0"/>
              <w:spacing w:line="260" w:lineRule="exact"/>
              <w:ind w:left="126" w:hangingChars="63" w:hanging="126"/>
              <w:jc w:val="both"/>
              <w:rPr>
                <w:rFonts w:eastAsia="標楷體"/>
                <w:sz w:val="20"/>
              </w:rPr>
            </w:pPr>
          </w:p>
          <w:p w14:paraId="20FE82D3" w14:textId="77777777" w:rsidR="00C7753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大陸地區投資資訊</w:t>
            </w:r>
            <w:r>
              <w:rPr>
                <w:rFonts w:eastAsia="標楷體" w:hint="eastAsia"/>
                <w:sz w:val="20"/>
              </w:rPr>
              <w:t>。</w:t>
            </w:r>
          </w:p>
          <w:p w14:paraId="5EEDA035" w14:textId="77777777" w:rsidR="00106BC0" w:rsidRDefault="00106BC0" w:rsidP="0060490E">
            <w:pPr>
              <w:kinsoku w:val="0"/>
              <w:overflowPunct w:val="0"/>
              <w:spacing w:line="260" w:lineRule="exact"/>
              <w:ind w:left="126" w:hangingChars="63" w:hanging="126"/>
              <w:jc w:val="both"/>
              <w:rPr>
                <w:rFonts w:eastAsia="標楷體"/>
                <w:sz w:val="20"/>
              </w:rPr>
            </w:pPr>
          </w:p>
          <w:p w14:paraId="5D27FD00" w14:textId="77777777" w:rsidR="009C4BD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Pr="00DF1D0A">
              <w:rPr>
                <w:rFonts w:eastAsia="標楷體"/>
                <w:sz w:val="20"/>
              </w:rPr>
              <w:t>海外子公司投資資訊</w:t>
            </w:r>
            <w:r>
              <w:rPr>
                <w:rFonts w:eastAsia="標楷體" w:hint="eastAsia"/>
                <w:sz w:val="20"/>
              </w:rPr>
              <w:t>。</w:t>
            </w:r>
          </w:p>
          <w:p w14:paraId="6221CA7B" w14:textId="77777777" w:rsidR="00106BC0" w:rsidRDefault="00106BC0" w:rsidP="0060490E">
            <w:pPr>
              <w:kinsoku w:val="0"/>
              <w:overflowPunct w:val="0"/>
              <w:spacing w:line="260" w:lineRule="exact"/>
              <w:ind w:left="126" w:hangingChars="63" w:hanging="126"/>
              <w:jc w:val="both"/>
              <w:rPr>
                <w:rFonts w:eastAsia="標楷體"/>
                <w:sz w:val="20"/>
              </w:rPr>
            </w:pPr>
          </w:p>
          <w:p w14:paraId="4561B696" w14:textId="77777777" w:rsidR="009C4BDA" w:rsidRDefault="009C4BDA" w:rsidP="00CE10FF">
            <w:pPr>
              <w:numPr>
                <w:ilvl w:val="0"/>
                <w:numId w:val="86"/>
              </w:numPr>
              <w:kinsoku w:val="0"/>
              <w:overflowPunct w:val="0"/>
              <w:spacing w:line="260" w:lineRule="exact"/>
              <w:ind w:left="126" w:hangingChars="63" w:hanging="126"/>
              <w:jc w:val="both"/>
              <w:rPr>
                <w:rFonts w:eastAsia="標楷體"/>
                <w:sz w:val="20"/>
              </w:rPr>
            </w:pPr>
            <w:r>
              <w:rPr>
                <w:rFonts w:eastAsia="標楷體" w:hint="eastAsia"/>
                <w:sz w:val="20"/>
              </w:rPr>
              <w:t>最近一季</w:t>
            </w:r>
            <w:r w:rsidR="00F0317A" w:rsidRPr="002430CD">
              <w:rPr>
                <w:rFonts w:eastAsia="標楷體" w:hint="eastAsia"/>
                <w:sz w:val="20"/>
              </w:rPr>
              <w:t>現金增資</w:t>
            </w:r>
            <w:r w:rsidR="00F0317A">
              <w:rPr>
                <w:rFonts w:eastAsia="標楷體" w:hint="eastAsia"/>
                <w:sz w:val="20"/>
              </w:rPr>
              <w:t>、</w:t>
            </w:r>
            <w:r w:rsidR="00F0317A" w:rsidRPr="002430CD">
              <w:rPr>
                <w:rFonts w:eastAsia="標楷體" w:hint="eastAsia"/>
                <w:sz w:val="20"/>
              </w:rPr>
              <w:t>發行公司債</w:t>
            </w:r>
            <w:r w:rsidR="00F0317A">
              <w:rPr>
                <w:rFonts w:eastAsia="標楷體" w:hint="eastAsia"/>
                <w:sz w:val="20"/>
              </w:rPr>
              <w:t>或私募有價證券之</w:t>
            </w:r>
            <w:r w:rsidR="00F0317A" w:rsidRPr="002430CD">
              <w:rPr>
                <w:rFonts w:eastAsia="標楷體" w:hint="eastAsia"/>
                <w:sz w:val="20"/>
              </w:rPr>
              <w:t>資金運用情形季報表</w:t>
            </w:r>
            <w:r w:rsidR="00F250E8">
              <w:rPr>
                <w:rFonts w:eastAsia="標楷體" w:hint="eastAsia"/>
                <w:sz w:val="20"/>
              </w:rPr>
              <w:t>及</w:t>
            </w:r>
            <w:r w:rsidR="00F0317A" w:rsidRPr="00C25453">
              <w:rPr>
                <w:rFonts w:eastAsia="標楷體" w:hint="eastAsia"/>
                <w:sz w:val="20"/>
              </w:rPr>
              <w:t>異動情形。</w:t>
            </w:r>
          </w:p>
          <w:p w14:paraId="50A67388" w14:textId="77777777" w:rsidR="00106BC0" w:rsidRPr="002430CD" w:rsidRDefault="00106BC0" w:rsidP="00106BC0">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CAAF67C"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5BEB0DC" w14:textId="77777777" w:rsidR="008652E7" w:rsidRDefault="00235ED8" w:rsidP="00106BC0">
            <w:pPr>
              <w:spacing w:line="260" w:lineRule="exact"/>
              <w:rPr>
                <w:rFonts w:eastAsia="標楷體"/>
                <w:sz w:val="20"/>
              </w:rPr>
            </w:pPr>
            <w:r w:rsidRPr="002430CD">
              <w:rPr>
                <w:rFonts w:eastAsia="標楷體" w:hint="eastAsia"/>
                <w:sz w:val="20"/>
              </w:rPr>
              <w:t>輸入「公開資訊觀測站」</w:t>
            </w:r>
            <w:r w:rsidRPr="001B3524">
              <w:rPr>
                <w:rFonts w:eastAsia="標楷體"/>
                <w:sz w:val="20"/>
              </w:rPr>
              <w:t>(sii.twse.com.tw /</w:t>
            </w:r>
            <w:r w:rsidRPr="002430CD">
              <w:rPr>
                <w:rFonts w:eastAsia="標楷體" w:hint="eastAsia"/>
                <w:sz w:val="20"/>
              </w:rPr>
              <w:t>月營業額背書保證與資金貸放資訊及各項產品業務營收統計資料</w:t>
            </w:r>
            <w:r w:rsidRPr="002430CD">
              <w:rPr>
                <w:rFonts w:eastAsia="標楷體" w:hint="eastAsia"/>
                <w:sz w:val="20"/>
              </w:rPr>
              <w:t xml:space="preserve"> /</w:t>
            </w:r>
            <w:r w:rsidRPr="002430CD">
              <w:rPr>
                <w:rFonts w:eastAsia="標楷體" w:hint="eastAsia"/>
                <w:sz w:val="20"/>
              </w:rPr>
              <w:t>資金貸與及背書保證明細表資料申報作業</w:t>
            </w:r>
            <w:r w:rsidRPr="002430CD">
              <w:rPr>
                <w:rFonts w:eastAsia="標楷體" w:hint="eastAsia"/>
                <w:sz w:val="20"/>
              </w:rPr>
              <w:t>)</w:t>
            </w:r>
            <w:r w:rsidRPr="002430CD">
              <w:rPr>
                <w:rFonts w:eastAsia="標楷體" w:hint="eastAsia"/>
                <w:sz w:val="20"/>
              </w:rPr>
              <w:t>。</w:t>
            </w:r>
          </w:p>
          <w:p w14:paraId="5F93E281" w14:textId="77777777" w:rsidR="00106BC0" w:rsidRDefault="00106BC0" w:rsidP="001B3524">
            <w:pPr>
              <w:spacing w:line="260" w:lineRule="exact"/>
              <w:ind w:left="154" w:hangingChars="77" w:hanging="154"/>
              <w:rPr>
                <w:rFonts w:eastAsia="標楷體"/>
                <w:sz w:val="20"/>
              </w:rPr>
            </w:pPr>
          </w:p>
          <w:p w14:paraId="47654EFF" w14:textId="77777777" w:rsidR="00FB4CD1" w:rsidRDefault="001B3524" w:rsidP="00106BC0">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大陸投資申報作業</w:t>
            </w:r>
            <w:r w:rsidRPr="002430CD">
              <w:rPr>
                <w:rFonts w:eastAsia="標楷體" w:hint="eastAsia"/>
                <w:sz w:val="20"/>
              </w:rPr>
              <w:t>/</w:t>
            </w:r>
            <w:r w:rsidRPr="002430CD">
              <w:rPr>
                <w:rFonts w:eastAsia="標楷體" w:hint="eastAsia"/>
                <w:sz w:val="20"/>
              </w:rPr>
              <w:t>本季赴大陸投資實際數申報</w:t>
            </w:r>
            <w:r w:rsidRPr="002430CD">
              <w:rPr>
                <w:rFonts w:eastAsia="標楷體" w:hint="eastAsia"/>
                <w:sz w:val="20"/>
              </w:rPr>
              <w:t>)</w:t>
            </w:r>
            <w:r w:rsidRPr="002430CD">
              <w:rPr>
                <w:rFonts w:eastAsia="標楷體" w:hint="eastAsia"/>
                <w:sz w:val="20"/>
              </w:rPr>
              <w:t>。</w:t>
            </w:r>
          </w:p>
          <w:p w14:paraId="14946834" w14:textId="77777777" w:rsidR="00106BC0" w:rsidRDefault="00106BC0" w:rsidP="001B3524">
            <w:pPr>
              <w:spacing w:line="260" w:lineRule="exact"/>
              <w:ind w:left="154" w:hangingChars="77" w:hanging="154"/>
              <w:rPr>
                <w:rFonts w:eastAsia="標楷體"/>
                <w:sz w:val="20"/>
              </w:rPr>
            </w:pPr>
          </w:p>
          <w:p w14:paraId="1C6E4505" w14:textId="77777777" w:rsidR="001B3524" w:rsidRDefault="001B3524" w:rsidP="00106BC0">
            <w:pPr>
              <w:spacing w:line="260" w:lineRule="exact"/>
              <w:rPr>
                <w:rFonts w:eastAsia="標楷體"/>
                <w:sz w:val="20"/>
              </w:rPr>
            </w:pPr>
            <w:r w:rsidRPr="00EC7BB0">
              <w:rPr>
                <w:rFonts w:eastAsia="標楷體" w:hint="eastAsia"/>
                <w:sz w:val="20"/>
              </w:rPr>
              <w:t>輸入「公開資訊觀測站」</w:t>
            </w:r>
            <w:r w:rsidRPr="00EC7BB0">
              <w:rPr>
                <w:rFonts w:eastAsia="標楷體"/>
                <w:sz w:val="20"/>
              </w:rPr>
              <w:t>(sii.twse.com.tw/</w:t>
            </w:r>
            <w:r w:rsidRPr="00EC7BB0">
              <w:rPr>
                <w:rFonts w:eastAsia="標楷體" w:hint="eastAsia"/>
                <w:sz w:val="20"/>
              </w:rPr>
              <w:t>投資海外子公司申報作業</w:t>
            </w:r>
            <w:r w:rsidRPr="00EC7BB0">
              <w:rPr>
                <w:rFonts w:eastAsia="標楷體" w:hint="eastAsia"/>
                <w:sz w:val="20"/>
              </w:rPr>
              <w:t>/</w:t>
            </w:r>
            <w:r w:rsidRPr="00EC7BB0">
              <w:rPr>
                <w:rFonts w:eastAsia="標楷體" w:hint="eastAsia"/>
                <w:sz w:val="20"/>
              </w:rPr>
              <w:t>投資海外子公司實際數申報</w:t>
            </w:r>
            <w:r>
              <w:rPr>
                <w:rFonts w:eastAsia="標楷體" w:hint="eastAsia"/>
                <w:sz w:val="20"/>
              </w:rPr>
              <w:t>、</w:t>
            </w:r>
            <w:r w:rsidRPr="0027320A">
              <w:rPr>
                <w:rFonts w:ascii="標楷體" w:eastAsia="標楷體" w:hAnsi="標楷體" w:hint="eastAsia"/>
                <w:sz w:val="20"/>
                <w:szCs w:val="20"/>
              </w:rPr>
              <w:t>海外(含大陸)最終投資公司地區別申報（每季）</w:t>
            </w:r>
            <w:r w:rsidRPr="00EC7BB0">
              <w:rPr>
                <w:rFonts w:eastAsia="標楷體" w:hint="eastAsia"/>
                <w:sz w:val="20"/>
              </w:rPr>
              <w:t>)</w:t>
            </w:r>
            <w:r w:rsidRPr="00EC7BB0">
              <w:rPr>
                <w:rFonts w:eastAsia="標楷體" w:hint="eastAsia"/>
                <w:sz w:val="20"/>
              </w:rPr>
              <w:t>。</w:t>
            </w:r>
          </w:p>
          <w:p w14:paraId="4D5A9826" w14:textId="77777777" w:rsidR="00106BC0" w:rsidRDefault="00106BC0" w:rsidP="001B3524">
            <w:pPr>
              <w:spacing w:line="260" w:lineRule="exact"/>
              <w:ind w:left="154" w:hangingChars="77" w:hanging="154"/>
              <w:rPr>
                <w:rFonts w:eastAsia="標楷體"/>
                <w:sz w:val="20"/>
              </w:rPr>
            </w:pPr>
          </w:p>
          <w:p w14:paraId="278BC0A6" w14:textId="77777777" w:rsidR="001B3524" w:rsidRDefault="00106BC0" w:rsidP="001B3524">
            <w:pPr>
              <w:spacing w:line="260" w:lineRule="exact"/>
              <w:ind w:left="154" w:hangingChars="77" w:hanging="154"/>
              <w:rPr>
                <w:rFonts w:eastAsia="標楷體"/>
                <w:sz w:val="20"/>
              </w:rPr>
            </w:pPr>
            <w:r>
              <w:rPr>
                <w:rFonts w:eastAsia="標楷體" w:hint="eastAsia"/>
                <w:sz w:val="20"/>
              </w:rPr>
              <w:t>1.</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現金增資及發行公司債申報作業</w:t>
            </w:r>
            <w:r w:rsidR="00AB7475" w:rsidRPr="002430CD">
              <w:rPr>
                <w:rFonts w:eastAsia="標楷體" w:hint="eastAsia"/>
                <w:sz w:val="20"/>
              </w:rPr>
              <w:t>/</w:t>
            </w:r>
            <w:r w:rsidR="00AB7475" w:rsidRPr="002430CD">
              <w:rPr>
                <w:rFonts w:eastAsia="標楷體" w:hint="eastAsia"/>
                <w:sz w:val="20"/>
              </w:rPr>
              <w:t>運用情形季報表</w:t>
            </w:r>
            <w:r w:rsidR="00AB7475" w:rsidRPr="002430CD">
              <w:rPr>
                <w:rFonts w:eastAsia="標楷體" w:hint="eastAsia"/>
                <w:sz w:val="20"/>
              </w:rPr>
              <w:t>)</w:t>
            </w:r>
            <w:r w:rsidR="00AB7475" w:rsidRPr="002430CD">
              <w:rPr>
                <w:rFonts w:eastAsia="標楷體" w:hint="eastAsia"/>
                <w:sz w:val="20"/>
              </w:rPr>
              <w:t>。</w:t>
            </w:r>
          </w:p>
          <w:p w14:paraId="376A67CA" w14:textId="77777777" w:rsidR="007E5305" w:rsidRDefault="007E5305" w:rsidP="007E5305">
            <w:pPr>
              <w:spacing w:line="260" w:lineRule="exact"/>
              <w:ind w:left="154" w:hangingChars="77" w:hanging="154"/>
              <w:rPr>
                <w:rFonts w:eastAsia="標楷體"/>
                <w:sz w:val="20"/>
              </w:rPr>
            </w:pPr>
            <w:r w:rsidRPr="007E5305">
              <w:rPr>
                <w:rFonts w:eastAsia="標楷體" w:hint="eastAsia"/>
                <w:sz w:val="20"/>
              </w:rPr>
              <w:t>2.</w:t>
            </w:r>
            <w:r w:rsidRPr="002430CD">
              <w:rPr>
                <w:rFonts w:eastAsia="標楷體" w:hint="eastAsia"/>
                <w:sz w:val="20"/>
              </w:rPr>
              <w:t>輸入「公開資訊觀測站」</w:t>
            </w:r>
            <w:r w:rsidRPr="007E5305">
              <w:rPr>
                <w:rFonts w:eastAsia="標楷體"/>
                <w:sz w:val="20"/>
              </w:rPr>
              <w:t>(sii.twse.com.tw/</w:t>
            </w:r>
            <w:r w:rsidRPr="002430CD">
              <w:rPr>
                <w:rFonts w:eastAsia="標楷體" w:hint="eastAsia"/>
                <w:sz w:val="20"/>
              </w:rPr>
              <w:t>私募有價證券申報作業</w:t>
            </w:r>
            <w:r w:rsidRPr="002430CD">
              <w:rPr>
                <w:rFonts w:eastAsia="標楷體" w:hint="eastAsia"/>
                <w:sz w:val="20"/>
              </w:rPr>
              <w:t>/</w:t>
            </w:r>
            <w:r w:rsidRPr="002430CD">
              <w:rPr>
                <w:rFonts w:eastAsia="標楷體" w:hint="eastAsia"/>
                <w:sz w:val="20"/>
              </w:rPr>
              <w:t>私募有價證券資金運用情形季報表</w:t>
            </w:r>
            <w:r w:rsidRPr="002430CD">
              <w:rPr>
                <w:rFonts w:eastAsia="標楷體" w:hint="eastAsia"/>
                <w:sz w:val="20"/>
              </w:rPr>
              <w:t>)</w:t>
            </w:r>
            <w:r w:rsidRPr="002430CD">
              <w:rPr>
                <w:rFonts w:eastAsia="標楷體" w:hint="eastAsia"/>
                <w:sz w:val="20"/>
              </w:rPr>
              <w:t>。</w:t>
            </w:r>
          </w:p>
          <w:p w14:paraId="081C6ECD" w14:textId="77777777" w:rsidR="00C32286" w:rsidRDefault="00C32286" w:rsidP="007E5305">
            <w:pPr>
              <w:spacing w:line="260" w:lineRule="exact"/>
              <w:ind w:left="154" w:hangingChars="77" w:hanging="154"/>
              <w:rPr>
                <w:rFonts w:eastAsia="標楷體"/>
                <w:sz w:val="20"/>
              </w:rPr>
            </w:pPr>
            <w:r>
              <w:rPr>
                <w:rFonts w:eastAsia="標楷體" w:hint="eastAsia"/>
                <w:sz w:val="20"/>
              </w:rPr>
              <w:t>3.</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債信專區申報作業</w:t>
            </w:r>
            <w:r>
              <w:rPr>
                <w:rFonts w:eastAsia="標楷體" w:hint="eastAsia"/>
                <w:sz w:val="20"/>
              </w:rPr>
              <w:t>/</w:t>
            </w:r>
            <w:r w:rsidRPr="002357F1">
              <w:rPr>
                <w:rFonts w:eastAsia="標楷體"/>
                <w:sz w:val="20"/>
              </w:rPr>
              <w:t>支應償還款項來源及有無疑慮說明</w:t>
            </w:r>
            <w:r w:rsidRPr="002430CD">
              <w:rPr>
                <w:rFonts w:eastAsia="標楷體" w:hint="eastAsia"/>
                <w:sz w:val="20"/>
              </w:rPr>
              <w:t>)</w:t>
            </w:r>
            <w:r w:rsidRPr="002430CD">
              <w:rPr>
                <w:rFonts w:eastAsia="標楷體" w:hint="eastAsia"/>
                <w:sz w:val="20"/>
              </w:rPr>
              <w:t>。</w:t>
            </w:r>
          </w:p>
          <w:p w14:paraId="45D36DB6" w14:textId="77777777" w:rsidR="00C32286" w:rsidRDefault="00C32286" w:rsidP="00C32286">
            <w:pPr>
              <w:spacing w:line="260" w:lineRule="exact"/>
              <w:ind w:left="154" w:hangingChars="77" w:hanging="154"/>
              <w:rPr>
                <w:rFonts w:eastAsia="標楷體"/>
                <w:sz w:val="20"/>
              </w:rPr>
            </w:pPr>
            <w:r>
              <w:rPr>
                <w:rFonts w:eastAsia="標楷體" w:hint="eastAsia"/>
                <w:sz w:val="20"/>
              </w:rPr>
              <w:t>4.</w:t>
            </w:r>
            <w:r w:rsidRPr="00C25453">
              <w:rPr>
                <w:rFonts w:eastAsia="標楷體" w:hint="eastAsia"/>
                <w:sz w:val="20"/>
              </w:rPr>
              <w:t>輸入「公開資訊觀測站」</w:t>
            </w:r>
            <w:r w:rsidRPr="00C25453">
              <w:rPr>
                <w:rFonts w:eastAsia="標楷體"/>
                <w:sz w:val="20"/>
              </w:rPr>
              <w:t>(sii.twse.com.tw/</w:t>
            </w:r>
            <w:r w:rsidRPr="00C25453">
              <w:rPr>
                <w:rFonts w:eastAsia="標楷體" w:hint="eastAsia"/>
                <w:sz w:val="20"/>
              </w:rPr>
              <w:t>債券資料申報作業</w:t>
            </w:r>
            <w:r w:rsidRPr="00C25453">
              <w:rPr>
                <w:rFonts w:eastAsia="標楷體" w:hint="eastAsia"/>
                <w:sz w:val="20"/>
              </w:rPr>
              <w:t>)</w:t>
            </w:r>
            <w:r w:rsidRPr="00C25453">
              <w:rPr>
                <w:rFonts w:eastAsia="標楷體" w:hint="eastAsia"/>
                <w:sz w:val="20"/>
              </w:rPr>
              <w:t>，輸入公司債發行資料。</w:t>
            </w:r>
          </w:p>
          <w:p w14:paraId="5B24C4A5" w14:textId="77777777" w:rsidR="00AB7475" w:rsidRDefault="00C32286" w:rsidP="001B3524">
            <w:pPr>
              <w:spacing w:line="260" w:lineRule="exact"/>
              <w:ind w:left="154" w:hangingChars="77" w:hanging="154"/>
              <w:rPr>
                <w:rFonts w:eastAsia="標楷體"/>
                <w:sz w:val="20"/>
              </w:rPr>
            </w:pPr>
            <w:r>
              <w:rPr>
                <w:rFonts w:eastAsia="標楷體" w:hint="eastAsia"/>
                <w:sz w:val="20"/>
              </w:rPr>
              <w:t>5</w:t>
            </w:r>
            <w:r w:rsidR="00AB7475">
              <w:rPr>
                <w:rFonts w:eastAsia="標楷體" w:hint="eastAsia"/>
                <w:sz w:val="20"/>
              </w:rPr>
              <w:t>.</w:t>
            </w:r>
            <w:r w:rsidR="00AB7475" w:rsidRPr="002430CD">
              <w:rPr>
                <w:rFonts w:eastAsia="標楷體" w:hint="eastAsia"/>
                <w:sz w:val="20"/>
              </w:rPr>
              <w:t>輸入「公開資訊觀測站」</w:t>
            </w:r>
            <w:r w:rsidR="00AB7475" w:rsidRPr="002430CD">
              <w:rPr>
                <w:rFonts w:eastAsia="標楷體"/>
                <w:sz w:val="20"/>
              </w:rPr>
              <w:t>(sii.twse.com.tw/</w:t>
            </w:r>
            <w:r w:rsidR="00AB7475" w:rsidRPr="002430CD">
              <w:rPr>
                <w:rFonts w:eastAsia="標楷體" w:hint="eastAsia"/>
                <w:sz w:val="20"/>
              </w:rPr>
              <w:t>海外有價證券申報作業</w:t>
            </w:r>
            <w:r w:rsidR="00AB7475" w:rsidRPr="002430CD">
              <w:rPr>
                <w:rFonts w:eastAsia="標楷體"/>
                <w:sz w:val="20"/>
              </w:rPr>
              <w:t>/</w:t>
            </w:r>
            <w:r w:rsidR="00AB7475" w:rsidRPr="002430CD">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00AB7475" w:rsidRPr="002430CD">
              <w:rPr>
                <w:rFonts w:eastAsia="標楷體" w:hint="eastAsia"/>
                <w:sz w:val="20"/>
              </w:rPr>
              <w:t>海外附</w:t>
            </w:r>
            <w:proofErr w:type="gramEnd"/>
            <w:r w:rsidR="00AB7475" w:rsidRPr="002430CD">
              <w:rPr>
                <w:rFonts w:eastAsia="標楷體" w:hint="eastAsia"/>
                <w:sz w:val="20"/>
              </w:rPr>
              <w:t>認股權公司債異動情形報表</w:t>
            </w:r>
            <w:r w:rsidR="00AB7475" w:rsidRPr="002430CD">
              <w:rPr>
                <w:rFonts w:eastAsia="標楷體" w:hint="eastAsia"/>
                <w:sz w:val="20"/>
              </w:rPr>
              <w:t>)</w:t>
            </w:r>
            <w:r w:rsidR="00AB7475" w:rsidRPr="002430CD">
              <w:rPr>
                <w:rFonts w:eastAsia="標楷體" w:hint="eastAsia"/>
                <w:sz w:val="20"/>
              </w:rPr>
              <w:t>。</w:t>
            </w:r>
          </w:p>
          <w:p w14:paraId="2C98CC81" w14:textId="77777777" w:rsidR="007E5305" w:rsidRPr="00C32286" w:rsidRDefault="007E5305" w:rsidP="00C32286">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A2D2D"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0B58FB" w:rsidRPr="002430CD" w14:paraId="14AE56E1"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ADD1F47" w14:textId="7D0302F6" w:rsidR="000B58FB" w:rsidRDefault="000B58FB"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8</w:t>
            </w:r>
          </w:p>
        </w:tc>
        <w:tc>
          <w:tcPr>
            <w:tcW w:w="2280" w:type="dxa"/>
            <w:tcBorders>
              <w:top w:val="single" w:sz="4" w:space="0" w:color="auto"/>
              <w:left w:val="single" w:sz="4" w:space="0" w:color="auto"/>
              <w:bottom w:val="single" w:sz="4" w:space="0" w:color="auto"/>
              <w:right w:val="single" w:sz="4" w:space="0" w:color="auto"/>
            </w:tcBorders>
          </w:tcPr>
          <w:p w14:paraId="4005E13A" w14:textId="77777777" w:rsidR="000B58FB" w:rsidRPr="00DF1D0A" w:rsidRDefault="000B58FB" w:rsidP="00C86450">
            <w:pPr>
              <w:kinsoku w:val="0"/>
              <w:overflowPunct w:val="0"/>
              <w:spacing w:line="260" w:lineRule="exact"/>
              <w:jc w:val="both"/>
              <w:rPr>
                <w:rFonts w:eastAsia="標楷體"/>
                <w:sz w:val="20"/>
              </w:rPr>
            </w:pPr>
            <w:r>
              <w:rPr>
                <w:rFonts w:eastAsia="標楷體" w:hint="eastAsia"/>
                <w:sz w:val="20"/>
              </w:rPr>
              <w:t>股權分散表</w:t>
            </w:r>
          </w:p>
        </w:tc>
        <w:tc>
          <w:tcPr>
            <w:tcW w:w="2160" w:type="dxa"/>
            <w:tcBorders>
              <w:top w:val="single" w:sz="4" w:space="0" w:color="auto"/>
              <w:left w:val="single" w:sz="4" w:space="0" w:color="auto"/>
              <w:bottom w:val="single" w:sz="4" w:space="0" w:color="auto"/>
              <w:right w:val="single" w:sz="4" w:space="0" w:color="auto"/>
            </w:tcBorders>
          </w:tcPr>
          <w:p w14:paraId="3C9E406B" w14:textId="77777777" w:rsidR="000B58FB"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1A1440" w14:textId="77777777" w:rsidR="000B58FB" w:rsidRPr="002430CD" w:rsidRDefault="000B58FB"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股權分散表申報作業</w:t>
            </w:r>
            <w:r w:rsidRPr="002430CD">
              <w:rPr>
                <w:rFonts w:eastAsia="標楷體" w:hint="eastAsia"/>
                <w:sz w:val="20"/>
              </w:rPr>
              <w:t>/</w:t>
            </w:r>
            <w:r w:rsidRPr="002430CD">
              <w:rPr>
                <w:rFonts w:eastAsia="標楷體" w:hint="eastAsia"/>
                <w:sz w:val="20"/>
              </w:rPr>
              <w:t>股權分散表申報作業</w:t>
            </w:r>
            <w:r w:rsidRPr="002430CD">
              <w:rPr>
                <w:rFonts w:eastAsia="標楷體"/>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987AABF" w14:textId="77777777" w:rsidR="000B58FB" w:rsidRPr="002430CD" w:rsidRDefault="000B58FB"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20BC9" w:rsidRPr="002430CD" w14:paraId="1BDFF43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F47A204" w14:textId="7795A4C1" w:rsidR="00820BC9" w:rsidRDefault="00820BC9" w:rsidP="002C25B3">
            <w:pPr>
              <w:kinsoku w:val="0"/>
              <w:overflowPunct w:val="0"/>
              <w:spacing w:line="260" w:lineRule="exact"/>
              <w:jc w:val="center"/>
              <w:rPr>
                <w:rFonts w:eastAsia="標楷體"/>
                <w:sz w:val="20"/>
              </w:rPr>
            </w:pPr>
            <w:r>
              <w:rPr>
                <w:rFonts w:eastAsia="標楷體" w:hint="eastAsia"/>
                <w:sz w:val="20"/>
              </w:rPr>
              <w:lastRenderedPageBreak/>
              <w:t>2-</w:t>
            </w:r>
            <w:r w:rsidR="009572A6">
              <w:rPr>
                <w:rFonts w:eastAsia="標楷體" w:hint="eastAsia"/>
                <w:sz w:val="20"/>
              </w:rPr>
              <w:t>9</w:t>
            </w:r>
          </w:p>
        </w:tc>
        <w:tc>
          <w:tcPr>
            <w:tcW w:w="2280" w:type="dxa"/>
            <w:tcBorders>
              <w:top w:val="single" w:sz="4" w:space="0" w:color="auto"/>
              <w:left w:val="single" w:sz="4" w:space="0" w:color="auto"/>
              <w:bottom w:val="single" w:sz="4" w:space="0" w:color="auto"/>
              <w:right w:val="single" w:sz="4" w:space="0" w:color="auto"/>
            </w:tcBorders>
          </w:tcPr>
          <w:p w14:paraId="7A1F8110" w14:textId="77777777" w:rsidR="00820BC9" w:rsidRPr="00DF1D0A" w:rsidRDefault="00820BC9" w:rsidP="00C86450">
            <w:pPr>
              <w:kinsoku w:val="0"/>
              <w:overflowPunct w:val="0"/>
              <w:spacing w:line="260" w:lineRule="exact"/>
              <w:jc w:val="both"/>
              <w:rPr>
                <w:rFonts w:eastAsia="標楷體"/>
                <w:sz w:val="20"/>
              </w:rPr>
            </w:pPr>
            <w:r w:rsidRPr="002430CD">
              <w:rPr>
                <w:rFonts w:eastAsia="標楷體" w:hint="eastAsia"/>
                <w:sz w:val="20"/>
              </w:rPr>
              <w:t>財務預測資訊</w:t>
            </w:r>
          </w:p>
        </w:tc>
        <w:tc>
          <w:tcPr>
            <w:tcW w:w="2160" w:type="dxa"/>
            <w:tcBorders>
              <w:top w:val="single" w:sz="4" w:space="0" w:color="auto"/>
              <w:left w:val="single" w:sz="4" w:space="0" w:color="auto"/>
              <w:bottom w:val="single" w:sz="4" w:space="0" w:color="auto"/>
              <w:right w:val="single" w:sz="4" w:space="0" w:color="auto"/>
            </w:tcBorders>
          </w:tcPr>
          <w:p w14:paraId="25A74EB5" w14:textId="77777777" w:rsidR="00820BC9" w:rsidRDefault="00820BC9" w:rsidP="00C86450">
            <w:pPr>
              <w:kinsoku w:val="0"/>
              <w:overflowPunct w:val="0"/>
              <w:spacing w:line="260" w:lineRule="exact"/>
              <w:jc w:val="both"/>
              <w:rPr>
                <w:rFonts w:eastAsia="標楷體"/>
                <w:sz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832E07" w14:textId="77777777" w:rsidR="00820BC9" w:rsidRPr="002430CD" w:rsidRDefault="00820BC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非格式化檔案電子資料申報</w:t>
            </w:r>
            <w:r w:rsidRPr="002430CD">
              <w:rPr>
                <w:rFonts w:eastAsia="標楷體" w:hint="eastAsia"/>
                <w:sz w:val="20"/>
              </w:rPr>
              <w:t>/</w:t>
            </w:r>
            <w:r w:rsidRPr="002430CD">
              <w:rPr>
                <w:rFonts w:eastAsia="標楷體" w:hint="eastAsia"/>
                <w:sz w:val="20"/>
              </w:rPr>
              <w:t>財務預測申報</w:t>
            </w:r>
            <w:r w:rsidRPr="002430CD">
              <w:rPr>
                <w:rFonts w:eastAsia="標楷體" w:hint="eastAsia"/>
                <w:sz w:val="20"/>
              </w:rPr>
              <w:t>)</w:t>
            </w:r>
            <w:r w:rsidRPr="002430CD">
              <w:rPr>
                <w:rFonts w:eastAsia="標楷體" w:hint="eastAsia"/>
                <w:sz w:val="20"/>
              </w:rPr>
              <w:t>（無則免附）。</w:t>
            </w:r>
          </w:p>
        </w:tc>
        <w:tc>
          <w:tcPr>
            <w:tcW w:w="3600" w:type="dxa"/>
            <w:tcBorders>
              <w:top w:val="single" w:sz="4" w:space="0" w:color="auto"/>
              <w:left w:val="single" w:sz="4" w:space="0" w:color="auto"/>
              <w:bottom w:val="single" w:sz="4" w:space="0" w:color="auto"/>
              <w:right w:val="single" w:sz="4" w:space="0" w:color="auto"/>
            </w:tcBorders>
          </w:tcPr>
          <w:p w14:paraId="298985D5" w14:textId="77777777" w:rsidR="00820BC9" w:rsidRPr="002430CD" w:rsidRDefault="00820BC9"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5E5A3DDE"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9A82EBA" w14:textId="6B890535"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44158C7B" w14:textId="77777777" w:rsidR="008652E7" w:rsidRPr="002430CD" w:rsidRDefault="009C4BDA" w:rsidP="00C86450">
            <w:pPr>
              <w:kinsoku w:val="0"/>
              <w:overflowPunct w:val="0"/>
              <w:spacing w:line="260" w:lineRule="exact"/>
              <w:jc w:val="both"/>
              <w:rPr>
                <w:rFonts w:eastAsia="標楷體"/>
                <w:sz w:val="20"/>
              </w:rPr>
            </w:pPr>
            <w:r w:rsidRPr="00DF1D0A">
              <w:rPr>
                <w:rFonts w:eastAsia="標楷體"/>
                <w:sz w:val="20"/>
              </w:rPr>
              <w:t>董事、監察人及持股百分之十以上大股東為法人者，其董事、監察人及持股百分之十以上大股東之資訊</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9BB2EB7"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CFBE8C3" w14:textId="77777777" w:rsidR="008652E7" w:rsidRPr="002430CD" w:rsidRDefault="00C42709"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sz w:val="20"/>
              </w:rPr>
              <w:t>董事監察人及持股</w:t>
            </w:r>
            <w:r w:rsidRPr="002430CD">
              <w:rPr>
                <w:rFonts w:eastAsia="標楷體"/>
                <w:sz w:val="20"/>
              </w:rPr>
              <w:t>10%</w:t>
            </w:r>
            <w:r w:rsidRPr="002430CD">
              <w:rPr>
                <w:rFonts w:eastAsia="標楷體"/>
                <w:sz w:val="20"/>
              </w:rPr>
              <w:t>以上大股東為法人者之異動資訊申</w:t>
            </w:r>
            <w:r w:rsidRPr="002430CD">
              <w:rPr>
                <w:rFonts w:eastAsia="標楷體" w:hint="eastAsia"/>
                <w:sz w:val="20"/>
              </w:rPr>
              <w:t>報作業</w:t>
            </w:r>
            <w:r w:rsidRPr="002430CD">
              <w:rPr>
                <w:rFonts w:eastAsia="標楷體" w:hint="eastAsia"/>
                <w:sz w:val="20"/>
              </w:rPr>
              <w:t>)</w:t>
            </w:r>
            <w:r w:rsidRPr="002430CD">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71D6938"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8652E7" w:rsidRPr="002430CD" w14:paraId="46D5E5D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7045426" w14:textId="5CD79614" w:rsidR="008652E7"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11</w:t>
            </w:r>
          </w:p>
        </w:tc>
        <w:tc>
          <w:tcPr>
            <w:tcW w:w="2280" w:type="dxa"/>
            <w:tcBorders>
              <w:top w:val="single" w:sz="4" w:space="0" w:color="auto"/>
              <w:left w:val="single" w:sz="4" w:space="0" w:color="auto"/>
              <w:bottom w:val="single" w:sz="4" w:space="0" w:color="auto"/>
              <w:right w:val="single" w:sz="4" w:space="0" w:color="auto"/>
            </w:tcBorders>
          </w:tcPr>
          <w:p w14:paraId="0C1D223B" w14:textId="55A56604" w:rsidR="00C42709" w:rsidRDefault="009C4BDA" w:rsidP="00CE10FF">
            <w:pPr>
              <w:numPr>
                <w:ilvl w:val="0"/>
                <w:numId w:val="87"/>
              </w:numPr>
              <w:kinsoku w:val="0"/>
              <w:overflowPunct w:val="0"/>
              <w:spacing w:line="260" w:lineRule="exact"/>
              <w:ind w:left="126" w:hangingChars="63" w:hanging="126"/>
              <w:jc w:val="both"/>
              <w:rPr>
                <w:rFonts w:eastAsia="標楷體"/>
                <w:sz w:val="20"/>
              </w:rPr>
            </w:pPr>
            <w:r w:rsidRPr="00DF1D0A">
              <w:rPr>
                <w:rFonts w:eastAsia="標楷體"/>
                <w:sz w:val="20"/>
              </w:rPr>
              <w:t>獨立董事之主要現職、主要經歷及兼任其他公司董事、監察人之資訊</w:t>
            </w:r>
            <w:r w:rsidR="00C42709">
              <w:rPr>
                <w:rFonts w:eastAsia="標楷體" w:hint="eastAsia"/>
                <w:sz w:val="20"/>
              </w:rPr>
              <w:t>。</w:t>
            </w:r>
          </w:p>
          <w:p w14:paraId="54B6DE8A" w14:textId="0C795BEA" w:rsidR="008652E7" w:rsidRPr="002430CD" w:rsidRDefault="009C4BDA" w:rsidP="00CE10FF">
            <w:pPr>
              <w:numPr>
                <w:ilvl w:val="0"/>
                <w:numId w:val="87"/>
              </w:numPr>
              <w:kinsoku w:val="0"/>
              <w:overflowPunct w:val="0"/>
              <w:spacing w:line="260" w:lineRule="exact"/>
              <w:ind w:left="126" w:hangingChars="63" w:hanging="126"/>
              <w:jc w:val="both"/>
              <w:rPr>
                <w:rFonts w:eastAsia="標楷體"/>
                <w:sz w:val="20"/>
              </w:rPr>
            </w:pPr>
            <w:r w:rsidRPr="00DF1D0A">
              <w:rPr>
                <w:rFonts w:eastAsia="標楷體"/>
                <w:sz w:val="20"/>
              </w:rPr>
              <w:t>全體董事出席董事會</w:t>
            </w:r>
            <w:r w:rsidR="003D2D0F">
              <w:rPr>
                <w:rFonts w:eastAsia="標楷體" w:hint="eastAsia"/>
                <w:sz w:val="20"/>
              </w:rPr>
              <w:t>與</w:t>
            </w:r>
            <w:r w:rsidRPr="00DF1D0A">
              <w:rPr>
                <w:rFonts w:eastAsia="標楷體"/>
                <w:sz w:val="20"/>
              </w:rPr>
              <w:t>進修情形</w:t>
            </w:r>
            <w:r>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6843B50" w14:textId="77777777" w:rsidR="008652E7" w:rsidRPr="008652E7" w:rsidRDefault="008652E7" w:rsidP="00C86450">
            <w:pPr>
              <w:kinsoku w:val="0"/>
              <w:overflowPunct w:val="0"/>
              <w:spacing w:line="260" w:lineRule="exact"/>
              <w:jc w:val="both"/>
              <w:rPr>
                <w:rFonts w:eastAsia="標楷體"/>
                <w:sz w:val="20"/>
                <w:szCs w:val="20"/>
              </w:rPr>
            </w:pPr>
            <w:r>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9E4241D" w14:textId="77777777" w:rsidR="00C42709" w:rsidRDefault="00C633E8" w:rsidP="008652E7">
            <w:pPr>
              <w:spacing w:line="260" w:lineRule="exact"/>
              <w:rPr>
                <w:rFonts w:eastAsia="標楷體"/>
                <w:sz w:val="20"/>
              </w:rPr>
            </w:pP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董監事進修情形暨獨立董事現職、經歷及兼任情形申報作業</w:t>
            </w:r>
            <w:r w:rsidRPr="002430CD">
              <w:rPr>
                <w:rFonts w:eastAsia="標楷體" w:hint="eastAsia"/>
                <w:sz w:val="20"/>
              </w:rPr>
              <w:t>)</w:t>
            </w:r>
            <w:r w:rsidRPr="002430CD">
              <w:rPr>
                <w:rFonts w:eastAsia="標楷體" w:hint="eastAsia"/>
                <w:sz w:val="20"/>
              </w:rPr>
              <w:t>。</w:t>
            </w:r>
          </w:p>
          <w:p w14:paraId="604A1AEA" w14:textId="77777777" w:rsidR="00C42709" w:rsidRPr="005A093D" w:rsidRDefault="00C42709" w:rsidP="008652E7">
            <w:pPr>
              <w:spacing w:line="260" w:lineRule="exact"/>
              <w:rPr>
                <w:rFonts w:eastAsia="標楷體"/>
                <w:strike/>
                <w:sz w:val="20"/>
              </w:rPr>
            </w:pPr>
          </w:p>
          <w:p w14:paraId="15F76D8F" w14:textId="77777777" w:rsidR="00C42709" w:rsidRPr="002430CD" w:rsidRDefault="0075525B" w:rsidP="008652E7">
            <w:pPr>
              <w:spacing w:line="260" w:lineRule="exact"/>
              <w:rPr>
                <w:rFonts w:eastAsia="標楷體"/>
                <w:sz w:val="20"/>
              </w:rPr>
            </w:pPr>
            <w:r w:rsidRPr="0002440F">
              <w:rPr>
                <w:rFonts w:eastAsia="標楷體" w:hint="eastAsia"/>
                <w:sz w:val="20"/>
              </w:rPr>
              <w:t>輸入「公開資訊觀測站」</w:t>
            </w:r>
            <w:r w:rsidRPr="0002440F">
              <w:rPr>
                <w:rFonts w:eastAsia="標楷體"/>
                <w:sz w:val="20"/>
              </w:rPr>
              <w:t>(sii.twse.com.tw</w:t>
            </w:r>
            <w:r w:rsidRPr="0002440F">
              <w:rPr>
                <w:rFonts w:eastAsia="標楷體" w:hint="eastAsia"/>
                <w:sz w:val="20"/>
              </w:rPr>
              <w:t>/</w:t>
            </w:r>
            <w:r w:rsidRPr="00B47A62">
              <w:rPr>
                <w:rFonts w:eastAsia="標楷體" w:hint="eastAsia"/>
                <w:sz w:val="20"/>
              </w:rPr>
              <w:t>董監事出列席董事會及進修情形暨獨立董事現職、經歷及兼任情形申報作業</w:t>
            </w:r>
            <w:r>
              <w:rPr>
                <w:rFonts w:eastAsia="標楷體" w:hint="eastAsia"/>
                <w:sz w:val="20"/>
              </w:rPr>
              <w:t>/</w:t>
            </w:r>
            <w:r w:rsidRPr="007525EC">
              <w:rPr>
                <w:rFonts w:eastAsia="標楷體" w:hint="eastAsia"/>
                <w:sz w:val="20"/>
              </w:rPr>
              <w:t>董監事出</w:t>
            </w:r>
            <w:r w:rsidRPr="007525EC">
              <w:rPr>
                <w:rFonts w:eastAsia="標楷體" w:hint="eastAsia"/>
                <w:sz w:val="20"/>
              </w:rPr>
              <w:t>(</w:t>
            </w:r>
            <w:r w:rsidRPr="007525EC">
              <w:rPr>
                <w:rFonts w:eastAsia="標楷體" w:hint="eastAsia"/>
                <w:sz w:val="20"/>
              </w:rPr>
              <w:t>列</w:t>
            </w:r>
            <w:r w:rsidRPr="007525EC">
              <w:rPr>
                <w:rFonts w:eastAsia="標楷體" w:hint="eastAsia"/>
                <w:sz w:val="20"/>
              </w:rPr>
              <w:t>)</w:t>
            </w:r>
            <w:r w:rsidRPr="007525EC">
              <w:rPr>
                <w:rFonts w:eastAsia="標楷體" w:hint="eastAsia"/>
                <w:sz w:val="20"/>
              </w:rPr>
              <w:t>席董事會情形申報作業</w:t>
            </w:r>
            <w:r>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032C5AA" w14:textId="77777777" w:rsidR="008652E7" w:rsidRPr="002430CD" w:rsidRDefault="008652E7" w:rsidP="00C86450">
            <w:pPr>
              <w:kinsoku w:val="0"/>
              <w:overflowPunct w:val="0"/>
              <w:spacing w:line="260" w:lineRule="exact"/>
              <w:rPr>
                <w:rFonts w:eastAsia="標楷體"/>
                <w:sz w:val="20"/>
              </w:rPr>
            </w:pPr>
            <w:r w:rsidRPr="002430CD">
              <w:rPr>
                <w:rFonts w:eastAsia="標楷體" w:hint="eastAsia"/>
                <w:sz w:val="20"/>
              </w:rPr>
              <w:t>本公司對有價證券上市公司及境外指數股票型基金上市之境外基金機構資訊申報作業辦法</w:t>
            </w:r>
            <w:r>
              <w:rPr>
                <w:rFonts w:eastAsia="標楷體" w:hint="eastAsia"/>
                <w:sz w:val="20"/>
              </w:rPr>
              <w:t>第</w:t>
            </w:r>
            <w:r>
              <w:rPr>
                <w:rFonts w:eastAsia="標楷體" w:hint="eastAsia"/>
                <w:sz w:val="20"/>
              </w:rPr>
              <w:t>3</w:t>
            </w:r>
            <w:r>
              <w:rPr>
                <w:rFonts w:eastAsia="標楷體" w:hint="eastAsia"/>
                <w:sz w:val="20"/>
              </w:rPr>
              <w:t>條之</w:t>
            </w:r>
            <w:r>
              <w:rPr>
                <w:rFonts w:eastAsia="標楷體" w:hint="eastAsia"/>
                <w:sz w:val="20"/>
              </w:rPr>
              <w:t>2</w:t>
            </w:r>
            <w:r w:rsidRPr="002430CD">
              <w:rPr>
                <w:rFonts w:eastAsia="標楷體" w:hint="eastAsia"/>
                <w:sz w:val="20"/>
              </w:rPr>
              <w:t>。</w:t>
            </w:r>
          </w:p>
        </w:tc>
      </w:tr>
      <w:tr w:rsidR="00A42298" w:rsidRPr="002430CD" w14:paraId="7491A0A6"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E0710F" w14:textId="5D1FB5AA" w:rsidR="00A42298" w:rsidRPr="002430CD" w:rsidRDefault="009B7475" w:rsidP="002C25B3">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3B5E0625"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上市前</w:t>
            </w:r>
            <w:r w:rsidRPr="002430CD">
              <w:rPr>
                <w:rFonts w:eastAsia="標楷體" w:hint="eastAsia"/>
                <w:sz w:val="20"/>
              </w:rPr>
              <w:t>5</w:t>
            </w:r>
            <w:r w:rsidRPr="002430CD">
              <w:rPr>
                <w:rFonts w:eastAsia="標楷體" w:hint="eastAsia"/>
                <w:sz w:val="20"/>
              </w:rPr>
              <w:t>年內部人股權異動資料</w:t>
            </w:r>
          </w:p>
        </w:tc>
        <w:tc>
          <w:tcPr>
            <w:tcW w:w="2160" w:type="dxa"/>
            <w:tcBorders>
              <w:top w:val="single" w:sz="4" w:space="0" w:color="auto"/>
              <w:left w:val="single" w:sz="4" w:space="0" w:color="auto"/>
              <w:bottom w:val="single" w:sz="4" w:space="0" w:color="auto"/>
              <w:right w:val="single" w:sz="4" w:space="0" w:color="auto"/>
            </w:tcBorders>
          </w:tcPr>
          <w:p w14:paraId="211E8E0A"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上市掛牌</w:t>
            </w:r>
            <w:r>
              <w:rPr>
                <w:rFonts w:eastAsia="標楷體" w:hint="eastAsia"/>
                <w:sz w:val="20"/>
              </w:rPr>
              <w:t>後二</w:t>
            </w:r>
            <w:proofErr w:type="gramStart"/>
            <w:r>
              <w:rPr>
                <w:rFonts w:eastAsia="標楷體" w:hint="eastAsia"/>
                <w:sz w:val="20"/>
              </w:rPr>
              <w:t>週</w:t>
            </w:r>
            <w:proofErr w:type="gramEnd"/>
            <w:r>
              <w:rPr>
                <w:rFonts w:eastAsia="標楷體" w:hint="eastAsia"/>
                <w:sz w:val="20"/>
              </w:rPr>
              <w:t>內</w:t>
            </w:r>
          </w:p>
        </w:tc>
        <w:tc>
          <w:tcPr>
            <w:tcW w:w="6480" w:type="dxa"/>
            <w:tcBorders>
              <w:top w:val="single" w:sz="4" w:space="0" w:color="auto"/>
              <w:left w:val="single" w:sz="4" w:space="0" w:color="auto"/>
              <w:bottom w:val="single" w:sz="4" w:space="0" w:color="auto"/>
              <w:right w:val="single" w:sz="4" w:space="0" w:color="auto"/>
            </w:tcBorders>
          </w:tcPr>
          <w:p w14:paraId="2C3BCBE2" w14:textId="77777777" w:rsidR="00A42298" w:rsidRDefault="00A42298" w:rsidP="008652E7">
            <w:pPr>
              <w:spacing w:line="260" w:lineRule="exact"/>
              <w:rPr>
                <w:rFonts w:eastAsia="標楷體"/>
                <w:sz w:val="20"/>
              </w:rPr>
            </w:pPr>
            <w:r w:rsidRPr="002430CD">
              <w:rPr>
                <w:rFonts w:eastAsia="標楷體" w:hint="eastAsia"/>
                <w:sz w:val="20"/>
              </w:rPr>
              <w:t>內部人股權異動資料輸入「公開資訊觀測站」</w:t>
            </w:r>
            <w:r w:rsidRPr="002430CD">
              <w:rPr>
                <w:rFonts w:eastAsia="標楷體"/>
                <w:sz w:val="20"/>
              </w:rPr>
              <w:t>(sii.twse.com.tw/</w:t>
            </w:r>
            <w:r w:rsidRPr="002430CD">
              <w:rPr>
                <w:rFonts w:eastAsia="標楷體" w:hint="eastAsia"/>
                <w:sz w:val="20"/>
              </w:rPr>
              <w:t>發行公司上市</w:t>
            </w:r>
            <w:r w:rsidRPr="002430CD">
              <w:rPr>
                <w:rFonts w:eastAsia="標楷體" w:hint="eastAsia"/>
                <w:sz w:val="20"/>
              </w:rPr>
              <w:t>(</w:t>
            </w:r>
            <w:r w:rsidRPr="002430CD">
              <w:rPr>
                <w:rFonts w:eastAsia="標楷體" w:hint="eastAsia"/>
                <w:sz w:val="20"/>
              </w:rPr>
              <w:t>櫃</w:t>
            </w:r>
            <w:r w:rsidRPr="002430CD">
              <w:rPr>
                <w:rFonts w:eastAsia="標楷體" w:hint="eastAsia"/>
                <w:sz w:val="20"/>
              </w:rPr>
              <w:t>)</w:t>
            </w:r>
            <w:r w:rsidRPr="002430CD">
              <w:rPr>
                <w:rFonts w:eastAsia="標楷體" w:hint="eastAsia"/>
                <w:sz w:val="20"/>
              </w:rPr>
              <w:t>前股權異動及基本資料申報作業</w:t>
            </w:r>
            <w:r w:rsidRPr="002430CD">
              <w:rPr>
                <w:rFonts w:eastAsia="標楷體" w:hint="eastAsia"/>
                <w:sz w:val="20"/>
              </w:rPr>
              <w:t>)</w:t>
            </w:r>
          </w:p>
          <w:p w14:paraId="0D096410" w14:textId="77777777" w:rsidR="00C42709" w:rsidRPr="00A42298" w:rsidRDefault="00C42709"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C506DD0" w14:textId="77777777" w:rsidR="00A42298" w:rsidRPr="002430CD" w:rsidRDefault="00A42298" w:rsidP="00C86450">
            <w:pPr>
              <w:kinsoku w:val="0"/>
              <w:overflowPunct w:val="0"/>
              <w:spacing w:line="260" w:lineRule="exact"/>
              <w:rPr>
                <w:rFonts w:eastAsia="標楷體"/>
                <w:sz w:val="20"/>
              </w:rPr>
            </w:pPr>
          </w:p>
        </w:tc>
      </w:tr>
      <w:tr w:rsidR="00A42298" w:rsidRPr="002430CD" w14:paraId="073D88B9"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CCE337" w14:textId="39F382BD" w:rsidR="00A42298" w:rsidRPr="002430CD" w:rsidRDefault="009B7475">
            <w:pPr>
              <w:kinsoku w:val="0"/>
              <w:overflowPunct w:val="0"/>
              <w:spacing w:line="260" w:lineRule="exact"/>
              <w:jc w:val="center"/>
              <w:rPr>
                <w:rFonts w:eastAsia="標楷體"/>
                <w:sz w:val="20"/>
              </w:rPr>
            </w:pPr>
            <w:r>
              <w:rPr>
                <w:rFonts w:eastAsia="標楷體" w:hint="eastAsia"/>
                <w:sz w:val="20"/>
              </w:rPr>
              <w:t>2-</w:t>
            </w:r>
            <w:r w:rsidR="009572A6">
              <w:rPr>
                <w:rFonts w:eastAsia="標楷體" w:hint="eastAsia"/>
                <w:sz w:val="20"/>
              </w:rPr>
              <w:t>13</w:t>
            </w:r>
          </w:p>
        </w:tc>
        <w:tc>
          <w:tcPr>
            <w:tcW w:w="2280" w:type="dxa"/>
            <w:tcBorders>
              <w:top w:val="single" w:sz="4" w:space="0" w:color="auto"/>
              <w:left w:val="single" w:sz="4" w:space="0" w:color="auto"/>
              <w:bottom w:val="single" w:sz="4" w:space="0" w:color="auto"/>
              <w:right w:val="single" w:sz="4" w:space="0" w:color="auto"/>
            </w:tcBorders>
          </w:tcPr>
          <w:p w14:paraId="7C355F76" w14:textId="77777777" w:rsidR="00A42298" w:rsidRPr="002430CD" w:rsidRDefault="00A42298" w:rsidP="00C86450">
            <w:pPr>
              <w:kinsoku w:val="0"/>
              <w:overflowPunct w:val="0"/>
              <w:spacing w:line="260" w:lineRule="exact"/>
              <w:jc w:val="both"/>
              <w:rPr>
                <w:rFonts w:eastAsia="標楷體"/>
                <w:sz w:val="20"/>
              </w:rPr>
            </w:pPr>
            <w:r w:rsidRPr="002430CD">
              <w:rPr>
                <w:rFonts w:eastAsia="標楷體" w:hint="eastAsia"/>
                <w:sz w:val="20"/>
              </w:rPr>
              <w:t>承諾事項執行情形。</w:t>
            </w:r>
          </w:p>
        </w:tc>
        <w:tc>
          <w:tcPr>
            <w:tcW w:w="2160" w:type="dxa"/>
            <w:tcBorders>
              <w:top w:val="single" w:sz="4" w:space="0" w:color="auto"/>
              <w:left w:val="single" w:sz="4" w:space="0" w:color="auto"/>
              <w:bottom w:val="single" w:sz="4" w:space="0" w:color="auto"/>
              <w:right w:val="single" w:sz="4" w:space="0" w:color="auto"/>
            </w:tcBorders>
          </w:tcPr>
          <w:p w14:paraId="269C31B2" w14:textId="77777777" w:rsidR="00A42298" w:rsidRPr="008652E7" w:rsidRDefault="00A42298" w:rsidP="00C86450">
            <w:pPr>
              <w:kinsoku w:val="0"/>
              <w:overflowPunct w:val="0"/>
              <w:spacing w:line="260" w:lineRule="exact"/>
              <w:jc w:val="both"/>
              <w:rPr>
                <w:rFonts w:eastAsia="標楷體"/>
                <w:sz w:val="20"/>
                <w:szCs w:val="20"/>
              </w:rPr>
            </w:pPr>
            <w:r w:rsidRPr="002430CD">
              <w:rPr>
                <w:rFonts w:eastAsia="標楷體" w:hint="eastAsia"/>
                <w:sz w:val="20"/>
              </w:rPr>
              <w:t>承諾事項尚未完成者，每季結束後</w:t>
            </w:r>
            <w:r w:rsidRPr="002430CD">
              <w:rPr>
                <w:rFonts w:eastAsia="標楷體" w:hint="eastAsia"/>
                <w:sz w:val="20"/>
              </w:rPr>
              <w:t>10</w:t>
            </w:r>
            <w:r w:rsidRPr="002430CD">
              <w:rPr>
                <w:rFonts w:eastAsia="標楷體" w:hint="eastAsia"/>
                <w:sz w:val="20"/>
              </w:rPr>
              <w:t>日內將執行情形申報。</w:t>
            </w:r>
          </w:p>
        </w:tc>
        <w:tc>
          <w:tcPr>
            <w:tcW w:w="6480" w:type="dxa"/>
            <w:tcBorders>
              <w:top w:val="single" w:sz="4" w:space="0" w:color="auto"/>
              <w:left w:val="single" w:sz="4" w:space="0" w:color="auto"/>
              <w:bottom w:val="single" w:sz="4" w:space="0" w:color="auto"/>
              <w:right w:val="single" w:sz="4" w:space="0" w:color="auto"/>
            </w:tcBorders>
          </w:tcPr>
          <w:p w14:paraId="512B4F02" w14:textId="77777777" w:rsidR="00A42298" w:rsidRPr="002430CD" w:rsidRDefault="00A42298" w:rsidP="008652E7">
            <w:pPr>
              <w:spacing w:line="260" w:lineRule="exact"/>
              <w:rPr>
                <w:rFonts w:eastAsia="標楷體"/>
                <w:sz w:val="20"/>
              </w:rPr>
            </w:pPr>
            <w:r w:rsidRPr="002430CD">
              <w:rPr>
                <w:rFonts w:eastAsia="標楷體" w:hint="eastAsia"/>
                <w:sz w:val="20"/>
              </w:rPr>
              <w:t>輸入「公開資訊觀測站」</w:t>
            </w:r>
            <w:r w:rsidRPr="002430CD">
              <w:rPr>
                <w:rFonts w:eastAsia="標楷體" w:hint="eastAsia"/>
                <w:sz w:val="20"/>
              </w:rPr>
              <w:t>(sii.twse.com.tw/</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重大訊息申報作業</w:t>
            </w:r>
            <w:r w:rsidRPr="002430CD">
              <w:rPr>
                <w:rFonts w:eastAsia="標楷體" w:hint="eastAsia"/>
                <w:sz w:val="20"/>
              </w:rPr>
              <w:t>)</w:t>
            </w:r>
            <w:r w:rsidRPr="002430CD">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0582D54C" w14:textId="77777777" w:rsidR="00A42298" w:rsidRPr="002430CD" w:rsidRDefault="00A42298" w:rsidP="00C86450">
            <w:pPr>
              <w:kinsoku w:val="0"/>
              <w:overflowPunct w:val="0"/>
              <w:spacing w:line="260" w:lineRule="exact"/>
              <w:rPr>
                <w:rFonts w:eastAsia="標楷體"/>
                <w:sz w:val="20"/>
              </w:rPr>
            </w:pPr>
            <w:r w:rsidRPr="002430CD">
              <w:rPr>
                <w:rFonts w:eastAsia="標楷體" w:hint="eastAsia"/>
                <w:sz w:val="20"/>
              </w:rPr>
              <w:t>89.4.25</w:t>
            </w:r>
            <w:r w:rsidRPr="002430CD">
              <w:rPr>
                <w:rFonts w:eastAsia="標楷體" w:hint="eastAsia"/>
                <w:sz w:val="20"/>
              </w:rPr>
              <w:t>台證（</w:t>
            </w:r>
            <w:r w:rsidRPr="002430CD">
              <w:rPr>
                <w:rFonts w:eastAsia="標楷體" w:hint="eastAsia"/>
                <w:sz w:val="20"/>
              </w:rPr>
              <w:t>89</w:t>
            </w:r>
            <w:r w:rsidRPr="002430CD">
              <w:rPr>
                <w:rFonts w:eastAsia="標楷體" w:hint="eastAsia"/>
                <w:sz w:val="20"/>
              </w:rPr>
              <w:t>）上字第</w:t>
            </w:r>
            <w:r w:rsidRPr="002430CD">
              <w:rPr>
                <w:rFonts w:eastAsia="標楷體" w:hint="eastAsia"/>
                <w:sz w:val="20"/>
              </w:rPr>
              <w:t>101046</w:t>
            </w:r>
            <w:r w:rsidRPr="002430CD">
              <w:rPr>
                <w:rFonts w:eastAsia="標楷體" w:hint="eastAsia"/>
                <w:sz w:val="20"/>
              </w:rPr>
              <w:t>號函。</w:t>
            </w:r>
          </w:p>
        </w:tc>
      </w:tr>
    </w:tbl>
    <w:p w14:paraId="5EB2D8F4" w14:textId="77777777" w:rsidR="002B3764" w:rsidRPr="002430CD" w:rsidRDefault="002B3764" w:rsidP="00B01169">
      <w:pPr>
        <w:spacing w:line="260" w:lineRule="exact"/>
        <w:jc w:val="both"/>
        <w:rPr>
          <w:rFonts w:eastAsia="標楷體"/>
        </w:rPr>
        <w:sectPr w:rsidR="002B3764" w:rsidRPr="002430CD" w:rsidSect="00930455">
          <w:footerReference w:type="even" r:id="rId40"/>
          <w:footerReference w:type="default" r:id="rId41"/>
          <w:pgSz w:w="16838" w:h="11906" w:orient="landscape" w:code="9"/>
          <w:pgMar w:top="539" w:right="1134" w:bottom="709" w:left="1134" w:header="851" w:footer="992" w:gutter="0"/>
          <w:cols w:space="425"/>
          <w:docGrid w:type="lines" w:linePitch="360"/>
        </w:sectPr>
      </w:pPr>
    </w:p>
    <w:p w14:paraId="0E39E7E1" w14:textId="77777777" w:rsidR="002B3764" w:rsidRPr="002430CD" w:rsidRDefault="002B3764" w:rsidP="008C5748">
      <w:pPr>
        <w:kinsoku w:val="0"/>
        <w:overflowPunct w:val="0"/>
        <w:spacing w:line="400" w:lineRule="exact"/>
        <w:ind w:left="-326" w:firstLine="328"/>
        <w:jc w:val="center"/>
        <w:rPr>
          <w:rFonts w:eastAsia="標楷體"/>
          <w:b/>
          <w:sz w:val="40"/>
        </w:rPr>
      </w:pPr>
      <w:r w:rsidRPr="002430CD">
        <w:rPr>
          <w:rFonts w:eastAsia="標楷體" w:hint="eastAsia"/>
          <w:b/>
          <w:sz w:val="40"/>
        </w:rPr>
        <w:lastRenderedPageBreak/>
        <w:t>上市有價證券發行人應辦業務事項一覽表</w:t>
      </w:r>
    </w:p>
    <w:p w14:paraId="5E81510B" w14:textId="77777777" w:rsidR="002B3764" w:rsidRPr="002430CD" w:rsidRDefault="002B3764" w:rsidP="00B01169">
      <w:pPr>
        <w:spacing w:line="400" w:lineRule="exact"/>
        <w:ind w:left="-136"/>
        <w:jc w:val="both"/>
        <w:rPr>
          <w:rFonts w:eastAsia="標楷體"/>
          <w:sz w:val="20"/>
        </w:rPr>
      </w:pPr>
      <w:r w:rsidRPr="002430CD">
        <w:rPr>
          <w:rFonts w:eastAsia="標楷體" w:hint="eastAsia"/>
          <w:sz w:val="20"/>
        </w:rPr>
        <w:t>貳、證券投資信託事業發行之封閉式證券投資信託基金（以下簡稱封閉式基金）</w:t>
      </w:r>
    </w:p>
    <w:p w14:paraId="220EF694" w14:textId="39191676"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2B3764" w:rsidRPr="002430CD" w14:paraId="0FFA7102" w14:textId="77777777">
        <w:tc>
          <w:tcPr>
            <w:tcW w:w="568" w:type="dxa"/>
            <w:vAlign w:val="center"/>
          </w:tcPr>
          <w:p w14:paraId="33164E9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79D244A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12A1C624"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633B2187"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vAlign w:val="center"/>
          </w:tcPr>
          <w:p w14:paraId="6E8218B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56ED061A" w14:textId="77777777">
        <w:tc>
          <w:tcPr>
            <w:tcW w:w="568" w:type="dxa"/>
            <w:vAlign w:val="center"/>
          </w:tcPr>
          <w:p w14:paraId="15CE1573"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1E19875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5469CE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7A2A93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E798CB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 xml:space="preserve"> (</w:t>
            </w:r>
            <w:r w:rsidRPr="002430CD">
              <w:rPr>
                <w:rFonts w:eastAsia="標楷體" w:hint="eastAsia"/>
                <w:sz w:val="20"/>
              </w:rPr>
              <w:t>電話：</w:t>
            </w:r>
            <w:r w:rsidR="00594366"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006" w:type="dxa"/>
          </w:tcPr>
          <w:p w14:paraId="28191DEE"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669E032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713DD71A" w14:textId="77777777">
        <w:tc>
          <w:tcPr>
            <w:tcW w:w="568" w:type="dxa"/>
            <w:vAlign w:val="center"/>
          </w:tcPr>
          <w:p w14:paraId="5E10001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26E05A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封閉式基金每受益權單位淨資產價值（初次掛牌者應先行申報封閉式基金之基本資料）。</w:t>
            </w:r>
          </w:p>
        </w:tc>
        <w:tc>
          <w:tcPr>
            <w:tcW w:w="3060" w:type="dxa"/>
          </w:tcPr>
          <w:p w14:paraId="080592C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58DB88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透過網際網路連線方式向本公司申報前一日之資料。</w:t>
            </w:r>
          </w:p>
        </w:tc>
        <w:tc>
          <w:tcPr>
            <w:tcW w:w="3006" w:type="dxa"/>
          </w:tcPr>
          <w:p w14:paraId="79208FE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39E2DF04" w14:textId="77777777">
        <w:tc>
          <w:tcPr>
            <w:tcW w:w="568" w:type="dxa"/>
            <w:vAlign w:val="center"/>
          </w:tcPr>
          <w:p w14:paraId="6C71EB37"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959970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封閉式基金投資產業類股比例。</w:t>
            </w:r>
          </w:p>
        </w:tc>
        <w:tc>
          <w:tcPr>
            <w:tcW w:w="3060" w:type="dxa"/>
          </w:tcPr>
          <w:p w14:paraId="2D04306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14C29E9E"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094BBEC9"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24E9AA16" w14:textId="77777777">
        <w:tc>
          <w:tcPr>
            <w:tcW w:w="568" w:type="dxa"/>
            <w:vAlign w:val="center"/>
          </w:tcPr>
          <w:p w14:paraId="4F92668E" w14:textId="77777777" w:rsidR="002B3764" w:rsidRPr="002430CD" w:rsidRDefault="002B3764" w:rsidP="00242E5E">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3E75481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封閉式基金持股前五大個股名稱及合計占基金淨資產價值之比例。</w:t>
            </w:r>
          </w:p>
        </w:tc>
        <w:tc>
          <w:tcPr>
            <w:tcW w:w="3060" w:type="dxa"/>
          </w:tcPr>
          <w:p w14:paraId="345AE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FAB587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r w:rsidRPr="002430CD">
              <w:rPr>
                <w:rFonts w:eastAsia="標楷體" w:hint="eastAsia"/>
                <w:sz w:val="20"/>
              </w:rPr>
              <w:t>(</w:t>
            </w:r>
            <w:r w:rsidR="007E593C" w:rsidRPr="002430CD">
              <w:rPr>
                <w:rFonts w:eastAsia="標楷體" w:hint="eastAsia"/>
                <w:sz w:val="20"/>
              </w:rPr>
              <w:t>sii.twse.com.tw</w:t>
            </w:r>
            <w:r w:rsidRPr="002430CD">
              <w:rPr>
                <w:rFonts w:eastAsia="標楷體" w:hint="eastAsia"/>
                <w:sz w:val="20"/>
              </w:rPr>
              <w:t>/fund.htm/)</w:t>
            </w:r>
            <w:r w:rsidRPr="002430CD">
              <w:rPr>
                <w:rFonts w:eastAsia="標楷體" w:hint="eastAsia"/>
                <w:sz w:val="20"/>
              </w:rPr>
              <w:t>。</w:t>
            </w:r>
          </w:p>
        </w:tc>
        <w:tc>
          <w:tcPr>
            <w:tcW w:w="3006" w:type="dxa"/>
          </w:tcPr>
          <w:p w14:paraId="0B6E6371"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1867F037" w14:textId="77777777">
        <w:tc>
          <w:tcPr>
            <w:tcW w:w="568" w:type="dxa"/>
            <w:vAlign w:val="center"/>
          </w:tcPr>
          <w:p w14:paraId="2922F8A9" w14:textId="561D4DC9" w:rsidR="002B3764" w:rsidRPr="002430CD" w:rsidRDefault="000F2E49" w:rsidP="00242E5E">
            <w:pPr>
              <w:kinsoku w:val="0"/>
              <w:overflowPunct w:val="0"/>
              <w:spacing w:line="260" w:lineRule="exact"/>
              <w:jc w:val="center"/>
              <w:rPr>
                <w:rFonts w:eastAsia="標楷體"/>
                <w:sz w:val="20"/>
              </w:rPr>
            </w:pPr>
            <w:r>
              <w:rPr>
                <w:rFonts w:eastAsia="標楷體"/>
                <w:sz w:val="20"/>
              </w:rPr>
              <w:t>5</w:t>
            </w:r>
          </w:p>
        </w:tc>
        <w:tc>
          <w:tcPr>
            <w:tcW w:w="4320" w:type="dxa"/>
          </w:tcPr>
          <w:p w14:paraId="3DAA3EA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封閉式基金投資個股內容及比例。</w:t>
            </w:r>
          </w:p>
        </w:tc>
        <w:tc>
          <w:tcPr>
            <w:tcW w:w="3060" w:type="dxa"/>
          </w:tcPr>
          <w:p w14:paraId="4731EBD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6131CE9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ECFE3EE"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3</w:t>
            </w:r>
            <w:r w:rsidR="002B3764" w:rsidRPr="002430CD">
              <w:rPr>
                <w:rFonts w:eastAsia="標楷體" w:hint="eastAsia"/>
                <w:sz w:val="20"/>
              </w:rPr>
              <w:t>項。</w:t>
            </w:r>
          </w:p>
        </w:tc>
      </w:tr>
      <w:tr w:rsidR="002B3764" w:rsidRPr="002430CD" w14:paraId="7C7E3BC9" w14:textId="77777777">
        <w:tc>
          <w:tcPr>
            <w:tcW w:w="568" w:type="dxa"/>
            <w:vAlign w:val="center"/>
          </w:tcPr>
          <w:p w14:paraId="66771DC8" w14:textId="3D3DFF45" w:rsidR="002B3764" w:rsidRPr="002430CD" w:rsidRDefault="000F2E49" w:rsidP="00242E5E">
            <w:pPr>
              <w:kinsoku w:val="0"/>
              <w:overflowPunct w:val="0"/>
              <w:spacing w:line="260" w:lineRule="exact"/>
              <w:jc w:val="center"/>
              <w:rPr>
                <w:rFonts w:eastAsia="標楷體"/>
                <w:sz w:val="20"/>
              </w:rPr>
            </w:pPr>
            <w:r>
              <w:rPr>
                <w:rFonts w:eastAsia="標楷體"/>
                <w:sz w:val="20"/>
              </w:rPr>
              <w:t>6</w:t>
            </w:r>
          </w:p>
        </w:tc>
        <w:tc>
          <w:tcPr>
            <w:tcW w:w="4320" w:type="dxa"/>
          </w:tcPr>
          <w:p w14:paraId="02BE7D84" w14:textId="0E76DF73" w:rsidR="002B3764" w:rsidRPr="002430CD" w:rsidRDefault="002B3764" w:rsidP="000F2E49">
            <w:pPr>
              <w:kinsoku w:val="0"/>
              <w:overflowPunct w:val="0"/>
              <w:spacing w:line="260" w:lineRule="exact"/>
              <w:jc w:val="both"/>
              <w:rPr>
                <w:rFonts w:eastAsia="標楷體"/>
                <w:sz w:val="20"/>
              </w:rPr>
            </w:pPr>
            <w:r w:rsidRPr="002430CD">
              <w:rPr>
                <w:rFonts w:eastAsia="標楷體" w:hint="eastAsia"/>
                <w:sz w:val="20"/>
              </w:rPr>
              <w:t>封閉式基金</w:t>
            </w:r>
            <w:r w:rsidR="000F2E49" w:rsidRPr="00FF70A5">
              <w:rPr>
                <w:rFonts w:eastAsia="標楷體" w:hint="eastAsia"/>
                <w:sz w:val="20"/>
              </w:rPr>
              <w:t>年度財務報告及半年度財務報告</w:t>
            </w:r>
            <w:r w:rsidRPr="002430CD">
              <w:rPr>
                <w:rFonts w:eastAsia="標楷體" w:hint="eastAsia"/>
                <w:sz w:val="20"/>
              </w:rPr>
              <w:t>。</w:t>
            </w:r>
          </w:p>
        </w:tc>
        <w:tc>
          <w:tcPr>
            <w:tcW w:w="3060" w:type="dxa"/>
          </w:tcPr>
          <w:p w14:paraId="6BE817E7" w14:textId="529D66F6" w:rsidR="000F2E49" w:rsidRPr="006A1B8A" w:rsidRDefault="000F2E49" w:rsidP="006A1B8A">
            <w:pPr>
              <w:kinsoku w:val="0"/>
              <w:overflowPunct w:val="0"/>
              <w:spacing w:line="260" w:lineRule="exact"/>
              <w:jc w:val="both"/>
              <w:rPr>
                <w:rFonts w:eastAsia="標楷體"/>
                <w:sz w:val="20"/>
              </w:rPr>
            </w:pPr>
            <w:r>
              <w:rPr>
                <w:rFonts w:eastAsia="標楷體" w:hint="eastAsia"/>
                <w:sz w:val="20"/>
              </w:rPr>
              <w:t>1</w:t>
            </w:r>
            <w:r>
              <w:rPr>
                <w:rFonts w:eastAsia="標楷體"/>
                <w:sz w:val="20"/>
              </w:rPr>
              <w:t>.</w:t>
            </w:r>
            <w:r w:rsidRPr="006A1B8A">
              <w:rPr>
                <w:rFonts w:eastAsia="標楷體" w:hint="eastAsia"/>
                <w:sz w:val="20"/>
              </w:rPr>
              <w:t>每會計年度終了後二</w:t>
            </w:r>
            <w:proofErr w:type="gramStart"/>
            <w:r w:rsidRPr="006A1B8A">
              <w:rPr>
                <w:rFonts w:eastAsia="標楷體" w:hint="eastAsia"/>
                <w:sz w:val="20"/>
              </w:rPr>
              <w:t>個</w:t>
            </w:r>
            <w:proofErr w:type="gramEnd"/>
            <w:r w:rsidRPr="006A1B8A">
              <w:rPr>
                <w:rFonts w:eastAsia="標楷體" w:hint="eastAsia"/>
                <w:sz w:val="20"/>
              </w:rPr>
              <w:t>月內應申報年度財務報告。</w:t>
            </w:r>
          </w:p>
          <w:p w14:paraId="60E1EE18" w14:textId="0166E90B" w:rsidR="002B3764" w:rsidRPr="002430CD" w:rsidRDefault="000F2E49" w:rsidP="000F2E49">
            <w:pPr>
              <w:kinsoku w:val="0"/>
              <w:overflowPunct w:val="0"/>
              <w:spacing w:line="260" w:lineRule="exact"/>
              <w:jc w:val="both"/>
              <w:rPr>
                <w:rFonts w:eastAsia="標楷體"/>
                <w:sz w:val="20"/>
              </w:rPr>
            </w:pPr>
            <w:r>
              <w:rPr>
                <w:rFonts w:eastAsia="標楷體"/>
                <w:sz w:val="20"/>
              </w:rPr>
              <w:t>2.</w:t>
            </w:r>
            <w:r w:rsidRPr="00DB5C9C">
              <w:rPr>
                <w:rFonts w:eastAsia="標楷體" w:hint="eastAsia"/>
                <w:sz w:val="20"/>
              </w:rPr>
              <w:t>每會計年度第二季終了後四十五日內應申報半年度財務報告。</w:t>
            </w:r>
          </w:p>
        </w:tc>
        <w:tc>
          <w:tcPr>
            <w:tcW w:w="3060" w:type="dxa"/>
          </w:tcPr>
          <w:p w14:paraId="509D8434" w14:textId="64D289CB" w:rsidR="002B3764" w:rsidRPr="002430CD" w:rsidRDefault="000F2E49" w:rsidP="000F2E4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45E59189"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130D1C0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47</w:t>
            </w:r>
            <w:r w:rsidRPr="002430CD">
              <w:rPr>
                <w:rFonts w:eastAsia="標楷體" w:hint="eastAsia"/>
                <w:sz w:val="20"/>
              </w:rPr>
              <w:t>條之</w:t>
            </w:r>
            <w:r w:rsidRPr="002430CD">
              <w:rPr>
                <w:rFonts w:eastAsia="標楷體" w:hint="eastAsia"/>
                <w:sz w:val="20"/>
              </w:rPr>
              <w:t>1</w:t>
            </w:r>
            <w:r w:rsidRPr="002430CD">
              <w:rPr>
                <w:rFonts w:eastAsia="標楷體"/>
                <w:sz w:val="20"/>
              </w:rPr>
              <w:t>。</w:t>
            </w:r>
          </w:p>
          <w:p w14:paraId="78F8D131" w14:textId="77777777" w:rsidR="002B3764" w:rsidRPr="002430CD" w:rsidRDefault="002B3764" w:rsidP="00B01169">
            <w:pPr>
              <w:kinsoku w:val="0"/>
              <w:overflowPunct w:val="0"/>
              <w:spacing w:line="260" w:lineRule="exact"/>
              <w:ind w:left="200" w:hanging="200"/>
              <w:jc w:val="both"/>
              <w:rPr>
                <w:rFonts w:eastAsia="標楷體"/>
                <w:sz w:val="20"/>
              </w:rPr>
            </w:pPr>
            <w:r w:rsidRPr="002430CD">
              <w:rPr>
                <w:rFonts w:eastAsia="標楷體" w:hint="eastAsia"/>
                <w:sz w:val="20"/>
              </w:rPr>
              <w:t>3.</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11C878F2" w14:textId="77777777" w:rsidR="002B3764" w:rsidRPr="002430CD" w:rsidRDefault="002B3764" w:rsidP="00B01169">
      <w:pPr>
        <w:spacing w:line="260" w:lineRule="exact"/>
        <w:jc w:val="both"/>
        <w:rPr>
          <w:rFonts w:eastAsia="標楷體"/>
        </w:rPr>
      </w:pPr>
    </w:p>
    <w:p w14:paraId="52D4972E" w14:textId="77777777" w:rsidR="002B3764" w:rsidRPr="002430CD" w:rsidRDefault="002B3764" w:rsidP="00B01169">
      <w:pPr>
        <w:spacing w:line="260" w:lineRule="exact"/>
        <w:jc w:val="both"/>
        <w:rPr>
          <w:rFonts w:eastAsia="標楷體"/>
        </w:rPr>
      </w:pPr>
    </w:p>
    <w:p w14:paraId="40B8B38D" w14:textId="77777777" w:rsidR="002B3764" w:rsidRPr="002430CD" w:rsidRDefault="00475F96" w:rsidP="00475F96">
      <w:pPr>
        <w:kinsoku w:val="0"/>
        <w:overflowPunct w:val="0"/>
        <w:spacing w:line="400" w:lineRule="exact"/>
        <w:jc w:val="center"/>
        <w:rPr>
          <w:rFonts w:eastAsia="標楷體"/>
          <w:b/>
          <w:sz w:val="40"/>
        </w:rPr>
      </w:pPr>
      <w:r w:rsidRPr="002430CD">
        <w:rPr>
          <w:rFonts w:eastAsia="標楷體"/>
        </w:rPr>
        <w:br w:type="page"/>
      </w:r>
      <w:r w:rsidR="002B3764" w:rsidRPr="002430CD">
        <w:rPr>
          <w:rFonts w:eastAsia="標楷體" w:hint="eastAsia"/>
          <w:b/>
          <w:sz w:val="40"/>
        </w:rPr>
        <w:lastRenderedPageBreak/>
        <w:t>上市有價證券發行人應辦業務事項一覽表</w:t>
      </w:r>
    </w:p>
    <w:p w14:paraId="08CCFB06" w14:textId="77777777" w:rsidR="002B3764" w:rsidRPr="002430CD" w:rsidRDefault="002B3764" w:rsidP="00B01169">
      <w:pPr>
        <w:spacing w:line="400" w:lineRule="exact"/>
        <w:jc w:val="both"/>
        <w:rPr>
          <w:rFonts w:eastAsia="標楷體"/>
          <w:sz w:val="20"/>
        </w:rPr>
      </w:pPr>
      <w:r w:rsidRPr="002430CD">
        <w:rPr>
          <w:rFonts w:eastAsia="標楷體" w:hint="eastAsia"/>
          <w:sz w:val="20"/>
        </w:rPr>
        <w:t>貳、證券投資信託事業發行之封閉式證券投資信託基金（以下簡稱封閉式基金）</w:t>
      </w:r>
    </w:p>
    <w:p w14:paraId="3AC6BDA4" w14:textId="75BCC031" w:rsidR="002B3764" w:rsidRPr="002430CD" w:rsidRDefault="002B3764" w:rsidP="00B01169">
      <w:pPr>
        <w:numPr>
          <w:ilvl w:val="0"/>
          <w:numId w:val="2"/>
        </w:numPr>
        <w:spacing w:line="260" w:lineRule="exact"/>
        <w:jc w:val="both"/>
        <w:rPr>
          <w:rFonts w:eastAsia="標楷體"/>
          <w:sz w:val="20"/>
        </w:rPr>
      </w:pPr>
      <w:r w:rsidRPr="002430CD">
        <w:rPr>
          <w:rFonts w:eastAsia="標楷體" w:hint="eastAsia"/>
          <w:sz w:val="20"/>
        </w:rPr>
        <w:t>不定期辦理事項：</w:t>
      </w:r>
      <w:r w:rsidRPr="002430CD">
        <w:rPr>
          <w:rFonts w:eastAsia="標楷體" w:hint="eastAsia"/>
          <w:sz w:val="20"/>
        </w:rPr>
        <w:t xml:space="preserve">                                      </w:t>
      </w:r>
      <w:r w:rsidR="00484FB3">
        <w:rPr>
          <w:rFonts w:eastAsia="標楷體" w:hint="eastAsia"/>
          <w:sz w:val="20"/>
        </w:rPr>
        <w:t xml:space="preserve">                             </w:t>
      </w:r>
      <w:r w:rsidR="00EE034B">
        <w:rPr>
          <w:rFonts w:eastAsia="標楷體" w:hint="eastAsia"/>
          <w:sz w:val="20"/>
        </w:rPr>
        <w:t>臺灣證券交易所上市</w:t>
      </w:r>
      <w:r w:rsidR="008C1E1C">
        <w:rPr>
          <w:rFonts w:eastAsia="標楷體" w:hint="eastAsia"/>
          <w:sz w:val="20"/>
        </w:rPr>
        <w:t>一</w:t>
      </w:r>
      <w:r w:rsidR="00EE034B">
        <w:rPr>
          <w:rFonts w:eastAsia="標楷體" w:hint="eastAsia"/>
          <w:sz w:val="20"/>
        </w:rPr>
        <w:t>部</w:t>
      </w:r>
      <w:r w:rsidR="008C1E1C">
        <w:rPr>
          <w:rFonts w:eastAsia="標楷體" w:hint="eastAsia"/>
          <w:sz w:val="20"/>
        </w:rPr>
        <w:t>/</w:t>
      </w:r>
      <w:r w:rsidR="008C1E1C">
        <w:rPr>
          <w:rFonts w:eastAsia="標楷體" w:hint="eastAsia"/>
          <w:sz w:val="20"/>
        </w:rPr>
        <w:t>上市二部</w:t>
      </w:r>
      <w:r w:rsidR="00982639">
        <w:rPr>
          <w:rFonts w:eastAsia="標楷體" w:hint="eastAsia"/>
          <w:sz w:val="20"/>
        </w:rPr>
        <w:t>11</w:t>
      </w:r>
      <w:r w:rsidR="00982639">
        <w:rPr>
          <w:rFonts w:eastAsia="標楷體"/>
          <w:sz w:val="20"/>
        </w:rPr>
        <w:t>4</w:t>
      </w:r>
      <w:r w:rsidR="00982639">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sidR="00EE034B">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83"/>
        <w:gridCol w:w="2803"/>
      </w:tblGrid>
      <w:tr w:rsidR="002B3764" w:rsidRPr="002430CD" w14:paraId="653B6A6D" w14:textId="77777777">
        <w:tc>
          <w:tcPr>
            <w:tcW w:w="568" w:type="dxa"/>
            <w:tcBorders>
              <w:bottom w:val="single" w:sz="4" w:space="0" w:color="auto"/>
            </w:tcBorders>
            <w:vAlign w:val="center"/>
          </w:tcPr>
          <w:p w14:paraId="756619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68F552D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267859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7203CC5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2803" w:type="dxa"/>
            <w:tcBorders>
              <w:bottom w:val="single" w:sz="4" w:space="0" w:color="auto"/>
            </w:tcBorders>
            <w:vAlign w:val="center"/>
          </w:tcPr>
          <w:p w14:paraId="16C3811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49A2B98" w14:textId="77777777">
        <w:tc>
          <w:tcPr>
            <w:tcW w:w="568" w:type="dxa"/>
            <w:vAlign w:val="center"/>
          </w:tcPr>
          <w:p w14:paraId="336EBE1A"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3A7FB181"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召開受益人大會前洽辦公告。</w:t>
            </w:r>
          </w:p>
          <w:p w14:paraId="4FC97555" w14:textId="77777777" w:rsidR="002B3764" w:rsidRPr="002430CD" w:rsidRDefault="002B3764" w:rsidP="00B01169">
            <w:pPr>
              <w:kinsoku w:val="0"/>
              <w:overflowPunct w:val="0"/>
              <w:spacing w:line="260" w:lineRule="exact"/>
              <w:ind w:left="92" w:hanging="92"/>
              <w:jc w:val="both"/>
              <w:rPr>
                <w:rFonts w:eastAsia="標楷體"/>
                <w:sz w:val="20"/>
              </w:rPr>
            </w:pPr>
          </w:p>
          <w:p w14:paraId="7EA7250D" w14:textId="77777777" w:rsidR="002B3764" w:rsidRPr="002430CD" w:rsidRDefault="002B3764" w:rsidP="00B01169">
            <w:pPr>
              <w:kinsoku w:val="0"/>
              <w:overflowPunct w:val="0"/>
              <w:spacing w:line="260" w:lineRule="exact"/>
              <w:ind w:left="92" w:hanging="92"/>
              <w:jc w:val="both"/>
              <w:rPr>
                <w:rFonts w:eastAsia="標楷體"/>
                <w:sz w:val="20"/>
              </w:rPr>
            </w:pPr>
          </w:p>
          <w:p w14:paraId="6D45687E" w14:textId="77777777" w:rsidR="002B3764" w:rsidRPr="002430CD" w:rsidRDefault="002B3764" w:rsidP="00B01169">
            <w:pPr>
              <w:kinsoku w:val="0"/>
              <w:overflowPunct w:val="0"/>
              <w:spacing w:line="260" w:lineRule="exact"/>
              <w:ind w:left="92" w:hanging="92"/>
              <w:jc w:val="both"/>
              <w:rPr>
                <w:rFonts w:eastAsia="標楷體"/>
                <w:sz w:val="20"/>
              </w:rPr>
            </w:pPr>
          </w:p>
          <w:p w14:paraId="1AC6A4E2" w14:textId="77777777" w:rsidR="002B3764" w:rsidRPr="002430CD" w:rsidRDefault="002B3764" w:rsidP="00B01169">
            <w:pPr>
              <w:kinsoku w:val="0"/>
              <w:overflowPunct w:val="0"/>
              <w:spacing w:line="260" w:lineRule="exact"/>
              <w:jc w:val="both"/>
              <w:rPr>
                <w:rFonts w:eastAsia="標楷體"/>
                <w:sz w:val="20"/>
              </w:rPr>
            </w:pPr>
          </w:p>
          <w:p w14:paraId="51B0365C" w14:textId="77777777" w:rsidR="002B3764" w:rsidRPr="002430CD" w:rsidRDefault="002B3764" w:rsidP="00B01169">
            <w:pPr>
              <w:kinsoku w:val="0"/>
              <w:overflowPunct w:val="0"/>
              <w:spacing w:line="260" w:lineRule="exact"/>
              <w:ind w:left="92" w:hanging="92"/>
              <w:jc w:val="both"/>
              <w:rPr>
                <w:rFonts w:eastAsia="標楷體"/>
                <w:sz w:val="20"/>
              </w:rPr>
            </w:pPr>
          </w:p>
          <w:p w14:paraId="70225377" w14:textId="77777777" w:rsidR="002B3764" w:rsidRPr="002430CD" w:rsidRDefault="002B3764" w:rsidP="00B01169">
            <w:pPr>
              <w:kinsoku w:val="0"/>
              <w:overflowPunct w:val="0"/>
              <w:spacing w:line="260" w:lineRule="exact"/>
              <w:ind w:left="92" w:hanging="92"/>
              <w:jc w:val="both"/>
              <w:rPr>
                <w:rFonts w:eastAsia="標楷體"/>
                <w:sz w:val="20"/>
              </w:rPr>
            </w:pPr>
          </w:p>
          <w:p w14:paraId="6FE8F995" w14:textId="77777777" w:rsidR="002B3764" w:rsidRPr="002430CD" w:rsidRDefault="002B3764" w:rsidP="008E663D">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受益人大會後洽辦事宜。</w:t>
            </w:r>
          </w:p>
        </w:tc>
        <w:tc>
          <w:tcPr>
            <w:tcW w:w="3240" w:type="dxa"/>
          </w:tcPr>
          <w:p w14:paraId="57BBC4F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預定停止受益人名</w:t>
            </w:r>
            <w:proofErr w:type="gramStart"/>
            <w:r w:rsidRPr="002430CD">
              <w:rPr>
                <w:rFonts w:eastAsia="標楷體" w:hint="eastAsia"/>
                <w:sz w:val="20"/>
              </w:rPr>
              <w:t>簿</w:t>
            </w:r>
            <w:proofErr w:type="gramEnd"/>
            <w:r w:rsidRPr="002430CD">
              <w:rPr>
                <w:rFonts w:eastAsia="標楷體" w:hint="eastAsia"/>
                <w:sz w:val="20"/>
              </w:rPr>
              <w:t>變更日十二</w:t>
            </w:r>
            <w:proofErr w:type="gramStart"/>
            <w:r w:rsidRPr="002430CD">
              <w:rPr>
                <w:rFonts w:eastAsia="標楷體" w:hint="eastAsia"/>
                <w:sz w:val="20"/>
              </w:rPr>
              <w:t>個</w:t>
            </w:r>
            <w:proofErr w:type="gramEnd"/>
            <w:r w:rsidRPr="002430CD">
              <w:rPr>
                <w:rFonts w:eastAsia="標楷體" w:hint="eastAsia"/>
                <w:sz w:val="20"/>
              </w:rPr>
              <w:t>營業日前。</w:t>
            </w:r>
          </w:p>
          <w:p w14:paraId="5980DB20" w14:textId="77777777" w:rsidR="002B3764" w:rsidRPr="002430CD" w:rsidRDefault="002B3764" w:rsidP="00B01169">
            <w:pPr>
              <w:kinsoku w:val="0"/>
              <w:overflowPunct w:val="0"/>
              <w:spacing w:line="260" w:lineRule="exact"/>
              <w:jc w:val="both"/>
              <w:rPr>
                <w:rFonts w:eastAsia="標楷體"/>
                <w:sz w:val="20"/>
              </w:rPr>
            </w:pPr>
          </w:p>
          <w:p w14:paraId="3F6343D3" w14:textId="77777777" w:rsidR="002B3764" w:rsidRPr="002430CD" w:rsidRDefault="002B3764" w:rsidP="00B01169">
            <w:pPr>
              <w:kinsoku w:val="0"/>
              <w:overflowPunct w:val="0"/>
              <w:spacing w:line="260" w:lineRule="exact"/>
              <w:jc w:val="both"/>
              <w:rPr>
                <w:rFonts w:eastAsia="標楷體"/>
                <w:sz w:val="20"/>
              </w:rPr>
            </w:pPr>
          </w:p>
          <w:p w14:paraId="5E2DD064" w14:textId="77777777" w:rsidR="002B3764" w:rsidRPr="002430CD" w:rsidRDefault="002B3764" w:rsidP="00B01169">
            <w:pPr>
              <w:kinsoku w:val="0"/>
              <w:overflowPunct w:val="0"/>
              <w:spacing w:line="260" w:lineRule="exact"/>
              <w:jc w:val="both"/>
              <w:rPr>
                <w:rFonts w:eastAsia="標楷體"/>
                <w:sz w:val="20"/>
              </w:rPr>
            </w:pPr>
          </w:p>
          <w:p w14:paraId="1EA064E5" w14:textId="77777777" w:rsidR="002B3764" w:rsidRPr="002430CD" w:rsidRDefault="002B3764" w:rsidP="00B01169">
            <w:pPr>
              <w:kinsoku w:val="0"/>
              <w:overflowPunct w:val="0"/>
              <w:spacing w:line="260" w:lineRule="exact"/>
              <w:jc w:val="both"/>
              <w:rPr>
                <w:rFonts w:eastAsia="標楷體"/>
                <w:sz w:val="20"/>
              </w:rPr>
            </w:pPr>
          </w:p>
          <w:p w14:paraId="0A4B737F" w14:textId="77777777" w:rsidR="002B3764" w:rsidRPr="002430CD" w:rsidRDefault="002B3764" w:rsidP="00B01169">
            <w:pPr>
              <w:kinsoku w:val="0"/>
              <w:overflowPunct w:val="0"/>
              <w:spacing w:line="260" w:lineRule="exact"/>
              <w:jc w:val="both"/>
              <w:rPr>
                <w:rFonts w:eastAsia="標楷體"/>
                <w:sz w:val="20"/>
              </w:rPr>
            </w:pPr>
          </w:p>
          <w:p w14:paraId="0B9A7B7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事實發生後二日內。</w:t>
            </w:r>
          </w:p>
        </w:tc>
        <w:tc>
          <w:tcPr>
            <w:tcW w:w="3083" w:type="dxa"/>
          </w:tcPr>
          <w:p w14:paraId="40807EFE"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C94B788"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2803" w:type="dxa"/>
          </w:tcPr>
          <w:p w14:paraId="1051AD68" w14:textId="77777777" w:rsidR="002B3764" w:rsidRPr="002430CD" w:rsidRDefault="002B3764" w:rsidP="00B01169">
            <w:pPr>
              <w:kinsoku w:val="0"/>
              <w:overflowPunct w:val="0"/>
              <w:spacing w:line="260" w:lineRule="exact"/>
              <w:ind w:left="140" w:hanging="140"/>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28762FD2" w14:textId="77777777" w:rsidR="002B3764" w:rsidRPr="002430CD" w:rsidRDefault="002B3764" w:rsidP="00B01169">
            <w:pPr>
              <w:kinsoku w:val="0"/>
              <w:overflowPunct w:val="0"/>
              <w:spacing w:line="260" w:lineRule="exact"/>
              <w:ind w:left="155" w:hanging="155"/>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4</w:t>
            </w:r>
            <w:r w:rsidRPr="002430CD">
              <w:rPr>
                <w:rFonts w:eastAsia="標楷體" w:hint="eastAsia"/>
                <w:sz w:val="20"/>
              </w:rPr>
              <w:t>項。</w:t>
            </w:r>
          </w:p>
          <w:p w14:paraId="5915583D" w14:textId="77777777" w:rsidR="002B3764" w:rsidRPr="002430CD" w:rsidRDefault="002B3764" w:rsidP="00B01169">
            <w:pPr>
              <w:kinsoku w:val="0"/>
              <w:overflowPunct w:val="0"/>
              <w:spacing w:line="260" w:lineRule="exact"/>
              <w:ind w:left="127" w:hanging="12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2E70AE8" w14:textId="77777777" w:rsidR="002B3764" w:rsidRPr="002430CD" w:rsidRDefault="002B3764" w:rsidP="00B01169">
            <w:pPr>
              <w:kinsoku w:val="0"/>
              <w:overflowPunct w:val="0"/>
              <w:spacing w:line="260" w:lineRule="exact"/>
              <w:ind w:left="127" w:hanging="127"/>
              <w:jc w:val="both"/>
              <w:rPr>
                <w:rFonts w:eastAsia="標楷體"/>
                <w:sz w:val="20"/>
              </w:rPr>
            </w:pPr>
          </w:p>
        </w:tc>
      </w:tr>
      <w:tr w:rsidR="002B3764" w:rsidRPr="002430CD" w14:paraId="4C476DCB" w14:textId="77777777">
        <w:tc>
          <w:tcPr>
            <w:tcW w:w="568" w:type="dxa"/>
            <w:vAlign w:val="center"/>
          </w:tcPr>
          <w:p w14:paraId="79871A5E"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4F0B722C"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proofErr w:type="gramStart"/>
            <w:r w:rsidR="00931FBE">
              <w:rPr>
                <w:rFonts w:eastAsia="標楷體" w:hint="eastAsia"/>
                <w:sz w:val="20"/>
              </w:rPr>
              <w:t>77</w:t>
            </w:r>
            <w:r w:rsidRPr="002430CD">
              <w:rPr>
                <w:rFonts w:eastAsia="標楷體" w:hint="eastAsia"/>
                <w:sz w:val="20"/>
              </w:rPr>
              <w:t>條暨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527DCB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654B7DC5"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封閉式基金</w:t>
            </w:r>
            <w:r w:rsidRPr="002430CD">
              <w:rPr>
                <w:rFonts w:eastAsia="標楷體" w:hint="eastAsia"/>
                <w:sz w:val="20"/>
              </w:rPr>
              <w:t xml:space="preserve">) </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1C24E33B"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經會計師簽證，由經理公司與保管機構共同簽署之基金年報三份。</w:t>
            </w:r>
          </w:p>
        </w:tc>
        <w:tc>
          <w:tcPr>
            <w:tcW w:w="2803" w:type="dxa"/>
          </w:tcPr>
          <w:p w14:paraId="4E2E2127" w14:textId="77777777" w:rsidR="002B3764" w:rsidRPr="002430CD" w:rsidRDefault="002B3764" w:rsidP="000041F9">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szCs w:val="20"/>
              </w:rPr>
              <w:t>項。</w:t>
            </w:r>
          </w:p>
          <w:p w14:paraId="5ABAC363"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49E68E39" w14:textId="77777777" w:rsidR="002B3764" w:rsidRPr="002430CD" w:rsidRDefault="002B3764" w:rsidP="00B01169">
            <w:pPr>
              <w:kinsoku w:val="0"/>
              <w:overflowPunct w:val="0"/>
              <w:spacing w:line="260" w:lineRule="exact"/>
              <w:ind w:left="114" w:hanging="114"/>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CEAF1B5" w14:textId="77777777" w:rsidR="002B3764" w:rsidRPr="002430CD" w:rsidRDefault="00470BE9" w:rsidP="00470BE9">
            <w:pPr>
              <w:kinsoku w:val="0"/>
              <w:overflowPunct w:val="0"/>
              <w:spacing w:line="260" w:lineRule="exact"/>
              <w:ind w:left="126" w:hanging="12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4</w:t>
            </w:r>
            <w:r w:rsidR="002B3764" w:rsidRPr="002430CD">
              <w:rPr>
                <w:rFonts w:eastAsia="標楷體" w:hint="eastAsia"/>
                <w:sz w:val="20"/>
              </w:rPr>
              <w:t>項。</w:t>
            </w:r>
          </w:p>
        </w:tc>
      </w:tr>
      <w:tr w:rsidR="002B3764" w:rsidRPr="002430CD" w14:paraId="2733E5A6" w14:textId="77777777">
        <w:tc>
          <w:tcPr>
            <w:tcW w:w="568" w:type="dxa"/>
            <w:vAlign w:val="center"/>
          </w:tcPr>
          <w:p w14:paraId="6B4BD1B2"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56B88868" w14:textId="77777777" w:rsidR="002B3764" w:rsidRPr="002430CD" w:rsidRDefault="000525AA" w:rsidP="00B01169">
            <w:pPr>
              <w:kinsoku w:val="0"/>
              <w:overflowPunct w:val="0"/>
              <w:spacing w:line="260" w:lineRule="exact"/>
              <w:ind w:left="146" w:hanging="146"/>
              <w:jc w:val="both"/>
              <w:rPr>
                <w:rFonts w:eastAsia="標楷體"/>
                <w:sz w:val="20"/>
              </w:rPr>
            </w:pPr>
            <w:r>
              <w:rPr>
                <w:rFonts w:eastAsia="標楷體" w:hint="eastAsia"/>
                <w:sz w:val="20"/>
              </w:rPr>
              <w:t>1</w:t>
            </w:r>
            <w:r w:rsidR="002B3764" w:rsidRPr="002430CD">
              <w:rPr>
                <w:rFonts w:eastAsia="標楷體" w:hint="eastAsia"/>
                <w:sz w:val="20"/>
              </w:rPr>
              <w:t>.</w:t>
            </w:r>
            <w:r w:rsidR="002B3764" w:rsidRPr="002430CD">
              <w:rPr>
                <w:rFonts w:eastAsia="標楷體" w:hint="eastAsia"/>
                <w:sz w:val="20"/>
              </w:rPr>
              <w:t>有證券投資信託基金管理辦法第</w:t>
            </w:r>
            <w:r w:rsidR="00363F1F">
              <w:rPr>
                <w:rFonts w:eastAsia="標楷體" w:hint="eastAsia"/>
                <w:sz w:val="20"/>
              </w:rPr>
              <w:t>63</w:t>
            </w:r>
            <w:r w:rsidR="00363F1F">
              <w:rPr>
                <w:rFonts w:eastAsia="標楷體" w:hint="eastAsia"/>
                <w:sz w:val="20"/>
              </w:rPr>
              <w:t>及</w:t>
            </w:r>
            <w:r w:rsidR="00363F1F">
              <w:rPr>
                <w:rFonts w:eastAsia="標楷體" w:hint="eastAsia"/>
                <w:sz w:val="20"/>
              </w:rPr>
              <w:t>78</w:t>
            </w:r>
            <w:r w:rsidR="002B3764" w:rsidRPr="002430CD">
              <w:rPr>
                <w:rFonts w:eastAsia="標楷體" w:hint="eastAsia"/>
                <w:sz w:val="20"/>
              </w:rPr>
              <w:t>條規定之情事。</w:t>
            </w:r>
          </w:p>
          <w:p w14:paraId="0055E99B" w14:textId="77777777" w:rsidR="002B3764" w:rsidRPr="002430CD" w:rsidRDefault="000525AA" w:rsidP="00363F1F">
            <w:pPr>
              <w:kinsoku w:val="0"/>
              <w:overflowPunct w:val="0"/>
              <w:spacing w:line="260" w:lineRule="exact"/>
              <w:ind w:left="174" w:hanging="174"/>
              <w:jc w:val="both"/>
              <w:rPr>
                <w:rFonts w:eastAsia="標楷體"/>
                <w:sz w:val="20"/>
              </w:rPr>
            </w:pPr>
            <w:r>
              <w:rPr>
                <w:rFonts w:eastAsia="標楷體" w:hint="eastAsia"/>
                <w:sz w:val="20"/>
              </w:rPr>
              <w:t>2</w:t>
            </w:r>
            <w:r w:rsidR="002B3764" w:rsidRPr="002430CD">
              <w:rPr>
                <w:rFonts w:eastAsia="標楷體" w:hint="eastAsia"/>
                <w:sz w:val="20"/>
              </w:rPr>
              <w:t>.</w:t>
            </w:r>
            <w:r w:rsidR="002B3764" w:rsidRPr="002430CD">
              <w:rPr>
                <w:rFonts w:eastAsia="標楷體" w:hint="eastAsia"/>
                <w:sz w:val="20"/>
              </w:rPr>
              <w:t>有證券投資信託事業管理</w:t>
            </w:r>
            <w:proofErr w:type="gramStart"/>
            <w:r w:rsidR="002B3764" w:rsidRPr="002430CD">
              <w:rPr>
                <w:rFonts w:eastAsia="標楷體" w:hint="eastAsia"/>
                <w:sz w:val="20"/>
              </w:rPr>
              <w:t>規則第</w:t>
            </w:r>
            <w:r w:rsidR="00363F1F">
              <w:rPr>
                <w:rFonts w:eastAsia="標楷體" w:hint="eastAsia"/>
                <w:sz w:val="20"/>
              </w:rPr>
              <w:t>3</w:t>
            </w:r>
            <w:proofErr w:type="gramEnd"/>
            <w:r w:rsidR="00363F1F">
              <w:rPr>
                <w:rFonts w:eastAsia="標楷體" w:hint="eastAsia"/>
                <w:sz w:val="20"/>
              </w:rPr>
              <w:t>、</w:t>
            </w:r>
            <w:r w:rsidR="00363F1F">
              <w:rPr>
                <w:rFonts w:eastAsia="標楷體" w:hint="eastAsia"/>
                <w:sz w:val="20"/>
              </w:rPr>
              <w:t>4</w:t>
            </w:r>
            <w:r w:rsidR="00363F1F">
              <w:rPr>
                <w:rFonts w:eastAsia="標楷體" w:hint="eastAsia"/>
                <w:sz w:val="20"/>
              </w:rPr>
              <w:t>、</w:t>
            </w:r>
            <w:r w:rsidR="00363F1F">
              <w:rPr>
                <w:rFonts w:eastAsia="標楷體" w:hint="eastAsia"/>
                <w:sz w:val="20"/>
              </w:rPr>
              <w:t>5</w:t>
            </w:r>
            <w:r w:rsidR="00363F1F">
              <w:rPr>
                <w:rFonts w:eastAsia="標楷體" w:hint="eastAsia"/>
                <w:sz w:val="20"/>
              </w:rPr>
              <w:t>及</w:t>
            </w:r>
            <w:r w:rsidR="00363F1F">
              <w:rPr>
                <w:rFonts w:eastAsia="標楷體" w:hint="eastAsia"/>
                <w:sz w:val="20"/>
              </w:rPr>
              <w:t>24</w:t>
            </w:r>
            <w:r w:rsidR="002B3764" w:rsidRPr="002430CD">
              <w:rPr>
                <w:rFonts w:eastAsia="標楷體" w:hint="eastAsia"/>
                <w:sz w:val="20"/>
              </w:rPr>
              <w:t>條規定之情事。</w:t>
            </w:r>
          </w:p>
        </w:tc>
        <w:tc>
          <w:tcPr>
            <w:tcW w:w="3240" w:type="dxa"/>
          </w:tcPr>
          <w:p w14:paraId="7AEFA164"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之同時。</w:t>
            </w:r>
          </w:p>
        </w:tc>
        <w:tc>
          <w:tcPr>
            <w:tcW w:w="3083" w:type="dxa"/>
          </w:tcPr>
          <w:p w14:paraId="560F817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說明函。</w:t>
            </w:r>
          </w:p>
          <w:p w14:paraId="2BE6E8D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各有關證明文件。</w:t>
            </w:r>
          </w:p>
        </w:tc>
        <w:tc>
          <w:tcPr>
            <w:tcW w:w="2803" w:type="dxa"/>
          </w:tcPr>
          <w:p w14:paraId="547F001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條第</w:t>
            </w:r>
            <w:r w:rsidRPr="002430CD">
              <w:rPr>
                <w:rFonts w:eastAsia="標楷體" w:hint="eastAsia"/>
                <w:sz w:val="20"/>
              </w:rPr>
              <w:t>2</w:t>
            </w:r>
            <w:r w:rsidRPr="002430CD">
              <w:rPr>
                <w:rFonts w:eastAsia="標楷體" w:hint="eastAsia"/>
                <w:sz w:val="20"/>
              </w:rPr>
              <w:t>項。</w:t>
            </w:r>
          </w:p>
        </w:tc>
      </w:tr>
      <w:tr w:rsidR="002B3764" w:rsidRPr="002430CD" w14:paraId="44AC8713" w14:textId="77777777">
        <w:tc>
          <w:tcPr>
            <w:tcW w:w="568" w:type="dxa"/>
            <w:vAlign w:val="center"/>
          </w:tcPr>
          <w:p w14:paraId="0CFDE2FB"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4</w:t>
            </w:r>
          </w:p>
        </w:tc>
        <w:tc>
          <w:tcPr>
            <w:tcW w:w="4320" w:type="dxa"/>
          </w:tcPr>
          <w:p w14:paraId="02F96A3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356C67D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於主管機關核准終止信託契約後三日內。</w:t>
            </w:r>
          </w:p>
        </w:tc>
        <w:tc>
          <w:tcPr>
            <w:tcW w:w="3083" w:type="dxa"/>
          </w:tcPr>
          <w:p w14:paraId="1AD8953A"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01E18EB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主管機關核准函影本。</w:t>
            </w:r>
          </w:p>
        </w:tc>
        <w:tc>
          <w:tcPr>
            <w:tcW w:w="2803" w:type="dxa"/>
          </w:tcPr>
          <w:p w14:paraId="452BCDC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C813A76" w14:textId="77777777" w:rsidR="002B3764" w:rsidRPr="002430CD" w:rsidRDefault="002B3764" w:rsidP="00C52521">
            <w:pPr>
              <w:kinsoku w:val="0"/>
              <w:overflowPunct w:val="0"/>
              <w:spacing w:line="260" w:lineRule="exact"/>
              <w:ind w:left="126" w:hanging="126"/>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32D8B74" w14:textId="77777777">
        <w:tc>
          <w:tcPr>
            <w:tcW w:w="568" w:type="dxa"/>
            <w:vAlign w:val="center"/>
          </w:tcPr>
          <w:p w14:paraId="29C6C550" w14:textId="77777777" w:rsidR="002B3764" w:rsidRPr="002430CD" w:rsidRDefault="002B3764" w:rsidP="00BF5B30">
            <w:pPr>
              <w:kinsoku w:val="0"/>
              <w:overflowPunct w:val="0"/>
              <w:spacing w:line="260" w:lineRule="exact"/>
              <w:jc w:val="center"/>
              <w:rPr>
                <w:rFonts w:eastAsia="標楷體"/>
                <w:sz w:val="20"/>
              </w:rPr>
            </w:pPr>
            <w:r w:rsidRPr="002430CD">
              <w:rPr>
                <w:rFonts w:eastAsia="標楷體" w:hint="eastAsia"/>
                <w:sz w:val="20"/>
              </w:rPr>
              <w:t>5</w:t>
            </w:r>
          </w:p>
        </w:tc>
        <w:tc>
          <w:tcPr>
            <w:tcW w:w="4320" w:type="dxa"/>
          </w:tcPr>
          <w:p w14:paraId="498C46A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257E9403" w14:textId="77777777" w:rsidR="002B3764" w:rsidRPr="002430CD" w:rsidRDefault="002B3764" w:rsidP="00884475">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040104C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2803" w:type="dxa"/>
          </w:tcPr>
          <w:p w14:paraId="3621A116"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454BBF67" w14:textId="77777777" w:rsidR="00C0139D" w:rsidRDefault="00C0139D" w:rsidP="00C0139D">
      <w:pPr>
        <w:spacing w:line="400" w:lineRule="exact"/>
        <w:rPr>
          <w:rFonts w:eastAsia="標楷體"/>
          <w:b/>
          <w:sz w:val="40"/>
        </w:rPr>
      </w:pPr>
    </w:p>
    <w:p w14:paraId="05FA993B" w14:textId="77777777" w:rsidR="00166CE4" w:rsidRDefault="00166CE4" w:rsidP="00C0139D">
      <w:pPr>
        <w:spacing w:line="400" w:lineRule="exact"/>
        <w:rPr>
          <w:rFonts w:eastAsia="標楷體"/>
          <w:b/>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9C65E5" w:rsidRPr="002430CD" w14:paraId="474CE5BC" w14:textId="77777777" w:rsidTr="009C65E5">
        <w:trPr>
          <w:tblHeader/>
        </w:trPr>
        <w:tc>
          <w:tcPr>
            <w:tcW w:w="14014" w:type="dxa"/>
            <w:gridSpan w:val="5"/>
            <w:tcBorders>
              <w:top w:val="nil"/>
              <w:left w:val="nil"/>
              <w:bottom w:val="nil"/>
              <w:right w:val="nil"/>
            </w:tcBorders>
            <w:vAlign w:val="center"/>
          </w:tcPr>
          <w:p w14:paraId="392E7BB7" w14:textId="330F912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77B3CD67" w14:textId="77777777" w:rsidTr="009C65E5">
        <w:trPr>
          <w:tblHeader/>
        </w:trPr>
        <w:tc>
          <w:tcPr>
            <w:tcW w:w="14014" w:type="dxa"/>
            <w:gridSpan w:val="5"/>
            <w:tcBorders>
              <w:top w:val="nil"/>
              <w:left w:val="nil"/>
              <w:bottom w:val="nil"/>
              <w:right w:val="nil"/>
            </w:tcBorders>
            <w:vAlign w:val="center"/>
          </w:tcPr>
          <w:p w14:paraId="0EAF5746" w14:textId="583E6B66" w:rsidR="009C65E5" w:rsidRPr="009C65E5" w:rsidRDefault="009C65E5" w:rsidP="008F0F7C">
            <w:pPr>
              <w:spacing w:line="400" w:lineRule="exact"/>
              <w:jc w:val="both"/>
              <w:rPr>
                <w:rFonts w:eastAsia="標楷體"/>
                <w:sz w:val="20"/>
              </w:rPr>
            </w:pPr>
            <w:r w:rsidRPr="002430CD">
              <w:rPr>
                <w:rFonts w:eastAsia="標楷體" w:hint="eastAsia"/>
                <w:sz w:val="20"/>
              </w:rPr>
              <w:t>叁、證券投資信託事業</w:t>
            </w:r>
            <w:r w:rsidRPr="001424CD">
              <w:rPr>
                <w:rFonts w:eastAsia="標楷體" w:hint="eastAsia"/>
                <w:sz w:val="20"/>
              </w:rPr>
              <w:t>或期貨信託事業</w:t>
            </w:r>
            <w:r w:rsidRPr="002430CD">
              <w:rPr>
                <w:rFonts w:eastAsia="標楷體" w:hint="eastAsia"/>
                <w:sz w:val="20"/>
              </w:rPr>
              <w:t>發行之指數股票型證券投資信託基金</w:t>
            </w:r>
            <w:r w:rsidR="005B3F8B">
              <w:rPr>
                <w:rFonts w:eastAsia="標楷體" w:hint="eastAsia"/>
                <w:sz w:val="20"/>
              </w:rPr>
              <w:t>、</w:t>
            </w:r>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r w:rsidR="005B3F8B">
              <w:rPr>
                <w:rFonts w:eastAsia="標楷體" w:hint="eastAsia"/>
                <w:sz w:val="20"/>
              </w:rPr>
              <w:t>均</w:t>
            </w:r>
            <w:r w:rsidRPr="002430CD">
              <w:rPr>
                <w:rFonts w:eastAsia="標楷體" w:hint="eastAsia"/>
                <w:sz w:val="20"/>
              </w:rPr>
              <w:t>簡稱指數股票型基金）</w:t>
            </w:r>
            <w:r w:rsidR="005B3F8B" w:rsidRPr="005B3F8B">
              <w:rPr>
                <w:rFonts w:eastAsia="標楷體" w:hint="eastAsia"/>
                <w:sz w:val="20"/>
              </w:rPr>
              <w:t>或主動式交易所交易證券投資信託基金</w:t>
            </w:r>
            <w:r w:rsidR="005B3F8B" w:rsidRPr="005B3F8B">
              <w:rPr>
                <w:rFonts w:eastAsia="標楷體" w:hint="eastAsia"/>
                <w:sz w:val="20"/>
              </w:rPr>
              <w:t>(</w:t>
            </w:r>
            <w:r w:rsidR="005B3F8B" w:rsidRPr="005B3F8B">
              <w:rPr>
                <w:rFonts w:eastAsia="標楷體" w:hint="eastAsia"/>
                <w:sz w:val="20"/>
              </w:rPr>
              <w:t>以下簡稱主動式交易所交易基金</w:t>
            </w:r>
            <w:r w:rsidR="005B3F8B" w:rsidRPr="005B3F8B">
              <w:rPr>
                <w:rFonts w:eastAsia="標楷體" w:hint="eastAsia"/>
                <w:sz w:val="20"/>
              </w:rPr>
              <w:t>)</w:t>
            </w:r>
          </w:p>
        </w:tc>
      </w:tr>
      <w:tr w:rsidR="009C65E5" w:rsidRPr="002430CD" w14:paraId="6C7723BA" w14:textId="77777777" w:rsidTr="009C65E5">
        <w:trPr>
          <w:tblHeader/>
        </w:trPr>
        <w:tc>
          <w:tcPr>
            <w:tcW w:w="4888" w:type="dxa"/>
            <w:gridSpan w:val="2"/>
            <w:tcBorders>
              <w:top w:val="nil"/>
              <w:left w:val="nil"/>
              <w:bottom w:val="single" w:sz="4" w:space="0" w:color="auto"/>
              <w:right w:val="nil"/>
            </w:tcBorders>
            <w:vAlign w:val="center"/>
          </w:tcPr>
          <w:p w14:paraId="572233FE" w14:textId="3DBABB3B"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3060" w:type="dxa"/>
            <w:tcBorders>
              <w:top w:val="nil"/>
              <w:left w:val="nil"/>
              <w:bottom w:val="single" w:sz="4" w:space="0" w:color="auto"/>
              <w:right w:val="nil"/>
            </w:tcBorders>
            <w:vAlign w:val="center"/>
          </w:tcPr>
          <w:p w14:paraId="56317AED" w14:textId="77777777" w:rsidR="009C65E5" w:rsidRPr="002430CD" w:rsidRDefault="009C65E5" w:rsidP="004F02C3">
            <w:pPr>
              <w:kinsoku w:val="0"/>
              <w:overflowPunct w:val="0"/>
              <w:spacing w:line="260" w:lineRule="exact"/>
              <w:jc w:val="center"/>
              <w:rPr>
                <w:rFonts w:eastAsia="標楷體"/>
                <w:sz w:val="20"/>
              </w:rPr>
            </w:pPr>
          </w:p>
        </w:tc>
        <w:tc>
          <w:tcPr>
            <w:tcW w:w="6066" w:type="dxa"/>
            <w:gridSpan w:val="2"/>
            <w:tcBorders>
              <w:top w:val="nil"/>
              <w:left w:val="nil"/>
              <w:bottom w:val="single" w:sz="4" w:space="0" w:color="auto"/>
              <w:right w:val="nil"/>
            </w:tcBorders>
            <w:vAlign w:val="center"/>
          </w:tcPr>
          <w:p w14:paraId="66D3F551" w14:textId="4DECD54A"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2B3764" w:rsidRPr="002430CD" w14:paraId="57CE2D19" w14:textId="77777777" w:rsidTr="009C65E5">
        <w:trPr>
          <w:tblHeader/>
        </w:trPr>
        <w:tc>
          <w:tcPr>
            <w:tcW w:w="568" w:type="dxa"/>
            <w:tcBorders>
              <w:top w:val="single" w:sz="4" w:space="0" w:color="auto"/>
            </w:tcBorders>
            <w:vAlign w:val="center"/>
          </w:tcPr>
          <w:p w14:paraId="22F6AECE" w14:textId="76744E9B"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6C9CCDA1"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6898D8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60841FF"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35D8C36E"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B3764" w:rsidRPr="002430CD" w14:paraId="156BD0EB" w14:textId="77777777">
        <w:tc>
          <w:tcPr>
            <w:tcW w:w="568" w:type="dxa"/>
            <w:vAlign w:val="center"/>
          </w:tcPr>
          <w:p w14:paraId="1BA505A1" w14:textId="77777777" w:rsidR="002B3764" w:rsidRPr="002430CD" w:rsidRDefault="002B3764" w:rsidP="00704C66">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24D5BA6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365C846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1650BA8A" w14:textId="77777777" w:rsidR="002B3764" w:rsidRPr="002430CD" w:rsidRDefault="002B3764" w:rsidP="00475F96">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00475F96" w:rsidRPr="002430CD">
              <w:rPr>
                <w:rFonts w:eastAsia="標楷體" w:hint="eastAsia"/>
                <w:sz w:val="20"/>
              </w:rPr>
              <w:t>(</w:t>
            </w:r>
            <w:r w:rsidR="00475F96" w:rsidRPr="002430CD">
              <w:rPr>
                <w:rFonts w:eastAsia="標楷體" w:hint="eastAsia"/>
                <w:sz w:val="20"/>
              </w:rPr>
              <w:t>電話：</w:t>
            </w:r>
            <w:r w:rsidR="00475F96" w:rsidRPr="002430CD">
              <w:rPr>
                <w:rFonts w:eastAsia="標楷體" w:hint="eastAsia"/>
                <w:sz w:val="20"/>
              </w:rPr>
              <w:t>81013101</w:t>
            </w:r>
            <w:r w:rsidR="00475F96" w:rsidRPr="002430CD">
              <w:rPr>
                <w:rFonts w:eastAsia="標楷體" w:hint="eastAsia"/>
                <w:sz w:val="20"/>
              </w:rPr>
              <w:t>轉財務部</w:t>
            </w:r>
            <w:r w:rsidR="00475F96" w:rsidRPr="002430CD">
              <w:rPr>
                <w:rFonts w:eastAsia="標楷體" w:hint="eastAsia"/>
                <w:sz w:val="20"/>
              </w:rPr>
              <w:t>)</w:t>
            </w:r>
          </w:p>
        </w:tc>
        <w:tc>
          <w:tcPr>
            <w:tcW w:w="3006" w:type="dxa"/>
          </w:tcPr>
          <w:p w14:paraId="3211066B" w14:textId="77777777" w:rsidR="002B3764" w:rsidRPr="002430CD" w:rsidRDefault="002B3764" w:rsidP="00B01169">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本公司受益憑證上市契約第</w:t>
            </w:r>
            <w:r w:rsidRPr="002430CD">
              <w:rPr>
                <w:rFonts w:eastAsia="標楷體" w:hint="eastAsia"/>
                <w:sz w:val="20"/>
              </w:rPr>
              <w:t>3</w:t>
            </w:r>
            <w:r w:rsidRPr="002430CD">
              <w:rPr>
                <w:rFonts w:eastAsia="標楷體" w:hint="eastAsia"/>
                <w:sz w:val="20"/>
              </w:rPr>
              <w:t>條</w:t>
            </w:r>
          </w:p>
          <w:p w14:paraId="522FF8E2"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2B3764" w:rsidRPr="002430CD" w14:paraId="3090E8CA" w14:textId="77777777">
        <w:tc>
          <w:tcPr>
            <w:tcW w:w="568" w:type="dxa"/>
            <w:vAlign w:val="center"/>
          </w:tcPr>
          <w:p w14:paraId="643A808A" w14:textId="77777777" w:rsidR="002B3764" w:rsidRPr="002430CD" w:rsidRDefault="00175620" w:rsidP="00704C66">
            <w:pPr>
              <w:kinsoku w:val="0"/>
              <w:overflowPunct w:val="0"/>
              <w:spacing w:line="260" w:lineRule="exact"/>
              <w:jc w:val="center"/>
              <w:rPr>
                <w:rFonts w:eastAsia="標楷體"/>
                <w:sz w:val="20"/>
              </w:rPr>
            </w:pPr>
            <w:r>
              <w:rPr>
                <w:rFonts w:eastAsia="標楷體"/>
                <w:sz w:val="20"/>
              </w:rPr>
              <w:t>2</w:t>
            </w:r>
          </w:p>
        </w:tc>
        <w:tc>
          <w:tcPr>
            <w:tcW w:w="4320" w:type="dxa"/>
          </w:tcPr>
          <w:p w14:paraId="33621EAD" w14:textId="46785A0E" w:rsidR="002B3764" w:rsidRPr="002430CD" w:rsidRDefault="00CD12CD" w:rsidP="00B01169">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sidR="002B3764" w:rsidRPr="002430CD">
              <w:rPr>
                <w:rFonts w:eastAsia="標楷體" w:hint="eastAsia"/>
                <w:sz w:val="20"/>
              </w:rPr>
              <w:t>指數股票型基金</w:t>
            </w:r>
            <w:r w:rsidR="005B3F8B" w:rsidRPr="00987BAF">
              <w:rPr>
                <w:rFonts w:eastAsia="標楷體" w:hint="eastAsia"/>
                <w:sz w:val="20"/>
              </w:rPr>
              <w:t>或主動式交易所交易基金</w:t>
            </w:r>
            <w:r w:rsidR="002B3764" w:rsidRPr="002430CD">
              <w:rPr>
                <w:rFonts w:eastAsia="標楷體" w:hint="eastAsia"/>
                <w:sz w:val="20"/>
              </w:rPr>
              <w:t>淨資產價值、已發行受益權單位總數、與前日已發行單位差異數、每受益權單位淨資產價值。</w:t>
            </w:r>
          </w:p>
        </w:tc>
        <w:tc>
          <w:tcPr>
            <w:tcW w:w="3060" w:type="dxa"/>
          </w:tcPr>
          <w:p w14:paraId="563FA5F1"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每營業日</w:t>
            </w:r>
            <w:r w:rsidR="00D643AB" w:rsidRPr="002430CD">
              <w:rPr>
                <w:rFonts w:eastAsia="標楷體" w:hint="eastAsia"/>
                <w:sz w:val="20"/>
              </w:rPr>
              <w:t>開盤</w:t>
            </w:r>
            <w:r w:rsidRPr="002430CD">
              <w:rPr>
                <w:rFonts w:eastAsia="標楷體" w:hint="eastAsia"/>
                <w:sz w:val="20"/>
              </w:rPr>
              <w:t>前。</w:t>
            </w:r>
          </w:p>
        </w:tc>
        <w:tc>
          <w:tcPr>
            <w:tcW w:w="3060" w:type="dxa"/>
          </w:tcPr>
          <w:p w14:paraId="62CDF93F"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12DFD8E8" w14:textId="77777777" w:rsidR="002B3764" w:rsidRPr="002430CD" w:rsidRDefault="00951A51"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2B3764" w:rsidRPr="002430CD">
              <w:rPr>
                <w:rFonts w:eastAsia="標楷體" w:hint="eastAsia"/>
                <w:sz w:val="20"/>
              </w:rPr>
              <w:t>5</w:t>
            </w:r>
            <w:r w:rsidR="002B3764" w:rsidRPr="002430CD">
              <w:rPr>
                <w:rFonts w:eastAsia="標楷體" w:hint="eastAsia"/>
                <w:sz w:val="20"/>
              </w:rPr>
              <w:t>項。</w:t>
            </w:r>
          </w:p>
        </w:tc>
      </w:tr>
      <w:tr w:rsidR="001856B7" w:rsidRPr="002430CD" w14:paraId="1E0843D4" w14:textId="77777777">
        <w:tc>
          <w:tcPr>
            <w:tcW w:w="568" w:type="dxa"/>
            <w:vAlign w:val="center"/>
          </w:tcPr>
          <w:p w14:paraId="423F632D"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3</w:t>
            </w:r>
          </w:p>
        </w:tc>
        <w:tc>
          <w:tcPr>
            <w:tcW w:w="4320" w:type="dxa"/>
          </w:tcPr>
          <w:p w14:paraId="14CC8E5E" w14:textId="7B5AF1CA"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Pr>
                <w:rFonts w:eastAsia="標楷體" w:hint="eastAsia"/>
                <w:sz w:val="20"/>
              </w:rPr>
              <w:t>之每受益權單位盤中預估淨資產價值。</w:t>
            </w:r>
          </w:p>
        </w:tc>
        <w:tc>
          <w:tcPr>
            <w:tcW w:w="3060" w:type="dxa"/>
          </w:tcPr>
          <w:p w14:paraId="067E5789" w14:textId="48ABFAC8" w:rsidR="001856B7" w:rsidRPr="002430CD" w:rsidRDefault="001856B7" w:rsidP="00CF1AE3">
            <w:pPr>
              <w:kinsoku w:val="0"/>
              <w:overflowPunct w:val="0"/>
              <w:spacing w:line="260" w:lineRule="exact"/>
              <w:jc w:val="both"/>
              <w:rPr>
                <w:rFonts w:eastAsia="標楷體"/>
                <w:sz w:val="20"/>
              </w:rPr>
            </w:pPr>
            <w:r>
              <w:rPr>
                <w:rFonts w:eastAsia="標楷體" w:hint="eastAsia"/>
                <w:sz w:val="20"/>
              </w:rPr>
              <w:t>取用即時市價依</w:t>
            </w:r>
            <w:r w:rsidR="00CF1AE3"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報導網站申報。指數股票型基金</w:t>
            </w:r>
            <w:r w:rsidR="005B3F8B" w:rsidRPr="00987BAF">
              <w:rPr>
                <w:rFonts w:eastAsia="標楷體" w:hint="eastAsia"/>
                <w:sz w:val="20"/>
              </w:rPr>
              <w:t>或主動式交易所交易基金</w:t>
            </w:r>
            <w:r>
              <w:rPr>
                <w:rFonts w:eastAsia="標楷體" w:hint="eastAsia"/>
                <w:sz w:val="20"/>
              </w:rPr>
              <w:t>持有外國有價證券</w:t>
            </w:r>
            <w:r w:rsidR="00CF1AE3" w:rsidRPr="0077213B">
              <w:rPr>
                <w:rFonts w:ascii="標楷體" w:eastAsia="標楷體" w:hAnsi="標楷體" w:hint="eastAsia"/>
                <w:sz w:val="20"/>
                <w:szCs w:val="20"/>
              </w:rPr>
              <w:t>或期貨契約等資產</w:t>
            </w:r>
            <w:r>
              <w:rPr>
                <w:rFonts w:eastAsia="標楷體" w:hint="eastAsia"/>
                <w:sz w:val="20"/>
              </w:rPr>
              <w:t>者，於該</w:t>
            </w:r>
            <w:r w:rsidR="00CF1AE3">
              <w:rPr>
                <w:rFonts w:eastAsia="標楷體" w:hint="eastAsia"/>
                <w:sz w:val="20"/>
              </w:rPr>
              <w:t>等</w:t>
            </w:r>
            <w:r>
              <w:rPr>
                <w:rFonts w:eastAsia="標楷體" w:hint="eastAsia"/>
                <w:sz w:val="20"/>
              </w:rPr>
              <w:t>外國</w:t>
            </w:r>
            <w:r w:rsidR="00CF1AE3">
              <w:rPr>
                <w:rFonts w:eastAsia="標楷體" w:hint="eastAsia"/>
                <w:sz w:val="20"/>
              </w:rPr>
              <w:t>資產</w:t>
            </w:r>
            <w:r>
              <w:rPr>
                <w:rFonts w:eastAsia="標楷體" w:hint="eastAsia"/>
                <w:sz w:val="20"/>
              </w:rPr>
              <w:t>上市地交易時間內取用即時市價依</w:t>
            </w:r>
            <w:r w:rsidR="00CF1AE3">
              <w:rPr>
                <w:rFonts w:eastAsia="標楷體" w:hint="eastAsia"/>
                <w:sz w:val="20"/>
              </w:rPr>
              <w:t>上開</w:t>
            </w:r>
            <w:r>
              <w:rPr>
                <w:rFonts w:eastAsia="標楷體" w:hint="eastAsia"/>
                <w:sz w:val="20"/>
              </w:rPr>
              <w:t>更新頻率申報</w:t>
            </w:r>
            <w:r w:rsidR="00CF1AE3" w:rsidRPr="0077213B">
              <w:rPr>
                <w:rFonts w:ascii="標楷體" w:eastAsia="標楷體" w:hAnsi="標楷體"/>
                <w:sz w:val="20"/>
                <w:szCs w:val="20"/>
              </w:rPr>
              <w:t>；</w:t>
            </w:r>
            <w:r w:rsidR="00CF1AE3" w:rsidRPr="0077213B">
              <w:rPr>
                <w:rFonts w:ascii="標楷體" w:eastAsia="標楷體" w:hAnsi="標楷體" w:hint="eastAsia"/>
                <w:sz w:val="20"/>
                <w:szCs w:val="20"/>
              </w:rPr>
              <w:t>但指數股票型期貨信託基金得於兩地交易時間有重疊時，取用即時市價依上開更新頻率申報</w:t>
            </w:r>
            <w:r>
              <w:rPr>
                <w:rFonts w:eastAsia="標楷體" w:hint="eastAsia"/>
                <w:sz w:val="20"/>
              </w:rPr>
              <w:t>。</w:t>
            </w:r>
          </w:p>
        </w:tc>
        <w:tc>
          <w:tcPr>
            <w:tcW w:w="3060" w:type="dxa"/>
          </w:tcPr>
          <w:p w14:paraId="37F0DCC4"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2E52154F"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35BFC275" w14:textId="77777777">
        <w:tc>
          <w:tcPr>
            <w:tcW w:w="568" w:type="dxa"/>
            <w:vAlign w:val="center"/>
          </w:tcPr>
          <w:p w14:paraId="3E1EE479"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4</w:t>
            </w:r>
          </w:p>
        </w:tc>
        <w:tc>
          <w:tcPr>
            <w:tcW w:w="4320" w:type="dxa"/>
          </w:tcPr>
          <w:p w14:paraId="422FC23C" w14:textId="1214CBD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投資產業類股</w:t>
            </w:r>
            <w:r w:rsidR="00A646C6">
              <w:rPr>
                <w:rFonts w:eastAsia="標楷體" w:hint="eastAsia"/>
                <w:sz w:val="20"/>
              </w:rPr>
              <w:t>或資產組合</w:t>
            </w:r>
            <w:r w:rsidRPr="002430CD">
              <w:rPr>
                <w:rFonts w:eastAsia="標楷體" w:hint="eastAsia"/>
                <w:sz w:val="20"/>
              </w:rPr>
              <w:t>比</w:t>
            </w:r>
            <w:r w:rsidR="00A646C6">
              <w:rPr>
                <w:rFonts w:eastAsia="標楷體" w:hint="eastAsia"/>
                <w:sz w:val="20"/>
              </w:rPr>
              <w:t>率</w:t>
            </w:r>
            <w:r w:rsidRPr="002430CD">
              <w:rPr>
                <w:rFonts w:eastAsia="標楷體" w:hint="eastAsia"/>
                <w:sz w:val="20"/>
              </w:rPr>
              <w:t>。</w:t>
            </w:r>
          </w:p>
        </w:tc>
        <w:tc>
          <w:tcPr>
            <w:tcW w:w="3060" w:type="dxa"/>
          </w:tcPr>
          <w:p w14:paraId="3D3B4E3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273371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7BA2F5E1"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61632B19" w14:textId="77777777">
        <w:tc>
          <w:tcPr>
            <w:tcW w:w="568" w:type="dxa"/>
            <w:vAlign w:val="center"/>
          </w:tcPr>
          <w:p w14:paraId="1893D6F3" w14:textId="77777777" w:rsidR="001856B7" w:rsidRPr="002430CD" w:rsidRDefault="00175620" w:rsidP="00704C66">
            <w:pPr>
              <w:kinsoku w:val="0"/>
              <w:overflowPunct w:val="0"/>
              <w:spacing w:line="260" w:lineRule="exact"/>
              <w:jc w:val="center"/>
              <w:rPr>
                <w:rFonts w:eastAsia="標楷體"/>
                <w:sz w:val="20"/>
              </w:rPr>
            </w:pPr>
            <w:r>
              <w:rPr>
                <w:rFonts w:eastAsia="標楷體"/>
                <w:sz w:val="20"/>
              </w:rPr>
              <w:t>5</w:t>
            </w:r>
          </w:p>
        </w:tc>
        <w:tc>
          <w:tcPr>
            <w:tcW w:w="4320" w:type="dxa"/>
          </w:tcPr>
          <w:p w14:paraId="7AA9F6F3" w14:textId="34EAF5B5"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持</w:t>
            </w:r>
            <w:r w:rsidR="00A646C6">
              <w:rPr>
                <w:rFonts w:eastAsia="標楷體" w:hint="eastAsia"/>
                <w:sz w:val="20"/>
              </w:rPr>
              <w:t>有</w:t>
            </w:r>
            <w:r w:rsidRPr="002430CD">
              <w:rPr>
                <w:rFonts w:eastAsia="標楷體" w:hint="eastAsia"/>
                <w:sz w:val="20"/>
              </w:rPr>
              <w:t>前五大</w:t>
            </w:r>
            <w:r w:rsidR="00A646C6">
              <w:rPr>
                <w:rFonts w:eastAsia="標楷體" w:hint="eastAsia"/>
                <w:sz w:val="20"/>
              </w:rPr>
              <w:t>投資資產</w:t>
            </w:r>
            <w:r w:rsidRPr="002430CD">
              <w:rPr>
                <w:rFonts w:eastAsia="標楷體" w:hint="eastAsia"/>
                <w:sz w:val="20"/>
              </w:rPr>
              <w:t>名稱及合計占基金淨資產價值之比</w:t>
            </w:r>
            <w:r w:rsidR="00A646C6">
              <w:rPr>
                <w:rFonts w:eastAsia="標楷體" w:hint="eastAsia"/>
                <w:sz w:val="20"/>
              </w:rPr>
              <w:t>率</w:t>
            </w:r>
            <w:r w:rsidRPr="002430CD">
              <w:rPr>
                <w:rFonts w:eastAsia="標楷體" w:hint="eastAsia"/>
                <w:sz w:val="20"/>
              </w:rPr>
              <w:t>。</w:t>
            </w:r>
          </w:p>
        </w:tc>
        <w:tc>
          <w:tcPr>
            <w:tcW w:w="3060" w:type="dxa"/>
          </w:tcPr>
          <w:p w14:paraId="6573BDD6"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2446BACC"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878E7D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07AABB07" w14:textId="77777777">
        <w:tc>
          <w:tcPr>
            <w:tcW w:w="568" w:type="dxa"/>
            <w:vAlign w:val="center"/>
          </w:tcPr>
          <w:p w14:paraId="347951EC" w14:textId="77777777" w:rsidR="001856B7" w:rsidRPr="002430CD" w:rsidDel="001856B7" w:rsidRDefault="00175620" w:rsidP="00704C66">
            <w:pPr>
              <w:kinsoku w:val="0"/>
              <w:overflowPunct w:val="0"/>
              <w:spacing w:line="260" w:lineRule="exact"/>
              <w:jc w:val="center"/>
              <w:rPr>
                <w:rFonts w:eastAsia="標楷體"/>
                <w:sz w:val="20"/>
              </w:rPr>
            </w:pPr>
            <w:r>
              <w:rPr>
                <w:rFonts w:eastAsia="標楷體"/>
                <w:sz w:val="20"/>
              </w:rPr>
              <w:t>6</w:t>
            </w:r>
          </w:p>
        </w:tc>
        <w:tc>
          <w:tcPr>
            <w:tcW w:w="4320" w:type="dxa"/>
          </w:tcPr>
          <w:p w14:paraId="2D489D88" w14:textId="58FFFF58"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Pr>
                <w:rFonts w:eastAsia="標楷體" w:hint="eastAsia"/>
                <w:sz w:val="20"/>
              </w:rPr>
              <w:t>之每受益權單位淨資產價值及其所追蹤之指數</w:t>
            </w:r>
            <w:r w:rsidR="005B3F8B">
              <w:rPr>
                <w:rFonts w:eastAsia="標楷體" w:hint="eastAsia"/>
                <w:sz w:val="20"/>
              </w:rPr>
              <w:t>或績效指標，</w:t>
            </w:r>
            <w:r>
              <w:rPr>
                <w:rFonts w:eastAsia="標楷體" w:hint="eastAsia"/>
                <w:sz w:val="20"/>
              </w:rPr>
              <w:t>至上月為止之三個月、六個月、一年、年度至今及上市至今之累計漲跌幅度。</w:t>
            </w:r>
            <w:r w:rsidR="005B3F8B" w:rsidRPr="00987BAF">
              <w:rPr>
                <w:rFonts w:eastAsia="標楷體" w:hint="eastAsia"/>
                <w:sz w:val="20"/>
              </w:rPr>
              <w:t>但主動式交易所交易基金如無績效指標者，僅須申報每受益權單</w:t>
            </w:r>
            <w:r w:rsidR="005B3F8B" w:rsidRPr="00987BAF">
              <w:rPr>
                <w:rFonts w:eastAsia="標楷體" w:hint="eastAsia"/>
                <w:sz w:val="20"/>
              </w:rPr>
              <w:lastRenderedPageBreak/>
              <w:t>位淨資產價值之累計漲跌幅度資料。</w:t>
            </w:r>
          </w:p>
        </w:tc>
        <w:tc>
          <w:tcPr>
            <w:tcW w:w="3060" w:type="dxa"/>
          </w:tcPr>
          <w:p w14:paraId="55D0393B"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lastRenderedPageBreak/>
              <w:t>每月十日前。</w:t>
            </w:r>
          </w:p>
        </w:tc>
        <w:tc>
          <w:tcPr>
            <w:tcW w:w="3060" w:type="dxa"/>
          </w:tcPr>
          <w:p w14:paraId="30306992"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4C4ED769" w14:textId="77777777" w:rsidR="001856B7" w:rsidRPr="002430CD" w:rsidRDefault="001856B7" w:rsidP="0060490E">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430AC492" w14:textId="77777777">
        <w:tc>
          <w:tcPr>
            <w:tcW w:w="568" w:type="dxa"/>
            <w:vAlign w:val="center"/>
          </w:tcPr>
          <w:p w14:paraId="6CB3D151" w14:textId="050F3E78" w:rsidR="001856B7" w:rsidRPr="002430CD" w:rsidRDefault="00735C27" w:rsidP="00704C66">
            <w:pPr>
              <w:kinsoku w:val="0"/>
              <w:overflowPunct w:val="0"/>
              <w:spacing w:line="260" w:lineRule="exact"/>
              <w:jc w:val="center"/>
              <w:rPr>
                <w:rFonts w:eastAsia="標楷體"/>
                <w:sz w:val="20"/>
              </w:rPr>
            </w:pPr>
            <w:r>
              <w:rPr>
                <w:rFonts w:eastAsia="標楷體"/>
                <w:sz w:val="20"/>
              </w:rPr>
              <w:t>7</w:t>
            </w:r>
          </w:p>
        </w:tc>
        <w:tc>
          <w:tcPr>
            <w:tcW w:w="4320" w:type="dxa"/>
          </w:tcPr>
          <w:p w14:paraId="4971FD39" w14:textId="2628EE96" w:rsidR="001856B7" w:rsidRPr="002430CD" w:rsidRDefault="001856B7" w:rsidP="00A646C6">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Pr="002430CD">
              <w:rPr>
                <w:rFonts w:eastAsia="標楷體" w:hint="eastAsia"/>
                <w:sz w:val="20"/>
              </w:rPr>
              <w:t>投資</w:t>
            </w:r>
            <w:r w:rsidR="00A646C6">
              <w:rPr>
                <w:rFonts w:eastAsia="標楷體" w:hint="eastAsia"/>
                <w:sz w:val="20"/>
              </w:rPr>
              <w:t>資產</w:t>
            </w:r>
            <w:r w:rsidRPr="002430CD">
              <w:rPr>
                <w:rFonts w:eastAsia="標楷體" w:hint="eastAsia"/>
                <w:sz w:val="20"/>
              </w:rPr>
              <w:t>內容及比</w:t>
            </w:r>
            <w:r w:rsidR="00A646C6">
              <w:rPr>
                <w:rFonts w:eastAsia="標楷體" w:hint="eastAsia"/>
                <w:sz w:val="20"/>
              </w:rPr>
              <w:t>率</w:t>
            </w:r>
            <w:r w:rsidRPr="002430CD">
              <w:rPr>
                <w:rFonts w:eastAsia="標楷體" w:hint="eastAsia"/>
                <w:sz w:val="20"/>
              </w:rPr>
              <w:t>。</w:t>
            </w:r>
          </w:p>
        </w:tc>
        <w:tc>
          <w:tcPr>
            <w:tcW w:w="3060" w:type="dxa"/>
          </w:tcPr>
          <w:p w14:paraId="350C43A8"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328C569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透過網際網路連線方式向本公司申報上一季資料。</w:t>
            </w:r>
          </w:p>
        </w:tc>
        <w:tc>
          <w:tcPr>
            <w:tcW w:w="3006" w:type="dxa"/>
          </w:tcPr>
          <w:p w14:paraId="4CE3323A" w14:textId="77777777" w:rsidR="001856B7" w:rsidRPr="002430CD" w:rsidRDefault="001856B7" w:rsidP="00B01169">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sidRPr="002430CD">
              <w:rPr>
                <w:rFonts w:eastAsia="標楷體" w:hint="eastAsia"/>
                <w:sz w:val="20"/>
              </w:rPr>
              <w:t>5</w:t>
            </w:r>
            <w:r w:rsidRPr="002430CD">
              <w:rPr>
                <w:rFonts w:eastAsia="標楷體" w:hint="eastAsia"/>
                <w:sz w:val="20"/>
              </w:rPr>
              <w:t>項。</w:t>
            </w:r>
          </w:p>
        </w:tc>
      </w:tr>
      <w:tr w:rsidR="001856B7" w:rsidRPr="002430CD" w14:paraId="57A5E79F" w14:textId="77777777">
        <w:tc>
          <w:tcPr>
            <w:tcW w:w="568" w:type="dxa"/>
            <w:vAlign w:val="center"/>
          </w:tcPr>
          <w:p w14:paraId="0F23E54A" w14:textId="34DC4721" w:rsidR="001856B7" w:rsidRPr="002430CD" w:rsidRDefault="00735C27" w:rsidP="00704C66">
            <w:pPr>
              <w:kinsoku w:val="0"/>
              <w:overflowPunct w:val="0"/>
              <w:spacing w:line="260" w:lineRule="exact"/>
              <w:jc w:val="center"/>
              <w:rPr>
                <w:rFonts w:eastAsia="標楷體"/>
                <w:sz w:val="20"/>
              </w:rPr>
            </w:pPr>
            <w:r>
              <w:rPr>
                <w:rFonts w:eastAsia="標楷體"/>
                <w:sz w:val="20"/>
              </w:rPr>
              <w:t>8</w:t>
            </w:r>
          </w:p>
        </w:tc>
        <w:tc>
          <w:tcPr>
            <w:tcW w:w="4320" w:type="dxa"/>
          </w:tcPr>
          <w:p w14:paraId="6F200FF6" w14:textId="65857C8C" w:rsidR="001856B7" w:rsidRPr="002430CD" w:rsidRDefault="001856B7" w:rsidP="00735C27">
            <w:pPr>
              <w:kinsoku w:val="0"/>
              <w:overflowPunct w:val="0"/>
              <w:spacing w:line="260" w:lineRule="exact"/>
              <w:jc w:val="both"/>
              <w:rPr>
                <w:rFonts w:eastAsia="標楷體"/>
                <w:sz w:val="20"/>
              </w:rPr>
            </w:pPr>
            <w:r w:rsidRPr="002430CD">
              <w:rPr>
                <w:rFonts w:eastAsia="標楷體" w:hint="eastAsia"/>
                <w:sz w:val="20"/>
              </w:rPr>
              <w:t>指數股票型基金</w:t>
            </w:r>
            <w:r w:rsidR="005B3F8B" w:rsidRPr="00987BAF">
              <w:rPr>
                <w:rFonts w:eastAsia="標楷體" w:hint="eastAsia"/>
                <w:sz w:val="20"/>
              </w:rPr>
              <w:t>或主動式交易所交易基金</w:t>
            </w:r>
            <w:r w:rsidR="00735C27" w:rsidRPr="00FF70A5">
              <w:rPr>
                <w:rFonts w:eastAsia="標楷體" w:hint="eastAsia"/>
                <w:sz w:val="20"/>
              </w:rPr>
              <w:t>年度財務報告及半年度財務報告</w:t>
            </w:r>
            <w:r w:rsidRPr="002430CD">
              <w:rPr>
                <w:rFonts w:eastAsia="標楷體" w:hint="eastAsia"/>
                <w:sz w:val="20"/>
              </w:rPr>
              <w:t>。</w:t>
            </w:r>
          </w:p>
        </w:tc>
        <w:tc>
          <w:tcPr>
            <w:tcW w:w="3060" w:type="dxa"/>
          </w:tcPr>
          <w:p w14:paraId="59107284" w14:textId="77777777" w:rsidR="00735C27" w:rsidRDefault="00735C27" w:rsidP="00CE10FF">
            <w:pPr>
              <w:pStyle w:val="af2"/>
              <w:numPr>
                <w:ilvl w:val="0"/>
                <w:numId w:val="88"/>
              </w:numPr>
              <w:kinsoku w:val="0"/>
              <w:overflowPunct w:val="0"/>
              <w:spacing w:line="260" w:lineRule="exact"/>
              <w:ind w:left="183" w:hanging="183"/>
              <w:jc w:val="both"/>
              <w:rPr>
                <w:rFonts w:eastAsia="標楷體"/>
                <w:sz w:val="20"/>
              </w:rPr>
            </w:pPr>
            <w:r w:rsidRPr="00DB5C9C">
              <w:rPr>
                <w:rFonts w:eastAsia="標楷體" w:hint="eastAsia"/>
                <w:sz w:val="20"/>
              </w:rPr>
              <w:t>每會計年度終了後二</w:t>
            </w:r>
            <w:proofErr w:type="gramStart"/>
            <w:r w:rsidRPr="00DB5C9C">
              <w:rPr>
                <w:rFonts w:eastAsia="標楷體" w:hint="eastAsia"/>
                <w:sz w:val="20"/>
              </w:rPr>
              <w:t>個</w:t>
            </w:r>
            <w:proofErr w:type="gramEnd"/>
            <w:r w:rsidRPr="00DB5C9C">
              <w:rPr>
                <w:rFonts w:eastAsia="標楷體" w:hint="eastAsia"/>
                <w:sz w:val="20"/>
              </w:rPr>
              <w:t>月內</w:t>
            </w:r>
            <w:r>
              <w:rPr>
                <w:rFonts w:eastAsia="標楷體" w:hint="eastAsia"/>
                <w:sz w:val="20"/>
              </w:rPr>
              <w:t>應申報年度財務報告</w:t>
            </w:r>
            <w:r w:rsidRPr="00C0514F">
              <w:rPr>
                <w:rFonts w:eastAsia="標楷體" w:hint="eastAsia"/>
                <w:sz w:val="20"/>
              </w:rPr>
              <w:t>。</w:t>
            </w:r>
          </w:p>
          <w:p w14:paraId="3C114688" w14:textId="2CA031A8" w:rsidR="001856B7" w:rsidRPr="006A1B8A" w:rsidRDefault="00735C27" w:rsidP="00CE10FF">
            <w:pPr>
              <w:pStyle w:val="af2"/>
              <w:numPr>
                <w:ilvl w:val="0"/>
                <w:numId w:val="88"/>
              </w:numPr>
              <w:kinsoku w:val="0"/>
              <w:overflowPunct w:val="0"/>
              <w:spacing w:line="260" w:lineRule="exact"/>
              <w:ind w:left="183" w:hanging="183"/>
              <w:jc w:val="both"/>
              <w:rPr>
                <w:rFonts w:eastAsia="標楷體"/>
                <w:sz w:val="20"/>
              </w:rPr>
            </w:pPr>
            <w:r w:rsidRPr="006A1B8A">
              <w:rPr>
                <w:rFonts w:eastAsia="標楷體" w:hint="eastAsia"/>
                <w:sz w:val="20"/>
              </w:rPr>
              <w:t>每會計年度第二季終了後四十五日內應申報半年度財務報告，但指數股票型期貨信託基金除外。</w:t>
            </w:r>
          </w:p>
        </w:tc>
        <w:tc>
          <w:tcPr>
            <w:tcW w:w="3060" w:type="dxa"/>
          </w:tcPr>
          <w:p w14:paraId="7E204D2B" w14:textId="30414A56" w:rsidR="001856B7" w:rsidRPr="002430CD" w:rsidRDefault="00735C27" w:rsidP="006A1B8A">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r>
              <w:rPr>
                <w:rFonts w:eastAsia="標楷體" w:hint="eastAsia"/>
                <w:sz w:val="20"/>
              </w:rPr>
              <w:t>。</w:t>
            </w:r>
          </w:p>
        </w:tc>
        <w:tc>
          <w:tcPr>
            <w:tcW w:w="3006" w:type="dxa"/>
          </w:tcPr>
          <w:p w14:paraId="383D68A7" w14:textId="77777777" w:rsidR="001856B7" w:rsidRPr="002430CD" w:rsidRDefault="001856B7" w:rsidP="00B01169">
            <w:pPr>
              <w:kinsoku w:val="0"/>
              <w:overflowPunct w:val="0"/>
              <w:spacing w:line="260" w:lineRule="exact"/>
              <w:ind w:left="148" w:hanging="148"/>
              <w:jc w:val="both"/>
              <w:rPr>
                <w:rFonts w:eastAsia="標楷體"/>
                <w:sz w:val="20"/>
              </w:rPr>
            </w:pPr>
            <w:r w:rsidRPr="002430CD">
              <w:rPr>
                <w:rFonts w:eastAsia="標楷體" w:hint="eastAsia"/>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6505543B" w14:textId="5B4BB4B9" w:rsidR="00735C27" w:rsidRDefault="001856B7" w:rsidP="00B01169">
            <w:pPr>
              <w:kinsoku w:val="0"/>
              <w:overflowPunct w:val="0"/>
              <w:spacing w:line="260" w:lineRule="exact"/>
              <w:jc w:val="both"/>
              <w:rPr>
                <w:rFonts w:eastAsia="標楷體"/>
                <w:sz w:val="20"/>
              </w:rPr>
            </w:pPr>
            <w:r w:rsidRPr="002430CD">
              <w:rPr>
                <w:rFonts w:eastAsia="標楷體" w:hint="eastAsia"/>
                <w:sz w:val="20"/>
              </w:rPr>
              <w:t>2.</w:t>
            </w:r>
            <w:r w:rsidR="00735C27" w:rsidRPr="006B49B9">
              <w:rPr>
                <w:rFonts w:eastAsia="標楷體" w:hint="eastAsia"/>
                <w:sz w:val="20"/>
              </w:rPr>
              <w:t>期貨信託基金管理辦法</w:t>
            </w:r>
            <w:r w:rsidR="00735C27">
              <w:rPr>
                <w:rFonts w:eastAsia="標楷體" w:hint="eastAsia"/>
                <w:sz w:val="20"/>
              </w:rPr>
              <w:t>第</w:t>
            </w:r>
            <w:r w:rsidR="00735C27">
              <w:rPr>
                <w:rFonts w:eastAsia="標楷體" w:hint="eastAsia"/>
                <w:sz w:val="20"/>
              </w:rPr>
              <w:t>81</w:t>
            </w:r>
            <w:r w:rsidR="00735C27">
              <w:rPr>
                <w:rFonts w:eastAsia="標楷體" w:hint="eastAsia"/>
                <w:sz w:val="20"/>
              </w:rPr>
              <w:t>條。</w:t>
            </w:r>
          </w:p>
          <w:p w14:paraId="26E4963A" w14:textId="0EE8D025" w:rsidR="001856B7" w:rsidRPr="002430CD" w:rsidRDefault="00735C27" w:rsidP="00B01169">
            <w:pPr>
              <w:kinsoku w:val="0"/>
              <w:overflowPunct w:val="0"/>
              <w:spacing w:line="260" w:lineRule="exact"/>
              <w:jc w:val="both"/>
              <w:rPr>
                <w:rFonts w:eastAsia="標楷體"/>
                <w:sz w:val="20"/>
              </w:rPr>
            </w:pPr>
            <w:r>
              <w:rPr>
                <w:rFonts w:eastAsia="標楷體" w:hint="eastAsia"/>
                <w:sz w:val="20"/>
              </w:rPr>
              <w:t>3.</w:t>
            </w:r>
            <w:r w:rsidR="001856B7" w:rsidRPr="002430CD">
              <w:rPr>
                <w:rFonts w:eastAsia="標楷體" w:hint="eastAsia"/>
                <w:sz w:val="20"/>
              </w:rPr>
              <w:t>本公司營業細則第</w:t>
            </w:r>
            <w:r w:rsidR="001856B7" w:rsidRPr="002430CD">
              <w:rPr>
                <w:rFonts w:eastAsia="標楷體" w:hint="eastAsia"/>
                <w:sz w:val="20"/>
              </w:rPr>
              <w:t>47</w:t>
            </w:r>
            <w:r w:rsidR="001856B7" w:rsidRPr="002430CD">
              <w:rPr>
                <w:rFonts w:eastAsia="標楷體" w:hint="eastAsia"/>
                <w:sz w:val="20"/>
              </w:rPr>
              <w:t>條之</w:t>
            </w:r>
            <w:r w:rsidR="001856B7" w:rsidRPr="002430CD">
              <w:rPr>
                <w:rFonts w:eastAsia="標楷體" w:hint="eastAsia"/>
                <w:sz w:val="20"/>
              </w:rPr>
              <w:t>1</w:t>
            </w:r>
            <w:r w:rsidR="001856B7" w:rsidRPr="002430CD">
              <w:rPr>
                <w:rFonts w:eastAsia="標楷體"/>
                <w:sz w:val="20"/>
              </w:rPr>
              <w:t>。</w:t>
            </w:r>
          </w:p>
          <w:p w14:paraId="2A63F475" w14:textId="53CD805C" w:rsidR="001856B7" w:rsidRPr="002430CD" w:rsidRDefault="00735C27" w:rsidP="00B01169">
            <w:pPr>
              <w:kinsoku w:val="0"/>
              <w:overflowPunct w:val="0"/>
              <w:spacing w:line="260" w:lineRule="exact"/>
              <w:ind w:left="148" w:hanging="148"/>
              <w:jc w:val="both"/>
              <w:rPr>
                <w:rFonts w:eastAsia="標楷體"/>
                <w:sz w:val="20"/>
              </w:rPr>
            </w:pPr>
            <w:r>
              <w:rPr>
                <w:rFonts w:eastAsia="標楷體" w:hint="eastAsia"/>
                <w:sz w:val="20"/>
              </w:rPr>
              <w:t>4</w:t>
            </w:r>
            <w:r w:rsidR="001856B7" w:rsidRPr="002430CD">
              <w:rPr>
                <w:rFonts w:eastAsia="標楷體" w:hint="eastAsia"/>
                <w:sz w:val="20"/>
              </w:rPr>
              <w:t>.</w:t>
            </w:r>
            <w:r w:rsidR="001856B7" w:rsidRPr="002430CD">
              <w:rPr>
                <w:rFonts w:eastAsia="標楷體" w:hint="eastAsia"/>
                <w:sz w:val="20"/>
              </w:rPr>
              <w:t>本公司對有價證券上市公司及境外指數股票型基金上市之境外基金機構資訊申報作業辦法第</w:t>
            </w:r>
            <w:r w:rsidR="001856B7" w:rsidRPr="002430CD">
              <w:rPr>
                <w:rFonts w:eastAsia="標楷體" w:hint="eastAsia"/>
                <w:sz w:val="20"/>
              </w:rPr>
              <w:t>3</w:t>
            </w:r>
            <w:r w:rsidR="001856B7" w:rsidRPr="002430CD">
              <w:rPr>
                <w:rFonts w:eastAsia="標楷體" w:hint="eastAsia"/>
                <w:sz w:val="20"/>
              </w:rPr>
              <w:t>條第</w:t>
            </w:r>
            <w:r w:rsidR="001856B7" w:rsidRPr="002430CD">
              <w:rPr>
                <w:rFonts w:eastAsia="標楷體" w:hint="eastAsia"/>
                <w:sz w:val="20"/>
              </w:rPr>
              <w:t>5</w:t>
            </w:r>
            <w:r w:rsidR="001856B7" w:rsidRPr="002430CD">
              <w:rPr>
                <w:rFonts w:eastAsia="標楷體" w:hint="eastAsia"/>
                <w:sz w:val="20"/>
              </w:rPr>
              <w:t>項。</w:t>
            </w:r>
          </w:p>
        </w:tc>
      </w:tr>
      <w:tr w:rsidR="00175620" w:rsidRPr="002430CD" w14:paraId="5368E827" w14:textId="77777777" w:rsidTr="00A64D43">
        <w:tc>
          <w:tcPr>
            <w:tcW w:w="568" w:type="dxa"/>
            <w:vAlign w:val="center"/>
          </w:tcPr>
          <w:p w14:paraId="12B3A4AB" w14:textId="6D9E5E30" w:rsidR="00175620" w:rsidRPr="003A4844" w:rsidRDefault="00735C27" w:rsidP="00175620">
            <w:pPr>
              <w:kinsoku w:val="0"/>
              <w:overflowPunct w:val="0"/>
              <w:spacing w:line="260" w:lineRule="exact"/>
              <w:jc w:val="center"/>
              <w:rPr>
                <w:rFonts w:eastAsia="標楷體"/>
                <w:sz w:val="20"/>
              </w:rPr>
            </w:pPr>
            <w:r>
              <w:rPr>
                <w:rFonts w:eastAsia="標楷體"/>
                <w:sz w:val="20"/>
              </w:rPr>
              <w:t>9</w:t>
            </w:r>
          </w:p>
        </w:tc>
        <w:tc>
          <w:tcPr>
            <w:tcW w:w="4320" w:type="dxa"/>
          </w:tcPr>
          <w:p w14:paraId="10C0E8CD"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53AFA82F"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14D3F742" w14:textId="77777777" w:rsidR="00175620" w:rsidRPr="003A4844" w:rsidRDefault="00175620" w:rsidP="00A64D43">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2C14CD6"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CAD6782" w14:textId="77777777" w:rsidR="00175620" w:rsidRPr="003A4844" w:rsidRDefault="00175620" w:rsidP="0017562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5B3F8B" w:rsidRPr="002430CD" w14:paraId="2AA32E52" w14:textId="77777777" w:rsidTr="00A64D43">
        <w:tc>
          <w:tcPr>
            <w:tcW w:w="568" w:type="dxa"/>
            <w:vAlign w:val="center"/>
          </w:tcPr>
          <w:p w14:paraId="386265F0" w14:textId="32957A3E" w:rsidR="005B3F8B" w:rsidRDefault="005B3F8B" w:rsidP="00175620">
            <w:pPr>
              <w:kinsoku w:val="0"/>
              <w:overflowPunct w:val="0"/>
              <w:spacing w:line="260" w:lineRule="exact"/>
              <w:jc w:val="center"/>
              <w:rPr>
                <w:rFonts w:eastAsia="標楷體"/>
                <w:sz w:val="20"/>
              </w:rPr>
            </w:pPr>
            <w:r>
              <w:rPr>
                <w:rFonts w:eastAsia="標楷體" w:hint="eastAsia"/>
                <w:sz w:val="20"/>
              </w:rPr>
              <w:t>10</w:t>
            </w:r>
          </w:p>
        </w:tc>
        <w:tc>
          <w:tcPr>
            <w:tcW w:w="4320" w:type="dxa"/>
          </w:tcPr>
          <w:p w14:paraId="31ED72F8" w14:textId="5FDD16C5" w:rsidR="005B3F8B" w:rsidRPr="003A4844" w:rsidRDefault="005B3F8B" w:rsidP="008F0F7C">
            <w:pPr>
              <w:kinsoku w:val="0"/>
              <w:overflowPunct w:val="0"/>
              <w:spacing w:line="260" w:lineRule="exact"/>
              <w:jc w:val="both"/>
              <w:rPr>
                <w:rFonts w:eastAsia="標楷體"/>
                <w:sz w:val="20"/>
              </w:rPr>
            </w:pPr>
            <w:r w:rsidRPr="002430CD">
              <w:rPr>
                <w:rFonts w:eastAsia="標楷體" w:hint="eastAsia"/>
                <w:sz w:val="20"/>
              </w:rPr>
              <w:t>指數股票型基金</w:t>
            </w:r>
            <w:r w:rsidRPr="00987BAF">
              <w:rPr>
                <w:rFonts w:eastAsia="標楷體" w:hint="eastAsia"/>
                <w:sz w:val="20"/>
              </w:rPr>
              <w:t>或主動式交易所交易基金</w:t>
            </w:r>
            <w:r>
              <w:rPr>
                <w:rFonts w:eastAsia="標楷體" w:hint="eastAsia"/>
                <w:sz w:val="20"/>
              </w:rPr>
              <w:t>之</w:t>
            </w:r>
            <w:r w:rsidRPr="0032441A">
              <w:rPr>
                <w:rFonts w:eastAsia="標楷體" w:hint="eastAsia"/>
                <w:sz w:val="20"/>
              </w:rPr>
              <w:t>申購買回清單資訊</w:t>
            </w:r>
          </w:p>
        </w:tc>
        <w:tc>
          <w:tcPr>
            <w:tcW w:w="3060" w:type="dxa"/>
          </w:tcPr>
          <w:p w14:paraId="7D605235" w14:textId="5023C117" w:rsidR="005B3F8B" w:rsidRPr="003A4844" w:rsidRDefault="005B3F8B" w:rsidP="008F0F7C">
            <w:pPr>
              <w:kinsoku w:val="0"/>
              <w:overflowPunct w:val="0"/>
              <w:spacing w:line="260" w:lineRule="exact"/>
              <w:jc w:val="both"/>
              <w:rPr>
                <w:rFonts w:eastAsia="標楷體"/>
                <w:sz w:val="20"/>
              </w:rPr>
            </w:pPr>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p>
        </w:tc>
        <w:tc>
          <w:tcPr>
            <w:tcW w:w="3060" w:type="dxa"/>
          </w:tcPr>
          <w:p w14:paraId="733EAB58" w14:textId="331B5CAA" w:rsidR="005B3F8B" w:rsidRPr="003A4844" w:rsidRDefault="005B3F8B" w:rsidP="008F0F7C">
            <w:pPr>
              <w:kinsoku w:val="0"/>
              <w:overflowPunct w:val="0"/>
              <w:spacing w:line="260" w:lineRule="exact"/>
              <w:jc w:val="both"/>
              <w:rPr>
                <w:rFonts w:eastAsia="標楷體"/>
                <w:sz w:val="20"/>
              </w:rPr>
            </w:pPr>
            <w:r w:rsidRPr="0032441A">
              <w:rPr>
                <w:rFonts w:eastAsia="標楷體" w:hint="eastAsia"/>
                <w:sz w:val="20"/>
              </w:rPr>
              <w:t>於證券投資信託事業或期貨信託事業網站揭露基金次一營業日申購買回相關參考數據、資料及投資組合之內容。</w:t>
            </w:r>
          </w:p>
        </w:tc>
        <w:tc>
          <w:tcPr>
            <w:tcW w:w="3006" w:type="dxa"/>
          </w:tcPr>
          <w:p w14:paraId="464044FB" w14:textId="25D35E8E" w:rsidR="005B3F8B" w:rsidRPr="003A4844" w:rsidRDefault="005B3F8B" w:rsidP="008F0F7C">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p>
        </w:tc>
      </w:tr>
    </w:tbl>
    <w:p w14:paraId="7A9EF8CE" w14:textId="2BE1D6D3" w:rsidR="009C65E5" w:rsidRDefault="009C65E5" w:rsidP="009C65E5">
      <w:pPr>
        <w:spacing w:line="400" w:lineRule="exact"/>
        <w:rPr>
          <w:rFonts w:eastAsia="標楷體"/>
          <w:sz w:val="20"/>
        </w:rPr>
      </w:pPr>
    </w:p>
    <w:p w14:paraId="61806A22" w14:textId="28A1C26D" w:rsidR="002B3764" w:rsidRPr="002430CD" w:rsidRDefault="009C65E5" w:rsidP="004935CC">
      <w:pPr>
        <w:widowControl/>
        <w:rPr>
          <w:rFonts w:eastAsia="標楷體"/>
          <w:sz w:val="20"/>
        </w:rPr>
      </w:pPr>
      <w:r>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9C65E5" w:rsidRPr="002430CD" w14:paraId="5830F4DB" w14:textId="77777777" w:rsidTr="001D0E04">
        <w:trPr>
          <w:trHeight w:val="426"/>
          <w:tblHeader/>
        </w:trPr>
        <w:tc>
          <w:tcPr>
            <w:tcW w:w="14286" w:type="dxa"/>
            <w:gridSpan w:val="5"/>
            <w:tcBorders>
              <w:top w:val="nil"/>
              <w:left w:val="nil"/>
              <w:bottom w:val="nil"/>
              <w:right w:val="nil"/>
            </w:tcBorders>
            <w:vAlign w:val="center"/>
          </w:tcPr>
          <w:p w14:paraId="7F721F8A" w14:textId="7C48D793" w:rsidR="009C65E5" w:rsidRPr="009C65E5" w:rsidRDefault="009C65E5" w:rsidP="009C65E5">
            <w:pPr>
              <w:spacing w:line="400" w:lineRule="exact"/>
              <w:jc w:val="center"/>
              <w:rPr>
                <w:rFonts w:eastAsia="標楷體"/>
                <w:b/>
                <w:sz w:val="40"/>
              </w:rPr>
            </w:pPr>
            <w:r w:rsidRPr="009C65E5">
              <w:rPr>
                <w:rFonts w:eastAsia="標楷體" w:hint="eastAsia"/>
                <w:b/>
                <w:sz w:val="40"/>
              </w:rPr>
              <w:lastRenderedPageBreak/>
              <w:t>上市有價證券發行人應辦業務事項一覽表</w:t>
            </w:r>
          </w:p>
        </w:tc>
      </w:tr>
      <w:tr w:rsidR="009C65E5" w:rsidRPr="002430CD" w14:paraId="1FFA46CB" w14:textId="77777777" w:rsidTr="001D0E04">
        <w:trPr>
          <w:trHeight w:val="286"/>
          <w:tblHeader/>
        </w:trPr>
        <w:tc>
          <w:tcPr>
            <w:tcW w:w="14286" w:type="dxa"/>
            <w:gridSpan w:val="5"/>
            <w:tcBorders>
              <w:top w:val="nil"/>
              <w:left w:val="nil"/>
              <w:bottom w:val="nil"/>
              <w:right w:val="nil"/>
            </w:tcBorders>
            <w:vAlign w:val="center"/>
          </w:tcPr>
          <w:p w14:paraId="2A6280F7" w14:textId="6DAB0C15" w:rsidR="009C65E5" w:rsidRPr="002430CD" w:rsidRDefault="009C65E5">
            <w:pPr>
              <w:kinsoku w:val="0"/>
              <w:overflowPunct w:val="0"/>
              <w:spacing w:line="260" w:lineRule="exact"/>
              <w:rPr>
                <w:rFonts w:eastAsia="標楷體"/>
                <w:sz w:val="20"/>
              </w:rPr>
            </w:pPr>
            <w:r w:rsidRPr="002430CD">
              <w:rPr>
                <w:rFonts w:eastAsia="標楷體" w:hint="eastAsia"/>
                <w:sz w:val="20"/>
              </w:rPr>
              <w:t>叁、證券投資信託事業</w:t>
            </w:r>
            <w:r>
              <w:rPr>
                <w:rFonts w:eastAsia="標楷體" w:hint="eastAsia"/>
                <w:sz w:val="20"/>
              </w:rPr>
              <w:t>或期貨信託事業</w:t>
            </w:r>
            <w:r w:rsidRPr="002430CD">
              <w:rPr>
                <w:rFonts w:eastAsia="標楷體" w:hint="eastAsia"/>
                <w:sz w:val="20"/>
              </w:rPr>
              <w:t>發行之指數股票型證券投資信託基金</w:t>
            </w:r>
            <w:r w:rsidR="00C408FA">
              <w:rPr>
                <w:rFonts w:eastAsia="標楷體" w:hint="eastAsia"/>
                <w:sz w:val="20"/>
              </w:rPr>
              <w:t>、</w:t>
            </w:r>
            <w:r w:rsidRPr="002430CD">
              <w:rPr>
                <w:rFonts w:eastAsia="標楷體" w:hint="eastAsia"/>
                <w:sz w:val="20"/>
              </w:rPr>
              <w:t>指數股票型</w:t>
            </w:r>
            <w:r>
              <w:rPr>
                <w:rFonts w:eastAsia="標楷體" w:hint="eastAsia"/>
                <w:sz w:val="20"/>
              </w:rPr>
              <w:t>期貨</w:t>
            </w:r>
            <w:r w:rsidRPr="002430CD">
              <w:rPr>
                <w:rFonts w:eastAsia="標楷體" w:hint="eastAsia"/>
                <w:sz w:val="20"/>
              </w:rPr>
              <w:t>信託基金（以下</w:t>
            </w:r>
            <w:r w:rsidR="00C408FA">
              <w:rPr>
                <w:rFonts w:eastAsia="標楷體" w:hint="eastAsia"/>
                <w:sz w:val="20"/>
              </w:rPr>
              <w:t>均</w:t>
            </w:r>
            <w:r w:rsidRPr="002430CD">
              <w:rPr>
                <w:rFonts w:eastAsia="標楷體" w:hint="eastAsia"/>
                <w:sz w:val="20"/>
              </w:rPr>
              <w:t>簡稱指數股票型基金）</w:t>
            </w:r>
            <w:r w:rsidR="00C408FA" w:rsidRPr="00C408FA">
              <w:rPr>
                <w:rFonts w:eastAsia="標楷體" w:hint="eastAsia"/>
                <w:sz w:val="20"/>
              </w:rPr>
              <w:t>或主動式交易所交易證券投資信託基金</w:t>
            </w:r>
            <w:r w:rsidR="00C408FA" w:rsidRPr="00C408FA">
              <w:rPr>
                <w:rFonts w:eastAsia="標楷體" w:hint="eastAsia"/>
                <w:sz w:val="20"/>
              </w:rPr>
              <w:t>(</w:t>
            </w:r>
            <w:r w:rsidR="00C408FA" w:rsidRPr="00C408FA">
              <w:rPr>
                <w:rFonts w:eastAsia="標楷體" w:hint="eastAsia"/>
                <w:sz w:val="20"/>
              </w:rPr>
              <w:t>以下簡稱主動式交易所交易基金</w:t>
            </w:r>
            <w:r w:rsidR="00C408FA" w:rsidRPr="00C408FA">
              <w:rPr>
                <w:rFonts w:eastAsia="標楷體" w:hint="eastAsia"/>
                <w:sz w:val="20"/>
              </w:rPr>
              <w:t>)</w:t>
            </w:r>
          </w:p>
        </w:tc>
      </w:tr>
      <w:tr w:rsidR="009C65E5" w:rsidRPr="002430CD" w14:paraId="03829C8D" w14:textId="77777777" w:rsidTr="009C65E5">
        <w:trPr>
          <w:tblHeader/>
        </w:trPr>
        <w:tc>
          <w:tcPr>
            <w:tcW w:w="4888" w:type="dxa"/>
            <w:gridSpan w:val="2"/>
            <w:tcBorders>
              <w:top w:val="nil"/>
              <w:left w:val="nil"/>
              <w:bottom w:val="single" w:sz="4" w:space="0" w:color="auto"/>
              <w:right w:val="nil"/>
            </w:tcBorders>
            <w:vAlign w:val="center"/>
          </w:tcPr>
          <w:p w14:paraId="7ECD0FBE" w14:textId="3275FD06" w:rsidR="009C65E5" w:rsidRPr="002430CD" w:rsidRDefault="009C65E5" w:rsidP="009C65E5">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06A8599D" w14:textId="0FC319E5" w:rsidR="009C65E5" w:rsidRPr="002430CD" w:rsidRDefault="009C65E5" w:rsidP="009C65E5">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2B3764" w:rsidRPr="002430CD" w14:paraId="7C2829E3" w14:textId="77777777" w:rsidTr="009C65E5">
        <w:trPr>
          <w:tblHeader/>
        </w:trPr>
        <w:tc>
          <w:tcPr>
            <w:tcW w:w="568" w:type="dxa"/>
            <w:tcBorders>
              <w:top w:val="single" w:sz="4" w:space="0" w:color="auto"/>
            </w:tcBorders>
            <w:vAlign w:val="center"/>
          </w:tcPr>
          <w:p w14:paraId="1674963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1B352C3"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77ABEB6"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2AF3049D"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4804D33A" w14:textId="77777777" w:rsidR="002B3764" w:rsidRPr="002430CD" w:rsidRDefault="002B3764"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175620" w:rsidRPr="002430CD" w14:paraId="234EBED8" w14:textId="77777777" w:rsidTr="00175620">
        <w:tc>
          <w:tcPr>
            <w:tcW w:w="568" w:type="dxa"/>
            <w:vAlign w:val="center"/>
          </w:tcPr>
          <w:p w14:paraId="2BDBF72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30A57F97" w14:textId="4CC03313"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初次掛牌者應先行申報指數股票型基金</w:t>
            </w:r>
            <w:r w:rsidR="00C408FA">
              <w:rPr>
                <w:rFonts w:eastAsia="標楷體" w:hint="eastAsia"/>
                <w:sz w:val="20"/>
              </w:rPr>
              <w:t>或</w:t>
            </w:r>
            <w:r w:rsidR="00C408FA" w:rsidRPr="00987BAF">
              <w:rPr>
                <w:rFonts w:eastAsia="標楷體" w:hint="eastAsia"/>
                <w:sz w:val="20"/>
              </w:rPr>
              <w:t>主動式交易所交易基金</w:t>
            </w:r>
            <w:r w:rsidRPr="003A4844">
              <w:rPr>
                <w:rFonts w:eastAsia="標楷體" w:hint="eastAsia"/>
                <w:sz w:val="20"/>
              </w:rPr>
              <w:t>之基本資料暨上市掛牌前可算得最近一營業日之每受益權單位淨資產價值、受益權單位總數及基金淨資產價值。</w:t>
            </w:r>
          </w:p>
        </w:tc>
        <w:tc>
          <w:tcPr>
            <w:tcW w:w="3240" w:type="dxa"/>
            <w:vAlign w:val="center"/>
          </w:tcPr>
          <w:p w14:paraId="581C9753"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上市掛牌前一日。</w:t>
            </w:r>
          </w:p>
        </w:tc>
        <w:tc>
          <w:tcPr>
            <w:tcW w:w="3060" w:type="dxa"/>
            <w:vAlign w:val="center"/>
          </w:tcPr>
          <w:p w14:paraId="5BE63254"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透過網際網路連線方式向本公司申報。</w:t>
            </w:r>
          </w:p>
        </w:tc>
        <w:tc>
          <w:tcPr>
            <w:tcW w:w="3098" w:type="dxa"/>
            <w:vAlign w:val="center"/>
          </w:tcPr>
          <w:p w14:paraId="29259EED"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75620" w:rsidRPr="002430CD" w14:paraId="73F9CB36" w14:textId="77777777" w:rsidTr="00175620">
        <w:tc>
          <w:tcPr>
            <w:tcW w:w="568" w:type="dxa"/>
            <w:vAlign w:val="center"/>
          </w:tcPr>
          <w:p w14:paraId="1EFC28A8" w14:textId="77777777" w:rsidR="00175620" w:rsidRPr="003A4844" w:rsidRDefault="00175620" w:rsidP="00175620">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4AB073BF" w14:textId="77777777" w:rsidR="00175620" w:rsidRPr="003A4844" w:rsidRDefault="00175620" w:rsidP="003A4844">
            <w:pPr>
              <w:kinsoku w:val="0"/>
              <w:overflowPunct w:val="0"/>
              <w:spacing w:line="260" w:lineRule="exact"/>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6E55417F"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上市掛</w:t>
            </w:r>
            <w:r w:rsidRPr="003A4844">
              <w:rPr>
                <w:rFonts w:eastAsia="標楷體"/>
                <w:sz w:val="20"/>
              </w:rPr>
              <w:t>牌日後</w:t>
            </w:r>
            <w:r w:rsidRPr="003A4844">
              <w:rPr>
                <w:rFonts w:eastAsia="標楷體" w:hint="eastAsia"/>
                <w:sz w:val="20"/>
              </w:rPr>
              <w:t>5</w:t>
            </w:r>
            <w:r w:rsidRPr="003A4844">
              <w:rPr>
                <w:rFonts w:eastAsia="標楷體" w:hint="eastAsia"/>
                <w:sz w:val="20"/>
              </w:rPr>
              <w:t>個</w:t>
            </w:r>
            <w:r w:rsidRPr="003A4844">
              <w:rPr>
                <w:rFonts w:eastAsia="標楷體"/>
                <w:sz w:val="20"/>
              </w:rPr>
              <w:t>營業日內。</w:t>
            </w:r>
          </w:p>
        </w:tc>
        <w:tc>
          <w:tcPr>
            <w:tcW w:w="3060" w:type="dxa"/>
            <w:vAlign w:val="center"/>
          </w:tcPr>
          <w:p w14:paraId="57BEA08B" w14:textId="77777777" w:rsidR="00175620" w:rsidRPr="003A4844" w:rsidRDefault="00175620" w:rsidP="003A4844">
            <w:pPr>
              <w:kinsoku w:val="0"/>
              <w:overflowPunct w:val="0"/>
              <w:spacing w:line="260" w:lineRule="exact"/>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98" w:type="dxa"/>
            <w:vAlign w:val="center"/>
          </w:tcPr>
          <w:p w14:paraId="4721D4A1" w14:textId="77777777" w:rsidR="00175620" w:rsidRPr="003A4844" w:rsidRDefault="00175620" w:rsidP="003A4844">
            <w:pPr>
              <w:kinsoku w:val="0"/>
              <w:overflowPunct w:val="0"/>
              <w:spacing w:line="260" w:lineRule="exact"/>
              <w:ind w:left="148" w:hanging="148"/>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7E7000C" w14:textId="77777777" w:rsidR="00175620" w:rsidRPr="003A4844" w:rsidRDefault="00175620" w:rsidP="0060490E">
            <w:pPr>
              <w:kinsoku w:val="0"/>
              <w:overflowPunct w:val="0"/>
              <w:spacing w:line="260" w:lineRule="exact"/>
              <w:ind w:left="126" w:hangingChars="63" w:hanging="126"/>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2B3764" w:rsidRPr="002430CD" w14:paraId="051AB186" w14:textId="77777777" w:rsidTr="00175620">
        <w:tc>
          <w:tcPr>
            <w:tcW w:w="568" w:type="dxa"/>
            <w:vAlign w:val="center"/>
          </w:tcPr>
          <w:p w14:paraId="50F5C463"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3</w:t>
            </w:r>
          </w:p>
        </w:tc>
        <w:tc>
          <w:tcPr>
            <w:tcW w:w="4320" w:type="dxa"/>
          </w:tcPr>
          <w:p w14:paraId="7F7BE7D9" w14:textId="77777777" w:rsidR="002B3764" w:rsidRPr="002430CD" w:rsidRDefault="002B3764" w:rsidP="00B01169">
            <w:pPr>
              <w:kinsoku w:val="0"/>
              <w:overflowPunct w:val="0"/>
              <w:spacing w:line="260" w:lineRule="exact"/>
              <w:ind w:left="92" w:hanging="92"/>
              <w:jc w:val="both"/>
              <w:rPr>
                <w:rFonts w:eastAsia="標楷體"/>
                <w:sz w:val="20"/>
              </w:rPr>
            </w:pPr>
            <w:r w:rsidRPr="002430CD">
              <w:rPr>
                <w:rFonts w:eastAsia="標楷體" w:hint="eastAsia"/>
                <w:sz w:val="20"/>
              </w:rPr>
              <w:t>1.</w:t>
            </w:r>
            <w:r w:rsidRPr="002430CD">
              <w:rPr>
                <w:rFonts w:eastAsia="標楷體" w:hint="eastAsia"/>
                <w:sz w:val="20"/>
              </w:rPr>
              <w:t>召開受益人會</w:t>
            </w:r>
            <w:r w:rsidR="005A7617">
              <w:rPr>
                <w:rFonts w:eastAsia="標楷體" w:hint="eastAsia"/>
                <w:sz w:val="20"/>
              </w:rPr>
              <w:t>議</w:t>
            </w:r>
            <w:r w:rsidRPr="002430CD">
              <w:rPr>
                <w:rFonts w:eastAsia="標楷體" w:hint="eastAsia"/>
                <w:sz w:val="20"/>
              </w:rPr>
              <w:t>前洽辦公告。</w:t>
            </w:r>
          </w:p>
          <w:p w14:paraId="4F7A6086" w14:textId="77777777" w:rsidR="002B3764" w:rsidRPr="002430CD" w:rsidRDefault="002B3764" w:rsidP="00B01169">
            <w:pPr>
              <w:kinsoku w:val="0"/>
              <w:overflowPunct w:val="0"/>
              <w:spacing w:line="260" w:lineRule="exact"/>
              <w:jc w:val="both"/>
              <w:rPr>
                <w:rFonts w:eastAsia="標楷體"/>
                <w:sz w:val="20"/>
              </w:rPr>
            </w:pPr>
          </w:p>
          <w:p w14:paraId="24D5D5B7" w14:textId="77777777" w:rsidR="002B3764" w:rsidRPr="002430CD" w:rsidRDefault="002B3764" w:rsidP="00B01169">
            <w:pPr>
              <w:kinsoku w:val="0"/>
              <w:overflowPunct w:val="0"/>
              <w:spacing w:line="260" w:lineRule="exact"/>
              <w:jc w:val="both"/>
              <w:rPr>
                <w:rFonts w:eastAsia="標楷體"/>
                <w:sz w:val="20"/>
              </w:rPr>
            </w:pPr>
          </w:p>
          <w:p w14:paraId="3A748993" w14:textId="77777777" w:rsidR="002B3764" w:rsidRPr="002430CD" w:rsidRDefault="002B3764" w:rsidP="00B01169">
            <w:pPr>
              <w:kinsoku w:val="0"/>
              <w:overflowPunct w:val="0"/>
              <w:spacing w:line="260" w:lineRule="exact"/>
              <w:jc w:val="both"/>
              <w:rPr>
                <w:rFonts w:eastAsia="標楷體"/>
                <w:sz w:val="20"/>
              </w:rPr>
            </w:pPr>
          </w:p>
          <w:p w14:paraId="23CE99CE" w14:textId="77777777" w:rsidR="002B3764" w:rsidRPr="002430CD" w:rsidRDefault="002B3764" w:rsidP="00B01169">
            <w:pPr>
              <w:kinsoku w:val="0"/>
              <w:overflowPunct w:val="0"/>
              <w:spacing w:line="260" w:lineRule="exact"/>
              <w:jc w:val="both"/>
              <w:rPr>
                <w:rFonts w:eastAsia="標楷體"/>
                <w:sz w:val="20"/>
              </w:rPr>
            </w:pPr>
          </w:p>
          <w:p w14:paraId="47EF3FAA" w14:textId="77777777" w:rsidR="002B3764" w:rsidRPr="002430CD" w:rsidRDefault="002B3764" w:rsidP="00B01169">
            <w:pPr>
              <w:kinsoku w:val="0"/>
              <w:overflowPunct w:val="0"/>
              <w:spacing w:line="260" w:lineRule="exact"/>
              <w:jc w:val="both"/>
              <w:rPr>
                <w:rFonts w:eastAsia="標楷體"/>
                <w:sz w:val="20"/>
              </w:rPr>
            </w:pPr>
          </w:p>
          <w:p w14:paraId="406A2FB4" w14:textId="77777777" w:rsidR="002B3764" w:rsidRPr="002430CD" w:rsidRDefault="002B3764" w:rsidP="00B01169">
            <w:pPr>
              <w:kinsoku w:val="0"/>
              <w:overflowPunct w:val="0"/>
              <w:spacing w:line="260" w:lineRule="exact"/>
              <w:jc w:val="both"/>
              <w:rPr>
                <w:rFonts w:eastAsia="標楷體"/>
                <w:sz w:val="20"/>
              </w:rPr>
            </w:pPr>
          </w:p>
          <w:p w14:paraId="44B4E927" w14:textId="77777777" w:rsidR="002B3764" w:rsidRPr="002430CD" w:rsidRDefault="002B3764" w:rsidP="00B01169">
            <w:pPr>
              <w:kinsoku w:val="0"/>
              <w:overflowPunct w:val="0"/>
              <w:spacing w:line="260" w:lineRule="exact"/>
              <w:jc w:val="both"/>
              <w:rPr>
                <w:rFonts w:eastAsia="標楷體"/>
                <w:sz w:val="20"/>
              </w:rPr>
            </w:pPr>
          </w:p>
          <w:p w14:paraId="6B61520F" w14:textId="77777777" w:rsidR="002B3764" w:rsidRPr="002430CD" w:rsidRDefault="002B3764" w:rsidP="005A7617">
            <w:pPr>
              <w:kinsoku w:val="0"/>
              <w:overflowPunct w:val="0"/>
              <w:spacing w:line="260" w:lineRule="exact"/>
              <w:ind w:left="92" w:hanging="92"/>
              <w:jc w:val="both"/>
              <w:rPr>
                <w:rFonts w:eastAsia="標楷體"/>
                <w:sz w:val="20"/>
              </w:rPr>
            </w:pPr>
            <w:r w:rsidRPr="002430CD">
              <w:rPr>
                <w:rFonts w:eastAsia="標楷體" w:hint="eastAsia"/>
                <w:sz w:val="20"/>
              </w:rPr>
              <w:t>2.</w:t>
            </w:r>
            <w:r w:rsidRPr="002430CD">
              <w:rPr>
                <w:rFonts w:eastAsia="標楷體" w:hint="eastAsia"/>
                <w:sz w:val="20"/>
              </w:rPr>
              <w:t>受益人會</w:t>
            </w:r>
            <w:r w:rsidR="005A7617">
              <w:rPr>
                <w:rFonts w:eastAsia="標楷體" w:hint="eastAsia"/>
                <w:sz w:val="20"/>
              </w:rPr>
              <w:t>議</w:t>
            </w:r>
            <w:r w:rsidRPr="002430CD">
              <w:rPr>
                <w:rFonts w:eastAsia="標楷體" w:hint="eastAsia"/>
                <w:sz w:val="20"/>
              </w:rPr>
              <w:t>後洽辦事宜。</w:t>
            </w:r>
          </w:p>
        </w:tc>
        <w:tc>
          <w:tcPr>
            <w:tcW w:w="3240" w:type="dxa"/>
          </w:tcPr>
          <w:p w14:paraId="0F9601F0" w14:textId="77777777" w:rsidR="002B3764" w:rsidRPr="002430CD" w:rsidRDefault="002B3764" w:rsidP="00B01169">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8D50AAA" w14:textId="77777777" w:rsidR="002B3764" w:rsidRPr="002430CD" w:rsidRDefault="002B3764" w:rsidP="00B01169">
            <w:pPr>
              <w:pStyle w:val="a8"/>
              <w:wordWrap/>
              <w:spacing w:line="260" w:lineRule="exact"/>
              <w:jc w:val="both"/>
            </w:pPr>
          </w:p>
          <w:p w14:paraId="7006D141" w14:textId="77777777" w:rsidR="002B3764" w:rsidRPr="002430CD" w:rsidRDefault="002B3764" w:rsidP="00B01169">
            <w:pPr>
              <w:pStyle w:val="a8"/>
              <w:wordWrap/>
              <w:spacing w:line="260" w:lineRule="exact"/>
              <w:jc w:val="both"/>
            </w:pPr>
          </w:p>
          <w:p w14:paraId="50969EFA" w14:textId="77777777" w:rsidR="002B3764" w:rsidRPr="002430CD" w:rsidRDefault="002B3764" w:rsidP="00B01169">
            <w:pPr>
              <w:pStyle w:val="a8"/>
              <w:wordWrap/>
              <w:spacing w:line="260" w:lineRule="exact"/>
              <w:jc w:val="both"/>
            </w:pPr>
          </w:p>
          <w:p w14:paraId="3D5DBA1B" w14:textId="77777777" w:rsidR="002B3764" w:rsidRPr="002430CD" w:rsidRDefault="002B3764" w:rsidP="00B01169">
            <w:pPr>
              <w:pStyle w:val="a8"/>
              <w:wordWrap/>
              <w:spacing w:line="260" w:lineRule="exact"/>
              <w:jc w:val="both"/>
            </w:pPr>
          </w:p>
          <w:p w14:paraId="4FB97D1E" w14:textId="77777777" w:rsidR="002B3764" w:rsidRPr="002430CD" w:rsidRDefault="002B3764" w:rsidP="00B01169">
            <w:pPr>
              <w:pStyle w:val="a8"/>
              <w:wordWrap/>
              <w:spacing w:line="260" w:lineRule="exact"/>
              <w:jc w:val="both"/>
            </w:pPr>
          </w:p>
          <w:p w14:paraId="1A01C38A" w14:textId="77777777" w:rsidR="002B3764" w:rsidRPr="002430CD" w:rsidRDefault="002B3764" w:rsidP="00B01169">
            <w:pPr>
              <w:pStyle w:val="a8"/>
              <w:wordWrap/>
              <w:spacing w:line="260" w:lineRule="exact"/>
              <w:jc w:val="both"/>
            </w:pPr>
          </w:p>
          <w:p w14:paraId="50B73E3A" w14:textId="77777777" w:rsidR="002B3764" w:rsidRPr="002430CD" w:rsidRDefault="002B3764" w:rsidP="00B01169">
            <w:pPr>
              <w:pStyle w:val="a8"/>
              <w:wordWrap/>
              <w:spacing w:line="260" w:lineRule="exact"/>
              <w:jc w:val="both"/>
            </w:pPr>
            <w:r w:rsidRPr="002430CD">
              <w:rPr>
                <w:rFonts w:hint="eastAsia"/>
              </w:rPr>
              <w:t>事實發生後二日內。</w:t>
            </w:r>
          </w:p>
        </w:tc>
        <w:tc>
          <w:tcPr>
            <w:tcW w:w="3060" w:type="dxa"/>
          </w:tcPr>
          <w:p w14:paraId="20DB20A6"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召集受益人大會公告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11803129" w14:textId="77777777" w:rsidR="002B3764" w:rsidRPr="002430CD" w:rsidRDefault="002B3764" w:rsidP="00B01169">
            <w:pPr>
              <w:kinsoku w:val="0"/>
              <w:overflowPunct w:val="0"/>
              <w:spacing w:line="260" w:lineRule="exact"/>
              <w:ind w:left="152" w:hanging="152"/>
              <w:jc w:val="both"/>
              <w:rPr>
                <w:rFonts w:eastAsia="標楷體"/>
                <w:sz w:val="20"/>
              </w:rPr>
            </w:pPr>
          </w:p>
          <w:p w14:paraId="7DEAB5DA"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2.</w:t>
            </w:r>
            <w:r w:rsidRPr="002430CD">
              <w:rPr>
                <w:rFonts w:eastAsia="標楷體" w:hint="eastAsia"/>
                <w:sz w:val="20"/>
              </w:rPr>
              <w:t>透過網際網路連線方式向本公司申報受益人大會決議或其他相關事項。</w:t>
            </w:r>
          </w:p>
        </w:tc>
        <w:tc>
          <w:tcPr>
            <w:tcW w:w="3098" w:type="dxa"/>
          </w:tcPr>
          <w:p w14:paraId="304F62BC"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708B878F" w14:textId="5329CD1A"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2.</w:t>
            </w:r>
            <w:r w:rsidR="00951A51" w:rsidRPr="002430CD">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hint="eastAsia"/>
                <w:sz w:val="20"/>
              </w:rPr>
              <w:t>3</w:t>
            </w:r>
            <w:r w:rsidRPr="002430CD">
              <w:rPr>
                <w:rFonts w:eastAsia="標楷體" w:hint="eastAsia"/>
                <w:sz w:val="20"/>
              </w:rPr>
              <w:t>條第</w:t>
            </w:r>
            <w:r w:rsidR="00735C27">
              <w:rPr>
                <w:rFonts w:eastAsia="標楷體" w:hint="eastAsia"/>
                <w:sz w:val="20"/>
              </w:rPr>
              <w:t>10</w:t>
            </w:r>
            <w:r w:rsidRPr="002430CD">
              <w:rPr>
                <w:rFonts w:eastAsia="標楷體" w:hint="eastAsia"/>
                <w:sz w:val="20"/>
              </w:rPr>
              <w:t>項。</w:t>
            </w:r>
          </w:p>
          <w:p w14:paraId="33DC5ACF" w14:textId="77777777" w:rsidR="002B3764" w:rsidRPr="002430CD" w:rsidRDefault="002B3764" w:rsidP="00B01169">
            <w:pPr>
              <w:kinsoku w:val="0"/>
              <w:overflowPunct w:val="0"/>
              <w:spacing w:line="260" w:lineRule="exact"/>
              <w:ind w:left="137" w:hanging="137"/>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2794735E" w14:textId="77777777" w:rsidR="002B3764" w:rsidRPr="002430CD" w:rsidRDefault="002B3764" w:rsidP="00B01169">
            <w:pPr>
              <w:kinsoku w:val="0"/>
              <w:overflowPunct w:val="0"/>
              <w:spacing w:line="260" w:lineRule="exact"/>
              <w:ind w:left="137" w:hanging="137"/>
              <w:jc w:val="both"/>
              <w:rPr>
                <w:rFonts w:eastAsia="標楷體"/>
                <w:sz w:val="20"/>
              </w:rPr>
            </w:pPr>
          </w:p>
        </w:tc>
      </w:tr>
      <w:tr w:rsidR="002B3764" w:rsidRPr="002430CD" w14:paraId="12248834" w14:textId="77777777" w:rsidTr="00175620">
        <w:tc>
          <w:tcPr>
            <w:tcW w:w="568" w:type="dxa"/>
            <w:vAlign w:val="center"/>
          </w:tcPr>
          <w:p w14:paraId="6C190305"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4</w:t>
            </w:r>
          </w:p>
        </w:tc>
        <w:tc>
          <w:tcPr>
            <w:tcW w:w="4320" w:type="dxa"/>
          </w:tcPr>
          <w:p w14:paraId="1695D081" w14:textId="77777777" w:rsidR="002B3764" w:rsidRPr="002430CD" w:rsidRDefault="002B3764" w:rsidP="00063F81">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sidR="00931FBE">
              <w:rPr>
                <w:rFonts w:eastAsia="標楷體" w:hint="eastAsia"/>
                <w:sz w:val="20"/>
              </w:rPr>
              <w:t>64</w:t>
            </w:r>
            <w:r w:rsidR="00931FBE">
              <w:rPr>
                <w:rFonts w:eastAsia="標楷體" w:hint="eastAsia"/>
                <w:sz w:val="20"/>
              </w:rPr>
              <w:t>、</w:t>
            </w:r>
            <w:r w:rsidR="00931FBE">
              <w:rPr>
                <w:rFonts w:eastAsia="標楷體" w:hint="eastAsia"/>
                <w:sz w:val="20"/>
              </w:rPr>
              <w:t>68</w:t>
            </w:r>
            <w:r w:rsidR="00931FBE">
              <w:rPr>
                <w:rFonts w:eastAsia="標楷體" w:hint="eastAsia"/>
                <w:sz w:val="20"/>
              </w:rPr>
              <w:t>及</w:t>
            </w:r>
            <w:r w:rsidR="00931FBE">
              <w:rPr>
                <w:rFonts w:eastAsia="標楷體" w:hint="eastAsia"/>
                <w:sz w:val="20"/>
              </w:rPr>
              <w:t>77</w:t>
            </w:r>
            <w:r w:rsidRPr="002430CD">
              <w:rPr>
                <w:rFonts w:eastAsia="標楷體" w:hint="eastAsia"/>
                <w:sz w:val="20"/>
              </w:rPr>
              <w:t>條</w:t>
            </w:r>
            <w:r w:rsidR="00931FBE" w:rsidRPr="00EA043E">
              <w:rPr>
                <w:rFonts w:ascii="標楷體" w:eastAsia="標楷體" w:hAnsi="標楷體" w:cs="細明體" w:hint="eastAsia"/>
                <w:kern w:val="0"/>
                <w:sz w:val="20"/>
                <w:szCs w:val="20"/>
              </w:rPr>
              <w:t>或期貨信託基金管理辦法第</w:t>
            </w:r>
            <w:r w:rsidR="00931FBE">
              <w:rPr>
                <w:rFonts w:eastAsia="標楷體" w:hint="eastAsia"/>
                <w:sz w:val="20"/>
              </w:rPr>
              <w:t>60</w:t>
            </w:r>
            <w:r w:rsidR="00931FBE">
              <w:rPr>
                <w:rFonts w:eastAsia="標楷體" w:hint="eastAsia"/>
                <w:sz w:val="20"/>
              </w:rPr>
              <w:t>、</w:t>
            </w:r>
            <w:r w:rsidR="00931FBE">
              <w:rPr>
                <w:rFonts w:eastAsia="標楷體" w:hint="eastAsia"/>
                <w:sz w:val="20"/>
              </w:rPr>
              <w:t>63</w:t>
            </w:r>
            <w:r w:rsidR="00931FBE">
              <w:rPr>
                <w:rFonts w:eastAsia="標楷體" w:hint="eastAsia"/>
                <w:sz w:val="20"/>
              </w:rPr>
              <w:t>及</w:t>
            </w:r>
            <w:proofErr w:type="gramStart"/>
            <w:r w:rsidR="00931FBE">
              <w:rPr>
                <w:rFonts w:eastAsia="標楷體" w:hint="eastAsia"/>
                <w:sz w:val="20"/>
              </w:rPr>
              <w:t>78</w:t>
            </w:r>
            <w:r w:rsidR="00931FBE" w:rsidRPr="00EA043E">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345C7C35" w14:textId="770DB7AE" w:rsidR="002B3764" w:rsidRDefault="00735C27" w:rsidP="006A1B8A">
            <w:pPr>
              <w:kinsoku w:val="0"/>
              <w:overflowPunct w:val="0"/>
              <w:spacing w:line="260" w:lineRule="exact"/>
              <w:ind w:left="152" w:hanging="152"/>
              <w:jc w:val="both"/>
              <w:rPr>
                <w:rFonts w:eastAsia="標楷體"/>
                <w:sz w:val="20"/>
              </w:rPr>
            </w:pPr>
            <w:r>
              <w:rPr>
                <w:rFonts w:eastAsia="標楷體" w:hint="eastAsia"/>
                <w:sz w:val="20"/>
              </w:rPr>
              <w:t>1.</w:t>
            </w:r>
            <w:r w:rsidR="002B3764" w:rsidRPr="002430CD">
              <w:rPr>
                <w:rFonts w:eastAsia="標楷體" w:hint="eastAsia"/>
                <w:sz w:val="20"/>
              </w:rPr>
              <w:t>於停止受益人名</w:t>
            </w:r>
            <w:proofErr w:type="gramStart"/>
            <w:r w:rsidR="002B3764" w:rsidRPr="002430CD">
              <w:rPr>
                <w:rFonts w:eastAsia="標楷體" w:hint="eastAsia"/>
                <w:sz w:val="20"/>
              </w:rPr>
              <w:t>簿</w:t>
            </w:r>
            <w:proofErr w:type="gramEnd"/>
            <w:r w:rsidR="002B3764" w:rsidRPr="002430CD">
              <w:rPr>
                <w:rFonts w:eastAsia="標楷體" w:hint="eastAsia"/>
                <w:sz w:val="20"/>
              </w:rPr>
              <w:t>變更日或發放基準日起算，至少十二</w:t>
            </w:r>
            <w:proofErr w:type="gramStart"/>
            <w:r w:rsidR="002B3764" w:rsidRPr="002430CD">
              <w:rPr>
                <w:rFonts w:eastAsia="標楷體" w:hint="eastAsia"/>
                <w:sz w:val="20"/>
              </w:rPr>
              <w:t>個</w:t>
            </w:r>
            <w:proofErr w:type="gramEnd"/>
            <w:r w:rsidR="002B3764" w:rsidRPr="002430CD">
              <w:rPr>
                <w:rFonts w:eastAsia="標楷體" w:hint="eastAsia"/>
                <w:sz w:val="20"/>
              </w:rPr>
              <w:t>營業日以前。</w:t>
            </w:r>
          </w:p>
          <w:p w14:paraId="0C6C97BE" w14:textId="51AC8D6D" w:rsidR="00735C27" w:rsidRPr="002430CD" w:rsidRDefault="00735C27"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3D061450" w14:textId="77777777" w:rsidR="002B3764" w:rsidRPr="002430CD" w:rsidRDefault="002B3764" w:rsidP="00B01169">
            <w:pPr>
              <w:kinsoku w:val="0"/>
              <w:overflowPunct w:val="0"/>
              <w:spacing w:line="260" w:lineRule="exact"/>
              <w:ind w:left="152" w:hanging="152"/>
              <w:jc w:val="both"/>
              <w:rPr>
                <w:rFonts w:eastAsia="標楷體"/>
                <w:sz w:val="20"/>
              </w:rPr>
            </w:pPr>
            <w:r w:rsidRPr="002430CD">
              <w:rPr>
                <w:rFonts w:eastAsia="標楷體" w:hint="eastAsia"/>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hint="eastAsia"/>
                <w:sz w:val="20"/>
              </w:rPr>
              <w:t>/</w:t>
            </w:r>
            <w:r w:rsidRPr="002430CD">
              <w:rPr>
                <w:rFonts w:eastAsia="標楷體" w:hint="eastAsia"/>
                <w:sz w:val="20"/>
              </w:rPr>
              <w:t>分配收益公告</w:t>
            </w:r>
            <w:r w:rsidRPr="002430CD">
              <w:rPr>
                <w:rFonts w:eastAsia="標楷體" w:hint="eastAsia"/>
                <w:sz w:val="20"/>
              </w:rPr>
              <w:t>/</w:t>
            </w:r>
            <w:r w:rsidRPr="002430CD">
              <w:rPr>
                <w:rFonts w:eastAsia="標楷體" w:hint="eastAsia"/>
                <w:sz w:val="20"/>
              </w:rPr>
              <w:t>指數股票型基金</w:t>
            </w:r>
            <w:r w:rsidRPr="002430CD">
              <w:rPr>
                <w:rFonts w:eastAsia="標楷體" w:hint="eastAsia"/>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D46150F" w14:textId="05AE3E35" w:rsidR="002B3764" w:rsidRPr="002430CD" w:rsidRDefault="002B3764" w:rsidP="005D51B8">
            <w:pPr>
              <w:kinsoku w:val="0"/>
              <w:overflowPunct w:val="0"/>
              <w:spacing w:line="260" w:lineRule="exact"/>
              <w:ind w:left="152" w:hanging="152"/>
              <w:jc w:val="both"/>
              <w:rPr>
                <w:rFonts w:eastAsia="標楷體"/>
                <w:sz w:val="20"/>
              </w:rPr>
            </w:pPr>
            <w:r w:rsidRPr="002430CD">
              <w:rPr>
                <w:rFonts w:eastAsia="標楷體" w:hint="eastAsia"/>
                <w:sz w:val="20"/>
              </w:rPr>
              <w:t>2.</w:t>
            </w:r>
            <w:r w:rsidR="005D51B8"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74A2ABAD"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FA0F3C7" w14:textId="77777777" w:rsidR="002B3764" w:rsidRPr="002430CD" w:rsidRDefault="002B3764" w:rsidP="00B01169">
            <w:pPr>
              <w:kinsoku w:val="0"/>
              <w:overflowPunct w:val="0"/>
              <w:spacing w:line="260" w:lineRule="exact"/>
              <w:ind w:left="150" w:hanging="150"/>
              <w:jc w:val="both"/>
              <w:rPr>
                <w:rFonts w:eastAsia="標楷體"/>
                <w:sz w:val="20"/>
              </w:rPr>
            </w:pPr>
            <w:r w:rsidRPr="002430CD">
              <w:rPr>
                <w:rFonts w:eastAsia="標楷體" w:hint="eastAsia"/>
                <w:sz w:val="20"/>
              </w:rPr>
              <w:t>2.77.9.29</w:t>
            </w:r>
            <w:r w:rsidRPr="002430CD">
              <w:rPr>
                <w:rFonts w:eastAsia="標楷體" w:hint="eastAsia"/>
                <w:sz w:val="20"/>
              </w:rPr>
              <w:t>台證</w:t>
            </w:r>
            <w:r w:rsidRPr="002430CD">
              <w:rPr>
                <w:rFonts w:eastAsia="標楷體" w:hint="eastAsia"/>
                <w:sz w:val="20"/>
              </w:rPr>
              <w:t>(77)</w:t>
            </w:r>
            <w:r w:rsidRPr="002430CD">
              <w:rPr>
                <w:rFonts w:eastAsia="標楷體" w:hint="eastAsia"/>
                <w:sz w:val="20"/>
              </w:rPr>
              <w:t>上字第</w:t>
            </w:r>
            <w:r w:rsidRPr="002430CD">
              <w:rPr>
                <w:rFonts w:eastAsia="標楷體" w:hint="eastAsia"/>
                <w:sz w:val="20"/>
              </w:rPr>
              <w:t>3207</w:t>
            </w:r>
            <w:r w:rsidRPr="002430CD">
              <w:rPr>
                <w:rFonts w:eastAsia="標楷體" w:hint="eastAsia"/>
                <w:sz w:val="20"/>
              </w:rPr>
              <w:t>號函。</w:t>
            </w:r>
          </w:p>
          <w:p w14:paraId="7CB4CA5E" w14:textId="77777777" w:rsidR="002B3764" w:rsidRPr="002430CD" w:rsidRDefault="002B3764" w:rsidP="00B01169">
            <w:pPr>
              <w:kinsoku w:val="0"/>
              <w:overflowPunct w:val="0"/>
              <w:spacing w:line="260" w:lineRule="exact"/>
              <w:ind w:left="122" w:hanging="122"/>
              <w:jc w:val="both"/>
              <w:rPr>
                <w:rFonts w:eastAsia="標楷體"/>
                <w:sz w:val="20"/>
              </w:rPr>
            </w:pPr>
            <w:r w:rsidRPr="002430CD">
              <w:rPr>
                <w:rFonts w:eastAsia="標楷體" w:hint="eastAsia"/>
                <w:sz w:val="20"/>
              </w:rPr>
              <w:t>3.86.2.28</w:t>
            </w:r>
            <w:r w:rsidRPr="002430CD">
              <w:rPr>
                <w:rFonts w:eastAsia="標楷體" w:hint="eastAsia"/>
                <w:sz w:val="20"/>
              </w:rPr>
              <w:t>台證</w:t>
            </w:r>
            <w:r w:rsidRPr="002430CD">
              <w:rPr>
                <w:rFonts w:eastAsia="標楷體" w:hint="eastAsia"/>
                <w:sz w:val="20"/>
              </w:rPr>
              <w:t>(86)</w:t>
            </w:r>
            <w:r w:rsidRPr="002430CD">
              <w:rPr>
                <w:rFonts w:eastAsia="標楷體" w:hint="eastAsia"/>
                <w:sz w:val="20"/>
              </w:rPr>
              <w:t>上字第</w:t>
            </w:r>
            <w:r w:rsidRPr="002430CD">
              <w:rPr>
                <w:rFonts w:eastAsia="標楷體" w:hint="eastAsia"/>
                <w:sz w:val="20"/>
              </w:rPr>
              <w:t>04317</w:t>
            </w:r>
            <w:r w:rsidRPr="002430CD">
              <w:rPr>
                <w:rFonts w:eastAsia="標楷體" w:hint="eastAsia"/>
                <w:sz w:val="20"/>
              </w:rPr>
              <w:t>號函。</w:t>
            </w:r>
          </w:p>
          <w:p w14:paraId="5707AF63" w14:textId="77777777" w:rsidR="002B3764" w:rsidRDefault="00470BE9" w:rsidP="00470BE9">
            <w:pPr>
              <w:kinsoku w:val="0"/>
              <w:overflowPunct w:val="0"/>
              <w:spacing w:line="260" w:lineRule="exact"/>
              <w:ind w:left="136" w:hanging="136"/>
              <w:jc w:val="both"/>
              <w:rPr>
                <w:rFonts w:eastAsia="標楷體"/>
                <w:sz w:val="20"/>
              </w:rPr>
            </w:pPr>
            <w:r>
              <w:rPr>
                <w:rFonts w:eastAsia="標楷體" w:hint="eastAsia"/>
                <w:sz w:val="20"/>
              </w:rPr>
              <w:t>4</w:t>
            </w:r>
            <w:r w:rsidR="002B3764" w:rsidRPr="002430CD">
              <w:rPr>
                <w:rFonts w:eastAsia="標楷體" w:hint="eastAsia"/>
                <w:sz w:val="20"/>
              </w:rPr>
              <w:t>.</w:t>
            </w:r>
            <w:r w:rsidR="00951A51" w:rsidRPr="002430CD">
              <w:rPr>
                <w:rFonts w:eastAsia="標楷體" w:hint="eastAsia"/>
                <w:sz w:val="20"/>
              </w:rPr>
              <w:t>本公司對有價證券上市公司及境外指數股票型基金上市之境外基金機構資訊申報作業辦法</w:t>
            </w:r>
            <w:r w:rsidR="002B3764" w:rsidRPr="002430CD">
              <w:rPr>
                <w:rFonts w:eastAsia="標楷體" w:hint="eastAsia"/>
                <w:sz w:val="20"/>
              </w:rPr>
              <w:t>第</w:t>
            </w:r>
            <w:r w:rsidR="002B3764" w:rsidRPr="002430CD">
              <w:rPr>
                <w:rFonts w:eastAsia="標楷體" w:hint="eastAsia"/>
                <w:sz w:val="20"/>
              </w:rPr>
              <w:t>3</w:t>
            </w:r>
            <w:r w:rsidR="002B3764" w:rsidRPr="002430CD">
              <w:rPr>
                <w:rFonts w:eastAsia="標楷體" w:hint="eastAsia"/>
                <w:sz w:val="20"/>
              </w:rPr>
              <w:t>條第</w:t>
            </w:r>
            <w:r w:rsidR="005D51B8">
              <w:rPr>
                <w:rFonts w:eastAsia="標楷體"/>
                <w:sz w:val="20"/>
              </w:rPr>
              <w:t>10</w:t>
            </w:r>
            <w:r w:rsidR="002B3764" w:rsidRPr="002430CD">
              <w:rPr>
                <w:rFonts w:eastAsia="標楷體" w:hint="eastAsia"/>
                <w:sz w:val="20"/>
              </w:rPr>
              <w:t>項。</w:t>
            </w:r>
          </w:p>
          <w:p w14:paraId="3EC47761" w14:textId="201EC210" w:rsidR="0060490E" w:rsidRPr="002430CD" w:rsidRDefault="0060490E" w:rsidP="00470BE9">
            <w:pPr>
              <w:kinsoku w:val="0"/>
              <w:overflowPunct w:val="0"/>
              <w:spacing w:line="260" w:lineRule="exact"/>
              <w:ind w:left="136" w:hanging="136"/>
              <w:jc w:val="both"/>
              <w:rPr>
                <w:rFonts w:eastAsia="標楷體"/>
                <w:sz w:val="20"/>
              </w:rPr>
            </w:pPr>
          </w:p>
        </w:tc>
      </w:tr>
      <w:tr w:rsidR="002B3764" w:rsidRPr="002430CD" w14:paraId="1D489384" w14:textId="77777777" w:rsidTr="00175620">
        <w:tc>
          <w:tcPr>
            <w:tcW w:w="568" w:type="dxa"/>
            <w:vAlign w:val="center"/>
          </w:tcPr>
          <w:p w14:paraId="1E89DCB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lastRenderedPageBreak/>
              <w:t>5</w:t>
            </w:r>
          </w:p>
        </w:tc>
        <w:tc>
          <w:tcPr>
            <w:tcW w:w="4320" w:type="dxa"/>
          </w:tcPr>
          <w:p w14:paraId="29E4A681" w14:textId="77777777" w:rsidR="002B3764" w:rsidRPr="002430CD" w:rsidRDefault="002B3764" w:rsidP="00B01169">
            <w:pPr>
              <w:kinsoku w:val="0"/>
              <w:overflowPunct w:val="0"/>
              <w:spacing w:line="260" w:lineRule="exact"/>
              <w:ind w:left="146" w:hanging="146"/>
              <w:jc w:val="both"/>
              <w:rPr>
                <w:rFonts w:eastAsia="標楷體"/>
                <w:sz w:val="20"/>
              </w:rPr>
            </w:pPr>
            <w:r w:rsidRPr="002430CD">
              <w:rPr>
                <w:rFonts w:eastAsia="標楷體" w:hint="eastAsia"/>
                <w:sz w:val="20"/>
              </w:rPr>
              <w:t>1.</w:t>
            </w:r>
            <w:r w:rsidRPr="002430CD">
              <w:rPr>
                <w:rFonts w:eastAsia="標楷體" w:hint="eastAsia"/>
                <w:sz w:val="20"/>
              </w:rPr>
              <w:t>有證券投資信託基金管理辦法第</w:t>
            </w:r>
            <w:r w:rsidR="00270D1F">
              <w:rPr>
                <w:rFonts w:eastAsia="標楷體" w:hint="eastAsia"/>
                <w:sz w:val="20"/>
              </w:rPr>
              <w:t>63</w:t>
            </w:r>
            <w:r w:rsidR="00270D1F">
              <w:rPr>
                <w:rFonts w:eastAsia="標楷體" w:hint="eastAsia"/>
                <w:sz w:val="20"/>
              </w:rPr>
              <w:t>及</w:t>
            </w:r>
            <w:r w:rsidR="00270D1F">
              <w:rPr>
                <w:rFonts w:eastAsia="標楷體" w:hint="eastAsia"/>
                <w:sz w:val="20"/>
              </w:rPr>
              <w:t>78</w:t>
            </w:r>
            <w:r w:rsidRPr="002430CD">
              <w:rPr>
                <w:rFonts w:eastAsia="標楷體" w:hint="eastAsia"/>
                <w:sz w:val="20"/>
              </w:rPr>
              <w:t>條</w:t>
            </w:r>
            <w:r w:rsidR="00270D1F" w:rsidRPr="00EA043E">
              <w:rPr>
                <w:rFonts w:ascii="標楷體" w:eastAsia="標楷體" w:hAnsi="標楷體" w:cs="細明體" w:hint="eastAsia"/>
                <w:kern w:val="0"/>
                <w:sz w:val="20"/>
                <w:szCs w:val="20"/>
              </w:rPr>
              <w:t>或期貨信託基金管理辦法第</w:t>
            </w:r>
            <w:r w:rsidR="00270D1F">
              <w:rPr>
                <w:rFonts w:eastAsia="標楷體" w:hint="eastAsia"/>
                <w:sz w:val="20"/>
              </w:rPr>
              <w:t>73</w:t>
            </w:r>
            <w:r w:rsidR="00270D1F">
              <w:rPr>
                <w:rFonts w:eastAsia="標楷體" w:hint="eastAsia"/>
                <w:sz w:val="20"/>
              </w:rPr>
              <w:t>及</w:t>
            </w:r>
            <w:r w:rsidR="00270D1F">
              <w:rPr>
                <w:rFonts w:eastAsia="標楷體" w:hint="eastAsia"/>
                <w:sz w:val="20"/>
              </w:rPr>
              <w:t>82</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p w14:paraId="43D476C8" w14:textId="77777777" w:rsidR="002B3764" w:rsidRPr="002430CD" w:rsidRDefault="002B3764" w:rsidP="00270D1F">
            <w:pPr>
              <w:kinsoku w:val="0"/>
              <w:overflowPunct w:val="0"/>
              <w:spacing w:line="260" w:lineRule="exact"/>
              <w:ind w:left="174" w:hanging="174"/>
              <w:jc w:val="both"/>
              <w:rPr>
                <w:rFonts w:eastAsia="標楷體"/>
                <w:sz w:val="20"/>
              </w:rPr>
            </w:pPr>
            <w:r w:rsidRPr="002430CD">
              <w:rPr>
                <w:rFonts w:eastAsia="標楷體" w:hint="eastAsia"/>
                <w:sz w:val="20"/>
              </w:rPr>
              <w:t>2.</w:t>
            </w:r>
            <w:r w:rsidRPr="002430CD">
              <w:rPr>
                <w:rFonts w:eastAsia="標楷體" w:hint="eastAsia"/>
                <w:sz w:val="20"/>
              </w:rPr>
              <w:t>有證券投資信託事業管理</w:t>
            </w:r>
            <w:proofErr w:type="gramStart"/>
            <w:r w:rsidRPr="002430CD">
              <w:rPr>
                <w:rFonts w:eastAsia="標楷體" w:hint="eastAsia"/>
                <w:sz w:val="20"/>
              </w:rPr>
              <w:t>規則第</w:t>
            </w:r>
            <w:r w:rsidR="00270D1F">
              <w:rPr>
                <w:rFonts w:eastAsia="標楷體" w:hint="eastAsia"/>
                <w:sz w:val="20"/>
              </w:rPr>
              <w:t>3</w:t>
            </w:r>
            <w:proofErr w:type="gramEnd"/>
            <w:r w:rsidR="00270D1F">
              <w:rPr>
                <w:rFonts w:eastAsia="標楷體" w:hint="eastAsia"/>
                <w:sz w:val="20"/>
              </w:rPr>
              <w:t>、</w:t>
            </w:r>
            <w:r w:rsidR="00270D1F">
              <w:rPr>
                <w:rFonts w:eastAsia="標楷體" w:hint="eastAsia"/>
                <w:sz w:val="20"/>
              </w:rPr>
              <w:t>4</w:t>
            </w:r>
            <w:r w:rsidR="00270D1F">
              <w:rPr>
                <w:rFonts w:eastAsia="標楷體" w:hint="eastAsia"/>
                <w:sz w:val="20"/>
              </w:rPr>
              <w:t>、</w:t>
            </w:r>
            <w:r w:rsidR="00270D1F">
              <w:rPr>
                <w:rFonts w:eastAsia="標楷體" w:hint="eastAsia"/>
                <w:sz w:val="20"/>
              </w:rPr>
              <w:t>5</w:t>
            </w:r>
            <w:r w:rsidR="00363F1F">
              <w:rPr>
                <w:rFonts w:eastAsia="標楷體" w:hint="eastAsia"/>
                <w:sz w:val="20"/>
              </w:rPr>
              <w:t>及</w:t>
            </w:r>
            <w:r w:rsidR="00270D1F">
              <w:rPr>
                <w:rFonts w:eastAsia="標楷體" w:hint="eastAsia"/>
                <w:sz w:val="20"/>
              </w:rPr>
              <w:t>24</w:t>
            </w:r>
            <w:r w:rsidRPr="002430CD">
              <w:rPr>
                <w:rFonts w:eastAsia="標楷體" w:hint="eastAsia"/>
                <w:sz w:val="20"/>
              </w:rPr>
              <w:t>條</w:t>
            </w:r>
            <w:r w:rsidR="00270D1F" w:rsidRPr="00EA043E">
              <w:rPr>
                <w:rFonts w:ascii="標楷體" w:eastAsia="標楷體" w:hAnsi="標楷體" w:cs="細明體" w:hint="eastAsia"/>
                <w:kern w:val="0"/>
                <w:sz w:val="20"/>
                <w:szCs w:val="20"/>
              </w:rPr>
              <w:t>或期貨信託事業管理</w:t>
            </w:r>
            <w:proofErr w:type="gramStart"/>
            <w:r w:rsidR="00270D1F" w:rsidRPr="00EA043E">
              <w:rPr>
                <w:rFonts w:ascii="標楷體" w:eastAsia="標楷體" w:hAnsi="標楷體" w:cs="細明體" w:hint="eastAsia"/>
                <w:kern w:val="0"/>
                <w:sz w:val="20"/>
                <w:szCs w:val="20"/>
              </w:rPr>
              <w:t>規則第</w:t>
            </w:r>
            <w:r w:rsidR="00270D1F">
              <w:rPr>
                <w:rFonts w:eastAsia="標楷體" w:hint="eastAsia"/>
                <w:sz w:val="20"/>
              </w:rPr>
              <w:t>8</w:t>
            </w:r>
            <w:proofErr w:type="gramEnd"/>
            <w:r w:rsidR="00270D1F">
              <w:rPr>
                <w:rFonts w:eastAsia="標楷體" w:hint="eastAsia"/>
                <w:sz w:val="20"/>
              </w:rPr>
              <w:t>、</w:t>
            </w:r>
            <w:r w:rsidR="00270D1F">
              <w:rPr>
                <w:rFonts w:eastAsia="標楷體" w:hint="eastAsia"/>
                <w:sz w:val="20"/>
              </w:rPr>
              <w:t>9</w:t>
            </w:r>
            <w:r w:rsidR="00270D1F">
              <w:rPr>
                <w:rFonts w:eastAsia="標楷體" w:hint="eastAsia"/>
                <w:sz w:val="20"/>
              </w:rPr>
              <w:t>、</w:t>
            </w:r>
            <w:r w:rsidR="00270D1F">
              <w:rPr>
                <w:rFonts w:eastAsia="標楷體" w:hint="eastAsia"/>
                <w:sz w:val="20"/>
              </w:rPr>
              <w:t>10</w:t>
            </w:r>
            <w:r w:rsidR="00270D1F">
              <w:rPr>
                <w:rFonts w:eastAsia="標楷體" w:hint="eastAsia"/>
                <w:sz w:val="20"/>
              </w:rPr>
              <w:t>及</w:t>
            </w:r>
            <w:r w:rsidR="00270D1F">
              <w:rPr>
                <w:rFonts w:eastAsia="標楷體" w:hint="eastAsia"/>
                <w:sz w:val="20"/>
              </w:rPr>
              <w:t>38</w:t>
            </w:r>
            <w:r w:rsidR="00270D1F" w:rsidRPr="00EA043E">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48DDC14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事實發生或向主管機關申請</w:t>
            </w:r>
            <w:r w:rsidRPr="002430CD">
              <w:rPr>
                <w:rFonts w:eastAsia="標楷體" w:hint="eastAsia"/>
                <w:sz w:val="20"/>
              </w:rPr>
              <w:t>(</w:t>
            </w:r>
            <w:r w:rsidRPr="002430CD">
              <w:rPr>
                <w:rFonts w:eastAsia="標楷體" w:hint="eastAsia"/>
                <w:sz w:val="20"/>
              </w:rPr>
              <w:t>報</w:t>
            </w:r>
            <w:r w:rsidRPr="002430CD">
              <w:rPr>
                <w:rFonts w:eastAsia="標楷體" w:hint="eastAsia"/>
                <w:sz w:val="20"/>
              </w:rPr>
              <w:t>)</w:t>
            </w:r>
            <w:r w:rsidRPr="002430CD">
              <w:rPr>
                <w:rFonts w:eastAsia="標楷體" w:hint="eastAsia"/>
                <w:sz w:val="20"/>
              </w:rPr>
              <w:t>之同時。</w:t>
            </w:r>
          </w:p>
        </w:tc>
        <w:tc>
          <w:tcPr>
            <w:tcW w:w="3060" w:type="dxa"/>
          </w:tcPr>
          <w:p w14:paraId="7E4CACD6"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說明函。</w:t>
            </w:r>
          </w:p>
          <w:p w14:paraId="5E8F8B18"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各有關證明文件。</w:t>
            </w:r>
          </w:p>
        </w:tc>
        <w:tc>
          <w:tcPr>
            <w:tcW w:w="3098" w:type="dxa"/>
          </w:tcPr>
          <w:p w14:paraId="43D81393" w14:textId="5E5E508D"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hint="eastAsia"/>
                <w:sz w:val="20"/>
              </w:rPr>
              <w:t>48</w:t>
            </w:r>
            <w:r w:rsidRPr="002430CD">
              <w:rPr>
                <w:rFonts w:eastAsia="標楷體" w:hint="eastAsia"/>
                <w:sz w:val="20"/>
              </w:rPr>
              <w:t>條第</w:t>
            </w:r>
            <w:r w:rsidR="005D51B8">
              <w:rPr>
                <w:rFonts w:eastAsia="標楷體"/>
                <w:sz w:val="20"/>
              </w:rPr>
              <w:t>3</w:t>
            </w:r>
            <w:r w:rsidRPr="002430CD">
              <w:rPr>
                <w:rFonts w:eastAsia="標楷體" w:hint="eastAsia"/>
                <w:sz w:val="20"/>
              </w:rPr>
              <w:t>項。</w:t>
            </w:r>
          </w:p>
          <w:p w14:paraId="5373D1E8" w14:textId="77777777" w:rsidR="002B3764" w:rsidRPr="002430CD" w:rsidRDefault="002B3764" w:rsidP="00B01169">
            <w:pPr>
              <w:kinsoku w:val="0"/>
              <w:overflowPunct w:val="0"/>
              <w:spacing w:line="260" w:lineRule="exact"/>
              <w:jc w:val="both"/>
              <w:rPr>
                <w:rFonts w:eastAsia="標楷體"/>
                <w:sz w:val="20"/>
              </w:rPr>
            </w:pPr>
          </w:p>
        </w:tc>
      </w:tr>
      <w:tr w:rsidR="002B3764" w:rsidRPr="002430CD" w14:paraId="3204C80F" w14:textId="77777777" w:rsidTr="00175620">
        <w:tc>
          <w:tcPr>
            <w:tcW w:w="568" w:type="dxa"/>
            <w:vAlign w:val="center"/>
          </w:tcPr>
          <w:p w14:paraId="044FE774"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6</w:t>
            </w:r>
          </w:p>
        </w:tc>
        <w:tc>
          <w:tcPr>
            <w:tcW w:w="4320" w:type="dxa"/>
          </w:tcPr>
          <w:p w14:paraId="086EFEF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253841E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7A45955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函。</w:t>
            </w:r>
          </w:p>
          <w:p w14:paraId="5A7ECA39" w14:textId="77777777" w:rsidR="002B3764" w:rsidRPr="002430CD" w:rsidRDefault="002B3764" w:rsidP="00B01169">
            <w:pPr>
              <w:kinsoku w:val="0"/>
              <w:overflowPunct w:val="0"/>
              <w:spacing w:line="260" w:lineRule="exact"/>
              <w:ind w:left="130" w:hanging="130"/>
              <w:jc w:val="both"/>
              <w:rPr>
                <w:rFonts w:eastAsia="標楷體"/>
                <w:sz w:val="20"/>
              </w:rPr>
            </w:pPr>
            <w:r w:rsidRPr="002430CD">
              <w:rPr>
                <w:rFonts w:eastAsia="標楷體" w:hint="eastAsia"/>
                <w:sz w:val="20"/>
              </w:rPr>
              <w:t>2.</w:t>
            </w:r>
            <w:r w:rsidRPr="002430CD">
              <w:rPr>
                <w:rFonts w:eastAsia="標楷體" w:hint="eastAsia"/>
                <w:sz w:val="20"/>
              </w:rPr>
              <w:t>前開申請終止上市情事之相關文件。</w:t>
            </w:r>
          </w:p>
        </w:tc>
        <w:tc>
          <w:tcPr>
            <w:tcW w:w="3098" w:type="dxa"/>
          </w:tcPr>
          <w:p w14:paraId="4D20DFB9"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01338F15"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本公司營業細則第</w:t>
            </w:r>
            <w:r w:rsidRPr="002430CD">
              <w:rPr>
                <w:rFonts w:eastAsia="標楷體" w:hint="eastAsia"/>
                <w:sz w:val="20"/>
              </w:rPr>
              <w:t>41</w:t>
            </w:r>
            <w:r w:rsidRPr="002430CD">
              <w:rPr>
                <w:rFonts w:eastAsia="標楷體"/>
                <w:sz w:val="20"/>
              </w:rPr>
              <w:t>、</w:t>
            </w:r>
            <w:r w:rsidRPr="002430CD">
              <w:rPr>
                <w:rFonts w:eastAsia="標楷體" w:hint="eastAsia"/>
                <w:sz w:val="20"/>
              </w:rPr>
              <w:t>50-2</w:t>
            </w:r>
            <w:r w:rsidRPr="002430CD">
              <w:rPr>
                <w:rFonts w:eastAsia="標楷體" w:hint="eastAsia"/>
                <w:sz w:val="20"/>
              </w:rPr>
              <w:t>條。</w:t>
            </w:r>
          </w:p>
        </w:tc>
      </w:tr>
      <w:tr w:rsidR="002B3764" w:rsidRPr="002430CD" w14:paraId="4A2AF9FC" w14:textId="77777777" w:rsidTr="00175620">
        <w:tc>
          <w:tcPr>
            <w:tcW w:w="568" w:type="dxa"/>
            <w:vAlign w:val="center"/>
          </w:tcPr>
          <w:p w14:paraId="7C7BC076" w14:textId="77777777" w:rsidR="002B3764" w:rsidRPr="002430CD" w:rsidRDefault="00750FE0" w:rsidP="003C2EDD">
            <w:pPr>
              <w:kinsoku w:val="0"/>
              <w:overflowPunct w:val="0"/>
              <w:spacing w:line="260" w:lineRule="exact"/>
              <w:jc w:val="center"/>
              <w:rPr>
                <w:rFonts w:eastAsia="標楷體"/>
                <w:sz w:val="20"/>
              </w:rPr>
            </w:pPr>
            <w:r>
              <w:rPr>
                <w:rFonts w:eastAsia="標楷體"/>
                <w:sz w:val="20"/>
              </w:rPr>
              <w:t>7</w:t>
            </w:r>
          </w:p>
        </w:tc>
        <w:tc>
          <w:tcPr>
            <w:tcW w:w="4320" w:type="dxa"/>
          </w:tcPr>
          <w:p w14:paraId="3293727B"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5D9BA170"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368D2DD7" w14:textId="77777777" w:rsidR="002B3764" w:rsidRPr="002430CD" w:rsidRDefault="002B3764" w:rsidP="00B01169">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61245703" w14:textId="77777777" w:rsidR="002B3764" w:rsidRPr="002430CD" w:rsidRDefault="002B3764" w:rsidP="00595CC8">
            <w:pPr>
              <w:kinsoku w:val="0"/>
              <w:overflowPunct w:val="0"/>
              <w:spacing w:line="260" w:lineRule="exact"/>
              <w:jc w:val="both"/>
              <w:rPr>
                <w:rFonts w:eastAsia="標楷體"/>
                <w:sz w:val="20"/>
              </w:rPr>
            </w:pPr>
            <w:r w:rsidRPr="002430CD">
              <w:rPr>
                <w:rFonts w:eastAsia="標楷體" w:hint="eastAsia"/>
                <w:sz w:val="20"/>
              </w:rPr>
              <w:t>本公司對上市</w:t>
            </w:r>
            <w:r w:rsidR="00595CC8">
              <w:rPr>
                <w:rFonts w:eastAsia="標楷體" w:hint="eastAsia"/>
                <w:sz w:val="20"/>
              </w:rPr>
              <w:t>受益憑證</w:t>
            </w:r>
            <w:r w:rsidRPr="002430CD">
              <w:rPr>
                <w:rFonts w:eastAsia="標楷體" w:hint="eastAsia"/>
                <w:sz w:val="20"/>
              </w:rPr>
              <w:t>信託</w:t>
            </w:r>
            <w:r w:rsidR="00595CC8">
              <w:rPr>
                <w:rFonts w:eastAsia="標楷體" w:hint="eastAsia"/>
                <w:sz w:val="20"/>
              </w:rPr>
              <w:t>事業</w:t>
            </w:r>
            <w:r w:rsidR="00595CC8" w:rsidRPr="00510574">
              <w:rPr>
                <w:rFonts w:ascii="標楷體" w:eastAsia="標楷體" w:hAnsi="標楷體" w:cs="細明體" w:hint="eastAsia"/>
                <w:kern w:val="0"/>
                <w:sz w:val="20"/>
                <w:szCs w:val="20"/>
              </w:rPr>
              <w:t>及</w:t>
            </w:r>
            <w:r w:rsidR="00595CC8"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02CBFD88" w14:textId="77777777" w:rsidR="001D0E04" w:rsidRDefault="001D0E04" w:rsidP="001D0E04">
      <w:pPr>
        <w:spacing w:line="400" w:lineRule="exact"/>
        <w:jc w:val="center"/>
        <w:rPr>
          <w:rFonts w:eastAsia="標楷體"/>
          <w:b/>
          <w:sz w:val="40"/>
        </w:rPr>
      </w:pPr>
    </w:p>
    <w:p w14:paraId="3A373444" w14:textId="2E2E56DD" w:rsidR="00475F96" w:rsidRPr="002430CD" w:rsidRDefault="001D0E04" w:rsidP="004935CC">
      <w:pPr>
        <w:widowControl/>
        <w:rPr>
          <w:rFonts w:eastAsia="標楷體"/>
          <w:sz w:val="20"/>
        </w:rPr>
      </w:pPr>
      <w:r>
        <w:rPr>
          <w:rFonts w:eastAsia="標楷體"/>
          <w:b/>
          <w:sz w:val="4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1D0E04" w:rsidRPr="002430CD" w14:paraId="5138FD6F" w14:textId="77777777" w:rsidTr="00174A1F">
        <w:trPr>
          <w:trHeight w:val="810"/>
          <w:tblHeader/>
        </w:trPr>
        <w:tc>
          <w:tcPr>
            <w:tcW w:w="14014" w:type="dxa"/>
            <w:gridSpan w:val="5"/>
            <w:tcBorders>
              <w:top w:val="nil"/>
              <w:left w:val="nil"/>
              <w:bottom w:val="nil"/>
              <w:right w:val="nil"/>
            </w:tcBorders>
            <w:vAlign w:val="center"/>
          </w:tcPr>
          <w:p w14:paraId="09674D84" w14:textId="77777777" w:rsidR="001D0E04" w:rsidRPr="001D0E04" w:rsidRDefault="001D0E04" w:rsidP="001D0E04">
            <w:pPr>
              <w:spacing w:line="400" w:lineRule="exact"/>
              <w:jc w:val="center"/>
              <w:rPr>
                <w:rFonts w:eastAsia="標楷體"/>
                <w:b/>
                <w:sz w:val="40"/>
              </w:rPr>
            </w:pPr>
            <w:r w:rsidRPr="001D0E04">
              <w:rPr>
                <w:rFonts w:eastAsia="標楷體" w:hint="eastAsia"/>
                <w:b/>
                <w:sz w:val="40"/>
              </w:rPr>
              <w:lastRenderedPageBreak/>
              <w:t>上市有價證券發行人應辦業務事項一覽表</w:t>
            </w:r>
          </w:p>
          <w:p w14:paraId="2AB3DD2E" w14:textId="5B156ECF" w:rsidR="001D0E04" w:rsidRPr="001D0E04" w:rsidRDefault="001D0E04" w:rsidP="001D0E04">
            <w:pPr>
              <w:spacing w:line="400" w:lineRule="exact"/>
              <w:jc w:val="both"/>
              <w:rPr>
                <w:rFonts w:eastAsia="標楷體"/>
                <w:b/>
                <w:sz w:val="40"/>
              </w:rPr>
            </w:pPr>
            <w:r w:rsidRPr="002430CD">
              <w:rPr>
                <w:rFonts w:eastAsia="標楷體" w:hint="eastAsia"/>
                <w:sz w:val="20"/>
              </w:rPr>
              <w:t>叁之一、證券投資信託事業</w:t>
            </w:r>
            <w:r>
              <w:rPr>
                <w:rFonts w:eastAsia="標楷體" w:hint="eastAsia"/>
                <w:sz w:val="20"/>
              </w:rPr>
              <w:t>或期貨信託事業</w:t>
            </w:r>
            <w:r w:rsidRPr="002430CD">
              <w:rPr>
                <w:rFonts w:eastAsia="標楷體" w:hint="eastAsia"/>
                <w:sz w:val="20"/>
              </w:rPr>
              <w:t>發行之連結式指數股票型證券投資信託基金（以下簡稱連結式指數股票型基金）</w:t>
            </w:r>
          </w:p>
        </w:tc>
      </w:tr>
      <w:tr w:rsidR="001D0E04" w:rsidRPr="002430CD" w14:paraId="4A2C81AA" w14:textId="77777777" w:rsidTr="00174A1F">
        <w:trPr>
          <w:tblHeader/>
        </w:trPr>
        <w:tc>
          <w:tcPr>
            <w:tcW w:w="4888" w:type="dxa"/>
            <w:gridSpan w:val="2"/>
            <w:tcBorders>
              <w:top w:val="nil"/>
              <w:left w:val="nil"/>
              <w:bottom w:val="single" w:sz="4" w:space="0" w:color="auto"/>
              <w:right w:val="nil"/>
            </w:tcBorders>
            <w:vAlign w:val="center"/>
          </w:tcPr>
          <w:p w14:paraId="01F024C4" w14:textId="5E272725" w:rsidR="001D0E04" w:rsidRPr="002430CD" w:rsidRDefault="001D0E04" w:rsidP="001D0E04">
            <w:pPr>
              <w:kinsoku w:val="0"/>
              <w:overflowPunct w:val="0"/>
              <w:spacing w:line="260" w:lineRule="exact"/>
              <w:ind w:leftChars="100" w:left="240"/>
              <w:rPr>
                <w:rFonts w:eastAsia="標楷體"/>
                <w:sz w:val="20"/>
              </w:rPr>
            </w:pPr>
            <w:r>
              <w:rPr>
                <w:rFonts w:eastAsia="標楷體" w:hint="eastAsia"/>
                <w:sz w:val="20"/>
              </w:rPr>
              <w:t>三、</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811B3D4" w14:textId="2F37BEEE" w:rsidR="001D0E04" w:rsidRPr="002430CD" w:rsidRDefault="001D0E04" w:rsidP="001D0E04">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475F96" w:rsidRPr="002430CD" w14:paraId="01E2330D" w14:textId="77777777" w:rsidTr="00174A1F">
        <w:trPr>
          <w:tblHeader/>
        </w:trPr>
        <w:tc>
          <w:tcPr>
            <w:tcW w:w="568" w:type="dxa"/>
            <w:tcBorders>
              <w:top w:val="single" w:sz="4" w:space="0" w:color="auto"/>
            </w:tcBorders>
            <w:vAlign w:val="center"/>
          </w:tcPr>
          <w:p w14:paraId="72DCE9AB"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FFD4494"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vAlign w:val="center"/>
          </w:tcPr>
          <w:p w14:paraId="523C943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790DFF01"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vAlign w:val="center"/>
          </w:tcPr>
          <w:p w14:paraId="28FCB616"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hint="eastAsia"/>
                <w:sz w:val="20"/>
              </w:rPr>
              <w:t>法　　令　　依　　據</w:t>
            </w:r>
          </w:p>
        </w:tc>
      </w:tr>
      <w:tr w:rsidR="00475F96" w:rsidRPr="002430CD" w14:paraId="67F94F05" w14:textId="77777777" w:rsidTr="00FC54B2">
        <w:tc>
          <w:tcPr>
            <w:tcW w:w="568" w:type="dxa"/>
            <w:vAlign w:val="center"/>
          </w:tcPr>
          <w:p w14:paraId="5DCD3105" w14:textId="77777777" w:rsidR="00475F96" w:rsidRPr="002430CD" w:rsidRDefault="00475F96" w:rsidP="00FC54B2">
            <w:pPr>
              <w:kinsoku w:val="0"/>
              <w:overflowPunct w:val="0"/>
              <w:spacing w:line="260" w:lineRule="exact"/>
              <w:jc w:val="center"/>
              <w:rPr>
                <w:rFonts w:eastAsia="標楷體"/>
                <w:sz w:val="20"/>
              </w:rPr>
            </w:pPr>
            <w:r w:rsidRPr="002430CD">
              <w:rPr>
                <w:rFonts w:eastAsia="標楷體"/>
                <w:sz w:val="20"/>
              </w:rPr>
              <w:t>1</w:t>
            </w:r>
          </w:p>
        </w:tc>
        <w:tc>
          <w:tcPr>
            <w:tcW w:w="4320" w:type="dxa"/>
          </w:tcPr>
          <w:p w14:paraId="23DE689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受益憑證上市費。</w:t>
            </w:r>
          </w:p>
        </w:tc>
        <w:tc>
          <w:tcPr>
            <w:tcW w:w="3060" w:type="dxa"/>
          </w:tcPr>
          <w:p w14:paraId="265FE058"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472E683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5A619E96"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Pr>
          <w:p w14:paraId="6E0DC3B2" w14:textId="77777777" w:rsidR="00475F96" w:rsidRPr="002430CD" w:rsidRDefault="00475F96" w:rsidP="00FC54B2">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本公司受益憑證上市契約第</w:t>
            </w:r>
            <w:r w:rsidRPr="002430CD">
              <w:rPr>
                <w:rFonts w:eastAsia="標楷體"/>
                <w:sz w:val="20"/>
              </w:rPr>
              <w:t>3</w:t>
            </w:r>
            <w:r w:rsidRPr="002430CD">
              <w:rPr>
                <w:rFonts w:eastAsia="標楷體" w:hint="eastAsia"/>
                <w:sz w:val="20"/>
              </w:rPr>
              <w:t>條。</w:t>
            </w:r>
          </w:p>
          <w:p w14:paraId="21197063"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475F96" w:rsidRPr="002430CD" w14:paraId="2CE580A3" w14:textId="77777777" w:rsidTr="00FC54B2">
        <w:tc>
          <w:tcPr>
            <w:tcW w:w="568" w:type="dxa"/>
            <w:vAlign w:val="center"/>
          </w:tcPr>
          <w:p w14:paraId="6259507A" w14:textId="77777777" w:rsidR="00475F96" w:rsidRPr="002430CD" w:rsidRDefault="00750FE0" w:rsidP="00FC54B2">
            <w:pPr>
              <w:kinsoku w:val="0"/>
              <w:overflowPunct w:val="0"/>
              <w:spacing w:line="260" w:lineRule="exact"/>
              <w:jc w:val="center"/>
              <w:rPr>
                <w:rFonts w:eastAsia="標楷體"/>
                <w:sz w:val="20"/>
              </w:rPr>
            </w:pPr>
            <w:r>
              <w:rPr>
                <w:rFonts w:eastAsia="標楷體"/>
                <w:sz w:val="20"/>
              </w:rPr>
              <w:t>2</w:t>
            </w:r>
          </w:p>
        </w:tc>
        <w:tc>
          <w:tcPr>
            <w:tcW w:w="4320" w:type="dxa"/>
          </w:tcPr>
          <w:p w14:paraId="1771341C"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連結式指數股票型基金淨資產價值、已發行受益權單位總數、與前日已發行單位差異數、每受益權單位淨資產價值及漲跌幅度、所連結之境外指數股票型基金每單位淨資產價值及漲跌幅度、所連結之境外指數股票型基金收盤價格及漲跌幅度。</w:t>
            </w:r>
          </w:p>
        </w:tc>
        <w:tc>
          <w:tcPr>
            <w:tcW w:w="3060" w:type="dxa"/>
          </w:tcPr>
          <w:p w14:paraId="6CE8DD34"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3C7AF539" w14:textId="77777777" w:rsidR="00475F96" w:rsidRPr="002430CD" w:rsidRDefault="00475F96"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006" w:type="dxa"/>
          </w:tcPr>
          <w:p w14:paraId="541E63BF" w14:textId="77777777" w:rsidR="00475F96" w:rsidRPr="002430CD" w:rsidRDefault="00475F96"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A4C8B33" w14:textId="77777777" w:rsidTr="00FC54B2">
        <w:tc>
          <w:tcPr>
            <w:tcW w:w="568" w:type="dxa"/>
            <w:vAlign w:val="center"/>
          </w:tcPr>
          <w:p w14:paraId="7B84B66B"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3</w:t>
            </w:r>
          </w:p>
        </w:tc>
        <w:tc>
          <w:tcPr>
            <w:tcW w:w="4320" w:type="dxa"/>
          </w:tcPr>
          <w:p w14:paraId="2D57127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w:t>
            </w:r>
            <w:r>
              <w:rPr>
                <w:rFonts w:eastAsia="標楷體" w:hint="eastAsia"/>
                <w:sz w:val="20"/>
              </w:rPr>
              <w:t>每受益權單位盤中預估淨資產價值。</w:t>
            </w:r>
          </w:p>
        </w:tc>
        <w:tc>
          <w:tcPr>
            <w:tcW w:w="3060" w:type="dxa"/>
          </w:tcPr>
          <w:p w14:paraId="006C5925"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所連結之境外指數股票型基金於註冊地或上市地交易時間內取用即時市價依本公司基本市</w:t>
            </w:r>
            <w:proofErr w:type="gramStart"/>
            <w:r>
              <w:rPr>
                <w:rFonts w:eastAsia="標楷體" w:hint="eastAsia"/>
                <w:sz w:val="20"/>
              </w:rPr>
              <w:t>況</w:t>
            </w:r>
            <w:proofErr w:type="gramEnd"/>
            <w:r>
              <w:rPr>
                <w:rFonts w:eastAsia="標楷體" w:hint="eastAsia"/>
                <w:sz w:val="20"/>
              </w:rPr>
              <w:t>報到網站更新頻率申報。</w:t>
            </w:r>
          </w:p>
        </w:tc>
        <w:tc>
          <w:tcPr>
            <w:tcW w:w="3060" w:type="dxa"/>
          </w:tcPr>
          <w:p w14:paraId="57A481D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5D16AF36" w14:textId="77777777" w:rsidR="001856B7" w:rsidRPr="002430CD" w:rsidRDefault="001856B7" w:rsidP="00FC54B2">
            <w:pPr>
              <w:kinsoku w:val="0"/>
              <w:overflowPunct w:val="0"/>
              <w:spacing w:line="260" w:lineRule="exact"/>
              <w:jc w:val="both"/>
              <w:rPr>
                <w:rFonts w:eastAsia="標楷體"/>
                <w:sz w:val="20"/>
              </w:rPr>
            </w:pP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w:t>
            </w:r>
            <w:r>
              <w:rPr>
                <w:rFonts w:eastAsia="標楷體" w:hint="eastAsia"/>
                <w:sz w:val="20"/>
              </w:rPr>
              <w:t>第</w:t>
            </w:r>
            <w:r w:rsidR="00750FE0">
              <w:rPr>
                <w:rFonts w:eastAsia="標楷體"/>
                <w:sz w:val="20"/>
              </w:rPr>
              <w:t>9</w:t>
            </w:r>
            <w:r>
              <w:rPr>
                <w:rFonts w:eastAsia="標楷體" w:hint="eastAsia"/>
                <w:sz w:val="20"/>
              </w:rPr>
              <w:t>款。</w:t>
            </w:r>
          </w:p>
        </w:tc>
      </w:tr>
      <w:tr w:rsidR="001856B7" w:rsidRPr="002430CD" w14:paraId="6E4BE5C6" w14:textId="77777777" w:rsidTr="00FC54B2">
        <w:tc>
          <w:tcPr>
            <w:tcW w:w="568" w:type="dxa"/>
            <w:vAlign w:val="center"/>
          </w:tcPr>
          <w:p w14:paraId="75850289"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4</w:t>
            </w:r>
          </w:p>
        </w:tc>
        <w:tc>
          <w:tcPr>
            <w:tcW w:w="4320" w:type="dxa"/>
          </w:tcPr>
          <w:p w14:paraId="0ABF27E6"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所連結之境外指數股票型基金投資產業類股比例。</w:t>
            </w:r>
          </w:p>
        </w:tc>
        <w:tc>
          <w:tcPr>
            <w:tcW w:w="3060" w:type="dxa"/>
          </w:tcPr>
          <w:p w14:paraId="626A6C3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27C61C4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63870CA"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5F88AAE0" w14:textId="77777777" w:rsidTr="00FC54B2">
        <w:tc>
          <w:tcPr>
            <w:tcW w:w="568" w:type="dxa"/>
            <w:vAlign w:val="center"/>
          </w:tcPr>
          <w:p w14:paraId="70BAC873"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5</w:t>
            </w:r>
          </w:p>
        </w:tc>
        <w:tc>
          <w:tcPr>
            <w:tcW w:w="4320" w:type="dxa"/>
          </w:tcPr>
          <w:p w14:paraId="48A8D6C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所連結之境外指數股票型基金持股個股名稱及合計占基金淨資產價值之比例。</w:t>
            </w:r>
          </w:p>
        </w:tc>
        <w:tc>
          <w:tcPr>
            <w:tcW w:w="3060" w:type="dxa"/>
          </w:tcPr>
          <w:p w14:paraId="1044FCB2"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依境外指數股票型基金之申報期限。</w:t>
            </w:r>
          </w:p>
        </w:tc>
        <w:tc>
          <w:tcPr>
            <w:tcW w:w="3060" w:type="dxa"/>
          </w:tcPr>
          <w:p w14:paraId="419EEF1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09460DB6"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4FF528CB" w14:textId="77777777" w:rsidTr="00FC54B2">
        <w:tc>
          <w:tcPr>
            <w:tcW w:w="568" w:type="dxa"/>
            <w:vAlign w:val="center"/>
          </w:tcPr>
          <w:p w14:paraId="19103037"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6</w:t>
            </w:r>
          </w:p>
        </w:tc>
        <w:tc>
          <w:tcPr>
            <w:tcW w:w="4320" w:type="dxa"/>
          </w:tcPr>
          <w:p w14:paraId="1D16637B"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連結式指數股票型基金之投資組合內容及個別投資項目占基金淨資產價值之比例。</w:t>
            </w:r>
          </w:p>
        </w:tc>
        <w:tc>
          <w:tcPr>
            <w:tcW w:w="3060" w:type="dxa"/>
          </w:tcPr>
          <w:p w14:paraId="7EF333AE" w14:textId="77777777" w:rsidR="001856B7" w:rsidRPr="002430CD" w:rsidRDefault="001856B7" w:rsidP="00CE10FF">
            <w:pPr>
              <w:pStyle w:val="af2"/>
              <w:numPr>
                <w:ilvl w:val="0"/>
                <w:numId w:val="48"/>
              </w:numPr>
              <w:kinsoku w:val="0"/>
              <w:overflowPunct w:val="0"/>
              <w:spacing w:line="260" w:lineRule="exact"/>
              <w:ind w:left="242" w:hanging="270"/>
              <w:jc w:val="both"/>
              <w:rPr>
                <w:rFonts w:eastAsia="標楷體"/>
                <w:sz w:val="20"/>
              </w:rPr>
            </w:pPr>
            <w:r w:rsidRPr="002430CD">
              <w:rPr>
                <w:rFonts w:eastAsia="標楷體" w:hint="eastAsia"/>
                <w:sz w:val="20"/>
              </w:rPr>
              <w:t>每週第一營業日</w:t>
            </w:r>
          </w:p>
          <w:p w14:paraId="53129DC9" w14:textId="77777777" w:rsidR="001856B7" w:rsidRPr="002430CD" w:rsidRDefault="001856B7" w:rsidP="00CE10FF">
            <w:pPr>
              <w:pStyle w:val="af2"/>
              <w:numPr>
                <w:ilvl w:val="0"/>
                <w:numId w:val="48"/>
              </w:numPr>
              <w:kinsoku w:val="0"/>
              <w:overflowPunct w:val="0"/>
              <w:spacing w:line="260" w:lineRule="exact"/>
              <w:ind w:left="242" w:hanging="270"/>
              <w:jc w:val="both"/>
              <w:rPr>
                <w:rFonts w:eastAsia="標楷體"/>
                <w:sz w:val="20"/>
              </w:rPr>
            </w:pPr>
            <w:r w:rsidRPr="002430CD">
              <w:rPr>
                <w:rFonts w:eastAsia="標楷體" w:hint="eastAsia"/>
                <w:sz w:val="20"/>
              </w:rPr>
              <w:t>申報所連結之境外指數股票型基金投資產業類股比例及持股個股名稱及合計占基金淨資產價值之比例同時申報。</w:t>
            </w:r>
          </w:p>
        </w:tc>
        <w:tc>
          <w:tcPr>
            <w:tcW w:w="3060" w:type="dxa"/>
          </w:tcPr>
          <w:p w14:paraId="0C3C005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74E6A92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1856B7" w:rsidRPr="002430CD" w14:paraId="6BF9DEBB" w14:textId="77777777" w:rsidTr="00FC54B2">
        <w:tc>
          <w:tcPr>
            <w:tcW w:w="568" w:type="dxa"/>
            <w:vAlign w:val="center"/>
          </w:tcPr>
          <w:p w14:paraId="0B2AE0EC" w14:textId="77777777" w:rsidR="001856B7" w:rsidRPr="002430CD" w:rsidRDefault="00750FE0" w:rsidP="00FC54B2">
            <w:pPr>
              <w:kinsoku w:val="0"/>
              <w:overflowPunct w:val="0"/>
              <w:spacing w:line="260" w:lineRule="exact"/>
              <w:jc w:val="center"/>
              <w:rPr>
                <w:rFonts w:eastAsia="標楷體"/>
                <w:sz w:val="20"/>
              </w:rPr>
            </w:pPr>
            <w:r>
              <w:rPr>
                <w:rFonts w:eastAsia="標楷體"/>
                <w:sz w:val="20"/>
              </w:rPr>
              <w:t>7</w:t>
            </w:r>
          </w:p>
        </w:tc>
        <w:tc>
          <w:tcPr>
            <w:tcW w:w="4320" w:type="dxa"/>
          </w:tcPr>
          <w:p w14:paraId="070363CD"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連結式指數股票型基金各期間之累積漲跌幅度、所追蹤之指數各期間之累積漲跌幅度。</w:t>
            </w:r>
          </w:p>
        </w:tc>
        <w:tc>
          <w:tcPr>
            <w:tcW w:w="3060" w:type="dxa"/>
          </w:tcPr>
          <w:p w14:paraId="28186D71"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4C2B43D8"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32D68D5C"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Pr="002430CD">
              <w:rPr>
                <w:rFonts w:eastAsia="標楷體" w:hint="eastAsia"/>
                <w:sz w:val="20"/>
              </w:rPr>
              <w:t>6</w:t>
            </w:r>
            <w:r w:rsidRPr="002430CD">
              <w:rPr>
                <w:rFonts w:eastAsia="標楷體" w:hint="eastAsia"/>
                <w:sz w:val="20"/>
              </w:rPr>
              <w:t>款。</w:t>
            </w:r>
          </w:p>
        </w:tc>
      </w:tr>
      <w:tr w:rsidR="001856B7" w:rsidRPr="002430CD" w14:paraId="3DA9DF68" w14:textId="77777777" w:rsidTr="00FC54B2">
        <w:tc>
          <w:tcPr>
            <w:tcW w:w="568" w:type="dxa"/>
            <w:vAlign w:val="center"/>
          </w:tcPr>
          <w:p w14:paraId="03E7B511" w14:textId="2EE69237" w:rsidR="001856B7" w:rsidRPr="002430CD" w:rsidRDefault="005D51B8" w:rsidP="00FC54B2">
            <w:pPr>
              <w:kinsoku w:val="0"/>
              <w:overflowPunct w:val="0"/>
              <w:spacing w:line="260" w:lineRule="exact"/>
              <w:jc w:val="center"/>
              <w:rPr>
                <w:rFonts w:eastAsia="標楷體"/>
                <w:sz w:val="20"/>
              </w:rPr>
            </w:pPr>
            <w:r>
              <w:rPr>
                <w:rFonts w:eastAsia="標楷體"/>
                <w:sz w:val="20"/>
              </w:rPr>
              <w:t>8</w:t>
            </w:r>
          </w:p>
        </w:tc>
        <w:tc>
          <w:tcPr>
            <w:tcW w:w="4320" w:type="dxa"/>
          </w:tcPr>
          <w:p w14:paraId="6B1A0765"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連結式指數股票型基金年報、所連結之境外指數股票型基金年度財務報告重要內容中譯本。</w:t>
            </w:r>
          </w:p>
        </w:tc>
        <w:tc>
          <w:tcPr>
            <w:tcW w:w="3060" w:type="dxa"/>
          </w:tcPr>
          <w:p w14:paraId="609A8CB3"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會計年度終了後二</w:t>
            </w:r>
            <w:proofErr w:type="gramStart"/>
            <w:r w:rsidRPr="002430CD">
              <w:rPr>
                <w:rFonts w:eastAsia="標楷體" w:hint="eastAsia"/>
                <w:sz w:val="20"/>
              </w:rPr>
              <w:t>個</w:t>
            </w:r>
            <w:proofErr w:type="gramEnd"/>
            <w:r w:rsidRPr="002430CD">
              <w:rPr>
                <w:rFonts w:eastAsia="標楷體" w:hint="eastAsia"/>
                <w:sz w:val="20"/>
              </w:rPr>
              <w:t>月內。</w:t>
            </w:r>
          </w:p>
        </w:tc>
        <w:tc>
          <w:tcPr>
            <w:tcW w:w="3060" w:type="dxa"/>
          </w:tcPr>
          <w:p w14:paraId="6BBDBF3F" w14:textId="03C173A2" w:rsidR="001856B7" w:rsidRPr="002430CD" w:rsidRDefault="001856B7" w:rsidP="00FC54B2">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Pr>
          <w:p w14:paraId="695EB930" w14:textId="77777777" w:rsidR="001856B7" w:rsidRPr="002430CD" w:rsidRDefault="001856B7" w:rsidP="00FC54B2">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證券投資信託基金管理辦法第</w:t>
            </w:r>
            <w:r w:rsidR="00E31113">
              <w:rPr>
                <w:rFonts w:eastAsia="標楷體" w:hint="eastAsia"/>
                <w:sz w:val="20"/>
              </w:rPr>
              <w:t>76</w:t>
            </w:r>
            <w:r w:rsidRPr="002430CD">
              <w:rPr>
                <w:rFonts w:eastAsia="標楷體" w:hint="eastAsia"/>
                <w:sz w:val="20"/>
              </w:rPr>
              <w:t>條。</w:t>
            </w:r>
          </w:p>
          <w:p w14:paraId="71F35674"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1F488F30" w14:textId="77777777" w:rsidR="001856B7" w:rsidRPr="002430CD" w:rsidRDefault="001856B7" w:rsidP="00FC54B2">
            <w:pPr>
              <w:kinsoku w:val="0"/>
              <w:overflowPunct w:val="0"/>
              <w:spacing w:line="260" w:lineRule="exact"/>
              <w:jc w:val="both"/>
              <w:rPr>
                <w:rFonts w:eastAsia="標楷體"/>
                <w:sz w:val="20"/>
              </w:rPr>
            </w:pPr>
            <w:r w:rsidRPr="002430CD">
              <w:rPr>
                <w:rFonts w:eastAsia="標楷體"/>
                <w:sz w:val="20"/>
              </w:rPr>
              <w:lastRenderedPageBreak/>
              <w:t>3.</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sidRPr="002430CD">
              <w:rPr>
                <w:rFonts w:eastAsia="標楷體"/>
                <w:sz w:val="20"/>
              </w:rPr>
              <w:t>5</w:t>
            </w:r>
            <w:r w:rsidRPr="002430CD">
              <w:rPr>
                <w:rFonts w:eastAsia="標楷體" w:hint="eastAsia"/>
                <w:sz w:val="20"/>
              </w:rPr>
              <w:t>項第</w:t>
            </w:r>
            <w:r w:rsidR="00750FE0">
              <w:rPr>
                <w:rFonts w:eastAsia="標楷體"/>
                <w:sz w:val="20"/>
              </w:rPr>
              <w:t>9</w:t>
            </w:r>
            <w:r w:rsidRPr="002430CD">
              <w:rPr>
                <w:rFonts w:eastAsia="標楷體" w:hint="eastAsia"/>
                <w:sz w:val="20"/>
              </w:rPr>
              <w:t>款。</w:t>
            </w:r>
          </w:p>
        </w:tc>
      </w:tr>
      <w:tr w:rsidR="00750FE0" w:rsidRPr="002430CD" w14:paraId="01E60FCE" w14:textId="77777777" w:rsidTr="00C408FA">
        <w:tc>
          <w:tcPr>
            <w:tcW w:w="568" w:type="dxa"/>
            <w:vAlign w:val="center"/>
          </w:tcPr>
          <w:p w14:paraId="38EC70BF" w14:textId="080C7291" w:rsidR="00750FE0" w:rsidRPr="003A4844" w:rsidRDefault="005D51B8" w:rsidP="00750FE0">
            <w:pPr>
              <w:kinsoku w:val="0"/>
              <w:overflowPunct w:val="0"/>
              <w:spacing w:line="260" w:lineRule="exact"/>
              <w:jc w:val="center"/>
              <w:rPr>
                <w:rFonts w:eastAsia="標楷體"/>
                <w:sz w:val="20"/>
              </w:rPr>
            </w:pPr>
            <w:r>
              <w:rPr>
                <w:rFonts w:eastAsia="標楷體"/>
                <w:sz w:val="20"/>
              </w:rPr>
              <w:lastRenderedPageBreak/>
              <w:t>9</w:t>
            </w:r>
          </w:p>
        </w:tc>
        <w:tc>
          <w:tcPr>
            <w:tcW w:w="4320" w:type="dxa"/>
          </w:tcPr>
          <w:p w14:paraId="61AE32AA"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060" w:type="dxa"/>
          </w:tcPr>
          <w:p w14:paraId="72DA9772"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每年</w:t>
            </w:r>
            <w:r w:rsidRPr="003A4844">
              <w:rPr>
                <w:rFonts w:eastAsia="標楷體" w:hint="eastAsia"/>
                <w:sz w:val="20"/>
              </w:rPr>
              <w:t>7</w:t>
            </w:r>
            <w:r w:rsidRPr="003A4844">
              <w:rPr>
                <w:rFonts w:eastAsia="標楷體" w:hint="eastAsia"/>
                <w:sz w:val="20"/>
              </w:rPr>
              <w:t>月</w:t>
            </w:r>
            <w:r w:rsidRPr="003A4844">
              <w:rPr>
                <w:rFonts w:eastAsia="標楷體"/>
                <w:sz w:val="20"/>
              </w:rPr>
              <w:t>第</w:t>
            </w:r>
            <w:r w:rsidRPr="003A4844">
              <w:rPr>
                <w:rFonts w:eastAsia="標楷體"/>
                <w:sz w:val="20"/>
              </w:rPr>
              <w:t>10</w:t>
            </w:r>
            <w:r w:rsidRPr="003A4844">
              <w:rPr>
                <w:rFonts w:eastAsia="標楷體" w:hint="eastAsia"/>
                <w:sz w:val="20"/>
              </w:rPr>
              <w:t>個</w:t>
            </w:r>
            <w:r w:rsidRPr="003A4844">
              <w:rPr>
                <w:rFonts w:eastAsia="標楷體"/>
                <w:sz w:val="20"/>
              </w:rPr>
              <w:t>營業日</w:t>
            </w:r>
            <w:r w:rsidRPr="003A4844">
              <w:rPr>
                <w:rFonts w:eastAsia="標楷體" w:hint="eastAsia"/>
                <w:sz w:val="20"/>
              </w:rPr>
              <w:t>前</w:t>
            </w:r>
            <w:r w:rsidRPr="003A4844">
              <w:rPr>
                <w:rFonts w:eastAsia="標楷體"/>
                <w:sz w:val="20"/>
              </w:rPr>
              <w:t>。</w:t>
            </w:r>
          </w:p>
        </w:tc>
        <w:tc>
          <w:tcPr>
            <w:tcW w:w="3060" w:type="dxa"/>
          </w:tcPr>
          <w:p w14:paraId="46F0DBA3" w14:textId="77777777" w:rsidR="00750FE0" w:rsidRPr="003A4844" w:rsidRDefault="00750FE0" w:rsidP="00C408FA">
            <w:pPr>
              <w:kinsoku w:val="0"/>
              <w:overflowPunct w:val="0"/>
              <w:spacing w:line="260" w:lineRule="exact"/>
              <w:jc w:val="both"/>
              <w:rPr>
                <w:rFonts w:eastAsia="標楷體"/>
                <w:sz w:val="20"/>
              </w:rPr>
            </w:pPr>
            <w:r w:rsidRPr="003A4844">
              <w:rPr>
                <w:rFonts w:eastAsia="標楷體" w:hint="eastAsia"/>
                <w:sz w:val="20"/>
              </w:rPr>
              <w:t>輸入「公開資訊觀測站」</w:t>
            </w:r>
            <w:proofErr w:type="gramStart"/>
            <w:r w:rsidRPr="003A4844">
              <w:rPr>
                <w:rFonts w:eastAsia="標楷體" w:hint="eastAsia"/>
                <w:sz w:val="20"/>
              </w:rPr>
              <w:t>（</w:t>
            </w:r>
            <w:proofErr w:type="gramEnd"/>
            <w:r w:rsidRPr="003A4844">
              <w:rPr>
                <w:rFonts w:eastAsia="標楷體"/>
                <w:sz w:val="20"/>
              </w:rPr>
              <w:t>sii.twse.com.tw/</w:t>
            </w:r>
            <w:r w:rsidRPr="003A4844">
              <w:rPr>
                <w:rFonts w:eastAsia="標楷體" w:hint="eastAsia"/>
                <w:sz w:val="20"/>
              </w:rPr>
              <w:t>上</w:t>
            </w:r>
            <w:r w:rsidRPr="003A4844">
              <w:rPr>
                <w:rFonts w:eastAsia="標楷體"/>
                <w:sz w:val="20"/>
              </w:rPr>
              <w:t>市</w:t>
            </w:r>
            <w:r w:rsidRPr="003A4844">
              <w:rPr>
                <w:rFonts w:eastAsia="標楷體" w:hint="eastAsia"/>
                <w:sz w:val="20"/>
              </w:rPr>
              <w:t>ETF</w:t>
            </w:r>
            <w:r w:rsidRPr="003A4844">
              <w:rPr>
                <w:rFonts w:eastAsia="標楷體" w:hint="eastAsia"/>
                <w:sz w:val="20"/>
              </w:rPr>
              <w:t>僑外投資持股情形申報作業</w:t>
            </w:r>
            <w:proofErr w:type="gramStart"/>
            <w:r w:rsidRPr="003A4844">
              <w:rPr>
                <w:rFonts w:eastAsia="標楷體" w:hint="eastAsia"/>
                <w:sz w:val="20"/>
              </w:rPr>
              <w:t>）</w:t>
            </w:r>
            <w:proofErr w:type="gramEnd"/>
            <w:r w:rsidRPr="003A4844">
              <w:rPr>
                <w:rFonts w:eastAsia="標楷體" w:hint="eastAsia"/>
                <w:sz w:val="20"/>
              </w:rPr>
              <w:t>。</w:t>
            </w:r>
          </w:p>
        </w:tc>
        <w:tc>
          <w:tcPr>
            <w:tcW w:w="3006" w:type="dxa"/>
            <w:vAlign w:val="center"/>
          </w:tcPr>
          <w:p w14:paraId="2126D35C"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5</w:t>
            </w:r>
            <w:r w:rsidRPr="003A4844">
              <w:rPr>
                <w:rFonts w:eastAsia="標楷體" w:hint="eastAsia"/>
                <w:sz w:val="20"/>
              </w:rPr>
              <w:t>項第</w:t>
            </w:r>
            <w:r w:rsidRPr="003A4844">
              <w:rPr>
                <w:rFonts w:eastAsia="標楷體" w:hint="eastAsia"/>
                <w:sz w:val="20"/>
              </w:rPr>
              <w:t>8</w:t>
            </w:r>
            <w:r w:rsidRPr="003A4844">
              <w:rPr>
                <w:rFonts w:eastAsia="標楷體" w:hint="eastAsia"/>
                <w:sz w:val="20"/>
              </w:rPr>
              <w:t>款。</w:t>
            </w:r>
          </w:p>
          <w:p w14:paraId="69872D69" w14:textId="77777777" w:rsidR="00750FE0" w:rsidRPr="003A4844" w:rsidRDefault="00750FE0" w:rsidP="00750FE0">
            <w:pPr>
              <w:kinsoku w:val="0"/>
              <w:overflowPunct w:val="0"/>
              <w:spacing w:line="260" w:lineRule="exact"/>
              <w:ind w:left="148" w:hanging="148"/>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C408FA" w:rsidRPr="002430CD" w14:paraId="3F35109B" w14:textId="77777777" w:rsidTr="004E2D57">
        <w:tc>
          <w:tcPr>
            <w:tcW w:w="568" w:type="dxa"/>
            <w:vAlign w:val="center"/>
          </w:tcPr>
          <w:p w14:paraId="529D973F" w14:textId="02DCAB12" w:rsidR="00C408FA" w:rsidRDefault="00C408FA" w:rsidP="00C408FA">
            <w:pPr>
              <w:kinsoku w:val="0"/>
              <w:overflowPunct w:val="0"/>
              <w:spacing w:line="260" w:lineRule="exact"/>
              <w:jc w:val="center"/>
              <w:rPr>
                <w:rFonts w:eastAsia="標楷體"/>
                <w:sz w:val="20"/>
              </w:rPr>
            </w:pPr>
            <w:r>
              <w:rPr>
                <w:rFonts w:eastAsia="標楷體" w:hint="eastAsia"/>
                <w:sz w:val="20"/>
              </w:rPr>
              <w:t>1</w:t>
            </w:r>
            <w:r>
              <w:rPr>
                <w:rFonts w:eastAsia="標楷體"/>
                <w:sz w:val="20"/>
              </w:rPr>
              <w:t>0</w:t>
            </w:r>
          </w:p>
        </w:tc>
        <w:tc>
          <w:tcPr>
            <w:tcW w:w="4320" w:type="dxa"/>
          </w:tcPr>
          <w:p w14:paraId="02C028BA" w14:textId="314DE498" w:rsidR="00C408FA" w:rsidRPr="003A4844" w:rsidRDefault="00C408FA">
            <w:pPr>
              <w:kinsoku w:val="0"/>
              <w:overflowPunct w:val="0"/>
              <w:spacing w:line="260" w:lineRule="exact"/>
              <w:jc w:val="both"/>
              <w:rPr>
                <w:rFonts w:eastAsia="標楷體"/>
                <w:sz w:val="20"/>
              </w:rPr>
            </w:pPr>
            <w:r w:rsidRPr="0032441A">
              <w:rPr>
                <w:rFonts w:eastAsia="標楷體" w:hint="eastAsia"/>
                <w:sz w:val="20"/>
              </w:rPr>
              <w:t>申購買回清單資訊</w:t>
            </w:r>
          </w:p>
        </w:tc>
        <w:tc>
          <w:tcPr>
            <w:tcW w:w="3060" w:type="dxa"/>
          </w:tcPr>
          <w:p w14:paraId="20E71D12" w14:textId="14476E9E" w:rsidR="00C408FA" w:rsidRPr="003A4844" w:rsidRDefault="00C408FA">
            <w:pPr>
              <w:kinsoku w:val="0"/>
              <w:overflowPunct w:val="0"/>
              <w:spacing w:line="260" w:lineRule="exact"/>
              <w:jc w:val="both"/>
              <w:rPr>
                <w:rFonts w:eastAsia="標楷體"/>
                <w:sz w:val="20"/>
              </w:rPr>
            </w:pPr>
            <w:r w:rsidRPr="0032441A">
              <w:rPr>
                <w:rFonts w:eastAsia="標楷體" w:hint="eastAsia"/>
                <w:sz w:val="20"/>
              </w:rPr>
              <w:t>每營業日結算完成基金淨資產價值後</w:t>
            </w:r>
            <w:r>
              <w:rPr>
                <w:rFonts w:eastAsia="標楷體" w:hint="eastAsia"/>
                <w:sz w:val="20"/>
              </w:rPr>
              <w:t>。</w:t>
            </w:r>
            <w:proofErr w:type="gramStart"/>
            <w:r w:rsidRPr="0032441A">
              <w:rPr>
                <w:rFonts w:eastAsia="標楷體" w:hint="eastAsia"/>
                <w:sz w:val="20"/>
              </w:rPr>
              <w:t>惟</w:t>
            </w:r>
            <w:proofErr w:type="gramEnd"/>
            <w:r w:rsidRPr="0032441A">
              <w:rPr>
                <w:rFonts w:eastAsia="標楷體" w:hint="eastAsia"/>
                <w:sz w:val="20"/>
              </w:rPr>
              <w:t>首次揭露日為受益憑證上市掛牌日之前一營業日。如有不可抗力情事，前述揭露</w:t>
            </w:r>
            <w:proofErr w:type="gramStart"/>
            <w:r w:rsidRPr="0032441A">
              <w:rPr>
                <w:rFonts w:eastAsia="標楷體" w:hint="eastAsia"/>
                <w:sz w:val="20"/>
              </w:rPr>
              <w:t>時間均得為</w:t>
            </w:r>
            <w:proofErr w:type="gramEnd"/>
            <w:r w:rsidRPr="0032441A">
              <w:rPr>
                <w:rFonts w:eastAsia="標楷體" w:hint="eastAsia"/>
                <w:sz w:val="20"/>
              </w:rPr>
              <w:t>次一營業日開盤前。</w:t>
            </w:r>
          </w:p>
        </w:tc>
        <w:tc>
          <w:tcPr>
            <w:tcW w:w="3060" w:type="dxa"/>
          </w:tcPr>
          <w:p w14:paraId="5D53098A" w14:textId="136B5D3F" w:rsidR="00C408FA" w:rsidRPr="003A4844" w:rsidRDefault="00C408FA">
            <w:pPr>
              <w:kinsoku w:val="0"/>
              <w:overflowPunct w:val="0"/>
              <w:spacing w:line="260" w:lineRule="exact"/>
              <w:jc w:val="both"/>
              <w:rPr>
                <w:rFonts w:eastAsia="標楷體"/>
                <w:sz w:val="20"/>
              </w:rPr>
            </w:pPr>
            <w:r w:rsidRPr="0032441A">
              <w:rPr>
                <w:rFonts w:eastAsia="標楷體" w:hint="eastAsia"/>
                <w:sz w:val="20"/>
              </w:rPr>
              <w:t>於證券投資信託事業或期貨信託事業網站揭露基金次一營業日申購買回相關參考數據、資料及投資組合之內容。</w:t>
            </w:r>
          </w:p>
        </w:tc>
        <w:tc>
          <w:tcPr>
            <w:tcW w:w="3006" w:type="dxa"/>
          </w:tcPr>
          <w:p w14:paraId="55A1E758" w14:textId="18E4F60F" w:rsidR="00C408FA" w:rsidRPr="003A4844" w:rsidRDefault="00C408FA">
            <w:pPr>
              <w:kinsoku w:val="0"/>
              <w:overflowPunct w:val="0"/>
              <w:spacing w:line="260" w:lineRule="exact"/>
              <w:ind w:left="148" w:hanging="148"/>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w:t>
            </w:r>
            <w:r>
              <w:rPr>
                <w:rFonts w:eastAsia="標楷體" w:hint="eastAsia"/>
                <w:sz w:val="20"/>
              </w:rPr>
              <w:t>之</w:t>
            </w:r>
            <w:r>
              <w:rPr>
                <w:rFonts w:eastAsia="標楷體" w:hint="eastAsia"/>
                <w:sz w:val="20"/>
              </w:rPr>
              <w:t>6</w:t>
            </w:r>
            <w:r w:rsidRPr="002430CD">
              <w:rPr>
                <w:rFonts w:eastAsia="標楷體" w:hint="eastAsia"/>
                <w:sz w:val="20"/>
              </w:rPr>
              <w:t>。</w:t>
            </w:r>
          </w:p>
        </w:tc>
      </w:tr>
    </w:tbl>
    <w:p w14:paraId="71F91292" w14:textId="77777777" w:rsidR="00475F96" w:rsidRPr="002430CD" w:rsidRDefault="00475F96" w:rsidP="00475F96">
      <w:pPr>
        <w:spacing w:line="260" w:lineRule="exact"/>
        <w:ind w:left="240"/>
        <w:jc w:val="both"/>
        <w:rPr>
          <w:rFonts w:eastAsia="標楷體"/>
          <w:sz w:val="20"/>
        </w:rPr>
      </w:pPr>
    </w:p>
    <w:p w14:paraId="0856C26E" w14:textId="3870A797" w:rsidR="00475F96" w:rsidRPr="002430CD" w:rsidRDefault="00475F96" w:rsidP="002D10DD">
      <w:pPr>
        <w:spacing w:line="400" w:lineRule="exact"/>
        <w:ind w:left="238"/>
        <w:jc w:val="center"/>
        <w:rPr>
          <w:rFonts w:eastAsia="標楷體"/>
          <w:sz w:val="20"/>
        </w:rPr>
      </w:pPr>
      <w:r w:rsidRPr="002430CD">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2D10DD" w:rsidRPr="002430CD" w14:paraId="3CF5F82A" w14:textId="77777777" w:rsidTr="002D10DD">
        <w:trPr>
          <w:trHeight w:val="857"/>
          <w:tblHeader/>
        </w:trPr>
        <w:tc>
          <w:tcPr>
            <w:tcW w:w="14286" w:type="dxa"/>
            <w:gridSpan w:val="5"/>
            <w:tcBorders>
              <w:top w:val="nil"/>
              <w:left w:val="nil"/>
              <w:bottom w:val="nil"/>
              <w:right w:val="nil"/>
            </w:tcBorders>
            <w:vAlign w:val="center"/>
          </w:tcPr>
          <w:p w14:paraId="4C66AD6F" w14:textId="77777777" w:rsidR="002D10DD" w:rsidRPr="002D10DD" w:rsidRDefault="002D10DD" w:rsidP="002D10DD">
            <w:pPr>
              <w:spacing w:line="400" w:lineRule="exact"/>
              <w:jc w:val="center"/>
              <w:rPr>
                <w:rFonts w:eastAsia="標楷體"/>
                <w:b/>
                <w:sz w:val="40"/>
              </w:rPr>
            </w:pPr>
            <w:r w:rsidRPr="002D10DD">
              <w:rPr>
                <w:rFonts w:eastAsia="標楷體" w:hint="eastAsia"/>
                <w:b/>
                <w:sz w:val="40"/>
              </w:rPr>
              <w:lastRenderedPageBreak/>
              <w:t>上市有價證券發行人應辦業務事項一覽表</w:t>
            </w:r>
          </w:p>
          <w:p w14:paraId="1FCAAA5A" w14:textId="0FB92254" w:rsidR="002D10DD" w:rsidRPr="002D10DD" w:rsidRDefault="002D10DD" w:rsidP="002D10DD">
            <w:pPr>
              <w:spacing w:line="400" w:lineRule="exact"/>
              <w:rPr>
                <w:rFonts w:ascii="標楷體" w:eastAsia="標楷體" w:hAnsi="標楷體"/>
                <w:sz w:val="20"/>
                <w:szCs w:val="20"/>
              </w:rPr>
            </w:pPr>
            <w:r w:rsidRPr="002D10DD">
              <w:rPr>
                <w:rFonts w:eastAsia="標楷體" w:hint="eastAsia"/>
                <w:sz w:val="20"/>
                <w:szCs w:val="20"/>
              </w:rPr>
              <w:t>叁之一、證券投資信託事業或期貨信託事業發行之連結式指數股票型證券投資信託基金（以下簡稱連結式指數股票型基金）</w:t>
            </w:r>
          </w:p>
        </w:tc>
      </w:tr>
      <w:tr w:rsidR="001D0E04" w:rsidRPr="002430CD" w14:paraId="61334D75" w14:textId="77777777" w:rsidTr="002D10DD">
        <w:trPr>
          <w:tblHeader/>
        </w:trPr>
        <w:tc>
          <w:tcPr>
            <w:tcW w:w="4888" w:type="dxa"/>
            <w:gridSpan w:val="2"/>
            <w:tcBorders>
              <w:top w:val="nil"/>
              <w:left w:val="nil"/>
              <w:bottom w:val="single" w:sz="4" w:space="0" w:color="auto"/>
              <w:right w:val="nil"/>
            </w:tcBorders>
            <w:vAlign w:val="center"/>
          </w:tcPr>
          <w:p w14:paraId="6B6101EC" w14:textId="6298D86A" w:rsidR="001D0E04" w:rsidRPr="002430CD" w:rsidRDefault="002D10DD" w:rsidP="002D10DD">
            <w:pPr>
              <w:kinsoku w:val="0"/>
              <w:overflowPunct w:val="0"/>
              <w:spacing w:line="260" w:lineRule="exact"/>
              <w:ind w:leftChars="100" w:left="240"/>
              <w:rPr>
                <w:rFonts w:eastAsia="標楷體"/>
                <w:sz w:val="20"/>
              </w:rPr>
            </w:pPr>
            <w:r>
              <w:rPr>
                <w:rFonts w:eastAsia="標楷體" w:hint="eastAsia"/>
                <w:sz w:val="20"/>
              </w:rPr>
              <w:t>四</w:t>
            </w:r>
            <w:r w:rsidR="001D0E04">
              <w:rPr>
                <w:rFonts w:eastAsia="標楷體" w:hint="eastAsia"/>
                <w:sz w:val="20"/>
              </w:rPr>
              <w:t>、</w:t>
            </w:r>
            <w:r w:rsidR="001D0E04"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20B880D6" w14:textId="30824122" w:rsidR="001D0E04" w:rsidRPr="002430CD" w:rsidRDefault="001D0E04" w:rsidP="002D10DD">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1D0E04" w:rsidRPr="002430CD" w14:paraId="488D2F57" w14:textId="77777777" w:rsidTr="002D10DD">
        <w:trPr>
          <w:tblHeader/>
        </w:trPr>
        <w:tc>
          <w:tcPr>
            <w:tcW w:w="568" w:type="dxa"/>
            <w:tcBorders>
              <w:top w:val="single" w:sz="4" w:space="0" w:color="auto"/>
            </w:tcBorders>
            <w:vAlign w:val="center"/>
          </w:tcPr>
          <w:p w14:paraId="036D99B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vAlign w:val="center"/>
          </w:tcPr>
          <w:p w14:paraId="1EAE5A8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tcBorders>
            <w:vAlign w:val="center"/>
          </w:tcPr>
          <w:p w14:paraId="21D368C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vAlign w:val="center"/>
          </w:tcPr>
          <w:p w14:paraId="46674035"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tcBorders>
            <w:vAlign w:val="center"/>
          </w:tcPr>
          <w:p w14:paraId="021707A6" w14:textId="77777777" w:rsidR="001D0E04" w:rsidRPr="002430CD" w:rsidRDefault="001D0E04" w:rsidP="001D0E04">
            <w:pPr>
              <w:kinsoku w:val="0"/>
              <w:overflowPunct w:val="0"/>
              <w:spacing w:line="260" w:lineRule="exact"/>
              <w:jc w:val="center"/>
              <w:rPr>
                <w:rFonts w:eastAsia="標楷體"/>
                <w:sz w:val="20"/>
              </w:rPr>
            </w:pPr>
            <w:r w:rsidRPr="002430CD">
              <w:rPr>
                <w:rFonts w:eastAsia="標楷體" w:hint="eastAsia"/>
                <w:sz w:val="20"/>
              </w:rPr>
              <w:t>法　　令　　依　　據</w:t>
            </w:r>
          </w:p>
        </w:tc>
      </w:tr>
      <w:tr w:rsidR="001D0E04" w:rsidRPr="002430CD" w14:paraId="7F9E0265" w14:textId="77777777" w:rsidTr="003A4844">
        <w:tc>
          <w:tcPr>
            <w:tcW w:w="568" w:type="dxa"/>
            <w:vAlign w:val="center"/>
          </w:tcPr>
          <w:p w14:paraId="6B5DF3BF"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sz w:val="20"/>
              </w:rPr>
              <w:t>1</w:t>
            </w:r>
          </w:p>
        </w:tc>
        <w:tc>
          <w:tcPr>
            <w:tcW w:w="4320" w:type="dxa"/>
            <w:vAlign w:val="center"/>
          </w:tcPr>
          <w:p w14:paraId="0E5CE0BF" w14:textId="77777777" w:rsidR="001D0E04" w:rsidRPr="003A4844" w:rsidRDefault="001D0E04" w:rsidP="001D0E04">
            <w:pPr>
              <w:pStyle w:val="a8"/>
              <w:wordWrap/>
              <w:spacing w:line="260" w:lineRule="exact"/>
              <w:jc w:val="both"/>
            </w:pPr>
            <w:r w:rsidRPr="003A4844">
              <w:rPr>
                <w:rFonts w:hint="eastAsia"/>
              </w:rPr>
              <w:t>初次掛牌者應先行申報指數股票型基金之基本資料暨上市掛牌前可算得最近一營業日之每受益權單位淨資產價值、受益權單位總數及基金淨資產價值。</w:t>
            </w:r>
          </w:p>
        </w:tc>
        <w:tc>
          <w:tcPr>
            <w:tcW w:w="3240" w:type="dxa"/>
            <w:vAlign w:val="center"/>
          </w:tcPr>
          <w:p w14:paraId="1C26CAB1" w14:textId="77777777" w:rsidR="001D0E04" w:rsidRPr="003A4844" w:rsidRDefault="001D0E04" w:rsidP="001D0E04">
            <w:pPr>
              <w:pStyle w:val="a8"/>
              <w:wordWrap/>
              <w:spacing w:line="260" w:lineRule="exact"/>
              <w:jc w:val="both"/>
            </w:pPr>
            <w:r w:rsidRPr="003A4844">
              <w:rPr>
                <w:rFonts w:hint="eastAsia"/>
              </w:rPr>
              <w:t>上市掛牌前一日。</w:t>
            </w:r>
          </w:p>
        </w:tc>
        <w:tc>
          <w:tcPr>
            <w:tcW w:w="3060" w:type="dxa"/>
            <w:vAlign w:val="center"/>
          </w:tcPr>
          <w:p w14:paraId="173AB0D6" w14:textId="77777777" w:rsidR="001D0E04" w:rsidRPr="003A4844" w:rsidRDefault="001D0E04" w:rsidP="001D0E04">
            <w:pPr>
              <w:pStyle w:val="a8"/>
              <w:wordWrap/>
              <w:spacing w:line="260" w:lineRule="exact"/>
              <w:jc w:val="both"/>
            </w:pPr>
            <w:r w:rsidRPr="003A4844">
              <w:rPr>
                <w:rFonts w:hint="eastAsia"/>
              </w:rPr>
              <w:t>透過網際網路連線方式向本公司申報。</w:t>
            </w:r>
          </w:p>
        </w:tc>
        <w:tc>
          <w:tcPr>
            <w:tcW w:w="3098" w:type="dxa"/>
            <w:vAlign w:val="center"/>
          </w:tcPr>
          <w:p w14:paraId="419EAEA0"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1</w:t>
            </w:r>
            <w:r w:rsidRPr="003A4844">
              <w:rPr>
                <w:rFonts w:eastAsia="標楷體" w:hint="eastAsia"/>
                <w:sz w:val="20"/>
              </w:rPr>
              <w:t>款。</w:t>
            </w:r>
          </w:p>
        </w:tc>
      </w:tr>
      <w:tr w:rsidR="001D0E04" w:rsidRPr="002430CD" w14:paraId="569E68FC" w14:textId="77777777" w:rsidTr="003A4844">
        <w:tc>
          <w:tcPr>
            <w:tcW w:w="568" w:type="dxa"/>
            <w:vAlign w:val="center"/>
          </w:tcPr>
          <w:p w14:paraId="6BCEC776" w14:textId="77777777" w:rsidR="001D0E04" w:rsidRPr="003A4844" w:rsidRDefault="001D0E04" w:rsidP="001D0E04">
            <w:pPr>
              <w:kinsoku w:val="0"/>
              <w:overflowPunct w:val="0"/>
              <w:spacing w:line="260" w:lineRule="exact"/>
              <w:jc w:val="center"/>
              <w:rPr>
                <w:rFonts w:eastAsia="標楷體"/>
                <w:sz w:val="20"/>
              </w:rPr>
            </w:pPr>
            <w:r w:rsidRPr="003A4844">
              <w:rPr>
                <w:rFonts w:eastAsia="標楷體" w:hint="eastAsia"/>
                <w:sz w:val="20"/>
              </w:rPr>
              <w:t>2</w:t>
            </w:r>
          </w:p>
        </w:tc>
        <w:tc>
          <w:tcPr>
            <w:tcW w:w="4320" w:type="dxa"/>
            <w:vAlign w:val="center"/>
          </w:tcPr>
          <w:p w14:paraId="76C6F3EC" w14:textId="77777777" w:rsidR="001D0E04" w:rsidRPr="003A4844" w:rsidRDefault="001D0E04" w:rsidP="001D0E04">
            <w:pPr>
              <w:kinsoku w:val="0"/>
              <w:overflowPunct w:val="0"/>
              <w:spacing w:line="260" w:lineRule="exact"/>
              <w:ind w:left="92" w:hanging="92"/>
              <w:jc w:val="both"/>
              <w:rPr>
                <w:rFonts w:eastAsia="標楷體"/>
                <w:sz w:val="20"/>
              </w:rPr>
            </w:pPr>
            <w:r w:rsidRPr="003A4844">
              <w:rPr>
                <w:rFonts w:eastAsia="標楷體"/>
                <w:sz w:val="20"/>
              </w:rPr>
              <w:t>僑外</w:t>
            </w:r>
            <w:r w:rsidRPr="003A4844">
              <w:rPr>
                <w:rFonts w:eastAsia="標楷體" w:hint="eastAsia"/>
                <w:sz w:val="20"/>
              </w:rPr>
              <w:t>及</w:t>
            </w:r>
            <w:r w:rsidRPr="003A4844">
              <w:rPr>
                <w:rFonts w:eastAsia="標楷體"/>
                <w:sz w:val="20"/>
              </w:rPr>
              <w:t>大陸地區</w:t>
            </w:r>
            <w:r w:rsidRPr="003A4844">
              <w:rPr>
                <w:rFonts w:eastAsia="標楷體" w:hint="eastAsia"/>
                <w:sz w:val="20"/>
              </w:rPr>
              <w:t>投</w:t>
            </w:r>
            <w:r w:rsidRPr="003A4844">
              <w:rPr>
                <w:rFonts w:eastAsia="標楷體"/>
                <w:sz w:val="20"/>
              </w:rPr>
              <w:t>資</w:t>
            </w:r>
            <w:r w:rsidRPr="003A4844">
              <w:rPr>
                <w:rFonts w:eastAsia="標楷體" w:hint="eastAsia"/>
                <w:sz w:val="20"/>
              </w:rPr>
              <w:t>人</w:t>
            </w:r>
            <w:r w:rsidRPr="003A4844">
              <w:rPr>
                <w:rFonts w:eastAsia="標楷體"/>
                <w:sz w:val="20"/>
              </w:rPr>
              <w:t>投資</w:t>
            </w:r>
            <w:r w:rsidRPr="003A4844">
              <w:rPr>
                <w:rFonts w:eastAsia="標楷體" w:hint="eastAsia"/>
                <w:sz w:val="20"/>
              </w:rPr>
              <w:t>持有情形。</w:t>
            </w:r>
          </w:p>
        </w:tc>
        <w:tc>
          <w:tcPr>
            <w:tcW w:w="3240" w:type="dxa"/>
            <w:vAlign w:val="center"/>
          </w:tcPr>
          <w:p w14:paraId="4988A0E4" w14:textId="77777777" w:rsidR="001D0E04" w:rsidRPr="003A4844" w:rsidRDefault="001D0E04" w:rsidP="001D0E04">
            <w:pPr>
              <w:pStyle w:val="a8"/>
              <w:wordWrap/>
              <w:spacing w:line="260" w:lineRule="exact"/>
              <w:jc w:val="both"/>
            </w:pPr>
            <w:r w:rsidRPr="003A4844">
              <w:rPr>
                <w:rFonts w:hint="eastAsia"/>
              </w:rPr>
              <w:t>上市掛</w:t>
            </w:r>
            <w:r w:rsidRPr="003A4844">
              <w:t>牌日後</w:t>
            </w:r>
            <w:r w:rsidRPr="003A4844">
              <w:rPr>
                <w:rFonts w:hint="eastAsia"/>
              </w:rPr>
              <w:t>5</w:t>
            </w:r>
            <w:r w:rsidRPr="003A4844">
              <w:rPr>
                <w:rFonts w:hint="eastAsia"/>
              </w:rPr>
              <w:t>個</w:t>
            </w:r>
            <w:r w:rsidRPr="003A4844">
              <w:t>營業日內。</w:t>
            </w:r>
          </w:p>
        </w:tc>
        <w:tc>
          <w:tcPr>
            <w:tcW w:w="3060" w:type="dxa"/>
            <w:vAlign w:val="center"/>
          </w:tcPr>
          <w:p w14:paraId="199123EC" w14:textId="77777777" w:rsidR="001D0E04" w:rsidRPr="003A4844" w:rsidRDefault="001D0E04" w:rsidP="001D0E04">
            <w:pPr>
              <w:pStyle w:val="a8"/>
              <w:wordWrap/>
              <w:spacing w:line="260" w:lineRule="exact"/>
              <w:jc w:val="both"/>
            </w:pPr>
            <w:r w:rsidRPr="003A4844">
              <w:rPr>
                <w:rFonts w:hint="eastAsia"/>
              </w:rPr>
              <w:t>輸入「公開資訊觀測站」</w:t>
            </w:r>
            <w:proofErr w:type="gramStart"/>
            <w:r w:rsidRPr="003A4844">
              <w:rPr>
                <w:rFonts w:hint="eastAsia"/>
              </w:rPr>
              <w:t>（</w:t>
            </w:r>
            <w:proofErr w:type="gramEnd"/>
            <w:r w:rsidRPr="003A4844">
              <w:t>sii.twse.com.tw/</w:t>
            </w:r>
            <w:r w:rsidRPr="003A4844">
              <w:rPr>
                <w:rFonts w:hint="eastAsia"/>
              </w:rPr>
              <w:t>上</w:t>
            </w:r>
            <w:r w:rsidRPr="003A4844">
              <w:t>市</w:t>
            </w:r>
            <w:r w:rsidRPr="003A4844">
              <w:rPr>
                <w:rFonts w:hint="eastAsia"/>
              </w:rPr>
              <w:t>ETF</w:t>
            </w:r>
            <w:r w:rsidRPr="003A4844">
              <w:rPr>
                <w:rFonts w:hint="eastAsia"/>
              </w:rPr>
              <w:t>僑外投資持股情形申報作業</w:t>
            </w:r>
            <w:proofErr w:type="gramStart"/>
            <w:r w:rsidRPr="003A4844">
              <w:rPr>
                <w:rFonts w:hint="eastAsia"/>
              </w:rPr>
              <w:t>）</w:t>
            </w:r>
            <w:proofErr w:type="gramEnd"/>
            <w:r w:rsidRPr="003A4844">
              <w:rPr>
                <w:rFonts w:hint="eastAsia"/>
              </w:rPr>
              <w:t>。</w:t>
            </w:r>
          </w:p>
        </w:tc>
        <w:tc>
          <w:tcPr>
            <w:tcW w:w="3098" w:type="dxa"/>
            <w:vAlign w:val="center"/>
          </w:tcPr>
          <w:p w14:paraId="701BC715" w14:textId="77777777" w:rsidR="001D0E04" w:rsidRPr="003A4844" w:rsidRDefault="001D0E04" w:rsidP="001D0E04">
            <w:pPr>
              <w:kinsoku w:val="0"/>
              <w:overflowPunct w:val="0"/>
              <w:spacing w:line="260" w:lineRule="exact"/>
              <w:ind w:left="148" w:hanging="148"/>
              <w:jc w:val="both"/>
              <w:rPr>
                <w:rFonts w:eastAsia="標楷體"/>
                <w:sz w:val="20"/>
              </w:rPr>
            </w:pPr>
            <w:r w:rsidRPr="003A4844">
              <w:rPr>
                <w:rFonts w:eastAsia="標楷體" w:hint="eastAsia"/>
                <w:sz w:val="20"/>
              </w:rPr>
              <w:t>1.</w:t>
            </w:r>
            <w:r w:rsidRPr="003A4844">
              <w:rPr>
                <w:rFonts w:eastAsia="標楷體" w:hint="eastAsia"/>
                <w:sz w:val="20"/>
              </w:rPr>
              <w:t>本公司對有價證券上市公司及境外指數股票型基金上市之境外基金機構資訊申報作業辦法第</w:t>
            </w:r>
            <w:r w:rsidRPr="003A4844">
              <w:rPr>
                <w:rFonts w:eastAsia="標楷體" w:hint="eastAsia"/>
                <w:sz w:val="20"/>
              </w:rPr>
              <w:t>3</w:t>
            </w:r>
            <w:r w:rsidRPr="003A4844">
              <w:rPr>
                <w:rFonts w:eastAsia="標楷體" w:hint="eastAsia"/>
                <w:sz w:val="20"/>
              </w:rPr>
              <w:t>條第</w:t>
            </w:r>
            <w:r w:rsidRPr="003A4844">
              <w:rPr>
                <w:rFonts w:eastAsia="標楷體"/>
                <w:sz w:val="20"/>
              </w:rPr>
              <w:t>10</w:t>
            </w:r>
            <w:r w:rsidRPr="003A4844">
              <w:rPr>
                <w:rFonts w:eastAsia="標楷體" w:hint="eastAsia"/>
                <w:sz w:val="20"/>
              </w:rPr>
              <w:t>項第</w:t>
            </w:r>
            <w:r w:rsidRPr="003A4844">
              <w:rPr>
                <w:rFonts w:eastAsia="標楷體" w:hint="eastAsia"/>
                <w:sz w:val="20"/>
              </w:rPr>
              <w:t>2</w:t>
            </w:r>
            <w:r w:rsidRPr="003A4844">
              <w:rPr>
                <w:rFonts w:eastAsia="標楷體" w:hint="eastAsia"/>
                <w:sz w:val="20"/>
              </w:rPr>
              <w:t>款。</w:t>
            </w:r>
          </w:p>
          <w:p w14:paraId="74B1733A" w14:textId="77777777" w:rsidR="001D0E04" w:rsidRPr="003A4844" w:rsidRDefault="001D0E04" w:rsidP="001D0E04">
            <w:pPr>
              <w:kinsoku w:val="0"/>
              <w:overflowPunct w:val="0"/>
              <w:spacing w:line="260" w:lineRule="exact"/>
              <w:jc w:val="both"/>
              <w:rPr>
                <w:rFonts w:eastAsia="標楷體"/>
                <w:sz w:val="20"/>
              </w:rPr>
            </w:pPr>
            <w:r w:rsidRPr="003A4844">
              <w:rPr>
                <w:rFonts w:eastAsia="標楷體" w:hint="eastAsia"/>
                <w:sz w:val="20"/>
              </w:rPr>
              <w:t>2.</w:t>
            </w:r>
            <w:r w:rsidRPr="003A4844">
              <w:rPr>
                <w:rFonts w:eastAsia="標楷體"/>
                <w:sz w:val="20"/>
              </w:rPr>
              <w:t>1</w:t>
            </w:r>
            <w:r w:rsidRPr="003A4844">
              <w:rPr>
                <w:rFonts w:eastAsia="標楷體" w:hint="eastAsia"/>
                <w:sz w:val="20"/>
              </w:rPr>
              <w:t>08.7.2.</w:t>
            </w:r>
            <w:proofErr w:type="gramStart"/>
            <w:r w:rsidRPr="003A4844">
              <w:rPr>
                <w:rFonts w:eastAsia="標楷體"/>
                <w:sz w:val="20"/>
              </w:rPr>
              <w:t>臺證交字</w:t>
            </w:r>
            <w:r w:rsidRPr="003A4844">
              <w:rPr>
                <w:rFonts w:eastAsia="標楷體" w:hint="eastAsia"/>
                <w:sz w:val="20"/>
              </w:rPr>
              <w:t>第</w:t>
            </w:r>
            <w:r w:rsidRPr="003A4844">
              <w:rPr>
                <w:rFonts w:eastAsia="標楷體"/>
                <w:sz w:val="20"/>
              </w:rPr>
              <w:t>10800112711</w:t>
            </w:r>
            <w:r w:rsidRPr="003A4844">
              <w:rPr>
                <w:rFonts w:eastAsia="標楷體"/>
                <w:sz w:val="20"/>
              </w:rPr>
              <w:t>號</w:t>
            </w:r>
            <w:proofErr w:type="gramEnd"/>
            <w:r w:rsidRPr="003A4844">
              <w:rPr>
                <w:rFonts w:eastAsia="標楷體" w:hint="eastAsia"/>
                <w:sz w:val="20"/>
              </w:rPr>
              <w:t>函</w:t>
            </w:r>
            <w:r w:rsidRPr="003A4844">
              <w:rPr>
                <w:rFonts w:eastAsia="標楷體"/>
                <w:sz w:val="20"/>
              </w:rPr>
              <w:t>。</w:t>
            </w:r>
          </w:p>
        </w:tc>
      </w:tr>
      <w:tr w:rsidR="001D0E04" w:rsidRPr="002430CD" w14:paraId="0110F25E" w14:textId="77777777" w:rsidTr="00750FE0">
        <w:tc>
          <w:tcPr>
            <w:tcW w:w="568" w:type="dxa"/>
            <w:vAlign w:val="center"/>
          </w:tcPr>
          <w:p w14:paraId="162E8190" w14:textId="77777777" w:rsidR="001D0E04" w:rsidRPr="00750FE0" w:rsidRDefault="001D0E04" w:rsidP="001D0E04">
            <w:pPr>
              <w:kinsoku w:val="0"/>
              <w:overflowPunct w:val="0"/>
              <w:spacing w:line="260" w:lineRule="exact"/>
              <w:jc w:val="center"/>
              <w:rPr>
                <w:rFonts w:eastAsia="標楷體"/>
                <w:sz w:val="20"/>
              </w:rPr>
            </w:pPr>
            <w:r>
              <w:rPr>
                <w:rFonts w:eastAsia="標楷體"/>
                <w:sz w:val="20"/>
              </w:rPr>
              <w:t>3</w:t>
            </w:r>
          </w:p>
        </w:tc>
        <w:tc>
          <w:tcPr>
            <w:tcW w:w="4320" w:type="dxa"/>
          </w:tcPr>
          <w:p w14:paraId="112D2803"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C64C57F" w14:textId="77777777" w:rsidR="001D0E04" w:rsidRPr="002430CD" w:rsidRDefault="001D0E04" w:rsidP="001D0E04">
            <w:pPr>
              <w:kinsoku w:val="0"/>
              <w:overflowPunct w:val="0"/>
              <w:spacing w:line="260" w:lineRule="exact"/>
              <w:jc w:val="both"/>
              <w:rPr>
                <w:rFonts w:eastAsia="標楷體"/>
                <w:sz w:val="20"/>
              </w:rPr>
            </w:pPr>
          </w:p>
          <w:p w14:paraId="10F95AC7" w14:textId="77777777" w:rsidR="001D0E04" w:rsidRPr="002430CD" w:rsidRDefault="001D0E04" w:rsidP="001D0E04">
            <w:pPr>
              <w:kinsoku w:val="0"/>
              <w:overflowPunct w:val="0"/>
              <w:spacing w:line="260" w:lineRule="exact"/>
              <w:jc w:val="both"/>
              <w:rPr>
                <w:rFonts w:eastAsia="標楷體"/>
                <w:sz w:val="20"/>
              </w:rPr>
            </w:pPr>
          </w:p>
          <w:p w14:paraId="491C3C44" w14:textId="77777777" w:rsidR="001D0E04" w:rsidRPr="002430CD" w:rsidRDefault="001D0E04" w:rsidP="001D0E04">
            <w:pPr>
              <w:kinsoku w:val="0"/>
              <w:overflowPunct w:val="0"/>
              <w:spacing w:line="260" w:lineRule="exact"/>
              <w:jc w:val="both"/>
              <w:rPr>
                <w:rFonts w:eastAsia="標楷體"/>
                <w:sz w:val="20"/>
              </w:rPr>
            </w:pPr>
          </w:p>
          <w:p w14:paraId="5B40CA7A" w14:textId="77777777" w:rsidR="001D0E04" w:rsidRPr="002430CD" w:rsidRDefault="001D0E04" w:rsidP="001D0E04">
            <w:pPr>
              <w:kinsoku w:val="0"/>
              <w:overflowPunct w:val="0"/>
              <w:spacing w:line="260" w:lineRule="exact"/>
              <w:jc w:val="both"/>
              <w:rPr>
                <w:rFonts w:eastAsia="標楷體"/>
                <w:sz w:val="20"/>
              </w:rPr>
            </w:pPr>
          </w:p>
          <w:p w14:paraId="5FA498FD" w14:textId="77777777" w:rsidR="001D0E04" w:rsidRPr="002430CD" w:rsidRDefault="001D0E04" w:rsidP="001D0E04">
            <w:pPr>
              <w:kinsoku w:val="0"/>
              <w:overflowPunct w:val="0"/>
              <w:spacing w:line="260" w:lineRule="exact"/>
              <w:jc w:val="both"/>
              <w:rPr>
                <w:rFonts w:eastAsia="標楷體"/>
                <w:sz w:val="20"/>
              </w:rPr>
            </w:pPr>
          </w:p>
          <w:p w14:paraId="488E069D" w14:textId="77777777" w:rsidR="001D0E04" w:rsidRPr="002430CD" w:rsidRDefault="001D0E04" w:rsidP="001D0E04">
            <w:pPr>
              <w:kinsoku w:val="0"/>
              <w:overflowPunct w:val="0"/>
              <w:spacing w:line="260" w:lineRule="exact"/>
              <w:jc w:val="both"/>
              <w:rPr>
                <w:rFonts w:eastAsia="標楷體"/>
                <w:sz w:val="20"/>
              </w:rPr>
            </w:pPr>
          </w:p>
          <w:p w14:paraId="0BA093AC" w14:textId="77777777" w:rsidR="001D0E04" w:rsidRPr="002430CD" w:rsidRDefault="001D0E04" w:rsidP="001D0E04">
            <w:pPr>
              <w:kinsoku w:val="0"/>
              <w:overflowPunct w:val="0"/>
              <w:spacing w:line="260" w:lineRule="exact"/>
              <w:jc w:val="both"/>
              <w:rPr>
                <w:rFonts w:eastAsia="標楷體"/>
                <w:sz w:val="20"/>
              </w:rPr>
            </w:pPr>
          </w:p>
          <w:p w14:paraId="2A4DF0C6" w14:textId="77777777" w:rsidR="001D0E04" w:rsidRPr="002430CD" w:rsidRDefault="001D0E04" w:rsidP="001D0E04">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Pr>
          <w:p w14:paraId="0B1A93C1" w14:textId="77777777" w:rsidR="001D0E04" w:rsidRPr="002430CD" w:rsidRDefault="001D0E04" w:rsidP="001D0E04">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15A312F5" w14:textId="77777777" w:rsidR="001D0E04" w:rsidRPr="002430CD" w:rsidRDefault="001D0E04" w:rsidP="001D0E04">
            <w:pPr>
              <w:pStyle w:val="a8"/>
              <w:wordWrap/>
              <w:spacing w:line="260" w:lineRule="exact"/>
              <w:jc w:val="both"/>
            </w:pPr>
          </w:p>
          <w:p w14:paraId="2C1AEB31" w14:textId="77777777" w:rsidR="001D0E04" w:rsidRPr="002430CD" w:rsidRDefault="001D0E04" w:rsidP="001D0E04">
            <w:pPr>
              <w:pStyle w:val="a8"/>
              <w:wordWrap/>
              <w:spacing w:line="260" w:lineRule="exact"/>
              <w:jc w:val="both"/>
            </w:pPr>
          </w:p>
          <w:p w14:paraId="1FBD7465" w14:textId="77777777" w:rsidR="001D0E04" w:rsidRPr="002430CD" w:rsidRDefault="001D0E04" w:rsidP="001D0E04">
            <w:pPr>
              <w:pStyle w:val="a8"/>
              <w:wordWrap/>
              <w:spacing w:line="260" w:lineRule="exact"/>
              <w:jc w:val="both"/>
            </w:pPr>
          </w:p>
          <w:p w14:paraId="42270602" w14:textId="77777777" w:rsidR="001D0E04" w:rsidRPr="002430CD" w:rsidRDefault="001D0E04" w:rsidP="001D0E04">
            <w:pPr>
              <w:pStyle w:val="a8"/>
              <w:wordWrap/>
              <w:spacing w:line="260" w:lineRule="exact"/>
              <w:jc w:val="both"/>
            </w:pPr>
          </w:p>
          <w:p w14:paraId="6E1E40DB" w14:textId="77777777" w:rsidR="001D0E04" w:rsidRPr="002430CD" w:rsidRDefault="001D0E04" w:rsidP="001D0E04">
            <w:pPr>
              <w:pStyle w:val="a8"/>
              <w:wordWrap/>
              <w:spacing w:line="260" w:lineRule="exact"/>
              <w:jc w:val="both"/>
            </w:pPr>
          </w:p>
          <w:p w14:paraId="19AB125D" w14:textId="77777777" w:rsidR="001D0E04" w:rsidRPr="002430CD" w:rsidRDefault="001D0E04" w:rsidP="001D0E04">
            <w:pPr>
              <w:pStyle w:val="a8"/>
              <w:wordWrap/>
              <w:spacing w:line="260" w:lineRule="exact"/>
              <w:jc w:val="both"/>
            </w:pPr>
          </w:p>
          <w:p w14:paraId="52EC368D" w14:textId="77777777" w:rsidR="001D0E04" w:rsidRPr="002430CD" w:rsidRDefault="001D0E04" w:rsidP="001D0E04">
            <w:pPr>
              <w:pStyle w:val="a8"/>
              <w:wordWrap/>
              <w:spacing w:line="260" w:lineRule="exact"/>
              <w:jc w:val="both"/>
            </w:pPr>
            <w:r w:rsidRPr="002430CD">
              <w:rPr>
                <w:rFonts w:hint="eastAsia"/>
              </w:rPr>
              <w:t>事實發生後二日內。</w:t>
            </w:r>
          </w:p>
        </w:tc>
        <w:tc>
          <w:tcPr>
            <w:tcW w:w="3060" w:type="dxa"/>
          </w:tcPr>
          <w:p w14:paraId="4AF5A4FA"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4CC6D7EC" w14:textId="77777777" w:rsidR="001D0E04" w:rsidRPr="002430CD" w:rsidRDefault="001D0E04" w:rsidP="001D0E04">
            <w:pPr>
              <w:kinsoku w:val="0"/>
              <w:overflowPunct w:val="0"/>
              <w:spacing w:line="260" w:lineRule="exact"/>
              <w:ind w:left="152" w:hanging="152"/>
              <w:jc w:val="both"/>
              <w:rPr>
                <w:rFonts w:eastAsia="標楷體"/>
                <w:sz w:val="20"/>
              </w:rPr>
            </w:pPr>
          </w:p>
          <w:p w14:paraId="03564F0E"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Pr>
          <w:p w14:paraId="2123892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6B51786E" w14:textId="187F3FD8"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2.</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p w14:paraId="2F85F6F1" w14:textId="77777777" w:rsidR="001D0E04" w:rsidRPr="002430CD" w:rsidRDefault="001D0E04" w:rsidP="001D0E04">
            <w:pPr>
              <w:kinsoku w:val="0"/>
              <w:overflowPunct w:val="0"/>
              <w:spacing w:line="260" w:lineRule="exact"/>
              <w:ind w:left="137" w:hanging="137"/>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415F5371" w14:textId="77777777" w:rsidR="001D0E04" w:rsidRPr="002430CD" w:rsidRDefault="001D0E04" w:rsidP="001D0E04">
            <w:pPr>
              <w:kinsoku w:val="0"/>
              <w:overflowPunct w:val="0"/>
              <w:spacing w:line="260" w:lineRule="exact"/>
              <w:ind w:left="137" w:hanging="137"/>
              <w:jc w:val="both"/>
              <w:rPr>
                <w:rFonts w:eastAsia="標楷體"/>
                <w:sz w:val="20"/>
              </w:rPr>
            </w:pPr>
          </w:p>
        </w:tc>
      </w:tr>
      <w:tr w:rsidR="001D0E04" w:rsidRPr="002430CD" w14:paraId="0DDEE644" w14:textId="77777777" w:rsidTr="00750FE0">
        <w:tc>
          <w:tcPr>
            <w:tcW w:w="568" w:type="dxa"/>
            <w:vAlign w:val="center"/>
          </w:tcPr>
          <w:p w14:paraId="022EAB3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4</w:t>
            </w:r>
          </w:p>
        </w:tc>
        <w:tc>
          <w:tcPr>
            <w:tcW w:w="4320" w:type="dxa"/>
          </w:tcPr>
          <w:p w14:paraId="536BE1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辦理證券投資信託基金管理辦法第</w:t>
            </w:r>
            <w:r>
              <w:rPr>
                <w:rFonts w:eastAsia="標楷體" w:hint="eastAsia"/>
                <w:sz w:val="20"/>
              </w:rPr>
              <w:t>64</w:t>
            </w:r>
            <w:r>
              <w:rPr>
                <w:rFonts w:eastAsia="標楷體" w:hint="eastAsia"/>
                <w:sz w:val="20"/>
              </w:rPr>
              <w:t>、</w:t>
            </w:r>
            <w:r>
              <w:rPr>
                <w:rFonts w:eastAsia="標楷體" w:hint="eastAsia"/>
                <w:sz w:val="20"/>
              </w:rPr>
              <w:t>68</w:t>
            </w:r>
            <w:r>
              <w:rPr>
                <w:rFonts w:eastAsia="標楷體" w:hint="eastAsia"/>
                <w:sz w:val="20"/>
              </w:rPr>
              <w:t>及</w:t>
            </w:r>
            <w:r>
              <w:rPr>
                <w:rFonts w:eastAsia="標楷體" w:hint="eastAsia"/>
                <w:sz w:val="20"/>
              </w:rPr>
              <w:t>77</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60</w:t>
            </w:r>
            <w:r w:rsidRPr="001424CD">
              <w:rPr>
                <w:rFonts w:eastAsia="標楷體" w:hint="eastAsia"/>
                <w:sz w:val="20"/>
              </w:rPr>
              <w:t>、</w:t>
            </w:r>
            <w:r w:rsidRPr="001424CD">
              <w:rPr>
                <w:rFonts w:eastAsia="標楷體" w:hint="eastAsia"/>
                <w:sz w:val="20"/>
              </w:rPr>
              <w:t>63</w:t>
            </w:r>
            <w:r w:rsidRPr="001424CD">
              <w:rPr>
                <w:rFonts w:eastAsia="標楷體" w:hint="eastAsia"/>
                <w:sz w:val="20"/>
              </w:rPr>
              <w:t>及</w:t>
            </w:r>
            <w:proofErr w:type="gramStart"/>
            <w:r w:rsidRPr="001424CD">
              <w:rPr>
                <w:rFonts w:eastAsia="標楷體" w:hint="eastAsia"/>
                <w:sz w:val="20"/>
              </w:rPr>
              <w:t>78</w:t>
            </w:r>
            <w:r w:rsidRPr="001424CD">
              <w:rPr>
                <w:rFonts w:ascii="標楷體" w:eastAsia="標楷體" w:hAnsi="標楷體" w:cs="細明體" w:hint="eastAsia"/>
                <w:kern w:val="0"/>
                <w:sz w:val="20"/>
                <w:szCs w:val="20"/>
              </w:rPr>
              <w:t>條</w:t>
            </w:r>
            <w:r w:rsidRPr="002430CD">
              <w:rPr>
                <w:rFonts w:eastAsia="標楷體" w:hint="eastAsia"/>
                <w:sz w:val="20"/>
              </w:rPr>
              <w:t>暨</w:t>
            </w:r>
            <w:proofErr w:type="gramEnd"/>
            <w:r w:rsidRPr="002430CD">
              <w:rPr>
                <w:rFonts w:eastAsia="標楷體" w:hint="eastAsia"/>
                <w:sz w:val="20"/>
              </w:rPr>
              <w:t>證券投資信託契約規定之事務，而訂有受益人名簿記載之停止變更期間或收益發放基準日時。</w:t>
            </w:r>
          </w:p>
        </w:tc>
        <w:tc>
          <w:tcPr>
            <w:tcW w:w="3240" w:type="dxa"/>
          </w:tcPr>
          <w:p w14:paraId="06CD1709" w14:textId="091AABDB" w:rsidR="001D0E04" w:rsidRDefault="001D0E04" w:rsidP="001D0E04">
            <w:pPr>
              <w:kinsoku w:val="0"/>
              <w:overflowPunct w:val="0"/>
              <w:spacing w:line="260" w:lineRule="exact"/>
              <w:ind w:left="152" w:hanging="152"/>
              <w:jc w:val="both"/>
              <w:rPr>
                <w:rFonts w:eastAsia="標楷體"/>
                <w:sz w:val="20"/>
              </w:rPr>
            </w:pPr>
            <w:r>
              <w:rPr>
                <w:rFonts w:eastAsia="標楷體" w:hint="eastAsia"/>
                <w:sz w:val="20"/>
              </w:rPr>
              <w:t>1</w:t>
            </w:r>
            <w:r>
              <w:rPr>
                <w:rFonts w:eastAsia="標楷體"/>
                <w:sz w:val="20"/>
              </w:rPr>
              <w:t>.</w:t>
            </w: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p w14:paraId="6CAE6D3E" w14:textId="336B6AB9" w:rsidR="001D0E04" w:rsidRPr="002430CD" w:rsidRDefault="001D0E04" w:rsidP="001D0E04">
            <w:pPr>
              <w:kinsoku w:val="0"/>
              <w:overflowPunct w:val="0"/>
              <w:spacing w:line="260" w:lineRule="exact"/>
              <w:ind w:left="152" w:hanging="152"/>
              <w:jc w:val="both"/>
              <w:rPr>
                <w:rFonts w:eastAsia="標楷體"/>
                <w:sz w:val="20"/>
              </w:rPr>
            </w:pPr>
            <w:r>
              <w:rPr>
                <w:rFonts w:eastAsia="標楷體" w:hint="eastAsia"/>
                <w:sz w:val="20"/>
              </w:rPr>
              <w:t>2</w:t>
            </w:r>
            <w:r>
              <w:rPr>
                <w:rFonts w:eastAsia="標楷體"/>
                <w:sz w:val="20"/>
              </w:rPr>
              <w:t>.</w:t>
            </w:r>
            <w:proofErr w:type="gramStart"/>
            <w:r w:rsidRPr="008902DC">
              <w:rPr>
                <w:rFonts w:eastAsia="標楷體" w:hint="eastAsia"/>
                <w:sz w:val="20"/>
              </w:rPr>
              <w:t>於除息</w:t>
            </w:r>
            <w:proofErr w:type="gramEnd"/>
            <w:r w:rsidRPr="008902DC">
              <w:rPr>
                <w:rFonts w:eastAsia="標楷體" w:hint="eastAsia"/>
                <w:sz w:val="20"/>
              </w:rPr>
              <w:t>交易日前至少二個營業日</w:t>
            </w:r>
            <w:r>
              <w:rPr>
                <w:rFonts w:eastAsia="標楷體" w:hint="eastAsia"/>
                <w:sz w:val="20"/>
              </w:rPr>
              <w:t>以前。</w:t>
            </w:r>
          </w:p>
        </w:tc>
        <w:tc>
          <w:tcPr>
            <w:tcW w:w="3060" w:type="dxa"/>
          </w:tcPr>
          <w:p w14:paraId="7AA1CC32" w14:textId="77777777"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(sii.twse.com.tw/</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C2390ED" w14:textId="64C0F9F6" w:rsidR="001D0E04" w:rsidRPr="002430CD" w:rsidRDefault="001D0E04" w:rsidP="001D0E04">
            <w:pPr>
              <w:kinsoku w:val="0"/>
              <w:overflowPunct w:val="0"/>
              <w:spacing w:line="260" w:lineRule="exact"/>
              <w:ind w:left="152" w:hanging="152"/>
              <w:jc w:val="both"/>
              <w:rPr>
                <w:rFonts w:eastAsia="標楷體"/>
                <w:sz w:val="20"/>
              </w:rPr>
            </w:pPr>
            <w:r w:rsidRPr="002430CD">
              <w:rPr>
                <w:rFonts w:eastAsia="標楷體"/>
                <w:sz w:val="20"/>
              </w:rPr>
              <w:t>2.</w:t>
            </w:r>
            <w:r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Pr>
          <w:p w14:paraId="6B7BAA3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3</w:t>
            </w:r>
            <w:r w:rsidRPr="002430CD">
              <w:rPr>
                <w:rFonts w:eastAsia="標楷體" w:hint="eastAsia"/>
                <w:sz w:val="20"/>
              </w:rPr>
              <w:t>項。</w:t>
            </w:r>
          </w:p>
          <w:p w14:paraId="023CE854" w14:textId="77777777" w:rsidR="001D0E04" w:rsidRPr="002430CD" w:rsidRDefault="001D0E04" w:rsidP="001D0E04">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75A99FC6" w14:textId="77777777" w:rsidR="001D0E04" w:rsidRPr="002430CD" w:rsidRDefault="001D0E04" w:rsidP="001D0E04">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7637728" w14:textId="5A4250EB" w:rsidR="001D0E04" w:rsidRPr="002430CD" w:rsidRDefault="001D0E04" w:rsidP="001D0E04">
            <w:pPr>
              <w:kinsoku w:val="0"/>
              <w:overflowPunct w:val="0"/>
              <w:spacing w:line="260" w:lineRule="exact"/>
              <w:ind w:left="136" w:hanging="136"/>
              <w:jc w:val="both"/>
              <w:rPr>
                <w:rFonts w:eastAsia="標楷體"/>
                <w:sz w:val="20"/>
              </w:rPr>
            </w:pPr>
            <w:r>
              <w:rPr>
                <w:rFonts w:eastAsia="標楷體" w:hint="eastAsia"/>
                <w:sz w:val="20"/>
              </w:rPr>
              <w:t>4</w:t>
            </w:r>
            <w:r w:rsidRPr="002430CD">
              <w:rPr>
                <w:rFonts w:eastAsia="標楷體"/>
                <w:sz w:val="20"/>
              </w:rPr>
              <w:t>.</w:t>
            </w:r>
            <w:r>
              <w:rPr>
                <w:rFonts w:eastAsia="標楷體" w:hint="eastAsia"/>
                <w:sz w:val="20"/>
              </w:rPr>
              <w:t>本公司對有價證券上市公司及境外指數股票型基金上市之境外基金機構資訊申報作業辦法</w:t>
            </w:r>
            <w:r w:rsidRPr="002430CD">
              <w:rPr>
                <w:rFonts w:eastAsia="標楷體" w:hint="eastAsia"/>
                <w:sz w:val="20"/>
              </w:rPr>
              <w:t>第</w:t>
            </w:r>
            <w:r w:rsidRPr="002430CD">
              <w:rPr>
                <w:rFonts w:eastAsia="標楷體"/>
                <w:sz w:val="20"/>
              </w:rPr>
              <w:t>3</w:t>
            </w:r>
            <w:r w:rsidRPr="002430CD">
              <w:rPr>
                <w:rFonts w:eastAsia="標楷體" w:hint="eastAsia"/>
                <w:sz w:val="20"/>
              </w:rPr>
              <w:t>條第</w:t>
            </w:r>
            <w:r>
              <w:rPr>
                <w:rFonts w:eastAsia="標楷體"/>
                <w:sz w:val="20"/>
              </w:rPr>
              <w:t>10</w:t>
            </w:r>
            <w:r w:rsidRPr="002430CD">
              <w:rPr>
                <w:rFonts w:eastAsia="標楷體" w:hint="eastAsia"/>
                <w:sz w:val="20"/>
              </w:rPr>
              <w:t>項。</w:t>
            </w:r>
          </w:p>
        </w:tc>
      </w:tr>
      <w:tr w:rsidR="001D0E04" w:rsidRPr="002430CD" w14:paraId="18015BDE" w14:textId="77777777" w:rsidTr="00750FE0">
        <w:tc>
          <w:tcPr>
            <w:tcW w:w="568" w:type="dxa"/>
            <w:vAlign w:val="center"/>
          </w:tcPr>
          <w:p w14:paraId="3B34830A"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5</w:t>
            </w:r>
          </w:p>
        </w:tc>
        <w:tc>
          <w:tcPr>
            <w:tcW w:w="4320" w:type="dxa"/>
          </w:tcPr>
          <w:p w14:paraId="6893E348" w14:textId="77777777" w:rsidR="001D0E04" w:rsidRPr="002430CD" w:rsidRDefault="001D0E04" w:rsidP="001D0E04">
            <w:pPr>
              <w:kinsoku w:val="0"/>
              <w:overflowPunct w:val="0"/>
              <w:spacing w:line="260" w:lineRule="exact"/>
              <w:ind w:left="146" w:hanging="146"/>
              <w:jc w:val="both"/>
              <w:rPr>
                <w:rFonts w:eastAsia="標楷體"/>
                <w:sz w:val="20"/>
              </w:rPr>
            </w:pPr>
            <w:r w:rsidRPr="002430CD">
              <w:rPr>
                <w:rFonts w:eastAsia="標楷體"/>
                <w:sz w:val="20"/>
              </w:rPr>
              <w:t>1.</w:t>
            </w:r>
            <w:r w:rsidRPr="002430CD">
              <w:rPr>
                <w:rFonts w:eastAsia="標楷體" w:hint="eastAsia"/>
                <w:sz w:val="20"/>
              </w:rPr>
              <w:t>有證券投資信託基金管理辦法第</w:t>
            </w:r>
            <w:r>
              <w:rPr>
                <w:rFonts w:eastAsia="標楷體" w:hint="eastAsia"/>
                <w:sz w:val="20"/>
              </w:rPr>
              <w:t>63</w:t>
            </w:r>
            <w:r>
              <w:rPr>
                <w:rFonts w:eastAsia="標楷體" w:hint="eastAsia"/>
                <w:sz w:val="20"/>
              </w:rPr>
              <w:t>及</w:t>
            </w:r>
            <w:r>
              <w:rPr>
                <w:rFonts w:eastAsia="標楷體" w:hint="eastAsia"/>
                <w:sz w:val="20"/>
              </w:rPr>
              <w:t>78</w:t>
            </w:r>
            <w:r w:rsidRPr="002430CD">
              <w:rPr>
                <w:rFonts w:eastAsia="標楷體" w:hint="eastAsia"/>
                <w:sz w:val="20"/>
              </w:rPr>
              <w:t>條</w:t>
            </w:r>
            <w:r w:rsidRPr="001424CD">
              <w:rPr>
                <w:rFonts w:ascii="標楷體" w:eastAsia="標楷體" w:hAnsi="標楷體" w:cs="細明體" w:hint="eastAsia"/>
                <w:kern w:val="0"/>
                <w:sz w:val="20"/>
                <w:szCs w:val="20"/>
              </w:rPr>
              <w:t>或期貨信託基金管理辦法第</w:t>
            </w:r>
            <w:r w:rsidRPr="001424CD">
              <w:rPr>
                <w:rFonts w:eastAsia="標楷體" w:hint="eastAsia"/>
                <w:sz w:val="20"/>
              </w:rPr>
              <w:t>73</w:t>
            </w:r>
            <w:r w:rsidRPr="001424CD">
              <w:rPr>
                <w:rFonts w:eastAsia="標楷體" w:hint="eastAsia"/>
                <w:sz w:val="20"/>
              </w:rPr>
              <w:t>及</w:t>
            </w:r>
            <w:r w:rsidRPr="001424CD">
              <w:rPr>
                <w:rFonts w:eastAsia="標楷體" w:hint="eastAsia"/>
                <w:sz w:val="20"/>
              </w:rPr>
              <w:t>82</w:t>
            </w:r>
            <w:r w:rsidRPr="001424CD">
              <w:rPr>
                <w:rFonts w:ascii="標楷體" w:eastAsia="標楷體" w:hAnsi="標楷體" w:cs="細明體" w:hint="eastAsia"/>
                <w:kern w:val="0"/>
                <w:sz w:val="20"/>
                <w:szCs w:val="20"/>
              </w:rPr>
              <w:t>條</w:t>
            </w:r>
            <w:r w:rsidRPr="002430CD">
              <w:rPr>
                <w:rFonts w:eastAsia="標楷體" w:hint="eastAsia"/>
                <w:sz w:val="20"/>
              </w:rPr>
              <w:t>規定之情</w:t>
            </w:r>
            <w:r w:rsidRPr="002430CD">
              <w:rPr>
                <w:rFonts w:eastAsia="標楷體" w:hint="eastAsia"/>
                <w:sz w:val="20"/>
              </w:rPr>
              <w:lastRenderedPageBreak/>
              <w:t>事。</w:t>
            </w:r>
          </w:p>
          <w:p w14:paraId="0C833A65" w14:textId="77777777" w:rsidR="001D0E04" w:rsidRPr="002430CD" w:rsidRDefault="001D0E04" w:rsidP="001D0E04">
            <w:pPr>
              <w:kinsoku w:val="0"/>
              <w:overflowPunct w:val="0"/>
              <w:spacing w:line="260" w:lineRule="exact"/>
              <w:ind w:left="174" w:hanging="174"/>
              <w:jc w:val="both"/>
              <w:rPr>
                <w:rFonts w:eastAsia="標楷體"/>
                <w:sz w:val="20"/>
              </w:rPr>
            </w:pPr>
            <w:r w:rsidRPr="002430CD">
              <w:rPr>
                <w:rFonts w:eastAsia="標楷體"/>
                <w:sz w:val="20"/>
              </w:rPr>
              <w:t>2.</w:t>
            </w:r>
            <w:r w:rsidRPr="002430CD">
              <w:rPr>
                <w:rFonts w:eastAsia="標楷體" w:hint="eastAsia"/>
                <w:sz w:val="20"/>
              </w:rPr>
              <w:t>有證券投資信託事業管理</w:t>
            </w:r>
            <w:proofErr w:type="gramStart"/>
            <w:r w:rsidRPr="002430CD">
              <w:rPr>
                <w:rFonts w:eastAsia="標楷體" w:hint="eastAsia"/>
                <w:sz w:val="20"/>
              </w:rPr>
              <w:t>規則第</w:t>
            </w:r>
            <w:r>
              <w:rPr>
                <w:rFonts w:eastAsia="標楷體" w:hint="eastAsia"/>
                <w:sz w:val="20"/>
              </w:rPr>
              <w:t>3</w:t>
            </w:r>
            <w:proofErr w:type="gramEnd"/>
            <w:r>
              <w:rPr>
                <w:rFonts w:eastAsia="標楷體" w:hint="eastAsia"/>
                <w:sz w:val="20"/>
              </w:rPr>
              <w:t>、</w:t>
            </w:r>
            <w:r>
              <w:rPr>
                <w:rFonts w:eastAsia="標楷體" w:hint="eastAsia"/>
                <w:sz w:val="20"/>
              </w:rPr>
              <w:t>4</w:t>
            </w:r>
            <w:r>
              <w:rPr>
                <w:rFonts w:eastAsia="標楷體" w:hint="eastAsia"/>
                <w:sz w:val="20"/>
              </w:rPr>
              <w:t>、</w:t>
            </w:r>
            <w:r>
              <w:rPr>
                <w:rFonts w:eastAsia="標楷體" w:hint="eastAsia"/>
                <w:sz w:val="20"/>
              </w:rPr>
              <w:t>5</w:t>
            </w:r>
            <w:r>
              <w:rPr>
                <w:rFonts w:eastAsia="標楷體" w:hint="eastAsia"/>
                <w:sz w:val="20"/>
              </w:rPr>
              <w:t>及</w:t>
            </w:r>
            <w:r>
              <w:rPr>
                <w:rFonts w:eastAsia="標楷體" w:hint="eastAsia"/>
                <w:sz w:val="20"/>
              </w:rPr>
              <w:t>24</w:t>
            </w:r>
            <w:r w:rsidRPr="002430CD">
              <w:rPr>
                <w:rFonts w:eastAsia="標楷體" w:hint="eastAsia"/>
                <w:sz w:val="20"/>
              </w:rPr>
              <w:t>條</w:t>
            </w:r>
            <w:r w:rsidRPr="001424CD">
              <w:rPr>
                <w:rFonts w:ascii="標楷體" w:eastAsia="標楷體" w:hAnsi="標楷體" w:cs="細明體" w:hint="eastAsia"/>
                <w:kern w:val="0"/>
                <w:sz w:val="20"/>
                <w:szCs w:val="20"/>
              </w:rPr>
              <w:t>或期貨信託事業管理</w:t>
            </w:r>
            <w:proofErr w:type="gramStart"/>
            <w:r w:rsidRPr="001424CD">
              <w:rPr>
                <w:rFonts w:ascii="標楷體" w:eastAsia="標楷體" w:hAnsi="標楷體" w:cs="細明體" w:hint="eastAsia"/>
                <w:kern w:val="0"/>
                <w:sz w:val="20"/>
                <w:szCs w:val="20"/>
              </w:rPr>
              <w:t>規則第</w:t>
            </w:r>
            <w:r w:rsidRPr="001424CD">
              <w:rPr>
                <w:rFonts w:eastAsia="標楷體" w:hint="eastAsia"/>
                <w:sz w:val="20"/>
              </w:rPr>
              <w:t>8</w:t>
            </w:r>
            <w:proofErr w:type="gramEnd"/>
            <w:r w:rsidRPr="001424CD">
              <w:rPr>
                <w:rFonts w:eastAsia="標楷體" w:hint="eastAsia"/>
                <w:sz w:val="20"/>
              </w:rPr>
              <w:t>、</w:t>
            </w:r>
            <w:r w:rsidRPr="001424CD">
              <w:rPr>
                <w:rFonts w:eastAsia="標楷體" w:hint="eastAsia"/>
                <w:sz w:val="20"/>
              </w:rPr>
              <w:t>9</w:t>
            </w:r>
            <w:r w:rsidRPr="001424CD">
              <w:rPr>
                <w:rFonts w:eastAsia="標楷體" w:hint="eastAsia"/>
                <w:sz w:val="20"/>
              </w:rPr>
              <w:t>、</w:t>
            </w:r>
            <w:r w:rsidRPr="001424CD">
              <w:rPr>
                <w:rFonts w:eastAsia="標楷體" w:hint="eastAsia"/>
                <w:sz w:val="20"/>
              </w:rPr>
              <w:t>10</w:t>
            </w:r>
            <w:r w:rsidRPr="001424CD">
              <w:rPr>
                <w:rFonts w:eastAsia="標楷體" w:hint="eastAsia"/>
                <w:sz w:val="20"/>
              </w:rPr>
              <w:t>及</w:t>
            </w:r>
            <w:r w:rsidRPr="001424CD">
              <w:rPr>
                <w:rFonts w:eastAsia="標楷體" w:hint="eastAsia"/>
                <w:sz w:val="20"/>
              </w:rPr>
              <w:t>38</w:t>
            </w:r>
            <w:r w:rsidRPr="001424CD">
              <w:rPr>
                <w:rFonts w:ascii="標楷體" w:eastAsia="標楷體" w:hAnsi="標楷體" w:cs="細明體" w:hint="eastAsia"/>
                <w:kern w:val="0"/>
                <w:sz w:val="20"/>
                <w:szCs w:val="20"/>
              </w:rPr>
              <w:t>條</w:t>
            </w:r>
            <w:r w:rsidRPr="002430CD">
              <w:rPr>
                <w:rFonts w:eastAsia="標楷體" w:hint="eastAsia"/>
                <w:sz w:val="20"/>
              </w:rPr>
              <w:t>規定之情事。</w:t>
            </w:r>
          </w:p>
        </w:tc>
        <w:tc>
          <w:tcPr>
            <w:tcW w:w="3240" w:type="dxa"/>
          </w:tcPr>
          <w:p w14:paraId="2163E420"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lastRenderedPageBreak/>
              <w:t>事實發生或向主管機關申請</w:t>
            </w:r>
            <w:r w:rsidRPr="002430CD">
              <w:rPr>
                <w:rFonts w:eastAsia="標楷體"/>
                <w:sz w:val="20"/>
              </w:rPr>
              <w:t>(</w:t>
            </w:r>
            <w:r w:rsidRPr="002430CD">
              <w:rPr>
                <w:rFonts w:eastAsia="標楷體" w:hint="eastAsia"/>
                <w:sz w:val="20"/>
              </w:rPr>
              <w:t>報</w:t>
            </w:r>
            <w:r w:rsidRPr="002430CD">
              <w:rPr>
                <w:rFonts w:eastAsia="標楷體"/>
                <w:sz w:val="20"/>
              </w:rPr>
              <w:t>)</w:t>
            </w:r>
            <w:r w:rsidRPr="002430CD">
              <w:rPr>
                <w:rFonts w:eastAsia="標楷體" w:hint="eastAsia"/>
                <w:sz w:val="20"/>
              </w:rPr>
              <w:t>之同時。</w:t>
            </w:r>
          </w:p>
        </w:tc>
        <w:tc>
          <w:tcPr>
            <w:tcW w:w="3060" w:type="dxa"/>
          </w:tcPr>
          <w:p w14:paraId="10335248"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說明函。</w:t>
            </w:r>
          </w:p>
          <w:p w14:paraId="1BE83F8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各有關證明文件。</w:t>
            </w:r>
          </w:p>
        </w:tc>
        <w:tc>
          <w:tcPr>
            <w:tcW w:w="3098" w:type="dxa"/>
          </w:tcPr>
          <w:p w14:paraId="37DA717E"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48</w:t>
            </w:r>
            <w:r w:rsidRPr="002430CD">
              <w:rPr>
                <w:rFonts w:eastAsia="標楷體" w:hint="eastAsia"/>
                <w:sz w:val="20"/>
              </w:rPr>
              <w:t>條第</w:t>
            </w:r>
            <w:r w:rsidRPr="002430CD">
              <w:rPr>
                <w:rFonts w:eastAsia="標楷體"/>
                <w:sz w:val="20"/>
              </w:rPr>
              <w:t>2</w:t>
            </w:r>
            <w:r w:rsidRPr="002430CD">
              <w:rPr>
                <w:rFonts w:eastAsia="標楷體" w:hint="eastAsia"/>
                <w:sz w:val="20"/>
              </w:rPr>
              <w:t>項。</w:t>
            </w:r>
          </w:p>
          <w:p w14:paraId="5240B8E0" w14:textId="77777777" w:rsidR="001D0E04" w:rsidRPr="002430CD" w:rsidRDefault="001D0E04" w:rsidP="001D0E04">
            <w:pPr>
              <w:kinsoku w:val="0"/>
              <w:overflowPunct w:val="0"/>
              <w:spacing w:line="260" w:lineRule="exact"/>
              <w:jc w:val="both"/>
              <w:rPr>
                <w:rFonts w:eastAsia="標楷體"/>
                <w:sz w:val="20"/>
              </w:rPr>
            </w:pPr>
          </w:p>
        </w:tc>
      </w:tr>
      <w:tr w:rsidR="001D0E04" w:rsidRPr="002430CD" w14:paraId="2C7FC1EF" w14:textId="77777777" w:rsidTr="00750FE0">
        <w:tc>
          <w:tcPr>
            <w:tcW w:w="568" w:type="dxa"/>
            <w:vAlign w:val="center"/>
          </w:tcPr>
          <w:p w14:paraId="072E1C1C"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6</w:t>
            </w:r>
          </w:p>
        </w:tc>
        <w:tc>
          <w:tcPr>
            <w:tcW w:w="4320" w:type="dxa"/>
          </w:tcPr>
          <w:p w14:paraId="0EF90417"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Pr>
          <w:p w14:paraId="021E9663"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Pr>
          <w:p w14:paraId="6A7C17F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35B18F25" w14:textId="77777777" w:rsidR="001D0E04" w:rsidRPr="002430CD" w:rsidRDefault="001D0E04" w:rsidP="001D0E04">
            <w:pPr>
              <w:kinsoku w:val="0"/>
              <w:overflowPunct w:val="0"/>
              <w:spacing w:line="260" w:lineRule="exact"/>
              <w:ind w:left="130" w:hanging="130"/>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Pr>
          <w:p w14:paraId="77CD526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1AE05DEB"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1D0E04" w:rsidRPr="002430CD" w14:paraId="056605A1" w14:textId="77777777" w:rsidTr="00750FE0">
        <w:tc>
          <w:tcPr>
            <w:tcW w:w="568" w:type="dxa"/>
            <w:vAlign w:val="center"/>
          </w:tcPr>
          <w:p w14:paraId="3C3FC531" w14:textId="77777777" w:rsidR="001D0E04" w:rsidRPr="002430CD" w:rsidRDefault="001D0E04" w:rsidP="001D0E04">
            <w:pPr>
              <w:kinsoku w:val="0"/>
              <w:overflowPunct w:val="0"/>
              <w:spacing w:line="260" w:lineRule="exact"/>
              <w:jc w:val="center"/>
              <w:rPr>
                <w:rFonts w:eastAsia="標楷體"/>
                <w:sz w:val="20"/>
              </w:rPr>
            </w:pPr>
            <w:r>
              <w:rPr>
                <w:rFonts w:eastAsia="標楷體"/>
                <w:sz w:val="20"/>
              </w:rPr>
              <w:t>7</w:t>
            </w:r>
          </w:p>
        </w:tc>
        <w:tc>
          <w:tcPr>
            <w:tcW w:w="4320" w:type="dxa"/>
          </w:tcPr>
          <w:p w14:paraId="757CBAB2"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4D132CF5"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Pr>
          <w:p w14:paraId="73B09B3A"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Pr>
          <w:p w14:paraId="593FF34F" w14:textId="77777777" w:rsidR="001D0E04" w:rsidRPr="002430CD" w:rsidRDefault="001D0E04" w:rsidP="001D0E04">
            <w:pPr>
              <w:kinsoku w:val="0"/>
              <w:overflowPunct w:val="0"/>
              <w:spacing w:line="260" w:lineRule="exact"/>
              <w:jc w:val="both"/>
              <w:rPr>
                <w:rFonts w:eastAsia="標楷體"/>
                <w:sz w:val="20"/>
              </w:rPr>
            </w:pPr>
            <w:r w:rsidRPr="002430CD">
              <w:rPr>
                <w:rFonts w:eastAsia="標楷體" w:hint="eastAsia"/>
                <w:sz w:val="20"/>
              </w:rPr>
              <w:t>本公司對上市</w:t>
            </w:r>
            <w:r>
              <w:rPr>
                <w:rFonts w:eastAsia="標楷體" w:hint="eastAsia"/>
                <w:sz w:val="20"/>
              </w:rPr>
              <w:t>受益憑證</w:t>
            </w:r>
            <w:r w:rsidRPr="002430CD">
              <w:rPr>
                <w:rFonts w:eastAsia="標楷體" w:hint="eastAsia"/>
                <w:sz w:val="20"/>
              </w:rPr>
              <w:t>信託</w:t>
            </w:r>
            <w:r>
              <w:rPr>
                <w:rFonts w:eastAsia="標楷體" w:hint="eastAsia"/>
                <w:sz w:val="20"/>
              </w:rPr>
              <w:t>事業</w:t>
            </w:r>
            <w:r w:rsidRPr="00510574">
              <w:rPr>
                <w:rFonts w:ascii="標楷體" w:eastAsia="標楷體" w:hAnsi="標楷體" w:cs="細明體" w:hint="eastAsia"/>
                <w:kern w:val="0"/>
                <w:sz w:val="20"/>
                <w:szCs w:val="20"/>
              </w:rPr>
              <w:t>及</w:t>
            </w:r>
            <w:r w:rsidRPr="00510574">
              <w:rPr>
                <w:rFonts w:ascii="標楷體" w:eastAsia="標楷體" w:hAnsi="標楷體" w:cs="細明體"/>
                <w:kern w:val="0"/>
                <w:sz w:val="20"/>
                <w:szCs w:val="20"/>
              </w:rPr>
              <w:t>境外基金機構</w:t>
            </w:r>
            <w:r w:rsidRPr="002430CD">
              <w:rPr>
                <w:rFonts w:eastAsia="標楷體" w:hint="eastAsia"/>
                <w:sz w:val="20"/>
              </w:rPr>
              <w:t>重大訊息之查證暨公開處理程序。</w:t>
            </w:r>
          </w:p>
        </w:tc>
      </w:tr>
    </w:tbl>
    <w:p w14:paraId="35F2A27E" w14:textId="77777777" w:rsidR="00475F96" w:rsidRDefault="00475F96" w:rsidP="00475F96"/>
    <w:p w14:paraId="2F965C9E" w14:textId="7EC43988" w:rsidR="002747F6" w:rsidRPr="00037BEC" w:rsidRDefault="00037BEC" w:rsidP="00037BEC">
      <w:pPr>
        <w:widowControl/>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037BEC" w:rsidRPr="002430CD" w14:paraId="6BA554B0" w14:textId="77777777" w:rsidTr="00037BEC">
        <w:trPr>
          <w:tblHeader/>
        </w:trPr>
        <w:tc>
          <w:tcPr>
            <w:tcW w:w="14014" w:type="dxa"/>
            <w:gridSpan w:val="5"/>
            <w:tcBorders>
              <w:top w:val="nil"/>
              <w:left w:val="nil"/>
              <w:bottom w:val="nil"/>
              <w:right w:val="nil"/>
            </w:tcBorders>
          </w:tcPr>
          <w:p w14:paraId="11209649" w14:textId="77777777" w:rsidR="00037BEC" w:rsidRDefault="00037BEC" w:rsidP="00037BE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0D64B5F6" w14:textId="0BC08EDD" w:rsidR="00037BEC" w:rsidRPr="00037BEC" w:rsidRDefault="00037BEC" w:rsidP="00037BEC">
            <w:pPr>
              <w:spacing w:line="400" w:lineRule="exact"/>
              <w:jc w:val="both"/>
              <w:rPr>
                <w:rFonts w:eastAsia="標楷體"/>
                <w:sz w:val="20"/>
              </w:rPr>
            </w:pPr>
            <w:r w:rsidRPr="002430CD">
              <w:rPr>
                <w:rFonts w:eastAsia="標楷體" w:hint="eastAsia"/>
                <w:sz w:val="20"/>
              </w:rPr>
              <w:t>肆、不動產投資信託基金</w:t>
            </w:r>
          </w:p>
        </w:tc>
      </w:tr>
      <w:tr w:rsidR="00037BEC" w:rsidRPr="002430CD" w14:paraId="6BC40C35" w14:textId="77777777" w:rsidTr="00037BEC">
        <w:trPr>
          <w:tblHeader/>
        </w:trPr>
        <w:tc>
          <w:tcPr>
            <w:tcW w:w="4888" w:type="dxa"/>
            <w:gridSpan w:val="2"/>
            <w:tcBorders>
              <w:top w:val="nil"/>
              <w:left w:val="nil"/>
              <w:bottom w:val="single" w:sz="4" w:space="0" w:color="auto"/>
              <w:right w:val="nil"/>
            </w:tcBorders>
            <w:vAlign w:val="center"/>
          </w:tcPr>
          <w:p w14:paraId="0EA9FF51" w14:textId="6E79484E" w:rsidR="00037BEC" w:rsidRPr="002430CD" w:rsidRDefault="00037BEC" w:rsidP="00037BE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p>
        </w:tc>
        <w:tc>
          <w:tcPr>
            <w:tcW w:w="9126" w:type="dxa"/>
            <w:gridSpan w:val="3"/>
            <w:tcBorders>
              <w:top w:val="nil"/>
              <w:left w:val="nil"/>
              <w:bottom w:val="single" w:sz="4" w:space="0" w:color="auto"/>
              <w:right w:val="nil"/>
            </w:tcBorders>
            <w:vAlign w:val="center"/>
          </w:tcPr>
          <w:p w14:paraId="2581486C" w14:textId="7FA6E153" w:rsidR="00037BEC" w:rsidRPr="002430CD" w:rsidRDefault="00037BEC"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037BEC" w:rsidRPr="002430CD" w14:paraId="46F2CB74"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66BDCD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6303C380"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left w:val="single" w:sz="4" w:space="0" w:color="auto"/>
              <w:bottom w:val="single" w:sz="4" w:space="0" w:color="auto"/>
              <w:right w:val="single" w:sz="4" w:space="0" w:color="auto"/>
            </w:tcBorders>
            <w:vAlign w:val="center"/>
          </w:tcPr>
          <w:p w14:paraId="226FE376"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3975F7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left w:val="single" w:sz="4" w:space="0" w:color="auto"/>
              <w:bottom w:val="single" w:sz="4" w:space="0" w:color="auto"/>
              <w:right w:val="single" w:sz="4" w:space="0" w:color="auto"/>
            </w:tcBorders>
            <w:vAlign w:val="center"/>
          </w:tcPr>
          <w:p w14:paraId="7D97E32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hint="eastAsia"/>
                <w:sz w:val="20"/>
              </w:rPr>
              <w:t>法　　令　　依　　據</w:t>
            </w:r>
          </w:p>
        </w:tc>
      </w:tr>
      <w:tr w:rsidR="00037BEC" w:rsidRPr="002430CD" w14:paraId="7B7EF4FF" w14:textId="77777777">
        <w:tc>
          <w:tcPr>
            <w:tcW w:w="568" w:type="dxa"/>
            <w:tcBorders>
              <w:top w:val="single" w:sz="4" w:space="0" w:color="auto"/>
              <w:left w:val="single" w:sz="4" w:space="0" w:color="auto"/>
              <w:bottom w:val="single" w:sz="4" w:space="0" w:color="auto"/>
              <w:right w:val="single" w:sz="4" w:space="0" w:color="auto"/>
            </w:tcBorders>
            <w:vAlign w:val="center"/>
          </w:tcPr>
          <w:p w14:paraId="6B73EB18"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590EDC45"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受益證券上市費。</w:t>
            </w:r>
          </w:p>
        </w:tc>
        <w:tc>
          <w:tcPr>
            <w:tcW w:w="3060" w:type="dxa"/>
            <w:tcBorders>
              <w:top w:val="single" w:sz="4" w:space="0" w:color="auto"/>
              <w:left w:val="single" w:sz="4" w:space="0" w:color="auto"/>
              <w:bottom w:val="single" w:sz="4" w:space="0" w:color="auto"/>
              <w:right w:val="single" w:sz="4" w:space="0" w:color="auto"/>
            </w:tcBorders>
          </w:tcPr>
          <w:p w14:paraId="2A253A4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初次上市時及其後每年一月份內。</w:t>
            </w:r>
          </w:p>
        </w:tc>
        <w:tc>
          <w:tcPr>
            <w:tcW w:w="3060" w:type="dxa"/>
            <w:tcBorders>
              <w:top w:val="single" w:sz="4" w:space="0" w:color="auto"/>
              <w:left w:val="single" w:sz="4" w:space="0" w:color="auto"/>
              <w:bottom w:val="single" w:sz="4" w:space="0" w:color="auto"/>
              <w:right w:val="single" w:sz="4" w:space="0" w:color="auto"/>
            </w:tcBorders>
          </w:tcPr>
          <w:p w14:paraId="71398F4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p>
          <w:p w14:paraId="4839AC2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Borders>
              <w:top w:val="single" w:sz="4" w:space="0" w:color="auto"/>
              <w:left w:val="single" w:sz="4" w:space="0" w:color="auto"/>
              <w:bottom w:val="single" w:sz="4" w:space="0" w:color="auto"/>
              <w:right w:val="single" w:sz="4" w:space="0" w:color="auto"/>
            </w:tcBorders>
          </w:tcPr>
          <w:p w14:paraId="678EDBB0"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本公司不動產投資信託受益證券上市契約第</w:t>
            </w:r>
            <w:r w:rsidRPr="002430CD">
              <w:rPr>
                <w:rFonts w:eastAsia="標楷體"/>
                <w:sz w:val="20"/>
              </w:rPr>
              <w:t>3</w:t>
            </w:r>
            <w:r w:rsidRPr="002430CD">
              <w:rPr>
                <w:rFonts w:eastAsia="標楷體" w:hint="eastAsia"/>
                <w:sz w:val="20"/>
              </w:rPr>
              <w:t>條。</w:t>
            </w:r>
          </w:p>
          <w:p w14:paraId="6E8EE89E" w14:textId="19D7DE3B" w:rsidR="00037BEC" w:rsidRPr="002430CD" w:rsidRDefault="00037BEC" w:rsidP="00037BEC">
            <w:pPr>
              <w:kinsoku w:val="0"/>
              <w:overflowPunct w:val="0"/>
              <w:spacing w:line="260" w:lineRule="exact"/>
              <w:jc w:val="both"/>
              <w:rPr>
                <w:rFonts w:eastAsia="標楷體"/>
                <w:sz w:val="20"/>
              </w:rPr>
            </w:pPr>
            <w:r w:rsidRPr="002430CD">
              <w:rPr>
                <w:rFonts w:eastAsia="標楷體"/>
                <w:sz w:val="20"/>
              </w:rPr>
              <w:t>2.</w:t>
            </w:r>
            <w:hyperlink r:id="rId42" w:history="1">
              <w:r w:rsidRPr="002430CD">
                <w:rPr>
                  <w:rStyle w:val="ab"/>
                  <w:rFonts w:eastAsia="標楷體" w:hint="eastAsia"/>
                  <w:color w:val="auto"/>
                  <w:sz w:val="20"/>
                  <w:u w:val="none"/>
                </w:rPr>
                <w:t>本公司不動產投資信託受益證券或不動產資產信託受益證券上市契約</w:t>
              </w:r>
            </w:hyperlink>
            <w:r w:rsidRPr="002430CD">
              <w:rPr>
                <w:rFonts w:eastAsia="標楷體" w:hint="eastAsia"/>
                <w:sz w:val="20"/>
              </w:rPr>
              <w:t>第</w:t>
            </w:r>
            <w:r>
              <w:rPr>
                <w:rFonts w:eastAsia="標楷體"/>
                <w:sz w:val="20"/>
              </w:rPr>
              <w:t>3</w:t>
            </w:r>
            <w:r w:rsidRPr="002430CD">
              <w:rPr>
                <w:rFonts w:eastAsia="標楷體" w:hint="eastAsia"/>
                <w:sz w:val="20"/>
              </w:rPr>
              <w:t>條</w:t>
            </w:r>
          </w:p>
        </w:tc>
      </w:tr>
      <w:tr w:rsidR="00037BEC" w:rsidRPr="002430CD" w14:paraId="0B2274B8" w14:textId="77777777">
        <w:tc>
          <w:tcPr>
            <w:tcW w:w="568" w:type="dxa"/>
            <w:tcBorders>
              <w:top w:val="single" w:sz="4" w:space="0" w:color="auto"/>
              <w:left w:val="single" w:sz="4" w:space="0" w:color="auto"/>
              <w:bottom w:val="single" w:sz="4" w:space="0" w:color="auto"/>
              <w:right w:val="single" w:sz="4" w:space="0" w:color="auto"/>
            </w:tcBorders>
            <w:vAlign w:val="center"/>
          </w:tcPr>
          <w:p w14:paraId="5089E7BA"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558BA59B"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公開說明書之電子檔案上傳至本公司指定之網際網路資訊申報系統。</w:t>
            </w:r>
          </w:p>
        </w:tc>
        <w:tc>
          <w:tcPr>
            <w:tcW w:w="3060" w:type="dxa"/>
            <w:tcBorders>
              <w:top w:val="single" w:sz="4" w:space="0" w:color="auto"/>
              <w:left w:val="single" w:sz="4" w:space="0" w:color="auto"/>
              <w:bottom w:val="single" w:sz="4" w:space="0" w:color="auto"/>
              <w:right w:val="single" w:sz="4" w:space="0" w:color="auto"/>
            </w:tcBorders>
          </w:tcPr>
          <w:p w14:paraId="695D1FB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接到本公司通知後</w:t>
            </w:r>
          </w:p>
        </w:tc>
        <w:tc>
          <w:tcPr>
            <w:tcW w:w="3060" w:type="dxa"/>
            <w:tcBorders>
              <w:top w:val="single" w:sz="4" w:space="0" w:color="auto"/>
              <w:left w:val="single" w:sz="4" w:space="0" w:color="auto"/>
              <w:bottom w:val="single" w:sz="4" w:space="0" w:color="auto"/>
              <w:right w:val="single" w:sz="4" w:space="0" w:color="auto"/>
            </w:tcBorders>
          </w:tcPr>
          <w:p w14:paraId="3497C691"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p w14:paraId="3DA97CE5" w14:textId="77777777" w:rsidR="00037BEC" w:rsidRPr="002430CD" w:rsidRDefault="00037BEC" w:rsidP="00037BEC">
            <w:pPr>
              <w:kinsoku w:val="0"/>
              <w:overflowPunct w:val="0"/>
              <w:spacing w:line="260" w:lineRule="exact"/>
              <w:jc w:val="both"/>
              <w:rPr>
                <w:rFonts w:eastAsia="標楷體"/>
                <w:sz w:val="20"/>
              </w:rPr>
            </w:pPr>
          </w:p>
        </w:tc>
        <w:tc>
          <w:tcPr>
            <w:tcW w:w="3006" w:type="dxa"/>
            <w:tcBorders>
              <w:top w:val="single" w:sz="4" w:space="0" w:color="auto"/>
              <w:left w:val="single" w:sz="4" w:space="0" w:color="auto"/>
              <w:bottom w:val="single" w:sz="4" w:space="0" w:color="auto"/>
              <w:right w:val="single" w:sz="4" w:space="0" w:color="auto"/>
            </w:tcBorders>
          </w:tcPr>
          <w:p w14:paraId="2A293D53" w14:textId="77777777" w:rsidR="00037BEC" w:rsidRPr="002430CD" w:rsidRDefault="00037BEC" w:rsidP="00037BEC">
            <w:pPr>
              <w:kinsoku w:val="0"/>
              <w:overflowPunct w:val="0"/>
              <w:spacing w:line="260" w:lineRule="exact"/>
              <w:ind w:left="134" w:hanging="134"/>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2D355B42" w14:textId="77777777">
        <w:tc>
          <w:tcPr>
            <w:tcW w:w="568" w:type="dxa"/>
            <w:tcBorders>
              <w:top w:val="single" w:sz="4" w:space="0" w:color="auto"/>
              <w:left w:val="single" w:sz="4" w:space="0" w:color="auto"/>
              <w:bottom w:val="single" w:sz="4" w:space="0" w:color="auto"/>
              <w:right w:val="single" w:sz="4" w:space="0" w:color="auto"/>
            </w:tcBorders>
            <w:vAlign w:val="center"/>
          </w:tcPr>
          <w:p w14:paraId="43E468F9"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2C9BDFCA"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初次掛牌者應先行申報不動產投資信託基金之上市有關事項，並檢附下載資料送交本公司。</w:t>
            </w:r>
          </w:p>
        </w:tc>
        <w:tc>
          <w:tcPr>
            <w:tcW w:w="3060" w:type="dxa"/>
            <w:tcBorders>
              <w:top w:val="single" w:sz="4" w:space="0" w:color="auto"/>
              <w:left w:val="single" w:sz="4" w:space="0" w:color="auto"/>
              <w:bottom w:val="single" w:sz="4" w:space="0" w:color="auto"/>
              <w:right w:val="single" w:sz="4" w:space="0" w:color="auto"/>
            </w:tcBorders>
          </w:tcPr>
          <w:p w14:paraId="72E51F39"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於與本公司洽定之上市買賣開始日期前一營業日前。</w:t>
            </w:r>
          </w:p>
        </w:tc>
        <w:tc>
          <w:tcPr>
            <w:tcW w:w="3060" w:type="dxa"/>
            <w:tcBorders>
              <w:top w:val="single" w:sz="4" w:space="0" w:color="auto"/>
              <w:left w:val="single" w:sz="4" w:space="0" w:color="auto"/>
              <w:bottom w:val="single" w:sz="4" w:space="0" w:color="auto"/>
              <w:right w:val="single" w:sz="4" w:space="0" w:color="auto"/>
            </w:tcBorders>
          </w:tcPr>
          <w:p w14:paraId="5AEBBB8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06" w:type="dxa"/>
            <w:tcBorders>
              <w:top w:val="single" w:sz="4" w:space="0" w:color="auto"/>
              <w:left w:val="single" w:sz="4" w:space="0" w:color="auto"/>
              <w:bottom w:val="single" w:sz="4" w:space="0" w:color="auto"/>
              <w:right w:val="single" w:sz="4" w:space="0" w:color="auto"/>
            </w:tcBorders>
          </w:tcPr>
          <w:p w14:paraId="2086F527"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p w14:paraId="7477A657" w14:textId="77777777" w:rsidR="00037BEC" w:rsidRPr="002430CD" w:rsidRDefault="00037BEC" w:rsidP="00037BEC">
            <w:pPr>
              <w:kinsoku w:val="0"/>
              <w:overflowPunct w:val="0"/>
              <w:spacing w:line="260" w:lineRule="exact"/>
              <w:jc w:val="both"/>
              <w:rPr>
                <w:rFonts w:eastAsia="標楷體"/>
                <w:sz w:val="20"/>
              </w:rPr>
            </w:pPr>
          </w:p>
        </w:tc>
      </w:tr>
      <w:tr w:rsidR="00037BEC" w:rsidRPr="002430CD" w14:paraId="66125549" w14:textId="77777777">
        <w:tc>
          <w:tcPr>
            <w:tcW w:w="568" w:type="dxa"/>
            <w:tcBorders>
              <w:top w:val="single" w:sz="4" w:space="0" w:color="auto"/>
              <w:left w:val="single" w:sz="4" w:space="0" w:color="auto"/>
              <w:bottom w:val="single" w:sz="4" w:space="0" w:color="auto"/>
              <w:right w:val="single" w:sz="4" w:space="0" w:color="auto"/>
            </w:tcBorders>
            <w:vAlign w:val="center"/>
          </w:tcPr>
          <w:p w14:paraId="72FAABFF"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15A5383F"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上市掛牌前一日之每受益權單位淨資產價值之計算及公告方式。</w:t>
            </w:r>
          </w:p>
        </w:tc>
        <w:tc>
          <w:tcPr>
            <w:tcW w:w="3060" w:type="dxa"/>
            <w:tcBorders>
              <w:top w:val="single" w:sz="4" w:space="0" w:color="auto"/>
              <w:left w:val="single" w:sz="4" w:space="0" w:color="auto"/>
              <w:bottom w:val="single" w:sz="4" w:space="0" w:color="auto"/>
              <w:right w:val="single" w:sz="4" w:space="0" w:color="auto"/>
            </w:tcBorders>
          </w:tcPr>
          <w:p w14:paraId="7E6B7D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上市掛牌前一營業日前。</w:t>
            </w:r>
          </w:p>
        </w:tc>
        <w:tc>
          <w:tcPr>
            <w:tcW w:w="3060" w:type="dxa"/>
            <w:tcBorders>
              <w:top w:val="single" w:sz="4" w:space="0" w:color="auto"/>
              <w:left w:val="single" w:sz="4" w:space="0" w:color="auto"/>
              <w:bottom w:val="single" w:sz="4" w:space="0" w:color="auto"/>
              <w:right w:val="single" w:sz="4" w:space="0" w:color="auto"/>
            </w:tcBorders>
          </w:tcPr>
          <w:p w14:paraId="7CC84ADE"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每受益權單位淨資產價值。</w:t>
            </w:r>
          </w:p>
        </w:tc>
        <w:tc>
          <w:tcPr>
            <w:tcW w:w="3006" w:type="dxa"/>
            <w:tcBorders>
              <w:top w:val="single" w:sz="4" w:space="0" w:color="auto"/>
              <w:left w:val="single" w:sz="4" w:space="0" w:color="auto"/>
              <w:bottom w:val="single" w:sz="4" w:space="0" w:color="auto"/>
              <w:right w:val="single" w:sz="4" w:space="0" w:color="auto"/>
            </w:tcBorders>
          </w:tcPr>
          <w:p w14:paraId="2AED20DC"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43</w:t>
            </w:r>
            <w:r w:rsidRPr="002430CD">
              <w:rPr>
                <w:rFonts w:eastAsia="標楷體" w:hint="eastAsia"/>
                <w:sz w:val="20"/>
              </w:rPr>
              <w:t>條之</w:t>
            </w:r>
            <w:r w:rsidRPr="002430CD">
              <w:rPr>
                <w:rFonts w:eastAsia="標楷體"/>
                <w:sz w:val="20"/>
              </w:rPr>
              <w:t>3</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037BEC" w:rsidRPr="002430CD" w14:paraId="6B9059BE" w14:textId="77777777">
        <w:tc>
          <w:tcPr>
            <w:tcW w:w="568" w:type="dxa"/>
            <w:tcBorders>
              <w:top w:val="single" w:sz="4" w:space="0" w:color="auto"/>
              <w:left w:val="single" w:sz="4" w:space="0" w:color="auto"/>
              <w:bottom w:val="single" w:sz="4" w:space="0" w:color="auto"/>
              <w:right w:val="single" w:sz="4" w:space="0" w:color="auto"/>
            </w:tcBorders>
            <w:vAlign w:val="center"/>
          </w:tcPr>
          <w:p w14:paraId="685EC8A7" w14:textId="77777777" w:rsidR="00037BEC" w:rsidRPr="002430CD" w:rsidRDefault="00037BEC" w:rsidP="00037BEC">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1744A788"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不動產證券化之受託機構每三</w:t>
            </w:r>
            <w:proofErr w:type="gramStart"/>
            <w:r w:rsidRPr="002430CD">
              <w:rPr>
                <w:rFonts w:eastAsia="標楷體" w:hint="eastAsia"/>
                <w:sz w:val="20"/>
              </w:rPr>
              <w:t>個</w:t>
            </w:r>
            <w:proofErr w:type="gramEnd"/>
            <w:r w:rsidRPr="002430CD">
              <w:rPr>
                <w:rFonts w:eastAsia="標楷體" w:hint="eastAsia"/>
                <w:sz w:val="20"/>
              </w:rPr>
              <w:t>月公告之信託財產評審報告。</w:t>
            </w:r>
          </w:p>
        </w:tc>
        <w:tc>
          <w:tcPr>
            <w:tcW w:w="3060" w:type="dxa"/>
            <w:tcBorders>
              <w:top w:val="single" w:sz="4" w:space="0" w:color="auto"/>
              <w:left w:val="single" w:sz="4" w:space="0" w:color="auto"/>
              <w:bottom w:val="single" w:sz="4" w:space="0" w:color="auto"/>
              <w:right w:val="single" w:sz="4" w:space="0" w:color="auto"/>
            </w:tcBorders>
          </w:tcPr>
          <w:p w14:paraId="3FDBBF5C" w14:textId="77777777" w:rsidR="00037BEC" w:rsidRPr="002430CD" w:rsidRDefault="00037BEC" w:rsidP="00037BEC">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6C48F3AD"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應檢送公告二份。</w:t>
            </w:r>
          </w:p>
        </w:tc>
        <w:tc>
          <w:tcPr>
            <w:tcW w:w="3006" w:type="dxa"/>
            <w:tcBorders>
              <w:top w:val="single" w:sz="4" w:space="0" w:color="auto"/>
              <w:left w:val="single" w:sz="4" w:space="0" w:color="auto"/>
              <w:bottom w:val="single" w:sz="4" w:space="0" w:color="auto"/>
              <w:right w:val="single" w:sz="4" w:space="0" w:color="auto"/>
            </w:tcBorders>
          </w:tcPr>
          <w:p w14:paraId="45B92A16" w14:textId="77777777" w:rsidR="00037BEC" w:rsidRPr="002430CD" w:rsidRDefault="00037BEC" w:rsidP="00037BEC">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1BCFC05E" w14:textId="77777777" w:rsidR="0040491A" w:rsidRPr="002430CD" w:rsidRDefault="0040491A" w:rsidP="004F5706">
      <w:pPr>
        <w:spacing w:line="400" w:lineRule="exact"/>
        <w:rPr>
          <w:rFonts w:eastAsia="標楷體"/>
          <w:b/>
          <w:sz w:val="40"/>
        </w:rPr>
      </w:pPr>
    </w:p>
    <w:p w14:paraId="668E7100" w14:textId="75EC1AF8" w:rsidR="002747F6" w:rsidRPr="002430CD" w:rsidRDefault="00037BEC" w:rsidP="004935CC">
      <w:pPr>
        <w:widowControl/>
        <w:rPr>
          <w:rFonts w:eastAsia="標楷體"/>
          <w:sz w:val="20"/>
        </w:rPr>
      </w:pPr>
      <w:r>
        <w:rPr>
          <w:rFonts w:eastAsia="標楷體"/>
          <w:b/>
          <w:sz w:val="4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3E76D2" w:rsidRPr="002430CD" w14:paraId="0F1752C9" w14:textId="77777777" w:rsidTr="00037BEC">
        <w:trPr>
          <w:tblHeader/>
        </w:trPr>
        <w:tc>
          <w:tcPr>
            <w:tcW w:w="14286" w:type="dxa"/>
            <w:gridSpan w:val="5"/>
            <w:tcBorders>
              <w:top w:val="nil"/>
              <w:left w:val="nil"/>
              <w:bottom w:val="nil"/>
              <w:right w:val="nil"/>
            </w:tcBorders>
          </w:tcPr>
          <w:p w14:paraId="29617135" w14:textId="77777777" w:rsidR="003E76D2" w:rsidRDefault="003E76D2" w:rsidP="003E76D2">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3DEED968" w14:textId="5F53F606" w:rsidR="003E76D2" w:rsidRPr="00037BEC" w:rsidRDefault="00037BEC" w:rsidP="00037BEC">
            <w:pPr>
              <w:kinsoku w:val="0"/>
              <w:overflowPunct w:val="0"/>
              <w:spacing w:line="260" w:lineRule="exact"/>
              <w:rPr>
                <w:rFonts w:eastAsia="標楷體"/>
                <w:sz w:val="20"/>
              </w:rPr>
            </w:pPr>
            <w:r>
              <w:rPr>
                <w:rFonts w:eastAsia="標楷體" w:hint="eastAsia"/>
                <w:sz w:val="20"/>
              </w:rPr>
              <w:t>肆</w:t>
            </w:r>
            <w:r w:rsidR="003E76D2" w:rsidRPr="00D8461C">
              <w:rPr>
                <w:rFonts w:eastAsia="標楷體" w:hint="eastAsia"/>
                <w:sz w:val="20"/>
              </w:rPr>
              <w:t>、境外基金機構發行之境外指數股票型基金</w:t>
            </w:r>
          </w:p>
        </w:tc>
      </w:tr>
      <w:tr w:rsidR="003E76D2" w:rsidRPr="002430CD" w14:paraId="45C6C90A" w14:textId="77777777" w:rsidTr="00037BEC">
        <w:trPr>
          <w:tblHeader/>
        </w:trPr>
        <w:tc>
          <w:tcPr>
            <w:tcW w:w="4888" w:type="dxa"/>
            <w:gridSpan w:val="2"/>
            <w:tcBorders>
              <w:top w:val="nil"/>
              <w:left w:val="nil"/>
              <w:bottom w:val="single" w:sz="4" w:space="0" w:color="auto"/>
              <w:right w:val="nil"/>
            </w:tcBorders>
            <w:vAlign w:val="center"/>
          </w:tcPr>
          <w:p w14:paraId="145FFE0D" w14:textId="07DCC3A7" w:rsidR="003E76D2" w:rsidRPr="002430CD" w:rsidRDefault="003E76D2" w:rsidP="00037BE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62DCA585" w14:textId="23B972DA" w:rsidR="003E76D2" w:rsidRPr="002430CD" w:rsidRDefault="003E76D2" w:rsidP="00037BE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2747F6" w:rsidRPr="002430CD" w14:paraId="45FEC7EA"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0191FF32"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8F7CDBF"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359CF526"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61759329"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769B7C5C" w14:textId="77777777" w:rsidR="002747F6" w:rsidRPr="002430CD" w:rsidRDefault="002747F6" w:rsidP="004F02C3">
            <w:pPr>
              <w:kinsoku w:val="0"/>
              <w:overflowPunct w:val="0"/>
              <w:spacing w:line="260" w:lineRule="exact"/>
              <w:jc w:val="center"/>
              <w:rPr>
                <w:rFonts w:eastAsia="標楷體"/>
                <w:sz w:val="20"/>
              </w:rPr>
            </w:pPr>
            <w:r w:rsidRPr="002430CD">
              <w:rPr>
                <w:rFonts w:eastAsia="標楷體" w:hint="eastAsia"/>
                <w:sz w:val="20"/>
              </w:rPr>
              <w:t>法　　令　　依　　據</w:t>
            </w:r>
          </w:p>
        </w:tc>
      </w:tr>
      <w:tr w:rsidR="002747F6" w:rsidRPr="002430CD" w14:paraId="247FB44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A482476"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1CABB583"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025F129F" w14:textId="77777777" w:rsidR="002747F6" w:rsidRPr="002430CD" w:rsidRDefault="002747F6">
            <w:pPr>
              <w:kinsoku w:val="0"/>
              <w:overflowPunct w:val="0"/>
              <w:spacing w:line="260" w:lineRule="exact"/>
              <w:jc w:val="both"/>
              <w:rPr>
                <w:rFonts w:eastAsia="標楷體"/>
                <w:sz w:val="20"/>
              </w:rPr>
            </w:pPr>
          </w:p>
          <w:p w14:paraId="145A21CD" w14:textId="77777777" w:rsidR="002747F6" w:rsidRPr="002430CD" w:rsidRDefault="002747F6">
            <w:pPr>
              <w:kinsoku w:val="0"/>
              <w:overflowPunct w:val="0"/>
              <w:spacing w:line="260" w:lineRule="exact"/>
              <w:jc w:val="both"/>
              <w:rPr>
                <w:rFonts w:eastAsia="標楷體"/>
                <w:sz w:val="20"/>
              </w:rPr>
            </w:pPr>
          </w:p>
          <w:p w14:paraId="60CF6640" w14:textId="77777777" w:rsidR="002747F6" w:rsidRPr="002430CD" w:rsidRDefault="002747F6">
            <w:pPr>
              <w:kinsoku w:val="0"/>
              <w:overflowPunct w:val="0"/>
              <w:spacing w:line="260" w:lineRule="exact"/>
              <w:jc w:val="both"/>
              <w:rPr>
                <w:rFonts w:eastAsia="標楷體"/>
                <w:sz w:val="20"/>
              </w:rPr>
            </w:pPr>
          </w:p>
          <w:p w14:paraId="0F929F9C" w14:textId="77777777" w:rsidR="002747F6" w:rsidRPr="002430CD" w:rsidRDefault="002747F6">
            <w:pPr>
              <w:kinsoku w:val="0"/>
              <w:overflowPunct w:val="0"/>
              <w:spacing w:line="260" w:lineRule="exact"/>
              <w:jc w:val="both"/>
              <w:rPr>
                <w:rFonts w:eastAsia="標楷體"/>
                <w:sz w:val="20"/>
              </w:rPr>
            </w:pPr>
          </w:p>
          <w:p w14:paraId="0701EEE7" w14:textId="77777777" w:rsidR="002747F6" w:rsidRPr="002430CD" w:rsidRDefault="002747F6">
            <w:pPr>
              <w:kinsoku w:val="0"/>
              <w:overflowPunct w:val="0"/>
              <w:spacing w:line="260" w:lineRule="exact"/>
              <w:jc w:val="both"/>
              <w:rPr>
                <w:rFonts w:eastAsia="標楷體"/>
                <w:sz w:val="20"/>
              </w:rPr>
            </w:pPr>
          </w:p>
          <w:p w14:paraId="7036D57A" w14:textId="77777777" w:rsidR="00CC283D" w:rsidRPr="002430CD" w:rsidRDefault="00CC283D">
            <w:pPr>
              <w:kinsoku w:val="0"/>
              <w:overflowPunct w:val="0"/>
              <w:spacing w:line="260" w:lineRule="exact"/>
              <w:jc w:val="both"/>
              <w:rPr>
                <w:rFonts w:eastAsia="標楷體"/>
                <w:sz w:val="20"/>
              </w:rPr>
            </w:pPr>
          </w:p>
          <w:p w14:paraId="02A8A70E" w14:textId="77777777" w:rsidR="00CC283D" w:rsidRPr="002430CD" w:rsidRDefault="00CC283D">
            <w:pPr>
              <w:kinsoku w:val="0"/>
              <w:overflowPunct w:val="0"/>
              <w:spacing w:line="260" w:lineRule="exact"/>
              <w:jc w:val="both"/>
              <w:rPr>
                <w:rFonts w:eastAsia="標楷體"/>
                <w:sz w:val="20"/>
              </w:rPr>
            </w:pPr>
          </w:p>
          <w:p w14:paraId="1B1D6FC6" w14:textId="77777777" w:rsidR="00CC283D" w:rsidRPr="002430CD" w:rsidRDefault="00CC283D">
            <w:pPr>
              <w:kinsoku w:val="0"/>
              <w:overflowPunct w:val="0"/>
              <w:spacing w:line="260" w:lineRule="exact"/>
              <w:jc w:val="both"/>
              <w:rPr>
                <w:rFonts w:eastAsia="標楷體"/>
                <w:sz w:val="20"/>
              </w:rPr>
            </w:pPr>
          </w:p>
          <w:p w14:paraId="5355AE70" w14:textId="77777777" w:rsidR="002747F6" w:rsidRPr="002430CD" w:rsidRDefault="002747F6">
            <w:pPr>
              <w:kinsoku w:val="0"/>
              <w:overflowPunct w:val="0"/>
              <w:spacing w:line="260" w:lineRule="exact"/>
              <w:jc w:val="both"/>
              <w:rPr>
                <w:rFonts w:eastAsia="標楷體"/>
                <w:sz w:val="20"/>
              </w:rPr>
            </w:pPr>
          </w:p>
          <w:p w14:paraId="1911CF50" w14:textId="77777777" w:rsidR="002747F6" w:rsidRPr="002430CD" w:rsidRDefault="002747F6">
            <w:pPr>
              <w:kinsoku w:val="0"/>
              <w:overflowPunct w:val="0"/>
              <w:spacing w:line="260" w:lineRule="exact"/>
              <w:jc w:val="both"/>
              <w:rPr>
                <w:rFonts w:eastAsia="標楷體"/>
                <w:sz w:val="20"/>
              </w:rPr>
            </w:pPr>
          </w:p>
          <w:p w14:paraId="5B4AF49F" w14:textId="77777777" w:rsidR="002747F6" w:rsidRPr="002430CD" w:rsidRDefault="002747F6">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65975951" w14:textId="77777777" w:rsidR="002747F6" w:rsidRPr="002430CD" w:rsidRDefault="002747F6">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7A4A654B" w14:textId="77777777" w:rsidR="002747F6" w:rsidRPr="002430CD" w:rsidRDefault="002747F6">
            <w:pPr>
              <w:pStyle w:val="a8"/>
              <w:wordWrap/>
              <w:spacing w:line="260" w:lineRule="exact"/>
              <w:jc w:val="both"/>
            </w:pPr>
          </w:p>
          <w:p w14:paraId="131CEB87" w14:textId="77777777" w:rsidR="002747F6" w:rsidRPr="002430CD" w:rsidRDefault="002747F6">
            <w:pPr>
              <w:pStyle w:val="a8"/>
              <w:wordWrap/>
              <w:spacing w:line="260" w:lineRule="exact"/>
              <w:jc w:val="both"/>
            </w:pPr>
          </w:p>
          <w:p w14:paraId="5784687E" w14:textId="77777777" w:rsidR="002747F6" w:rsidRPr="002430CD" w:rsidRDefault="002747F6">
            <w:pPr>
              <w:pStyle w:val="a8"/>
              <w:wordWrap/>
              <w:spacing w:line="260" w:lineRule="exact"/>
              <w:jc w:val="both"/>
            </w:pPr>
          </w:p>
          <w:p w14:paraId="0DA98A6F" w14:textId="77777777" w:rsidR="002747F6" w:rsidRPr="002430CD" w:rsidRDefault="002747F6">
            <w:pPr>
              <w:pStyle w:val="a8"/>
              <w:wordWrap/>
              <w:spacing w:line="260" w:lineRule="exact"/>
              <w:jc w:val="both"/>
            </w:pPr>
          </w:p>
          <w:p w14:paraId="3C3083F0" w14:textId="77777777" w:rsidR="002747F6" w:rsidRPr="002430CD" w:rsidRDefault="002747F6">
            <w:pPr>
              <w:pStyle w:val="a8"/>
              <w:wordWrap/>
              <w:spacing w:line="260" w:lineRule="exact"/>
              <w:jc w:val="both"/>
            </w:pPr>
          </w:p>
          <w:p w14:paraId="2C427032" w14:textId="77777777" w:rsidR="00CC283D" w:rsidRPr="002430CD" w:rsidRDefault="00CC283D">
            <w:pPr>
              <w:pStyle w:val="a8"/>
              <w:wordWrap/>
              <w:spacing w:line="260" w:lineRule="exact"/>
              <w:jc w:val="both"/>
            </w:pPr>
          </w:p>
          <w:p w14:paraId="0BD6F81F" w14:textId="77777777" w:rsidR="00CC283D" w:rsidRPr="002430CD" w:rsidRDefault="00CC283D">
            <w:pPr>
              <w:pStyle w:val="a8"/>
              <w:wordWrap/>
              <w:spacing w:line="260" w:lineRule="exact"/>
              <w:jc w:val="both"/>
            </w:pPr>
          </w:p>
          <w:p w14:paraId="50F97B74" w14:textId="77777777" w:rsidR="00CC283D" w:rsidRPr="002430CD" w:rsidRDefault="00CC283D">
            <w:pPr>
              <w:pStyle w:val="a8"/>
              <w:wordWrap/>
              <w:spacing w:line="260" w:lineRule="exact"/>
              <w:jc w:val="both"/>
            </w:pPr>
          </w:p>
          <w:p w14:paraId="0E01E1D7" w14:textId="77777777" w:rsidR="002747F6" w:rsidRPr="002430CD" w:rsidRDefault="002747F6">
            <w:pPr>
              <w:pStyle w:val="a8"/>
              <w:wordWrap/>
              <w:spacing w:line="260" w:lineRule="exact"/>
              <w:jc w:val="both"/>
            </w:pPr>
          </w:p>
          <w:p w14:paraId="7941C0A1" w14:textId="77777777" w:rsidR="002747F6" w:rsidRPr="002430CD" w:rsidRDefault="002747F6">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6A87E44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，作受益人名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7A4DB1D6" w14:textId="77777777" w:rsidR="002747F6" w:rsidRPr="002430CD" w:rsidRDefault="002747F6">
            <w:pPr>
              <w:kinsoku w:val="0"/>
              <w:overflowPunct w:val="0"/>
              <w:spacing w:line="260" w:lineRule="exact"/>
              <w:ind w:left="152" w:hanging="152"/>
              <w:jc w:val="both"/>
              <w:rPr>
                <w:rFonts w:eastAsia="標楷體"/>
                <w:sz w:val="20"/>
              </w:rPr>
            </w:pPr>
          </w:p>
          <w:p w14:paraId="11AC5F79" w14:textId="77777777" w:rsidR="002747F6" w:rsidRPr="002430CD" w:rsidRDefault="002747F6">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1CD75AD5"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0CC467DC" w14:textId="77777777" w:rsidR="002747F6" w:rsidRPr="002430CD" w:rsidRDefault="009E17F4">
            <w:pPr>
              <w:kinsoku w:val="0"/>
              <w:overflowPunct w:val="0"/>
              <w:spacing w:line="260" w:lineRule="exact"/>
              <w:ind w:left="137" w:hanging="137"/>
              <w:jc w:val="both"/>
              <w:rPr>
                <w:rFonts w:eastAsia="標楷體"/>
                <w:sz w:val="20"/>
              </w:rPr>
            </w:pPr>
            <w:r>
              <w:rPr>
                <w:rFonts w:eastAsia="標楷體" w:hint="eastAsia"/>
                <w:sz w:val="20"/>
              </w:rPr>
              <w:t>2</w:t>
            </w:r>
            <w:r w:rsidR="002747F6" w:rsidRPr="002430CD">
              <w:rPr>
                <w:rFonts w:eastAsia="標楷體"/>
                <w:sz w:val="20"/>
              </w:rPr>
              <w:t>.86.2.28</w:t>
            </w:r>
            <w:r w:rsidR="002747F6" w:rsidRPr="002430CD">
              <w:rPr>
                <w:rFonts w:eastAsia="標楷體" w:hint="eastAsia"/>
                <w:sz w:val="20"/>
              </w:rPr>
              <w:t>台證</w:t>
            </w:r>
            <w:r w:rsidR="002747F6" w:rsidRPr="002430CD">
              <w:rPr>
                <w:rFonts w:eastAsia="標楷體"/>
                <w:sz w:val="20"/>
              </w:rPr>
              <w:t>(86)</w:t>
            </w:r>
            <w:r w:rsidR="002747F6" w:rsidRPr="002430CD">
              <w:rPr>
                <w:rFonts w:eastAsia="標楷體" w:hint="eastAsia"/>
                <w:sz w:val="20"/>
              </w:rPr>
              <w:t>上字第</w:t>
            </w:r>
            <w:r w:rsidR="002747F6" w:rsidRPr="002430CD">
              <w:rPr>
                <w:rFonts w:eastAsia="標楷體"/>
                <w:sz w:val="20"/>
              </w:rPr>
              <w:t>04317</w:t>
            </w:r>
            <w:r w:rsidR="002747F6" w:rsidRPr="002430CD">
              <w:rPr>
                <w:rFonts w:eastAsia="標楷體" w:hint="eastAsia"/>
                <w:sz w:val="20"/>
              </w:rPr>
              <w:t>號函。</w:t>
            </w:r>
          </w:p>
          <w:p w14:paraId="65D12B87" w14:textId="77777777" w:rsidR="002747F6" w:rsidRPr="002430CD" w:rsidRDefault="002747F6">
            <w:pPr>
              <w:kinsoku w:val="0"/>
              <w:overflowPunct w:val="0"/>
              <w:spacing w:line="260" w:lineRule="exact"/>
              <w:ind w:left="137" w:hanging="137"/>
              <w:jc w:val="both"/>
              <w:rPr>
                <w:rFonts w:eastAsia="標楷體"/>
                <w:sz w:val="20"/>
              </w:rPr>
            </w:pPr>
          </w:p>
        </w:tc>
      </w:tr>
      <w:tr w:rsidR="002747F6" w:rsidRPr="002430CD" w14:paraId="59580C0E"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2331620"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0CE4B4C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辦理不動產投資信託契約規定之事務，而訂有受益人名簿記載之停止變更期間或收益發放基準日時。</w:t>
            </w:r>
          </w:p>
        </w:tc>
        <w:tc>
          <w:tcPr>
            <w:tcW w:w="3240" w:type="dxa"/>
            <w:tcBorders>
              <w:top w:val="single" w:sz="4" w:space="0" w:color="auto"/>
              <w:left w:val="single" w:sz="4" w:space="0" w:color="auto"/>
              <w:bottom w:val="single" w:sz="4" w:space="0" w:color="auto"/>
              <w:right w:val="single" w:sz="4" w:space="0" w:color="auto"/>
            </w:tcBorders>
          </w:tcPr>
          <w:p w14:paraId="3CF7E007"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於停止受益人名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60" w:type="dxa"/>
            <w:tcBorders>
              <w:top w:val="single" w:sz="4" w:space="0" w:color="auto"/>
              <w:left w:val="single" w:sz="4" w:space="0" w:color="auto"/>
              <w:bottom w:val="single" w:sz="4" w:space="0" w:color="auto"/>
              <w:right w:val="single" w:sz="4" w:space="0" w:color="auto"/>
            </w:tcBorders>
          </w:tcPr>
          <w:p w14:paraId="0C5A4D0E" w14:textId="77777777" w:rsidR="002747F6" w:rsidRPr="002430CD" w:rsidRDefault="002747F6" w:rsidP="009E17F4">
            <w:pPr>
              <w:kinsoku w:val="0"/>
              <w:overflowPunct w:val="0"/>
              <w:spacing w:line="260" w:lineRule="exact"/>
              <w:ind w:left="152" w:hanging="152"/>
              <w:jc w:val="both"/>
              <w:rPr>
                <w:rFonts w:eastAsia="標楷體"/>
                <w:sz w:val="20"/>
              </w:rPr>
            </w:pP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（新制）股東常（臨時）會除權（息）及轉換（附認股權）公司債公告申報</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不動產投資信託受益證券</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tc>
        <w:tc>
          <w:tcPr>
            <w:tcW w:w="3098" w:type="dxa"/>
            <w:tcBorders>
              <w:top w:val="single" w:sz="4" w:space="0" w:color="auto"/>
              <w:left w:val="single" w:sz="4" w:space="0" w:color="auto"/>
              <w:bottom w:val="single" w:sz="4" w:space="0" w:color="auto"/>
              <w:right w:val="single" w:sz="4" w:space="0" w:color="auto"/>
            </w:tcBorders>
          </w:tcPr>
          <w:p w14:paraId="7F4AC3C3" w14:textId="77777777" w:rsidR="002747F6" w:rsidRPr="002430CD" w:rsidRDefault="002747F6">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Pr="002430CD">
              <w:rPr>
                <w:rFonts w:eastAsia="標楷體"/>
                <w:sz w:val="20"/>
              </w:rPr>
              <w:t>6</w:t>
            </w:r>
            <w:r w:rsidRPr="002430CD">
              <w:rPr>
                <w:rFonts w:eastAsia="標楷體" w:hint="eastAsia"/>
                <w:sz w:val="20"/>
              </w:rPr>
              <w:t>項。</w:t>
            </w:r>
          </w:p>
          <w:p w14:paraId="7244FA16" w14:textId="77777777" w:rsidR="002747F6" w:rsidRPr="002430CD" w:rsidRDefault="002747F6">
            <w:pPr>
              <w:kinsoku w:val="0"/>
              <w:overflowPunct w:val="0"/>
              <w:spacing w:line="260" w:lineRule="exact"/>
              <w:ind w:left="150" w:hanging="150"/>
              <w:jc w:val="both"/>
              <w:rPr>
                <w:rFonts w:eastAsia="標楷體"/>
                <w:sz w:val="20"/>
              </w:rPr>
            </w:pPr>
            <w:r w:rsidRPr="002430CD">
              <w:rPr>
                <w:rFonts w:eastAsia="標楷體"/>
                <w:sz w:val="20"/>
              </w:rPr>
              <w:t>2.77.9.29</w:t>
            </w:r>
            <w:r w:rsidRPr="002430CD">
              <w:rPr>
                <w:rFonts w:eastAsia="標楷體" w:hint="eastAsia"/>
                <w:sz w:val="20"/>
              </w:rPr>
              <w:t>台證</w:t>
            </w:r>
            <w:r w:rsidRPr="002430CD">
              <w:rPr>
                <w:rFonts w:eastAsia="標楷體"/>
                <w:sz w:val="20"/>
              </w:rPr>
              <w:t>(77)</w:t>
            </w:r>
            <w:r w:rsidRPr="002430CD">
              <w:rPr>
                <w:rFonts w:eastAsia="標楷體" w:hint="eastAsia"/>
                <w:sz w:val="20"/>
              </w:rPr>
              <w:t>上字第</w:t>
            </w:r>
            <w:r w:rsidRPr="002430CD">
              <w:rPr>
                <w:rFonts w:eastAsia="標楷體"/>
                <w:sz w:val="20"/>
              </w:rPr>
              <w:t>3207</w:t>
            </w:r>
            <w:r w:rsidRPr="002430CD">
              <w:rPr>
                <w:rFonts w:eastAsia="標楷體" w:hint="eastAsia"/>
                <w:sz w:val="20"/>
              </w:rPr>
              <w:t>號函。</w:t>
            </w:r>
          </w:p>
          <w:p w14:paraId="5B3B0DB5" w14:textId="77777777" w:rsidR="002747F6" w:rsidRPr="002430CD" w:rsidRDefault="002747F6">
            <w:pPr>
              <w:kinsoku w:val="0"/>
              <w:overflowPunct w:val="0"/>
              <w:spacing w:line="260" w:lineRule="exact"/>
              <w:ind w:left="122" w:hanging="122"/>
              <w:jc w:val="both"/>
              <w:rPr>
                <w:rFonts w:eastAsia="標楷體"/>
                <w:sz w:val="20"/>
              </w:rPr>
            </w:pPr>
            <w:r w:rsidRPr="002430CD">
              <w:rPr>
                <w:rFonts w:eastAsia="標楷體"/>
                <w:sz w:val="20"/>
              </w:rPr>
              <w:t>3.86.2.28</w:t>
            </w:r>
            <w:r w:rsidRPr="002430CD">
              <w:rPr>
                <w:rFonts w:eastAsia="標楷體" w:hint="eastAsia"/>
                <w:sz w:val="20"/>
              </w:rPr>
              <w:t>台證</w:t>
            </w:r>
            <w:r w:rsidRPr="002430CD">
              <w:rPr>
                <w:rFonts w:eastAsia="標楷體"/>
                <w:sz w:val="20"/>
              </w:rPr>
              <w:t>(86)</w:t>
            </w:r>
            <w:r w:rsidRPr="002430CD">
              <w:rPr>
                <w:rFonts w:eastAsia="標楷體" w:hint="eastAsia"/>
                <w:sz w:val="20"/>
              </w:rPr>
              <w:t>上字第</w:t>
            </w:r>
            <w:r w:rsidRPr="002430CD">
              <w:rPr>
                <w:rFonts w:eastAsia="標楷體"/>
                <w:sz w:val="20"/>
              </w:rPr>
              <w:t>04317</w:t>
            </w:r>
            <w:r w:rsidRPr="002430CD">
              <w:rPr>
                <w:rFonts w:eastAsia="標楷體" w:hint="eastAsia"/>
                <w:sz w:val="20"/>
              </w:rPr>
              <w:t>號函。</w:t>
            </w:r>
          </w:p>
          <w:p w14:paraId="0389D25E" w14:textId="77777777" w:rsidR="002747F6" w:rsidRPr="002430CD" w:rsidRDefault="002747F6" w:rsidP="00470BE9">
            <w:pPr>
              <w:kinsoku w:val="0"/>
              <w:overflowPunct w:val="0"/>
              <w:spacing w:line="260" w:lineRule="exact"/>
              <w:ind w:left="122" w:hanging="122"/>
              <w:jc w:val="both"/>
              <w:rPr>
                <w:rFonts w:eastAsia="標楷體"/>
                <w:sz w:val="20"/>
              </w:rPr>
            </w:pPr>
          </w:p>
        </w:tc>
      </w:tr>
      <w:tr w:rsidR="002747F6" w:rsidRPr="002430CD" w14:paraId="184F2346"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1D35FD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45114E8B"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3FEF93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27ACBC0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28B73A9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本公司對不動產證券化之受託機構重大訊息之查證暨公開處理程序。</w:t>
            </w:r>
          </w:p>
        </w:tc>
      </w:tr>
      <w:tr w:rsidR="002747F6" w:rsidRPr="002430CD" w14:paraId="27564C4F"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F08F04C"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04F7727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公告受益人權益時，應將相關事項輸入本公司指定之網際網路資訊申報系統。</w:t>
            </w:r>
          </w:p>
        </w:tc>
        <w:tc>
          <w:tcPr>
            <w:tcW w:w="3240" w:type="dxa"/>
            <w:tcBorders>
              <w:top w:val="single" w:sz="4" w:space="0" w:color="auto"/>
              <w:left w:val="single" w:sz="4" w:space="0" w:color="auto"/>
              <w:bottom w:val="single" w:sz="4" w:space="0" w:color="auto"/>
              <w:right w:val="single" w:sz="4" w:space="0" w:color="auto"/>
            </w:tcBorders>
          </w:tcPr>
          <w:p w14:paraId="23EF3DC9" w14:textId="77777777" w:rsidR="002747F6" w:rsidRPr="002430CD" w:rsidRDefault="002747F6">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2C2219D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098" w:type="dxa"/>
            <w:tcBorders>
              <w:top w:val="single" w:sz="4" w:space="0" w:color="auto"/>
              <w:left w:val="single" w:sz="4" w:space="0" w:color="auto"/>
              <w:bottom w:val="single" w:sz="4" w:space="0" w:color="auto"/>
              <w:right w:val="single" w:sz="4" w:space="0" w:color="auto"/>
            </w:tcBorders>
          </w:tcPr>
          <w:p w14:paraId="3346346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36BBA36B"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34BA3F34"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681772D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受益證券於本公司市場開始買賣時。</w:t>
            </w:r>
          </w:p>
        </w:tc>
        <w:tc>
          <w:tcPr>
            <w:tcW w:w="3240" w:type="dxa"/>
            <w:tcBorders>
              <w:top w:val="single" w:sz="4" w:space="0" w:color="auto"/>
              <w:left w:val="single" w:sz="4" w:space="0" w:color="auto"/>
              <w:bottom w:val="single" w:sz="4" w:space="0" w:color="auto"/>
              <w:right w:val="single" w:sz="4" w:space="0" w:color="auto"/>
            </w:tcBorders>
          </w:tcPr>
          <w:p w14:paraId="669CE6AF"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上市買賣開始日前</w:t>
            </w:r>
          </w:p>
        </w:tc>
        <w:tc>
          <w:tcPr>
            <w:tcW w:w="3060" w:type="dxa"/>
            <w:tcBorders>
              <w:top w:val="single" w:sz="4" w:space="0" w:color="auto"/>
              <w:left w:val="single" w:sz="4" w:space="0" w:color="auto"/>
              <w:bottom w:val="single" w:sz="4" w:space="0" w:color="auto"/>
              <w:right w:val="single" w:sz="4" w:space="0" w:color="auto"/>
            </w:tcBorders>
          </w:tcPr>
          <w:p w14:paraId="2C4AC6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098" w:type="dxa"/>
            <w:tcBorders>
              <w:top w:val="single" w:sz="4" w:space="0" w:color="auto"/>
              <w:left w:val="single" w:sz="4" w:space="0" w:color="auto"/>
              <w:bottom w:val="single" w:sz="4" w:space="0" w:color="auto"/>
              <w:right w:val="single" w:sz="4" w:space="0" w:color="auto"/>
            </w:tcBorders>
          </w:tcPr>
          <w:p w14:paraId="4BA291AE"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6F3276D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779063A"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t>6</w:t>
            </w:r>
          </w:p>
        </w:tc>
        <w:tc>
          <w:tcPr>
            <w:tcW w:w="4320" w:type="dxa"/>
            <w:tcBorders>
              <w:top w:val="single" w:sz="4" w:space="0" w:color="auto"/>
              <w:left w:val="single" w:sz="4" w:space="0" w:color="auto"/>
              <w:bottom w:val="single" w:sz="4" w:space="0" w:color="auto"/>
              <w:right w:val="single" w:sz="4" w:space="0" w:color="auto"/>
            </w:tcBorders>
          </w:tcPr>
          <w:p w14:paraId="58F0CE6A"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不動產證券化之受託機構就信託財產編製之資產負債表、損益表及信託財產管理及運用之報告書，於向信託監察人報告並通知各受益人同時。</w:t>
            </w:r>
          </w:p>
        </w:tc>
        <w:tc>
          <w:tcPr>
            <w:tcW w:w="3240" w:type="dxa"/>
            <w:tcBorders>
              <w:top w:val="single" w:sz="4" w:space="0" w:color="auto"/>
              <w:left w:val="single" w:sz="4" w:space="0" w:color="auto"/>
              <w:bottom w:val="single" w:sz="4" w:space="0" w:color="auto"/>
              <w:right w:val="single" w:sz="4" w:space="0" w:color="auto"/>
            </w:tcBorders>
          </w:tcPr>
          <w:p w14:paraId="292B8F34"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於向信託監察人報告並通知各受益人同時</w:t>
            </w:r>
          </w:p>
        </w:tc>
        <w:tc>
          <w:tcPr>
            <w:tcW w:w="3060" w:type="dxa"/>
            <w:tcBorders>
              <w:top w:val="single" w:sz="4" w:space="0" w:color="auto"/>
              <w:left w:val="single" w:sz="4" w:space="0" w:color="auto"/>
              <w:bottom w:val="single" w:sz="4" w:space="0" w:color="auto"/>
              <w:right w:val="single" w:sz="4" w:space="0" w:color="auto"/>
            </w:tcBorders>
          </w:tcPr>
          <w:p w14:paraId="07217770"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應各檢送二份。</w:t>
            </w:r>
          </w:p>
        </w:tc>
        <w:tc>
          <w:tcPr>
            <w:tcW w:w="3098" w:type="dxa"/>
            <w:tcBorders>
              <w:top w:val="single" w:sz="4" w:space="0" w:color="auto"/>
              <w:left w:val="single" w:sz="4" w:space="0" w:color="auto"/>
              <w:bottom w:val="single" w:sz="4" w:space="0" w:color="auto"/>
              <w:right w:val="single" w:sz="4" w:space="0" w:color="auto"/>
            </w:tcBorders>
          </w:tcPr>
          <w:p w14:paraId="29EFCA59"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r w:rsidR="002747F6" w:rsidRPr="002430CD" w14:paraId="2CBA3DBD"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7E0542DB" w14:textId="77777777" w:rsidR="002747F6" w:rsidRPr="002430CD" w:rsidRDefault="002747F6">
            <w:pPr>
              <w:kinsoku w:val="0"/>
              <w:overflowPunct w:val="0"/>
              <w:spacing w:line="260" w:lineRule="exact"/>
              <w:jc w:val="center"/>
              <w:rPr>
                <w:rFonts w:eastAsia="標楷體"/>
                <w:sz w:val="20"/>
              </w:rPr>
            </w:pPr>
            <w:r w:rsidRPr="002430CD">
              <w:rPr>
                <w:rFonts w:eastAsia="標楷體"/>
                <w:sz w:val="20"/>
              </w:rPr>
              <w:lastRenderedPageBreak/>
              <w:t>7</w:t>
            </w:r>
          </w:p>
        </w:tc>
        <w:tc>
          <w:tcPr>
            <w:tcW w:w="4320" w:type="dxa"/>
            <w:tcBorders>
              <w:top w:val="single" w:sz="4" w:space="0" w:color="auto"/>
              <w:left w:val="single" w:sz="4" w:space="0" w:color="auto"/>
              <w:bottom w:val="single" w:sz="4" w:space="0" w:color="auto"/>
              <w:right w:val="single" w:sz="4" w:space="0" w:color="auto"/>
            </w:tcBorders>
          </w:tcPr>
          <w:p w14:paraId="2AE2D368"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受益人會議議事錄。</w:t>
            </w:r>
          </w:p>
        </w:tc>
        <w:tc>
          <w:tcPr>
            <w:tcW w:w="3240" w:type="dxa"/>
            <w:tcBorders>
              <w:top w:val="single" w:sz="4" w:space="0" w:color="auto"/>
              <w:left w:val="single" w:sz="4" w:space="0" w:color="auto"/>
              <w:bottom w:val="single" w:sz="4" w:space="0" w:color="auto"/>
              <w:right w:val="single" w:sz="4" w:space="0" w:color="auto"/>
            </w:tcBorders>
          </w:tcPr>
          <w:p w14:paraId="5AD4FC65"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受益人會議後二十日內</w:t>
            </w:r>
          </w:p>
        </w:tc>
        <w:tc>
          <w:tcPr>
            <w:tcW w:w="3060" w:type="dxa"/>
            <w:tcBorders>
              <w:top w:val="single" w:sz="4" w:space="0" w:color="auto"/>
              <w:left w:val="single" w:sz="4" w:space="0" w:color="auto"/>
              <w:bottom w:val="single" w:sz="4" w:space="0" w:color="auto"/>
              <w:right w:val="single" w:sz="4" w:space="0" w:color="auto"/>
            </w:tcBorders>
          </w:tcPr>
          <w:p w14:paraId="37E390B3"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應檢送受益人會議議事錄二份。</w:t>
            </w:r>
          </w:p>
        </w:tc>
        <w:tc>
          <w:tcPr>
            <w:tcW w:w="3098" w:type="dxa"/>
            <w:tcBorders>
              <w:top w:val="single" w:sz="4" w:space="0" w:color="auto"/>
              <w:left w:val="single" w:sz="4" w:space="0" w:color="auto"/>
              <w:bottom w:val="single" w:sz="4" w:space="0" w:color="auto"/>
              <w:right w:val="single" w:sz="4" w:space="0" w:color="auto"/>
            </w:tcBorders>
          </w:tcPr>
          <w:p w14:paraId="3032ECFC" w14:textId="77777777" w:rsidR="002747F6" w:rsidRPr="002430CD" w:rsidRDefault="002747F6">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5</w:t>
            </w:r>
            <w:r w:rsidRPr="002430CD">
              <w:rPr>
                <w:rFonts w:eastAsia="標楷體" w:hint="eastAsia"/>
                <w:sz w:val="20"/>
              </w:rPr>
              <w:t>第</w:t>
            </w:r>
            <w:r w:rsidRPr="002430CD">
              <w:rPr>
                <w:rFonts w:eastAsia="標楷體"/>
                <w:sz w:val="20"/>
              </w:rPr>
              <w:t>1</w:t>
            </w:r>
            <w:r w:rsidRPr="002430CD">
              <w:rPr>
                <w:rFonts w:eastAsia="標楷體" w:hint="eastAsia"/>
                <w:sz w:val="20"/>
              </w:rPr>
              <w:t>項。</w:t>
            </w:r>
          </w:p>
        </w:tc>
      </w:tr>
    </w:tbl>
    <w:p w14:paraId="7FDF4C5B" w14:textId="77777777" w:rsidR="00475F96" w:rsidRPr="002430CD" w:rsidRDefault="00475F96" w:rsidP="002747F6">
      <w:pPr>
        <w:jc w:val="both"/>
        <w:rPr>
          <w:rFonts w:eastAsia="標楷體"/>
        </w:rPr>
      </w:pPr>
    </w:p>
    <w:p w14:paraId="3677AE5D" w14:textId="1AF42D8D" w:rsidR="000A6F1A" w:rsidRPr="00D8461C" w:rsidRDefault="00D8461C" w:rsidP="00D8461C">
      <w:pPr>
        <w:widowControl/>
        <w:rPr>
          <w:rFonts w:eastAsia="標楷體"/>
        </w:rPr>
      </w:pPr>
      <w:r>
        <w:rPr>
          <w:rFonts w:eastAsia="標楷體"/>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320"/>
        <w:gridCol w:w="3060"/>
        <w:gridCol w:w="3060"/>
        <w:gridCol w:w="3006"/>
      </w:tblGrid>
      <w:tr w:rsidR="00D8461C" w:rsidRPr="002430CD" w14:paraId="30CF4E66" w14:textId="77777777" w:rsidTr="00D8461C">
        <w:trPr>
          <w:tblHeader/>
        </w:trPr>
        <w:tc>
          <w:tcPr>
            <w:tcW w:w="14014" w:type="dxa"/>
            <w:gridSpan w:val="5"/>
            <w:tcBorders>
              <w:top w:val="nil"/>
              <w:left w:val="nil"/>
              <w:bottom w:val="nil"/>
              <w:right w:val="nil"/>
            </w:tcBorders>
          </w:tcPr>
          <w:p w14:paraId="13FE6330" w14:textId="5214A73C" w:rsidR="00D8461C" w:rsidRDefault="00D8461C" w:rsidP="00D8461C">
            <w:pPr>
              <w:spacing w:line="400" w:lineRule="exact"/>
              <w:jc w:val="center"/>
              <w:rPr>
                <w:rFonts w:eastAsia="標楷體"/>
                <w:sz w:val="20"/>
              </w:rPr>
            </w:pPr>
            <w:r w:rsidRPr="002430CD">
              <w:rPr>
                <w:rFonts w:eastAsia="標楷體" w:hint="eastAsia"/>
                <w:b/>
                <w:sz w:val="40"/>
              </w:rPr>
              <w:lastRenderedPageBreak/>
              <w:t>上市有價證券發行人應辦業務事項一覽表</w:t>
            </w:r>
          </w:p>
          <w:p w14:paraId="72653C82" w14:textId="3ECE862E" w:rsidR="00D8461C" w:rsidRPr="00D8461C" w:rsidRDefault="00D8461C" w:rsidP="00D8461C">
            <w:pPr>
              <w:spacing w:line="400" w:lineRule="exact"/>
              <w:jc w:val="both"/>
              <w:rPr>
                <w:rFonts w:eastAsia="標楷體"/>
                <w:sz w:val="20"/>
              </w:rPr>
            </w:pPr>
            <w:r w:rsidRPr="00D8461C">
              <w:rPr>
                <w:rFonts w:eastAsia="標楷體" w:hint="eastAsia"/>
                <w:sz w:val="20"/>
              </w:rPr>
              <w:t>伍、境外基金機構發行之境外指數股票型基金</w:t>
            </w:r>
          </w:p>
        </w:tc>
      </w:tr>
      <w:tr w:rsidR="00D8461C" w:rsidRPr="002430CD" w14:paraId="54CA305A" w14:textId="77777777" w:rsidTr="00D8461C">
        <w:trPr>
          <w:tblHeader/>
        </w:trPr>
        <w:tc>
          <w:tcPr>
            <w:tcW w:w="4888" w:type="dxa"/>
            <w:gridSpan w:val="2"/>
            <w:tcBorders>
              <w:top w:val="nil"/>
              <w:left w:val="nil"/>
              <w:bottom w:val="single" w:sz="4" w:space="0" w:color="auto"/>
              <w:right w:val="nil"/>
            </w:tcBorders>
          </w:tcPr>
          <w:p w14:paraId="30F65013" w14:textId="25BDCCFE"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一、</w:t>
            </w:r>
            <w:r w:rsidRPr="002430CD">
              <w:rPr>
                <w:rFonts w:eastAsia="標楷體" w:hint="eastAsia"/>
                <w:sz w:val="20"/>
              </w:rPr>
              <w:t>定期辦理事項：</w:t>
            </w:r>
            <w:r w:rsidRPr="002430CD">
              <w:rPr>
                <w:rFonts w:eastAsia="標楷體"/>
                <w:sz w:val="20"/>
              </w:rPr>
              <w:t xml:space="preserve">  </w:t>
            </w:r>
          </w:p>
        </w:tc>
        <w:tc>
          <w:tcPr>
            <w:tcW w:w="9126" w:type="dxa"/>
            <w:gridSpan w:val="3"/>
            <w:tcBorders>
              <w:top w:val="nil"/>
              <w:left w:val="nil"/>
              <w:bottom w:val="single" w:sz="4" w:space="0" w:color="auto"/>
              <w:right w:val="nil"/>
            </w:tcBorders>
          </w:tcPr>
          <w:p w14:paraId="0DA02C25" w14:textId="495B6C40"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0A6F1A" w:rsidRPr="002430CD" w14:paraId="6EAFA22C" w14:textId="77777777" w:rsidTr="00D8461C">
        <w:trPr>
          <w:tblHeader/>
        </w:trPr>
        <w:tc>
          <w:tcPr>
            <w:tcW w:w="568" w:type="dxa"/>
            <w:tcBorders>
              <w:top w:val="single" w:sz="4" w:space="0" w:color="auto"/>
            </w:tcBorders>
          </w:tcPr>
          <w:p w14:paraId="2868F92F"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tcBorders>
          </w:tcPr>
          <w:p w14:paraId="5E2C39EB"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tcBorders>
              <w:top w:val="single" w:sz="4" w:space="0" w:color="auto"/>
            </w:tcBorders>
          </w:tcPr>
          <w:p w14:paraId="61B6CEE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tcBorders>
          </w:tcPr>
          <w:p w14:paraId="3D2C484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06" w:type="dxa"/>
            <w:tcBorders>
              <w:top w:val="single" w:sz="4" w:space="0" w:color="auto"/>
            </w:tcBorders>
          </w:tcPr>
          <w:p w14:paraId="66DE06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0A6F1A" w:rsidRPr="002430CD" w14:paraId="19D16E36" w14:textId="77777777" w:rsidTr="00361F87">
        <w:tc>
          <w:tcPr>
            <w:tcW w:w="568" w:type="dxa"/>
          </w:tcPr>
          <w:p w14:paraId="62ED719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1</w:t>
            </w:r>
          </w:p>
        </w:tc>
        <w:tc>
          <w:tcPr>
            <w:tcW w:w="4320" w:type="dxa"/>
          </w:tcPr>
          <w:p w14:paraId="4A2B6E38"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上市費。</w:t>
            </w:r>
          </w:p>
        </w:tc>
        <w:tc>
          <w:tcPr>
            <w:tcW w:w="3060" w:type="dxa"/>
          </w:tcPr>
          <w:p w14:paraId="7F30354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7779DEC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由境外基金機構之總代理人於收到上市費清單後，請洽本公司財務部繳付。</w:t>
            </w:r>
          </w:p>
          <w:p w14:paraId="19656D37"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 xml:space="preserve"> (</w:t>
            </w:r>
            <w:r w:rsidRPr="002430CD">
              <w:rPr>
                <w:rFonts w:eastAsia="標楷體" w:hint="eastAsia"/>
                <w:sz w:val="20"/>
              </w:rPr>
              <w:t>電話：</w:t>
            </w:r>
            <w:r w:rsidRPr="002430CD">
              <w:rPr>
                <w:rFonts w:eastAsia="標楷體"/>
                <w:sz w:val="20"/>
              </w:rPr>
              <w:t>81013101</w:t>
            </w:r>
            <w:r w:rsidRPr="002430CD">
              <w:rPr>
                <w:rFonts w:eastAsia="標楷體" w:hint="eastAsia"/>
                <w:sz w:val="20"/>
              </w:rPr>
              <w:t>轉財務部</w:t>
            </w:r>
            <w:r w:rsidRPr="002430CD">
              <w:rPr>
                <w:rFonts w:eastAsia="標楷體"/>
                <w:sz w:val="20"/>
              </w:rPr>
              <w:t>)</w:t>
            </w:r>
          </w:p>
        </w:tc>
        <w:tc>
          <w:tcPr>
            <w:tcW w:w="3006" w:type="dxa"/>
          </w:tcPr>
          <w:p w14:paraId="631B8B81" w14:textId="77777777" w:rsidR="000A6F1A" w:rsidRPr="002430CD" w:rsidRDefault="000A6F1A" w:rsidP="00361F87">
            <w:pPr>
              <w:kinsoku w:val="0"/>
              <w:overflowPunct w:val="0"/>
              <w:spacing w:line="260" w:lineRule="exact"/>
              <w:ind w:left="134" w:hanging="134"/>
              <w:jc w:val="both"/>
              <w:rPr>
                <w:rFonts w:eastAsia="標楷體"/>
                <w:sz w:val="20"/>
              </w:rPr>
            </w:pPr>
            <w:r w:rsidRPr="002430CD">
              <w:rPr>
                <w:rFonts w:eastAsia="標楷體"/>
                <w:sz w:val="20"/>
              </w:rPr>
              <w:t>1.</w:t>
            </w:r>
            <w:r w:rsidRPr="002430CD">
              <w:rPr>
                <w:rFonts w:eastAsia="標楷體" w:hint="eastAsia"/>
                <w:sz w:val="20"/>
              </w:rPr>
              <w:t>本公司境外指數股票型基金上市契約第</w:t>
            </w:r>
            <w:r w:rsidRPr="002430CD">
              <w:rPr>
                <w:rFonts w:eastAsia="標楷體"/>
                <w:sz w:val="20"/>
              </w:rPr>
              <w:t>3</w:t>
            </w:r>
            <w:r w:rsidRPr="002430CD">
              <w:rPr>
                <w:rFonts w:eastAsia="標楷體" w:hint="eastAsia"/>
                <w:sz w:val="20"/>
              </w:rPr>
              <w:t>條。</w:t>
            </w:r>
          </w:p>
          <w:p w14:paraId="32C3BA5E"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本公司有價證券上市費費率表。</w:t>
            </w:r>
          </w:p>
        </w:tc>
      </w:tr>
      <w:tr w:rsidR="000A6F1A" w:rsidRPr="002430CD" w14:paraId="21F1212E" w14:textId="77777777" w:rsidTr="00361F87">
        <w:tc>
          <w:tcPr>
            <w:tcW w:w="568" w:type="dxa"/>
          </w:tcPr>
          <w:p w14:paraId="127DBABA"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2</w:t>
            </w:r>
          </w:p>
        </w:tc>
        <w:tc>
          <w:tcPr>
            <w:tcW w:w="4320" w:type="dxa"/>
          </w:tcPr>
          <w:p w14:paraId="7C713261"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初次掛牌者應先行申報境外指數股票型基金之基本資料暨上市掛牌前一日之每單位淨資產價值、單位總數及基金淨資產價值。</w:t>
            </w:r>
          </w:p>
        </w:tc>
        <w:tc>
          <w:tcPr>
            <w:tcW w:w="3060" w:type="dxa"/>
          </w:tcPr>
          <w:p w14:paraId="1DA6B803"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上市掛牌前一日。</w:t>
            </w:r>
          </w:p>
        </w:tc>
        <w:tc>
          <w:tcPr>
            <w:tcW w:w="3060" w:type="dxa"/>
          </w:tcPr>
          <w:p w14:paraId="1FEE1FD6"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tcPr>
          <w:p w14:paraId="0D4818EE" w14:textId="77777777" w:rsidR="000A6F1A" w:rsidRPr="002430CD" w:rsidRDefault="000A6F1A" w:rsidP="001856B7">
            <w:pPr>
              <w:kinsoku w:val="0"/>
              <w:overflowPunct w:val="0"/>
              <w:spacing w:line="260" w:lineRule="exact"/>
              <w:ind w:left="134" w:hanging="134"/>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0A6F1A" w:rsidRPr="002430CD" w14:paraId="2209C3DB" w14:textId="77777777" w:rsidTr="00361F87">
        <w:tc>
          <w:tcPr>
            <w:tcW w:w="568" w:type="dxa"/>
          </w:tcPr>
          <w:p w14:paraId="3A929676" w14:textId="77777777" w:rsidR="000A6F1A" w:rsidRPr="002430CD" w:rsidRDefault="000A6F1A" w:rsidP="00361F87">
            <w:pPr>
              <w:kinsoku w:val="0"/>
              <w:overflowPunct w:val="0"/>
              <w:spacing w:line="260" w:lineRule="exact"/>
              <w:jc w:val="center"/>
              <w:rPr>
                <w:rFonts w:eastAsia="標楷體"/>
                <w:sz w:val="20"/>
              </w:rPr>
            </w:pPr>
            <w:r w:rsidRPr="002430CD">
              <w:rPr>
                <w:rFonts w:eastAsia="標楷體"/>
                <w:sz w:val="20"/>
              </w:rPr>
              <w:t>3</w:t>
            </w:r>
          </w:p>
        </w:tc>
        <w:tc>
          <w:tcPr>
            <w:tcW w:w="4320" w:type="dxa"/>
          </w:tcPr>
          <w:p w14:paraId="24A301EA"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境外指數股票型基金淨資產價值、已發行單位總數、與前日已發行單位差異數、每單位淨資產價值。</w:t>
            </w:r>
          </w:p>
        </w:tc>
        <w:tc>
          <w:tcPr>
            <w:tcW w:w="3060" w:type="dxa"/>
          </w:tcPr>
          <w:p w14:paraId="1C8D27B5"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6E38F8FB" w14:textId="77777777" w:rsidR="000A6F1A" w:rsidRPr="002430CD" w:rsidRDefault="000A6F1A"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由境外基金機構之總代理人透過網際網路連線方式向本公司申報當日之資料。</w:t>
            </w:r>
          </w:p>
        </w:tc>
        <w:tc>
          <w:tcPr>
            <w:tcW w:w="3006" w:type="dxa"/>
          </w:tcPr>
          <w:p w14:paraId="1AB4B829" w14:textId="77777777" w:rsidR="000A6F1A" w:rsidRPr="002430CD" w:rsidRDefault="000A6F1A"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1856B7">
              <w:rPr>
                <w:rFonts w:eastAsia="標楷體" w:hint="eastAsia"/>
                <w:sz w:val="20"/>
              </w:rPr>
              <w:t>11</w:t>
            </w:r>
            <w:r w:rsidRPr="002430CD">
              <w:rPr>
                <w:rFonts w:eastAsia="標楷體" w:hint="eastAsia"/>
                <w:sz w:val="20"/>
              </w:rPr>
              <w:t>項。</w:t>
            </w:r>
          </w:p>
        </w:tc>
      </w:tr>
      <w:tr w:rsidR="001856B7" w:rsidRPr="002430CD" w14:paraId="37CCE9E3" w14:textId="77777777" w:rsidTr="00361F87">
        <w:tc>
          <w:tcPr>
            <w:tcW w:w="568" w:type="dxa"/>
          </w:tcPr>
          <w:p w14:paraId="6BAB5C8E"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4</w:t>
            </w:r>
          </w:p>
        </w:tc>
        <w:tc>
          <w:tcPr>
            <w:tcW w:w="4320" w:type="dxa"/>
          </w:tcPr>
          <w:p w14:paraId="280AB60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w:t>
            </w:r>
            <w:r>
              <w:rPr>
                <w:rFonts w:eastAsia="標楷體" w:hint="eastAsia"/>
                <w:sz w:val="20"/>
              </w:rPr>
              <w:t>每單位盤中預估淨資產價值。</w:t>
            </w:r>
          </w:p>
        </w:tc>
        <w:tc>
          <w:tcPr>
            <w:tcW w:w="3060" w:type="dxa"/>
          </w:tcPr>
          <w:p w14:paraId="3DF65A40"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依其註冊地或上市地之申報時限與內容於註冊地或上市地交易時間內在本公司基本市</w:t>
            </w:r>
            <w:proofErr w:type="gramStart"/>
            <w:r>
              <w:rPr>
                <w:rFonts w:eastAsia="標楷體" w:hint="eastAsia"/>
                <w:sz w:val="20"/>
              </w:rPr>
              <w:t>況</w:t>
            </w:r>
            <w:proofErr w:type="gramEnd"/>
            <w:r>
              <w:rPr>
                <w:rFonts w:eastAsia="標楷體" w:hint="eastAsia"/>
                <w:sz w:val="20"/>
              </w:rPr>
              <w:t>報導網站申報</w:t>
            </w:r>
          </w:p>
        </w:tc>
        <w:tc>
          <w:tcPr>
            <w:tcW w:w="3060" w:type="dxa"/>
          </w:tcPr>
          <w:p w14:paraId="2EF1211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tcPr>
          <w:p w14:paraId="738E5E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44C8729" w14:textId="77777777" w:rsidTr="00361F87">
        <w:tc>
          <w:tcPr>
            <w:tcW w:w="568" w:type="dxa"/>
          </w:tcPr>
          <w:p w14:paraId="4B356DB9"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5</w:t>
            </w:r>
          </w:p>
        </w:tc>
        <w:tc>
          <w:tcPr>
            <w:tcW w:w="4320" w:type="dxa"/>
          </w:tcPr>
          <w:p w14:paraId="5BBF3E4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境外指數股票型基金投資產業類股比例。</w:t>
            </w:r>
          </w:p>
        </w:tc>
        <w:tc>
          <w:tcPr>
            <w:tcW w:w="3060" w:type="dxa"/>
          </w:tcPr>
          <w:p w14:paraId="52C41A9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每週第一營業日開盤前。</w:t>
            </w:r>
          </w:p>
        </w:tc>
        <w:tc>
          <w:tcPr>
            <w:tcW w:w="3060" w:type="dxa"/>
          </w:tcPr>
          <w:p w14:paraId="483D81B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透過網際網路連線方式向本公司申報前一</w:t>
            </w:r>
            <w:proofErr w:type="gramStart"/>
            <w:r w:rsidRPr="002430CD">
              <w:rPr>
                <w:rFonts w:eastAsia="標楷體" w:hint="eastAsia"/>
                <w:sz w:val="20"/>
              </w:rPr>
              <w:t>週</w:t>
            </w:r>
            <w:proofErr w:type="gramEnd"/>
            <w:r w:rsidRPr="002430CD">
              <w:rPr>
                <w:rFonts w:eastAsia="標楷體" w:hint="eastAsia"/>
                <w:sz w:val="20"/>
              </w:rPr>
              <w:t>之資料。</w:t>
            </w:r>
          </w:p>
        </w:tc>
        <w:tc>
          <w:tcPr>
            <w:tcW w:w="3006" w:type="dxa"/>
          </w:tcPr>
          <w:p w14:paraId="7AA6991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7685C210" w14:textId="77777777" w:rsidTr="00361F87">
        <w:tc>
          <w:tcPr>
            <w:tcW w:w="568" w:type="dxa"/>
          </w:tcPr>
          <w:p w14:paraId="66EA0E87"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6</w:t>
            </w:r>
          </w:p>
        </w:tc>
        <w:tc>
          <w:tcPr>
            <w:tcW w:w="4320" w:type="dxa"/>
          </w:tcPr>
          <w:p w14:paraId="3C3C3AB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境外指數股票型基金持股前五大個股名稱及合計占基金淨資產價值之比例。</w:t>
            </w:r>
          </w:p>
        </w:tc>
        <w:tc>
          <w:tcPr>
            <w:tcW w:w="3060" w:type="dxa"/>
          </w:tcPr>
          <w:p w14:paraId="6DA4767C"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5962593F"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由境外基金機構之總代理人透過網際網路連線方式向本公司申報上月份資料。</w:t>
            </w:r>
          </w:p>
        </w:tc>
        <w:tc>
          <w:tcPr>
            <w:tcW w:w="3006" w:type="dxa"/>
          </w:tcPr>
          <w:p w14:paraId="2D06BCCD" w14:textId="77777777" w:rsidR="001856B7" w:rsidRPr="002430CD" w:rsidRDefault="001856B7" w:rsidP="001856B7">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08289B33" w14:textId="77777777" w:rsidTr="00361F87">
        <w:tc>
          <w:tcPr>
            <w:tcW w:w="568" w:type="dxa"/>
          </w:tcPr>
          <w:p w14:paraId="0472C57F" w14:textId="77777777" w:rsidR="001856B7" w:rsidRPr="002430CD" w:rsidRDefault="001856B7" w:rsidP="00361F87">
            <w:pPr>
              <w:kinsoku w:val="0"/>
              <w:overflowPunct w:val="0"/>
              <w:spacing w:line="260" w:lineRule="exact"/>
              <w:jc w:val="center"/>
              <w:rPr>
                <w:rFonts w:eastAsia="標楷體"/>
                <w:sz w:val="20"/>
              </w:rPr>
            </w:pPr>
            <w:r>
              <w:rPr>
                <w:rFonts w:eastAsia="標楷體" w:hint="eastAsia"/>
                <w:sz w:val="20"/>
              </w:rPr>
              <w:t>7</w:t>
            </w:r>
          </w:p>
        </w:tc>
        <w:tc>
          <w:tcPr>
            <w:tcW w:w="4320" w:type="dxa"/>
          </w:tcPr>
          <w:p w14:paraId="420F38FB" w14:textId="77777777" w:rsidR="001856B7" w:rsidRPr="002430CD" w:rsidRDefault="001856B7" w:rsidP="00361F87">
            <w:pPr>
              <w:kinsoku w:val="0"/>
              <w:overflowPunct w:val="0"/>
              <w:spacing w:line="260" w:lineRule="exact"/>
              <w:jc w:val="both"/>
              <w:rPr>
                <w:rFonts w:eastAsia="標楷體"/>
                <w:sz w:val="20"/>
              </w:rPr>
            </w:pPr>
            <w:r>
              <w:rPr>
                <w:rFonts w:eastAsia="標楷體" w:hint="eastAsia"/>
                <w:sz w:val="20"/>
              </w:rPr>
              <w:t>境外</w:t>
            </w:r>
            <w:r w:rsidRPr="002430CD">
              <w:rPr>
                <w:rFonts w:eastAsia="標楷體" w:hint="eastAsia"/>
                <w:sz w:val="20"/>
              </w:rPr>
              <w:t>指數股票型基金</w:t>
            </w:r>
            <w:r>
              <w:rPr>
                <w:rFonts w:eastAsia="標楷體" w:hint="eastAsia"/>
                <w:sz w:val="20"/>
              </w:rPr>
              <w:t>之每受益權單位淨資產價值及其所追蹤之指數至上月為止之三個月、六個月、一年、年度至今及上市至今之累計漲跌幅度。</w:t>
            </w:r>
          </w:p>
        </w:tc>
        <w:tc>
          <w:tcPr>
            <w:tcW w:w="3060" w:type="dxa"/>
          </w:tcPr>
          <w:p w14:paraId="5D09D697"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5D7A3DCA"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006" w:type="dxa"/>
          </w:tcPr>
          <w:p w14:paraId="35A14D8B" w14:textId="77777777" w:rsidR="001856B7" w:rsidRPr="002430CD" w:rsidRDefault="001856B7" w:rsidP="00361F8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6A9DCD35" w14:textId="77777777" w:rsidTr="00361F87">
        <w:tc>
          <w:tcPr>
            <w:tcW w:w="568" w:type="dxa"/>
          </w:tcPr>
          <w:p w14:paraId="1706693B" w14:textId="119CA7A9" w:rsidR="001856B7" w:rsidRPr="002430CD" w:rsidRDefault="00803D32" w:rsidP="00361F87">
            <w:pPr>
              <w:kinsoku w:val="0"/>
              <w:overflowPunct w:val="0"/>
              <w:spacing w:line="260" w:lineRule="exact"/>
              <w:jc w:val="center"/>
              <w:rPr>
                <w:rFonts w:eastAsia="標楷體"/>
                <w:sz w:val="20"/>
              </w:rPr>
            </w:pPr>
            <w:r>
              <w:rPr>
                <w:rFonts w:eastAsia="標楷體"/>
                <w:sz w:val="20"/>
              </w:rPr>
              <w:t>8</w:t>
            </w:r>
          </w:p>
        </w:tc>
        <w:tc>
          <w:tcPr>
            <w:tcW w:w="4320" w:type="dxa"/>
          </w:tcPr>
          <w:p w14:paraId="6BFFC8C8"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境外指數股票型基金投資個股內容及比例。</w:t>
            </w:r>
          </w:p>
        </w:tc>
        <w:tc>
          <w:tcPr>
            <w:tcW w:w="3060" w:type="dxa"/>
          </w:tcPr>
          <w:p w14:paraId="4EC6A461"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每季第一個月十日前。</w:t>
            </w:r>
          </w:p>
        </w:tc>
        <w:tc>
          <w:tcPr>
            <w:tcW w:w="3060" w:type="dxa"/>
          </w:tcPr>
          <w:p w14:paraId="359D03AB"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由境外基金機構之總代理人透過網際網路連線方式向本公司申報上一季資料。</w:t>
            </w:r>
          </w:p>
        </w:tc>
        <w:tc>
          <w:tcPr>
            <w:tcW w:w="3006" w:type="dxa"/>
          </w:tcPr>
          <w:p w14:paraId="63A27635"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hint="eastAsia"/>
                <w:sz w:val="20"/>
              </w:rPr>
              <w:t>本公司對有價證券上市公司及境外指數股票型基金上市之境外基金機構資訊申報作業</w:t>
            </w:r>
            <w:r w:rsidRPr="002430CD">
              <w:rPr>
                <w:rFonts w:eastAsia="標楷體" w:hint="eastAsia"/>
                <w:sz w:val="20"/>
              </w:rPr>
              <w:lastRenderedPageBreak/>
              <w:t>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r w:rsidR="001856B7" w:rsidRPr="002430CD" w14:paraId="58F676E9" w14:textId="77777777" w:rsidTr="00361F87">
        <w:tc>
          <w:tcPr>
            <w:tcW w:w="568" w:type="dxa"/>
          </w:tcPr>
          <w:p w14:paraId="42D6510E" w14:textId="41D8B8B0" w:rsidR="001856B7" w:rsidRPr="002430CD" w:rsidRDefault="00803D32" w:rsidP="00361F87">
            <w:pPr>
              <w:kinsoku w:val="0"/>
              <w:overflowPunct w:val="0"/>
              <w:spacing w:line="260" w:lineRule="exact"/>
              <w:jc w:val="center"/>
              <w:rPr>
                <w:rFonts w:eastAsia="標楷體"/>
                <w:sz w:val="20"/>
              </w:rPr>
            </w:pPr>
            <w:r>
              <w:rPr>
                <w:rFonts w:eastAsia="標楷體"/>
                <w:sz w:val="20"/>
              </w:rPr>
              <w:lastRenderedPageBreak/>
              <w:t>9</w:t>
            </w:r>
          </w:p>
        </w:tc>
        <w:tc>
          <w:tcPr>
            <w:tcW w:w="4320" w:type="dxa"/>
          </w:tcPr>
          <w:p w14:paraId="32F06805" w14:textId="32321DEB"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境外指數股票型基金每年之</w:t>
            </w:r>
            <w:r w:rsidR="00803D32" w:rsidRPr="004137EA">
              <w:rPr>
                <w:rFonts w:eastAsia="標楷體" w:hint="eastAsia"/>
                <w:sz w:val="20"/>
              </w:rPr>
              <w:t>年度財務報告</w:t>
            </w:r>
            <w:r w:rsidRPr="002430CD">
              <w:rPr>
                <w:rFonts w:eastAsia="標楷體" w:hint="eastAsia"/>
                <w:sz w:val="20"/>
              </w:rPr>
              <w:t>。</w:t>
            </w:r>
            <w:r w:rsidR="00803D32" w:rsidRPr="008A5D2B">
              <w:rPr>
                <w:rFonts w:eastAsia="標楷體" w:hint="eastAsia"/>
                <w:sz w:val="20"/>
              </w:rPr>
              <w:t>基金註冊地規定應</w:t>
            </w:r>
            <w:proofErr w:type="gramStart"/>
            <w:r w:rsidR="00803D32" w:rsidRPr="008A5D2B">
              <w:rPr>
                <w:rFonts w:eastAsia="標楷體" w:hint="eastAsia"/>
                <w:sz w:val="20"/>
              </w:rPr>
              <w:t>編具半年度</w:t>
            </w:r>
            <w:proofErr w:type="gramEnd"/>
            <w:r w:rsidR="00803D32" w:rsidRPr="008A5D2B">
              <w:rPr>
                <w:rFonts w:eastAsia="標楷體" w:hint="eastAsia"/>
                <w:sz w:val="20"/>
              </w:rPr>
              <w:t>財務報告者，亦同。</w:t>
            </w:r>
          </w:p>
        </w:tc>
        <w:tc>
          <w:tcPr>
            <w:tcW w:w="3060" w:type="dxa"/>
          </w:tcPr>
          <w:p w14:paraId="4BD34ACD" w14:textId="47B27C04" w:rsidR="001856B7" w:rsidRPr="002430CD" w:rsidRDefault="00803D32" w:rsidP="00803D32">
            <w:pPr>
              <w:kinsoku w:val="0"/>
              <w:overflowPunct w:val="0"/>
              <w:spacing w:line="260" w:lineRule="exact"/>
              <w:jc w:val="both"/>
              <w:rPr>
                <w:rFonts w:eastAsia="標楷體"/>
                <w:sz w:val="20"/>
              </w:rPr>
            </w:pPr>
            <w:r w:rsidRPr="008A5D2B">
              <w:rPr>
                <w:rFonts w:eastAsia="標楷體" w:hint="eastAsia"/>
                <w:sz w:val="20"/>
              </w:rPr>
              <w:t>依基金註冊地規定</w:t>
            </w:r>
            <w:r>
              <w:rPr>
                <w:rFonts w:eastAsia="標楷體" w:hint="eastAsia"/>
                <w:sz w:val="20"/>
              </w:rPr>
              <w:t>。</w:t>
            </w:r>
          </w:p>
        </w:tc>
        <w:tc>
          <w:tcPr>
            <w:tcW w:w="3060" w:type="dxa"/>
          </w:tcPr>
          <w:p w14:paraId="121F0713" w14:textId="569B9149" w:rsidR="001856B7" w:rsidRPr="002430CD" w:rsidRDefault="001856B7" w:rsidP="00803D32">
            <w:pPr>
              <w:kinsoku w:val="0"/>
              <w:overflowPunct w:val="0"/>
              <w:spacing w:line="260" w:lineRule="exact"/>
              <w:jc w:val="both"/>
              <w:rPr>
                <w:rFonts w:eastAsia="標楷體"/>
                <w:sz w:val="20"/>
              </w:rPr>
            </w:pPr>
            <w:r w:rsidRPr="002430CD">
              <w:rPr>
                <w:rFonts w:eastAsia="標楷體" w:hint="eastAsia"/>
                <w:sz w:val="20"/>
              </w:rPr>
              <w:t>由境外基金機構之總代理人透過網際網路連線方式向本公司申報。</w:t>
            </w:r>
          </w:p>
        </w:tc>
        <w:tc>
          <w:tcPr>
            <w:tcW w:w="3006" w:type="dxa"/>
          </w:tcPr>
          <w:p w14:paraId="4B5F229E" w14:textId="77777777" w:rsidR="001856B7" w:rsidRPr="002430CD" w:rsidRDefault="001856B7" w:rsidP="00361F87">
            <w:pPr>
              <w:kinsoku w:val="0"/>
              <w:overflowPunct w:val="0"/>
              <w:spacing w:line="260" w:lineRule="exact"/>
              <w:ind w:left="148" w:hanging="148"/>
              <w:jc w:val="both"/>
              <w:rPr>
                <w:rFonts w:eastAsia="標楷體"/>
                <w:sz w:val="20"/>
              </w:rPr>
            </w:pPr>
            <w:r w:rsidRPr="002430CD">
              <w:rPr>
                <w:rFonts w:eastAsia="標楷體"/>
                <w:sz w:val="20"/>
              </w:rPr>
              <w:t>1.</w:t>
            </w:r>
            <w:r w:rsidRPr="002430CD">
              <w:rPr>
                <w:rFonts w:eastAsia="標楷體" w:hint="eastAsia"/>
                <w:sz w:val="20"/>
              </w:rPr>
              <w:t>境外基金管理辦法第</w:t>
            </w:r>
            <w:r w:rsidRPr="002430CD">
              <w:rPr>
                <w:rFonts w:eastAsia="標楷體" w:hint="eastAsia"/>
                <w:sz w:val="20"/>
              </w:rPr>
              <w:t>13</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p w14:paraId="1BBFE284" w14:textId="77777777" w:rsidR="001856B7" w:rsidRPr="002430CD" w:rsidRDefault="001856B7"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sidRPr="002430CD">
              <w:rPr>
                <w:rFonts w:eastAsia="標楷體"/>
                <w:sz w:val="20"/>
              </w:rPr>
              <w:t>1</w:t>
            </w:r>
            <w:r w:rsidRPr="002430CD">
              <w:rPr>
                <w:rFonts w:eastAsia="標楷體" w:hint="eastAsia"/>
                <w:sz w:val="20"/>
              </w:rPr>
              <w:t>。</w:t>
            </w:r>
          </w:p>
          <w:p w14:paraId="2B6190A3" w14:textId="77777777" w:rsidR="001856B7" w:rsidRPr="002430CD" w:rsidRDefault="001856B7" w:rsidP="001856B7">
            <w:pPr>
              <w:kinsoku w:val="0"/>
              <w:overflowPunct w:val="0"/>
              <w:spacing w:line="260" w:lineRule="exact"/>
              <w:ind w:left="200" w:hanging="200"/>
              <w:jc w:val="both"/>
              <w:rPr>
                <w:rFonts w:eastAsia="標楷體"/>
                <w:sz w:val="20"/>
              </w:rPr>
            </w:pPr>
            <w:r w:rsidRPr="002430CD">
              <w:rPr>
                <w:rFonts w:eastAsia="標楷體"/>
                <w:sz w:val="20"/>
              </w:rPr>
              <w:t>3.</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Pr>
                <w:rFonts w:eastAsia="標楷體" w:hint="eastAsia"/>
                <w:sz w:val="20"/>
              </w:rPr>
              <w:t>11</w:t>
            </w:r>
            <w:r w:rsidRPr="002430CD">
              <w:rPr>
                <w:rFonts w:eastAsia="標楷體" w:hint="eastAsia"/>
                <w:sz w:val="20"/>
              </w:rPr>
              <w:t>項。</w:t>
            </w:r>
          </w:p>
        </w:tc>
      </w:tr>
    </w:tbl>
    <w:p w14:paraId="023C9D3E" w14:textId="77777777" w:rsidR="00367F99" w:rsidRPr="002430CD" w:rsidRDefault="00367F99" w:rsidP="00583DFA">
      <w:pPr>
        <w:spacing w:line="400" w:lineRule="exact"/>
        <w:jc w:val="center"/>
        <w:rPr>
          <w:rFonts w:eastAsia="標楷體"/>
          <w:b/>
          <w:sz w:val="40"/>
        </w:rPr>
      </w:pPr>
    </w:p>
    <w:p w14:paraId="67C636CF" w14:textId="77777777" w:rsidR="00D8461C" w:rsidRDefault="00D8461C">
      <w:pPr>
        <w:widowControl/>
        <w:rPr>
          <w:rFonts w:eastAsia="標楷體"/>
          <w:b/>
          <w:sz w:val="40"/>
        </w:rPr>
      </w:pPr>
      <w:r>
        <w:rPr>
          <w:rFonts w:eastAsia="標楷體"/>
          <w:b/>
          <w:sz w:val="40"/>
        </w:rPr>
        <w:br w:type="page"/>
      </w:r>
    </w:p>
    <w:p w14:paraId="15A370D6" w14:textId="634B3F69" w:rsidR="00583DFA" w:rsidRPr="002430CD" w:rsidRDefault="00583DFA" w:rsidP="00D8461C">
      <w:pPr>
        <w:spacing w:line="260" w:lineRule="exact"/>
        <w:ind w:left="648"/>
        <w:jc w:val="both"/>
        <w:rPr>
          <w:rFonts w:eastAsia="標楷體"/>
          <w:sz w:val="20"/>
        </w:rPr>
      </w:pP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D8461C" w:rsidRPr="002430CD" w14:paraId="4E62B0F5" w14:textId="77777777" w:rsidTr="00D8461C">
        <w:trPr>
          <w:trHeight w:val="766"/>
          <w:tblHeader/>
        </w:trPr>
        <w:tc>
          <w:tcPr>
            <w:tcW w:w="14286" w:type="dxa"/>
            <w:gridSpan w:val="5"/>
            <w:tcBorders>
              <w:top w:val="nil"/>
              <w:left w:val="nil"/>
              <w:bottom w:val="nil"/>
              <w:right w:val="nil"/>
            </w:tcBorders>
          </w:tcPr>
          <w:p w14:paraId="02A3E97A" w14:textId="77777777" w:rsidR="00D8461C" w:rsidRDefault="00D8461C" w:rsidP="00D8461C">
            <w:pPr>
              <w:spacing w:line="400" w:lineRule="exact"/>
              <w:jc w:val="center"/>
              <w:rPr>
                <w:rFonts w:eastAsia="標楷體"/>
                <w:sz w:val="20"/>
              </w:rPr>
            </w:pPr>
            <w:r w:rsidRPr="002430CD">
              <w:rPr>
                <w:rFonts w:eastAsia="標楷體" w:hint="eastAsia"/>
                <w:b/>
                <w:sz w:val="40"/>
              </w:rPr>
              <w:t>上市有價證券發行人應辦業務事項一覽表</w:t>
            </w:r>
          </w:p>
          <w:p w14:paraId="384F1EF0" w14:textId="65409FF8" w:rsidR="00D8461C" w:rsidRPr="00D8461C" w:rsidRDefault="00D8461C" w:rsidP="00D8461C">
            <w:pPr>
              <w:kinsoku w:val="0"/>
              <w:overflowPunct w:val="0"/>
              <w:spacing w:line="260" w:lineRule="exact"/>
              <w:rPr>
                <w:rFonts w:eastAsia="標楷體"/>
                <w:sz w:val="20"/>
              </w:rPr>
            </w:pPr>
            <w:r w:rsidRPr="00D8461C">
              <w:rPr>
                <w:rFonts w:eastAsia="標楷體" w:hint="eastAsia"/>
                <w:sz w:val="20"/>
              </w:rPr>
              <w:t>伍、境外基金機構發行之境外指數股票型基金</w:t>
            </w:r>
          </w:p>
        </w:tc>
      </w:tr>
      <w:tr w:rsidR="00D8461C" w:rsidRPr="002430CD" w14:paraId="413ECB6B" w14:textId="77777777" w:rsidTr="00D8461C">
        <w:trPr>
          <w:tblHeader/>
        </w:trPr>
        <w:tc>
          <w:tcPr>
            <w:tcW w:w="4888" w:type="dxa"/>
            <w:gridSpan w:val="2"/>
            <w:tcBorders>
              <w:top w:val="nil"/>
              <w:left w:val="nil"/>
              <w:bottom w:val="single" w:sz="4" w:space="0" w:color="auto"/>
              <w:right w:val="nil"/>
            </w:tcBorders>
            <w:vAlign w:val="center"/>
          </w:tcPr>
          <w:p w14:paraId="0F67EB3B" w14:textId="3470A674" w:rsidR="00D8461C" w:rsidRPr="002430CD" w:rsidRDefault="00D8461C" w:rsidP="00D8461C">
            <w:pPr>
              <w:kinsoku w:val="0"/>
              <w:overflowPunct w:val="0"/>
              <w:spacing w:line="260" w:lineRule="exact"/>
              <w:ind w:leftChars="100" w:left="240"/>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sz w:val="20"/>
              </w:rPr>
              <w:t xml:space="preserve">  </w:t>
            </w:r>
          </w:p>
        </w:tc>
        <w:tc>
          <w:tcPr>
            <w:tcW w:w="9398" w:type="dxa"/>
            <w:gridSpan w:val="3"/>
            <w:tcBorders>
              <w:top w:val="nil"/>
              <w:left w:val="nil"/>
              <w:bottom w:val="single" w:sz="4" w:space="0" w:color="auto"/>
              <w:right w:val="nil"/>
            </w:tcBorders>
            <w:vAlign w:val="center"/>
          </w:tcPr>
          <w:p w14:paraId="328F5F11" w14:textId="556AF4B8" w:rsidR="00D8461C" w:rsidRPr="002430CD" w:rsidRDefault="00D8461C" w:rsidP="00D8461C">
            <w:pPr>
              <w:kinsoku w:val="0"/>
              <w:overflowPunct w:val="0"/>
              <w:spacing w:line="260" w:lineRule="exact"/>
              <w:jc w:val="right"/>
              <w:rPr>
                <w:rFonts w:eastAsia="標楷體"/>
                <w:sz w:val="20"/>
              </w:rPr>
            </w:pPr>
            <w:r>
              <w:rPr>
                <w:rFonts w:eastAsia="標楷體" w:hint="eastAsia"/>
                <w:sz w:val="20"/>
              </w:rPr>
              <w:t>臺灣證券交易所上市一部</w:t>
            </w:r>
            <w:r>
              <w:rPr>
                <w:rFonts w:eastAsia="標楷體" w:hint="eastAsia"/>
                <w:sz w:val="20"/>
              </w:rPr>
              <w:t>/</w:t>
            </w:r>
            <w:r>
              <w:rPr>
                <w:rFonts w:eastAsia="標楷體" w:hint="eastAsia"/>
                <w:sz w:val="20"/>
              </w:rPr>
              <w:t>上市二部</w:t>
            </w:r>
            <w:r>
              <w:rPr>
                <w:rFonts w:eastAsia="標楷體" w:hint="eastAsia"/>
                <w:sz w:val="20"/>
              </w:rPr>
              <w:t>11</w:t>
            </w:r>
            <w:r>
              <w:rPr>
                <w:rFonts w:eastAsia="標楷體"/>
                <w:sz w:val="20"/>
              </w:rPr>
              <w:t>4</w:t>
            </w:r>
            <w:r>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583DFA" w:rsidRPr="002430CD" w14:paraId="064FD15E" w14:textId="77777777" w:rsidTr="00D8461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A2C6E66"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59422C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2F0749CB"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45A6C33E"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299CFAD7"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hint="eastAsia"/>
                <w:sz w:val="20"/>
              </w:rPr>
              <w:t>法　　令　　依　　據</w:t>
            </w:r>
          </w:p>
        </w:tc>
      </w:tr>
      <w:tr w:rsidR="00583DFA" w:rsidRPr="002430CD" w14:paraId="33F958DA"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3F1FACA9"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3D2F9AFF"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1.</w:t>
            </w:r>
            <w:r w:rsidRPr="002430CD">
              <w:rPr>
                <w:rFonts w:eastAsia="標楷體" w:hint="eastAsia"/>
                <w:sz w:val="20"/>
              </w:rPr>
              <w:t>召開受益人大會前洽辦公告。</w:t>
            </w:r>
          </w:p>
          <w:p w14:paraId="665A0D0A" w14:textId="77777777" w:rsidR="00583DFA" w:rsidRPr="002430CD" w:rsidRDefault="00583DFA" w:rsidP="00361F87">
            <w:pPr>
              <w:kinsoku w:val="0"/>
              <w:overflowPunct w:val="0"/>
              <w:spacing w:line="260" w:lineRule="exact"/>
              <w:jc w:val="both"/>
              <w:rPr>
                <w:rFonts w:eastAsia="標楷體"/>
                <w:sz w:val="20"/>
              </w:rPr>
            </w:pPr>
          </w:p>
          <w:p w14:paraId="27B321C2" w14:textId="77777777" w:rsidR="00583DFA" w:rsidRPr="002430CD" w:rsidRDefault="00583DFA" w:rsidP="00361F87">
            <w:pPr>
              <w:kinsoku w:val="0"/>
              <w:overflowPunct w:val="0"/>
              <w:spacing w:line="260" w:lineRule="exact"/>
              <w:jc w:val="both"/>
              <w:rPr>
                <w:rFonts w:eastAsia="標楷體"/>
                <w:sz w:val="20"/>
              </w:rPr>
            </w:pPr>
          </w:p>
          <w:p w14:paraId="1E22E340" w14:textId="77777777" w:rsidR="00583DFA" w:rsidRPr="002430CD" w:rsidRDefault="00583DFA" w:rsidP="00361F87">
            <w:pPr>
              <w:kinsoku w:val="0"/>
              <w:overflowPunct w:val="0"/>
              <w:spacing w:line="260" w:lineRule="exact"/>
              <w:jc w:val="both"/>
              <w:rPr>
                <w:rFonts w:eastAsia="標楷體"/>
                <w:sz w:val="20"/>
              </w:rPr>
            </w:pPr>
          </w:p>
          <w:p w14:paraId="3B74C493" w14:textId="77777777" w:rsidR="00583DFA" w:rsidRPr="002430CD" w:rsidRDefault="00583DFA" w:rsidP="00361F87">
            <w:pPr>
              <w:kinsoku w:val="0"/>
              <w:overflowPunct w:val="0"/>
              <w:spacing w:line="260" w:lineRule="exact"/>
              <w:jc w:val="both"/>
              <w:rPr>
                <w:rFonts w:eastAsia="標楷體"/>
                <w:sz w:val="20"/>
              </w:rPr>
            </w:pPr>
          </w:p>
          <w:p w14:paraId="09A60955" w14:textId="77777777" w:rsidR="00583DFA" w:rsidRPr="002430CD" w:rsidRDefault="00583DFA" w:rsidP="00361F87">
            <w:pPr>
              <w:kinsoku w:val="0"/>
              <w:overflowPunct w:val="0"/>
              <w:spacing w:line="260" w:lineRule="exact"/>
              <w:jc w:val="both"/>
              <w:rPr>
                <w:rFonts w:eastAsia="標楷體"/>
                <w:sz w:val="20"/>
              </w:rPr>
            </w:pPr>
          </w:p>
          <w:p w14:paraId="41C0B1C2" w14:textId="77777777" w:rsidR="006E6695" w:rsidRPr="002430CD" w:rsidRDefault="006E6695" w:rsidP="00361F87">
            <w:pPr>
              <w:kinsoku w:val="0"/>
              <w:overflowPunct w:val="0"/>
              <w:spacing w:line="260" w:lineRule="exact"/>
              <w:jc w:val="both"/>
              <w:rPr>
                <w:rFonts w:eastAsia="標楷體"/>
                <w:sz w:val="20"/>
              </w:rPr>
            </w:pPr>
          </w:p>
          <w:p w14:paraId="18703BF1" w14:textId="77777777" w:rsidR="00583DFA" w:rsidRPr="002430CD" w:rsidRDefault="00583DFA" w:rsidP="00361F87">
            <w:pPr>
              <w:kinsoku w:val="0"/>
              <w:overflowPunct w:val="0"/>
              <w:spacing w:line="260" w:lineRule="exact"/>
              <w:jc w:val="both"/>
              <w:rPr>
                <w:rFonts w:eastAsia="標楷體"/>
                <w:sz w:val="20"/>
              </w:rPr>
            </w:pPr>
          </w:p>
          <w:p w14:paraId="24B84593" w14:textId="77777777" w:rsidR="00583DFA" w:rsidRPr="002430CD" w:rsidRDefault="00583DFA" w:rsidP="00361F87">
            <w:pPr>
              <w:kinsoku w:val="0"/>
              <w:overflowPunct w:val="0"/>
              <w:spacing w:line="260" w:lineRule="exact"/>
              <w:jc w:val="both"/>
              <w:rPr>
                <w:rFonts w:eastAsia="標楷體"/>
                <w:sz w:val="20"/>
              </w:rPr>
            </w:pPr>
          </w:p>
          <w:p w14:paraId="4C51D4A5" w14:textId="77777777" w:rsidR="00583DFA" w:rsidRPr="002430CD" w:rsidRDefault="00583DFA" w:rsidP="00361F87">
            <w:pPr>
              <w:kinsoku w:val="0"/>
              <w:overflowPunct w:val="0"/>
              <w:spacing w:line="260" w:lineRule="exact"/>
              <w:ind w:left="92" w:hanging="92"/>
              <w:jc w:val="both"/>
              <w:rPr>
                <w:rFonts w:eastAsia="標楷體"/>
                <w:sz w:val="20"/>
              </w:rPr>
            </w:pPr>
            <w:r w:rsidRPr="002430CD">
              <w:rPr>
                <w:rFonts w:eastAsia="標楷體"/>
                <w:sz w:val="20"/>
              </w:rPr>
              <w:t>2.</w:t>
            </w:r>
            <w:r w:rsidRPr="002430CD">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7A579947" w14:textId="77777777" w:rsidR="00583DFA" w:rsidRPr="002430CD" w:rsidRDefault="00583DFA" w:rsidP="00361F87">
            <w:pPr>
              <w:pStyle w:val="a8"/>
              <w:wordWrap/>
              <w:spacing w:line="260" w:lineRule="exact"/>
              <w:jc w:val="both"/>
            </w:pPr>
            <w:r w:rsidRPr="002430CD">
              <w:rPr>
                <w:rFonts w:hint="eastAsia"/>
              </w:rPr>
              <w:t>預定停止受益人名</w:t>
            </w:r>
            <w:proofErr w:type="gramStart"/>
            <w:r w:rsidRPr="002430CD">
              <w:rPr>
                <w:rFonts w:hint="eastAsia"/>
              </w:rPr>
              <w:t>簿</w:t>
            </w:r>
            <w:proofErr w:type="gramEnd"/>
            <w:r w:rsidRPr="002430CD">
              <w:rPr>
                <w:rFonts w:hint="eastAsia"/>
              </w:rPr>
              <w:t>變更日十二</w:t>
            </w:r>
            <w:proofErr w:type="gramStart"/>
            <w:r w:rsidRPr="002430CD">
              <w:rPr>
                <w:rFonts w:hint="eastAsia"/>
              </w:rPr>
              <w:t>個</w:t>
            </w:r>
            <w:proofErr w:type="gramEnd"/>
            <w:r w:rsidRPr="002430CD">
              <w:rPr>
                <w:rFonts w:hint="eastAsia"/>
              </w:rPr>
              <w:t>營業日前。</w:t>
            </w:r>
          </w:p>
          <w:p w14:paraId="0DA022BF" w14:textId="77777777" w:rsidR="00583DFA" w:rsidRPr="002430CD" w:rsidRDefault="00583DFA" w:rsidP="00361F87">
            <w:pPr>
              <w:pStyle w:val="a8"/>
              <w:wordWrap/>
              <w:spacing w:line="260" w:lineRule="exact"/>
              <w:jc w:val="both"/>
            </w:pPr>
          </w:p>
          <w:p w14:paraId="5361A6DE" w14:textId="77777777" w:rsidR="00583DFA" w:rsidRPr="002430CD" w:rsidRDefault="00583DFA" w:rsidP="00361F87">
            <w:pPr>
              <w:pStyle w:val="a8"/>
              <w:wordWrap/>
              <w:spacing w:line="260" w:lineRule="exact"/>
              <w:jc w:val="both"/>
            </w:pPr>
          </w:p>
          <w:p w14:paraId="644B764D" w14:textId="77777777" w:rsidR="00583DFA" w:rsidRPr="002430CD" w:rsidRDefault="00583DFA" w:rsidP="00361F87">
            <w:pPr>
              <w:pStyle w:val="a8"/>
              <w:wordWrap/>
              <w:spacing w:line="260" w:lineRule="exact"/>
              <w:jc w:val="both"/>
            </w:pPr>
          </w:p>
          <w:p w14:paraId="3E065824" w14:textId="77777777" w:rsidR="00583DFA" w:rsidRPr="002430CD" w:rsidRDefault="00583DFA" w:rsidP="00361F87">
            <w:pPr>
              <w:pStyle w:val="a8"/>
              <w:wordWrap/>
              <w:spacing w:line="260" w:lineRule="exact"/>
              <w:jc w:val="both"/>
            </w:pPr>
          </w:p>
          <w:p w14:paraId="147033B3" w14:textId="77777777" w:rsidR="006E6695" w:rsidRPr="002430CD" w:rsidRDefault="006E6695" w:rsidP="00361F87">
            <w:pPr>
              <w:pStyle w:val="a8"/>
              <w:wordWrap/>
              <w:spacing w:line="260" w:lineRule="exact"/>
              <w:jc w:val="both"/>
            </w:pPr>
          </w:p>
          <w:p w14:paraId="2F7C0C9B" w14:textId="77777777" w:rsidR="00583DFA" w:rsidRPr="002430CD" w:rsidRDefault="00583DFA" w:rsidP="00361F87">
            <w:pPr>
              <w:pStyle w:val="a8"/>
              <w:wordWrap/>
              <w:spacing w:line="260" w:lineRule="exact"/>
              <w:jc w:val="both"/>
            </w:pPr>
          </w:p>
          <w:p w14:paraId="44FC6116" w14:textId="77777777" w:rsidR="00583DFA" w:rsidRPr="002430CD" w:rsidRDefault="00583DFA" w:rsidP="00361F87">
            <w:pPr>
              <w:pStyle w:val="a8"/>
              <w:wordWrap/>
              <w:spacing w:line="260" w:lineRule="exact"/>
              <w:jc w:val="both"/>
            </w:pPr>
          </w:p>
          <w:p w14:paraId="21256D79" w14:textId="77777777" w:rsidR="00583DFA" w:rsidRPr="002430CD" w:rsidRDefault="00583DFA" w:rsidP="00361F87">
            <w:pPr>
              <w:pStyle w:val="a8"/>
              <w:wordWrap/>
              <w:spacing w:line="260" w:lineRule="exact"/>
              <w:jc w:val="both"/>
            </w:pPr>
            <w:r w:rsidRPr="002430CD">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33E584B0"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 xml:space="preserve"> </w:t>
            </w:r>
            <w:r w:rsidRPr="002430CD">
              <w:rPr>
                <w:rFonts w:eastAsia="標楷體" w:hint="eastAsia"/>
                <w:sz w:val="20"/>
              </w:rPr>
              <w:t>由境外基金機構之總代理人輸入「公開資訊觀測站」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召集受益人大會公告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停止變更事由、起訖日期、開會通知書寄發、表決票寄還日期及開、驗票程序等有關事項之公告。</w:t>
            </w:r>
          </w:p>
          <w:p w14:paraId="07202397" w14:textId="77777777" w:rsidR="00583DFA" w:rsidRPr="002430CD" w:rsidRDefault="00583DFA" w:rsidP="00361F87">
            <w:pPr>
              <w:kinsoku w:val="0"/>
              <w:overflowPunct w:val="0"/>
              <w:spacing w:line="260" w:lineRule="exact"/>
              <w:jc w:val="both"/>
              <w:rPr>
                <w:rFonts w:eastAsia="標楷體"/>
                <w:b/>
                <w:bCs/>
                <w:sz w:val="20"/>
                <w:szCs w:val="36"/>
              </w:rPr>
            </w:pPr>
          </w:p>
          <w:p w14:paraId="77020E8D"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2.</w:t>
            </w:r>
            <w:r w:rsidRPr="002430CD">
              <w:rPr>
                <w:rFonts w:eastAsia="標楷體" w:hint="eastAsia"/>
                <w:sz w:val="20"/>
              </w:rPr>
              <w:t xml:space="preserve"> </w:t>
            </w:r>
            <w:r w:rsidRPr="002430CD">
              <w:rPr>
                <w:rFonts w:eastAsia="標楷體" w:hint="eastAsia"/>
                <w:sz w:val="20"/>
              </w:rPr>
              <w:t>由境外基金機構之總代理人透過網際網路連線方式向本公司申報受益人大會決議或其他相關事項。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24F527FE" w14:textId="5ACDF61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6C0BFCFC" w14:textId="2A66C94B" w:rsidR="00583DFA" w:rsidRPr="002430CD" w:rsidRDefault="00583DFA" w:rsidP="00361F87">
            <w:pPr>
              <w:kinsoku w:val="0"/>
              <w:overflowPunct w:val="0"/>
              <w:spacing w:line="260" w:lineRule="exact"/>
              <w:ind w:left="137" w:hanging="137"/>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hint="eastAsia"/>
                <w:sz w:val="20"/>
              </w:rPr>
              <w:t>11</w:t>
            </w:r>
            <w:r w:rsidRPr="002430CD">
              <w:rPr>
                <w:rFonts w:eastAsia="標楷體" w:hint="eastAsia"/>
                <w:sz w:val="20"/>
              </w:rPr>
              <w:t>項。</w:t>
            </w:r>
          </w:p>
          <w:p w14:paraId="22F534DA" w14:textId="77777777" w:rsidR="00583DFA" w:rsidRPr="002430CD" w:rsidRDefault="00583DFA" w:rsidP="00361F87">
            <w:pPr>
              <w:kinsoku w:val="0"/>
              <w:overflowPunct w:val="0"/>
              <w:spacing w:line="260" w:lineRule="exact"/>
              <w:ind w:left="137" w:hanging="137"/>
              <w:jc w:val="both"/>
              <w:rPr>
                <w:rFonts w:eastAsia="標楷體"/>
                <w:sz w:val="20"/>
              </w:rPr>
            </w:pPr>
          </w:p>
        </w:tc>
      </w:tr>
      <w:tr w:rsidR="00583DFA" w:rsidRPr="002430CD" w14:paraId="63AAC9A8"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7FD26BDF"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4681518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受益人名簿記載之停止變更期間或收益發放基準日。</w:t>
            </w:r>
          </w:p>
        </w:tc>
        <w:tc>
          <w:tcPr>
            <w:tcW w:w="3240" w:type="dxa"/>
            <w:tcBorders>
              <w:top w:val="single" w:sz="4" w:space="0" w:color="auto"/>
              <w:left w:val="single" w:sz="4" w:space="0" w:color="auto"/>
              <w:bottom w:val="single" w:sz="4" w:space="0" w:color="auto"/>
              <w:right w:val="single" w:sz="4" w:space="0" w:color="auto"/>
            </w:tcBorders>
          </w:tcPr>
          <w:p w14:paraId="5819349E" w14:textId="6C050DA8" w:rsidR="00583DFA" w:rsidRDefault="00803D32" w:rsidP="006A1B8A">
            <w:pPr>
              <w:kinsoku w:val="0"/>
              <w:overflowPunct w:val="0"/>
              <w:spacing w:line="260" w:lineRule="exact"/>
              <w:ind w:left="152" w:hanging="152"/>
              <w:jc w:val="both"/>
              <w:rPr>
                <w:rFonts w:eastAsia="標楷體"/>
                <w:sz w:val="20"/>
              </w:rPr>
            </w:pPr>
            <w:r>
              <w:rPr>
                <w:rFonts w:eastAsia="標楷體" w:hint="eastAsia"/>
                <w:sz w:val="20"/>
              </w:rPr>
              <w:t>1.</w:t>
            </w:r>
            <w:r w:rsidR="00583DFA" w:rsidRPr="002430CD">
              <w:rPr>
                <w:rFonts w:eastAsia="標楷體" w:hint="eastAsia"/>
                <w:sz w:val="20"/>
              </w:rPr>
              <w:t>於停止受益人名</w:t>
            </w:r>
            <w:proofErr w:type="gramStart"/>
            <w:r w:rsidR="00583DFA" w:rsidRPr="002430CD">
              <w:rPr>
                <w:rFonts w:eastAsia="標楷體" w:hint="eastAsia"/>
                <w:sz w:val="20"/>
              </w:rPr>
              <w:t>簿</w:t>
            </w:r>
            <w:proofErr w:type="gramEnd"/>
            <w:r w:rsidR="00583DFA" w:rsidRPr="002430CD">
              <w:rPr>
                <w:rFonts w:eastAsia="標楷體" w:hint="eastAsia"/>
                <w:sz w:val="20"/>
              </w:rPr>
              <w:t>變更日或發放基準日起算，至少十二</w:t>
            </w:r>
            <w:proofErr w:type="gramStart"/>
            <w:r w:rsidR="00583DFA" w:rsidRPr="002430CD">
              <w:rPr>
                <w:rFonts w:eastAsia="標楷體" w:hint="eastAsia"/>
                <w:sz w:val="20"/>
              </w:rPr>
              <w:t>個</w:t>
            </w:r>
            <w:proofErr w:type="gramEnd"/>
            <w:r w:rsidR="00583DFA" w:rsidRPr="002430CD">
              <w:rPr>
                <w:rFonts w:eastAsia="標楷體" w:hint="eastAsia"/>
                <w:sz w:val="20"/>
              </w:rPr>
              <w:t>營業日以前。</w:t>
            </w:r>
          </w:p>
          <w:p w14:paraId="6A22A50D" w14:textId="042094C1" w:rsidR="00803D32" w:rsidRPr="002430CD" w:rsidRDefault="00803D32" w:rsidP="006A1B8A">
            <w:pPr>
              <w:kinsoku w:val="0"/>
              <w:overflowPunct w:val="0"/>
              <w:spacing w:line="260" w:lineRule="exact"/>
              <w:ind w:left="152" w:hanging="152"/>
              <w:jc w:val="both"/>
              <w:rPr>
                <w:rFonts w:eastAsia="標楷體"/>
                <w:sz w:val="20"/>
              </w:rPr>
            </w:pPr>
            <w:r>
              <w:rPr>
                <w:rFonts w:eastAsia="標楷體" w:hint="eastAsia"/>
                <w:sz w:val="20"/>
              </w:rPr>
              <w:t>2.</w:t>
            </w:r>
            <w:proofErr w:type="gramStart"/>
            <w:r w:rsidRPr="007328CD">
              <w:rPr>
                <w:rFonts w:eastAsia="標楷體" w:hint="eastAsia"/>
                <w:sz w:val="20"/>
              </w:rPr>
              <w:t>於除息</w:t>
            </w:r>
            <w:proofErr w:type="gramEnd"/>
            <w:r w:rsidRPr="007328CD">
              <w:rPr>
                <w:rFonts w:eastAsia="標楷體" w:hint="eastAsia"/>
                <w:sz w:val="20"/>
              </w:rPr>
              <w:t>交易日前至少二個營業日</w:t>
            </w:r>
            <w:r>
              <w:rPr>
                <w:rFonts w:eastAsia="標楷體" w:hint="eastAsia"/>
                <w:sz w:val="20"/>
              </w:rPr>
              <w:t>以前。</w:t>
            </w:r>
          </w:p>
        </w:tc>
        <w:tc>
          <w:tcPr>
            <w:tcW w:w="3060" w:type="dxa"/>
            <w:tcBorders>
              <w:top w:val="single" w:sz="4" w:space="0" w:color="auto"/>
              <w:left w:val="single" w:sz="4" w:space="0" w:color="auto"/>
              <w:bottom w:val="single" w:sz="4" w:space="0" w:color="auto"/>
              <w:right w:val="single" w:sz="4" w:space="0" w:color="auto"/>
            </w:tcBorders>
          </w:tcPr>
          <w:p w14:paraId="4E22D636" w14:textId="77777777" w:rsidR="00583DFA" w:rsidRPr="002430CD" w:rsidRDefault="00583DFA" w:rsidP="00361F87">
            <w:pPr>
              <w:kinsoku w:val="0"/>
              <w:overflowPunct w:val="0"/>
              <w:spacing w:line="260" w:lineRule="exact"/>
              <w:ind w:left="152" w:hanging="152"/>
              <w:jc w:val="both"/>
              <w:rPr>
                <w:rFonts w:eastAsia="標楷體"/>
                <w:sz w:val="20"/>
              </w:rPr>
            </w:pPr>
            <w:r w:rsidRPr="002430CD">
              <w:rPr>
                <w:rFonts w:eastAsia="標楷體"/>
                <w:sz w:val="20"/>
              </w:rPr>
              <w:t>1.</w:t>
            </w:r>
            <w:r w:rsidRPr="002430CD">
              <w:rPr>
                <w:rFonts w:eastAsia="標楷體" w:hint="eastAsia"/>
                <w:sz w:val="20"/>
              </w:rPr>
              <w:t>輸入「公開資訊觀測站」</w:t>
            </w:r>
            <w:r w:rsidRPr="002430CD">
              <w:rPr>
                <w:rFonts w:eastAsia="標楷體"/>
                <w:sz w:val="20"/>
              </w:rPr>
              <w:t>(</w:t>
            </w:r>
            <w:r w:rsidR="007E593C" w:rsidRPr="002430CD">
              <w:rPr>
                <w:rFonts w:eastAsia="標楷體"/>
                <w:sz w:val="20"/>
              </w:rPr>
              <w:t>sii.twse.com.tw</w:t>
            </w:r>
            <w:r w:rsidRPr="002430CD">
              <w:rPr>
                <w:rFonts w:eastAsia="標楷體"/>
                <w:sz w:val="20"/>
              </w:rPr>
              <w:t>/</w:t>
            </w:r>
            <w:r w:rsidRPr="002430CD">
              <w:rPr>
                <w:rFonts w:eastAsia="標楷體" w:hint="eastAsia"/>
                <w:sz w:val="20"/>
              </w:rPr>
              <w:t>各項公告申報作業</w:t>
            </w:r>
            <w:r w:rsidRPr="002430CD">
              <w:rPr>
                <w:rFonts w:eastAsia="標楷體"/>
                <w:sz w:val="20"/>
              </w:rPr>
              <w:t>/</w:t>
            </w:r>
            <w:r w:rsidRPr="002430CD">
              <w:rPr>
                <w:rFonts w:eastAsia="標楷體" w:hint="eastAsia"/>
                <w:sz w:val="20"/>
              </w:rPr>
              <w:t>分配收益公告</w:t>
            </w:r>
            <w:r w:rsidRPr="002430CD">
              <w:rPr>
                <w:rFonts w:eastAsia="標楷體"/>
                <w:sz w:val="20"/>
              </w:rPr>
              <w:t>/</w:t>
            </w:r>
            <w:r w:rsidRPr="002430CD">
              <w:rPr>
                <w:rFonts w:eastAsia="標楷體" w:hint="eastAsia"/>
                <w:sz w:val="20"/>
              </w:rPr>
              <w:t>指數股票型基金</w:t>
            </w:r>
            <w:r w:rsidRPr="002430CD">
              <w:rPr>
                <w:rFonts w:eastAsia="標楷體"/>
                <w:sz w:val="20"/>
              </w:rPr>
              <w:t>)</w:t>
            </w:r>
            <w:r w:rsidRPr="002430CD">
              <w:rPr>
                <w:rFonts w:eastAsia="標楷體" w:hint="eastAsia"/>
                <w:sz w:val="20"/>
              </w:rPr>
              <w:t>，做受益人名</w:t>
            </w:r>
            <w:proofErr w:type="gramStart"/>
            <w:r w:rsidRPr="002430CD">
              <w:rPr>
                <w:rFonts w:eastAsia="標楷體" w:hint="eastAsia"/>
                <w:sz w:val="20"/>
              </w:rPr>
              <w:t>簿</w:t>
            </w:r>
            <w:proofErr w:type="gramEnd"/>
            <w:r w:rsidRPr="002430CD">
              <w:rPr>
                <w:rFonts w:eastAsia="標楷體" w:hint="eastAsia"/>
                <w:sz w:val="20"/>
              </w:rPr>
              <w:t>停止變更事由、起訖日期、發放基準日期及發放收益金額等有關事項之公告。</w:t>
            </w:r>
          </w:p>
          <w:p w14:paraId="2980C470" w14:textId="4444FC2A" w:rsidR="00583DFA" w:rsidRPr="002430CD" w:rsidRDefault="00583DFA" w:rsidP="00803D32">
            <w:pPr>
              <w:kinsoku w:val="0"/>
              <w:overflowPunct w:val="0"/>
              <w:spacing w:line="260" w:lineRule="exact"/>
              <w:ind w:left="152" w:hanging="152"/>
              <w:jc w:val="both"/>
              <w:rPr>
                <w:rFonts w:eastAsia="標楷體"/>
                <w:sz w:val="20"/>
              </w:rPr>
            </w:pPr>
            <w:r w:rsidRPr="002430CD">
              <w:rPr>
                <w:rFonts w:eastAsia="標楷體"/>
                <w:sz w:val="20"/>
              </w:rPr>
              <w:t>2.</w:t>
            </w:r>
            <w:r w:rsidR="00803D32" w:rsidRPr="008902DC">
              <w:rPr>
                <w:rFonts w:eastAsia="標楷體" w:hint="eastAsia"/>
                <w:sz w:val="20"/>
              </w:rPr>
              <w:t>輸入其收益分配金額、預估收益分配組成占比資訊與相關警語。</w:t>
            </w:r>
            <w:r w:rsidRPr="002430CD">
              <w:rPr>
                <w:rFonts w:eastAsia="標楷體" w:hint="eastAsia"/>
                <w:sz w:val="20"/>
              </w:rPr>
              <w:t>。</w:t>
            </w:r>
          </w:p>
        </w:tc>
        <w:tc>
          <w:tcPr>
            <w:tcW w:w="3098" w:type="dxa"/>
            <w:tcBorders>
              <w:top w:val="single" w:sz="4" w:space="0" w:color="auto"/>
              <w:left w:val="single" w:sz="4" w:space="0" w:color="auto"/>
              <w:bottom w:val="single" w:sz="4" w:space="0" w:color="auto"/>
              <w:right w:val="single" w:sz="4" w:space="0" w:color="auto"/>
            </w:tcBorders>
          </w:tcPr>
          <w:p w14:paraId="4BFCC8F7" w14:textId="258AC0C2"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本公司營業細則第</w:t>
            </w:r>
            <w:r w:rsidRPr="002430CD">
              <w:rPr>
                <w:rFonts w:eastAsia="標楷體"/>
                <w:sz w:val="20"/>
              </w:rPr>
              <w:t>46</w:t>
            </w:r>
            <w:r w:rsidRPr="002430CD">
              <w:rPr>
                <w:rFonts w:eastAsia="標楷體" w:hint="eastAsia"/>
                <w:sz w:val="20"/>
              </w:rPr>
              <w:t>條第</w:t>
            </w:r>
            <w:r w:rsidR="00803D32">
              <w:rPr>
                <w:rFonts w:eastAsia="標楷體" w:hint="eastAsia"/>
                <w:sz w:val="20"/>
              </w:rPr>
              <w:t>8</w:t>
            </w:r>
            <w:r w:rsidRPr="002430CD">
              <w:rPr>
                <w:rFonts w:eastAsia="標楷體" w:hint="eastAsia"/>
                <w:sz w:val="20"/>
              </w:rPr>
              <w:t>項。</w:t>
            </w:r>
          </w:p>
          <w:p w14:paraId="3BB68220" w14:textId="5711A2B9" w:rsidR="00583DFA" w:rsidRPr="002430CD" w:rsidRDefault="00583DFA" w:rsidP="00515CDB">
            <w:pPr>
              <w:kinsoku w:val="0"/>
              <w:overflowPunct w:val="0"/>
              <w:spacing w:line="260" w:lineRule="exact"/>
              <w:ind w:left="150" w:hanging="150"/>
              <w:jc w:val="both"/>
              <w:rPr>
                <w:rFonts w:eastAsia="標楷體"/>
                <w:sz w:val="20"/>
              </w:rPr>
            </w:pPr>
            <w:r w:rsidRPr="002430CD">
              <w:rPr>
                <w:rFonts w:eastAsia="標楷體"/>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sz w:val="20"/>
              </w:rPr>
              <w:t>3</w:t>
            </w:r>
            <w:r w:rsidRPr="002430CD">
              <w:rPr>
                <w:rFonts w:eastAsia="標楷體" w:hint="eastAsia"/>
                <w:sz w:val="20"/>
              </w:rPr>
              <w:t>條第</w:t>
            </w:r>
            <w:r w:rsidR="00803D32">
              <w:rPr>
                <w:rFonts w:eastAsia="標楷體"/>
                <w:sz w:val="20"/>
              </w:rPr>
              <w:t>11</w:t>
            </w:r>
            <w:r w:rsidRPr="002430CD">
              <w:rPr>
                <w:rFonts w:eastAsia="標楷體" w:hint="eastAsia"/>
                <w:sz w:val="20"/>
              </w:rPr>
              <w:t>項。</w:t>
            </w:r>
          </w:p>
        </w:tc>
      </w:tr>
      <w:tr w:rsidR="00583DFA" w:rsidRPr="002430CD" w14:paraId="736C583B"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2A072F8A"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70B77E1F"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申請終止上市。</w:t>
            </w:r>
          </w:p>
        </w:tc>
        <w:tc>
          <w:tcPr>
            <w:tcW w:w="3240" w:type="dxa"/>
            <w:tcBorders>
              <w:top w:val="single" w:sz="4" w:space="0" w:color="auto"/>
              <w:left w:val="single" w:sz="4" w:space="0" w:color="auto"/>
              <w:bottom w:val="single" w:sz="4" w:space="0" w:color="auto"/>
              <w:right w:val="single" w:sz="4" w:space="0" w:color="auto"/>
            </w:tcBorders>
          </w:tcPr>
          <w:p w14:paraId="4A6E65EB"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於證券投資信託契約終止之情事發生後三日內。</w:t>
            </w:r>
          </w:p>
        </w:tc>
        <w:tc>
          <w:tcPr>
            <w:tcW w:w="3060" w:type="dxa"/>
            <w:tcBorders>
              <w:top w:val="single" w:sz="4" w:space="0" w:color="auto"/>
              <w:left w:val="single" w:sz="4" w:space="0" w:color="auto"/>
              <w:bottom w:val="single" w:sz="4" w:space="0" w:color="auto"/>
              <w:right w:val="single" w:sz="4" w:space="0" w:color="auto"/>
            </w:tcBorders>
          </w:tcPr>
          <w:p w14:paraId="0848CF8D"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由境外基金機構之總代理人申報：</w:t>
            </w:r>
          </w:p>
          <w:p w14:paraId="6C4F0C4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函。</w:t>
            </w:r>
          </w:p>
          <w:p w14:paraId="2F9687D0"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前開申請終止上市情事之相關文件。</w:t>
            </w:r>
          </w:p>
        </w:tc>
        <w:tc>
          <w:tcPr>
            <w:tcW w:w="3098" w:type="dxa"/>
            <w:tcBorders>
              <w:top w:val="single" w:sz="4" w:space="0" w:color="auto"/>
              <w:left w:val="single" w:sz="4" w:space="0" w:color="auto"/>
              <w:bottom w:val="single" w:sz="4" w:space="0" w:color="auto"/>
              <w:right w:val="single" w:sz="4" w:space="0" w:color="auto"/>
            </w:tcBorders>
          </w:tcPr>
          <w:p w14:paraId="3CE4FAD3"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1.</w:t>
            </w:r>
            <w:r w:rsidRPr="002430CD">
              <w:rPr>
                <w:rFonts w:eastAsia="標楷體" w:hint="eastAsia"/>
                <w:sz w:val="20"/>
              </w:rPr>
              <w:t>證券交易法第</w:t>
            </w:r>
            <w:r w:rsidRPr="002430CD">
              <w:rPr>
                <w:rFonts w:eastAsia="標楷體"/>
                <w:sz w:val="20"/>
              </w:rPr>
              <w:t>145</w:t>
            </w:r>
            <w:r w:rsidRPr="002430CD">
              <w:rPr>
                <w:rFonts w:eastAsia="標楷體" w:hint="eastAsia"/>
                <w:sz w:val="20"/>
              </w:rPr>
              <w:t>條。</w:t>
            </w:r>
          </w:p>
          <w:p w14:paraId="37773656"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sz w:val="20"/>
              </w:rPr>
              <w:t>2.</w:t>
            </w:r>
            <w:r w:rsidRPr="002430CD">
              <w:rPr>
                <w:rFonts w:eastAsia="標楷體" w:hint="eastAsia"/>
                <w:sz w:val="20"/>
              </w:rPr>
              <w:t>本公司營業細則第</w:t>
            </w:r>
            <w:r w:rsidRPr="002430CD">
              <w:rPr>
                <w:rFonts w:eastAsia="標楷體"/>
                <w:sz w:val="20"/>
              </w:rPr>
              <w:t>41</w:t>
            </w:r>
            <w:r w:rsidRPr="002430CD">
              <w:rPr>
                <w:rFonts w:eastAsia="標楷體" w:hint="eastAsia"/>
                <w:sz w:val="20"/>
              </w:rPr>
              <w:t>、</w:t>
            </w:r>
            <w:r w:rsidRPr="002430CD">
              <w:rPr>
                <w:rFonts w:eastAsia="標楷體"/>
                <w:sz w:val="20"/>
              </w:rPr>
              <w:t>50-2</w:t>
            </w:r>
            <w:r w:rsidRPr="002430CD">
              <w:rPr>
                <w:rFonts w:eastAsia="標楷體" w:hint="eastAsia"/>
                <w:sz w:val="20"/>
              </w:rPr>
              <w:t>條。</w:t>
            </w:r>
          </w:p>
        </w:tc>
      </w:tr>
      <w:tr w:rsidR="00583DFA" w:rsidRPr="002430CD" w14:paraId="20CA4B36"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1E81CB38" w14:textId="77777777" w:rsidR="00583DFA" w:rsidRPr="002430CD" w:rsidRDefault="00583DFA" w:rsidP="00361F87">
            <w:pPr>
              <w:kinsoku w:val="0"/>
              <w:overflowPunct w:val="0"/>
              <w:spacing w:line="260" w:lineRule="exact"/>
              <w:jc w:val="center"/>
              <w:rPr>
                <w:rFonts w:eastAsia="標楷體"/>
                <w:sz w:val="20"/>
              </w:rPr>
            </w:pPr>
            <w:r w:rsidRPr="002430CD">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745DD984"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F6E834E"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5DB025F8" w14:textId="77777777" w:rsidR="00583DFA" w:rsidRPr="002430CD" w:rsidRDefault="00583DFA" w:rsidP="00361F87">
            <w:pPr>
              <w:kinsoku w:val="0"/>
              <w:overflowPunct w:val="0"/>
              <w:spacing w:line="260" w:lineRule="exact"/>
              <w:jc w:val="both"/>
              <w:rPr>
                <w:rFonts w:eastAsia="標楷體"/>
                <w:sz w:val="20"/>
              </w:rPr>
            </w:pPr>
            <w:r w:rsidRPr="002430CD">
              <w:rPr>
                <w:rFonts w:eastAsia="標楷體" w:hint="eastAsia"/>
                <w:sz w:val="20"/>
              </w:rPr>
              <w:t>由境外基金機構之總代理人輸入本公司指定之網際網路申報系統做重大訊息公告。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49AD84BE" w14:textId="77777777" w:rsidR="00583DFA" w:rsidRPr="002430CD" w:rsidRDefault="00583DFA" w:rsidP="00FB372E">
            <w:pPr>
              <w:kinsoku w:val="0"/>
              <w:overflowPunct w:val="0"/>
              <w:spacing w:line="260" w:lineRule="exact"/>
              <w:jc w:val="both"/>
              <w:rPr>
                <w:rFonts w:eastAsia="標楷體"/>
                <w:sz w:val="20"/>
              </w:rPr>
            </w:pPr>
            <w:r w:rsidRPr="002430CD">
              <w:rPr>
                <w:rFonts w:eastAsia="標楷體" w:hint="eastAsia"/>
                <w:sz w:val="20"/>
              </w:rPr>
              <w:t>本公司對上市</w:t>
            </w:r>
            <w:r w:rsidR="00FB372E">
              <w:rPr>
                <w:rFonts w:eastAsia="標楷體" w:hint="eastAsia"/>
                <w:sz w:val="20"/>
              </w:rPr>
              <w:t>受益憑證</w:t>
            </w:r>
            <w:r w:rsidRPr="002430CD">
              <w:rPr>
                <w:rFonts w:eastAsia="標楷體" w:hint="eastAsia"/>
                <w:sz w:val="20"/>
              </w:rPr>
              <w:t>信託</w:t>
            </w:r>
            <w:r w:rsidR="00FB372E">
              <w:rPr>
                <w:rFonts w:eastAsia="標楷體" w:hint="eastAsia"/>
                <w:sz w:val="20"/>
              </w:rPr>
              <w:t>事業</w:t>
            </w:r>
            <w:r w:rsidRPr="002430CD">
              <w:rPr>
                <w:rFonts w:eastAsia="標楷體" w:hint="eastAsia"/>
                <w:sz w:val="20"/>
              </w:rPr>
              <w:t>及境外基金機構重大訊息之查證暨公開處理程序第</w:t>
            </w:r>
            <w:r w:rsidRPr="002430CD">
              <w:rPr>
                <w:rFonts w:eastAsia="標楷體" w:hint="eastAsia"/>
                <w:sz w:val="20"/>
              </w:rPr>
              <w:t>2</w:t>
            </w:r>
            <w:r w:rsidRPr="002430CD">
              <w:rPr>
                <w:rFonts w:eastAsia="標楷體" w:hint="eastAsia"/>
                <w:sz w:val="20"/>
              </w:rPr>
              <w:t>條第</w:t>
            </w:r>
            <w:r w:rsidRPr="002430CD">
              <w:rPr>
                <w:rFonts w:eastAsia="標楷體" w:hint="eastAsia"/>
                <w:sz w:val="20"/>
              </w:rPr>
              <w:t>3</w:t>
            </w:r>
            <w:r w:rsidRPr="002430CD">
              <w:rPr>
                <w:rFonts w:eastAsia="標楷體" w:hint="eastAsia"/>
                <w:sz w:val="20"/>
              </w:rPr>
              <w:t>項。</w:t>
            </w:r>
          </w:p>
        </w:tc>
      </w:tr>
    </w:tbl>
    <w:p w14:paraId="0BB41676" w14:textId="77777777" w:rsidR="00E4436E" w:rsidRDefault="00E4436E" w:rsidP="00361F87">
      <w:pPr>
        <w:kinsoku w:val="0"/>
        <w:overflowPunct w:val="0"/>
        <w:spacing w:line="260" w:lineRule="exact"/>
        <w:jc w:val="center"/>
        <w:rPr>
          <w:rFonts w:eastAsia="標楷體"/>
          <w:sz w:val="20"/>
        </w:rPr>
        <w:sectPr w:rsidR="00E4436E" w:rsidSect="000A6F1A">
          <w:footerReference w:type="even" r:id="rId43"/>
          <w:footerReference w:type="default" r:id="rId44"/>
          <w:pgSz w:w="16838" w:h="11906" w:orient="landscape" w:code="9"/>
          <w:pgMar w:top="899" w:right="1304" w:bottom="539" w:left="1304" w:header="851" w:footer="992" w:gutter="0"/>
          <w:cols w:space="425"/>
          <w:docGrid w:type="lines" w:linePitch="360"/>
        </w:sect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280"/>
        <w:gridCol w:w="2160"/>
        <w:gridCol w:w="6480"/>
        <w:gridCol w:w="3600"/>
      </w:tblGrid>
      <w:tr w:rsidR="00256CCF" w:rsidRPr="00E4436E" w14:paraId="4A8BDF86" w14:textId="77777777" w:rsidTr="00E4436E">
        <w:trPr>
          <w:cantSplit/>
          <w:tblHeader/>
        </w:trPr>
        <w:tc>
          <w:tcPr>
            <w:tcW w:w="15088" w:type="dxa"/>
            <w:gridSpan w:val="5"/>
            <w:tcBorders>
              <w:top w:val="nil"/>
              <w:left w:val="nil"/>
              <w:bottom w:val="nil"/>
              <w:right w:val="nil"/>
            </w:tcBorders>
            <w:vAlign w:val="center"/>
          </w:tcPr>
          <w:p w14:paraId="16CE570E" w14:textId="77777777" w:rsidR="00256CCF" w:rsidRPr="00E4436E" w:rsidRDefault="0075084F" w:rsidP="001D62F2">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04EE71AE" w14:textId="77777777" w:rsidR="00256CCF" w:rsidRPr="00E4436E" w:rsidRDefault="0075084F" w:rsidP="001D62F2">
            <w:pPr>
              <w:kinsoku w:val="0"/>
              <w:overflowPunct w:val="0"/>
              <w:spacing w:line="400" w:lineRule="exact"/>
              <w:jc w:val="both"/>
              <w:rPr>
                <w:rFonts w:eastAsia="標楷體"/>
                <w:sz w:val="20"/>
              </w:rPr>
            </w:pPr>
            <w:r>
              <w:rPr>
                <w:rFonts w:eastAsia="標楷體" w:hint="eastAsia"/>
                <w:sz w:val="20"/>
              </w:rPr>
              <w:t>陸、臺灣存託憑證</w:t>
            </w:r>
            <w:r>
              <w:rPr>
                <w:rFonts w:eastAsia="標楷體"/>
                <w:sz w:val="20"/>
              </w:rPr>
              <w:t>(</w:t>
            </w:r>
            <w:r>
              <w:rPr>
                <w:rFonts w:eastAsia="標楷體" w:hint="eastAsia"/>
                <w:sz w:val="20"/>
              </w:rPr>
              <w:t>以下簡稱</w:t>
            </w:r>
            <w:r>
              <w:rPr>
                <w:rFonts w:eastAsia="標楷體"/>
                <w:sz w:val="20"/>
              </w:rPr>
              <w:t>TDR)</w:t>
            </w:r>
          </w:p>
        </w:tc>
      </w:tr>
      <w:tr w:rsidR="00256CCF" w:rsidRPr="00E4436E" w14:paraId="08AC0CCA" w14:textId="77777777" w:rsidTr="00E4436E">
        <w:trPr>
          <w:cantSplit/>
          <w:tblHeader/>
        </w:trPr>
        <w:tc>
          <w:tcPr>
            <w:tcW w:w="15088" w:type="dxa"/>
            <w:gridSpan w:val="5"/>
            <w:tcBorders>
              <w:top w:val="nil"/>
              <w:left w:val="nil"/>
              <w:bottom w:val="nil"/>
              <w:right w:val="nil"/>
            </w:tcBorders>
            <w:vAlign w:val="center"/>
          </w:tcPr>
          <w:p w14:paraId="730B042C" w14:textId="3ABF0A3E" w:rsidR="00256CCF" w:rsidRPr="00E4436E" w:rsidRDefault="0075084F" w:rsidP="00A550BC">
            <w:pPr>
              <w:kinsoku w:val="0"/>
              <w:overflowPunct w:val="0"/>
              <w:spacing w:line="260" w:lineRule="exact"/>
              <w:ind w:left="240"/>
              <w:jc w:val="both"/>
              <w:rPr>
                <w:rFonts w:eastAsia="標楷體"/>
                <w:sz w:val="20"/>
              </w:rPr>
            </w:pPr>
            <w:r>
              <w:rPr>
                <w:rFonts w:eastAsia="標楷體" w:hint="eastAsia"/>
                <w:sz w:val="20"/>
              </w:rPr>
              <w:t>一、定期辦理事項：</w:t>
            </w:r>
            <w:r>
              <w:rPr>
                <w:rFonts w:eastAsia="標楷體"/>
                <w:sz w:val="20"/>
              </w:rPr>
              <w:t xml:space="preserve">                                                                                </w:t>
            </w:r>
            <w:r>
              <w:rPr>
                <w:rFonts w:eastAsia="標楷體" w:hint="eastAsia"/>
                <w:sz w:val="20"/>
              </w:rPr>
              <w:t>臺灣證券交易所上市一部</w:t>
            </w:r>
            <w:r>
              <w:rPr>
                <w:rFonts w:eastAsia="標楷體"/>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256CCF" w:rsidRPr="00E4436E" w14:paraId="04837D14" w14:textId="77777777" w:rsidTr="00E4436E">
        <w:trPr>
          <w:cantSplit/>
          <w:tblHeader/>
        </w:trPr>
        <w:tc>
          <w:tcPr>
            <w:tcW w:w="568" w:type="dxa"/>
            <w:tcBorders>
              <w:top w:val="single" w:sz="4" w:space="0" w:color="auto"/>
              <w:left w:val="single" w:sz="4" w:space="0" w:color="auto"/>
              <w:bottom w:val="single" w:sz="4" w:space="0" w:color="auto"/>
              <w:right w:val="single" w:sz="4" w:space="0" w:color="auto"/>
            </w:tcBorders>
            <w:vAlign w:val="center"/>
          </w:tcPr>
          <w:p w14:paraId="4B735E26"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23EFBD8F"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F47E40D"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44049D0A"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0096C11" w14:textId="77777777" w:rsidR="00256CCF" w:rsidRPr="00E4436E" w:rsidRDefault="0075084F" w:rsidP="001D62F2">
            <w:pPr>
              <w:kinsoku w:val="0"/>
              <w:overflowPunct w:val="0"/>
              <w:spacing w:line="260" w:lineRule="exact"/>
              <w:jc w:val="center"/>
              <w:rPr>
                <w:rFonts w:eastAsia="標楷體"/>
                <w:sz w:val="20"/>
              </w:rPr>
            </w:pPr>
            <w:r>
              <w:rPr>
                <w:rFonts w:eastAsia="標楷體" w:hint="eastAsia"/>
                <w:sz w:val="20"/>
              </w:rPr>
              <w:t>法　　令　　依　　據</w:t>
            </w:r>
          </w:p>
        </w:tc>
      </w:tr>
      <w:tr w:rsidR="00256CCF" w:rsidRPr="00E4436E" w14:paraId="44E307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436224E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272DD793" w14:textId="77777777" w:rsidR="00AF546B" w:rsidRPr="00AF546B" w:rsidRDefault="00AF546B" w:rsidP="00CE10FF">
            <w:pPr>
              <w:pStyle w:val="3"/>
              <w:numPr>
                <w:ilvl w:val="0"/>
                <w:numId w:val="49"/>
              </w:numPr>
              <w:spacing w:line="260" w:lineRule="exact"/>
              <w:rPr>
                <w:rFonts w:ascii="Times New Roman"/>
                <w:color w:val="auto"/>
                <w:sz w:val="20"/>
              </w:rPr>
            </w:pPr>
            <w:r w:rsidRPr="00AF546B">
              <w:rPr>
                <w:rFonts w:ascii="Times New Roman" w:hAnsi="標楷體" w:hint="eastAsia"/>
                <w:bCs/>
                <w:color w:val="auto"/>
                <w:sz w:val="20"/>
              </w:rPr>
              <w:t>合併財務報</w:t>
            </w:r>
            <w:r w:rsidRPr="00AF546B">
              <w:rPr>
                <w:rFonts w:ascii="Times New Roman" w:hAnsi="標楷體" w:hint="eastAsia"/>
                <w:color w:val="auto"/>
                <w:sz w:val="20"/>
              </w:rPr>
              <w:t>告</w:t>
            </w:r>
            <w:r w:rsidR="009A3D51">
              <w:rPr>
                <w:rFonts w:ascii="Times New Roman" w:hAnsi="標楷體" w:hint="eastAsia"/>
                <w:color w:val="auto"/>
                <w:sz w:val="20"/>
              </w:rPr>
              <w:t>：</w:t>
            </w:r>
            <w:r w:rsidRPr="00AF546B">
              <w:rPr>
                <w:rFonts w:ascii="Times New Roman" w:hAnsi="標楷體" w:hint="eastAsia"/>
                <w:color w:val="auto"/>
                <w:sz w:val="20"/>
              </w:rPr>
              <w:t>依</w:t>
            </w:r>
            <w:r w:rsidR="00822360" w:rsidRPr="0033737D">
              <w:rPr>
                <w:rFonts w:hAnsi="標楷體" w:cs="細明體" w:hint="eastAsia"/>
                <w:color w:val="auto"/>
                <w:kern w:val="0"/>
                <w:sz w:val="20"/>
              </w:rPr>
              <w:t>外國發行人所屬國或上市地國法令規定編製</w:t>
            </w:r>
            <w:r w:rsidR="00822360">
              <w:rPr>
                <w:rFonts w:ascii="Times New Roman" w:hAnsi="標楷體" w:hint="eastAsia"/>
                <w:color w:val="auto"/>
                <w:sz w:val="20"/>
              </w:rPr>
              <w:t>；</w:t>
            </w:r>
            <w:r w:rsidRPr="00AF546B">
              <w:rPr>
                <w:rFonts w:ascii="Times New Roman" w:hAnsi="標楷體" w:hint="eastAsia"/>
                <w:color w:val="auto"/>
                <w:sz w:val="20"/>
              </w:rPr>
              <w:t>或</w:t>
            </w:r>
            <w:r w:rsidRPr="00AF546B">
              <w:rPr>
                <w:rFonts w:ascii="Times New Roman" w:hAnsi="標楷體"/>
                <w:color w:val="auto"/>
                <w:sz w:val="20"/>
              </w:rPr>
              <w:t>所屬國或上市地國法</w:t>
            </w:r>
            <w:r w:rsidRPr="00AF546B">
              <w:rPr>
                <w:rFonts w:ascii="Times New Roman" w:hAnsi="標楷體" w:hint="eastAsia"/>
                <w:color w:val="auto"/>
                <w:sz w:val="20"/>
              </w:rPr>
              <w:t>令未規範而自願編製之第一季及第三季財務報告。</w:t>
            </w:r>
            <w:r w:rsidRPr="00AF546B">
              <w:rPr>
                <w:rFonts w:ascii="Times New Roman"/>
                <w:color w:val="auto"/>
                <w:sz w:val="20"/>
              </w:rPr>
              <w:t>(</w:t>
            </w:r>
            <w:r w:rsidRPr="00AF546B">
              <w:rPr>
                <w:rFonts w:ascii="Times New Roman" w:hAnsi="標楷體" w:hint="eastAsia"/>
                <w:color w:val="auto"/>
                <w:sz w:val="20"/>
              </w:rPr>
              <w:t>以中文為主，</w:t>
            </w:r>
            <w:r w:rsidRPr="00AF546B">
              <w:rPr>
                <w:rFonts w:ascii="Times New Roman" w:hint="eastAsia"/>
                <w:color w:val="auto"/>
                <w:sz w:val="20"/>
              </w:rPr>
              <w:t>並檢附英文或原股上市地官方文字</w:t>
            </w:r>
            <w:r w:rsidRPr="00AF546B">
              <w:rPr>
                <w:rFonts w:ascii="Times New Roman" w:hAnsi="標楷體" w:hint="eastAsia"/>
                <w:color w:val="auto"/>
                <w:sz w:val="20"/>
              </w:rPr>
              <w:t>。</w:t>
            </w:r>
            <w:r w:rsidRPr="00AF546B">
              <w:rPr>
                <w:rFonts w:ascii="Times New Roman"/>
                <w:color w:val="auto"/>
                <w:sz w:val="20"/>
              </w:rPr>
              <w:t>)</w:t>
            </w:r>
          </w:p>
          <w:p w14:paraId="24B3F221" w14:textId="77777777" w:rsidR="00AF546B" w:rsidRPr="00AF546B" w:rsidRDefault="00822360" w:rsidP="00CE10FF">
            <w:pPr>
              <w:pStyle w:val="3"/>
              <w:numPr>
                <w:ilvl w:val="0"/>
                <w:numId w:val="49"/>
              </w:numPr>
              <w:spacing w:line="260" w:lineRule="exact"/>
              <w:rPr>
                <w:rFonts w:ascii="Times New Roman"/>
                <w:color w:val="auto"/>
                <w:sz w:val="20"/>
              </w:rPr>
            </w:pPr>
            <w:r w:rsidRPr="0033737D">
              <w:rPr>
                <w:rFonts w:ascii="Times New Roman" w:hAnsi="標楷體" w:hint="eastAsia"/>
                <w:color w:val="auto"/>
                <w:sz w:val="20"/>
              </w:rPr>
              <w:t>依</w:t>
            </w:r>
            <w:r w:rsidRPr="0033737D">
              <w:rPr>
                <w:rFonts w:hAnsi="標楷體" w:cs="細明體" w:hint="eastAsia"/>
                <w:color w:val="auto"/>
                <w:kern w:val="0"/>
                <w:sz w:val="20"/>
              </w:rPr>
              <w:t>外國發行人所屬國或上市地國法令規定編製之財務報告</w:t>
            </w:r>
            <w:r w:rsidRPr="0033737D">
              <w:rPr>
                <w:rFonts w:ascii="Times New Roman" w:hAnsi="標楷體" w:hint="eastAsia"/>
                <w:color w:val="auto"/>
                <w:sz w:val="20"/>
              </w:rPr>
              <w:t>之資產負債表、綜合損益表</w:t>
            </w:r>
            <w:r w:rsidR="00FD3F18">
              <w:rPr>
                <w:rFonts w:ascii="Times New Roman" w:hAnsi="標楷體" w:hint="eastAsia"/>
                <w:color w:val="auto"/>
                <w:sz w:val="20"/>
              </w:rPr>
              <w:t>、現金流量表</w:t>
            </w:r>
            <w:r w:rsidRPr="0033737D">
              <w:rPr>
                <w:rFonts w:ascii="Times New Roman" w:hAnsi="標楷體" w:hint="eastAsia"/>
                <w:color w:val="auto"/>
                <w:sz w:val="20"/>
              </w:rPr>
              <w:t>；或</w:t>
            </w:r>
            <w:r w:rsidRPr="0033737D">
              <w:rPr>
                <w:rFonts w:ascii="Times New Roman" w:hAnsi="標楷體"/>
                <w:color w:val="auto"/>
                <w:sz w:val="20"/>
              </w:rPr>
              <w:t>所屬國或上市地國法</w:t>
            </w:r>
            <w:r w:rsidRPr="0033737D">
              <w:rPr>
                <w:rFonts w:ascii="Times New Roman" w:hAnsi="標楷體" w:hint="eastAsia"/>
                <w:color w:val="auto"/>
                <w:sz w:val="20"/>
              </w:rPr>
              <w:t>令未規範而自願編製之第一季及第三季財務報告</w:t>
            </w:r>
            <w:r w:rsidR="00AF546B" w:rsidRPr="00AF546B">
              <w:rPr>
                <w:rFonts w:ascii="Times New Roman" w:hAnsi="標楷體" w:hint="eastAsia"/>
                <w:color w:val="auto"/>
                <w:sz w:val="20"/>
              </w:rPr>
              <w:t>之資產負債表、</w:t>
            </w:r>
            <w:r w:rsidRPr="0033737D">
              <w:rPr>
                <w:rFonts w:ascii="Times New Roman" w:hAnsi="標楷體" w:hint="eastAsia"/>
                <w:color w:val="auto"/>
                <w:sz w:val="20"/>
              </w:rPr>
              <w:t>綜合</w:t>
            </w:r>
            <w:r w:rsidR="00AF546B" w:rsidRPr="00AF546B">
              <w:rPr>
                <w:rFonts w:ascii="Times New Roman" w:hAnsi="標楷體" w:hint="eastAsia"/>
                <w:color w:val="auto"/>
                <w:sz w:val="20"/>
              </w:rPr>
              <w:t>損益表</w:t>
            </w:r>
            <w:r w:rsidR="00FD3F18">
              <w:rPr>
                <w:rFonts w:ascii="Times New Roman" w:hAnsi="標楷體" w:hint="eastAsia"/>
                <w:color w:val="auto"/>
                <w:sz w:val="20"/>
              </w:rPr>
              <w:t>、現金流量表</w:t>
            </w:r>
            <w:r w:rsidR="00AF546B" w:rsidRPr="00AF546B">
              <w:rPr>
                <w:rFonts w:ascii="Times New Roman" w:hAnsi="標楷體" w:hint="eastAsia"/>
                <w:color w:val="auto"/>
                <w:sz w:val="20"/>
              </w:rPr>
              <w:t>。</w:t>
            </w:r>
          </w:p>
          <w:p w14:paraId="265C99A8" w14:textId="77777777" w:rsidR="00AF546B" w:rsidRPr="00AF546B" w:rsidRDefault="00AF546B" w:rsidP="00CE10FF">
            <w:pPr>
              <w:pStyle w:val="3"/>
              <w:numPr>
                <w:ilvl w:val="0"/>
                <w:numId w:val="49"/>
              </w:numPr>
              <w:spacing w:line="260" w:lineRule="exact"/>
              <w:rPr>
                <w:rFonts w:ascii="Times New Roman"/>
                <w:color w:val="auto"/>
                <w:sz w:val="20"/>
              </w:rPr>
            </w:pPr>
            <w:r w:rsidRPr="00AF546B">
              <w:rPr>
                <w:rFonts w:ascii="Times New Roman" w:hint="eastAsia"/>
                <w:color w:val="auto"/>
                <w:sz w:val="20"/>
              </w:rPr>
              <w:t>依規定公告申報之財務報告，經董事長、經理人及會計主管出具財務報告內容無虛偽或隱匿之聲明書。</w:t>
            </w:r>
          </w:p>
          <w:p w14:paraId="497F8850" w14:textId="77777777" w:rsidR="00AF546B" w:rsidRPr="00AF546B" w:rsidRDefault="00AF546B" w:rsidP="00AF546B">
            <w:pPr>
              <w:pStyle w:val="3"/>
              <w:spacing w:line="260" w:lineRule="exact"/>
              <w:rPr>
                <w:rFonts w:ascii="Times New Roman"/>
                <w:color w:val="auto"/>
                <w:sz w:val="20"/>
              </w:rPr>
            </w:pPr>
            <w:proofErr w:type="gramStart"/>
            <w:r w:rsidRPr="00AF546B">
              <w:rPr>
                <w:rFonts w:ascii="Times New Roman" w:hint="eastAsia"/>
                <w:color w:val="auto"/>
                <w:sz w:val="20"/>
              </w:rPr>
              <w:t>註</w:t>
            </w:r>
            <w:proofErr w:type="gramEnd"/>
            <w:r w:rsidRPr="00AF546B">
              <w:rPr>
                <w:rFonts w:ascii="Times New Roman"/>
                <w:color w:val="auto"/>
                <w:sz w:val="20"/>
              </w:rPr>
              <w:t>:</w:t>
            </w:r>
            <w:r w:rsidRPr="00AF546B">
              <w:rPr>
                <w:rFonts w:ascii="Times New Roman" w:hint="eastAsia"/>
                <w:color w:val="auto"/>
                <w:sz w:val="20"/>
              </w:rPr>
              <w:t>依</w:t>
            </w:r>
            <w:proofErr w:type="gramStart"/>
            <w:r w:rsidRPr="00AF546B">
              <w:rPr>
                <w:rFonts w:ascii="Times New Roman" w:hint="eastAsia"/>
                <w:color w:val="auto"/>
                <w:sz w:val="20"/>
              </w:rPr>
              <w:t>規</w:t>
            </w:r>
            <w:proofErr w:type="gramEnd"/>
            <w:r w:rsidRPr="00AF546B">
              <w:rPr>
                <w:rFonts w:ascii="Times New Roman" w:hint="eastAsia"/>
                <w:color w:val="auto"/>
                <w:sz w:val="20"/>
              </w:rPr>
              <w:t>需本國會計師出具複核報告者，應</w:t>
            </w:r>
            <w:proofErr w:type="gramStart"/>
            <w:r w:rsidRPr="00AF546B">
              <w:rPr>
                <w:rFonts w:ascii="Times New Roman" w:hint="eastAsia"/>
                <w:color w:val="auto"/>
                <w:sz w:val="20"/>
              </w:rPr>
              <w:t>併</w:t>
            </w:r>
            <w:proofErr w:type="gramEnd"/>
            <w:r w:rsidRPr="00AF546B">
              <w:rPr>
                <w:rFonts w:ascii="Times New Roman" w:hint="eastAsia"/>
                <w:color w:val="auto"/>
                <w:sz w:val="20"/>
              </w:rPr>
              <w:t>同財務報告公告申報。</w:t>
            </w:r>
          </w:p>
        </w:tc>
        <w:tc>
          <w:tcPr>
            <w:tcW w:w="2160" w:type="dxa"/>
            <w:tcBorders>
              <w:top w:val="single" w:sz="4" w:space="0" w:color="auto"/>
              <w:left w:val="single" w:sz="4" w:space="0" w:color="auto"/>
              <w:bottom w:val="single" w:sz="4" w:space="0" w:color="auto"/>
              <w:right w:val="single" w:sz="4" w:space="0" w:color="auto"/>
            </w:tcBorders>
          </w:tcPr>
          <w:p w14:paraId="3C9D4D70" w14:textId="77777777" w:rsidR="00AF546B" w:rsidRPr="00AF546B" w:rsidRDefault="00AF546B" w:rsidP="00822360">
            <w:pPr>
              <w:pStyle w:val="a5"/>
              <w:tabs>
                <w:tab w:val="clear" w:pos="4153"/>
                <w:tab w:val="clear" w:pos="8306"/>
              </w:tabs>
              <w:snapToGrid/>
              <w:spacing w:line="260" w:lineRule="exact"/>
              <w:ind w:leftChars="28" w:left="67"/>
              <w:rPr>
                <w:rFonts w:eastAsia="標楷體"/>
              </w:rPr>
            </w:pPr>
            <w:r w:rsidRPr="00AF546B">
              <w:rPr>
                <w:rFonts w:eastAsia="標楷體" w:hAnsi="標楷體" w:hint="eastAsia"/>
              </w:rPr>
              <w:t>依外國發行人所屬國或上市地國法令規定同時辦理公告，但年度資料至遲不得晚於每</w:t>
            </w:r>
            <w:r w:rsidR="00822360">
              <w:rPr>
                <w:rFonts w:eastAsia="標楷體" w:hAnsi="標楷體" w:hint="eastAsia"/>
              </w:rPr>
              <w:t>會</w:t>
            </w:r>
            <w:r w:rsidR="00822360" w:rsidRPr="0033737D">
              <w:rPr>
                <w:rFonts w:eastAsia="標楷體" w:hAnsi="標楷體" w:hint="eastAsia"/>
              </w:rPr>
              <w:t>計</w:t>
            </w:r>
            <w:r w:rsidRPr="00AF546B">
              <w:rPr>
                <w:rFonts w:eastAsia="標楷體" w:hAnsi="標楷體" w:hint="eastAsia"/>
              </w:rPr>
              <w:t>年度終了後六</w:t>
            </w:r>
            <w:proofErr w:type="gramStart"/>
            <w:r w:rsidRPr="00AF546B">
              <w:rPr>
                <w:rFonts w:eastAsia="標楷體" w:hAnsi="標楷體" w:hint="eastAsia"/>
              </w:rPr>
              <w:t>個</w:t>
            </w:r>
            <w:proofErr w:type="gramEnd"/>
            <w:r w:rsidRPr="00AF546B">
              <w:rPr>
                <w:rFonts w:eastAsia="標楷體" w:hAnsi="標楷體" w:hint="eastAsia"/>
              </w:rPr>
              <w:t>月。</w:t>
            </w:r>
          </w:p>
        </w:tc>
        <w:tc>
          <w:tcPr>
            <w:tcW w:w="6480" w:type="dxa"/>
            <w:tcBorders>
              <w:top w:val="single" w:sz="4" w:space="0" w:color="auto"/>
              <w:left w:val="single" w:sz="4" w:space="0" w:color="auto"/>
              <w:bottom w:val="single" w:sz="4" w:space="0" w:color="auto"/>
              <w:right w:val="single" w:sz="4" w:space="0" w:color="auto"/>
            </w:tcBorders>
          </w:tcPr>
          <w:p w14:paraId="79B09C7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由臺灣存託憑證之發行人或其存託機構輸入「公開資訊觀測站」</w:t>
            </w:r>
            <w:r w:rsidRPr="00AF546B">
              <w:rPr>
                <w:rFonts w:eastAsia="標楷體"/>
                <w:bCs/>
                <w:sz w:val="20"/>
                <w:szCs w:val="20"/>
              </w:rPr>
              <w:t xml:space="preserve"> (sii.twse.com.tw/</w:t>
            </w:r>
            <w:r w:rsidRPr="00AF546B">
              <w:rPr>
                <w:rFonts w:eastAsia="標楷體" w:hAnsi="標楷體" w:hint="eastAsia"/>
                <w:bCs/>
                <w:sz w:val="20"/>
                <w:szCs w:val="20"/>
              </w:rPr>
              <w:t>非格式化檔案電子資料申報</w:t>
            </w:r>
            <w:r w:rsidRPr="00AF546B">
              <w:rPr>
                <w:rFonts w:eastAsia="標楷體"/>
                <w:bCs/>
                <w:sz w:val="20"/>
                <w:szCs w:val="20"/>
              </w:rPr>
              <w:t>/</w:t>
            </w:r>
            <w:r w:rsidRPr="00AF546B">
              <w:rPr>
                <w:rFonts w:eastAsia="標楷體" w:hAnsi="標楷體" w:hint="eastAsia"/>
                <w:bCs/>
                <w:sz w:val="20"/>
                <w:szCs w:val="20"/>
              </w:rPr>
              <w:t>財務報告書申報</w:t>
            </w:r>
            <w:r w:rsidRPr="00AF546B">
              <w:rPr>
                <w:rFonts w:eastAsia="標楷體"/>
                <w:bCs/>
                <w:sz w:val="20"/>
                <w:szCs w:val="20"/>
              </w:rPr>
              <w:t>)</w:t>
            </w:r>
            <w:r w:rsidRPr="00AF546B">
              <w:rPr>
                <w:rFonts w:eastAsia="標楷體" w:hAnsi="標楷體" w:hint="eastAsia"/>
                <w:bCs/>
                <w:sz w:val="20"/>
                <w:szCs w:val="20"/>
              </w:rPr>
              <w:t>。</w:t>
            </w:r>
          </w:p>
          <w:p w14:paraId="0770BA0A"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bCs/>
                <w:sz w:val="20"/>
                <w:szCs w:val="20"/>
              </w:rPr>
              <w:t>(</w:t>
            </w:r>
            <w:proofErr w:type="gramStart"/>
            <w:r w:rsidRPr="00AF546B">
              <w:rPr>
                <w:rFonts w:eastAsia="標楷體" w:hAnsi="標楷體" w:hint="eastAsia"/>
                <w:bCs/>
                <w:sz w:val="20"/>
                <w:szCs w:val="20"/>
              </w:rPr>
              <w:t>註</w:t>
            </w:r>
            <w:proofErr w:type="gramEnd"/>
            <w:r w:rsidRPr="00AF546B">
              <w:rPr>
                <w:rFonts w:eastAsia="標楷體"/>
                <w:bCs/>
                <w:sz w:val="20"/>
                <w:szCs w:val="20"/>
              </w:rPr>
              <w:t>:</w:t>
            </w:r>
            <w:r w:rsidRPr="00AF546B">
              <w:rPr>
                <w:rFonts w:eastAsia="標楷體"/>
                <w:sz w:val="20"/>
                <w:szCs w:val="20"/>
              </w:rPr>
              <w:t xml:space="preserve"> </w:t>
            </w:r>
            <w:r w:rsidRPr="00AF546B">
              <w:rPr>
                <w:rFonts w:eastAsia="標楷體" w:hAnsi="標楷體" w:hint="eastAsia"/>
                <w:sz w:val="20"/>
                <w:szCs w:val="20"/>
              </w:rPr>
              <w:t>於電子書申報時，應包含與中華民國會計原則差異調節前後之簡明資產負債表及損益表</w:t>
            </w:r>
            <w:r w:rsidRPr="00AF546B">
              <w:rPr>
                <w:rFonts w:eastAsia="標楷體"/>
                <w:bCs/>
                <w:sz w:val="20"/>
                <w:szCs w:val="20"/>
              </w:rPr>
              <w:t>)</w:t>
            </w:r>
          </w:p>
          <w:p w14:paraId="0A9DB587" w14:textId="77777777" w:rsidR="00256CCF" w:rsidRDefault="00256CCF" w:rsidP="003225A3">
            <w:pPr>
              <w:spacing w:line="260" w:lineRule="exact"/>
              <w:ind w:left="200" w:hangingChars="100" w:hanging="200"/>
              <w:rPr>
                <w:rFonts w:eastAsia="標楷體"/>
                <w:sz w:val="20"/>
                <w:szCs w:val="20"/>
              </w:rPr>
            </w:pPr>
          </w:p>
          <w:p w14:paraId="5F49AFBE" w14:textId="77777777" w:rsidR="00E4436E" w:rsidRDefault="00E4436E" w:rsidP="003225A3">
            <w:pPr>
              <w:spacing w:line="260" w:lineRule="exact"/>
              <w:ind w:left="200" w:hangingChars="100" w:hanging="200"/>
              <w:rPr>
                <w:rFonts w:eastAsia="標楷體"/>
                <w:sz w:val="20"/>
                <w:szCs w:val="20"/>
              </w:rPr>
            </w:pPr>
          </w:p>
          <w:p w14:paraId="28E7F29A" w14:textId="77777777" w:rsidR="00E4436E" w:rsidRDefault="00E4436E" w:rsidP="003225A3">
            <w:pPr>
              <w:spacing w:line="260" w:lineRule="exact"/>
              <w:ind w:left="200" w:hangingChars="100" w:hanging="200"/>
              <w:rPr>
                <w:rFonts w:eastAsia="標楷體"/>
                <w:sz w:val="20"/>
                <w:szCs w:val="20"/>
              </w:rPr>
            </w:pPr>
          </w:p>
          <w:p w14:paraId="6552CAF8" w14:textId="77777777" w:rsidR="00680BFB" w:rsidRDefault="00680BFB" w:rsidP="003225A3">
            <w:pPr>
              <w:spacing w:line="260" w:lineRule="exact"/>
              <w:ind w:left="200" w:hangingChars="100" w:hanging="200"/>
              <w:rPr>
                <w:rFonts w:eastAsia="標楷體"/>
                <w:sz w:val="20"/>
                <w:szCs w:val="20"/>
              </w:rPr>
            </w:pPr>
          </w:p>
          <w:p w14:paraId="344181CF" w14:textId="77777777" w:rsidR="00E4436E" w:rsidRDefault="00E4436E" w:rsidP="003225A3">
            <w:pPr>
              <w:spacing w:line="260" w:lineRule="exact"/>
              <w:ind w:left="200" w:hangingChars="100" w:hanging="200"/>
              <w:rPr>
                <w:rFonts w:eastAsia="標楷體"/>
                <w:sz w:val="20"/>
                <w:szCs w:val="20"/>
              </w:rPr>
            </w:pPr>
          </w:p>
          <w:p w14:paraId="501DA363" w14:textId="77777777" w:rsidR="00E4436E" w:rsidRPr="00E4436E" w:rsidRDefault="00E4436E" w:rsidP="003225A3">
            <w:pPr>
              <w:spacing w:line="260" w:lineRule="exact"/>
              <w:ind w:left="200" w:hangingChars="100" w:hanging="200"/>
              <w:rPr>
                <w:rFonts w:eastAsia="標楷體"/>
                <w:sz w:val="20"/>
                <w:szCs w:val="20"/>
              </w:rPr>
            </w:pPr>
          </w:p>
          <w:p w14:paraId="1C11E7DB" w14:textId="77777777" w:rsidR="0032620D" w:rsidRDefault="00AF546B" w:rsidP="00DE55CF">
            <w:pPr>
              <w:spacing w:line="260" w:lineRule="exact"/>
              <w:ind w:leftChars="10" w:left="198" w:hangingChars="87" w:hanging="174"/>
              <w:rPr>
                <w:rFonts w:eastAsia="標楷體" w:hAnsi="標楷體"/>
                <w:bCs/>
                <w:sz w:val="20"/>
                <w:szCs w:val="20"/>
              </w:rPr>
            </w:pPr>
            <w:r w:rsidRPr="00AF546B">
              <w:rPr>
                <w:rFonts w:eastAsia="標楷體"/>
                <w:sz w:val="20"/>
                <w:szCs w:val="20"/>
              </w:rPr>
              <w:t>2.</w:t>
            </w:r>
            <w:r w:rsidR="0032620D" w:rsidRPr="00AF546B" w:rsidDel="0032620D">
              <w:rPr>
                <w:rFonts w:eastAsia="標楷體" w:hAnsi="標楷體" w:hint="eastAsia"/>
                <w:bCs/>
                <w:sz w:val="20"/>
                <w:szCs w:val="20"/>
              </w:rPr>
              <w:t xml:space="preserve"> </w:t>
            </w:r>
            <w:r w:rsidR="0032620D">
              <w:rPr>
                <w:rFonts w:eastAsia="標楷體" w:hAnsi="標楷體" w:hint="eastAsia"/>
                <w:bCs/>
                <w:sz w:val="20"/>
                <w:szCs w:val="20"/>
              </w:rPr>
              <w:t>輸入</w:t>
            </w:r>
            <w:r w:rsidR="0032620D" w:rsidRPr="00516F51">
              <w:rPr>
                <w:rFonts w:eastAsia="標楷體" w:hAnsi="標楷體" w:hint="eastAsia"/>
                <w:bCs/>
                <w:sz w:val="20"/>
                <w:szCs w:val="20"/>
              </w:rPr>
              <w:t>「公開資訊觀測站</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sii.twse.com.tw</w:t>
            </w:r>
            <w:proofErr w:type="gramStart"/>
            <w:r w:rsidR="0032620D" w:rsidRPr="00516F51">
              <w:rPr>
                <w:rFonts w:eastAsia="標楷體" w:hAnsi="標楷體" w:hint="eastAsia"/>
                <w:bCs/>
                <w:sz w:val="20"/>
                <w:szCs w:val="20"/>
              </w:rPr>
              <w:t>）</w:t>
            </w:r>
            <w:proofErr w:type="gramEnd"/>
            <w:r w:rsidR="0032620D" w:rsidRPr="00516F51">
              <w:rPr>
                <w:rFonts w:eastAsia="標楷體" w:hAnsi="標楷體"/>
                <w:bCs/>
                <w:sz w:val="20"/>
                <w:szCs w:val="20"/>
              </w:rPr>
              <w:t>/</w:t>
            </w:r>
            <w:r w:rsidR="0032620D" w:rsidRPr="00516F51">
              <w:rPr>
                <w:rFonts w:eastAsia="標楷體" w:hAnsi="標楷體" w:hint="eastAsia"/>
                <w:bCs/>
                <w:sz w:val="20"/>
                <w:szCs w:val="20"/>
              </w:rPr>
              <w:t>外國發行人應辦理公告申報事項</w:t>
            </w:r>
            <w:r w:rsidR="0032620D" w:rsidRPr="00516F51">
              <w:rPr>
                <w:rFonts w:eastAsia="標楷體" w:hAnsi="標楷體"/>
                <w:bCs/>
                <w:sz w:val="20"/>
                <w:szCs w:val="20"/>
              </w:rPr>
              <w:t>/</w:t>
            </w:r>
            <w:r w:rsidR="0032620D" w:rsidRPr="00516F51">
              <w:rPr>
                <w:rFonts w:eastAsia="標楷體" w:hAnsi="標楷體" w:hint="eastAsia"/>
                <w:bCs/>
                <w:sz w:val="20"/>
                <w:szCs w:val="20"/>
              </w:rPr>
              <w:t>採用</w:t>
            </w:r>
            <w:r w:rsidR="0032620D" w:rsidRPr="00516F51">
              <w:rPr>
                <w:rFonts w:eastAsia="標楷體" w:hAnsi="標楷體"/>
                <w:bCs/>
                <w:sz w:val="20"/>
                <w:szCs w:val="20"/>
              </w:rPr>
              <w:t>IFRS</w:t>
            </w:r>
            <w:r w:rsidR="0032620D" w:rsidRPr="00516F51">
              <w:rPr>
                <w:rFonts w:eastAsia="標楷體" w:hAnsi="標楷體" w:hint="eastAsia"/>
                <w:bCs/>
                <w:sz w:val="20"/>
                <w:szCs w:val="20"/>
              </w:rPr>
              <w:t>後</w:t>
            </w:r>
            <w:r w:rsidR="0032620D" w:rsidRPr="00516F51">
              <w:rPr>
                <w:rFonts w:eastAsia="標楷體" w:hAnsi="標楷體"/>
                <w:bCs/>
                <w:sz w:val="20"/>
                <w:szCs w:val="20"/>
              </w:rPr>
              <w:t>-TDR</w:t>
            </w:r>
            <w:r w:rsidR="0032620D" w:rsidRPr="00516F51">
              <w:rPr>
                <w:rFonts w:eastAsia="標楷體" w:hAnsi="標楷體" w:hint="eastAsia"/>
                <w:bCs/>
                <w:sz w:val="20"/>
                <w:szCs w:val="20"/>
              </w:rPr>
              <w:t>合併財務報表格式化申報作業」。</w:t>
            </w:r>
          </w:p>
          <w:p w14:paraId="75F87CB2" w14:textId="77777777" w:rsidR="00680BFB" w:rsidRDefault="00680BFB" w:rsidP="003225A3">
            <w:pPr>
              <w:spacing w:line="260" w:lineRule="exact"/>
              <w:ind w:left="200" w:hangingChars="100" w:hanging="200"/>
              <w:rPr>
                <w:rFonts w:eastAsia="標楷體"/>
                <w:sz w:val="20"/>
                <w:szCs w:val="20"/>
              </w:rPr>
            </w:pPr>
          </w:p>
          <w:p w14:paraId="58D4A516" w14:textId="77777777" w:rsidR="00680BFB" w:rsidRDefault="00680BFB" w:rsidP="003225A3">
            <w:pPr>
              <w:spacing w:line="260" w:lineRule="exact"/>
              <w:ind w:left="200" w:hangingChars="100" w:hanging="200"/>
              <w:rPr>
                <w:rFonts w:eastAsia="標楷體"/>
                <w:sz w:val="20"/>
                <w:szCs w:val="20"/>
              </w:rPr>
            </w:pPr>
          </w:p>
          <w:p w14:paraId="70CE1089" w14:textId="77777777" w:rsidR="001D0D4F" w:rsidRDefault="001D0D4F" w:rsidP="003225A3">
            <w:pPr>
              <w:spacing w:line="260" w:lineRule="exact"/>
              <w:ind w:left="200" w:hangingChars="100" w:hanging="200"/>
              <w:rPr>
                <w:rFonts w:eastAsia="標楷體"/>
                <w:sz w:val="20"/>
                <w:szCs w:val="20"/>
              </w:rPr>
            </w:pPr>
          </w:p>
          <w:p w14:paraId="2C5D45EA" w14:textId="77777777" w:rsidR="001D0D4F" w:rsidRDefault="001D0D4F" w:rsidP="003225A3">
            <w:pPr>
              <w:spacing w:line="260" w:lineRule="exact"/>
              <w:ind w:left="200" w:hangingChars="100" w:hanging="200"/>
              <w:rPr>
                <w:rFonts w:eastAsia="標楷體"/>
                <w:sz w:val="20"/>
                <w:szCs w:val="20"/>
              </w:rPr>
            </w:pPr>
          </w:p>
          <w:p w14:paraId="114FFC73" w14:textId="77777777" w:rsidR="001D0D4F" w:rsidRDefault="001D0D4F" w:rsidP="003225A3">
            <w:pPr>
              <w:spacing w:line="260" w:lineRule="exact"/>
              <w:ind w:left="200" w:hangingChars="100" w:hanging="200"/>
              <w:rPr>
                <w:rFonts w:eastAsia="標楷體"/>
                <w:sz w:val="20"/>
                <w:szCs w:val="20"/>
              </w:rPr>
            </w:pPr>
          </w:p>
          <w:p w14:paraId="44948478" w14:textId="77777777" w:rsidR="001D0D4F" w:rsidRDefault="001D0D4F" w:rsidP="003225A3">
            <w:pPr>
              <w:spacing w:line="260" w:lineRule="exact"/>
              <w:ind w:left="200" w:hangingChars="100" w:hanging="200"/>
              <w:rPr>
                <w:rFonts w:eastAsia="標楷體"/>
                <w:sz w:val="20"/>
                <w:szCs w:val="20"/>
              </w:rPr>
            </w:pPr>
          </w:p>
          <w:p w14:paraId="10AACE62" w14:textId="77777777" w:rsidR="00E4436E" w:rsidRDefault="00E4436E" w:rsidP="003225A3">
            <w:pPr>
              <w:spacing w:line="260" w:lineRule="exact"/>
              <w:ind w:left="200" w:hangingChars="100" w:hanging="200"/>
              <w:rPr>
                <w:rFonts w:eastAsia="標楷體"/>
                <w:sz w:val="20"/>
                <w:szCs w:val="20"/>
              </w:rPr>
            </w:pPr>
          </w:p>
          <w:p w14:paraId="03BC3077" w14:textId="77777777" w:rsidR="00FD3F18" w:rsidRDefault="00FD3F18" w:rsidP="003225A3">
            <w:pPr>
              <w:spacing w:line="260" w:lineRule="exact"/>
              <w:ind w:left="200" w:hangingChars="100" w:hanging="200"/>
              <w:rPr>
                <w:rFonts w:eastAsia="標楷體"/>
                <w:sz w:val="20"/>
                <w:szCs w:val="20"/>
              </w:rPr>
            </w:pPr>
          </w:p>
          <w:p w14:paraId="659BF4CF" w14:textId="77777777" w:rsidR="00E4436E" w:rsidRPr="00E4436E" w:rsidRDefault="00E4436E" w:rsidP="003225A3">
            <w:pPr>
              <w:spacing w:line="260" w:lineRule="exact"/>
              <w:ind w:left="200" w:hangingChars="100" w:hanging="200"/>
              <w:rPr>
                <w:rFonts w:eastAsia="標楷體"/>
                <w:sz w:val="20"/>
                <w:szCs w:val="20"/>
              </w:rPr>
            </w:pPr>
          </w:p>
          <w:p w14:paraId="2B0B9027" w14:textId="77777777" w:rsidR="00AF546B" w:rsidRDefault="0075084F" w:rsidP="00AF546B">
            <w:pPr>
              <w:spacing w:line="260" w:lineRule="exact"/>
              <w:ind w:left="200" w:hangingChars="100" w:hanging="200"/>
              <w:rPr>
                <w:rFonts w:eastAsia="標楷體"/>
                <w:sz w:val="20"/>
              </w:rPr>
            </w:pPr>
            <w:r w:rsidRPr="0075084F">
              <w:rPr>
                <w:rFonts w:eastAsia="標楷體"/>
                <w:sz w:val="20"/>
              </w:rPr>
              <w:t>3.</w:t>
            </w:r>
            <w:r w:rsidR="00267DE9" w:rsidRPr="00267DE9">
              <w:rPr>
                <w:rFonts w:eastAsia="標楷體" w:hint="eastAsia"/>
                <w:sz w:val="20"/>
              </w:rPr>
              <w:t>財務報告內容無虛偽或隱匿聲明書，並輸入「公開資訊觀測站」</w:t>
            </w:r>
            <w:r w:rsidR="00AF546B" w:rsidRPr="00AF546B">
              <w:rPr>
                <w:rFonts w:eastAsia="標楷體"/>
                <w:sz w:val="20"/>
              </w:rPr>
              <w:t>(sii.twse.com.tw/</w:t>
            </w:r>
            <w:r w:rsidR="00AF546B" w:rsidRPr="00AF546B">
              <w:rPr>
                <w:rFonts w:eastAsia="標楷體" w:hint="eastAsia"/>
                <w:sz w:val="20"/>
              </w:rPr>
              <w:t>依證交法第</w:t>
            </w:r>
            <w:r w:rsidR="00AF546B" w:rsidRPr="00AF546B">
              <w:rPr>
                <w:rFonts w:eastAsia="標楷體"/>
                <w:sz w:val="20"/>
              </w:rPr>
              <w:t>14</w:t>
            </w:r>
            <w:r w:rsidR="00AF546B" w:rsidRPr="00AF546B">
              <w:rPr>
                <w:rFonts w:eastAsia="標楷體" w:hint="eastAsia"/>
                <w:sz w:val="20"/>
              </w:rPr>
              <w:t>條第</w:t>
            </w:r>
            <w:r w:rsidR="00AF546B" w:rsidRPr="00AF546B">
              <w:rPr>
                <w:rFonts w:eastAsia="標楷體"/>
                <w:sz w:val="20"/>
              </w:rPr>
              <w:t>3</w:t>
            </w:r>
            <w:r w:rsidR="00AF546B" w:rsidRPr="00AF546B">
              <w:rPr>
                <w:rFonts w:eastAsia="標楷體" w:hint="eastAsia"/>
                <w:sz w:val="20"/>
              </w:rPr>
              <w:t>項規定出具之聲明書公告</w:t>
            </w:r>
            <w:r w:rsidR="00AF546B" w:rsidRPr="00AF546B">
              <w:rPr>
                <w:rFonts w:eastAsia="標楷體"/>
                <w:sz w:val="20"/>
              </w:rPr>
              <w:t>)</w:t>
            </w:r>
            <w:r w:rsidR="00AF546B" w:rsidRPr="00AF546B">
              <w:rPr>
                <w:rFonts w:eastAsia="標楷體" w:hint="eastAsia"/>
                <w:sz w:val="20"/>
              </w:rPr>
              <w:t>。</w:t>
            </w:r>
          </w:p>
          <w:p w14:paraId="75A5F1AB" w14:textId="77777777" w:rsidR="00243C49" w:rsidRDefault="00243C49" w:rsidP="003225A3">
            <w:pPr>
              <w:spacing w:line="260" w:lineRule="exact"/>
              <w:rPr>
                <w:rFonts w:eastAsia="標楷體"/>
                <w:sz w:val="20"/>
                <w:szCs w:val="20"/>
              </w:rPr>
            </w:pPr>
          </w:p>
          <w:p w14:paraId="7A353497" w14:textId="77777777" w:rsidR="00E4436E" w:rsidRDefault="00E4436E" w:rsidP="003225A3">
            <w:pPr>
              <w:spacing w:line="260" w:lineRule="exact"/>
              <w:rPr>
                <w:rFonts w:eastAsia="標楷體"/>
                <w:sz w:val="20"/>
                <w:szCs w:val="20"/>
              </w:rPr>
            </w:pPr>
          </w:p>
          <w:p w14:paraId="662F6E47" w14:textId="77777777" w:rsidR="00E4436E" w:rsidRPr="00E4436E" w:rsidRDefault="00E4436E" w:rsidP="003225A3">
            <w:pPr>
              <w:spacing w:line="260" w:lineRule="exact"/>
              <w:rPr>
                <w:rFonts w:eastAsia="標楷體"/>
                <w:sz w:val="20"/>
                <w:szCs w:val="20"/>
              </w:rPr>
            </w:pPr>
          </w:p>
          <w:p w14:paraId="44A68983" w14:textId="77777777" w:rsidR="00243C49" w:rsidRPr="00E4436E" w:rsidRDefault="0075084F" w:rsidP="00DE55CF">
            <w:pPr>
              <w:spacing w:line="260" w:lineRule="exact"/>
              <w:rPr>
                <w:rFonts w:eastAsia="標楷體"/>
                <w:sz w:val="20"/>
                <w:szCs w:val="20"/>
              </w:rPr>
            </w:pPr>
            <w:r w:rsidRPr="0075084F">
              <w:rPr>
                <w:rFonts w:eastAsia="標楷體" w:hint="eastAsia"/>
                <w:sz w:val="20"/>
              </w:rPr>
              <w:t>以上書面資料正本申報單位：</w:t>
            </w:r>
            <w:proofErr w:type="gramStart"/>
            <w:r w:rsidRPr="0075084F">
              <w:rPr>
                <w:rFonts w:eastAsia="標楷體" w:hint="eastAsia"/>
                <w:sz w:val="20"/>
              </w:rPr>
              <w:t>證期局</w:t>
            </w:r>
            <w:proofErr w:type="gramEnd"/>
            <w:r w:rsidR="00DE55CF">
              <w:rPr>
                <w:rFonts w:eastAsia="標楷體" w:hint="eastAsia"/>
                <w:sz w:val="20"/>
              </w:rPr>
              <w:t>（一份）</w:t>
            </w:r>
            <w:r w:rsidRPr="0075084F">
              <w:rPr>
                <w:rFonts w:eastAsia="標楷體" w:hint="eastAsia"/>
                <w:sz w:val="20"/>
              </w:rPr>
              <w:t>，抄送單位：臺灣證券交易所（</w:t>
            </w:r>
            <w:r w:rsidR="00DE55CF">
              <w:rPr>
                <w:rFonts w:eastAsia="標楷體" w:hint="eastAsia"/>
                <w:sz w:val="20"/>
              </w:rPr>
              <w:t>一</w:t>
            </w:r>
            <w:r w:rsidRPr="0075084F">
              <w:rPr>
                <w:rFonts w:eastAsia="標楷體" w:hint="eastAsia"/>
                <w:sz w:val="20"/>
              </w:rPr>
              <w:t>份）。</w:t>
            </w:r>
          </w:p>
        </w:tc>
        <w:tc>
          <w:tcPr>
            <w:tcW w:w="3600" w:type="dxa"/>
            <w:tcBorders>
              <w:top w:val="single" w:sz="4" w:space="0" w:color="auto"/>
              <w:left w:val="single" w:sz="4" w:space="0" w:color="auto"/>
              <w:bottom w:val="single" w:sz="4" w:space="0" w:color="auto"/>
              <w:right w:val="single" w:sz="4" w:space="0" w:color="auto"/>
            </w:tcBorders>
          </w:tcPr>
          <w:p w14:paraId="43F639C3" w14:textId="77777777" w:rsidR="00AF546B" w:rsidRPr="00AF546B" w:rsidRDefault="00AF546B" w:rsidP="00AF546B">
            <w:pPr>
              <w:spacing w:line="260" w:lineRule="exact"/>
              <w:ind w:left="200" w:hangingChars="100" w:hanging="200"/>
              <w:rPr>
                <w:rFonts w:eastAsia="標楷體"/>
                <w:sz w:val="20"/>
                <w:szCs w:val="20"/>
              </w:rPr>
            </w:pPr>
            <w:r w:rsidRPr="00AF546B">
              <w:rPr>
                <w:rFonts w:eastAsia="標楷體"/>
                <w:sz w:val="20"/>
                <w:szCs w:val="20"/>
              </w:rPr>
              <w:t>1.</w:t>
            </w:r>
            <w:r w:rsidRPr="00AF546B">
              <w:rPr>
                <w:rFonts w:eastAsia="標楷體" w:hAnsi="標楷體" w:hint="eastAsia"/>
                <w:sz w:val="20"/>
                <w:szCs w:val="20"/>
              </w:rPr>
              <w:t>主管機關</w:t>
            </w:r>
            <w:r w:rsidRPr="00AF546B">
              <w:rPr>
                <w:rFonts w:eastAsia="標楷體" w:hAnsi="標楷體"/>
                <w:sz w:val="20"/>
                <w:szCs w:val="20"/>
              </w:rPr>
              <w:t>「外國發行人募集與發行有價證券應公告及向本會申報事項一覽表」</w:t>
            </w:r>
            <w:r w:rsidRPr="00AF546B">
              <w:rPr>
                <w:rFonts w:eastAsia="標楷體" w:hAnsi="標楷體" w:hint="eastAsia"/>
                <w:sz w:val="20"/>
                <w:szCs w:val="20"/>
              </w:rPr>
              <w:t>。</w:t>
            </w:r>
          </w:p>
          <w:p w14:paraId="5812B924" w14:textId="77777777" w:rsidR="00256CCF" w:rsidRPr="00E4436E" w:rsidRDefault="00AF546B" w:rsidP="003225A3">
            <w:pPr>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615588F8"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p w14:paraId="29748BB4" w14:textId="77777777" w:rsidR="00243C49" w:rsidRPr="00E4436E" w:rsidRDefault="00AF546B" w:rsidP="003225A3">
            <w:pPr>
              <w:autoSpaceDE w:val="0"/>
              <w:autoSpaceDN w:val="0"/>
              <w:adjustRightInd w:val="0"/>
              <w:spacing w:line="260" w:lineRule="exact"/>
              <w:rPr>
                <w:rFonts w:eastAsia="標楷體"/>
                <w:sz w:val="20"/>
                <w:szCs w:val="20"/>
              </w:rPr>
            </w:pPr>
            <w:r w:rsidRPr="00AF546B">
              <w:rPr>
                <w:rFonts w:eastAsia="標楷體"/>
                <w:sz w:val="20"/>
                <w:szCs w:val="20"/>
              </w:rPr>
              <w:t>4.99.2.4</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0991800381</w:t>
            </w:r>
            <w:r w:rsidRPr="00AF546B">
              <w:rPr>
                <w:rFonts w:eastAsia="標楷體" w:hAnsi="標楷體" w:hint="eastAsia"/>
                <w:sz w:val="20"/>
                <w:szCs w:val="20"/>
              </w:rPr>
              <w:t>號函。</w:t>
            </w:r>
          </w:p>
          <w:p w14:paraId="77204AA9" w14:textId="77777777" w:rsidR="00243C49"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5.99.5.21</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cs="標楷體"/>
                <w:kern w:val="0"/>
                <w:sz w:val="20"/>
                <w:szCs w:val="20"/>
                <w:lang w:val="zh-TW"/>
              </w:rPr>
              <w:t>09918014521</w:t>
            </w:r>
            <w:r w:rsidRPr="00AF546B">
              <w:rPr>
                <w:rFonts w:eastAsia="標楷體" w:hAnsi="標楷體" w:hint="eastAsia"/>
                <w:sz w:val="20"/>
                <w:szCs w:val="20"/>
              </w:rPr>
              <w:t>號函。</w:t>
            </w:r>
          </w:p>
          <w:p w14:paraId="2CDD202B" w14:textId="77777777" w:rsidR="00243C49" w:rsidRDefault="00AF546B" w:rsidP="003225A3">
            <w:pPr>
              <w:spacing w:line="260" w:lineRule="exact"/>
              <w:ind w:left="200" w:hangingChars="100" w:hanging="200"/>
              <w:rPr>
                <w:rFonts w:eastAsia="標楷體" w:hAnsi="標楷體"/>
                <w:sz w:val="20"/>
                <w:szCs w:val="20"/>
              </w:rPr>
            </w:pPr>
            <w:r w:rsidRPr="00AF546B">
              <w:rPr>
                <w:rFonts w:eastAsia="標楷體"/>
                <w:sz w:val="20"/>
                <w:szCs w:val="20"/>
              </w:rPr>
              <w:t>6.99.11.17</w:t>
            </w:r>
            <w:proofErr w:type="gramStart"/>
            <w:r w:rsidRPr="00AF546B">
              <w:rPr>
                <w:rFonts w:eastAsia="標楷體" w:hAnsi="標楷體" w:hint="eastAsia"/>
                <w:sz w:val="20"/>
                <w:szCs w:val="20"/>
              </w:rPr>
              <w:t>臺證治字</w:t>
            </w:r>
            <w:proofErr w:type="gramEnd"/>
            <w:r w:rsidRPr="00AF546B">
              <w:rPr>
                <w:rFonts w:eastAsia="標楷體" w:hAnsi="標楷體" w:hint="eastAsia"/>
                <w:sz w:val="20"/>
                <w:szCs w:val="20"/>
              </w:rPr>
              <w:t>第</w:t>
            </w:r>
            <w:r w:rsidRPr="00AF546B">
              <w:rPr>
                <w:rFonts w:eastAsia="標楷體"/>
                <w:sz w:val="20"/>
                <w:szCs w:val="20"/>
              </w:rPr>
              <w:t>0991803962</w:t>
            </w:r>
            <w:r w:rsidRPr="00AF546B">
              <w:rPr>
                <w:rFonts w:eastAsia="標楷體" w:hAnsi="標楷體" w:hint="eastAsia"/>
                <w:sz w:val="20"/>
                <w:szCs w:val="20"/>
              </w:rPr>
              <w:t>號函。</w:t>
            </w:r>
          </w:p>
          <w:p w14:paraId="3A27E551" w14:textId="77777777" w:rsidR="007D38DF" w:rsidRDefault="007D38DF" w:rsidP="003225A3">
            <w:pPr>
              <w:spacing w:line="260" w:lineRule="exact"/>
              <w:ind w:left="200" w:hangingChars="100" w:hanging="200"/>
              <w:rPr>
                <w:rFonts w:eastAsia="標楷體" w:hAnsi="標楷體"/>
                <w:sz w:val="20"/>
                <w:szCs w:val="20"/>
              </w:rPr>
            </w:pPr>
            <w:r>
              <w:rPr>
                <w:rFonts w:eastAsia="標楷體" w:hAnsi="標楷體" w:hint="eastAsia"/>
                <w:sz w:val="20"/>
                <w:szCs w:val="20"/>
              </w:rPr>
              <w:t>7.102.1.23</w:t>
            </w:r>
            <w:proofErr w:type="gramStart"/>
            <w:r>
              <w:rPr>
                <w:rFonts w:eastAsia="標楷體" w:hAnsi="標楷體" w:hint="eastAsia"/>
                <w:sz w:val="20"/>
                <w:szCs w:val="20"/>
              </w:rPr>
              <w:t>臺</w:t>
            </w:r>
            <w:proofErr w:type="gramEnd"/>
            <w:r>
              <w:rPr>
                <w:rFonts w:eastAsia="標楷體" w:hAnsi="標楷體" w:hint="eastAsia"/>
                <w:sz w:val="20"/>
                <w:szCs w:val="20"/>
              </w:rPr>
              <w:t>證上一字第</w:t>
            </w:r>
            <w:r>
              <w:rPr>
                <w:rFonts w:eastAsia="標楷體" w:hAnsi="標楷體" w:hint="eastAsia"/>
                <w:sz w:val="20"/>
                <w:szCs w:val="20"/>
              </w:rPr>
              <w:t>1020001320</w:t>
            </w:r>
            <w:r>
              <w:rPr>
                <w:rFonts w:eastAsia="標楷體" w:hAnsi="標楷體" w:hint="eastAsia"/>
                <w:sz w:val="20"/>
                <w:szCs w:val="20"/>
              </w:rPr>
              <w:t>號函。</w:t>
            </w:r>
          </w:p>
          <w:p w14:paraId="27952A25" w14:textId="77777777" w:rsidR="0032620D" w:rsidRDefault="0032620D" w:rsidP="0032620D">
            <w:pPr>
              <w:autoSpaceDE w:val="0"/>
              <w:autoSpaceDN w:val="0"/>
              <w:adjustRightInd w:val="0"/>
              <w:ind w:left="720" w:hanging="720"/>
              <w:rPr>
                <w:rFonts w:eastAsia="標楷體" w:hAnsi="標楷體"/>
                <w:sz w:val="20"/>
                <w:szCs w:val="20"/>
              </w:rPr>
            </w:pPr>
            <w:r>
              <w:rPr>
                <w:rFonts w:eastAsia="標楷體" w:hAnsi="標楷體" w:hint="eastAsia"/>
                <w:sz w:val="20"/>
                <w:szCs w:val="20"/>
              </w:rPr>
              <w:t>8.102.4.3</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1021700754</w:t>
            </w:r>
            <w:r>
              <w:rPr>
                <w:rFonts w:eastAsia="標楷體" w:hAnsi="標楷體" w:hint="eastAsia"/>
                <w:sz w:val="20"/>
                <w:szCs w:val="20"/>
              </w:rPr>
              <w:t>號函</w:t>
            </w:r>
            <w:r w:rsidR="00BF7C9F">
              <w:rPr>
                <w:rFonts w:eastAsia="標楷體" w:hAnsi="標楷體" w:hint="eastAsia"/>
                <w:sz w:val="20"/>
                <w:szCs w:val="20"/>
              </w:rPr>
              <w:t>。</w:t>
            </w:r>
          </w:p>
          <w:p w14:paraId="207E9F7D" w14:textId="77777777" w:rsidR="007F27A2" w:rsidRDefault="007F27A2" w:rsidP="0032620D">
            <w:pPr>
              <w:autoSpaceDE w:val="0"/>
              <w:autoSpaceDN w:val="0"/>
              <w:adjustRightInd w:val="0"/>
              <w:ind w:left="720" w:hanging="720"/>
              <w:rPr>
                <w:rFonts w:ascii="標楷體" w:eastAsia="標楷體" w:cs="標楷體"/>
                <w:kern w:val="0"/>
                <w:lang w:val="zh-TW"/>
              </w:rPr>
            </w:pPr>
            <w:r>
              <w:rPr>
                <w:rFonts w:eastAsia="標楷體" w:hAnsi="標楷體" w:hint="eastAsia"/>
                <w:sz w:val="20"/>
                <w:szCs w:val="20"/>
              </w:rPr>
              <w:t>9.102.5.10</w:t>
            </w:r>
            <w:proofErr w:type="gramStart"/>
            <w:r>
              <w:rPr>
                <w:rFonts w:eastAsia="標楷體" w:hAnsi="標楷體" w:hint="eastAsia"/>
                <w:sz w:val="20"/>
                <w:szCs w:val="20"/>
              </w:rPr>
              <w:t>臺</w:t>
            </w:r>
            <w:proofErr w:type="gramEnd"/>
            <w:r>
              <w:rPr>
                <w:rFonts w:eastAsia="標楷體" w:hAnsi="標楷體" w:hint="eastAsia"/>
                <w:sz w:val="20"/>
                <w:szCs w:val="20"/>
              </w:rPr>
              <w:t>證上二字第</w:t>
            </w:r>
            <w:r>
              <w:rPr>
                <w:rFonts w:eastAsia="標楷體" w:hAnsi="標楷體" w:hint="eastAsia"/>
                <w:sz w:val="20"/>
                <w:szCs w:val="20"/>
              </w:rPr>
              <w:t>1021701135</w:t>
            </w:r>
            <w:r>
              <w:rPr>
                <w:rFonts w:eastAsia="標楷體" w:hAnsi="標楷體" w:hint="eastAsia"/>
                <w:sz w:val="20"/>
                <w:szCs w:val="20"/>
              </w:rPr>
              <w:t>號函。</w:t>
            </w:r>
          </w:p>
          <w:p w14:paraId="34B95447" w14:textId="77777777" w:rsidR="0032620D" w:rsidRPr="00E4436E" w:rsidRDefault="0032620D" w:rsidP="003225A3">
            <w:pPr>
              <w:spacing w:line="260" w:lineRule="exact"/>
              <w:ind w:left="200" w:hangingChars="100" w:hanging="200"/>
              <w:rPr>
                <w:rFonts w:eastAsia="標楷體"/>
                <w:sz w:val="20"/>
                <w:szCs w:val="20"/>
              </w:rPr>
            </w:pPr>
          </w:p>
        </w:tc>
      </w:tr>
      <w:tr w:rsidR="00256CCF" w:rsidRPr="00E4436E" w14:paraId="474316BB"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4AE2AEB"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lastRenderedPageBreak/>
              <w:t>2</w:t>
            </w:r>
          </w:p>
        </w:tc>
        <w:tc>
          <w:tcPr>
            <w:tcW w:w="2280" w:type="dxa"/>
            <w:tcBorders>
              <w:top w:val="single" w:sz="4" w:space="0" w:color="auto"/>
              <w:left w:val="single" w:sz="4" w:space="0" w:color="auto"/>
              <w:bottom w:val="single" w:sz="4" w:space="0" w:color="auto"/>
              <w:right w:val="single" w:sz="4" w:space="0" w:color="auto"/>
            </w:tcBorders>
          </w:tcPr>
          <w:p w14:paraId="38B15A1B"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年度財務比率重大變動說明及財務分析資料。</w:t>
            </w:r>
          </w:p>
        </w:tc>
        <w:tc>
          <w:tcPr>
            <w:tcW w:w="2160" w:type="dxa"/>
            <w:tcBorders>
              <w:top w:val="single" w:sz="4" w:space="0" w:color="auto"/>
              <w:left w:val="single" w:sz="4" w:space="0" w:color="auto"/>
              <w:bottom w:val="single" w:sz="4" w:space="0" w:color="auto"/>
              <w:right w:val="single" w:sz="4" w:space="0" w:color="auto"/>
            </w:tcBorders>
          </w:tcPr>
          <w:p w14:paraId="06DA8465" w14:textId="77777777" w:rsidR="00256CCF" w:rsidRPr="00E4436E" w:rsidRDefault="00AF546B" w:rsidP="003225A3">
            <w:pPr>
              <w:pStyle w:val="3"/>
              <w:spacing w:line="260" w:lineRule="exact"/>
              <w:jc w:val="left"/>
              <w:rPr>
                <w:rFonts w:ascii="Times New Roman"/>
                <w:color w:val="auto"/>
                <w:sz w:val="20"/>
              </w:rPr>
            </w:pPr>
            <w:r w:rsidRPr="00AF546B">
              <w:rPr>
                <w:rFonts w:ascii="Times New Roman" w:hAnsi="標楷體" w:hint="eastAsia"/>
                <w:bCs/>
                <w:color w:val="auto"/>
                <w:sz w:val="20"/>
              </w:rPr>
              <w:t>所屬國或上市地國年度財務報告公告同時輸入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815CE38"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財務分析資料及重大比率變動</w:t>
            </w:r>
            <w:r w:rsidRPr="00AF546B">
              <w:rPr>
                <w:rFonts w:ascii="Times New Roman" w:hAnsi="標楷體" w:hint="eastAsia"/>
                <w:bCs/>
                <w:color w:val="auto"/>
                <w:sz w:val="20"/>
              </w:rPr>
              <w:t>申報作業</w:t>
            </w:r>
            <w:r w:rsidRPr="00AF546B">
              <w:rPr>
                <w:rFonts w:ascii="Times New Roman"/>
                <w:bCs/>
                <w:color w:val="auto"/>
                <w:sz w:val="20"/>
              </w:rPr>
              <w:t>/</w:t>
            </w:r>
            <w:r w:rsidRPr="00AF546B">
              <w:rPr>
                <w:rFonts w:ascii="Times New Roman" w:hAnsi="標楷體" w:hint="eastAsia"/>
                <w:bCs/>
                <w:color w:val="auto"/>
                <w:sz w:val="20"/>
              </w:rPr>
              <w:t>財務分析資料</w:t>
            </w:r>
            <w:r w:rsidRPr="00AF546B">
              <w:rPr>
                <w:rFonts w:ascii="Times New Roman"/>
                <w:bCs/>
                <w:color w:val="auto"/>
                <w:sz w:val="20"/>
              </w:rPr>
              <w:t xml:space="preserve"> )</w:t>
            </w:r>
            <w:r w:rsidRPr="00AF546B">
              <w:rPr>
                <w:rFonts w:ascii="Times New Roman" w:hAnsi="標楷體" w:hint="eastAsia"/>
                <w:bCs/>
                <w:color w:val="auto"/>
                <w:sz w:val="20"/>
              </w:rPr>
              <w:t>。</w:t>
            </w:r>
          </w:p>
          <w:p w14:paraId="4794DE4F" w14:textId="77777777" w:rsidR="00256CCF" w:rsidRPr="00E4436E" w:rsidRDefault="00AF546B" w:rsidP="007515E6">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財務比率變動達</w:t>
            </w:r>
            <w:r w:rsidRPr="00AF546B">
              <w:rPr>
                <w:rFonts w:ascii="Times New Roman"/>
                <w:bCs/>
                <w:color w:val="auto"/>
                <w:sz w:val="20"/>
              </w:rPr>
              <w:t>20</w:t>
            </w:r>
            <w:r w:rsidRPr="00AF546B">
              <w:rPr>
                <w:rFonts w:ascii="Times New Roman" w:hAnsi="標楷體" w:hint="eastAsia"/>
                <w:bCs/>
                <w:color w:val="auto"/>
                <w:sz w:val="20"/>
              </w:rPr>
              <w:t>％時，輸入「公開資訊觀測站」</w:t>
            </w:r>
            <w:r w:rsidRPr="00AF546B">
              <w:rPr>
                <w:rFonts w:ascii="Times New Roman"/>
                <w:bCs/>
                <w:color w:val="auto"/>
                <w:sz w:val="20"/>
              </w:rPr>
              <w:t>(sii.twse.com.tw/</w:t>
            </w:r>
            <w:r w:rsidR="007515E6">
              <w:rPr>
                <w:rFonts w:ascii="Times New Roman" w:hAnsi="標楷體" w:hint="eastAsia"/>
                <w:bCs/>
                <w:color w:val="auto"/>
                <w:sz w:val="20"/>
              </w:rPr>
              <w:t>財務分析資料及</w:t>
            </w:r>
            <w:r w:rsidRPr="00AF546B">
              <w:rPr>
                <w:rFonts w:ascii="Times New Roman" w:hAnsi="標楷體" w:hint="eastAsia"/>
                <w:bCs/>
                <w:color w:val="auto"/>
                <w:sz w:val="20"/>
              </w:rPr>
              <w:t>重大比率變動申報作業</w:t>
            </w:r>
            <w:r w:rsidRPr="00AF546B">
              <w:rPr>
                <w:rFonts w:ascii="Times New Roman"/>
                <w:bCs/>
                <w:color w:val="auto"/>
                <w:sz w:val="20"/>
              </w:rPr>
              <w:t>/</w:t>
            </w:r>
            <w:r w:rsidRPr="00AF546B">
              <w:rPr>
                <w:rFonts w:ascii="Times New Roman" w:hAnsi="標楷體" w:hint="eastAsia"/>
                <w:bCs/>
                <w:color w:val="auto"/>
                <w:sz w:val="20"/>
              </w:rPr>
              <w:t>存貨週轉率重大變動、應收帳款週轉率重大變動、毛利率重大變動</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5215DB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C15B163"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408F5B58"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3CBCFC2" w14:textId="77777777" w:rsidR="00256CCF" w:rsidRPr="00E4436E" w:rsidRDefault="0075084F" w:rsidP="003225A3">
            <w:pPr>
              <w:kinsoku w:val="0"/>
              <w:overflowPunct w:val="0"/>
              <w:spacing w:line="260" w:lineRule="exact"/>
              <w:jc w:val="center"/>
              <w:rPr>
                <w:rFonts w:eastAsia="標楷體"/>
                <w:sz w:val="20"/>
                <w:szCs w:val="20"/>
              </w:rPr>
            </w:pPr>
            <w:r>
              <w:rPr>
                <w:rFonts w:eastAsia="標楷體"/>
                <w:sz w:val="20"/>
                <w:szCs w:val="20"/>
              </w:rPr>
              <w:t>3</w:t>
            </w:r>
          </w:p>
        </w:tc>
        <w:tc>
          <w:tcPr>
            <w:tcW w:w="2280" w:type="dxa"/>
            <w:tcBorders>
              <w:top w:val="single" w:sz="4" w:space="0" w:color="auto"/>
              <w:left w:val="single" w:sz="4" w:space="0" w:color="auto"/>
              <w:bottom w:val="single" w:sz="4" w:space="0" w:color="auto"/>
              <w:right w:val="single" w:sz="4" w:space="0" w:color="auto"/>
            </w:tcBorders>
          </w:tcPr>
          <w:p w14:paraId="6CEE3EC8"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公司之法人董事、監察人及持股百分之十以上大股東資訊。</w:t>
            </w:r>
          </w:p>
        </w:tc>
        <w:tc>
          <w:tcPr>
            <w:tcW w:w="2160" w:type="dxa"/>
            <w:tcBorders>
              <w:top w:val="single" w:sz="4" w:space="0" w:color="auto"/>
              <w:left w:val="single" w:sz="4" w:space="0" w:color="auto"/>
              <w:bottom w:val="single" w:sz="4" w:space="0" w:color="auto"/>
              <w:right w:val="single" w:sz="4" w:space="0" w:color="auto"/>
            </w:tcBorders>
          </w:tcPr>
          <w:p w14:paraId="0AEB81D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股東常會或臨時會後一個月內輸入。但依所屬國或上市地國法令規定之公告申報期限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，應依其法令規定同時向本公司辦理公告申報。</w:t>
            </w:r>
          </w:p>
        </w:tc>
        <w:tc>
          <w:tcPr>
            <w:tcW w:w="6480" w:type="dxa"/>
            <w:tcBorders>
              <w:top w:val="single" w:sz="4" w:space="0" w:color="auto"/>
              <w:left w:val="single" w:sz="4" w:space="0" w:color="auto"/>
              <w:bottom w:val="single" w:sz="4" w:space="0" w:color="auto"/>
              <w:right w:val="single" w:sz="4" w:space="0" w:color="auto"/>
            </w:tcBorders>
          </w:tcPr>
          <w:p w14:paraId="07E18A80" w14:textId="77777777" w:rsidR="00AF546B" w:rsidRPr="00AF546B" w:rsidRDefault="00AF546B" w:rsidP="00AF546B">
            <w:pPr>
              <w:pStyle w:val="3"/>
              <w:spacing w:line="260" w:lineRule="exact"/>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0075084F">
              <w:rPr>
                <w:rFonts w:ascii="Times New Roman" w:hint="eastAsia"/>
                <w:color w:val="auto"/>
                <w:sz w:val="20"/>
              </w:rPr>
              <w:t>董事監察人及持股</w:t>
            </w:r>
            <w:r w:rsidR="0075084F">
              <w:rPr>
                <w:rFonts w:ascii="Times New Roman"/>
                <w:color w:val="auto"/>
                <w:sz w:val="20"/>
              </w:rPr>
              <w:t>10%</w:t>
            </w:r>
            <w:r w:rsidR="0075084F">
              <w:rPr>
                <w:rFonts w:ascii="Times New Roman" w:hint="eastAsia"/>
                <w:color w:val="auto"/>
                <w:sz w:val="20"/>
              </w:rPr>
              <w:t>以上大股東為法人者之異動資訊申報作業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728AFF1A"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96987E6"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033186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6B0222C"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4</w:t>
            </w:r>
          </w:p>
        </w:tc>
        <w:tc>
          <w:tcPr>
            <w:tcW w:w="2280" w:type="dxa"/>
            <w:tcBorders>
              <w:top w:val="single" w:sz="4" w:space="0" w:color="auto"/>
              <w:left w:val="single" w:sz="4" w:space="0" w:color="auto"/>
              <w:bottom w:val="single" w:sz="4" w:space="0" w:color="auto"/>
              <w:right w:val="single" w:sz="4" w:space="0" w:color="auto"/>
            </w:tcBorders>
          </w:tcPr>
          <w:p w14:paraId="3E1BDEB5"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前年度董事及監察人酬金資訊。</w:t>
            </w:r>
          </w:p>
        </w:tc>
        <w:tc>
          <w:tcPr>
            <w:tcW w:w="2160" w:type="dxa"/>
            <w:tcBorders>
              <w:top w:val="single" w:sz="4" w:space="0" w:color="auto"/>
              <w:left w:val="single" w:sz="4" w:space="0" w:color="auto"/>
              <w:bottom w:val="single" w:sz="4" w:space="0" w:color="auto"/>
              <w:right w:val="single" w:sz="4" w:space="0" w:color="auto"/>
            </w:tcBorders>
          </w:tcPr>
          <w:p w14:paraId="4E3B8EBC"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所屬國或上市地國年報公告同時輸入。</w:t>
            </w:r>
          </w:p>
        </w:tc>
        <w:tc>
          <w:tcPr>
            <w:tcW w:w="6480" w:type="dxa"/>
            <w:tcBorders>
              <w:top w:val="single" w:sz="4" w:space="0" w:color="auto"/>
              <w:left w:val="single" w:sz="4" w:space="0" w:color="auto"/>
              <w:bottom w:val="single" w:sz="4" w:space="0" w:color="auto"/>
              <w:right w:val="single" w:sz="4" w:space="0" w:color="auto"/>
            </w:tcBorders>
          </w:tcPr>
          <w:p w14:paraId="5DDF98FD" w14:textId="77777777" w:rsidR="00256CCF" w:rsidRPr="00E4436E" w:rsidRDefault="00AF546B" w:rsidP="003225A3">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bCs/>
                <w:color w:val="auto"/>
                <w:sz w:val="20"/>
              </w:rPr>
              <w:t>董事及監察人酬金申報作業</w:t>
            </w:r>
            <w:r w:rsidRPr="00AF546B">
              <w:rPr>
                <w:rFonts w:ascii="Times New Roman"/>
                <w:bCs/>
                <w:color w:val="auto"/>
                <w:sz w:val="20"/>
              </w:rPr>
              <w:t>)</w:t>
            </w:r>
            <w:r w:rsidRPr="00AF546B">
              <w:rPr>
                <w:rFonts w:ascii="Times New Roman" w:hAnsi="標楷體" w:hint="eastAsia"/>
                <w:bCs/>
                <w:color w:val="auto"/>
                <w:sz w:val="20"/>
              </w:rPr>
              <w:t>。</w:t>
            </w:r>
          </w:p>
          <w:p w14:paraId="65FD01D1" w14:textId="77777777" w:rsidR="00256CCF" w:rsidRPr="00E4436E" w:rsidRDefault="00AF546B" w:rsidP="003225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200" w:hangingChars="100" w:hanging="200"/>
              <w:rPr>
                <w:rFonts w:eastAsia="標楷體"/>
                <w:bCs/>
                <w:sz w:val="20"/>
                <w:szCs w:val="20"/>
              </w:rPr>
            </w:pPr>
            <w:r w:rsidRPr="00AF546B">
              <w:rPr>
                <w:rFonts w:eastAsia="標楷體"/>
                <w:bCs/>
                <w:sz w:val="20"/>
                <w:szCs w:val="20"/>
              </w:rPr>
              <w:t>2.</w:t>
            </w:r>
            <w:r w:rsidRPr="00AF546B">
              <w:rPr>
                <w:rFonts w:eastAsia="標楷體" w:hAnsi="標楷體" w:cs="細明體" w:hint="eastAsia"/>
                <w:kern w:val="0"/>
                <w:sz w:val="20"/>
                <w:szCs w:val="20"/>
              </w:rPr>
              <w:t>已申報董監酬金資訊為實際數之公司，毋須辦理第二階段申報作業。</w:t>
            </w:r>
          </w:p>
        </w:tc>
        <w:tc>
          <w:tcPr>
            <w:tcW w:w="3600" w:type="dxa"/>
            <w:tcBorders>
              <w:top w:val="single" w:sz="4" w:space="0" w:color="auto"/>
              <w:left w:val="single" w:sz="4" w:space="0" w:color="auto"/>
              <w:bottom w:val="single" w:sz="4" w:space="0" w:color="auto"/>
              <w:right w:val="single" w:sz="4" w:space="0" w:color="auto"/>
            </w:tcBorders>
          </w:tcPr>
          <w:p w14:paraId="363B9BF3"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27DA77C5"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256CCF" w:rsidRPr="00E4436E" w14:paraId="687F3C5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1E0C3B57" w14:textId="77777777" w:rsidR="00256CCF"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5</w:t>
            </w:r>
          </w:p>
        </w:tc>
        <w:tc>
          <w:tcPr>
            <w:tcW w:w="2280" w:type="dxa"/>
            <w:tcBorders>
              <w:top w:val="single" w:sz="4" w:space="0" w:color="auto"/>
              <w:left w:val="single" w:sz="4" w:space="0" w:color="auto"/>
              <w:bottom w:val="single" w:sz="4" w:space="0" w:color="auto"/>
              <w:right w:val="single" w:sz="4" w:space="0" w:color="auto"/>
            </w:tcBorders>
          </w:tcPr>
          <w:p w14:paraId="564D312D"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所表彰之有價證券在外國證券交易所或證券市場之收盤價格、交易數量及我國銀行間外匯交易市場前一營業日收盤匯率</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6A648182" w14:textId="77777777" w:rsidR="00256CCF"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應於該外國證券交易所或證券市場收盤「當日」輸入。</w:t>
            </w:r>
          </w:p>
        </w:tc>
        <w:tc>
          <w:tcPr>
            <w:tcW w:w="6480" w:type="dxa"/>
            <w:tcBorders>
              <w:top w:val="single" w:sz="4" w:space="0" w:color="auto"/>
              <w:left w:val="single" w:sz="4" w:space="0" w:color="auto"/>
              <w:bottom w:val="single" w:sz="4" w:space="0" w:color="auto"/>
              <w:right w:val="single" w:sz="4" w:space="0" w:color="auto"/>
            </w:tcBorders>
          </w:tcPr>
          <w:p w14:paraId="2CC9433A"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w:t>
            </w:r>
            <w:r w:rsidRPr="00AF546B">
              <w:rPr>
                <w:rFonts w:ascii="Times New Roman" w:hAnsi="標楷體"/>
                <w:bCs/>
                <w:color w:val="auto"/>
                <w:sz w:val="20"/>
              </w:rPr>
              <w:t>開資訊觀測站</w:t>
            </w:r>
            <w:r w:rsidRPr="00AF546B">
              <w:rPr>
                <w:rFonts w:ascii="Times New Roman" w:hAnsi="標楷體" w:hint="eastAsia"/>
                <w:bCs/>
                <w:color w:val="auto"/>
                <w:sz w:val="20"/>
              </w:rPr>
              <w:t>」</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臺灣存託憑證收盤價輸入作業。</w:t>
            </w:r>
          </w:p>
        </w:tc>
        <w:tc>
          <w:tcPr>
            <w:tcW w:w="3600" w:type="dxa"/>
            <w:tcBorders>
              <w:top w:val="single" w:sz="4" w:space="0" w:color="auto"/>
              <w:left w:val="single" w:sz="4" w:space="0" w:color="auto"/>
              <w:bottom w:val="single" w:sz="4" w:space="0" w:color="auto"/>
              <w:right w:val="single" w:sz="4" w:space="0" w:color="auto"/>
            </w:tcBorders>
          </w:tcPr>
          <w:p w14:paraId="4024CA3B" w14:textId="77777777" w:rsidR="00256CCF" w:rsidRPr="00E4436E" w:rsidRDefault="00AF546B" w:rsidP="003225A3">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E6F222F" w14:textId="77777777" w:rsidR="00256CCF" w:rsidRPr="00E4436E" w:rsidRDefault="00AF546B" w:rsidP="003225A3">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7</w:t>
            </w:r>
            <w:r w:rsidRPr="00AF546B">
              <w:rPr>
                <w:rFonts w:eastAsia="標楷體" w:hAnsi="標楷體" w:hint="eastAsia"/>
                <w:sz w:val="20"/>
                <w:szCs w:val="20"/>
              </w:rPr>
              <w:t>項。</w:t>
            </w:r>
          </w:p>
        </w:tc>
      </w:tr>
      <w:tr w:rsidR="00EE3ABA" w:rsidRPr="00E4436E" w14:paraId="157B180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43BAD13" w14:textId="77777777" w:rsidR="00EE3ABA" w:rsidRPr="00E4436E" w:rsidRDefault="00AF546B" w:rsidP="003225A3">
            <w:pPr>
              <w:kinsoku w:val="0"/>
              <w:overflowPunct w:val="0"/>
              <w:spacing w:line="260" w:lineRule="exact"/>
              <w:jc w:val="center"/>
              <w:rPr>
                <w:rFonts w:eastAsia="標楷體"/>
                <w:sz w:val="20"/>
                <w:szCs w:val="20"/>
              </w:rPr>
            </w:pPr>
            <w:r w:rsidRPr="00AF546B">
              <w:rPr>
                <w:rFonts w:eastAsia="標楷體"/>
                <w:sz w:val="20"/>
                <w:szCs w:val="20"/>
              </w:rPr>
              <w:t>6</w:t>
            </w:r>
          </w:p>
        </w:tc>
        <w:tc>
          <w:tcPr>
            <w:tcW w:w="2280" w:type="dxa"/>
            <w:tcBorders>
              <w:top w:val="single" w:sz="4" w:space="0" w:color="auto"/>
              <w:left w:val="single" w:sz="4" w:space="0" w:color="auto"/>
              <w:bottom w:val="single" w:sz="4" w:space="0" w:color="auto"/>
              <w:right w:val="single" w:sz="4" w:space="0" w:color="auto"/>
            </w:tcBorders>
          </w:tcPr>
          <w:p w14:paraId="306BA45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臺灣存託憑證發行</w:t>
            </w:r>
            <w:proofErr w:type="gramStart"/>
            <w:r w:rsidRPr="00AF546B">
              <w:rPr>
                <w:rFonts w:ascii="Times New Roman" w:hAnsi="標楷體" w:hint="eastAsia"/>
                <w:bCs/>
                <w:color w:val="auto"/>
                <w:sz w:val="20"/>
              </w:rPr>
              <w:t>後之兌回</w:t>
            </w:r>
            <w:proofErr w:type="gramEnd"/>
            <w:r w:rsidRPr="00AF546B">
              <w:rPr>
                <w:rFonts w:ascii="Times New Roman" w:hAnsi="標楷體" w:hint="eastAsia"/>
                <w:bCs/>
                <w:color w:val="auto"/>
                <w:sz w:val="20"/>
              </w:rPr>
              <w:t>單位數。</w:t>
            </w:r>
          </w:p>
        </w:tc>
        <w:tc>
          <w:tcPr>
            <w:tcW w:w="2160" w:type="dxa"/>
            <w:tcBorders>
              <w:top w:val="single" w:sz="4" w:space="0" w:color="auto"/>
              <w:left w:val="single" w:sz="4" w:space="0" w:color="auto"/>
              <w:bottom w:val="single" w:sz="4" w:space="0" w:color="auto"/>
              <w:right w:val="single" w:sz="4" w:space="0" w:color="auto"/>
            </w:tcBorders>
          </w:tcPr>
          <w:p w14:paraId="2C8B9F5A" w14:textId="77777777" w:rsidR="00EE3ABA" w:rsidRPr="00E4436E" w:rsidRDefault="00AF546B" w:rsidP="003225A3">
            <w:pPr>
              <w:pStyle w:val="3"/>
              <w:spacing w:line="260" w:lineRule="exact"/>
              <w:jc w:val="left"/>
              <w:rPr>
                <w:rFonts w:ascii="Times New Roman"/>
                <w:bCs/>
                <w:color w:val="auto"/>
                <w:sz w:val="20"/>
              </w:rPr>
            </w:pPr>
            <w:r w:rsidRPr="00AF546B">
              <w:rPr>
                <w:rFonts w:ascii="Times New Roman" w:hAnsi="標楷體"/>
                <w:bCs/>
                <w:color w:val="auto"/>
                <w:sz w:val="20"/>
              </w:rPr>
              <w:t>應於每月</w:t>
            </w:r>
            <w:r w:rsidRPr="00AF546B">
              <w:rPr>
                <w:rFonts w:ascii="Times New Roman" w:hAnsi="標楷體" w:hint="eastAsia"/>
                <w:bCs/>
                <w:color w:val="auto"/>
                <w:sz w:val="20"/>
              </w:rPr>
              <w:t>十</w:t>
            </w:r>
            <w:r w:rsidRPr="00AF546B">
              <w:rPr>
                <w:rFonts w:ascii="Times New Roman" w:hAnsi="標楷體"/>
                <w:bCs/>
                <w:color w:val="auto"/>
                <w:sz w:val="20"/>
              </w:rPr>
              <w:t>日前申報上月份資料。</w:t>
            </w:r>
          </w:p>
        </w:tc>
        <w:tc>
          <w:tcPr>
            <w:tcW w:w="6480" w:type="dxa"/>
            <w:tcBorders>
              <w:top w:val="single" w:sz="4" w:space="0" w:color="auto"/>
              <w:left w:val="single" w:sz="4" w:space="0" w:color="auto"/>
              <w:bottom w:val="single" w:sz="4" w:space="0" w:color="auto"/>
              <w:right w:val="single" w:sz="4" w:space="0" w:color="auto"/>
            </w:tcBorders>
          </w:tcPr>
          <w:p w14:paraId="036D1711"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國內有價證券申報</w:t>
            </w:r>
            <w:r w:rsidRPr="00AF546B">
              <w:rPr>
                <w:rFonts w:ascii="Times New Roman"/>
                <w:bCs/>
                <w:color w:val="auto"/>
                <w:sz w:val="20"/>
              </w:rPr>
              <w:t>/</w:t>
            </w:r>
            <w:r w:rsidRPr="00AF546B">
              <w:rPr>
                <w:rFonts w:ascii="Times New Roman" w:hAnsi="標楷體" w:hint="eastAsia"/>
                <w:bCs/>
                <w:color w:val="auto"/>
                <w:sz w:val="20"/>
              </w:rPr>
              <w:t>普通股或</w:t>
            </w:r>
            <w:r w:rsidRPr="00AF546B">
              <w:rPr>
                <w:rFonts w:ascii="Times New Roman"/>
                <w:bCs/>
                <w:color w:val="auto"/>
                <w:sz w:val="20"/>
              </w:rPr>
              <w:t>TDR)</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B1A92B6" w14:textId="77777777" w:rsidR="005404BE" w:rsidRDefault="0075084F">
            <w:pPr>
              <w:spacing w:line="260" w:lineRule="exact"/>
              <w:rPr>
                <w:rFonts w:eastAsia="標楷體"/>
                <w:sz w:val="20"/>
                <w:szCs w:val="20"/>
              </w:rPr>
            </w:pPr>
            <w:r w:rsidRPr="0075084F">
              <w:rPr>
                <w:rFonts w:eastAsia="標楷體" w:hAnsi="標楷體" w:hint="eastAsia"/>
                <w:sz w:val="20"/>
                <w:szCs w:val="20"/>
              </w:rPr>
              <w:t>本公司</w:t>
            </w:r>
            <w:r w:rsidR="00D92113" w:rsidRPr="0075084F">
              <w:rPr>
                <w:rFonts w:eastAsia="標楷體" w:hAnsi="標楷體"/>
                <w:sz w:val="20"/>
                <w:szCs w:val="20"/>
              </w:rPr>
              <w:t>「</w:t>
            </w:r>
            <w:r w:rsidR="00AF546B" w:rsidRPr="00AF546B">
              <w:rPr>
                <w:rFonts w:eastAsia="標楷體" w:hint="eastAsia"/>
                <w:bCs/>
                <w:sz w:val="20"/>
              </w:rPr>
              <w:t>對有價證券上市公司及境外指數</w:t>
            </w:r>
            <w:r w:rsidRPr="0075084F">
              <w:rPr>
                <w:rFonts w:eastAsia="標楷體" w:hAnsi="標楷體" w:hint="eastAsia"/>
                <w:sz w:val="20"/>
                <w:szCs w:val="20"/>
              </w:rPr>
              <w:t>股票</w:t>
            </w:r>
            <w:r w:rsidR="00AF546B" w:rsidRPr="00AF546B">
              <w:rPr>
                <w:rFonts w:eastAsia="標楷體" w:hint="eastAsia"/>
                <w:bCs/>
                <w:sz w:val="20"/>
              </w:rPr>
              <w:t>型基金上市之境外基金機構資訊申報作業辦法</w:t>
            </w:r>
            <w:r w:rsidR="00D92113" w:rsidRPr="0075084F">
              <w:rPr>
                <w:rFonts w:eastAsia="標楷體" w:hAnsi="標楷體"/>
                <w:sz w:val="20"/>
                <w:szCs w:val="20"/>
              </w:rPr>
              <w:t>」</w:t>
            </w:r>
            <w:r w:rsidR="00E14AD8" w:rsidRPr="00E4436E">
              <w:rPr>
                <w:rFonts w:eastAsia="標楷體" w:hAnsi="標楷體" w:hint="eastAsia"/>
                <w:sz w:val="20"/>
                <w:szCs w:val="20"/>
              </w:rPr>
              <w:t>第</w:t>
            </w:r>
            <w:r w:rsidR="00E14AD8" w:rsidRPr="00E4436E">
              <w:rPr>
                <w:rFonts w:eastAsia="標楷體" w:hint="eastAsia"/>
                <w:sz w:val="20"/>
                <w:szCs w:val="20"/>
              </w:rPr>
              <w:t>3</w:t>
            </w:r>
            <w:r w:rsidR="00E14AD8" w:rsidRPr="00E4436E">
              <w:rPr>
                <w:rFonts w:eastAsia="標楷體" w:hAnsi="標楷體" w:hint="eastAsia"/>
                <w:sz w:val="20"/>
                <w:szCs w:val="20"/>
              </w:rPr>
              <w:t>條第</w:t>
            </w:r>
            <w:r w:rsidR="00E14AD8" w:rsidRPr="00E4436E">
              <w:rPr>
                <w:rFonts w:eastAsia="標楷體" w:hint="eastAsia"/>
                <w:sz w:val="20"/>
                <w:szCs w:val="20"/>
              </w:rPr>
              <w:t>7</w:t>
            </w:r>
            <w:r w:rsidR="00E14AD8" w:rsidRPr="00E4436E">
              <w:rPr>
                <w:rFonts w:eastAsia="標楷體" w:hAnsi="標楷體" w:hint="eastAsia"/>
                <w:sz w:val="20"/>
                <w:szCs w:val="20"/>
              </w:rPr>
              <w:t>項</w:t>
            </w:r>
            <w:r w:rsidR="00AF546B" w:rsidRPr="00AF546B">
              <w:rPr>
                <w:rFonts w:eastAsia="標楷體" w:hint="eastAsia"/>
                <w:bCs/>
                <w:sz w:val="20"/>
              </w:rPr>
              <w:t>。</w:t>
            </w:r>
          </w:p>
        </w:tc>
      </w:tr>
      <w:tr w:rsidR="00C57D5A" w:rsidRPr="00E4436E" w14:paraId="42DAC8E2"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2E566C96" w14:textId="77777777" w:rsidR="00C57D5A" w:rsidRPr="00E4436E" w:rsidRDefault="0075084F" w:rsidP="003225A3">
            <w:pPr>
              <w:kinsoku w:val="0"/>
              <w:overflowPunct w:val="0"/>
              <w:spacing w:line="260" w:lineRule="exact"/>
              <w:jc w:val="center"/>
              <w:rPr>
                <w:rFonts w:eastAsia="標楷體"/>
                <w:sz w:val="20"/>
                <w:szCs w:val="20"/>
              </w:rPr>
            </w:pPr>
            <w:r>
              <w:rPr>
                <w:rFonts w:eastAsia="標楷體"/>
                <w:sz w:val="20"/>
                <w:szCs w:val="20"/>
              </w:rPr>
              <w:t>7</w:t>
            </w:r>
          </w:p>
        </w:tc>
        <w:tc>
          <w:tcPr>
            <w:tcW w:w="2280" w:type="dxa"/>
            <w:tcBorders>
              <w:top w:val="single" w:sz="4" w:space="0" w:color="auto"/>
              <w:left w:val="single" w:sz="4" w:space="0" w:color="auto"/>
              <w:bottom w:val="single" w:sz="4" w:space="0" w:color="auto"/>
              <w:right w:val="single" w:sz="4" w:space="0" w:color="auto"/>
            </w:tcBorders>
          </w:tcPr>
          <w:p w14:paraId="4490835E" w14:textId="77777777" w:rsidR="00AF546B" w:rsidRPr="00AF546B" w:rsidRDefault="00AF546B" w:rsidP="00AF546B">
            <w:pPr>
              <w:pStyle w:val="3"/>
              <w:spacing w:line="260" w:lineRule="exact"/>
              <w:rPr>
                <w:rFonts w:ascii="Times New Roman"/>
                <w:bCs/>
                <w:color w:val="auto"/>
                <w:sz w:val="20"/>
              </w:rPr>
            </w:pPr>
            <w:r w:rsidRPr="00AF546B">
              <w:rPr>
                <w:rFonts w:ascii="Times New Roman" w:hint="eastAsia"/>
                <w:color w:val="auto"/>
                <w:sz w:val="20"/>
              </w:rPr>
              <w:t>現金增資參與發行臺灣存託憑證計畫資金運用情形季報表。</w:t>
            </w:r>
          </w:p>
        </w:tc>
        <w:tc>
          <w:tcPr>
            <w:tcW w:w="2160" w:type="dxa"/>
            <w:tcBorders>
              <w:top w:val="single" w:sz="4" w:space="0" w:color="auto"/>
              <w:left w:val="single" w:sz="4" w:space="0" w:color="auto"/>
              <w:bottom w:val="single" w:sz="4" w:space="0" w:color="auto"/>
              <w:right w:val="single" w:sz="4" w:space="0" w:color="auto"/>
            </w:tcBorders>
          </w:tcPr>
          <w:p w14:paraId="770C94EC" w14:textId="77777777" w:rsidR="00C57D5A" w:rsidRPr="00E4436E" w:rsidRDefault="00AF546B" w:rsidP="003225A3">
            <w:pPr>
              <w:pStyle w:val="3"/>
              <w:spacing w:line="260" w:lineRule="exact"/>
              <w:jc w:val="left"/>
              <w:rPr>
                <w:rFonts w:ascii="Times New Roman"/>
                <w:bCs/>
                <w:color w:val="auto"/>
                <w:sz w:val="20"/>
              </w:rPr>
            </w:pPr>
            <w:r w:rsidRPr="00AF546B">
              <w:rPr>
                <w:rFonts w:ascii="Times New Roman" w:hAnsi="標楷體" w:hint="eastAsia"/>
                <w:bCs/>
                <w:color w:val="auto"/>
                <w:sz w:val="20"/>
              </w:rPr>
              <w:t>每季結束後十日內</w:t>
            </w:r>
            <w:r w:rsidRPr="00AF546B">
              <w:rPr>
                <w:rFonts w:ascii="Times New Roman" w:hint="eastAsia"/>
                <w:color w:val="auto"/>
              </w:rPr>
              <w:t>。</w:t>
            </w:r>
          </w:p>
        </w:tc>
        <w:tc>
          <w:tcPr>
            <w:tcW w:w="6480" w:type="dxa"/>
            <w:tcBorders>
              <w:top w:val="single" w:sz="4" w:space="0" w:color="auto"/>
              <w:left w:val="single" w:sz="4" w:space="0" w:color="auto"/>
              <w:bottom w:val="single" w:sz="4" w:space="0" w:color="auto"/>
              <w:right w:val="single" w:sz="4" w:space="0" w:color="auto"/>
            </w:tcBorders>
          </w:tcPr>
          <w:p w14:paraId="38BA1187" w14:textId="77777777" w:rsidR="00AF546B" w:rsidRDefault="00ED46C7" w:rsidP="00AF546B">
            <w:pPr>
              <w:pStyle w:val="3"/>
              <w:spacing w:line="260" w:lineRule="exact"/>
              <w:ind w:leftChars="14" w:left="34"/>
              <w:jc w:val="left"/>
              <w:rPr>
                <w:rFonts w:ascii="Times New Roman"/>
                <w:color w:val="auto"/>
                <w:sz w:val="20"/>
              </w:rPr>
            </w:pPr>
            <w:r w:rsidRPr="00ED46C7">
              <w:rPr>
                <w:rFonts w:ascii="Times New Roman" w:hint="eastAsia"/>
                <w:color w:val="auto"/>
                <w:sz w:val="20"/>
              </w:rPr>
              <w:t>由臺灣存託憑證之發行人或其存託機構輸入</w:t>
            </w:r>
            <w:proofErr w:type="gramStart"/>
            <w:r w:rsidR="00AF546B" w:rsidRPr="00AF546B">
              <w:rPr>
                <w:rFonts w:ascii="Times New Roman" w:hint="eastAsia"/>
                <w:color w:val="auto"/>
                <w:sz w:val="20"/>
              </w:rPr>
              <w:t>輸入</w:t>
            </w:r>
            <w:proofErr w:type="gramEnd"/>
            <w:r w:rsidR="00AF546B" w:rsidRPr="00AF546B">
              <w:rPr>
                <w:rFonts w:ascii="Times New Roman" w:hint="eastAsia"/>
                <w:color w:val="auto"/>
                <w:sz w:val="20"/>
              </w:rPr>
              <w:t>「公開資訊觀測站」</w:t>
            </w:r>
            <w:r w:rsidR="00AF546B" w:rsidRPr="00AF546B">
              <w:rPr>
                <w:rFonts w:ascii="Times New Roman"/>
                <w:color w:val="auto"/>
                <w:sz w:val="20"/>
              </w:rPr>
              <w:t>(sii.twse.com.tw/</w:t>
            </w:r>
            <w:r w:rsidR="00AF546B" w:rsidRPr="00AF546B">
              <w:rPr>
                <w:rFonts w:ascii="Times New Roman" w:hint="eastAsia"/>
                <w:color w:val="auto"/>
                <w:sz w:val="20"/>
              </w:rPr>
              <w:t>現金增資及發行公司債申報作業</w:t>
            </w:r>
            <w:r w:rsidR="00AF546B" w:rsidRPr="00AF546B">
              <w:rPr>
                <w:rFonts w:ascii="Times New Roman"/>
                <w:color w:val="auto"/>
                <w:sz w:val="20"/>
              </w:rPr>
              <w:t>/</w:t>
            </w:r>
            <w:r w:rsidR="00AF546B" w:rsidRPr="00AF546B">
              <w:rPr>
                <w:rFonts w:ascii="Times New Roman" w:hint="eastAsia"/>
                <w:color w:val="auto"/>
                <w:sz w:val="20"/>
              </w:rPr>
              <w:t>運用情形季報表</w:t>
            </w:r>
            <w:r w:rsidR="00AF546B" w:rsidRPr="00AF546B">
              <w:rPr>
                <w:rFonts w:ascii="Times New Roman"/>
                <w:color w:val="auto"/>
                <w:sz w:val="20"/>
              </w:rPr>
              <w:t>)</w:t>
            </w:r>
            <w:r w:rsidR="00AF546B"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53F422E" w14:textId="77777777" w:rsidR="005F7EE3" w:rsidRDefault="005F7EE3" w:rsidP="005F7EE3">
            <w:pPr>
              <w:spacing w:line="260" w:lineRule="exact"/>
              <w:ind w:left="200" w:hangingChars="100" w:hanging="200"/>
              <w:rPr>
                <w:rFonts w:eastAsia="標楷體"/>
                <w:bCs/>
                <w:sz w:val="20"/>
              </w:rPr>
            </w:pPr>
            <w:r>
              <w:rPr>
                <w:rFonts w:eastAsia="標楷體" w:hint="eastAsia"/>
                <w:bCs/>
                <w:sz w:val="20"/>
              </w:rPr>
              <w:t>1.</w:t>
            </w: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76DACC41" w14:textId="77777777" w:rsidR="001B1411" w:rsidRDefault="005F7EE3">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5F7EE3">
              <w:rPr>
                <w:rFonts w:eastAsia="標楷體" w:hAnsi="標楷體" w:hint="eastAsia"/>
                <w:sz w:val="20"/>
                <w:szCs w:val="20"/>
              </w:rPr>
              <w:t>本公司</w:t>
            </w:r>
            <w:r w:rsidR="0023398C">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sidR="0023398C">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r w:rsidR="005F7EE3" w:rsidRPr="00E4436E" w14:paraId="546675D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E5955E6" w14:textId="77777777" w:rsidR="005F7EE3" w:rsidRPr="00E4436E" w:rsidRDefault="005F7EE3" w:rsidP="003225A3">
            <w:pPr>
              <w:kinsoku w:val="0"/>
              <w:overflowPunct w:val="0"/>
              <w:spacing w:line="260" w:lineRule="exact"/>
              <w:jc w:val="center"/>
              <w:rPr>
                <w:rFonts w:eastAsia="標楷體"/>
                <w:sz w:val="20"/>
                <w:szCs w:val="20"/>
              </w:rPr>
            </w:pPr>
            <w:r>
              <w:rPr>
                <w:rFonts w:eastAsia="標楷體" w:hint="eastAsia"/>
                <w:sz w:val="20"/>
                <w:szCs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2441438E" w14:textId="77777777" w:rsidR="00AF546B" w:rsidRDefault="005F7EE3">
            <w:pPr>
              <w:pStyle w:val="3"/>
              <w:spacing w:line="260" w:lineRule="exact"/>
              <w:rPr>
                <w:rFonts w:ascii="Times New Roman"/>
                <w:color w:val="auto"/>
                <w:sz w:val="20"/>
              </w:rPr>
            </w:pPr>
            <w:r>
              <w:rPr>
                <w:rFonts w:ascii="Times New Roman" w:hint="eastAsia"/>
                <w:color w:val="auto"/>
                <w:sz w:val="20"/>
              </w:rPr>
              <w:t>臺灣存託憑證流通及兌回情形月報表</w:t>
            </w:r>
            <w:r w:rsidR="00D06B29">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76C960BF" w14:textId="77777777" w:rsidR="005F7EE3" w:rsidRPr="00E4436E" w:rsidRDefault="005F7EE3" w:rsidP="003225A3">
            <w:pPr>
              <w:pStyle w:val="3"/>
              <w:spacing w:line="260" w:lineRule="exact"/>
              <w:jc w:val="left"/>
              <w:rPr>
                <w:rFonts w:ascii="Times New Roman" w:hAnsi="標楷體"/>
                <w:bCs/>
                <w:color w:val="auto"/>
                <w:sz w:val="20"/>
              </w:rPr>
            </w:pPr>
            <w:r>
              <w:rPr>
                <w:rFonts w:ascii="Times New Roman" w:hAnsi="標楷體" w:hint="eastAsia"/>
                <w:bCs/>
                <w:color w:val="auto"/>
                <w:sz w:val="20"/>
              </w:rPr>
              <w:t>應於每月十日前申報上月份資料。</w:t>
            </w:r>
          </w:p>
        </w:tc>
        <w:tc>
          <w:tcPr>
            <w:tcW w:w="6480" w:type="dxa"/>
            <w:tcBorders>
              <w:top w:val="single" w:sz="4" w:space="0" w:color="auto"/>
              <w:left w:val="single" w:sz="4" w:space="0" w:color="auto"/>
              <w:bottom w:val="single" w:sz="4" w:space="0" w:color="auto"/>
              <w:right w:val="single" w:sz="4" w:space="0" w:color="auto"/>
            </w:tcBorders>
          </w:tcPr>
          <w:p w14:paraId="26916823" w14:textId="77777777" w:rsidR="005F7EE3" w:rsidRPr="00E4436E" w:rsidRDefault="005F7EE3" w:rsidP="00E14AD8">
            <w:pPr>
              <w:pStyle w:val="3"/>
              <w:spacing w:line="260" w:lineRule="exact"/>
              <w:ind w:leftChars="14" w:left="34"/>
              <w:jc w:val="left"/>
              <w:rPr>
                <w:rFonts w:ascii="Times New Roman"/>
                <w:color w:val="auto"/>
                <w:sz w:val="20"/>
              </w:rPr>
            </w:pPr>
            <w:r>
              <w:rPr>
                <w:rFonts w:ascii="Times New Roman" w:hint="eastAsia"/>
                <w:color w:val="auto"/>
                <w:sz w:val="20"/>
              </w:rPr>
              <w:t>由臺灣存託憑證之發行人或其存託機構輸入</w:t>
            </w:r>
            <w:r w:rsidRPr="00E4436E">
              <w:rPr>
                <w:rFonts w:ascii="Times New Roman" w:hAnsi="標楷體" w:hint="eastAsia"/>
                <w:bCs/>
                <w:color w:val="auto"/>
                <w:sz w:val="20"/>
              </w:rPr>
              <w:t>「公開資訊觀測站」</w:t>
            </w:r>
            <w:r w:rsidRPr="00E4436E">
              <w:rPr>
                <w:rFonts w:ascii="Times New Roman"/>
                <w:color w:val="auto"/>
                <w:sz w:val="20"/>
              </w:rPr>
              <w:t>(sii.twse.com.tw/</w:t>
            </w:r>
            <w:r>
              <w:rPr>
                <w:rFonts w:ascii="Times New Roman" w:hint="eastAsia"/>
                <w:color w:val="auto"/>
                <w:sz w:val="20"/>
              </w:rPr>
              <w:t>外國發行人之股票、臺灣存託憑證、債券流通情形申報</w:t>
            </w:r>
            <w:r w:rsidRPr="00E4436E">
              <w:rPr>
                <w:rFonts w:ascii="Times New Roman" w:hint="eastAsia"/>
                <w:color w:val="auto"/>
                <w:sz w:val="20"/>
              </w:rPr>
              <w:t>)</w:t>
            </w:r>
            <w:r w:rsidRPr="00E4436E">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354DE28" w14:textId="77777777" w:rsidR="00AF546B" w:rsidRDefault="0076709F">
            <w:pPr>
              <w:spacing w:line="260" w:lineRule="exact"/>
              <w:ind w:left="200" w:hangingChars="100" w:hanging="200"/>
              <w:rPr>
                <w:rFonts w:eastAsia="標楷體"/>
                <w:bCs/>
                <w:sz w:val="20"/>
              </w:rPr>
            </w:pPr>
            <w:r>
              <w:rPr>
                <w:rFonts w:eastAsia="標楷體" w:hint="eastAsia"/>
                <w:bCs/>
                <w:sz w:val="20"/>
              </w:rPr>
              <w:t>1.</w:t>
            </w:r>
            <w:r w:rsidR="004630DB" w:rsidRPr="004630DB">
              <w:rPr>
                <w:rFonts w:eastAsia="標楷體" w:hint="eastAsia"/>
                <w:bCs/>
                <w:sz w:val="20"/>
              </w:rPr>
              <w:t>外國發行人募集與發行有價證券處理準則第</w:t>
            </w:r>
            <w:r w:rsidR="00AF546B" w:rsidRPr="00AF546B">
              <w:rPr>
                <w:rFonts w:eastAsia="標楷體"/>
                <w:sz w:val="20"/>
              </w:rPr>
              <w:t>42</w:t>
            </w:r>
            <w:r w:rsidR="004630DB" w:rsidRPr="004630DB">
              <w:rPr>
                <w:rFonts w:eastAsia="標楷體" w:hint="eastAsia"/>
                <w:bCs/>
                <w:sz w:val="20"/>
              </w:rPr>
              <w:t>條。</w:t>
            </w:r>
          </w:p>
          <w:p w14:paraId="59DB7D65" w14:textId="77777777" w:rsidR="001B1411" w:rsidRDefault="0076709F">
            <w:pPr>
              <w:spacing w:line="260" w:lineRule="exact"/>
              <w:ind w:left="200" w:hangingChars="100" w:hanging="200"/>
              <w:rPr>
                <w:rFonts w:eastAsia="標楷體"/>
                <w:bCs/>
                <w:sz w:val="20"/>
              </w:rPr>
            </w:pPr>
            <w:r>
              <w:rPr>
                <w:rFonts w:eastAsia="標楷體" w:hint="eastAsia"/>
                <w:bCs/>
                <w:sz w:val="20"/>
              </w:rPr>
              <w:t>2.</w:t>
            </w: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Pr="00E4436E">
              <w:rPr>
                <w:rFonts w:eastAsia="標楷體" w:hAnsi="標楷體" w:hint="eastAsia"/>
                <w:sz w:val="20"/>
                <w:szCs w:val="20"/>
              </w:rPr>
              <w:t>第</w:t>
            </w:r>
            <w:r w:rsidRPr="00E4436E">
              <w:rPr>
                <w:rFonts w:eastAsia="標楷體" w:hint="eastAsia"/>
                <w:sz w:val="20"/>
                <w:szCs w:val="20"/>
              </w:rPr>
              <w:t>3</w:t>
            </w:r>
            <w:r w:rsidRPr="00E4436E">
              <w:rPr>
                <w:rFonts w:eastAsia="標楷體" w:hAnsi="標楷體" w:hint="eastAsia"/>
                <w:sz w:val="20"/>
                <w:szCs w:val="20"/>
              </w:rPr>
              <w:t>條第</w:t>
            </w:r>
            <w:r w:rsidRPr="00E4436E">
              <w:rPr>
                <w:rFonts w:eastAsia="標楷體" w:hint="eastAsia"/>
                <w:sz w:val="20"/>
                <w:szCs w:val="20"/>
              </w:rPr>
              <w:t>7</w:t>
            </w:r>
            <w:r w:rsidRPr="00E4436E">
              <w:rPr>
                <w:rFonts w:eastAsia="標楷體" w:hAnsi="標楷體" w:hint="eastAsia"/>
                <w:sz w:val="20"/>
                <w:szCs w:val="20"/>
              </w:rPr>
              <w:t>項</w:t>
            </w:r>
            <w:r w:rsidRPr="00E4436E">
              <w:rPr>
                <w:rFonts w:eastAsia="標楷體" w:hint="eastAsia"/>
                <w:bCs/>
                <w:sz w:val="20"/>
              </w:rPr>
              <w:t>。</w:t>
            </w:r>
          </w:p>
        </w:tc>
      </w:tr>
    </w:tbl>
    <w:p w14:paraId="79C487E2" w14:textId="77777777" w:rsidR="00256CCF" w:rsidRPr="00E4436E" w:rsidRDefault="00256CCF" w:rsidP="003225A3">
      <w:pPr>
        <w:spacing w:line="260" w:lineRule="exact"/>
        <w:rPr>
          <w:rFonts w:eastAsia="標楷體"/>
          <w:sz w:val="20"/>
          <w:szCs w:val="20"/>
        </w:rPr>
      </w:pPr>
    </w:p>
    <w:p w14:paraId="039DD8D3" w14:textId="77777777" w:rsidR="00256CCF" w:rsidRPr="00E4436E" w:rsidRDefault="0075084F" w:rsidP="00D97AA9">
      <w:pPr>
        <w:rPr>
          <w:rFonts w:eastAsia="標楷體"/>
          <w:sz w:val="20"/>
          <w:szCs w:val="20"/>
        </w:rPr>
      </w:pPr>
      <w:r>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377"/>
        <w:gridCol w:w="2063"/>
        <w:gridCol w:w="6480"/>
        <w:gridCol w:w="3600"/>
      </w:tblGrid>
      <w:tr w:rsidR="00256CCF" w:rsidRPr="00E4436E" w14:paraId="52833768" w14:textId="77777777" w:rsidTr="001D62F2">
        <w:trPr>
          <w:cantSplit/>
          <w:tblHeader/>
        </w:trPr>
        <w:tc>
          <w:tcPr>
            <w:tcW w:w="15000" w:type="dxa"/>
            <w:gridSpan w:val="5"/>
            <w:tcBorders>
              <w:top w:val="nil"/>
              <w:left w:val="nil"/>
              <w:bottom w:val="nil"/>
              <w:right w:val="nil"/>
            </w:tcBorders>
            <w:vAlign w:val="center"/>
          </w:tcPr>
          <w:p w14:paraId="5993C388" w14:textId="77777777" w:rsidR="00256CCF" w:rsidRPr="00E4436E" w:rsidRDefault="0075084F" w:rsidP="00D97AA9">
            <w:pPr>
              <w:kinsoku w:val="0"/>
              <w:overflowPunct w:val="0"/>
              <w:spacing w:line="400" w:lineRule="exact"/>
              <w:jc w:val="center"/>
              <w:rPr>
                <w:rFonts w:eastAsia="標楷體"/>
                <w:b/>
                <w:sz w:val="40"/>
              </w:rPr>
            </w:pPr>
            <w:r>
              <w:rPr>
                <w:rFonts w:eastAsia="標楷體" w:hint="eastAsia"/>
                <w:b/>
                <w:sz w:val="40"/>
              </w:rPr>
              <w:lastRenderedPageBreak/>
              <w:t>上市有價證券發行人應辦業務事項一覽表</w:t>
            </w:r>
          </w:p>
          <w:p w14:paraId="14C1310B" w14:textId="77777777" w:rsidR="00256CCF" w:rsidRPr="00E4436E" w:rsidRDefault="0075084F" w:rsidP="00D97AA9">
            <w:pPr>
              <w:kinsoku w:val="0"/>
              <w:overflowPunct w:val="0"/>
              <w:spacing w:line="400" w:lineRule="exact"/>
              <w:rPr>
                <w:rFonts w:eastAsia="標楷體"/>
                <w:sz w:val="20"/>
                <w:szCs w:val="20"/>
              </w:rPr>
            </w:pPr>
            <w:r>
              <w:rPr>
                <w:rFonts w:eastAsia="標楷體" w:hint="eastAsia"/>
                <w:sz w:val="20"/>
                <w:szCs w:val="20"/>
              </w:rPr>
              <w:t>陸、臺灣存託憑證</w:t>
            </w:r>
            <w:r>
              <w:rPr>
                <w:rFonts w:eastAsia="標楷體"/>
                <w:sz w:val="20"/>
                <w:szCs w:val="20"/>
              </w:rPr>
              <w:t>(</w:t>
            </w:r>
            <w:r>
              <w:rPr>
                <w:rFonts w:eastAsia="標楷體" w:hint="eastAsia"/>
                <w:sz w:val="20"/>
                <w:szCs w:val="20"/>
              </w:rPr>
              <w:t>以下簡稱</w:t>
            </w:r>
            <w:r>
              <w:rPr>
                <w:rFonts w:eastAsia="標楷體"/>
                <w:sz w:val="20"/>
                <w:szCs w:val="20"/>
              </w:rPr>
              <w:t>TDR)</w:t>
            </w:r>
          </w:p>
        </w:tc>
      </w:tr>
      <w:tr w:rsidR="00256CCF" w:rsidRPr="00E4436E" w14:paraId="5DA5922B" w14:textId="77777777" w:rsidTr="001D62F2">
        <w:trPr>
          <w:cantSplit/>
          <w:tblHeader/>
        </w:trPr>
        <w:tc>
          <w:tcPr>
            <w:tcW w:w="15000" w:type="dxa"/>
            <w:gridSpan w:val="5"/>
            <w:tcBorders>
              <w:top w:val="nil"/>
              <w:left w:val="nil"/>
              <w:bottom w:val="nil"/>
              <w:right w:val="nil"/>
            </w:tcBorders>
            <w:vAlign w:val="center"/>
          </w:tcPr>
          <w:p w14:paraId="0EF16468" w14:textId="295F2CBF" w:rsidR="00256CCF" w:rsidRPr="00E4436E" w:rsidRDefault="0075084F">
            <w:pPr>
              <w:kinsoku w:val="0"/>
              <w:overflowPunct w:val="0"/>
              <w:spacing w:line="260" w:lineRule="exact"/>
              <w:ind w:left="240"/>
              <w:rPr>
                <w:rFonts w:eastAsia="標楷體"/>
                <w:sz w:val="20"/>
                <w:szCs w:val="20"/>
              </w:rPr>
            </w:pPr>
            <w:r>
              <w:rPr>
                <w:rFonts w:eastAsia="標楷體" w:hint="eastAsia"/>
                <w:sz w:val="20"/>
                <w:szCs w:val="20"/>
              </w:rPr>
              <w:t>二、不定期辦理事項：</w:t>
            </w:r>
            <w:r>
              <w:rPr>
                <w:rFonts w:eastAsia="標楷體"/>
                <w:sz w:val="20"/>
                <w:szCs w:val="20"/>
              </w:rPr>
              <w:t xml:space="preserve">                                                </w:t>
            </w:r>
            <w:r w:rsidR="00484FB3">
              <w:rPr>
                <w:rFonts w:eastAsia="標楷體"/>
                <w:sz w:val="20"/>
                <w:szCs w:val="20"/>
              </w:rPr>
              <w:t xml:space="preserve">                            </w:t>
            </w:r>
            <w:r>
              <w:rPr>
                <w:rFonts w:eastAsia="標楷體" w:hint="eastAsia"/>
                <w:sz w:val="20"/>
                <w:szCs w:val="20"/>
              </w:rPr>
              <w:t>臺灣證券交易所上市一部</w:t>
            </w:r>
            <w:r>
              <w:rPr>
                <w:rFonts w:eastAsia="標楷體"/>
                <w:sz w:val="20"/>
                <w:szCs w:val="20"/>
              </w:rPr>
              <w:t>/</w:t>
            </w:r>
            <w:r>
              <w:rPr>
                <w:rFonts w:eastAsia="標楷體" w:hint="eastAsia"/>
                <w:sz w:val="20"/>
                <w:szCs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szCs w:val="20"/>
              </w:rPr>
              <w:t>印製</w:t>
            </w:r>
          </w:p>
        </w:tc>
      </w:tr>
      <w:tr w:rsidR="00256CCF" w:rsidRPr="00E4436E" w14:paraId="040FECD6" w14:textId="77777777" w:rsidTr="001D62F2">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33E551CA"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項次</w:t>
            </w:r>
          </w:p>
        </w:tc>
        <w:tc>
          <w:tcPr>
            <w:tcW w:w="2377" w:type="dxa"/>
            <w:tcBorders>
              <w:top w:val="single" w:sz="4" w:space="0" w:color="auto"/>
              <w:left w:val="single" w:sz="4" w:space="0" w:color="auto"/>
              <w:bottom w:val="single" w:sz="4" w:space="0" w:color="auto"/>
              <w:right w:val="single" w:sz="4" w:space="0" w:color="auto"/>
            </w:tcBorders>
            <w:vAlign w:val="center"/>
          </w:tcPr>
          <w:p w14:paraId="7F7F87DF"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申報事項</w:t>
            </w:r>
          </w:p>
        </w:tc>
        <w:tc>
          <w:tcPr>
            <w:tcW w:w="2063" w:type="dxa"/>
            <w:tcBorders>
              <w:top w:val="single" w:sz="4" w:space="0" w:color="auto"/>
              <w:left w:val="single" w:sz="4" w:space="0" w:color="auto"/>
              <w:bottom w:val="single" w:sz="4" w:space="0" w:color="auto"/>
              <w:right w:val="single" w:sz="4" w:space="0" w:color="auto"/>
            </w:tcBorders>
            <w:vAlign w:val="center"/>
          </w:tcPr>
          <w:p w14:paraId="5A8C7FE1"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5B12BCF8"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78E854F3" w14:textId="77777777" w:rsidR="00256CCF" w:rsidRPr="00E4436E" w:rsidRDefault="0075084F" w:rsidP="00D97AA9">
            <w:pPr>
              <w:kinsoku w:val="0"/>
              <w:overflowPunct w:val="0"/>
              <w:spacing w:line="260" w:lineRule="exact"/>
              <w:rPr>
                <w:rFonts w:eastAsia="標楷體"/>
                <w:sz w:val="20"/>
                <w:szCs w:val="20"/>
              </w:rPr>
            </w:pPr>
            <w:r>
              <w:rPr>
                <w:rFonts w:eastAsia="標楷體" w:hint="eastAsia"/>
                <w:sz w:val="20"/>
                <w:szCs w:val="20"/>
              </w:rPr>
              <w:t>法　　令　　依　　據</w:t>
            </w:r>
          </w:p>
        </w:tc>
      </w:tr>
      <w:tr w:rsidR="00256CCF" w:rsidRPr="00E4436E" w14:paraId="6E1E7526"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1FD7946"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1</w:t>
            </w:r>
          </w:p>
        </w:tc>
        <w:tc>
          <w:tcPr>
            <w:tcW w:w="2377" w:type="dxa"/>
            <w:tcBorders>
              <w:top w:val="single" w:sz="4" w:space="0" w:color="auto"/>
              <w:left w:val="single" w:sz="4" w:space="0" w:color="auto"/>
              <w:bottom w:val="single" w:sz="4" w:space="0" w:color="auto"/>
              <w:right w:val="single" w:sz="4" w:space="0" w:color="auto"/>
            </w:tcBorders>
          </w:tcPr>
          <w:p w14:paraId="242260BA" w14:textId="77777777" w:rsidR="00AF546B" w:rsidRPr="00AF546B" w:rsidRDefault="00AF546B" w:rsidP="00AF546B">
            <w:pPr>
              <w:pStyle w:val="3"/>
              <w:spacing w:line="260" w:lineRule="exact"/>
              <w:ind w:left="200" w:hangingChars="100" w:hanging="200"/>
              <w:rPr>
                <w:rFonts w:ascii="Times New Roman"/>
                <w:color w:val="auto"/>
                <w:sz w:val="20"/>
              </w:rPr>
            </w:pPr>
            <w:r w:rsidRPr="00AF546B">
              <w:rPr>
                <w:rFonts w:ascii="Times New Roman" w:hAnsi="標楷體" w:hint="eastAsia"/>
                <w:bCs/>
                <w:color w:val="auto"/>
                <w:sz w:val="20"/>
              </w:rPr>
              <w:t>本年度股利分派情形。</w:t>
            </w:r>
          </w:p>
        </w:tc>
        <w:tc>
          <w:tcPr>
            <w:tcW w:w="2063" w:type="dxa"/>
            <w:tcBorders>
              <w:top w:val="single" w:sz="4" w:space="0" w:color="auto"/>
              <w:left w:val="single" w:sz="4" w:space="0" w:color="auto"/>
              <w:bottom w:val="single" w:sz="4" w:space="0" w:color="auto"/>
              <w:right w:val="single" w:sz="4" w:space="0" w:color="auto"/>
            </w:tcBorders>
          </w:tcPr>
          <w:p w14:paraId="55E5816E" w14:textId="77777777" w:rsidR="00256CCF" w:rsidRPr="00E4436E" w:rsidRDefault="00AF546B" w:rsidP="00E20BE9">
            <w:pPr>
              <w:pStyle w:val="3"/>
              <w:spacing w:line="260" w:lineRule="exact"/>
              <w:jc w:val="left"/>
              <w:rPr>
                <w:rFonts w:ascii="Times New Roman"/>
                <w:color w:val="auto"/>
                <w:sz w:val="20"/>
              </w:rPr>
            </w:pPr>
            <w:r w:rsidRPr="00AF546B">
              <w:rPr>
                <w:rFonts w:ascii="Times New Roman" w:hAnsi="標楷體" w:hint="eastAsia"/>
                <w:bCs/>
                <w:color w:val="auto"/>
                <w:sz w:val="20"/>
              </w:rPr>
              <w:t>外國發行人董事會通過擬議及股東會確認後，次一營業日交易時間開始</w:t>
            </w:r>
            <w:r w:rsidR="00C93A84">
              <w:rPr>
                <w:rFonts w:ascii="Times New Roman" w:hAnsi="標楷體" w:hint="eastAsia"/>
                <w:bCs/>
                <w:color w:val="auto"/>
                <w:sz w:val="20"/>
              </w:rPr>
              <w:t>二小時</w:t>
            </w:r>
            <w:r w:rsidRPr="00AF546B">
              <w:rPr>
                <w:rFonts w:ascii="Times New Roman" w:hAnsi="標楷體" w:hint="eastAsia"/>
                <w:bCs/>
                <w:color w:val="auto"/>
                <w:sz w:val="20"/>
              </w:rPr>
              <w:t>前輸入。</w:t>
            </w:r>
          </w:p>
        </w:tc>
        <w:tc>
          <w:tcPr>
            <w:tcW w:w="6480" w:type="dxa"/>
            <w:tcBorders>
              <w:top w:val="single" w:sz="4" w:space="0" w:color="auto"/>
              <w:left w:val="single" w:sz="4" w:space="0" w:color="auto"/>
              <w:bottom w:val="single" w:sz="4" w:space="0" w:color="auto"/>
              <w:right w:val="single" w:sz="4" w:space="0" w:color="auto"/>
            </w:tcBorders>
          </w:tcPr>
          <w:p w14:paraId="60A34C33"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由臺灣存託憑證之發行人或其存託機構輸入「公開資訊觀測站」股東會召開日期</w:t>
            </w:r>
            <w:r w:rsidRPr="00AF546B">
              <w:rPr>
                <w:rFonts w:ascii="Times New Roman"/>
                <w:bCs/>
                <w:color w:val="auto"/>
                <w:sz w:val="20"/>
              </w:rPr>
              <w:t>(sii.twse.com.tw/</w:t>
            </w:r>
            <w:r w:rsidRPr="00AF546B">
              <w:rPr>
                <w:rFonts w:ascii="Times New Roman" w:hAnsi="標楷體" w:hint="eastAsia"/>
                <w:bCs/>
                <w:color w:val="auto"/>
                <w:sz w:val="20"/>
              </w:rPr>
              <w:t>股利分派情形申報作業</w:t>
            </w:r>
            <w:r w:rsidRPr="00AF546B">
              <w:rPr>
                <w:rFonts w:ascii="Times New Roman"/>
                <w:bCs/>
                <w:color w:val="auto"/>
                <w:sz w:val="20"/>
              </w:rPr>
              <w:t>/</w:t>
            </w:r>
            <w:r w:rsidR="000F2E75" w:rsidRPr="000F2E75">
              <w:rPr>
                <w:rFonts w:ascii="Times New Roman"/>
                <w:bCs/>
                <w:color w:val="auto"/>
                <w:sz w:val="20"/>
              </w:rPr>
              <w:t>TDR</w:t>
            </w:r>
            <w:r w:rsidRPr="00AF546B">
              <w:rPr>
                <w:rFonts w:ascii="Times New Roman" w:hAnsi="標楷體" w:hint="eastAsia"/>
                <w:bCs/>
                <w:color w:val="auto"/>
                <w:sz w:val="20"/>
              </w:rPr>
              <w:t>股利分派情形</w:t>
            </w:r>
            <w:r w:rsidRPr="00AF546B">
              <w:rPr>
                <w:rFonts w:ascii="Times New Roman"/>
                <w:bCs/>
                <w:color w:val="auto"/>
                <w:sz w:val="20"/>
              </w:rPr>
              <w:t>)</w:t>
            </w:r>
            <w:r w:rsidRPr="00AF546B">
              <w:rPr>
                <w:rFonts w:ascii="Times New Roman" w:hAnsi="標楷體" w:hint="eastAsia"/>
                <w:bCs/>
                <w:color w:val="auto"/>
                <w:sz w:val="20"/>
              </w:rPr>
              <w:t>。</w:t>
            </w:r>
          </w:p>
          <w:p w14:paraId="73AF284D" w14:textId="77777777" w:rsidR="00256CCF" w:rsidRPr="00E4436E" w:rsidRDefault="00AF546B" w:rsidP="00E20BE9">
            <w:pPr>
              <w:pStyle w:val="3"/>
              <w:spacing w:line="260" w:lineRule="exact"/>
              <w:ind w:left="200" w:hangingChars="100" w:hanging="200"/>
              <w:jc w:val="left"/>
              <w:rPr>
                <w:rFonts w:ascii="Times New Roman"/>
                <w:color w:val="auto"/>
                <w:sz w:val="20"/>
              </w:rPr>
            </w:pPr>
            <w:r w:rsidRPr="00AF546B">
              <w:rPr>
                <w:rFonts w:ascii="Times New Roman"/>
                <w:bCs/>
                <w:color w:val="auto"/>
                <w:sz w:val="20"/>
              </w:rPr>
              <w:t>2.</w:t>
            </w:r>
            <w:r w:rsidRPr="00AF546B">
              <w:rPr>
                <w:rFonts w:ascii="Times New Roman" w:hAnsi="標楷體" w:hint="eastAsia"/>
                <w:bCs/>
                <w:color w:val="auto"/>
                <w:sz w:val="20"/>
              </w:rPr>
              <w:t>未分派股利者，上述股利分派情形分派股數或金額請輸入「</w:t>
            </w:r>
            <w:r w:rsidRPr="00AF546B">
              <w:rPr>
                <w:rFonts w:ascii="Times New Roman"/>
                <w:bCs/>
                <w:color w:val="auto"/>
                <w:sz w:val="20"/>
              </w:rPr>
              <w:t>0</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1AA01C5"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12129658"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2301437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1812213" w14:textId="77777777" w:rsidR="00256CCF" w:rsidRPr="00E4436E" w:rsidRDefault="0075084F" w:rsidP="00E20BE9">
            <w:pPr>
              <w:kinsoku w:val="0"/>
              <w:overflowPunct w:val="0"/>
              <w:spacing w:line="260" w:lineRule="exact"/>
              <w:jc w:val="center"/>
              <w:rPr>
                <w:rFonts w:eastAsia="標楷體"/>
                <w:sz w:val="20"/>
                <w:szCs w:val="20"/>
              </w:rPr>
            </w:pPr>
            <w:r>
              <w:rPr>
                <w:rFonts w:eastAsia="標楷體"/>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20502B3"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公司</w:t>
            </w:r>
            <w:r w:rsidR="006C3DA1">
              <w:rPr>
                <w:rFonts w:ascii="Times New Roman" w:hAnsi="標楷體" w:hint="eastAsia"/>
                <w:bCs/>
                <w:color w:val="auto"/>
                <w:sz w:val="20"/>
              </w:rPr>
              <w:t>基本資料及</w:t>
            </w:r>
            <w:r w:rsidRPr="00AF546B">
              <w:rPr>
                <w:rFonts w:ascii="Times New Roman" w:hAnsi="標楷體" w:hint="eastAsia"/>
                <w:bCs/>
                <w:color w:val="auto"/>
                <w:sz w:val="20"/>
              </w:rPr>
              <w:t>股本形成經過情形。</w:t>
            </w:r>
          </w:p>
        </w:tc>
        <w:tc>
          <w:tcPr>
            <w:tcW w:w="2063" w:type="dxa"/>
            <w:tcBorders>
              <w:top w:val="single" w:sz="4" w:space="0" w:color="auto"/>
              <w:left w:val="single" w:sz="4" w:space="0" w:color="auto"/>
              <w:bottom w:val="single" w:sz="4" w:space="0" w:color="auto"/>
              <w:right w:val="single" w:sz="4" w:space="0" w:color="auto"/>
            </w:tcBorders>
          </w:tcPr>
          <w:p w14:paraId="45457806" w14:textId="77777777" w:rsidR="00256CCF" w:rsidRPr="00E4436E" w:rsidRDefault="006C3DA1" w:rsidP="006C3DA1">
            <w:pPr>
              <w:pStyle w:val="3"/>
              <w:spacing w:line="260" w:lineRule="exact"/>
              <w:jc w:val="left"/>
              <w:rPr>
                <w:rFonts w:ascii="Times New Roman"/>
                <w:color w:val="auto"/>
                <w:sz w:val="20"/>
              </w:rPr>
            </w:pPr>
            <w:r>
              <w:rPr>
                <w:rFonts w:ascii="Times New Roman" w:hAnsi="標楷體" w:hint="eastAsia"/>
                <w:bCs/>
                <w:color w:val="auto"/>
                <w:sz w:val="20"/>
              </w:rPr>
              <w:t>基本資料異動或</w:t>
            </w:r>
            <w:r w:rsidR="00AF546B" w:rsidRPr="00AF546B">
              <w:rPr>
                <w:rFonts w:ascii="Times New Roman" w:hAnsi="標楷體" w:hint="eastAsia"/>
                <w:bCs/>
                <w:color w:val="auto"/>
                <w:sz w:val="20"/>
              </w:rPr>
              <w:t>所屬國或上市地國辦理資本變更登記完成後</w:t>
            </w:r>
            <w:r>
              <w:rPr>
                <w:rFonts w:ascii="Times New Roman" w:hAnsi="標楷體" w:hint="eastAsia"/>
                <w:bCs/>
                <w:color w:val="auto"/>
                <w:sz w:val="20"/>
              </w:rPr>
              <w:t>二</w:t>
            </w:r>
            <w:r w:rsidR="00AF546B" w:rsidRPr="00AF546B">
              <w:rPr>
                <w:rFonts w:ascii="Times New Roman" w:hAnsi="標楷體" w:hint="eastAsia"/>
                <w:bCs/>
                <w:color w:val="auto"/>
                <w:sz w:val="20"/>
              </w:rPr>
              <w:t>日內輸入。</w:t>
            </w:r>
          </w:p>
        </w:tc>
        <w:tc>
          <w:tcPr>
            <w:tcW w:w="6480" w:type="dxa"/>
            <w:tcBorders>
              <w:top w:val="single" w:sz="4" w:space="0" w:color="auto"/>
              <w:left w:val="single" w:sz="4" w:space="0" w:color="auto"/>
              <w:bottom w:val="single" w:sz="4" w:space="0" w:color="auto"/>
              <w:right w:val="single" w:sz="4" w:space="0" w:color="auto"/>
            </w:tcBorders>
          </w:tcPr>
          <w:p w14:paraId="151A66B5" w14:textId="77777777" w:rsidR="00AF546B" w:rsidRPr="00AF546B" w:rsidRDefault="00AF546B" w:rsidP="00344E45">
            <w:pPr>
              <w:pStyle w:val="3"/>
              <w:spacing w:line="260" w:lineRule="exact"/>
              <w:ind w:leftChars="14" w:left="34"/>
              <w:jc w:val="left"/>
              <w:rPr>
                <w:rFonts w:ascii="Times New Roman"/>
                <w:color w:val="auto"/>
                <w:sz w:val="20"/>
              </w:rPr>
            </w:pPr>
            <w:r w:rsidRPr="00AF546B">
              <w:rPr>
                <w:rFonts w:ascii="Times New Roman" w:hAnsi="標楷體" w:hint="eastAsia"/>
                <w:bCs/>
                <w:color w:val="auto"/>
                <w:sz w:val="20"/>
              </w:rPr>
              <w:t>由臺灣存託憑證之發行人或其存託機構輸入</w:t>
            </w:r>
            <w:proofErr w:type="gramStart"/>
            <w:r w:rsidRPr="00AF546B">
              <w:rPr>
                <w:rFonts w:ascii="Times New Roman" w:hAnsi="標楷體" w:hint="eastAsia"/>
                <w:bCs/>
                <w:color w:val="auto"/>
                <w:sz w:val="20"/>
              </w:rPr>
              <w:t>輸入</w:t>
            </w:r>
            <w:proofErr w:type="gramEnd"/>
            <w:r w:rsidRPr="00AF546B">
              <w:rPr>
                <w:rFonts w:ascii="Times New Roman" w:hAnsi="標楷體" w:hint="eastAsia"/>
                <w:bCs/>
                <w:color w:val="auto"/>
                <w:sz w:val="20"/>
              </w:rPr>
              <w:t>「公開資訊觀測站」</w:t>
            </w:r>
            <w:r w:rsidRPr="00AF546B">
              <w:rPr>
                <w:rFonts w:ascii="Times New Roman"/>
                <w:bCs/>
                <w:color w:val="auto"/>
                <w:sz w:val="20"/>
              </w:rPr>
              <w:t>(sii.twse.com.tw/</w:t>
            </w:r>
            <w:r w:rsidRPr="00AF546B">
              <w:rPr>
                <w:rFonts w:ascii="Times New Roman" w:hAnsi="標楷體" w:hint="eastAsia"/>
                <w:bCs/>
                <w:color w:val="auto"/>
                <w:sz w:val="20"/>
              </w:rPr>
              <w:t>公司基本資料</w:t>
            </w:r>
            <w:r w:rsidR="00344E45">
              <w:rPr>
                <w:rFonts w:ascii="Times New Roman" w:hAnsi="標楷體" w:hint="eastAsia"/>
                <w:bCs/>
                <w:color w:val="auto"/>
                <w:sz w:val="20"/>
              </w:rPr>
              <w:t>申報</w:t>
            </w:r>
            <w:r w:rsidR="007D224B" w:rsidRPr="00AF546B">
              <w:rPr>
                <w:rFonts w:ascii="Times New Roman"/>
                <w:bCs/>
                <w:color w:val="auto"/>
                <w:sz w:val="20"/>
              </w:rPr>
              <w:t>/</w:t>
            </w:r>
            <w:r w:rsidR="000F2E75">
              <w:rPr>
                <w:rFonts w:ascii="Times New Roman" w:hint="eastAsia"/>
                <w:bCs/>
                <w:color w:val="auto"/>
                <w:sz w:val="20"/>
              </w:rPr>
              <w:t>公司基本資料申報、</w:t>
            </w:r>
            <w:r w:rsidRPr="00AF546B">
              <w:rPr>
                <w:rFonts w:ascii="Times New Roman" w:hAnsi="標楷體" w:hint="eastAsia"/>
                <w:bCs/>
                <w:color w:val="auto"/>
                <w:sz w:val="20"/>
              </w:rPr>
              <w:t>股本形成經過</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0E2F02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D236C5F"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53D0371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285121B"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3</w:t>
            </w:r>
          </w:p>
        </w:tc>
        <w:tc>
          <w:tcPr>
            <w:tcW w:w="2377" w:type="dxa"/>
            <w:tcBorders>
              <w:top w:val="single" w:sz="4" w:space="0" w:color="auto"/>
              <w:left w:val="single" w:sz="4" w:space="0" w:color="auto"/>
              <w:bottom w:val="single" w:sz="4" w:space="0" w:color="auto"/>
              <w:right w:val="single" w:sz="4" w:space="0" w:color="auto"/>
            </w:tcBorders>
          </w:tcPr>
          <w:p w14:paraId="4614574C"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外國發行公司公司取得或處分資產之公告申報。</w:t>
            </w:r>
          </w:p>
        </w:tc>
        <w:tc>
          <w:tcPr>
            <w:tcW w:w="2063" w:type="dxa"/>
            <w:tcBorders>
              <w:top w:val="single" w:sz="4" w:space="0" w:color="auto"/>
              <w:left w:val="single" w:sz="4" w:space="0" w:color="auto"/>
              <w:bottom w:val="single" w:sz="4" w:space="0" w:color="auto"/>
              <w:right w:val="single" w:sz="4" w:space="0" w:color="auto"/>
            </w:tcBorders>
          </w:tcPr>
          <w:p w14:paraId="1565CF03"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依所屬國或上市地國之法令規定同時辦理公告申報。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7DC36CBE"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依據「公開發行公司取得或處分資產處理準則」規定公告，選擇適用項目申報上傳公告</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4D2FC03D"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BEED0E2"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4EDFBE44"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5DDF751"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5F65E4B2"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外國發行公司召開股東會</w:t>
            </w:r>
            <w:r w:rsidR="00451DB7">
              <w:rPr>
                <w:rFonts w:ascii="Times New Roman" w:hAnsi="標楷體" w:hint="eastAsia"/>
                <w:bCs/>
                <w:color w:val="auto"/>
                <w:sz w:val="20"/>
              </w:rPr>
              <w:t>（</w:t>
            </w:r>
            <w:r w:rsidRPr="00AF546B">
              <w:rPr>
                <w:rFonts w:ascii="Times New Roman" w:hAnsi="標楷體" w:hint="eastAsia"/>
                <w:bCs/>
                <w:color w:val="auto"/>
                <w:sz w:val="20"/>
              </w:rPr>
              <w:t>含臨時會、受益人大會</w:t>
            </w:r>
            <w:r w:rsidR="00451DB7">
              <w:rPr>
                <w:rFonts w:ascii="Times New Roman" w:hAnsi="標楷體" w:hint="eastAsia"/>
                <w:bCs/>
                <w:color w:val="auto"/>
                <w:sz w:val="20"/>
              </w:rPr>
              <w:t>）</w:t>
            </w:r>
            <w:r w:rsidRPr="00AF546B">
              <w:rPr>
                <w:rFonts w:ascii="Times New Roman" w:hAnsi="標楷體" w:hint="eastAsia"/>
                <w:bCs/>
                <w:color w:val="auto"/>
                <w:sz w:val="20"/>
              </w:rPr>
              <w:t>之公告申報。</w:t>
            </w:r>
          </w:p>
        </w:tc>
        <w:tc>
          <w:tcPr>
            <w:tcW w:w="2063" w:type="dxa"/>
            <w:tcBorders>
              <w:top w:val="single" w:sz="4" w:space="0" w:color="auto"/>
              <w:left w:val="single" w:sz="4" w:space="0" w:color="auto"/>
              <w:bottom w:val="single" w:sz="4" w:space="0" w:color="auto"/>
              <w:right w:val="single" w:sz="4" w:space="0" w:color="auto"/>
            </w:tcBorders>
          </w:tcPr>
          <w:p w14:paraId="63036DAF"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1.</w:t>
            </w:r>
            <w:r w:rsidR="00AF546B" w:rsidRPr="00AF546B">
              <w:rPr>
                <w:rFonts w:ascii="Times New Roman" w:hAnsi="標楷體" w:hint="eastAsia"/>
                <w:bCs/>
                <w:color w:val="auto"/>
                <w:sz w:val="20"/>
              </w:rPr>
              <w:t>股東常會於停止變更股東名簿、臺灣存託憑證或債券持有人名冊記載日前至少十二</w:t>
            </w:r>
            <w:proofErr w:type="gramStart"/>
            <w:r w:rsidR="00AF546B" w:rsidRPr="00AF546B">
              <w:rPr>
                <w:rFonts w:ascii="Times New Roman" w:hAnsi="標楷體" w:hint="eastAsia"/>
                <w:bCs/>
                <w:color w:val="auto"/>
                <w:sz w:val="20"/>
              </w:rPr>
              <w:t>個</w:t>
            </w:r>
            <w:proofErr w:type="gramEnd"/>
            <w:r w:rsidR="00AF546B" w:rsidRPr="00AF546B">
              <w:rPr>
                <w:rFonts w:ascii="Times New Roman" w:hAnsi="標楷體" w:hint="eastAsia"/>
                <w:bCs/>
                <w:color w:val="auto"/>
                <w:sz w:val="20"/>
              </w:rPr>
              <w:t>營業日輸入。</w:t>
            </w:r>
          </w:p>
          <w:p w14:paraId="1593B76E" w14:textId="77777777" w:rsidR="00AF546B" w:rsidRPr="00AF546B" w:rsidRDefault="00131C00" w:rsidP="00AF546B">
            <w:pPr>
              <w:pStyle w:val="3"/>
              <w:spacing w:line="260" w:lineRule="exact"/>
              <w:ind w:left="200" w:hangingChars="100" w:hanging="200"/>
              <w:jc w:val="left"/>
              <w:rPr>
                <w:rFonts w:ascii="Times New Roman" w:hAnsi="標楷體"/>
                <w:bCs/>
                <w:color w:val="auto"/>
                <w:sz w:val="20"/>
              </w:rPr>
            </w:pPr>
            <w:r>
              <w:rPr>
                <w:rFonts w:ascii="Times New Roman" w:hAnsi="標楷體" w:hint="eastAsia"/>
                <w:bCs/>
                <w:color w:val="auto"/>
                <w:sz w:val="20"/>
              </w:rPr>
              <w:t>2.</w:t>
            </w:r>
            <w:r w:rsidR="00AF546B" w:rsidRPr="00AF546B">
              <w:rPr>
                <w:rFonts w:ascii="Times New Roman" w:hAnsi="標楷體" w:hint="eastAsia"/>
                <w:bCs/>
                <w:color w:val="auto"/>
                <w:sz w:val="20"/>
              </w:rPr>
              <w:t>股東臨時會於停止變更股東名簿、臺灣存託憑證或債券持有人名冊記載日前至少五個營業日輸入。</w:t>
            </w:r>
          </w:p>
          <w:p w14:paraId="5EF0BD2B"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3.</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5495FC07" w14:textId="77777777" w:rsidR="00256CCF" w:rsidRPr="00E4436E" w:rsidRDefault="00AF546B" w:rsidP="00E20BE9">
            <w:pPr>
              <w:pStyle w:val="HTML"/>
              <w:spacing w:line="260" w:lineRule="exact"/>
              <w:ind w:left="200" w:hanging="200"/>
              <w:rPr>
                <w:rFonts w:ascii="Times New Roman" w:eastAsia="標楷體" w:hAnsi="Times New Roman"/>
                <w:color w:val="auto"/>
                <w:sz w:val="20"/>
                <w:szCs w:val="20"/>
              </w:rPr>
            </w:pPr>
            <w:r w:rsidRPr="00AF546B">
              <w:rPr>
                <w:rFonts w:ascii="Times New Roman" w:eastAsia="標楷體" w:hAnsi="Times New Roman"/>
                <w:bCs/>
                <w:color w:val="auto"/>
                <w:sz w:val="20"/>
                <w:szCs w:val="20"/>
              </w:rPr>
              <w:t>1</w:t>
            </w:r>
            <w:r w:rsidRPr="00AF546B">
              <w:rPr>
                <w:rFonts w:ascii="Times New Roman" w:eastAsia="標楷體" w:hAnsi="標楷體" w:hint="eastAsia"/>
                <w:bCs/>
                <w:color w:val="auto"/>
                <w:sz w:val="20"/>
                <w:szCs w:val="20"/>
              </w:rPr>
              <w:t>由臺灣存託憑證之發行人或其存託機構輸入</w:t>
            </w:r>
            <w:r w:rsidRPr="00AF546B">
              <w:rPr>
                <w:rFonts w:ascii="Times New Roman" w:eastAsia="標楷體" w:hAnsi="標楷體" w:hint="eastAsia"/>
                <w:color w:val="auto"/>
                <w:sz w:val="20"/>
                <w:szCs w:val="20"/>
              </w:rPr>
              <w:t>「公開資訊觀測站」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各項公告申報作業</w:t>
            </w:r>
            <w:r w:rsidRPr="00AF546B">
              <w:rPr>
                <w:rFonts w:ascii="Times New Roman" w:eastAsia="標楷體" w:hAnsi="Times New Roman"/>
                <w:color w:val="auto"/>
                <w:sz w:val="20"/>
                <w:szCs w:val="20"/>
              </w:rPr>
              <w:t>/TDR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，做有關開會日期及事由之公告。</w:t>
            </w:r>
          </w:p>
          <w:p w14:paraId="18F2777B" w14:textId="77777777" w:rsidR="00AF546B" w:rsidRPr="00AF546B" w:rsidRDefault="00AF546B" w:rsidP="00AF546B">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將董事會議事錄及其他應上傳之附件檔案資料乙份，以附加檔案上傳。</w:t>
            </w:r>
          </w:p>
          <w:p w14:paraId="28DE627B" w14:textId="77777777" w:rsidR="00256CCF" w:rsidRPr="00E4436E" w:rsidRDefault="00AF546B" w:rsidP="00E20BE9">
            <w:pPr>
              <w:kinsoku w:val="0"/>
              <w:overflowPunct w:val="0"/>
              <w:spacing w:line="260" w:lineRule="exact"/>
              <w:ind w:left="212" w:hanging="212"/>
              <w:rPr>
                <w:rFonts w:eastAsia="標楷體"/>
                <w:sz w:val="20"/>
                <w:szCs w:val="20"/>
              </w:rPr>
            </w:pPr>
            <w:r w:rsidRPr="00AF546B">
              <w:rPr>
                <w:rFonts w:eastAsia="標楷體"/>
                <w:sz w:val="20"/>
                <w:szCs w:val="20"/>
              </w:rPr>
              <w:t>3.</w:t>
            </w:r>
            <w:r w:rsidRPr="00AF546B">
              <w:rPr>
                <w:rFonts w:eastAsia="標楷體" w:hAnsi="標楷體" w:hint="eastAsia"/>
                <w:sz w:val="20"/>
                <w:szCs w:val="20"/>
              </w:rPr>
              <w:t>同時輸入「公開資訊觀測站」股東會召開日期</w:t>
            </w:r>
            <w:r w:rsidRPr="00AF546B">
              <w:rPr>
                <w:rFonts w:eastAsia="標楷體"/>
                <w:sz w:val="20"/>
                <w:szCs w:val="20"/>
              </w:rPr>
              <w:t>(sii.twse.com.tw/</w:t>
            </w:r>
            <w:r w:rsidRPr="00AF546B">
              <w:rPr>
                <w:rFonts w:eastAsia="標楷體" w:hAnsi="標楷體" w:hint="eastAsia"/>
                <w:sz w:val="20"/>
                <w:szCs w:val="20"/>
              </w:rPr>
              <w:t>股利分派情形申報作業</w:t>
            </w:r>
            <w:r w:rsidRPr="00AF546B">
              <w:rPr>
                <w:rFonts w:eastAsia="標楷體"/>
                <w:sz w:val="20"/>
                <w:szCs w:val="20"/>
              </w:rPr>
              <w:t>/</w:t>
            </w:r>
            <w:r w:rsidR="000F2E75">
              <w:rPr>
                <w:rFonts w:eastAsia="標楷體" w:hint="eastAsia"/>
                <w:sz w:val="20"/>
                <w:szCs w:val="20"/>
              </w:rPr>
              <w:t>TDR</w:t>
            </w:r>
            <w:r w:rsidRPr="00AF546B">
              <w:rPr>
                <w:rFonts w:eastAsia="標楷體" w:hAnsi="標楷體" w:hint="eastAsia"/>
                <w:sz w:val="20"/>
                <w:szCs w:val="20"/>
              </w:rPr>
              <w:t>股利分派情形</w:t>
            </w:r>
            <w:r w:rsidRPr="00AF546B">
              <w:rPr>
                <w:rFonts w:eastAsia="標楷體"/>
                <w:sz w:val="20"/>
                <w:szCs w:val="20"/>
              </w:rPr>
              <w:t>)</w:t>
            </w:r>
            <w:r w:rsidRPr="00AF546B">
              <w:rPr>
                <w:rFonts w:eastAsia="標楷體" w:hAnsi="標楷體" w:hint="eastAsia"/>
                <w:sz w:val="20"/>
                <w:szCs w:val="20"/>
              </w:rPr>
              <w:t>。</w:t>
            </w:r>
          </w:p>
          <w:p w14:paraId="7674D662" w14:textId="77777777" w:rsidR="00256CCF" w:rsidRPr="00E4436E" w:rsidRDefault="00AF546B" w:rsidP="00E20BE9">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4.</w:t>
            </w:r>
            <w:r w:rsidRPr="00AF546B">
              <w:rPr>
                <w:rFonts w:ascii="Times New Roman" w:eastAsia="標楷體" w:hAnsi="標楷體" w:hint="eastAsia"/>
                <w:bCs/>
                <w:color w:val="auto"/>
                <w:sz w:val="20"/>
                <w:szCs w:val="20"/>
              </w:rPr>
              <w:t>股東常會日期公告後有變更，應重新辦理公告，輸入</w:t>
            </w:r>
            <w:r w:rsidRPr="00AF546B">
              <w:rPr>
                <w:rFonts w:ascii="Times New Roman" w:eastAsia="標楷體" w:hAnsi="Times New Roman"/>
                <w:bCs/>
                <w:color w:val="auto"/>
                <w:sz w:val="20"/>
                <w:szCs w:val="20"/>
              </w:rPr>
              <w:t xml:space="preserve"> (sii.twse.com.tw/</w:t>
            </w:r>
            <w:r w:rsidRPr="00AF546B">
              <w:rPr>
                <w:rFonts w:ascii="Times New Roman" w:eastAsia="標楷體" w:hAnsi="標楷體" w:hint="eastAsia"/>
                <w:bCs/>
                <w:color w:val="auto"/>
                <w:sz w:val="20"/>
                <w:szCs w:val="20"/>
              </w:rPr>
              <w:t>各項公告申報作業</w:t>
            </w:r>
            <w:r w:rsidRPr="00AF546B">
              <w:rPr>
                <w:rFonts w:ascii="Times New Roman" w:eastAsia="標楷體" w:hAnsi="Times New Roman"/>
                <w:bCs/>
                <w:color w:val="auto"/>
                <w:sz w:val="20"/>
                <w:szCs w:val="20"/>
              </w:rPr>
              <w:t>/</w:t>
            </w:r>
            <w:r w:rsidRPr="00AF546B">
              <w:rPr>
                <w:rFonts w:ascii="Times New Roman" w:eastAsia="標楷體" w:hAnsi="Times New Roman"/>
                <w:color w:val="auto"/>
                <w:sz w:val="20"/>
                <w:szCs w:val="20"/>
              </w:rPr>
              <w:t xml:space="preserve"> TDR</w:t>
            </w:r>
            <w:r w:rsidRPr="00AF546B">
              <w:rPr>
                <w:rFonts w:ascii="Times New Roman" w:eastAsia="標楷體" w:hAnsi="標楷體" w:hint="eastAsia"/>
                <w:color w:val="auto"/>
                <w:sz w:val="20"/>
                <w:szCs w:val="20"/>
              </w:rPr>
              <w:t>股東</w:t>
            </w:r>
            <w:r w:rsidRPr="00AF546B">
              <w:rPr>
                <w:rFonts w:ascii="Times New Roman" w:eastAsia="標楷體" w:hAnsi="標楷體"/>
                <w:color w:val="auto"/>
                <w:sz w:val="20"/>
                <w:szCs w:val="20"/>
              </w:rPr>
              <w:t>會</w:t>
            </w:r>
            <w:r w:rsidRPr="00AF546B">
              <w:rPr>
                <w:rFonts w:ascii="Times New Roman" w:eastAsia="標楷體" w:hAnsi="標楷體" w:hint="eastAsia"/>
                <w:color w:val="auto"/>
                <w:sz w:val="20"/>
                <w:szCs w:val="20"/>
              </w:rPr>
              <w:t>公告</w:t>
            </w:r>
            <w:r w:rsidRPr="00AF546B">
              <w:rPr>
                <w:rFonts w:ascii="Times New Roman" w:eastAsia="標楷體" w:hAnsi="Times New Roman"/>
                <w:bCs/>
                <w:color w:val="auto"/>
                <w:sz w:val="20"/>
                <w:szCs w:val="20"/>
              </w:rPr>
              <w:t>)</w:t>
            </w:r>
            <w:r w:rsidRPr="00AF546B">
              <w:rPr>
                <w:rFonts w:ascii="Times New Roman" w:eastAsia="標楷體" w:hAnsi="標楷體" w:hint="eastAsia"/>
                <w:bCs/>
                <w:color w:val="auto"/>
                <w:sz w:val="20"/>
                <w:szCs w:val="20"/>
              </w:rPr>
              <w:t>。</w:t>
            </w:r>
          </w:p>
          <w:p w14:paraId="7B51554D" w14:textId="77777777" w:rsidR="00256CCF" w:rsidRPr="00E4436E" w:rsidRDefault="00AF546B" w:rsidP="00500D51">
            <w:pPr>
              <w:pStyle w:val="HTML"/>
              <w:spacing w:line="260" w:lineRule="exact"/>
              <w:ind w:left="200" w:hanging="200"/>
              <w:rPr>
                <w:rFonts w:ascii="Times New Roman" w:eastAsia="標楷體" w:hAnsi="Times New Roman"/>
                <w:bCs/>
                <w:color w:val="auto"/>
                <w:sz w:val="20"/>
                <w:szCs w:val="20"/>
              </w:rPr>
            </w:pPr>
            <w:r w:rsidRPr="00AF546B">
              <w:rPr>
                <w:rFonts w:ascii="Times New Roman" w:eastAsia="標楷體" w:hAnsi="Times New Roman"/>
                <w:bCs/>
                <w:color w:val="auto"/>
                <w:sz w:val="20"/>
                <w:szCs w:val="20"/>
              </w:rPr>
              <w:t>5.</w:t>
            </w:r>
            <w:r w:rsidRPr="00AF546B">
              <w:rPr>
                <w:rFonts w:ascii="Times New Roman" w:eastAsia="標楷體" w:hAnsi="標楷體" w:hint="eastAsia"/>
                <w:color w:val="auto"/>
                <w:sz w:val="20"/>
                <w:szCs w:val="20"/>
              </w:rPr>
              <w:t>股東會確認後一日內將股利分派情形輸入「公開資訊觀測站」</w:t>
            </w:r>
            <w:r w:rsidRPr="00AF546B">
              <w:rPr>
                <w:rFonts w:ascii="Times New Roman" w:eastAsia="標楷體" w:hAnsi="Times New Roman"/>
                <w:color w:val="auto"/>
                <w:sz w:val="20"/>
                <w:szCs w:val="20"/>
              </w:rPr>
              <w:t>(sii.twse.com.tw/</w:t>
            </w:r>
            <w:r w:rsidRPr="00AF546B">
              <w:rPr>
                <w:rFonts w:ascii="Times New Roman" w:eastAsia="標楷體" w:hAnsi="標楷體" w:hint="eastAsia"/>
                <w:color w:val="auto"/>
                <w:sz w:val="20"/>
                <w:szCs w:val="20"/>
              </w:rPr>
              <w:t>股利分派情形申報作業</w:t>
            </w:r>
            <w:r w:rsidRPr="00AF546B">
              <w:rPr>
                <w:rFonts w:ascii="Times New Roman" w:eastAsia="標楷體" w:hAnsi="Times New Roman"/>
                <w:color w:val="auto"/>
                <w:sz w:val="20"/>
                <w:szCs w:val="20"/>
              </w:rPr>
              <w:t>/</w:t>
            </w:r>
            <w:r w:rsidR="000F2E75">
              <w:rPr>
                <w:rFonts w:ascii="Times New Roman" w:eastAsia="標楷體" w:hAnsi="Times New Roman" w:hint="eastAsia"/>
                <w:color w:val="auto"/>
                <w:sz w:val="20"/>
                <w:szCs w:val="20"/>
              </w:rPr>
              <w:t>TDR</w:t>
            </w:r>
            <w:r w:rsidRPr="00AF546B">
              <w:rPr>
                <w:rFonts w:ascii="Times New Roman" w:eastAsia="標楷體" w:hAnsi="標楷體" w:hint="eastAsia"/>
                <w:color w:val="auto"/>
                <w:sz w:val="20"/>
                <w:szCs w:val="20"/>
              </w:rPr>
              <w:t>股利分派情形</w:t>
            </w:r>
            <w:r w:rsidRPr="00AF546B">
              <w:rPr>
                <w:rFonts w:ascii="Times New Roman" w:eastAsia="標楷體" w:hAnsi="Times New Roman"/>
                <w:color w:val="auto"/>
                <w:sz w:val="20"/>
                <w:szCs w:val="20"/>
              </w:rPr>
              <w:t>)</w:t>
            </w:r>
            <w:r w:rsidRPr="00AF546B">
              <w:rPr>
                <w:rFonts w:ascii="Times New Roman" w:eastAsia="標楷體" w:hAnsi="標楷體" w:hint="eastAsia"/>
                <w:color w:val="auto"/>
                <w:sz w:val="20"/>
                <w:szCs w:val="20"/>
              </w:rPr>
              <w:t>，若</w:t>
            </w:r>
            <w:r w:rsidRPr="00AF546B">
              <w:rPr>
                <w:rFonts w:ascii="Times New Roman" w:eastAsia="標楷體" w:hAnsi="標楷體" w:hint="eastAsia"/>
                <w:bCs/>
                <w:color w:val="auto"/>
                <w:sz w:val="20"/>
                <w:szCs w:val="20"/>
              </w:rPr>
              <w:t>未分派股利，前述股利分派情形分派股數或金額請輸入「</w:t>
            </w:r>
            <w:r w:rsidRPr="00AF546B">
              <w:rPr>
                <w:rFonts w:ascii="Times New Roman" w:eastAsia="標楷體" w:hAnsi="Times New Roman"/>
                <w:bCs/>
                <w:color w:val="auto"/>
                <w:sz w:val="20"/>
                <w:szCs w:val="20"/>
              </w:rPr>
              <w:t>0</w:t>
            </w:r>
            <w:r w:rsidRPr="00AF546B">
              <w:rPr>
                <w:rFonts w:ascii="Times New Roman" w:eastAsia="標楷體" w:hAnsi="標楷體" w:hint="eastAsia"/>
                <w:bCs/>
                <w:color w:val="auto"/>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A4253CB"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D959771"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299D5C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9305F9"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lastRenderedPageBreak/>
              <w:t>5</w:t>
            </w:r>
          </w:p>
        </w:tc>
        <w:tc>
          <w:tcPr>
            <w:tcW w:w="2377" w:type="dxa"/>
            <w:tcBorders>
              <w:top w:val="single" w:sz="4" w:space="0" w:color="auto"/>
              <w:left w:val="single" w:sz="4" w:space="0" w:color="auto"/>
              <w:bottom w:val="single" w:sz="4" w:space="0" w:color="auto"/>
              <w:right w:val="single" w:sz="4" w:space="0" w:color="auto"/>
            </w:tcBorders>
          </w:tcPr>
          <w:p w14:paraId="3B59286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外國發行公司決定分派股息及紅利或其他利益基準日之公告申報。</w:t>
            </w:r>
          </w:p>
        </w:tc>
        <w:tc>
          <w:tcPr>
            <w:tcW w:w="2063" w:type="dxa"/>
            <w:tcBorders>
              <w:top w:val="single" w:sz="4" w:space="0" w:color="auto"/>
              <w:left w:val="single" w:sz="4" w:space="0" w:color="auto"/>
              <w:bottom w:val="single" w:sz="4" w:space="0" w:color="auto"/>
              <w:right w:val="single" w:sz="4" w:space="0" w:color="auto"/>
            </w:tcBorders>
          </w:tcPr>
          <w:p w14:paraId="666FD680"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於停止變更股東名簿、臺灣存託憑證或債券持有人名冊記載日前至少十二</w:t>
            </w:r>
            <w:proofErr w:type="gramStart"/>
            <w:r w:rsidRPr="00AF546B">
              <w:rPr>
                <w:rFonts w:ascii="Times New Roman" w:hAnsi="標楷體" w:hint="eastAsia"/>
                <w:bCs/>
                <w:color w:val="auto"/>
                <w:sz w:val="20"/>
              </w:rPr>
              <w:t>個</w:t>
            </w:r>
            <w:proofErr w:type="gramEnd"/>
            <w:r w:rsidRPr="00AF546B">
              <w:rPr>
                <w:rFonts w:ascii="Times New Roman" w:hAnsi="標楷體" w:hint="eastAsia"/>
                <w:bCs/>
                <w:color w:val="auto"/>
                <w:sz w:val="20"/>
              </w:rPr>
              <w:t>營業日輸入。</w:t>
            </w:r>
          </w:p>
          <w:p w14:paraId="6B84D998"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629C880A" w14:textId="77777777" w:rsidR="00256CCF" w:rsidRPr="00E4436E" w:rsidRDefault="00AF546B" w:rsidP="00E20BE9">
            <w:pPr>
              <w:kinsoku w:val="0"/>
              <w:overflowPunct w:val="0"/>
              <w:spacing w:line="260" w:lineRule="exact"/>
              <w:ind w:left="226" w:hangingChars="113" w:hanging="226"/>
              <w:rPr>
                <w:rFonts w:eastAsia="標楷體"/>
                <w:sz w:val="20"/>
                <w:szCs w:val="20"/>
              </w:rPr>
            </w:pPr>
            <w:r w:rsidRPr="00AF546B">
              <w:rPr>
                <w:rFonts w:eastAsia="標楷體"/>
                <w:sz w:val="20"/>
                <w:szCs w:val="20"/>
              </w:rPr>
              <w:t>1.</w:t>
            </w:r>
            <w:r w:rsidRPr="00AF546B">
              <w:rPr>
                <w:rFonts w:eastAsia="標楷體" w:hAnsi="標楷體" w:hint="eastAsia"/>
                <w:bCs/>
                <w:sz w:val="20"/>
                <w:szCs w:val="20"/>
              </w:rPr>
              <w:t>由臺灣存託憑證之發行人或其存託機構</w:t>
            </w:r>
            <w:r w:rsidRPr="00AF546B">
              <w:rPr>
                <w:rFonts w:eastAsia="標楷體" w:hAnsi="標楷體" w:hint="eastAsia"/>
                <w:sz w:val="20"/>
                <w:szCs w:val="20"/>
              </w:rPr>
              <w:t>輸入「公開資訊觀測站」</w:t>
            </w:r>
            <w:r w:rsidRPr="00AF546B">
              <w:rPr>
                <w:rFonts w:eastAsia="標楷體"/>
                <w:sz w:val="20"/>
                <w:szCs w:val="20"/>
              </w:rPr>
              <w:t>(sii.twse.com.tw/</w:t>
            </w:r>
            <w:r w:rsidRPr="00AF546B">
              <w:rPr>
                <w:rFonts w:eastAsia="標楷體" w:hAnsi="標楷體" w:hint="eastAsia"/>
                <w:sz w:val="20"/>
                <w:szCs w:val="20"/>
              </w:rPr>
              <w:t>各項公告申報作業</w:t>
            </w:r>
            <w:r w:rsidRPr="00AF546B">
              <w:rPr>
                <w:rFonts w:eastAsia="標楷體"/>
                <w:sz w:val="20"/>
                <w:szCs w:val="20"/>
              </w:rPr>
              <w:t>/TDR</w:t>
            </w:r>
            <w:r w:rsidRPr="00AF546B">
              <w:rPr>
                <w:rFonts w:eastAsia="標楷體" w:hAnsi="標楷體" w:hint="eastAsia"/>
                <w:sz w:val="20"/>
                <w:szCs w:val="20"/>
              </w:rPr>
              <w:t>除權</w:t>
            </w:r>
            <w:r w:rsidRPr="00AF546B">
              <w:rPr>
                <w:rFonts w:eastAsia="標楷體"/>
                <w:sz w:val="20"/>
                <w:szCs w:val="20"/>
              </w:rPr>
              <w:t>(</w:t>
            </w:r>
            <w:r w:rsidRPr="00AF546B">
              <w:rPr>
                <w:rFonts w:eastAsia="標楷體" w:hAnsi="標楷體" w:hint="eastAsia"/>
                <w:sz w:val="20"/>
                <w:szCs w:val="20"/>
              </w:rPr>
              <w:t>息</w:t>
            </w:r>
            <w:r w:rsidRPr="00AF546B">
              <w:rPr>
                <w:rFonts w:eastAsia="標楷體"/>
                <w:sz w:val="20"/>
                <w:szCs w:val="20"/>
              </w:rPr>
              <w:t>)</w:t>
            </w:r>
            <w:r w:rsidRPr="00AF546B">
              <w:rPr>
                <w:rFonts w:eastAsia="標楷體" w:hAnsi="標楷體"/>
                <w:sz w:val="20"/>
                <w:szCs w:val="20"/>
              </w:rPr>
              <w:t>公告</w:t>
            </w:r>
            <w:r w:rsidRPr="00AF546B">
              <w:rPr>
                <w:rFonts w:eastAsia="標楷體"/>
                <w:sz w:val="20"/>
                <w:szCs w:val="20"/>
              </w:rPr>
              <w:t>)</w:t>
            </w:r>
            <w:r w:rsidRPr="00AF546B">
              <w:rPr>
                <w:rFonts w:eastAsia="標楷體" w:hAnsi="標楷體" w:hint="eastAsia"/>
                <w:sz w:val="20"/>
                <w:szCs w:val="20"/>
              </w:rPr>
              <w:t>，做有關股利分派等資料之公告。</w:t>
            </w:r>
            <w:r w:rsidR="008F7AF6" w:rsidRPr="00AD1CDC">
              <w:rPr>
                <w:rFonts w:eastAsia="標楷體" w:hAnsi="標楷體" w:hint="eastAsia"/>
                <w:sz w:val="20"/>
                <w:szCs w:val="20"/>
              </w:rPr>
              <w:t>(</w:t>
            </w:r>
            <w:r w:rsidR="008F7AF6" w:rsidRPr="00AD1CDC">
              <w:rPr>
                <w:rFonts w:eastAsia="標楷體" w:hAnsi="標楷體" w:hint="eastAsia"/>
                <w:sz w:val="20"/>
                <w:szCs w:val="20"/>
              </w:rPr>
              <w:t>現金增資認購價格請於</w:t>
            </w:r>
            <w:r w:rsidR="008F7AF6" w:rsidRPr="00AD1CDC">
              <w:rPr>
                <w:rFonts w:ascii="標楷體" w:eastAsia="標楷體" w:hAnsi="標楷體"/>
                <w:bCs/>
                <w:sz w:val="20"/>
                <w:szCs w:val="20"/>
              </w:rPr>
              <w:t>除權交易日前第五</w:t>
            </w:r>
            <w:proofErr w:type="gramStart"/>
            <w:r w:rsidR="008F7AF6" w:rsidRPr="00AD1CDC">
              <w:rPr>
                <w:rFonts w:ascii="標楷體" w:eastAsia="標楷體" w:hAnsi="標楷體"/>
                <w:bCs/>
                <w:sz w:val="20"/>
                <w:szCs w:val="20"/>
              </w:rPr>
              <w:t>個</w:t>
            </w:r>
            <w:proofErr w:type="gramEnd"/>
            <w:r w:rsidR="008F7AF6" w:rsidRPr="00AD1CDC">
              <w:rPr>
                <w:rFonts w:ascii="標楷體" w:eastAsia="標楷體" w:hAnsi="標楷體"/>
                <w:bCs/>
                <w:sz w:val="20"/>
                <w:szCs w:val="20"/>
              </w:rPr>
              <w:t>營業日</w:t>
            </w:r>
            <w:proofErr w:type="gramStart"/>
            <w:r w:rsidR="008F7AF6" w:rsidRPr="00AD1CDC">
              <w:rPr>
                <w:rFonts w:ascii="標楷體" w:eastAsia="標楷體" w:hAnsi="標楷體"/>
                <w:bCs/>
                <w:sz w:val="20"/>
                <w:szCs w:val="20"/>
              </w:rPr>
              <w:t>匯</w:t>
            </w:r>
            <w:proofErr w:type="gramEnd"/>
            <w:r w:rsidR="008F7AF6" w:rsidRPr="00AD1CDC">
              <w:rPr>
                <w:rFonts w:ascii="標楷體" w:eastAsia="標楷體" w:hAnsi="標楷體"/>
                <w:bCs/>
                <w:sz w:val="20"/>
                <w:szCs w:val="20"/>
              </w:rPr>
              <w:t>市收盤後再輸入匯率及折合新台幣金額</w:t>
            </w:r>
            <w:r w:rsidR="008F7AF6" w:rsidRPr="00AD1CDC">
              <w:rPr>
                <w:rFonts w:ascii="標楷體" w:eastAsia="標楷體" w:hAnsi="標楷體" w:hint="eastAsia"/>
                <w:bCs/>
                <w:sz w:val="20"/>
                <w:szCs w:val="20"/>
              </w:rPr>
              <w:t>)</w:t>
            </w:r>
          </w:p>
          <w:p w14:paraId="2A1BD029" w14:textId="77777777" w:rsidR="00256CCF" w:rsidRPr="00E4436E" w:rsidRDefault="00AF546B" w:rsidP="00E20BE9">
            <w:pPr>
              <w:kinsoku w:val="0"/>
              <w:overflowPunct w:val="0"/>
              <w:spacing w:line="260" w:lineRule="exact"/>
              <w:rPr>
                <w:rFonts w:eastAsia="標楷體"/>
                <w:sz w:val="20"/>
                <w:szCs w:val="20"/>
              </w:rPr>
            </w:pPr>
            <w:r w:rsidRPr="00AF546B">
              <w:rPr>
                <w:rFonts w:eastAsia="標楷體"/>
                <w:sz w:val="20"/>
                <w:szCs w:val="20"/>
              </w:rPr>
              <w:t>2.</w:t>
            </w:r>
            <w:r w:rsidRPr="00AF546B">
              <w:rPr>
                <w:rFonts w:eastAsia="標楷體" w:hAnsi="標楷體" w:hint="eastAsia"/>
                <w:sz w:val="20"/>
                <w:szCs w:val="20"/>
              </w:rPr>
              <w:t>將股東會或董事會決議紀錄乙份以附加檔案上傳。</w:t>
            </w:r>
            <w:r w:rsidRPr="00AF546B">
              <w:rPr>
                <w:rFonts w:eastAsia="標楷體"/>
                <w:sz w:val="20"/>
                <w:szCs w:val="20"/>
              </w:rPr>
              <w:t xml:space="preserve"> </w:t>
            </w:r>
          </w:p>
          <w:p w14:paraId="080D7749" w14:textId="77777777" w:rsidR="00256CCF" w:rsidRPr="00E4436E" w:rsidRDefault="00AF546B" w:rsidP="00F846AB">
            <w:pPr>
              <w:kinsoku w:val="0"/>
              <w:overflowPunct w:val="0"/>
              <w:spacing w:line="260" w:lineRule="exact"/>
              <w:ind w:left="228" w:hangingChars="114" w:hanging="228"/>
              <w:rPr>
                <w:rFonts w:eastAsia="標楷體"/>
                <w:bCs/>
                <w:sz w:val="20"/>
                <w:szCs w:val="20"/>
              </w:rPr>
            </w:pPr>
            <w:r w:rsidRPr="00AF546B">
              <w:rPr>
                <w:rFonts w:eastAsia="標楷體"/>
                <w:sz w:val="20"/>
                <w:szCs w:val="20"/>
              </w:rPr>
              <w:t>3.</w:t>
            </w:r>
            <w:r w:rsidRPr="00AF546B">
              <w:rPr>
                <w:rFonts w:eastAsia="標楷體" w:hAnsi="標楷體" w:hint="eastAsia"/>
                <w:sz w:val="20"/>
                <w:szCs w:val="20"/>
              </w:rPr>
              <w:t>日後公司資本變更登記完成後一日內，請輸入「公開資訊觀測站」</w:t>
            </w:r>
            <w:r w:rsidRPr="00AF546B">
              <w:rPr>
                <w:rFonts w:eastAsia="標楷體"/>
                <w:sz w:val="20"/>
                <w:szCs w:val="20"/>
              </w:rPr>
              <w:t>(sii.twse.com.tw) /</w:t>
            </w:r>
            <w:r w:rsidRPr="00AF546B">
              <w:rPr>
                <w:rFonts w:eastAsia="標楷體" w:hAnsi="標楷體" w:hint="eastAsia"/>
                <w:sz w:val="20"/>
                <w:szCs w:val="20"/>
              </w:rPr>
              <w:t>公司基本資料</w:t>
            </w:r>
            <w:r w:rsidR="00F846AB">
              <w:rPr>
                <w:rFonts w:eastAsia="標楷體" w:hAnsi="標楷體" w:hint="eastAsia"/>
                <w:sz w:val="20"/>
                <w:szCs w:val="20"/>
              </w:rPr>
              <w:t>申報</w:t>
            </w:r>
            <w:r w:rsidR="007D224B" w:rsidRPr="00AF546B">
              <w:rPr>
                <w:rFonts w:eastAsia="標楷體"/>
                <w:sz w:val="20"/>
                <w:szCs w:val="20"/>
              </w:rPr>
              <w:t>/</w:t>
            </w:r>
            <w:r w:rsidR="000F2E75" w:rsidRPr="000F2E75">
              <w:rPr>
                <w:rFonts w:ascii="標楷體" w:eastAsia="標楷體" w:hAnsi="標楷體" w:hint="eastAsia"/>
                <w:bCs/>
                <w:sz w:val="20"/>
              </w:rPr>
              <w:t>公司基本資料申報、</w:t>
            </w:r>
            <w:r w:rsidRPr="00AF546B">
              <w:rPr>
                <w:rFonts w:eastAsia="標楷體" w:hAnsi="標楷體" w:hint="eastAsia"/>
                <w:sz w:val="20"/>
                <w:szCs w:val="20"/>
              </w:rPr>
              <w:t>股本形成經過</w:t>
            </w:r>
            <w:r w:rsidRPr="00AF546B">
              <w:rPr>
                <w:rFonts w:eastAsia="標楷體"/>
                <w:sz w:val="20"/>
                <w:szCs w:val="20"/>
              </w:rPr>
              <w:t>)</w:t>
            </w:r>
            <w:r w:rsidRPr="00AF546B">
              <w:rPr>
                <w:rFonts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07A5DC74"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106F2B6"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0BCAD0A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2AC27B0"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017B66D7"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外國發行公司股權或存託憑證分散表。</w:t>
            </w:r>
          </w:p>
        </w:tc>
        <w:tc>
          <w:tcPr>
            <w:tcW w:w="2063" w:type="dxa"/>
            <w:tcBorders>
              <w:top w:val="single" w:sz="4" w:space="0" w:color="auto"/>
              <w:left w:val="single" w:sz="4" w:space="0" w:color="auto"/>
              <w:bottom w:val="single" w:sz="4" w:space="0" w:color="auto"/>
              <w:right w:val="single" w:sz="4" w:space="0" w:color="auto"/>
            </w:tcBorders>
          </w:tcPr>
          <w:p w14:paraId="7624ED71"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1.</w:t>
            </w:r>
            <w:r w:rsidRPr="00AF546B">
              <w:rPr>
                <w:rFonts w:ascii="Times New Roman" w:hAnsi="標楷體" w:hint="eastAsia"/>
                <w:bCs/>
                <w:color w:val="auto"/>
                <w:sz w:val="20"/>
              </w:rPr>
              <w:t>股東常會或臨時會後二十日內輸入。</w:t>
            </w:r>
          </w:p>
          <w:p w14:paraId="01B5EFC2"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bCs/>
                <w:color w:val="auto"/>
                <w:sz w:val="20"/>
              </w:rPr>
              <w:t>2.</w:t>
            </w:r>
            <w:r w:rsidRPr="00AF546B">
              <w:rPr>
                <w:rFonts w:ascii="Times New Roman" w:hAnsi="標楷體" w:hint="eastAsia"/>
                <w:bCs/>
                <w:color w:val="auto"/>
                <w:sz w:val="20"/>
              </w:rPr>
              <w:t>依所屬國或上市地國法令規定之公告申報期限</w:t>
            </w:r>
            <w:proofErr w:type="gramStart"/>
            <w:r w:rsidRPr="00AF546B">
              <w:rPr>
                <w:rFonts w:ascii="Times New Roman" w:hAnsi="標楷體" w:hint="eastAsia"/>
                <w:bCs/>
                <w:color w:val="auto"/>
                <w:sz w:val="20"/>
              </w:rPr>
              <w:t>較早者</w:t>
            </w:r>
            <w:proofErr w:type="gramEnd"/>
            <w:r w:rsidRPr="00AF546B">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3BBB8D1D" w14:textId="77777777" w:rsidR="00256CCF" w:rsidRPr="00E4436E" w:rsidRDefault="00AF546B" w:rsidP="00E20BE9">
            <w:pPr>
              <w:pStyle w:val="3"/>
              <w:spacing w:line="260" w:lineRule="exact"/>
              <w:ind w:left="200" w:hangingChars="100" w:hanging="200"/>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股權</w:t>
            </w:r>
            <w:r w:rsidRPr="00AF546B">
              <w:rPr>
                <w:rFonts w:ascii="Times New Roman" w:hAnsi="標楷體" w:hint="eastAsia"/>
                <w:bCs/>
                <w:color w:val="auto"/>
                <w:sz w:val="20"/>
              </w:rPr>
              <w:t>分散表申報作業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5216EC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0EA284B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56CCF" w:rsidRPr="00E4436E" w14:paraId="37FC1F3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EB26A08" w14:textId="77777777" w:rsidR="00256CCF" w:rsidRPr="00E4436E" w:rsidRDefault="00AF546B" w:rsidP="00E20BE9">
            <w:pPr>
              <w:kinsoku w:val="0"/>
              <w:overflowPunct w:val="0"/>
              <w:spacing w:line="260" w:lineRule="exact"/>
              <w:jc w:val="center"/>
              <w:rPr>
                <w:rFonts w:eastAsia="標楷體"/>
                <w:sz w:val="20"/>
                <w:szCs w:val="20"/>
              </w:rPr>
            </w:pPr>
            <w:r w:rsidRPr="00AF546B">
              <w:rPr>
                <w:rFonts w:eastAsia="標楷體"/>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1D9AA1EE" w14:textId="77777777" w:rsidR="00AF546B" w:rsidRPr="00AF546B" w:rsidRDefault="00AF546B" w:rsidP="00AF546B">
            <w:pPr>
              <w:pStyle w:val="3"/>
              <w:spacing w:line="260" w:lineRule="exact"/>
              <w:rPr>
                <w:rFonts w:ascii="Times New Roman"/>
                <w:bCs/>
                <w:color w:val="auto"/>
                <w:sz w:val="20"/>
              </w:rPr>
            </w:pPr>
            <w:r w:rsidRPr="00AF546B">
              <w:rPr>
                <w:rFonts w:ascii="Times New Roman" w:hAnsi="標楷體" w:hint="eastAsia"/>
                <w:bCs/>
                <w:color w:val="auto"/>
                <w:sz w:val="20"/>
              </w:rPr>
              <w:t>外國發行公司之股東會年報及會議相關資料。</w:t>
            </w:r>
          </w:p>
        </w:tc>
        <w:tc>
          <w:tcPr>
            <w:tcW w:w="2063" w:type="dxa"/>
            <w:tcBorders>
              <w:top w:val="single" w:sz="4" w:space="0" w:color="auto"/>
              <w:left w:val="single" w:sz="4" w:space="0" w:color="auto"/>
              <w:bottom w:val="single" w:sz="4" w:space="0" w:color="auto"/>
              <w:right w:val="single" w:sz="4" w:space="0" w:color="auto"/>
            </w:tcBorders>
          </w:tcPr>
          <w:p w14:paraId="5042E607" w14:textId="77777777" w:rsidR="00256CCF" w:rsidRPr="00E4436E" w:rsidRDefault="00AF546B"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依外國發行人所屬國或上市地國法令規定應公告及向其主管機關、證券交易所或證券市場申報之期限同時辦理揭露。</w:t>
            </w:r>
          </w:p>
        </w:tc>
        <w:tc>
          <w:tcPr>
            <w:tcW w:w="6480" w:type="dxa"/>
            <w:tcBorders>
              <w:top w:val="single" w:sz="4" w:space="0" w:color="auto"/>
              <w:left w:val="single" w:sz="4" w:space="0" w:color="auto"/>
              <w:bottom w:val="single" w:sz="4" w:space="0" w:color="auto"/>
              <w:right w:val="single" w:sz="4" w:space="0" w:color="auto"/>
            </w:tcBorders>
          </w:tcPr>
          <w:p w14:paraId="317F67B8"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由臺灣存託憑證之發行人或其存託機構將股東會年報、</w:t>
            </w:r>
            <w:r w:rsidRPr="00AF546B">
              <w:rPr>
                <w:rFonts w:ascii="Times New Roman" w:hAnsi="標楷體"/>
                <w:color w:val="auto"/>
                <w:sz w:val="20"/>
              </w:rPr>
              <w:t>開會通知書</w:t>
            </w:r>
            <w:r w:rsidRPr="00AF546B">
              <w:rPr>
                <w:rFonts w:ascii="Times New Roman" w:hAnsi="標楷體" w:hint="eastAsia"/>
                <w:color w:val="auto"/>
                <w:sz w:val="20"/>
              </w:rPr>
              <w:t>、</w:t>
            </w:r>
            <w:r w:rsidR="0075084F">
              <w:rPr>
                <w:rFonts w:ascii="Times New Roman" w:hint="eastAsia"/>
                <w:color w:val="auto"/>
                <w:sz w:val="20"/>
              </w:rPr>
              <w:t>議事手冊及會議補充資料</w:t>
            </w:r>
            <w:r w:rsidRPr="00AF546B">
              <w:rPr>
                <w:rFonts w:ascii="Times New Roman" w:hAnsi="標楷體"/>
                <w:color w:val="auto"/>
                <w:sz w:val="20"/>
              </w:rPr>
              <w:t>等</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Ansi="標楷體" w:hint="eastAsia"/>
                <w:color w:val="auto"/>
                <w:sz w:val="20"/>
              </w:rPr>
              <w:t>非格式化檔案電子資料申報</w:t>
            </w:r>
            <w:r w:rsidRPr="00AF546B">
              <w:rPr>
                <w:rFonts w:ascii="Times New Roman"/>
                <w:color w:val="auto"/>
                <w:sz w:val="20"/>
              </w:rPr>
              <w:t>/</w:t>
            </w:r>
            <w:r w:rsidRPr="00AF546B">
              <w:rPr>
                <w:rFonts w:ascii="Times New Roman" w:hAnsi="標楷體" w:hint="eastAsia"/>
                <w:color w:val="auto"/>
                <w:sz w:val="20"/>
              </w:rPr>
              <w:t>股東會相關資料申報</w:t>
            </w:r>
            <w:r w:rsidRPr="00AF546B">
              <w:rPr>
                <w:rFonts w:ascii="Times New Roman"/>
                <w:color w:val="auto"/>
                <w:sz w:val="20"/>
              </w:rPr>
              <w:t>)</w:t>
            </w:r>
            <w:r w:rsidRPr="00AF546B">
              <w:rPr>
                <w:rFonts w:ascii="Times New Roman" w:hAnsi="標楷體" w:hint="eastAsia"/>
                <w:color w:val="auto"/>
                <w:sz w:val="20"/>
              </w:rPr>
              <w:t>。</w:t>
            </w:r>
            <w:r w:rsidR="00DE55CF">
              <w:rPr>
                <w:rFonts w:ascii="Times New Roman" w:hAnsi="標楷體" w:hint="eastAsia"/>
                <w:color w:val="auto"/>
                <w:sz w:val="20"/>
              </w:rPr>
              <w:t>股東會年報抄送本公司（一份）。</w:t>
            </w:r>
          </w:p>
        </w:tc>
        <w:tc>
          <w:tcPr>
            <w:tcW w:w="3600" w:type="dxa"/>
            <w:tcBorders>
              <w:top w:val="single" w:sz="4" w:space="0" w:color="auto"/>
              <w:left w:val="single" w:sz="4" w:space="0" w:color="auto"/>
              <w:bottom w:val="single" w:sz="4" w:space="0" w:color="auto"/>
              <w:right w:val="single" w:sz="4" w:space="0" w:color="auto"/>
            </w:tcBorders>
          </w:tcPr>
          <w:p w14:paraId="7FBADB20" w14:textId="77777777" w:rsidR="00256CCF"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3E75604C" w14:textId="77777777" w:rsidR="00256CCF"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tc>
      </w:tr>
      <w:tr w:rsidR="002423BC" w:rsidRPr="00E4436E" w14:paraId="76105C2E"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479358"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7AEC808A" w14:textId="77777777" w:rsidR="00AF546B" w:rsidRDefault="002423BC" w:rsidP="00AF546B">
            <w:pPr>
              <w:pStyle w:val="3"/>
              <w:spacing w:line="260" w:lineRule="exact"/>
              <w:rPr>
                <w:rFonts w:ascii="Times New Roman" w:hAnsi="標楷體"/>
                <w:bCs/>
                <w:color w:val="auto"/>
                <w:sz w:val="20"/>
              </w:rPr>
            </w:pPr>
            <w:r w:rsidRPr="00E4436E">
              <w:rPr>
                <w:rFonts w:ascii="Times New Roman" w:hint="eastAsia"/>
                <w:color w:val="auto"/>
                <w:sz w:val="20"/>
              </w:rPr>
              <w:t>僑外資</w:t>
            </w:r>
            <w:r w:rsidR="00AF546B" w:rsidRPr="00AF546B">
              <w:rPr>
                <w:rFonts w:ascii="Times New Roman" w:hAnsi="標楷體" w:hint="eastAsia"/>
                <w:bCs/>
                <w:color w:val="auto"/>
                <w:sz w:val="20"/>
              </w:rPr>
              <w:t>持股</w:t>
            </w:r>
            <w:r w:rsidRPr="00E4436E">
              <w:rPr>
                <w:rFonts w:ascii="Times New Roman" w:hint="eastAsia"/>
                <w:color w:val="auto"/>
                <w:sz w:val="20"/>
              </w:rPr>
              <w:t>情形</w:t>
            </w:r>
            <w:r w:rsidR="00D06B29">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vAlign w:val="center"/>
          </w:tcPr>
          <w:p w14:paraId="5E0C2BB6" w14:textId="77777777" w:rsidR="002423BC" w:rsidRPr="00E4436E" w:rsidRDefault="002423BC" w:rsidP="00E20BE9">
            <w:pPr>
              <w:pStyle w:val="3"/>
              <w:spacing w:line="260" w:lineRule="exact"/>
              <w:jc w:val="left"/>
              <w:rPr>
                <w:rFonts w:ascii="Times New Roman" w:hAnsi="標楷體"/>
                <w:bCs/>
                <w:color w:val="auto"/>
                <w:sz w:val="20"/>
              </w:rPr>
            </w:pPr>
            <w:r w:rsidRPr="00E4436E">
              <w:rPr>
                <w:rFonts w:ascii="Times New Roman" w:hint="eastAsia"/>
                <w:color w:val="auto"/>
                <w:sz w:val="20"/>
              </w:rPr>
              <w:t>1.</w:t>
            </w:r>
            <w:r w:rsidRPr="00E4436E">
              <w:rPr>
                <w:rFonts w:ascii="Times New Roman"/>
                <w:color w:val="auto"/>
                <w:sz w:val="20"/>
              </w:rPr>
              <w:t>增資配股</w:t>
            </w:r>
            <w:r w:rsidRPr="00E4436E">
              <w:rPr>
                <w:rFonts w:ascii="Times New Roman" w:hint="eastAsia"/>
                <w:color w:val="auto"/>
                <w:sz w:val="20"/>
              </w:rPr>
              <w:t xml:space="preserve"> 2.</w:t>
            </w:r>
            <w:r w:rsidRPr="00E4436E">
              <w:rPr>
                <w:rFonts w:ascii="Times New Roman"/>
                <w:color w:val="auto"/>
                <w:sz w:val="20"/>
              </w:rPr>
              <w:t>額度內再發行</w:t>
            </w:r>
            <w:r w:rsidRPr="00E4436E">
              <w:rPr>
                <w:rFonts w:ascii="Times New Roman" w:hint="eastAsia"/>
                <w:color w:val="auto"/>
                <w:sz w:val="20"/>
              </w:rPr>
              <w:t xml:space="preserve"> 3.</w:t>
            </w:r>
            <w:r w:rsidRPr="00E4436E">
              <w:rPr>
                <w:rFonts w:ascii="Times New Roman"/>
                <w:color w:val="auto"/>
                <w:sz w:val="20"/>
              </w:rPr>
              <w:t>減資</w:t>
            </w:r>
            <w:r w:rsidRPr="00E4436E">
              <w:rPr>
                <w:rFonts w:ascii="Times New Roman" w:hint="eastAsia"/>
                <w:color w:val="auto"/>
                <w:sz w:val="20"/>
              </w:rPr>
              <w:t xml:space="preserve"> 4.</w:t>
            </w:r>
            <w:r w:rsidRPr="00E4436E">
              <w:rPr>
                <w:rFonts w:ascii="Times New Roman"/>
                <w:color w:val="auto"/>
                <w:sz w:val="20"/>
              </w:rPr>
              <w:t>合併</w:t>
            </w:r>
            <w:r w:rsidRPr="00E4436E">
              <w:rPr>
                <w:rFonts w:ascii="Times New Roman" w:hint="eastAsia"/>
                <w:color w:val="auto"/>
                <w:sz w:val="20"/>
              </w:rPr>
              <w:t>5.</w:t>
            </w:r>
            <w:r w:rsidRPr="00E4436E">
              <w:rPr>
                <w:rFonts w:ascii="Times New Roman"/>
                <w:color w:val="auto"/>
                <w:sz w:val="20"/>
              </w:rPr>
              <w:t>公司紅利配股</w:t>
            </w:r>
            <w:r w:rsidRPr="00E4436E">
              <w:rPr>
                <w:rFonts w:ascii="Times New Roman" w:hint="eastAsia"/>
                <w:color w:val="auto"/>
                <w:sz w:val="20"/>
              </w:rPr>
              <w:t xml:space="preserve"> 6.</w:t>
            </w:r>
            <w:r w:rsidRPr="00E4436E">
              <w:rPr>
                <w:rFonts w:ascii="Times New Roman"/>
                <w:color w:val="auto"/>
                <w:sz w:val="20"/>
              </w:rPr>
              <w:t>初次上市</w:t>
            </w:r>
            <w:r w:rsidRPr="00E4436E">
              <w:rPr>
                <w:rFonts w:ascii="Times New Roman" w:hint="eastAsia"/>
                <w:color w:val="auto"/>
                <w:sz w:val="20"/>
              </w:rPr>
              <w:t xml:space="preserve"> 7.</w:t>
            </w:r>
            <w:r w:rsidRPr="00E4436E">
              <w:rPr>
                <w:rFonts w:ascii="Times New Roman"/>
                <w:color w:val="auto"/>
                <w:sz w:val="20"/>
              </w:rPr>
              <w:t>召開股東常會時輸入</w:t>
            </w:r>
            <w:r w:rsidR="00D06B29">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13F5CF72" w14:textId="77777777" w:rsidR="00AF546B" w:rsidRDefault="00AF546B"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僑外投資持股情形申報作業</w:t>
            </w:r>
            <w:r w:rsidRPr="00AF546B">
              <w:rPr>
                <w:rFonts w:ascii="Times New Roman"/>
                <w:color w:val="auto"/>
                <w:sz w:val="20"/>
              </w:rPr>
              <w:t>)</w:t>
            </w:r>
            <w:r w:rsidR="00D06B29">
              <w:rPr>
                <w:rFonts w:ascii="Times New Roman" w:hint="eastAsia"/>
                <w:color w:val="auto"/>
                <w:sz w:val="20"/>
              </w:rPr>
              <w:t xml:space="preserve"> </w:t>
            </w:r>
            <w:r w:rsidR="00D06B29">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823F239" w14:textId="77777777" w:rsidR="002423BC" w:rsidRPr="00E4436E" w:rsidRDefault="00F02B5C" w:rsidP="00E20BE9">
            <w:pPr>
              <w:spacing w:line="260" w:lineRule="exact"/>
              <w:rPr>
                <w:rFonts w:eastAsia="標楷體"/>
                <w:sz w:val="20"/>
                <w:szCs w:val="20"/>
              </w:rPr>
            </w:pPr>
            <w:r w:rsidRPr="005F7EE3">
              <w:rPr>
                <w:rFonts w:eastAsia="標楷體" w:hAnsi="標楷體" w:hint="eastAsia"/>
                <w:sz w:val="20"/>
                <w:szCs w:val="20"/>
              </w:rPr>
              <w:t>本公司</w:t>
            </w:r>
            <w:r>
              <w:rPr>
                <w:rFonts w:eastAsia="標楷體" w:hAnsi="標楷體" w:hint="eastAsia"/>
                <w:sz w:val="20"/>
                <w:szCs w:val="20"/>
              </w:rPr>
              <w:t>「</w:t>
            </w:r>
            <w:r w:rsidRPr="00E4436E">
              <w:rPr>
                <w:rFonts w:eastAsia="標楷體" w:hint="eastAsia"/>
                <w:bCs/>
                <w:sz w:val="20"/>
              </w:rPr>
              <w:t>對有價證券上市公司及境外指數股票型基金上市之境外基金機構資訊申報作業辦法</w:t>
            </w:r>
            <w:r>
              <w:rPr>
                <w:rFonts w:eastAsia="標楷體" w:hint="eastAsia"/>
                <w:bCs/>
                <w:sz w:val="20"/>
              </w:rPr>
              <w:t>」</w:t>
            </w:r>
            <w:r w:rsidR="002423BC" w:rsidRPr="00E4436E">
              <w:rPr>
                <w:rFonts w:eastAsia="標楷體" w:hAnsi="標楷體" w:hint="eastAsia"/>
                <w:sz w:val="20"/>
                <w:szCs w:val="20"/>
              </w:rPr>
              <w:t>第</w:t>
            </w:r>
            <w:r w:rsidR="002423BC" w:rsidRPr="00E4436E">
              <w:rPr>
                <w:rFonts w:eastAsia="標楷體" w:hint="eastAsia"/>
                <w:sz w:val="20"/>
                <w:szCs w:val="20"/>
              </w:rPr>
              <w:t>3</w:t>
            </w:r>
            <w:r w:rsidR="002423BC" w:rsidRPr="00E4436E">
              <w:rPr>
                <w:rFonts w:eastAsia="標楷體" w:hAnsi="標楷體" w:hint="eastAsia"/>
                <w:sz w:val="20"/>
                <w:szCs w:val="20"/>
              </w:rPr>
              <w:t>條第</w:t>
            </w:r>
            <w:r w:rsidR="002423BC" w:rsidRPr="00E4436E">
              <w:rPr>
                <w:rFonts w:eastAsia="標楷體" w:hint="eastAsia"/>
                <w:sz w:val="20"/>
                <w:szCs w:val="20"/>
              </w:rPr>
              <w:t>8</w:t>
            </w:r>
            <w:r w:rsidR="002423BC" w:rsidRPr="00E4436E">
              <w:rPr>
                <w:rFonts w:eastAsia="標楷體" w:hAnsi="標楷體" w:hint="eastAsia"/>
                <w:sz w:val="20"/>
                <w:szCs w:val="20"/>
              </w:rPr>
              <w:t>項第</w:t>
            </w:r>
            <w:r w:rsidR="002423BC" w:rsidRPr="00E4436E">
              <w:rPr>
                <w:rFonts w:eastAsia="標楷體" w:hint="eastAsia"/>
                <w:sz w:val="20"/>
                <w:szCs w:val="20"/>
              </w:rPr>
              <w:t>8</w:t>
            </w:r>
            <w:r w:rsidR="002423BC" w:rsidRPr="00E4436E">
              <w:rPr>
                <w:rFonts w:eastAsia="標楷體" w:hAnsi="標楷體" w:hint="eastAsia"/>
                <w:sz w:val="20"/>
                <w:szCs w:val="20"/>
              </w:rPr>
              <w:t>款</w:t>
            </w:r>
            <w:r w:rsidR="00D06B29">
              <w:rPr>
                <w:rFonts w:hint="eastAsia"/>
                <w:sz w:val="20"/>
              </w:rPr>
              <w:t>。</w:t>
            </w:r>
          </w:p>
        </w:tc>
      </w:tr>
      <w:tr w:rsidR="002423BC" w:rsidRPr="00E4436E" w14:paraId="68D18D60"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CAD4AFE" w14:textId="77777777" w:rsidR="002423BC" w:rsidRPr="00E4436E" w:rsidRDefault="002423BC" w:rsidP="00E20BE9">
            <w:pPr>
              <w:kinsoku w:val="0"/>
              <w:overflowPunct w:val="0"/>
              <w:spacing w:line="260" w:lineRule="exact"/>
              <w:jc w:val="center"/>
              <w:rPr>
                <w:rFonts w:eastAsia="標楷體"/>
                <w:sz w:val="20"/>
                <w:szCs w:val="20"/>
              </w:rPr>
            </w:pPr>
            <w:r>
              <w:rPr>
                <w:rFonts w:eastAsia="標楷體" w:hint="eastAsia"/>
                <w:sz w:val="20"/>
                <w:szCs w:val="20"/>
              </w:rPr>
              <w:lastRenderedPageBreak/>
              <w:t>9</w:t>
            </w:r>
          </w:p>
        </w:tc>
        <w:tc>
          <w:tcPr>
            <w:tcW w:w="2377" w:type="dxa"/>
            <w:tcBorders>
              <w:top w:val="single" w:sz="4" w:space="0" w:color="auto"/>
              <w:left w:val="single" w:sz="4" w:space="0" w:color="auto"/>
              <w:bottom w:val="single" w:sz="4" w:space="0" w:color="auto"/>
              <w:right w:val="single" w:sz="4" w:space="0" w:color="auto"/>
            </w:tcBorders>
          </w:tcPr>
          <w:p w14:paraId="4F22DCE5" w14:textId="77777777" w:rsidR="00AF546B" w:rsidRDefault="00AF546B" w:rsidP="00AF546B">
            <w:pPr>
              <w:pStyle w:val="3"/>
              <w:spacing w:line="260" w:lineRule="exact"/>
              <w:rPr>
                <w:rFonts w:ascii="Times New Roman"/>
                <w:color w:val="auto"/>
                <w:sz w:val="20"/>
              </w:rPr>
            </w:pPr>
            <w:r w:rsidRPr="00AF546B">
              <w:rPr>
                <w:rFonts w:ascii="Times New Roman" w:hint="eastAsia"/>
                <w:color w:val="auto"/>
                <w:sz w:val="20"/>
              </w:rPr>
              <w:t>重大訊息輸入公開資訊觀測站資訊系統</w:t>
            </w:r>
            <w:r w:rsidR="00DB0477">
              <w:rPr>
                <w:rFonts w:ascii="Times New Roman" w:hint="eastAsia"/>
                <w:color w:val="auto"/>
                <w:sz w:val="20"/>
              </w:rPr>
              <w:t>：</w:t>
            </w:r>
          </w:p>
          <w:p w14:paraId="07812951" w14:textId="77777777" w:rsidR="0066070D" w:rsidRDefault="0066070D" w:rsidP="00AF546B">
            <w:pPr>
              <w:pStyle w:val="3"/>
              <w:spacing w:line="260" w:lineRule="exact"/>
              <w:rPr>
                <w:rFonts w:ascii="Times New Roman"/>
                <w:color w:val="auto"/>
                <w:sz w:val="20"/>
              </w:rPr>
            </w:pPr>
          </w:p>
          <w:p w14:paraId="011AC007" w14:textId="77777777" w:rsidR="0066070D" w:rsidRDefault="0066070D" w:rsidP="00AF546B">
            <w:pPr>
              <w:pStyle w:val="3"/>
              <w:spacing w:line="260" w:lineRule="exact"/>
              <w:rPr>
                <w:rFonts w:ascii="Times New Roman"/>
                <w:color w:val="auto"/>
                <w:sz w:val="20"/>
              </w:rPr>
            </w:pPr>
          </w:p>
          <w:p w14:paraId="7A457779" w14:textId="77777777" w:rsidR="0066070D" w:rsidRPr="002430CD" w:rsidRDefault="0066070D" w:rsidP="0066070D">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應自行申報</w:t>
            </w:r>
            <w:r>
              <w:rPr>
                <w:rFonts w:eastAsia="標楷體" w:hint="eastAsia"/>
                <w:sz w:val="20"/>
              </w:rPr>
              <w:t>：</w:t>
            </w:r>
          </w:p>
          <w:p w14:paraId="5605603B" w14:textId="77777777" w:rsidR="0066070D" w:rsidRPr="002430CD" w:rsidRDefault="0066070D" w:rsidP="0066070D">
            <w:pPr>
              <w:kinsoku w:val="0"/>
              <w:overflowPunct w:val="0"/>
              <w:spacing w:line="260" w:lineRule="exact"/>
              <w:jc w:val="both"/>
              <w:rPr>
                <w:rFonts w:eastAsia="標楷體"/>
                <w:sz w:val="20"/>
              </w:rPr>
            </w:pPr>
            <w:r>
              <w:rPr>
                <w:rFonts w:eastAsia="標楷體" w:hint="eastAsia"/>
                <w:sz w:val="20"/>
              </w:rPr>
              <w:t>(1)</w:t>
            </w:r>
            <w:r w:rsidRPr="002430CD">
              <w:rPr>
                <w:rFonts w:eastAsia="標楷體" w:hint="eastAsia"/>
                <w:sz w:val="20"/>
              </w:rPr>
              <w:t>本公司對有價證券上市公司重大訊息之查證暨公開處理程序</w:t>
            </w:r>
            <w:r w:rsidRPr="00406C17">
              <w:rPr>
                <w:rFonts w:eastAsia="標楷體" w:hint="eastAsia"/>
                <w:sz w:val="20"/>
              </w:rPr>
              <w:t>第</w:t>
            </w:r>
            <w:r w:rsidR="00C0471F">
              <w:rPr>
                <w:rFonts w:eastAsia="標楷體" w:hint="eastAsia"/>
                <w:sz w:val="20"/>
              </w:rPr>
              <w:t>5</w:t>
            </w:r>
            <w:r>
              <w:rPr>
                <w:rFonts w:eastAsia="標楷體" w:hint="eastAsia"/>
                <w:sz w:val="20"/>
              </w:rPr>
              <w:t>條</w:t>
            </w:r>
            <w:r w:rsidRPr="00406C17">
              <w:rPr>
                <w:rFonts w:eastAsia="標楷體" w:hint="eastAsia"/>
                <w:sz w:val="20"/>
              </w:rPr>
              <w:t>第</w:t>
            </w:r>
            <w:r w:rsidRPr="00406C17">
              <w:rPr>
                <w:rFonts w:eastAsia="標楷體" w:hint="eastAsia"/>
                <w:sz w:val="20"/>
              </w:rPr>
              <w:t>1</w:t>
            </w:r>
            <w:r w:rsidRPr="00406C17">
              <w:rPr>
                <w:rFonts w:eastAsia="標楷體" w:hint="eastAsia"/>
                <w:sz w:val="20"/>
              </w:rPr>
              <w:t>項</w:t>
            </w:r>
            <w:r>
              <w:rPr>
                <w:rFonts w:eastAsia="標楷體" w:hint="eastAsia"/>
                <w:sz w:val="20"/>
              </w:rPr>
              <w:t>各</w:t>
            </w:r>
            <w:r w:rsidRPr="00406C17">
              <w:rPr>
                <w:rFonts w:eastAsia="標楷體" w:hAnsi="標楷體"/>
                <w:sz w:val="20"/>
                <w:szCs w:val="20"/>
              </w:rPr>
              <w:t>款</w:t>
            </w:r>
            <w:r>
              <w:rPr>
                <w:rFonts w:eastAsia="標楷體" w:hAnsi="標楷體" w:hint="eastAsia"/>
                <w:sz w:val="20"/>
                <w:szCs w:val="20"/>
              </w:rPr>
              <w:t>（第</w:t>
            </w:r>
            <w:r>
              <w:rPr>
                <w:rFonts w:eastAsia="標楷體" w:hAnsi="標楷體" w:hint="eastAsia"/>
                <w:sz w:val="20"/>
                <w:szCs w:val="20"/>
              </w:rPr>
              <w:t>18</w:t>
            </w:r>
            <w:r>
              <w:rPr>
                <w:rFonts w:eastAsia="標楷體" w:hAnsi="標楷體" w:hint="eastAsia"/>
                <w:sz w:val="20"/>
                <w:szCs w:val="20"/>
              </w:rPr>
              <w:t>款除外）。</w:t>
            </w:r>
          </w:p>
          <w:p w14:paraId="2749A5CE" w14:textId="77777777" w:rsidR="0066070D" w:rsidRDefault="0066070D" w:rsidP="0066070D">
            <w:pPr>
              <w:kinsoku w:val="0"/>
              <w:overflowPunct w:val="0"/>
              <w:spacing w:line="260" w:lineRule="exact"/>
              <w:jc w:val="both"/>
              <w:rPr>
                <w:rFonts w:eastAsia="標楷體"/>
                <w:sz w:val="20"/>
              </w:rPr>
            </w:pPr>
          </w:p>
          <w:p w14:paraId="4F6A98AA" w14:textId="77777777" w:rsidR="0066070D" w:rsidRDefault="0066070D" w:rsidP="0066070D">
            <w:pPr>
              <w:kinsoku w:val="0"/>
              <w:overflowPunct w:val="0"/>
              <w:spacing w:line="260" w:lineRule="exact"/>
              <w:jc w:val="both"/>
              <w:rPr>
                <w:rFonts w:eastAsia="標楷體"/>
                <w:sz w:val="20"/>
              </w:rPr>
            </w:pPr>
          </w:p>
          <w:p w14:paraId="476FA0E0" w14:textId="77777777" w:rsidR="0066070D" w:rsidRDefault="0066070D" w:rsidP="0066070D">
            <w:pPr>
              <w:kinsoku w:val="0"/>
              <w:overflowPunct w:val="0"/>
              <w:spacing w:line="260" w:lineRule="exact"/>
              <w:jc w:val="both"/>
              <w:rPr>
                <w:rFonts w:eastAsia="標楷體"/>
                <w:sz w:val="20"/>
              </w:rPr>
            </w:pPr>
          </w:p>
          <w:p w14:paraId="207B9987" w14:textId="77777777" w:rsidR="00225804" w:rsidRDefault="00225804" w:rsidP="0066070D">
            <w:pPr>
              <w:kinsoku w:val="0"/>
              <w:overflowPunct w:val="0"/>
              <w:spacing w:line="260" w:lineRule="exact"/>
              <w:jc w:val="both"/>
              <w:rPr>
                <w:rFonts w:eastAsia="標楷體"/>
                <w:sz w:val="20"/>
              </w:rPr>
            </w:pPr>
          </w:p>
          <w:p w14:paraId="40BD95F4" w14:textId="77777777" w:rsidR="007B5C17" w:rsidRPr="007B310A" w:rsidRDefault="007B5C17" w:rsidP="0066070D">
            <w:pPr>
              <w:kinsoku w:val="0"/>
              <w:overflowPunct w:val="0"/>
              <w:spacing w:line="260" w:lineRule="exact"/>
              <w:jc w:val="both"/>
              <w:rPr>
                <w:rFonts w:eastAsia="標楷體"/>
                <w:sz w:val="20"/>
              </w:rPr>
            </w:pPr>
          </w:p>
          <w:p w14:paraId="442E772D" w14:textId="77777777" w:rsidR="0066070D" w:rsidRPr="0066070D" w:rsidRDefault="0066070D" w:rsidP="0066070D">
            <w:pPr>
              <w:kinsoku w:val="0"/>
              <w:overflowPunct w:val="0"/>
              <w:spacing w:line="260" w:lineRule="exact"/>
              <w:jc w:val="both"/>
              <w:rPr>
                <w:rFonts w:eastAsia="標楷體"/>
                <w:sz w:val="20"/>
              </w:rPr>
            </w:pPr>
            <w:r>
              <w:rPr>
                <w:rFonts w:eastAsia="標楷體" w:hint="eastAsia"/>
                <w:sz w:val="20"/>
              </w:rPr>
              <w:t>(2)</w:t>
            </w:r>
            <w:r>
              <w:rPr>
                <w:rFonts w:eastAsia="標楷體" w:hint="eastAsia"/>
                <w:sz w:val="20"/>
              </w:rPr>
              <w:t>第</w:t>
            </w:r>
            <w:r w:rsidR="002214B9">
              <w:rPr>
                <w:rFonts w:eastAsia="標楷體" w:hint="eastAsia"/>
                <w:sz w:val="20"/>
              </w:rPr>
              <w:t>5</w:t>
            </w:r>
            <w:r>
              <w:rPr>
                <w:rFonts w:eastAsia="標楷體" w:hint="eastAsia"/>
                <w:sz w:val="20"/>
              </w:rPr>
              <w:t>條第</w:t>
            </w:r>
            <w:r>
              <w:rPr>
                <w:rFonts w:eastAsia="標楷體" w:hint="eastAsia"/>
                <w:sz w:val="20"/>
              </w:rPr>
              <w:t>1</w:t>
            </w:r>
            <w:r>
              <w:rPr>
                <w:rFonts w:eastAsia="標楷體" w:hint="eastAsia"/>
                <w:sz w:val="20"/>
              </w:rPr>
              <w:t>項第</w:t>
            </w:r>
            <w:r>
              <w:rPr>
                <w:rFonts w:eastAsia="標楷體" w:hint="eastAsia"/>
                <w:sz w:val="20"/>
              </w:rPr>
              <w:t>18</w:t>
            </w:r>
            <w:r>
              <w:rPr>
                <w:rFonts w:eastAsia="標楷體" w:hint="eastAsia"/>
                <w:sz w:val="20"/>
              </w:rPr>
              <w:t>款：</w:t>
            </w:r>
            <w:r w:rsidRPr="0066070D">
              <w:rPr>
                <w:rFonts w:eastAsia="標楷體"/>
                <w:sz w:val="20"/>
              </w:rPr>
              <w:t>國內、外大眾傳播媒體報導或投資人提供訊息有足以影響該臺灣存託憑證行情者。</w:t>
            </w:r>
          </w:p>
          <w:p w14:paraId="459EC267" w14:textId="77777777" w:rsidR="0066070D" w:rsidRDefault="0066070D" w:rsidP="0066070D">
            <w:pPr>
              <w:kinsoku w:val="0"/>
              <w:overflowPunct w:val="0"/>
              <w:spacing w:line="260" w:lineRule="exact"/>
              <w:jc w:val="both"/>
              <w:rPr>
                <w:rFonts w:eastAsia="標楷體"/>
                <w:sz w:val="20"/>
              </w:rPr>
            </w:pPr>
          </w:p>
          <w:p w14:paraId="7694C713" w14:textId="77777777" w:rsidR="0066070D" w:rsidRDefault="0066070D" w:rsidP="0066070D">
            <w:pPr>
              <w:kinsoku w:val="0"/>
              <w:overflowPunct w:val="0"/>
              <w:spacing w:line="260" w:lineRule="exact"/>
              <w:jc w:val="both"/>
              <w:rPr>
                <w:rFonts w:eastAsia="標楷體"/>
                <w:sz w:val="20"/>
              </w:rPr>
            </w:pPr>
          </w:p>
          <w:p w14:paraId="44A6260E" w14:textId="77777777" w:rsidR="0066070D" w:rsidRDefault="0066070D" w:rsidP="0066070D">
            <w:pPr>
              <w:kinsoku w:val="0"/>
              <w:overflowPunct w:val="0"/>
              <w:spacing w:line="260" w:lineRule="exact"/>
              <w:jc w:val="both"/>
              <w:rPr>
                <w:rFonts w:eastAsia="標楷體"/>
                <w:sz w:val="20"/>
              </w:rPr>
            </w:pPr>
          </w:p>
          <w:p w14:paraId="350EAE32" w14:textId="77777777" w:rsidR="0066070D" w:rsidRDefault="0066070D" w:rsidP="0066070D">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w:t>
            </w:r>
            <w:r>
              <w:rPr>
                <w:rFonts w:eastAsia="標楷體" w:hint="eastAsia"/>
                <w:sz w:val="20"/>
              </w:rPr>
              <w:t>以傳真、</w:t>
            </w:r>
            <w:r w:rsidRPr="002430CD">
              <w:rPr>
                <w:rFonts w:eastAsia="標楷體" w:hint="eastAsia"/>
                <w:sz w:val="20"/>
              </w:rPr>
              <w:t>電話</w:t>
            </w:r>
            <w:r>
              <w:rPr>
                <w:rFonts w:eastAsia="標楷體" w:hint="eastAsia"/>
                <w:sz w:val="20"/>
              </w:rPr>
              <w:t>或電子郵件</w:t>
            </w:r>
            <w:r w:rsidRPr="002430CD">
              <w:rPr>
                <w:rFonts w:eastAsia="標楷體" w:hint="eastAsia"/>
                <w:sz w:val="20"/>
              </w:rPr>
              <w:t>詢問時</w:t>
            </w:r>
            <w:r>
              <w:rPr>
                <w:rFonts w:eastAsia="標楷體" w:hint="eastAsia"/>
                <w:sz w:val="20"/>
              </w:rPr>
              <w:t>：</w:t>
            </w:r>
          </w:p>
          <w:p w14:paraId="0F3D761B" w14:textId="77777777" w:rsidR="0066070D" w:rsidRDefault="0066070D" w:rsidP="0066070D">
            <w:pPr>
              <w:kinsoku w:val="0"/>
              <w:overflowPunct w:val="0"/>
              <w:spacing w:line="260" w:lineRule="exact"/>
              <w:jc w:val="both"/>
              <w:rPr>
                <w:rFonts w:eastAsia="標楷體"/>
                <w:sz w:val="20"/>
              </w:rPr>
            </w:pPr>
            <w:r>
              <w:rPr>
                <w:rFonts w:eastAsia="標楷體" w:hint="eastAsia"/>
                <w:sz w:val="20"/>
              </w:rPr>
              <w:t>(1)</w:t>
            </w:r>
            <w:r w:rsidRPr="00EB76A0">
              <w:rPr>
                <w:rFonts w:eastAsia="標楷體" w:hint="eastAsia"/>
                <w:sz w:val="20"/>
              </w:rPr>
              <w:t>營業日</w:t>
            </w:r>
            <w:r w:rsidR="0074028F">
              <w:rPr>
                <w:rFonts w:eastAsia="標楷體" w:hint="eastAsia"/>
                <w:sz w:val="20"/>
              </w:rPr>
              <w:t>下</w:t>
            </w:r>
            <w:r w:rsidRPr="00EB76A0">
              <w:rPr>
                <w:rFonts w:eastAsia="標楷體" w:hint="eastAsia"/>
                <w:sz w:val="20"/>
              </w:rPr>
              <w:t>午</w:t>
            </w:r>
            <w:r w:rsidR="0074028F">
              <w:rPr>
                <w:rFonts w:eastAsia="標楷體" w:hint="eastAsia"/>
                <w:sz w:val="20"/>
              </w:rPr>
              <w:t>五</w:t>
            </w:r>
            <w:r w:rsidRPr="00EB76A0">
              <w:rPr>
                <w:rFonts w:eastAsia="標楷體" w:hint="eastAsia"/>
                <w:sz w:val="20"/>
              </w:rPr>
              <w:t>時前接獲本公司詢問者</w:t>
            </w:r>
            <w:r>
              <w:rPr>
                <w:rFonts w:eastAsia="標楷體" w:hint="eastAsia"/>
                <w:sz w:val="20"/>
              </w:rPr>
              <w:t>。</w:t>
            </w:r>
          </w:p>
          <w:p w14:paraId="43E8974A" w14:textId="77777777" w:rsidR="0066070D" w:rsidRDefault="0066070D" w:rsidP="0066070D">
            <w:pPr>
              <w:kinsoku w:val="0"/>
              <w:overflowPunct w:val="0"/>
              <w:spacing w:line="260" w:lineRule="exact"/>
              <w:jc w:val="both"/>
              <w:rPr>
                <w:rFonts w:eastAsia="標楷體"/>
                <w:sz w:val="20"/>
              </w:rPr>
            </w:pPr>
          </w:p>
          <w:p w14:paraId="4D00D589" w14:textId="77777777" w:rsidR="0074028F" w:rsidRDefault="0074028F" w:rsidP="0066070D">
            <w:pPr>
              <w:kinsoku w:val="0"/>
              <w:overflowPunct w:val="0"/>
              <w:spacing w:line="260" w:lineRule="exact"/>
              <w:jc w:val="both"/>
              <w:rPr>
                <w:rFonts w:eastAsia="標楷體"/>
                <w:sz w:val="20"/>
              </w:rPr>
            </w:pPr>
          </w:p>
          <w:p w14:paraId="340CD8F0" w14:textId="77777777" w:rsidR="0066070D" w:rsidRDefault="0066070D" w:rsidP="0066070D">
            <w:pPr>
              <w:kinsoku w:val="0"/>
              <w:overflowPunct w:val="0"/>
              <w:spacing w:line="260" w:lineRule="exact"/>
              <w:jc w:val="both"/>
              <w:rPr>
                <w:rFonts w:eastAsia="標楷體"/>
                <w:sz w:val="20"/>
              </w:rPr>
            </w:pPr>
            <w:r>
              <w:rPr>
                <w:rFonts w:eastAsia="標楷體" w:hint="eastAsia"/>
                <w:sz w:val="20"/>
              </w:rPr>
              <w:t>(2)</w:t>
            </w:r>
            <w:r w:rsidRPr="00EB76A0">
              <w:rPr>
                <w:rFonts w:eastAsia="標楷體"/>
                <w:sz w:val="20"/>
              </w:rPr>
              <w:t>營業日</w:t>
            </w:r>
            <w:r w:rsidR="0074028F">
              <w:rPr>
                <w:rFonts w:eastAsia="標楷體" w:hint="eastAsia"/>
                <w:sz w:val="20"/>
              </w:rPr>
              <w:t>下午五時後或例假日</w:t>
            </w:r>
            <w:r w:rsidRPr="00EB76A0">
              <w:rPr>
                <w:rFonts w:eastAsia="標楷體"/>
                <w:sz w:val="20"/>
              </w:rPr>
              <w:t>接獲本公司</w:t>
            </w:r>
            <w:r w:rsidRPr="00EB76A0">
              <w:rPr>
                <w:rFonts w:eastAsia="標楷體" w:hint="eastAsia"/>
                <w:sz w:val="20"/>
              </w:rPr>
              <w:t>詢</w:t>
            </w:r>
            <w:r w:rsidRPr="00EB76A0">
              <w:rPr>
                <w:rFonts w:eastAsia="標楷體"/>
                <w:sz w:val="20"/>
              </w:rPr>
              <w:t>問</w:t>
            </w:r>
            <w:r w:rsidRPr="00EB76A0">
              <w:rPr>
                <w:rFonts w:eastAsia="標楷體" w:hint="eastAsia"/>
                <w:sz w:val="20"/>
              </w:rPr>
              <w:t>者</w:t>
            </w:r>
            <w:r>
              <w:rPr>
                <w:rFonts w:eastAsia="標楷體" w:hint="eastAsia"/>
                <w:sz w:val="20"/>
              </w:rPr>
              <w:t>。</w:t>
            </w:r>
          </w:p>
          <w:p w14:paraId="6BEB45CD" w14:textId="77777777" w:rsidR="0066070D" w:rsidRDefault="0066070D" w:rsidP="0066070D">
            <w:pPr>
              <w:kinsoku w:val="0"/>
              <w:overflowPunct w:val="0"/>
              <w:spacing w:line="260" w:lineRule="exact"/>
              <w:jc w:val="both"/>
              <w:rPr>
                <w:rFonts w:eastAsia="標楷體"/>
                <w:sz w:val="20"/>
              </w:rPr>
            </w:pPr>
          </w:p>
          <w:p w14:paraId="3BE1C8C7" w14:textId="77777777" w:rsidR="004F6D61" w:rsidRDefault="004F6D61" w:rsidP="0066070D">
            <w:pPr>
              <w:kinsoku w:val="0"/>
              <w:overflowPunct w:val="0"/>
              <w:spacing w:line="260" w:lineRule="exact"/>
              <w:jc w:val="both"/>
              <w:rPr>
                <w:rFonts w:eastAsia="標楷體"/>
                <w:sz w:val="20"/>
              </w:rPr>
            </w:pPr>
          </w:p>
          <w:p w14:paraId="5FE04525" w14:textId="77777777" w:rsidR="004F6D61" w:rsidRDefault="004F6D61" w:rsidP="0066070D">
            <w:pPr>
              <w:kinsoku w:val="0"/>
              <w:overflowPunct w:val="0"/>
              <w:spacing w:line="260" w:lineRule="exact"/>
              <w:jc w:val="both"/>
              <w:rPr>
                <w:rFonts w:eastAsia="標楷體"/>
                <w:sz w:val="20"/>
              </w:rPr>
            </w:pPr>
          </w:p>
          <w:p w14:paraId="39C987E4" w14:textId="77777777" w:rsidR="0066070D" w:rsidRPr="0066070D" w:rsidRDefault="0066070D" w:rsidP="0074028F">
            <w:pPr>
              <w:pStyle w:val="3"/>
              <w:spacing w:line="260" w:lineRule="exact"/>
              <w:rPr>
                <w:rFonts w:ascii="Times New Roman"/>
                <w:bCs/>
                <w:color w:val="auto"/>
                <w:sz w:val="20"/>
              </w:rPr>
            </w:pPr>
            <w:r w:rsidRPr="0066070D">
              <w:rPr>
                <w:rFonts w:hint="eastAsia"/>
                <w:color w:val="auto"/>
                <w:sz w:val="20"/>
              </w:rPr>
              <w:t>(3)</w:t>
            </w:r>
            <w:r w:rsidR="0074028F" w:rsidRPr="00F92C3C">
              <w:rPr>
                <w:rFonts w:ascii="Times New Roman" w:hint="eastAsia"/>
                <w:color w:val="auto"/>
                <w:sz w:val="20"/>
                <w:szCs w:val="24"/>
              </w:rPr>
              <w:t>遇緊急突發或重大事件</w:t>
            </w:r>
            <w:r w:rsidR="0074028F">
              <w:rPr>
                <w:rFonts w:ascii="Times New Roman" w:hint="eastAsia"/>
                <w:color w:val="auto"/>
                <w:sz w:val="20"/>
                <w:szCs w:val="24"/>
              </w:rPr>
              <w:t>者。</w:t>
            </w:r>
          </w:p>
        </w:tc>
        <w:tc>
          <w:tcPr>
            <w:tcW w:w="2063" w:type="dxa"/>
            <w:tcBorders>
              <w:top w:val="single" w:sz="4" w:space="0" w:color="auto"/>
              <w:left w:val="single" w:sz="4" w:space="0" w:color="auto"/>
              <w:bottom w:val="single" w:sz="4" w:space="0" w:color="auto"/>
              <w:right w:val="single" w:sz="4" w:space="0" w:color="auto"/>
            </w:tcBorders>
          </w:tcPr>
          <w:p w14:paraId="036EFB71" w14:textId="77777777" w:rsidR="002423BC" w:rsidRDefault="00AF546B" w:rsidP="00E20BE9">
            <w:pPr>
              <w:pStyle w:val="3"/>
              <w:spacing w:line="260" w:lineRule="exact"/>
              <w:jc w:val="left"/>
              <w:rPr>
                <w:rFonts w:ascii="Times New Roman" w:hAnsi="標楷體"/>
                <w:bCs/>
                <w:color w:val="auto"/>
                <w:sz w:val="20"/>
              </w:rPr>
            </w:pPr>
            <w:r w:rsidRPr="00AF546B">
              <w:rPr>
                <w:rFonts w:ascii="Times New Roman" w:hAnsi="標楷體" w:hint="eastAsia"/>
                <w:bCs/>
                <w:color w:val="auto"/>
                <w:sz w:val="20"/>
              </w:rPr>
              <w:t>依</w:t>
            </w:r>
            <w:r w:rsidR="00902831">
              <w:rPr>
                <w:rFonts w:ascii="Times New Roman" w:hAnsi="標楷體" w:hint="eastAsia"/>
                <w:bCs/>
                <w:color w:val="auto"/>
                <w:sz w:val="20"/>
              </w:rPr>
              <w:t>本公司</w:t>
            </w:r>
            <w:r w:rsidRPr="00AF546B">
              <w:rPr>
                <w:rFonts w:ascii="Times New Roman" w:hAnsi="標楷體" w:hint="eastAsia"/>
                <w:bCs/>
                <w:color w:val="auto"/>
                <w:sz w:val="20"/>
              </w:rPr>
              <w:t>「</w:t>
            </w:r>
            <w:r w:rsidRPr="00AF546B">
              <w:rPr>
                <w:rFonts w:ascii="Times New Roman" w:hAnsi="標楷體"/>
                <w:bCs/>
                <w:color w:val="auto"/>
                <w:sz w:val="20"/>
              </w:rPr>
              <w:t>對有價證券上市公司重大訊息之查證暨公開處理程序</w:t>
            </w:r>
            <w:r w:rsidRPr="00AF546B">
              <w:rPr>
                <w:rFonts w:ascii="Times New Roman" w:hAnsi="標楷體" w:hint="eastAsia"/>
                <w:bCs/>
                <w:color w:val="auto"/>
                <w:sz w:val="20"/>
              </w:rPr>
              <w:t>」規定之期限內輸入。</w:t>
            </w:r>
          </w:p>
          <w:p w14:paraId="53B0C7B6" w14:textId="77777777" w:rsidR="0066070D" w:rsidRDefault="0066070D" w:rsidP="00E20BE9">
            <w:pPr>
              <w:pStyle w:val="3"/>
              <w:spacing w:line="260" w:lineRule="exact"/>
              <w:jc w:val="left"/>
              <w:rPr>
                <w:rFonts w:ascii="Times New Roman" w:hAnsi="標楷體"/>
                <w:bCs/>
                <w:color w:val="auto"/>
                <w:sz w:val="20"/>
              </w:rPr>
            </w:pPr>
          </w:p>
          <w:p w14:paraId="3FEA6AA8" w14:textId="77777777" w:rsidR="0066070D" w:rsidRPr="002430CD" w:rsidRDefault="0066070D" w:rsidP="0066070D">
            <w:pPr>
              <w:pStyle w:val="21"/>
              <w:spacing w:line="260" w:lineRule="exact"/>
              <w:rPr>
                <w:rFonts w:ascii="Times New Roman"/>
              </w:rPr>
            </w:pPr>
            <w:r w:rsidRPr="002430CD">
              <w:rPr>
                <w:rFonts w:ascii="Times New Roman" w:hint="eastAsia"/>
              </w:rPr>
              <w:t>事實發生日</w:t>
            </w:r>
            <w:r w:rsidR="0074028F">
              <w:rPr>
                <w:rFonts w:ascii="Times New Roman" w:hint="eastAsia"/>
              </w:rPr>
              <w:t>起</w:t>
            </w:r>
            <w:r w:rsidRPr="002430CD">
              <w:rPr>
                <w:rFonts w:ascii="Times New Roman" w:hint="eastAsia"/>
              </w:rPr>
              <w:t>次一營業日交易時間開始</w:t>
            </w:r>
            <w:r w:rsidR="0074028F">
              <w:rPr>
                <w:rFonts w:ascii="Times New Roman" w:hint="eastAsia"/>
              </w:rPr>
              <w:t>二</w:t>
            </w:r>
            <w:r w:rsidR="007B5C17">
              <w:rPr>
                <w:rFonts w:ascii="Times New Roman" w:hint="eastAsia"/>
              </w:rPr>
              <w:t>小時</w:t>
            </w:r>
            <w:r w:rsidRPr="002430CD">
              <w:rPr>
                <w:rFonts w:ascii="Times New Roman" w:hint="eastAsia"/>
              </w:rPr>
              <w:t>前。</w:t>
            </w:r>
          </w:p>
          <w:p w14:paraId="1F0A8B32" w14:textId="77777777" w:rsid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00225804" w:rsidRPr="0066070D">
              <w:rPr>
                <w:rFonts w:ascii="Times New Roman"/>
              </w:rPr>
              <w:t>。</w:t>
            </w:r>
          </w:p>
          <w:p w14:paraId="728AC0AC" w14:textId="77777777" w:rsidR="0066070D" w:rsidRPr="0066070D" w:rsidRDefault="0066070D" w:rsidP="0066070D">
            <w:pPr>
              <w:pStyle w:val="21"/>
              <w:spacing w:line="260" w:lineRule="exact"/>
              <w:rPr>
                <w:rFonts w:ascii="Times New Roman"/>
              </w:rPr>
            </w:pPr>
          </w:p>
          <w:p w14:paraId="500E7993" w14:textId="77777777" w:rsidR="0066070D" w:rsidRDefault="0066070D" w:rsidP="0066070D">
            <w:pPr>
              <w:pStyle w:val="21"/>
              <w:spacing w:line="260" w:lineRule="exact"/>
              <w:rPr>
                <w:rFonts w:ascii="Times New Roman"/>
              </w:rPr>
            </w:pPr>
            <w:r w:rsidRPr="0066070D">
              <w:rPr>
                <w:rFonts w:ascii="Times New Roman"/>
              </w:rPr>
              <w:t>至遲應於當日依其所屬國或上市地國法令規定得申報重大訊息之時段內儘速辦理。</w:t>
            </w:r>
          </w:p>
          <w:p w14:paraId="565AD63E" w14:textId="77777777" w:rsidR="0066070D" w:rsidRPr="0066070D" w:rsidRDefault="0066070D" w:rsidP="0066070D">
            <w:pPr>
              <w:pStyle w:val="21"/>
              <w:spacing w:line="260" w:lineRule="exact"/>
              <w:rPr>
                <w:rFonts w:ascii="Times New Roman"/>
              </w:rPr>
            </w:pPr>
            <w:r w:rsidRPr="0066070D">
              <w:rPr>
                <w:rFonts w:ascii="Times New Roman"/>
              </w:rPr>
              <w:t>如屬其所屬國或上市地國法令規定者，應依其法令規定之期限，同時將訊息以中文輸入</w:t>
            </w:r>
            <w:r w:rsidR="00225804">
              <w:rPr>
                <w:rFonts w:ascii="Times New Roman" w:hint="eastAsia"/>
              </w:rPr>
              <w:t>本公司系統</w:t>
            </w:r>
            <w:r w:rsidRPr="0066070D">
              <w:rPr>
                <w:rFonts w:ascii="Times New Roman"/>
              </w:rPr>
              <w:t>。</w:t>
            </w:r>
          </w:p>
          <w:p w14:paraId="75D9DA31" w14:textId="77777777" w:rsidR="0066070D" w:rsidRPr="0066070D" w:rsidRDefault="0066070D" w:rsidP="0066070D">
            <w:pPr>
              <w:kinsoku w:val="0"/>
              <w:overflowPunct w:val="0"/>
              <w:spacing w:line="260" w:lineRule="exact"/>
              <w:jc w:val="both"/>
              <w:rPr>
                <w:rFonts w:eastAsia="標楷體"/>
                <w:sz w:val="20"/>
              </w:rPr>
            </w:pPr>
          </w:p>
          <w:p w14:paraId="4194898E"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立即輸入重大訊息說明，至遲不得逾通知後二小時。</w:t>
            </w:r>
          </w:p>
          <w:p w14:paraId="7A6DDAE2" w14:textId="77777777" w:rsidR="004F6D61" w:rsidRDefault="004F6D61" w:rsidP="0066070D">
            <w:pPr>
              <w:kinsoku w:val="0"/>
              <w:overflowPunct w:val="0"/>
              <w:spacing w:line="260" w:lineRule="exact"/>
              <w:jc w:val="both"/>
              <w:rPr>
                <w:rFonts w:eastAsia="標楷體"/>
                <w:sz w:val="20"/>
              </w:rPr>
            </w:pPr>
          </w:p>
          <w:p w14:paraId="6373092F" w14:textId="77777777" w:rsidR="0066070D" w:rsidRDefault="0074028F" w:rsidP="0066070D">
            <w:pPr>
              <w:kinsoku w:val="0"/>
              <w:overflowPunct w:val="0"/>
              <w:spacing w:line="260" w:lineRule="exact"/>
              <w:jc w:val="both"/>
              <w:rPr>
                <w:rFonts w:eastAsia="標楷體"/>
                <w:sz w:val="20"/>
              </w:rPr>
            </w:pPr>
            <w:r w:rsidRPr="00F92C3C">
              <w:rPr>
                <w:rFonts w:eastAsia="標楷體" w:hint="eastAsia"/>
                <w:sz w:val="20"/>
              </w:rPr>
              <w:t>立即輸入重大訊息說明，至遲不得逾通知後次一營業日交易時間開始二小時前。</w:t>
            </w:r>
          </w:p>
          <w:p w14:paraId="4F343E4B" w14:textId="77777777" w:rsidR="0066070D" w:rsidRDefault="0066070D" w:rsidP="0066070D">
            <w:pPr>
              <w:kinsoku w:val="0"/>
              <w:overflowPunct w:val="0"/>
              <w:spacing w:line="260" w:lineRule="exact"/>
              <w:jc w:val="both"/>
              <w:rPr>
                <w:rFonts w:eastAsia="標楷體"/>
                <w:sz w:val="20"/>
              </w:rPr>
            </w:pPr>
          </w:p>
          <w:p w14:paraId="2246A481" w14:textId="77777777" w:rsidR="0066070D" w:rsidRDefault="0074028F" w:rsidP="0066070D">
            <w:pPr>
              <w:kinsoku w:val="0"/>
              <w:overflowPunct w:val="0"/>
              <w:spacing w:line="260" w:lineRule="exact"/>
              <w:jc w:val="both"/>
              <w:rPr>
                <w:rFonts w:eastAsia="標楷體"/>
                <w:sz w:val="20"/>
              </w:rPr>
            </w:pPr>
            <w:r>
              <w:rPr>
                <w:rFonts w:eastAsia="標楷體" w:hint="eastAsia"/>
                <w:sz w:val="20"/>
              </w:rPr>
              <w:t>依本公司指定期限內辦理。</w:t>
            </w:r>
          </w:p>
          <w:p w14:paraId="0B21B9DD" w14:textId="77777777" w:rsidR="0066070D" w:rsidRPr="0066070D" w:rsidRDefault="0066070D" w:rsidP="0074028F">
            <w:pPr>
              <w:pStyle w:val="3"/>
              <w:spacing w:line="260" w:lineRule="exact"/>
              <w:jc w:val="left"/>
              <w:rPr>
                <w:rFonts w:ascii="Times New Roman"/>
                <w:bCs/>
                <w:color w:val="auto"/>
                <w:sz w:val="20"/>
              </w:rPr>
            </w:pPr>
          </w:p>
        </w:tc>
        <w:tc>
          <w:tcPr>
            <w:tcW w:w="6480" w:type="dxa"/>
            <w:tcBorders>
              <w:top w:val="single" w:sz="4" w:space="0" w:color="auto"/>
              <w:left w:val="single" w:sz="4" w:space="0" w:color="auto"/>
              <w:bottom w:val="single" w:sz="4" w:space="0" w:color="auto"/>
              <w:right w:val="single" w:sz="4" w:space="0" w:color="auto"/>
            </w:tcBorders>
          </w:tcPr>
          <w:p w14:paraId="27E41453" w14:textId="77777777" w:rsidR="00AF546B" w:rsidRPr="00AF546B" w:rsidRDefault="00AF546B"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w:t>
            </w:r>
            <w:r w:rsidRPr="00AF546B">
              <w:rPr>
                <w:rFonts w:ascii="Times New Roman" w:hint="eastAsia"/>
                <w:color w:val="auto"/>
                <w:sz w:val="20"/>
              </w:rPr>
              <w:t>外國發行人重大訊息申報作業</w:t>
            </w:r>
            <w:r w:rsidRPr="00AF546B">
              <w:rPr>
                <w:rFonts w:ascii="Times New Roman"/>
                <w:color w:val="auto"/>
                <w:sz w:val="20"/>
              </w:rPr>
              <w:t>)</w:t>
            </w:r>
            <w:r w:rsidRPr="00AF546B">
              <w:rPr>
                <w:rFonts w:ascii="Times New Roman" w:hint="eastAsia"/>
                <w:color w:val="auto"/>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73EC811A" w14:textId="77777777" w:rsidR="002423BC" w:rsidRPr="00E4436E" w:rsidRDefault="00AF546B"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三</w:t>
            </w:r>
            <w:r w:rsidRPr="00AF546B">
              <w:rPr>
                <w:rFonts w:eastAsia="標楷體" w:hAnsi="標楷體"/>
                <w:sz w:val="20"/>
                <w:szCs w:val="20"/>
              </w:rPr>
              <w:t>條</w:t>
            </w:r>
            <w:r w:rsidRPr="00AF546B">
              <w:rPr>
                <w:rFonts w:eastAsia="標楷體" w:hAnsi="標楷體" w:hint="eastAsia"/>
                <w:sz w:val="20"/>
                <w:szCs w:val="20"/>
              </w:rPr>
              <w:t>。</w:t>
            </w:r>
          </w:p>
          <w:p w14:paraId="5321B130" w14:textId="77777777" w:rsidR="002423BC" w:rsidRPr="00E4436E" w:rsidRDefault="00AF546B"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本公司</w:t>
            </w:r>
            <w:r w:rsidRPr="00AF546B">
              <w:rPr>
                <w:rFonts w:eastAsia="標楷體" w:hAnsi="標楷體"/>
                <w:sz w:val="20"/>
                <w:szCs w:val="20"/>
              </w:rPr>
              <w:t>「</w:t>
            </w:r>
            <w:r w:rsidRPr="00AF546B">
              <w:rPr>
                <w:rFonts w:eastAsia="標楷體" w:hAnsi="標楷體" w:hint="eastAsia"/>
                <w:sz w:val="20"/>
                <w:szCs w:val="20"/>
              </w:rPr>
              <w:t>對有價證券上市公司及境外指數股票型基金上市之境外基金機構資訊申報作業辦法</w:t>
            </w:r>
            <w:r w:rsidRPr="00AF546B">
              <w:rPr>
                <w:rFonts w:eastAsia="標楷體" w:hAnsi="標楷體"/>
                <w:sz w:val="20"/>
                <w:szCs w:val="20"/>
              </w:rPr>
              <w:t>」</w:t>
            </w:r>
            <w:r w:rsidRPr="00AF546B">
              <w:rPr>
                <w:rFonts w:eastAsia="標楷體" w:hAnsi="標楷體" w:hint="eastAsia"/>
                <w:sz w:val="20"/>
                <w:szCs w:val="20"/>
              </w:rPr>
              <w:t>第</w:t>
            </w:r>
            <w:r w:rsidRPr="00AF546B">
              <w:rPr>
                <w:rFonts w:eastAsia="標楷體"/>
                <w:sz w:val="20"/>
                <w:szCs w:val="20"/>
              </w:rPr>
              <w:t>3</w:t>
            </w:r>
            <w:r w:rsidRPr="00AF546B">
              <w:rPr>
                <w:rFonts w:eastAsia="標楷體" w:hAnsi="標楷體" w:hint="eastAsia"/>
                <w:sz w:val="20"/>
                <w:szCs w:val="20"/>
              </w:rPr>
              <w:t>條第</w:t>
            </w:r>
            <w:r w:rsidRPr="00AF546B">
              <w:rPr>
                <w:rFonts w:eastAsia="標楷體"/>
                <w:sz w:val="20"/>
                <w:szCs w:val="20"/>
              </w:rPr>
              <w:t>8</w:t>
            </w:r>
            <w:r w:rsidRPr="00AF546B">
              <w:rPr>
                <w:rFonts w:eastAsia="標楷體" w:hAnsi="標楷體" w:hint="eastAsia"/>
                <w:sz w:val="20"/>
                <w:szCs w:val="20"/>
              </w:rPr>
              <w:t>項。</w:t>
            </w:r>
          </w:p>
          <w:p w14:paraId="4E976A42" w14:textId="77777777" w:rsidR="002423BC" w:rsidRDefault="00AF546B" w:rsidP="00E20BE9">
            <w:pPr>
              <w:kinsoku w:val="0"/>
              <w:overflowPunct w:val="0"/>
              <w:spacing w:line="260" w:lineRule="exact"/>
              <w:ind w:left="200" w:hangingChars="100" w:hanging="200"/>
              <w:jc w:val="both"/>
              <w:rPr>
                <w:rFonts w:eastAsia="標楷體" w:hAnsi="標楷體"/>
                <w:sz w:val="20"/>
                <w:szCs w:val="20"/>
              </w:rPr>
            </w:pPr>
            <w:r w:rsidRPr="00AF546B">
              <w:rPr>
                <w:rFonts w:eastAsia="標楷體"/>
                <w:sz w:val="20"/>
                <w:szCs w:val="20"/>
              </w:rPr>
              <w:t>3.</w:t>
            </w:r>
            <w:r w:rsidRPr="00AF546B">
              <w:rPr>
                <w:rFonts w:eastAsia="標楷體" w:hAnsi="標楷體" w:hint="eastAsia"/>
                <w:sz w:val="20"/>
                <w:szCs w:val="20"/>
              </w:rPr>
              <w:t>本公司「</w:t>
            </w:r>
            <w:r w:rsidRPr="00AF546B">
              <w:rPr>
                <w:rFonts w:eastAsia="標楷體" w:hAnsi="標楷體"/>
                <w:sz w:val="20"/>
                <w:szCs w:val="20"/>
              </w:rPr>
              <w:t>對有價證券上市公司重大訊息之查證暨公開處理程序</w:t>
            </w:r>
            <w:r w:rsidRPr="00AF546B">
              <w:rPr>
                <w:rFonts w:eastAsia="標楷體" w:hAnsi="標楷體" w:hint="eastAsia"/>
                <w:sz w:val="20"/>
                <w:szCs w:val="20"/>
              </w:rPr>
              <w:t>」規定。</w:t>
            </w:r>
          </w:p>
          <w:p w14:paraId="21D44E6E" w14:textId="77777777" w:rsidR="0066070D" w:rsidRPr="00E4436E" w:rsidRDefault="0066070D" w:rsidP="0066070D">
            <w:pPr>
              <w:kinsoku w:val="0"/>
              <w:overflowPunct w:val="0"/>
              <w:spacing w:line="260" w:lineRule="exact"/>
              <w:ind w:left="154" w:hanging="154"/>
              <w:jc w:val="both"/>
              <w:rPr>
                <w:rFonts w:eastAsia="標楷體"/>
                <w:sz w:val="20"/>
                <w:szCs w:val="20"/>
              </w:rPr>
            </w:pPr>
          </w:p>
        </w:tc>
      </w:tr>
      <w:tr w:rsidR="00DC6E88" w:rsidRPr="00E4436E" w14:paraId="2F224C7E" w14:textId="77777777" w:rsidTr="00D93C21">
        <w:trPr>
          <w:cantSplit/>
          <w:trHeight w:val="525"/>
        </w:trPr>
        <w:tc>
          <w:tcPr>
            <w:tcW w:w="480" w:type="dxa"/>
            <w:vMerge w:val="restart"/>
            <w:tcBorders>
              <w:top w:val="single" w:sz="4" w:space="0" w:color="auto"/>
              <w:left w:val="single" w:sz="4" w:space="0" w:color="auto"/>
              <w:right w:val="single" w:sz="4" w:space="0" w:color="auto"/>
            </w:tcBorders>
            <w:vAlign w:val="center"/>
          </w:tcPr>
          <w:p w14:paraId="4A299DA7" w14:textId="77777777" w:rsidR="00DC6E88" w:rsidRDefault="00DC6E88" w:rsidP="00E20BE9">
            <w:pPr>
              <w:kinsoku w:val="0"/>
              <w:overflowPunct w:val="0"/>
              <w:spacing w:line="260" w:lineRule="exact"/>
              <w:jc w:val="center"/>
              <w:rPr>
                <w:rFonts w:eastAsia="標楷體"/>
                <w:sz w:val="20"/>
                <w:szCs w:val="20"/>
              </w:rPr>
            </w:pPr>
            <w:r w:rsidRPr="00E4436E">
              <w:rPr>
                <w:rFonts w:eastAsia="標楷體" w:hint="eastAsia"/>
                <w:sz w:val="20"/>
                <w:szCs w:val="20"/>
              </w:rPr>
              <w:lastRenderedPageBreak/>
              <w:t>1</w:t>
            </w:r>
            <w:r>
              <w:rPr>
                <w:rFonts w:eastAsia="標楷體" w:hint="eastAsia"/>
                <w:sz w:val="20"/>
                <w:szCs w:val="20"/>
              </w:rPr>
              <w:t>0</w:t>
            </w:r>
          </w:p>
        </w:tc>
        <w:tc>
          <w:tcPr>
            <w:tcW w:w="2377" w:type="dxa"/>
            <w:vMerge w:val="restart"/>
            <w:tcBorders>
              <w:top w:val="single" w:sz="4" w:space="0" w:color="auto"/>
              <w:left w:val="single" w:sz="4" w:space="0" w:color="auto"/>
              <w:right w:val="single" w:sz="4" w:space="0" w:color="auto"/>
            </w:tcBorders>
          </w:tcPr>
          <w:p w14:paraId="3991DA39" w14:textId="77777777" w:rsidR="00DC6E88" w:rsidRDefault="007A69EA" w:rsidP="00AF546B">
            <w:pPr>
              <w:pStyle w:val="3"/>
              <w:spacing w:line="260" w:lineRule="exact"/>
              <w:rPr>
                <w:rFonts w:ascii="Times New Roman"/>
                <w:color w:val="auto"/>
                <w:sz w:val="20"/>
              </w:rPr>
            </w:pPr>
            <w:r>
              <w:rPr>
                <w:rFonts w:ascii="Times New Roman" w:hint="eastAsia"/>
                <w:color w:val="auto"/>
                <w:sz w:val="20"/>
              </w:rPr>
              <w:t>第二上市公司</w:t>
            </w:r>
            <w:r w:rsidR="00DC6E88" w:rsidRPr="00E4436E">
              <w:rPr>
                <w:rFonts w:ascii="Times New Roman" w:hint="eastAsia"/>
                <w:color w:val="auto"/>
                <w:sz w:val="20"/>
              </w:rPr>
              <w:t>買回臺灣存託憑證</w:t>
            </w:r>
            <w:r w:rsidR="00DC6E88">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2B6D8C48" w14:textId="77777777" w:rsidR="00DC6E88" w:rsidRPr="00AA13FB" w:rsidRDefault="00AA13FB" w:rsidP="00CE10FF">
            <w:pPr>
              <w:pStyle w:val="a5"/>
              <w:numPr>
                <w:ilvl w:val="0"/>
                <w:numId w:val="62"/>
              </w:numPr>
              <w:tabs>
                <w:tab w:val="clear" w:pos="4153"/>
                <w:tab w:val="center" w:pos="256"/>
              </w:tabs>
              <w:spacing w:line="260" w:lineRule="exact"/>
              <w:ind w:left="211" w:hanging="211"/>
              <w:jc w:val="both"/>
              <w:rPr>
                <w:rFonts w:eastAsia="標楷體"/>
              </w:rPr>
            </w:pPr>
            <w:r>
              <w:rPr>
                <w:rFonts w:eastAsia="標楷體" w:hint="eastAsia"/>
              </w:rPr>
              <w:t>董事會決</w:t>
            </w:r>
            <w:r w:rsidR="00DC6E88" w:rsidRPr="00AF546B">
              <w:rPr>
                <w:rFonts w:eastAsia="標楷體" w:hint="eastAsia"/>
              </w:rPr>
              <w:t>議買回臺灣存託憑證</w:t>
            </w:r>
            <w:r>
              <w:rPr>
                <w:rFonts w:eastAsia="標楷體" w:hint="eastAsia"/>
              </w:rPr>
              <w:t>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00DC6E88" w:rsidRPr="00AF546B">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24AB7C40" w14:textId="77777777" w:rsidR="00DC6E88" w:rsidRPr="00F84909" w:rsidRDefault="00DC6E88" w:rsidP="00DC6E88">
            <w:pPr>
              <w:pStyle w:val="a3"/>
              <w:spacing w:line="260" w:lineRule="exact"/>
              <w:ind w:left="384" w:hangingChars="192" w:hanging="384"/>
              <w:jc w:val="both"/>
              <w:rPr>
                <w:rFonts w:ascii="Book Antiqua" w:eastAsia="標楷體" w:hAnsi="Book Antiqua"/>
                <w:sz w:val="20"/>
              </w:rPr>
            </w:pPr>
            <w:r>
              <w:rPr>
                <w:rFonts w:ascii="Times New Roman" w:hint="eastAsia"/>
                <w:sz w:val="20"/>
              </w:rPr>
              <w:t>一、</w:t>
            </w:r>
            <w:r w:rsidRPr="00DC6E88">
              <w:rPr>
                <w:rFonts w:ascii="Times New Roman" w:eastAsia="標楷體" w:hAnsi="標楷體"/>
                <w:sz w:val="20"/>
              </w:rPr>
              <w:t>由臺灣存託憑證之發行人或其存託機構輸入「公開資訊觀測站」</w:t>
            </w:r>
            <w:r w:rsidRPr="00DC6E88">
              <w:rPr>
                <w:rFonts w:ascii="Times New Roman" w:eastAsia="標楷體" w:hAnsi="Times New Roman"/>
                <w:sz w:val="20"/>
              </w:rPr>
              <w:t>(sii.twse.com.tw/</w:t>
            </w:r>
            <w:r w:rsidRPr="00DC6E88">
              <w:rPr>
                <w:rFonts w:ascii="Times New Roman" w:eastAsia="標楷體" w:hAnsi="標楷體"/>
                <w:sz w:val="20"/>
              </w:rPr>
              <w:t>買回臺灣存託憑證申報作業</w:t>
            </w:r>
            <w:r>
              <w:rPr>
                <w:rFonts w:ascii="Times New Roman" w:hint="eastAsia"/>
                <w:sz w:val="20"/>
              </w:rPr>
              <w:t>/</w:t>
            </w:r>
            <w:r w:rsidRPr="00F84909">
              <w:rPr>
                <w:rFonts w:ascii="Book Antiqua" w:eastAsia="標楷體" w:hAnsi="Book Antiqua"/>
                <w:sz w:val="20"/>
              </w:rPr>
              <w:t>決議買回臺灣存託憑證</w:t>
            </w:r>
            <w:r w:rsidRPr="00F84909">
              <w:rPr>
                <w:rFonts w:ascii="Book Antiqua" w:eastAsia="標楷體" w:hAnsi="Book Antiqua"/>
                <w:sz w:val="20"/>
              </w:rPr>
              <w:t>)</w:t>
            </w:r>
            <w:r w:rsidRPr="00F84909">
              <w:rPr>
                <w:rFonts w:ascii="Book Antiqua" w:eastAsia="標楷體" w:hAnsi="Book Antiqua" w:hint="eastAsia"/>
                <w:sz w:val="20"/>
              </w:rPr>
              <w:t>，並轉重大訊息。</w:t>
            </w:r>
            <w:r w:rsidR="000358B8">
              <w:rPr>
                <w:rFonts w:ascii="Book Antiqua" w:eastAsia="標楷體" w:hAnsi="Book Antiqua" w:hint="eastAsia"/>
                <w:sz w:val="20"/>
              </w:rPr>
              <w:t>(</w:t>
            </w:r>
            <w:r w:rsidR="000358B8">
              <w:rPr>
                <w:rFonts w:ascii="Book Antiqua" w:eastAsia="標楷體" w:hAnsi="Book Antiqua" w:hint="eastAsia"/>
                <w:sz w:val="20"/>
              </w:rPr>
              <w:t>重大訊息發布時間仍應遵照</w:t>
            </w:r>
            <w:r w:rsidR="000358B8" w:rsidRPr="00F84909">
              <w:rPr>
                <w:rFonts w:eastAsia="標楷體" w:hAnsi="標楷體"/>
                <w:sz w:val="20"/>
              </w:rPr>
              <w:t>本公司「對有價證券上市公司重大訊息之查證暨公開處理程序」</w:t>
            </w:r>
            <w:r w:rsidR="000358B8">
              <w:rPr>
                <w:rFonts w:eastAsia="標楷體" w:hAnsi="標楷體" w:hint="eastAsia"/>
                <w:sz w:val="20"/>
              </w:rPr>
              <w:t>之規定辦理</w:t>
            </w:r>
            <w:r w:rsidR="000358B8">
              <w:rPr>
                <w:rFonts w:ascii="Book Antiqua" w:eastAsia="標楷體" w:hAnsi="Book Antiqua" w:hint="eastAsia"/>
                <w:sz w:val="20"/>
              </w:rPr>
              <w:t>)</w:t>
            </w:r>
            <w:r w:rsidR="000358B8" w:rsidRPr="00F84909">
              <w:rPr>
                <w:rFonts w:ascii="Book Antiqua" w:eastAsia="標楷體" w:hAnsi="Book Antiqua" w:hint="eastAsia"/>
                <w:sz w:val="20"/>
              </w:rPr>
              <w:t>。</w:t>
            </w:r>
            <w:r w:rsidRPr="00F84909">
              <w:rPr>
                <w:rFonts w:ascii="Book Antiqua" w:eastAsia="標楷體" w:hAnsi="Book Antiqua" w:hint="eastAsia"/>
                <w:sz w:val="20"/>
              </w:rPr>
              <w:t>以公司來函</w:t>
            </w:r>
            <w:r w:rsidRPr="00F84909">
              <w:rPr>
                <w:rFonts w:eastAsia="標楷體" w:hint="eastAsia"/>
                <w:sz w:val="20"/>
              </w:rPr>
              <w:t>檢附下列文件</w:t>
            </w:r>
            <w:r w:rsidRPr="00F84909">
              <w:rPr>
                <w:rFonts w:eastAsia="標楷體" w:hint="eastAsia"/>
                <w:sz w:val="20"/>
              </w:rPr>
              <w:t>:</w:t>
            </w:r>
          </w:p>
          <w:p w14:paraId="61CA71C6"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eastAsia="標楷體" w:hint="eastAsia"/>
                <w:sz w:val="20"/>
              </w:rPr>
              <w:t>買回臺灣存託憑證之</w:t>
            </w:r>
            <w:r w:rsidR="00A53EB1">
              <w:rPr>
                <w:rFonts w:eastAsia="標楷體" w:hint="eastAsia"/>
                <w:sz w:val="20"/>
              </w:rPr>
              <w:t>即</w:t>
            </w:r>
            <w:r w:rsidRPr="00F84909">
              <w:rPr>
                <w:rFonts w:eastAsia="標楷體" w:hint="eastAsia"/>
                <w:sz w:val="20"/>
              </w:rPr>
              <w:t>日起</w:t>
            </w:r>
            <w:r w:rsidR="00A53EB1">
              <w:rPr>
                <w:rFonts w:eastAsia="標楷體" w:hint="eastAsia"/>
                <w:sz w:val="20"/>
              </w:rPr>
              <w:t>算</w:t>
            </w:r>
            <w:r w:rsidRPr="00F84909">
              <w:rPr>
                <w:rFonts w:eastAsia="標楷體" w:hint="eastAsia"/>
                <w:sz w:val="20"/>
              </w:rPr>
              <w:t>六個月內原股註銷完竣承諾書一份。</w:t>
            </w:r>
          </w:p>
          <w:p w14:paraId="2E7BA08F"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ascii="Book Antiqua" w:eastAsia="標楷體" w:hAnsi="Book Antiqua" w:hint="eastAsia"/>
                <w:sz w:val="20"/>
              </w:rPr>
              <w:t>董事會議事錄一份。</w:t>
            </w:r>
          </w:p>
          <w:p w14:paraId="57CB4971" w14:textId="77777777" w:rsidR="00DC6E88" w:rsidRPr="00F84909" w:rsidRDefault="00DC6E88" w:rsidP="00CE10FF">
            <w:pPr>
              <w:pStyle w:val="a3"/>
              <w:numPr>
                <w:ilvl w:val="0"/>
                <w:numId w:val="66"/>
              </w:numPr>
              <w:spacing w:line="260" w:lineRule="exact"/>
              <w:ind w:hanging="117"/>
              <w:jc w:val="both"/>
              <w:rPr>
                <w:rFonts w:ascii="Book Antiqua" w:eastAsia="標楷體" w:hAnsi="Book Antiqua"/>
                <w:sz w:val="20"/>
              </w:rPr>
            </w:pPr>
            <w:r w:rsidRPr="00F84909">
              <w:rPr>
                <w:rFonts w:ascii="Book Antiqua" w:eastAsia="標楷體" w:hAnsi="Book Antiqua"/>
                <w:sz w:val="20"/>
              </w:rPr>
              <w:t>決議買回臺灣存託憑證</w:t>
            </w:r>
            <w:r w:rsidRPr="00F84909">
              <w:rPr>
                <w:rFonts w:eastAsia="標楷體" w:hint="eastAsia"/>
                <w:sz w:val="20"/>
              </w:rPr>
              <w:t>於本公司指定之網際網路資訊申報系統申報之資料一份。</w:t>
            </w:r>
          </w:p>
          <w:p w14:paraId="2CCD566F" w14:textId="77777777" w:rsidR="00DC6E88" w:rsidRPr="00AA13FB" w:rsidRDefault="00DC6E88" w:rsidP="00DC6E88">
            <w:pPr>
              <w:pStyle w:val="3"/>
              <w:spacing w:line="260" w:lineRule="exact"/>
              <w:ind w:leftChars="14" w:left="34"/>
              <w:jc w:val="left"/>
              <w:rPr>
                <w:rFonts w:ascii="Times New Roman" w:hAnsi="標楷體"/>
                <w:bCs/>
                <w:color w:val="auto"/>
                <w:sz w:val="20"/>
              </w:rPr>
            </w:pPr>
            <w:r w:rsidRPr="00AA13FB">
              <w:rPr>
                <w:rFonts w:ascii="Book Antiqua" w:hAnsi="Book Antiqua" w:hint="eastAsia"/>
                <w:color w:val="auto"/>
                <w:sz w:val="20"/>
              </w:rPr>
              <w:t>二、</w:t>
            </w:r>
            <w:r w:rsidRPr="00AA13FB">
              <w:rPr>
                <w:rFonts w:ascii="Book Antiqua" w:hAnsi="Book Antiqua"/>
                <w:color w:val="auto"/>
                <w:sz w:val="20"/>
              </w:rPr>
              <w:t>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/TDR</w:t>
            </w:r>
            <w:r w:rsidRPr="00AA13FB">
              <w:rPr>
                <w:rFonts w:hAnsi="標楷體" w:hint="eastAsia"/>
                <w:color w:val="auto"/>
                <w:sz w:val="20"/>
              </w:rPr>
              <w:t>發行公司內部人名單及異動申報作業)</w:t>
            </w:r>
            <w:r w:rsidRPr="00AA13FB">
              <w:rPr>
                <w:rFonts w:ascii="Book Antiqua" w:hAnsi="Book Antiqua" w:hint="eastAsia"/>
                <w:color w:val="auto"/>
                <w:sz w:val="20"/>
              </w:rPr>
              <w:t>。</w:t>
            </w:r>
            <w:r w:rsidRPr="00AA13FB">
              <w:rPr>
                <w:rFonts w:ascii="Times New Roman"/>
                <w:color w:val="auto"/>
                <w:sz w:val="20"/>
              </w:rPr>
              <w:t>)</w:t>
            </w:r>
            <w:r w:rsidRPr="00AA13FB">
              <w:rPr>
                <w:rFonts w:ascii="Times New Roman" w:hint="eastAsia"/>
                <w:color w:val="auto"/>
                <w:sz w:val="20"/>
              </w:rPr>
              <w:t>。</w:t>
            </w:r>
          </w:p>
        </w:tc>
        <w:tc>
          <w:tcPr>
            <w:tcW w:w="3600" w:type="dxa"/>
            <w:vMerge w:val="restart"/>
            <w:tcBorders>
              <w:top w:val="single" w:sz="4" w:space="0" w:color="auto"/>
              <w:left w:val="single" w:sz="4" w:space="0" w:color="auto"/>
              <w:right w:val="single" w:sz="4" w:space="0" w:color="auto"/>
            </w:tcBorders>
          </w:tcPr>
          <w:p w14:paraId="5C79A6C1" w14:textId="77777777" w:rsidR="00DC6E88" w:rsidRPr="00E4436E"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臺灣存託憑證上市契約準則第四條之</w:t>
            </w:r>
            <w:proofErr w:type="gramStart"/>
            <w:r w:rsidRPr="00E4436E">
              <w:rPr>
                <w:rFonts w:eastAsia="標楷體" w:hint="eastAsia"/>
                <w:sz w:val="20"/>
                <w:szCs w:val="20"/>
              </w:rPr>
              <w:t>一</w:t>
            </w:r>
            <w:proofErr w:type="gramEnd"/>
            <w:r>
              <w:rPr>
                <w:rFonts w:hint="eastAsia"/>
                <w:sz w:val="20"/>
              </w:rPr>
              <w:t>。</w:t>
            </w:r>
          </w:p>
          <w:p w14:paraId="41FF306D" w14:textId="77777777" w:rsidR="00DC6E88" w:rsidRPr="00E4436E"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本公司</w:t>
            </w:r>
            <w:r w:rsidR="007A69EA">
              <w:rPr>
                <w:rFonts w:eastAsia="標楷體" w:hint="eastAsia"/>
                <w:sz w:val="20"/>
                <w:szCs w:val="20"/>
              </w:rPr>
              <w:t>第二上市公司買回臺灣存託憑證</w:t>
            </w:r>
            <w:r w:rsidR="000358B8" w:rsidRPr="00F84909">
              <w:rPr>
                <w:rFonts w:eastAsia="標楷體" w:hint="eastAsia"/>
                <w:sz w:val="20"/>
              </w:rPr>
              <w:t>辦法</w:t>
            </w:r>
            <w:r>
              <w:rPr>
                <w:rFonts w:hint="eastAsia"/>
                <w:sz w:val="20"/>
              </w:rPr>
              <w:t>。</w:t>
            </w:r>
          </w:p>
          <w:p w14:paraId="75F1982A" w14:textId="77777777" w:rsidR="00DC6E88" w:rsidRDefault="00DC6E88" w:rsidP="00CE10FF">
            <w:pPr>
              <w:numPr>
                <w:ilvl w:val="0"/>
                <w:numId w:val="63"/>
              </w:numPr>
              <w:spacing w:line="260" w:lineRule="exact"/>
              <w:ind w:left="218" w:hanging="218"/>
              <w:jc w:val="both"/>
              <w:rPr>
                <w:rFonts w:eastAsia="標楷體"/>
                <w:sz w:val="20"/>
                <w:szCs w:val="20"/>
              </w:rPr>
            </w:pPr>
            <w:r w:rsidRPr="00E4436E">
              <w:rPr>
                <w:rFonts w:eastAsia="標楷體"/>
                <w:sz w:val="20"/>
                <w:szCs w:val="20"/>
              </w:rPr>
              <w:t>本公司「對有價證券上市公司重大訊息之查證暨公開處理程序」</w:t>
            </w:r>
            <w:r>
              <w:rPr>
                <w:rFonts w:hint="eastAsia"/>
                <w:sz w:val="20"/>
              </w:rPr>
              <w:t>。</w:t>
            </w:r>
          </w:p>
          <w:p w14:paraId="506789E7" w14:textId="77777777" w:rsidR="00DC6E88" w:rsidRDefault="00DC6E88" w:rsidP="00CE10FF">
            <w:pPr>
              <w:numPr>
                <w:ilvl w:val="0"/>
                <w:numId w:val="63"/>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w:t>
            </w:r>
            <w:r>
              <w:rPr>
                <w:rFonts w:hint="eastAsia"/>
                <w:sz w:val="20"/>
              </w:rPr>
              <w:t>。</w:t>
            </w:r>
          </w:p>
        </w:tc>
      </w:tr>
      <w:tr w:rsidR="00DC6E88" w:rsidRPr="00E4436E" w14:paraId="375837A1" w14:textId="77777777" w:rsidTr="00D93C21">
        <w:trPr>
          <w:cantSplit/>
          <w:trHeight w:val="480"/>
        </w:trPr>
        <w:tc>
          <w:tcPr>
            <w:tcW w:w="480" w:type="dxa"/>
            <w:vMerge/>
            <w:tcBorders>
              <w:left w:val="single" w:sz="4" w:space="0" w:color="auto"/>
              <w:right w:val="single" w:sz="4" w:space="0" w:color="auto"/>
            </w:tcBorders>
            <w:vAlign w:val="center"/>
          </w:tcPr>
          <w:p w14:paraId="51DD54FD" w14:textId="77777777" w:rsidR="00DC6E88" w:rsidRPr="00E4436E" w:rsidRDefault="00DC6E88"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3312583C" w14:textId="77777777" w:rsidR="00DC6E88" w:rsidRPr="00E4436E" w:rsidRDefault="00DC6E8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61CFC5F8" w14:textId="77777777" w:rsidR="00DC6E88" w:rsidRPr="00DC6E88" w:rsidRDefault="00DC6E88" w:rsidP="00CE10FF">
            <w:pPr>
              <w:pStyle w:val="a5"/>
              <w:numPr>
                <w:ilvl w:val="0"/>
                <w:numId w:val="62"/>
              </w:numPr>
              <w:tabs>
                <w:tab w:val="clear" w:pos="4153"/>
                <w:tab w:val="clear" w:pos="8306"/>
              </w:tabs>
              <w:spacing w:line="260" w:lineRule="exact"/>
              <w:ind w:left="211" w:hanging="211"/>
              <w:jc w:val="both"/>
              <w:rPr>
                <w:rFonts w:eastAsia="標楷體"/>
              </w:rPr>
            </w:pPr>
            <w:r>
              <w:rPr>
                <w:rFonts w:eastAsia="標楷體" w:hint="eastAsia"/>
              </w:rPr>
              <w:t>買回臺灣存託憑證累積達已發行臺灣存託憑證總數百分之二或</w:t>
            </w:r>
            <w:r w:rsidRPr="00DC6E88">
              <w:rPr>
                <w:rFonts w:eastAsia="標楷體" w:hint="eastAsia"/>
              </w:rPr>
              <w:t>買回臺灣存託憑證致在外流通單位數</w:t>
            </w:r>
            <w:proofErr w:type="gramStart"/>
            <w:r w:rsidRPr="00DC6E88">
              <w:rPr>
                <w:rFonts w:eastAsia="標楷體" w:hint="eastAsia"/>
              </w:rPr>
              <w:t>不足</w:t>
            </w:r>
            <w:r w:rsidRPr="00DC6E88">
              <w:rPr>
                <w:rFonts w:eastAsia="標楷體"/>
              </w:rPr>
              <w:t>1</w:t>
            </w:r>
            <w:r w:rsidRPr="00DC6E88">
              <w:rPr>
                <w:rFonts w:eastAsia="標楷體" w:hint="eastAsia"/>
              </w:rPr>
              <w:t>千</w:t>
            </w:r>
            <w:proofErr w:type="gramEnd"/>
            <w:r w:rsidRPr="00DC6E88">
              <w:rPr>
                <w:rFonts w:eastAsia="標楷體"/>
              </w:rPr>
              <w:t>2</w:t>
            </w:r>
            <w:proofErr w:type="gramStart"/>
            <w:r w:rsidRPr="00DC6E88">
              <w:rPr>
                <w:rFonts w:eastAsia="標楷體" w:hint="eastAsia"/>
              </w:rPr>
              <w:t>百萬</w:t>
            </w:r>
            <w:r w:rsidR="007A69EA">
              <w:rPr>
                <w:rFonts w:eastAsia="標楷體" w:hint="eastAsia"/>
              </w:rPr>
              <w:t>個</w:t>
            </w:r>
            <w:proofErr w:type="gramEnd"/>
            <w:r w:rsidRPr="00DC6E88">
              <w:rPr>
                <w:rFonts w:eastAsia="標楷體" w:hint="eastAsia"/>
              </w:rPr>
              <w:t>單位</w:t>
            </w:r>
            <w:r>
              <w:rPr>
                <w:rFonts w:eastAsia="標楷體" w:hint="eastAsia"/>
              </w:rPr>
              <w:t>者，應於事實發生之</w:t>
            </w:r>
            <w:r w:rsidR="007A69EA">
              <w:rPr>
                <w:rFonts w:eastAsia="標楷體" w:hint="eastAsia"/>
              </w:rPr>
              <w:t>即</w:t>
            </w:r>
            <w:r>
              <w:rPr>
                <w:rFonts w:eastAsia="標楷體" w:hint="eastAsia"/>
              </w:rPr>
              <w:t>日起</w:t>
            </w:r>
            <w:r w:rsidR="007A69EA">
              <w:rPr>
                <w:rFonts w:eastAsia="標楷體" w:hint="eastAsia"/>
              </w:rPr>
              <w:t>算</w:t>
            </w:r>
            <w:r>
              <w:rPr>
                <w:rFonts w:eastAsia="標楷體" w:hint="eastAsia"/>
              </w:rPr>
              <w:t>二日內</w:t>
            </w:r>
            <w:r w:rsidRPr="00DC6E88">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7AEAA291" w14:textId="77777777" w:rsidR="00DC6E88" w:rsidRPr="00AA13FB" w:rsidRDefault="000358B8" w:rsidP="00AF546B">
            <w:pPr>
              <w:pStyle w:val="3"/>
              <w:spacing w:line="260" w:lineRule="exact"/>
              <w:ind w:leftChars="14" w:left="34"/>
              <w:jc w:val="left"/>
              <w:rPr>
                <w:rFonts w:ascii="Times New Roman"/>
                <w:color w:val="auto"/>
                <w:sz w:val="20"/>
              </w:rPr>
            </w:pPr>
            <w:r w:rsidRPr="00AA13FB">
              <w:rPr>
                <w:rFonts w:ascii="Book Antiqua" w:hAnsi="Book Antiqua"/>
                <w:color w:val="auto"/>
                <w:sz w:val="20"/>
              </w:rPr>
              <w:t>由臺灣存託憑證之發行人或其存託機構輸入「公開資訊觀測站」</w:t>
            </w:r>
            <w:r w:rsidRPr="00AA13FB">
              <w:rPr>
                <w:rFonts w:ascii="Book Antiqua" w:hAnsi="Book Antiqua"/>
                <w:color w:val="auto"/>
                <w:sz w:val="20"/>
              </w:rPr>
              <w:t>(sii.twse.com.tw/</w:t>
            </w:r>
            <w:r w:rsidRPr="00AA13FB">
              <w:rPr>
                <w:rFonts w:ascii="Book Antiqua" w:hAnsi="Book Antiqua"/>
                <w:color w:val="auto"/>
                <w:sz w:val="20"/>
              </w:rPr>
              <w:t>買回臺灣存託憑證申報作業</w:t>
            </w:r>
            <w:r w:rsidRPr="00AA13FB">
              <w:rPr>
                <w:rFonts w:ascii="Book Antiqua" w:hAnsi="Book Antiqua"/>
                <w:color w:val="auto"/>
                <w:sz w:val="20"/>
              </w:rPr>
              <w:t>/</w:t>
            </w:r>
            <w:r w:rsidRPr="00AA13FB">
              <w:rPr>
                <w:rFonts w:ascii="Book Antiqua" w:hAnsi="Book Antiqua"/>
                <w:color w:val="auto"/>
                <w:sz w:val="20"/>
              </w:rPr>
              <w:t>買回臺灣存託憑證累積達已發行臺灣存託憑證總數百分之二或在外流通單位數不足一千二百萬</w:t>
            </w:r>
            <w:proofErr w:type="gramStart"/>
            <w:r w:rsidR="00A53EB1">
              <w:rPr>
                <w:rFonts w:ascii="Book Antiqua" w:hAnsi="Book Antiqua" w:hint="eastAsia"/>
                <w:color w:val="auto"/>
                <w:sz w:val="20"/>
              </w:rPr>
              <w:t>個</w:t>
            </w:r>
            <w:proofErr w:type="gramEnd"/>
            <w:r w:rsidRPr="00AA13FB">
              <w:rPr>
                <w:rFonts w:ascii="Book Antiqua" w:hAnsi="Book Antiqua"/>
                <w:color w:val="auto"/>
                <w:sz w:val="20"/>
              </w:rPr>
              <w:t>單位</w:t>
            </w:r>
            <w:r w:rsidRPr="00AA13FB">
              <w:rPr>
                <w:rFonts w:ascii="Book Antiqua" w:hAnsi="Book Antiqua" w:hint="eastAsia"/>
                <w:color w:val="auto"/>
                <w:sz w:val="20"/>
              </w:rPr>
              <w:t xml:space="preserve">) </w:t>
            </w:r>
            <w:r w:rsidRPr="00AA13FB">
              <w:rPr>
                <w:rFonts w:ascii="Book Antiqua" w:hAnsi="Book Antiqua" w:hint="eastAsia"/>
                <w:color w:val="auto"/>
                <w:sz w:val="20"/>
              </w:rPr>
              <w:t>，並轉重大訊息</w:t>
            </w:r>
            <w:r w:rsidRPr="00AA13FB">
              <w:rPr>
                <w:rFonts w:ascii="Book Antiqua" w:hAnsi="Book Antiqua" w:hint="eastAsia"/>
                <w:color w:val="auto"/>
                <w:sz w:val="20"/>
              </w:rPr>
              <w:t>(</w:t>
            </w:r>
            <w:r w:rsidRPr="00AA13FB">
              <w:rPr>
                <w:rFonts w:ascii="Book Antiqua" w:hAnsi="Book Antiqua" w:hint="eastAsia"/>
                <w:color w:val="auto"/>
                <w:sz w:val="20"/>
              </w:rPr>
              <w:t>重大訊息發布時間仍應遵照</w:t>
            </w:r>
            <w:r w:rsidRPr="00AA13FB">
              <w:rPr>
                <w:rFonts w:hAnsi="標楷體"/>
                <w:color w:val="auto"/>
                <w:sz w:val="20"/>
              </w:rPr>
              <w:t>本公司「對有價證券上市公司重大訊息之查證暨公開處理程序」</w:t>
            </w:r>
            <w:r w:rsidRPr="00AA13FB">
              <w:rPr>
                <w:rFonts w:hAnsi="標楷體" w:hint="eastAsia"/>
                <w:color w:val="auto"/>
                <w:sz w:val="20"/>
              </w:rPr>
              <w:t>之規定辦理</w:t>
            </w:r>
            <w:r w:rsidRPr="00AA13FB">
              <w:rPr>
                <w:rFonts w:ascii="Book Antiqua" w:hAnsi="Book Antiqua" w:hint="eastAsia"/>
                <w:color w:val="auto"/>
                <w:sz w:val="20"/>
              </w:rPr>
              <w:t>)</w:t>
            </w:r>
            <w:r w:rsidRPr="00AA13FB">
              <w:rPr>
                <w:rFonts w:ascii="Book Antiqua" w:hAnsi="Book Antiqua" w:hint="eastAsia"/>
                <w:color w:val="auto"/>
                <w:sz w:val="20"/>
              </w:rPr>
              <w:t>。</w:t>
            </w:r>
          </w:p>
        </w:tc>
        <w:tc>
          <w:tcPr>
            <w:tcW w:w="3600" w:type="dxa"/>
            <w:vMerge/>
            <w:tcBorders>
              <w:left w:val="single" w:sz="4" w:space="0" w:color="auto"/>
              <w:right w:val="single" w:sz="4" w:space="0" w:color="auto"/>
            </w:tcBorders>
          </w:tcPr>
          <w:p w14:paraId="166B8EF6" w14:textId="77777777" w:rsidR="00DC6E88" w:rsidRPr="00E4436E" w:rsidRDefault="00DC6E88" w:rsidP="00CE10FF">
            <w:pPr>
              <w:numPr>
                <w:ilvl w:val="0"/>
                <w:numId w:val="63"/>
              </w:numPr>
              <w:spacing w:line="260" w:lineRule="exact"/>
              <w:ind w:left="218" w:hanging="218"/>
              <w:jc w:val="both"/>
              <w:rPr>
                <w:rFonts w:eastAsia="標楷體"/>
                <w:sz w:val="20"/>
                <w:szCs w:val="20"/>
              </w:rPr>
            </w:pPr>
          </w:p>
        </w:tc>
      </w:tr>
      <w:tr w:rsidR="0066070D" w:rsidRPr="00E4436E" w14:paraId="05247303" w14:textId="77777777" w:rsidTr="00D93C21">
        <w:trPr>
          <w:cantSplit/>
          <w:trHeight w:val="480"/>
        </w:trPr>
        <w:tc>
          <w:tcPr>
            <w:tcW w:w="480" w:type="dxa"/>
            <w:vMerge/>
            <w:tcBorders>
              <w:left w:val="single" w:sz="4" w:space="0" w:color="auto"/>
              <w:right w:val="single" w:sz="4" w:space="0" w:color="auto"/>
            </w:tcBorders>
            <w:vAlign w:val="center"/>
          </w:tcPr>
          <w:p w14:paraId="4E5AE12C" w14:textId="77777777" w:rsidR="0066070D" w:rsidRPr="00E4436E" w:rsidRDefault="0066070D"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0F7D2BFB" w14:textId="77777777" w:rsidR="0066070D" w:rsidRPr="00E4436E" w:rsidRDefault="0066070D"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500CEB3D" w14:textId="77777777" w:rsidR="0066070D" w:rsidRDefault="00225804" w:rsidP="00CE10FF">
            <w:pPr>
              <w:pStyle w:val="a5"/>
              <w:numPr>
                <w:ilvl w:val="0"/>
                <w:numId w:val="62"/>
              </w:numPr>
              <w:tabs>
                <w:tab w:val="clear" w:pos="4153"/>
                <w:tab w:val="clear" w:pos="8306"/>
              </w:tabs>
              <w:spacing w:line="260" w:lineRule="exact"/>
              <w:ind w:left="211" w:hanging="211"/>
              <w:jc w:val="both"/>
              <w:rPr>
                <w:rFonts w:eastAsia="標楷體"/>
              </w:rPr>
            </w:pPr>
            <w:r>
              <w:rPr>
                <w:rFonts w:eastAsia="標楷體" w:hint="eastAsia"/>
              </w:rPr>
              <w:t>買</w:t>
            </w:r>
            <w:r w:rsidRPr="003D42B5">
              <w:rPr>
                <w:rFonts w:eastAsia="標楷體" w:hint="eastAsia"/>
              </w:rPr>
              <w:t>回期間屆滿或執行完畢</w:t>
            </w:r>
            <w:r>
              <w:rPr>
                <w:rFonts w:eastAsia="標楷體" w:hint="eastAsia"/>
              </w:rPr>
              <w:t>之即日起算</w:t>
            </w:r>
            <w:r w:rsidRPr="003D42B5">
              <w:rPr>
                <w:rFonts w:eastAsia="標楷體" w:hint="eastAsia"/>
              </w:rPr>
              <w:t>五日內</w:t>
            </w:r>
          </w:p>
        </w:tc>
        <w:tc>
          <w:tcPr>
            <w:tcW w:w="6480" w:type="dxa"/>
            <w:tcBorders>
              <w:top w:val="single" w:sz="4" w:space="0" w:color="auto"/>
              <w:left w:val="single" w:sz="4" w:space="0" w:color="auto"/>
              <w:bottom w:val="single" w:sz="4" w:space="0" w:color="auto"/>
              <w:right w:val="single" w:sz="4" w:space="0" w:color="auto"/>
            </w:tcBorders>
          </w:tcPr>
          <w:p w14:paraId="1AA95FB3" w14:textId="77777777" w:rsidR="00225804" w:rsidRPr="003014AA" w:rsidRDefault="00225804" w:rsidP="00CE10FF">
            <w:pPr>
              <w:pStyle w:val="af2"/>
              <w:numPr>
                <w:ilvl w:val="0"/>
                <w:numId w:val="67"/>
              </w:numPr>
              <w:spacing w:line="260" w:lineRule="exact"/>
              <w:contextualSpacing w:val="0"/>
              <w:jc w:val="both"/>
              <w:rPr>
                <w:rFonts w:ascii="Book Antiqua" w:eastAsia="標楷體" w:hAnsi="Book Antiqua"/>
                <w:sz w:val="20"/>
              </w:rPr>
            </w:pPr>
            <w:r w:rsidRPr="003014AA">
              <w:rPr>
                <w:rFonts w:ascii="Book Antiqua" w:eastAsia="標楷體" w:hAnsi="Book Antiqua"/>
                <w:sz w:val="20"/>
              </w:rPr>
              <w:t>由臺灣存託憑證之發行人或其存託機構輸入「公開資訊觀測站」</w:t>
            </w:r>
            <w:r w:rsidRPr="003014AA">
              <w:rPr>
                <w:rFonts w:ascii="Book Antiqua" w:eastAsia="標楷體" w:hAnsi="Book Antiqua"/>
                <w:sz w:val="20"/>
              </w:rPr>
              <w:t>(sii.twse.com.tw/</w:t>
            </w:r>
            <w:r w:rsidRPr="003014AA">
              <w:rPr>
                <w:rFonts w:ascii="Book Antiqua" w:eastAsia="標楷體" w:hAnsi="Book Antiqua"/>
                <w:sz w:val="20"/>
              </w:rPr>
              <w:t>買回臺灣存託憑證申報作業</w:t>
            </w:r>
            <w:r w:rsidRPr="003014AA">
              <w:rPr>
                <w:rFonts w:ascii="Book Antiqua" w:eastAsia="標楷體" w:hAnsi="Book Antiqua"/>
                <w:sz w:val="20"/>
              </w:rPr>
              <w:t>/</w:t>
            </w:r>
            <w:r w:rsidRPr="003014AA">
              <w:rPr>
                <w:rFonts w:ascii="Book Antiqua" w:eastAsia="標楷體" w:hAnsi="Book Antiqua"/>
                <w:sz w:val="20"/>
              </w:rPr>
              <w:t>買回期間屆滿或執行完畢</w:t>
            </w:r>
            <w:r w:rsidRPr="003014AA">
              <w:rPr>
                <w:rFonts w:ascii="Book Antiqua" w:eastAsia="標楷體" w:hAnsi="Book Antiqua"/>
                <w:sz w:val="20"/>
              </w:rPr>
              <w:t>)</w:t>
            </w:r>
            <w:r w:rsidRPr="003014AA">
              <w:rPr>
                <w:rFonts w:ascii="Book Antiqua" w:eastAsia="標楷體" w:hAnsi="Book Antiqua" w:hint="eastAsia"/>
                <w:sz w:val="20"/>
              </w:rPr>
              <w:t>，並轉重大訊息</w:t>
            </w:r>
            <w:r w:rsidRPr="003014AA">
              <w:rPr>
                <w:rFonts w:ascii="Book Antiqua" w:eastAsia="標楷體" w:hAnsi="Book Antiqua" w:hint="eastAsia"/>
                <w:sz w:val="20"/>
              </w:rPr>
              <w:t>(</w:t>
            </w:r>
            <w:r w:rsidRPr="003014AA">
              <w:rPr>
                <w:rFonts w:ascii="Book Antiqua" w:eastAsia="標楷體" w:hAnsi="Book Antiqua" w:hint="eastAsia"/>
                <w:sz w:val="20"/>
              </w:rPr>
              <w:t>重大訊息發布時間仍應遵照</w:t>
            </w:r>
            <w:r w:rsidRPr="003014AA">
              <w:rPr>
                <w:rFonts w:eastAsia="標楷體" w:hAnsi="標楷體"/>
                <w:sz w:val="20"/>
                <w:szCs w:val="20"/>
              </w:rPr>
              <w:t>本公司「對有價證券上市公司重大訊息之查證暨公開處理程序」</w:t>
            </w:r>
            <w:r w:rsidRPr="003014AA">
              <w:rPr>
                <w:rFonts w:eastAsia="標楷體" w:hAnsi="標楷體" w:hint="eastAsia"/>
                <w:sz w:val="20"/>
              </w:rPr>
              <w:t>之規定辦理</w:t>
            </w:r>
            <w:r w:rsidRPr="003014AA">
              <w:rPr>
                <w:rFonts w:ascii="Book Antiqua" w:eastAsia="標楷體" w:hAnsi="Book Antiqua" w:hint="eastAsia"/>
                <w:sz w:val="20"/>
              </w:rPr>
              <w:t>)</w:t>
            </w:r>
            <w:r w:rsidRPr="003014AA">
              <w:rPr>
                <w:rFonts w:ascii="Book Antiqua" w:eastAsia="標楷體" w:hAnsi="Book Antiqua" w:hint="eastAsia"/>
                <w:sz w:val="20"/>
              </w:rPr>
              <w:t>。</w:t>
            </w:r>
          </w:p>
          <w:p w14:paraId="6EC91603" w14:textId="77777777" w:rsidR="00225804" w:rsidRPr="003014AA" w:rsidRDefault="00225804" w:rsidP="00225804">
            <w:pPr>
              <w:spacing w:line="260" w:lineRule="exact"/>
              <w:ind w:firstLineChars="200" w:firstLine="400"/>
              <w:jc w:val="both"/>
              <w:rPr>
                <w:rFonts w:eastAsia="標楷體"/>
                <w:sz w:val="20"/>
              </w:rPr>
            </w:pPr>
            <w:r w:rsidRPr="003014AA">
              <w:rPr>
                <w:rFonts w:eastAsia="標楷體" w:hint="eastAsia"/>
                <w:sz w:val="20"/>
              </w:rPr>
              <w:t>公司來函檢附下列文件</w:t>
            </w:r>
            <w:r w:rsidRPr="003014AA">
              <w:rPr>
                <w:rFonts w:eastAsia="標楷體" w:hint="eastAsia"/>
                <w:sz w:val="20"/>
              </w:rPr>
              <w:t>:</w:t>
            </w:r>
            <w:r w:rsidRPr="003014AA">
              <w:rPr>
                <w:rFonts w:eastAsia="標楷體"/>
                <w:sz w:val="20"/>
              </w:rPr>
              <w:t xml:space="preserve"> </w:t>
            </w:r>
          </w:p>
          <w:p w14:paraId="335E75F0"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1.</w:t>
            </w:r>
            <w:r w:rsidRPr="00F84909">
              <w:rPr>
                <w:rFonts w:eastAsia="標楷體" w:hint="eastAsia"/>
                <w:sz w:val="20"/>
              </w:rPr>
              <w:t>買回臺灣存託憑證買回期間屆滿或執行完畢於本公司指定之網際網路資訊申報系統申報之資料一份。</w:t>
            </w:r>
          </w:p>
          <w:p w14:paraId="49DF53F9" w14:textId="77777777" w:rsidR="00225804" w:rsidRPr="00F84909" w:rsidRDefault="00225804" w:rsidP="00225804">
            <w:pPr>
              <w:pStyle w:val="af2"/>
              <w:spacing w:line="260" w:lineRule="exact"/>
              <w:ind w:left="385"/>
              <w:jc w:val="both"/>
              <w:rPr>
                <w:rFonts w:eastAsia="標楷體"/>
                <w:sz w:val="20"/>
              </w:rPr>
            </w:pPr>
            <w:r w:rsidRPr="00F84909">
              <w:rPr>
                <w:rFonts w:eastAsia="標楷體" w:hint="eastAsia"/>
                <w:sz w:val="20"/>
              </w:rPr>
              <w:t>2.</w:t>
            </w:r>
            <w:r w:rsidRPr="00F84909">
              <w:rPr>
                <w:rFonts w:eastAsia="標楷體" w:hint="eastAsia"/>
                <w:sz w:val="20"/>
              </w:rPr>
              <w:t>交易對</w:t>
            </w:r>
            <w:proofErr w:type="gramStart"/>
            <w:r w:rsidRPr="00F84909">
              <w:rPr>
                <w:rFonts w:eastAsia="標楷體" w:hint="eastAsia"/>
                <w:sz w:val="20"/>
              </w:rPr>
              <w:t>帳單</w:t>
            </w:r>
            <w:proofErr w:type="gramEnd"/>
            <w:r w:rsidRPr="00F84909">
              <w:rPr>
                <w:rFonts w:eastAsia="標楷體" w:hint="eastAsia"/>
                <w:sz w:val="20"/>
              </w:rPr>
              <w:t>。</w:t>
            </w:r>
          </w:p>
          <w:p w14:paraId="17A564DB" w14:textId="77777777" w:rsidR="0066070D" w:rsidRPr="00225804" w:rsidRDefault="00225804" w:rsidP="00225804">
            <w:pPr>
              <w:spacing w:line="260" w:lineRule="exact"/>
              <w:ind w:left="384" w:hangingChars="192" w:hanging="384"/>
              <w:jc w:val="both"/>
              <w:rPr>
                <w:rFonts w:ascii="Book Antiqua" w:eastAsia="標楷體" w:hAnsi="標楷體"/>
                <w:sz w:val="20"/>
              </w:rPr>
            </w:pPr>
            <w:r w:rsidRPr="00F84909">
              <w:rPr>
                <w:rFonts w:ascii="Book Antiqua" w:eastAsia="標楷體" w:hAnsi="標楷體" w:hint="eastAsia"/>
                <w:sz w:val="20"/>
              </w:rPr>
              <w:t>二、輸入</w:t>
            </w:r>
            <w:r w:rsidRPr="00F84909">
              <w:rPr>
                <w:rFonts w:eastAsia="標楷體" w:hint="eastAsia"/>
                <w:sz w:val="20"/>
              </w:rPr>
              <w:t>「公開資訊觀測站」</w:t>
            </w:r>
            <w:r w:rsidRPr="00F84909">
              <w:rPr>
                <w:rFonts w:eastAsia="標楷體"/>
                <w:sz w:val="20"/>
              </w:rPr>
              <w:t>(sii.twse.com.tw/</w:t>
            </w:r>
            <w:r w:rsidRPr="00F84909">
              <w:rPr>
                <w:rFonts w:eastAsia="標楷體" w:hint="eastAsia"/>
                <w:sz w:val="20"/>
              </w:rPr>
              <w:t>臺灣存託憑證初次上市及增資發行基本資料輸入作業</w:t>
            </w:r>
            <w:r w:rsidRPr="00F84909">
              <w:rPr>
                <w:rFonts w:eastAsia="標楷體" w:hint="eastAsia"/>
                <w:sz w:val="20"/>
              </w:rPr>
              <w:t>/</w:t>
            </w:r>
            <w:r w:rsidRPr="00F84909">
              <w:rPr>
                <w:rFonts w:eastAsia="標楷體" w:hint="eastAsia"/>
                <w:sz w:val="20"/>
              </w:rPr>
              <w:t>臺灣存託憑證發行單位數申報作業</w:t>
            </w:r>
            <w:r w:rsidRPr="00F84909">
              <w:rPr>
                <w:rFonts w:eastAsia="標楷體" w:hint="eastAsia"/>
                <w:sz w:val="20"/>
              </w:rPr>
              <w:t>)</w:t>
            </w:r>
            <w:r w:rsidRPr="00F84909">
              <w:rPr>
                <w:rFonts w:eastAsia="標楷體" w:hint="eastAsia"/>
                <w:sz w:val="20"/>
              </w:rPr>
              <w:t>，</w:t>
            </w:r>
            <w:r w:rsidRPr="00F84909">
              <w:rPr>
                <w:rFonts w:ascii="Book Antiqua" w:eastAsia="標楷體" w:hAnsi="標楷體"/>
                <w:sz w:val="20"/>
              </w:rPr>
              <w:t>更新發行額度單位數，扣除買回之</w:t>
            </w:r>
            <w:r w:rsidRPr="00F84909">
              <w:rPr>
                <w:rFonts w:ascii="Book Antiqua" w:eastAsia="標楷體" w:hAnsi="Book Antiqua"/>
                <w:sz w:val="20"/>
              </w:rPr>
              <w:t>TDR</w:t>
            </w:r>
            <w:r w:rsidRPr="00F84909">
              <w:rPr>
                <w:rFonts w:ascii="Book Antiqua" w:eastAsia="標楷體" w:hAnsi="標楷體"/>
                <w:sz w:val="20"/>
              </w:rPr>
              <w:t>。</w:t>
            </w:r>
          </w:p>
        </w:tc>
        <w:tc>
          <w:tcPr>
            <w:tcW w:w="3600" w:type="dxa"/>
            <w:vMerge/>
            <w:tcBorders>
              <w:left w:val="single" w:sz="4" w:space="0" w:color="auto"/>
              <w:right w:val="single" w:sz="4" w:space="0" w:color="auto"/>
            </w:tcBorders>
          </w:tcPr>
          <w:p w14:paraId="3F1AE087" w14:textId="77777777" w:rsidR="0066070D" w:rsidRPr="00E4436E" w:rsidRDefault="0066070D" w:rsidP="00CE10FF">
            <w:pPr>
              <w:numPr>
                <w:ilvl w:val="0"/>
                <w:numId w:val="63"/>
              </w:numPr>
              <w:spacing w:line="260" w:lineRule="exact"/>
              <w:ind w:left="218" w:hanging="218"/>
              <w:jc w:val="both"/>
              <w:rPr>
                <w:rFonts w:eastAsia="標楷體"/>
                <w:sz w:val="20"/>
                <w:szCs w:val="20"/>
              </w:rPr>
            </w:pPr>
          </w:p>
        </w:tc>
      </w:tr>
      <w:tr w:rsidR="000358B8" w:rsidRPr="00E4436E" w14:paraId="17BD4E75" w14:textId="77777777" w:rsidTr="00225804">
        <w:trPr>
          <w:cantSplit/>
          <w:trHeight w:val="656"/>
        </w:trPr>
        <w:tc>
          <w:tcPr>
            <w:tcW w:w="480" w:type="dxa"/>
            <w:vMerge/>
            <w:tcBorders>
              <w:left w:val="single" w:sz="4" w:space="0" w:color="auto"/>
              <w:bottom w:val="single" w:sz="4" w:space="0" w:color="auto"/>
              <w:right w:val="single" w:sz="4" w:space="0" w:color="auto"/>
            </w:tcBorders>
            <w:vAlign w:val="center"/>
          </w:tcPr>
          <w:p w14:paraId="625CF701" w14:textId="77777777" w:rsidR="000358B8" w:rsidRPr="00E4436E" w:rsidRDefault="000358B8" w:rsidP="00E20BE9">
            <w:pPr>
              <w:kinsoku w:val="0"/>
              <w:overflowPunct w:val="0"/>
              <w:spacing w:line="260" w:lineRule="exact"/>
              <w:jc w:val="center"/>
              <w:rPr>
                <w:rFonts w:eastAsia="標楷體"/>
                <w:sz w:val="20"/>
                <w:szCs w:val="20"/>
              </w:rPr>
            </w:pPr>
          </w:p>
        </w:tc>
        <w:tc>
          <w:tcPr>
            <w:tcW w:w="2377" w:type="dxa"/>
            <w:vMerge/>
            <w:tcBorders>
              <w:left w:val="single" w:sz="4" w:space="0" w:color="auto"/>
              <w:bottom w:val="single" w:sz="4" w:space="0" w:color="auto"/>
              <w:right w:val="single" w:sz="4" w:space="0" w:color="auto"/>
            </w:tcBorders>
          </w:tcPr>
          <w:p w14:paraId="237CD50E" w14:textId="77777777" w:rsidR="000358B8" w:rsidRPr="00E4436E" w:rsidRDefault="000358B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07063EF3" w14:textId="77777777" w:rsidR="000358B8" w:rsidRPr="003D42B5" w:rsidRDefault="000358B8" w:rsidP="00225804">
            <w:pPr>
              <w:pStyle w:val="a5"/>
              <w:tabs>
                <w:tab w:val="clear" w:pos="4153"/>
                <w:tab w:val="clear" w:pos="8306"/>
                <w:tab w:val="center" w:pos="114"/>
              </w:tabs>
              <w:spacing w:line="260" w:lineRule="exact"/>
              <w:ind w:left="211"/>
              <w:jc w:val="both"/>
              <w:rPr>
                <w:rFonts w:eastAsia="標楷體"/>
              </w:rPr>
            </w:pPr>
          </w:p>
        </w:tc>
        <w:tc>
          <w:tcPr>
            <w:tcW w:w="6480" w:type="dxa"/>
            <w:tcBorders>
              <w:top w:val="single" w:sz="4" w:space="0" w:color="auto"/>
              <w:left w:val="single" w:sz="4" w:space="0" w:color="auto"/>
              <w:bottom w:val="single" w:sz="4" w:space="0" w:color="auto"/>
              <w:right w:val="single" w:sz="4" w:space="0" w:color="auto"/>
            </w:tcBorders>
            <w:vAlign w:val="center"/>
          </w:tcPr>
          <w:p w14:paraId="15A9A0FC" w14:textId="77777777" w:rsidR="000358B8" w:rsidRPr="00AA13FB" w:rsidRDefault="000358B8" w:rsidP="000358B8">
            <w:pPr>
              <w:pStyle w:val="3"/>
              <w:spacing w:line="260" w:lineRule="exact"/>
              <w:ind w:leftChars="14" w:left="460" w:hangingChars="213" w:hanging="426"/>
              <w:jc w:val="left"/>
              <w:rPr>
                <w:rFonts w:ascii="Times New Roman"/>
                <w:color w:val="auto"/>
                <w:sz w:val="20"/>
              </w:rPr>
            </w:pPr>
            <w:r w:rsidRPr="00AA13FB">
              <w:rPr>
                <w:rFonts w:ascii="Book Antiqua" w:hAnsi="標楷體" w:hint="eastAsia"/>
                <w:color w:val="auto"/>
                <w:sz w:val="20"/>
              </w:rPr>
              <w:t>三、</w:t>
            </w:r>
            <w:r w:rsidRPr="00AA13FB">
              <w:rPr>
                <w:rFonts w:hint="eastAsia"/>
                <w:color w:val="auto"/>
                <w:sz w:val="20"/>
              </w:rPr>
              <w:t>輸入「公開資訊觀測站」</w:t>
            </w:r>
            <w:r w:rsidRPr="00AA13FB">
              <w:rPr>
                <w:color w:val="auto"/>
                <w:sz w:val="20"/>
              </w:rPr>
              <w:t>(</w:t>
            </w:r>
            <w:r w:rsidRPr="00E107CB">
              <w:rPr>
                <w:rFonts w:ascii="Times New Roman"/>
                <w:color w:val="auto"/>
                <w:sz w:val="20"/>
              </w:rPr>
              <w:t>sii.twse.com.tw/</w:t>
            </w:r>
            <w:r w:rsidRPr="00AA13FB">
              <w:rPr>
                <w:rFonts w:hint="eastAsia"/>
                <w:color w:val="auto"/>
                <w:sz w:val="20"/>
              </w:rPr>
              <w:t>國內有價證券申報作業/普通股或</w:t>
            </w:r>
            <w:r w:rsidRPr="00A11657">
              <w:rPr>
                <w:rFonts w:ascii="Times New Roman"/>
                <w:color w:val="auto"/>
                <w:sz w:val="20"/>
              </w:rPr>
              <w:t>TDR</w:t>
            </w:r>
            <w:r w:rsidRPr="00AA13FB">
              <w:rPr>
                <w:rFonts w:hint="eastAsia"/>
                <w:color w:val="auto"/>
                <w:sz w:val="20"/>
              </w:rPr>
              <w:t>)。</w:t>
            </w:r>
          </w:p>
        </w:tc>
        <w:tc>
          <w:tcPr>
            <w:tcW w:w="3600" w:type="dxa"/>
            <w:vMerge/>
            <w:tcBorders>
              <w:left w:val="single" w:sz="4" w:space="0" w:color="auto"/>
              <w:bottom w:val="single" w:sz="4" w:space="0" w:color="auto"/>
              <w:right w:val="single" w:sz="4" w:space="0" w:color="auto"/>
            </w:tcBorders>
          </w:tcPr>
          <w:p w14:paraId="27919992" w14:textId="77777777" w:rsidR="000358B8" w:rsidRPr="00E4436E" w:rsidRDefault="000358B8" w:rsidP="00CE10FF">
            <w:pPr>
              <w:numPr>
                <w:ilvl w:val="0"/>
                <w:numId w:val="63"/>
              </w:numPr>
              <w:spacing w:line="260" w:lineRule="exact"/>
              <w:ind w:left="218" w:hanging="218"/>
              <w:jc w:val="both"/>
              <w:rPr>
                <w:rFonts w:eastAsia="標楷體"/>
                <w:sz w:val="20"/>
                <w:szCs w:val="20"/>
              </w:rPr>
            </w:pPr>
          </w:p>
        </w:tc>
      </w:tr>
      <w:tr w:rsidR="009A6B59" w:rsidRPr="005025A0" w14:paraId="7419A060" w14:textId="77777777" w:rsidTr="00887E1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4779EDE" w14:textId="77777777" w:rsidR="009A6B59" w:rsidRDefault="009A6B59" w:rsidP="004744F3">
            <w:pPr>
              <w:kinsoku w:val="0"/>
              <w:overflowPunct w:val="0"/>
              <w:spacing w:line="260" w:lineRule="exact"/>
              <w:jc w:val="center"/>
              <w:rPr>
                <w:rFonts w:eastAsia="標楷體"/>
                <w:sz w:val="20"/>
                <w:szCs w:val="20"/>
              </w:rPr>
            </w:pPr>
            <w:r>
              <w:rPr>
                <w:rFonts w:eastAsia="標楷體" w:hint="eastAsia"/>
                <w:sz w:val="20"/>
              </w:rPr>
              <w:t>11</w:t>
            </w:r>
          </w:p>
        </w:tc>
        <w:tc>
          <w:tcPr>
            <w:tcW w:w="2377" w:type="dxa"/>
            <w:tcBorders>
              <w:top w:val="single" w:sz="4" w:space="0" w:color="auto"/>
              <w:left w:val="single" w:sz="4" w:space="0" w:color="auto"/>
              <w:bottom w:val="single" w:sz="4" w:space="0" w:color="auto"/>
              <w:right w:val="single" w:sz="4" w:space="0" w:color="auto"/>
            </w:tcBorders>
            <w:vAlign w:val="center"/>
          </w:tcPr>
          <w:p w14:paraId="0C16859D" w14:textId="77777777" w:rsidR="009A6B59" w:rsidRPr="002C71B8" w:rsidRDefault="009A6B59" w:rsidP="00887E1C">
            <w:pPr>
              <w:pStyle w:val="3"/>
              <w:spacing w:line="260" w:lineRule="exact"/>
              <w:rPr>
                <w:rFonts w:ascii="Times New Roman"/>
                <w:color w:val="auto"/>
                <w:sz w:val="20"/>
              </w:rPr>
            </w:pPr>
            <w:r>
              <w:rPr>
                <w:rFonts w:hint="eastAsia"/>
                <w:color w:val="auto"/>
                <w:sz w:val="20"/>
              </w:rPr>
              <w:t>第二上市公司</w:t>
            </w:r>
            <w:r w:rsidRPr="002C71B8">
              <w:rPr>
                <w:rFonts w:hint="eastAsia"/>
                <w:color w:val="auto"/>
                <w:sz w:val="20"/>
              </w:rPr>
              <w:t>買回</w:t>
            </w:r>
            <w:r w:rsidR="00AF0EB6">
              <w:rPr>
                <w:rFonts w:hint="eastAsia"/>
                <w:color w:val="auto"/>
                <w:sz w:val="20"/>
              </w:rPr>
              <w:t>TDR</w:t>
            </w:r>
            <w:r w:rsidRPr="002C71B8">
              <w:rPr>
                <w:rFonts w:hint="eastAsia"/>
                <w:color w:val="auto"/>
                <w:sz w:val="20"/>
              </w:rPr>
              <w:t>，原股註銷完畢</w:t>
            </w:r>
          </w:p>
        </w:tc>
        <w:tc>
          <w:tcPr>
            <w:tcW w:w="2063" w:type="dxa"/>
            <w:tcBorders>
              <w:top w:val="single" w:sz="4" w:space="0" w:color="auto"/>
              <w:left w:val="single" w:sz="4" w:space="0" w:color="auto"/>
              <w:bottom w:val="single" w:sz="4" w:space="0" w:color="auto"/>
              <w:right w:val="single" w:sz="4" w:space="0" w:color="auto"/>
            </w:tcBorders>
            <w:vAlign w:val="center"/>
          </w:tcPr>
          <w:p w14:paraId="57109F24" w14:textId="77777777" w:rsidR="009A6B59" w:rsidRPr="002C71B8" w:rsidRDefault="009A6B59" w:rsidP="009A6B59">
            <w:pPr>
              <w:pStyle w:val="a3"/>
              <w:spacing w:line="260" w:lineRule="exact"/>
              <w:jc w:val="both"/>
              <w:rPr>
                <w:rFonts w:ascii="Times New Roman" w:eastAsia="標楷體" w:hAnsi="Times New Roman"/>
                <w:sz w:val="20"/>
              </w:rPr>
            </w:pPr>
            <w:r w:rsidRPr="002C71B8">
              <w:rPr>
                <w:rFonts w:ascii="Times New Roman" w:eastAsia="標楷體" w:hAnsi="標楷體"/>
                <w:sz w:val="20"/>
              </w:rPr>
              <w:t>買回</w:t>
            </w:r>
            <w:r w:rsidR="00AF0EB6">
              <w:rPr>
                <w:rFonts w:ascii="標楷體" w:eastAsia="標楷體" w:hAnsi="標楷體" w:hint="eastAsia"/>
                <w:sz w:val="20"/>
              </w:rPr>
              <w:t>TDR</w:t>
            </w:r>
            <w:r w:rsidRPr="002C71B8">
              <w:rPr>
                <w:rFonts w:ascii="Times New Roman" w:eastAsia="標楷體" w:hAnsi="標楷體"/>
                <w:sz w:val="20"/>
              </w:rPr>
              <w:t>，原股註銷作業完成</w:t>
            </w:r>
            <w:r>
              <w:rPr>
                <w:rFonts w:ascii="Times New Roman" w:eastAsia="標楷體" w:hAnsi="標楷體" w:hint="eastAsia"/>
                <w:sz w:val="20"/>
              </w:rPr>
              <w:t>之即日起算十</w:t>
            </w:r>
            <w:r w:rsidRPr="002C71B8">
              <w:rPr>
                <w:rFonts w:ascii="Times New Roman" w:eastAsia="標楷體" w:hAnsi="標楷體"/>
                <w:sz w:val="20"/>
              </w:rPr>
              <w:t>日內</w:t>
            </w:r>
          </w:p>
        </w:tc>
        <w:tc>
          <w:tcPr>
            <w:tcW w:w="6480" w:type="dxa"/>
            <w:tcBorders>
              <w:top w:val="single" w:sz="4" w:space="0" w:color="auto"/>
              <w:left w:val="single" w:sz="4" w:space="0" w:color="auto"/>
              <w:bottom w:val="single" w:sz="4" w:space="0" w:color="auto"/>
              <w:right w:val="single" w:sz="4" w:space="0" w:color="auto"/>
            </w:tcBorders>
            <w:vAlign w:val="center"/>
          </w:tcPr>
          <w:p w14:paraId="33B61061" w14:textId="77777777" w:rsidR="009A6B59" w:rsidRPr="0068405A" w:rsidRDefault="00F26973" w:rsidP="00887E1C">
            <w:pPr>
              <w:kinsoku w:val="0"/>
              <w:overflowPunct w:val="0"/>
              <w:spacing w:line="260" w:lineRule="exact"/>
              <w:jc w:val="both"/>
              <w:rPr>
                <w:rFonts w:eastAsia="標楷體"/>
                <w:sz w:val="20"/>
              </w:rPr>
            </w:pPr>
            <w:r>
              <w:rPr>
                <w:rFonts w:eastAsia="標楷體" w:hAnsi="標楷體"/>
                <w:sz w:val="20"/>
                <w:szCs w:val="20"/>
              </w:rPr>
              <w:t>輸入「公開資訊觀測站」</w:t>
            </w:r>
            <w:r>
              <w:rPr>
                <w:rFonts w:eastAsia="標楷體"/>
                <w:sz w:val="20"/>
                <w:szCs w:val="20"/>
              </w:rPr>
              <w:t>(sii.twse.com.tw/</w:t>
            </w:r>
            <w:r>
              <w:rPr>
                <w:rFonts w:ascii="標楷體" w:eastAsia="標楷體" w:hAnsi="標楷體" w:hint="eastAsia"/>
                <w:sz w:val="20"/>
              </w:rPr>
              <w:t>上市</w:t>
            </w:r>
            <w:r>
              <w:rPr>
                <w:rFonts w:ascii="標楷體" w:eastAsia="標楷體" w:hAnsi="標楷體"/>
                <w:sz w:val="20"/>
                <w:szCs w:val="20"/>
              </w:rPr>
              <w:t>普</w:t>
            </w:r>
            <w:r>
              <w:rPr>
                <w:rFonts w:eastAsia="標楷體" w:hAnsi="標楷體"/>
                <w:sz w:val="20"/>
                <w:szCs w:val="20"/>
              </w:rPr>
              <w:t>通股股數</w:t>
            </w:r>
            <w:r>
              <w:rPr>
                <w:rFonts w:eastAsia="標楷體"/>
                <w:sz w:val="20"/>
                <w:szCs w:val="20"/>
              </w:rPr>
              <w:t>/TDR</w:t>
            </w:r>
            <w:r>
              <w:rPr>
                <w:rFonts w:eastAsia="標楷體" w:hAnsi="標楷體"/>
                <w:sz w:val="20"/>
                <w:szCs w:val="20"/>
              </w:rPr>
              <w:t>單位數增減申報作業</w:t>
            </w:r>
            <w:r>
              <w:rPr>
                <w:rFonts w:eastAsia="標楷體"/>
                <w:sz w:val="20"/>
                <w:szCs w:val="20"/>
              </w:rPr>
              <w:t>)</w:t>
            </w:r>
            <w:r>
              <w:rPr>
                <w:rFonts w:eastAsia="標楷體" w:hint="eastAsia"/>
                <w:sz w:val="20"/>
              </w:rPr>
              <w:t>，</w:t>
            </w:r>
            <w:r>
              <w:rPr>
                <w:rFonts w:eastAsia="標楷體" w:hAnsi="標楷體"/>
                <w:sz w:val="20"/>
              </w:rPr>
              <w:t>並上傳</w:t>
            </w:r>
            <w:r>
              <w:rPr>
                <w:rFonts w:eastAsia="標楷體" w:hint="eastAsia"/>
                <w:sz w:val="20"/>
              </w:rPr>
              <w:t>所述附件。</w:t>
            </w:r>
          </w:p>
          <w:p w14:paraId="6A9F2D15" w14:textId="77777777" w:rsidR="009A6B59" w:rsidRPr="0075084F" w:rsidRDefault="00F26973" w:rsidP="00887E1C">
            <w:pPr>
              <w:pStyle w:val="a3"/>
              <w:spacing w:line="260" w:lineRule="exact"/>
              <w:jc w:val="both"/>
              <w:rPr>
                <w:rFonts w:ascii="Times New Roman" w:eastAsia="標楷體" w:hAnsi="Times New Roman"/>
                <w:sz w:val="20"/>
              </w:rPr>
            </w:pPr>
            <w:proofErr w:type="gramStart"/>
            <w:r>
              <w:rPr>
                <w:rFonts w:ascii="標楷體" w:eastAsia="標楷體" w:hAnsi="標楷體" w:hint="eastAsia"/>
                <w:sz w:val="20"/>
              </w:rPr>
              <w:t>（註</w:t>
            </w:r>
            <w:proofErr w:type="gramEnd"/>
            <w:r>
              <w:rPr>
                <w:rFonts w:ascii="標楷體" w:eastAsia="標楷體" w:hAnsi="標楷體" w:hint="eastAsia"/>
                <w:sz w:val="20"/>
              </w:rPr>
              <w:t>：應於洽本公司公告註銷買回股票完成日期之公告時，一併辦理僑外投資持股情形之輸入</w:t>
            </w:r>
            <w:proofErr w:type="gramStart"/>
            <w:r>
              <w:rPr>
                <w:rFonts w:ascii="標楷體" w:eastAsia="標楷體" w:hAnsi="標楷體" w:hint="eastAsia"/>
                <w:sz w:val="20"/>
              </w:rPr>
              <w:t>）</w:t>
            </w:r>
            <w:proofErr w:type="gramEnd"/>
            <w:r>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916248" w14:textId="77777777" w:rsidR="009A6B59" w:rsidRPr="00F84909" w:rsidRDefault="009A6B59" w:rsidP="00887E1C">
            <w:pPr>
              <w:spacing w:line="260" w:lineRule="exact"/>
              <w:jc w:val="both"/>
              <w:rPr>
                <w:rFonts w:eastAsia="標楷體"/>
                <w:sz w:val="20"/>
              </w:rPr>
            </w:pPr>
            <w:r w:rsidRPr="00F84909">
              <w:rPr>
                <w:rFonts w:eastAsia="標楷體" w:hint="eastAsia"/>
                <w:sz w:val="20"/>
              </w:rPr>
              <w:t>1.</w:t>
            </w:r>
            <w:r w:rsidRPr="00F84909">
              <w:rPr>
                <w:rFonts w:eastAsia="標楷體" w:hint="eastAsia"/>
                <w:sz w:val="20"/>
              </w:rPr>
              <w:t>本公司</w:t>
            </w:r>
            <w:r>
              <w:rPr>
                <w:rFonts w:eastAsia="標楷體" w:hint="eastAsia"/>
                <w:sz w:val="20"/>
              </w:rPr>
              <w:t>第二上市公司</w:t>
            </w:r>
            <w:r w:rsidRPr="00F84909">
              <w:rPr>
                <w:rFonts w:eastAsia="標楷體" w:hint="eastAsia"/>
                <w:sz w:val="20"/>
              </w:rPr>
              <w:t>買回</w:t>
            </w:r>
            <w:r>
              <w:rPr>
                <w:rFonts w:eastAsia="標楷體" w:hint="eastAsia"/>
                <w:sz w:val="20"/>
              </w:rPr>
              <w:t>臺灣存託憑證</w:t>
            </w:r>
            <w:r w:rsidRPr="00F84909">
              <w:rPr>
                <w:rFonts w:eastAsia="標楷體" w:hint="eastAsia"/>
                <w:sz w:val="20"/>
              </w:rPr>
              <w:t>辦法。</w:t>
            </w:r>
          </w:p>
          <w:p w14:paraId="1F745454" w14:textId="77777777" w:rsidR="009A6B59" w:rsidRDefault="009A6B59" w:rsidP="00887E1C">
            <w:pPr>
              <w:spacing w:line="260" w:lineRule="exact"/>
              <w:rPr>
                <w:rFonts w:eastAsia="標楷體"/>
                <w:sz w:val="20"/>
              </w:rPr>
            </w:pPr>
            <w:r w:rsidRPr="00F84909">
              <w:rPr>
                <w:rFonts w:eastAsia="標楷體" w:hint="eastAsia"/>
                <w:sz w:val="20"/>
              </w:rPr>
              <w:t>2.</w:t>
            </w:r>
            <w:r w:rsidRPr="00F84909">
              <w:rPr>
                <w:rFonts w:eastAsia="標楷體" w:hint="eastAsia"/>
                <w:sz w:val="20"/>
              </w:rPr>
              <w:t>本公司對有價證券上市公司及境外指數股票型基金上市之境外基金機構資訊申報作業辦法。</w:t>
            </w:r>
          </w:p>
          <w:p w14:paraId="4CD3CAD8" w14:textId="77777777" w:rsidR="00DB5104" w:rsidRPr="005025A0" w:rsidRDefault="00DB5104" w:rsidP="00887E1C">
            <w:pPr>
              <w:spacing w:line="260" w:lineRule="exact"/>
              <w:rPr>
                <w:rFonts w:eastAsia="標楷體"/>
                <w:sz w:val="20"/>
              </w:rPr>
            </w:pPr>
            <w:r>
              <w:rPr>
                <w:rFonts w:eastAsia="標楷體" w:hint="eastAsia"/>
                <w:sz w:val="20"/>
              </w:rPr>
              <w:t>3.</w:t>
            </w:r>
            <w:r w:rsidRPr="00157B2F">
              <w:rPr>
                <w:rFonts w:eastAsia="標楷體" w:hint="eastAsia"/>
                <w:sz w:val="20"/>
              </w:rPr>
              <w:t>104.10.27</w:t>
            </w:r>
            <w:proofErr w:type="gramStart"/>
            <w:r w:rsidRPr="00157B2F">
              <w:rPr>
                <w:rFonts w:eastAsia="標楷體" w:hint="eastAsia"/>
                <w:sz w:val="20"/>
              </w:rPr>
              <w:t>臺</w:t>
            </w:r>
            <w:proofErr w:type="gramEnd"/>
            <w:r w:rsidRPr="00157B2F">
              <w:rPr>
                <w:rFonts w:eastAsia="標楷體" w:hint="eastAsia"/>
                <w:sz w:val="20"/>
              </w:rPr>
              <w:t>證上二字第</w:t>
            </w:r>
            <w:r w:rsidRPr="00157B2F">
              <w:rPr>
                <w:rFonts w:eastAsia="標楷體" w:hint="eastAsia"/>
                <w:sz w:val="20"/>
              </w:rPr>
              <w:t>1041705524</w:t>
            </w:r>
            <w:r w:rsidRPr="00157B2F">
              <w:rPr>
                <w:rFonts w:eastAsia="標楷體" w:hint="eastAsia"/>
                <w:sz w:val="20"/>
              </w:rPr>
              <w:t>號函。</w:t>
            </w:r>
          </w:p>
        </w:tc>
      </w:tr>
      <w:tr w:rsidR="000358B8" w:rsidRPr="00E4436E" w14:paraId="7B5F1F4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2A6FE6"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513891E" w14:textId="77777777" w:rsidR="000358B8" w:rsidRDefault="000358B8" w:rsidP="00AF546B">
            <w:pPr>
              <w:pStyle w:val="3"/>
              <w:spacing w:line="260" w:lineRule="exact"/>
              <w:rPr>
                <w:rFonts w:ascii="Times New Roman"/>
                <w:color w:val="auto"/>
                <w:sz w:val="20"/>
              </w:rPr>
            </w:pPr>
            <w:r w:rsidRPr="00E4436E">
              <w:rPr>
                <w:rFonts w:ascii="Times New Roman"/>
                <w:color w:val="auto"/>
                <w:sz w:val="20"/>
              </w:rPr>
              <w:t>現金增資</w:t>
            </w:r>
            <w:r w:rsidRPr="00E4436E">
              <w:rPr>
                <w:rFonts w:ascii="Times New Roman" w:hint="eastAsia"/>
                <w:color w:val="auto"/>
                <w:sz w:val="20"/>
              </w:rPr>
              <w:t>參與發行臺灣存託憑證申報作業。</w:t>
            </w:r>
          </w:p>
        </w:tc>
        <w:tc>
          <w:tcPr>
            <w:tcW w:w="2063" w:type="dxa"/>
            <w:tcBorders>
              <w:top w:val="single" w:sz="4" w:space="0" w:color="auto"/>
              <w:left w:val="single" w:sz="4" w:space="0" w:color="auto"/>
              <w:bottom w:val="single" w:sz="4" w:space="0" w:color="auto"/>
              <w:right w:val="single" w:sz="4" w:space="0" w:color="auto"/>
            </w:tcBorders>
          </w:tcPr>
          <w:p w14:paraId="09803771"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於申報生效或申請核准通知到達之日起一日內輸入基本資料。</w:t>
            </w:r>
          </w:p>
          <w:p w14:paraId="16DBA120" w14:textId="77777777" w:rsidR="000358B8" w:rsidRPr="00E4436E" w:rsidRDefault="000358B8" w:rsidP="005404BE">
            <w:pPr>
              <w:pStyle w:val="a3"/>
              <w:spacing w:line="260" w:lineRule="exact"/>
              <w:jc w:val="both"/>
              <w:rPr>
                <w:rFonts w:ascii="Times New Roman" w:eastAsia="標楷體" w:hAnsi="Times New Roman"/>
                <w:sz w:val="20"/>
              </w:rPr>
            </w:pPr>
          </w:p>
          <w:p w14:paraId="02C10F83"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與代收及專戶存儲價款行庫分別訂約之日起二日內將訂約行庫名稱、訂約日期輸入。</w:t>
            </w:r>
          </w:p>
          <w:p w14:paraId="437CC19F" w14:textId="77777777" w:rsidR="000358B8" w:rsidRPr="00E4436E" w:rsidRDefault="000358B8" w:rsidP="005404BE">
            <w:pPr>
              <w:pStyle w:val="a3"/>
              <w:spacing w:line="260" w:lineRule="exact"/>
              <w:jc w:val="both"/>
              <w:rPr>
                <w:rFonts w:ascii="Times New Roman" w:eastAsia="標楷體" w:hAnsi="Times New Roman"/>
                <w:sz w:val="20"/>
              </w:rPr>
            </w:pPr>
          </w:p>
          <w:p w14:paraId="241CD0F9"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增資計畫募集情形應於申報生效或申請核准通知到達及股款收足之日起一日內輸入；延展募集案件亦於核准通知到達及股款收足之日起一日內輸入。</w:t>
            </w:r>
          </w:p>
          <w:p w14:paraId="0089B3A2" w14:textId="77777777" w:rsidR="000358B8" w:rsidRPr="00E4436E" w:rsidRDefault="000358B8" w:rsidP="005404BE">
            <w:pPr>
              <w:pStyle w:val="a3"/>
              <w:spacing w:line="260" w:lineRule="exact"/>
              <w:jc w:val="both"/>
              <w:rPr>
                <w:rFonts w:ascii="Times New Roman" w:eastAsia="標楷體" w:hAnsi="Times New Roman"/>
                <w:sz w:val="20"/>
              </w:rPr>
            </w:pPr>
          </w:p>
          <w:p w14:paraId="3DBCF2CB" w14:textId="77777777" w:rsidR="000358B8" w:rsidRDefault="000358B8" w:rsidP="00AF546B">
            <w:pPr>
              <w:pStyle w:val="a3"/>
              <w:spacing w:line="260" w:lineRule="exact"/>
              <w:jc w:val="both"/>
              <w:rPr>
                <w:rFonts w:eastAsia="標楷體"/>
              </w:rPr>
            </w:pPr>
            <w:r w:rsidRPr="00AF546B">
              <w:rPr>
                <w:rFonts w:ascii="Times New Roman" w:eastAsia="標楷體" w:hAnsi="Times New Roman" w:hint="eastAsia"/>
                <w:sz w:val="20"/>
              </w:rPr>
              <w:t>計畫變動者應於二日內輸入更動資料。</w:t>
            </w:r>
          </w:p>
        </w:tc>
        <w:tc>
          <w:tcPr>
            <w:tcW w:w="6480" w:type="dxa"/>
            <w:tcBorders>
              <w:top w:val="single" w:sz="4" w:space="0" w:color="auto"/>
              <w:left w:val="single" w:sz="4" w:space="0" w:color="auto"/>
              <w:bottom w:val="single" w:sz="4" w:space="0" w:color="auto"/>
              <w:right w:val="single" w:sz="4" w:space="0" w:color="auto"/>
            </w:tcBorders>
          </w:tcPr>
          <w:p w14:paraId="14BB1E48"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69856880" w14:textId="77777777" w:rsidR="000358B8" w:rsidRPr="00E4436E" w:rsidRDefault="000358B8" w:rsidP="005404BE">
            <w:pPr>
              <w:pStyle w:val="a3"/>
              <w:spacing w:line="260" w:lineRule="exact"/>
              <w:jc w:val="both"/>
              <w:rPr>
                <w:rFonts w:ascii="Times New Roman" w:eastAsia="標楷體" w:hAnsi="Times New Roman"/>
                <w:sz w:val="20"/>
              </w:rPr>
            </w:pPr>
          </w:p>
          <w:p w14:paraId="3E06E71E" w14:textId="77777777" w:rsidR="000358B8" w:rsidRPr="00E4436E" w:rsidRDefault="000358B8" w:rsidP="005404BE">
            <w:pPr>
              <w:pStyle w:val="a3"/>
              <w:spacing w:line="260" w:lineRule="exact"/>
              <w:jc w:val="both"/>
              <w:rPr>
                <w:rFonts w:ascii="Times New Roman" w:eastAsia="標楷體" w:hAnsi="Times New Roman"/>
                <w:sz w:val="20"/>
              </w:rPr>
            </w:pPr>
          </w:p>
          <w:p w14:paraId="29DD43F7"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委託代收價款及</w:t>
            </w:r>
            <w:proofErr w:type="gramStart"/>
            <w:r w:rsidRPr="00E4436E">
              <w:rPr>
                <w:rFonts w:ascii="Times New Roman" w:eastAsia="標楷體" w:hAnsi="Times New Roman" w:hint="eastAsia"/>
                <w:sz w:val="20"/>
              </w:rPr>
              <w:t>存儲專戶</w:t>
            </w:r>
            <w:proofErr w:type="gramEnd"/>
            <w:r w:rsidRPr="00E4436E">
              <w:rPr>
                <w:rFonts w:ascii="Times New Roman" w:eastAsia="標楷體" w:hAnsi="Times New Roman" w:hint="eastAsia"/>
                <w:sz w:val="20"/>
              </w:rPr>
              <w:t>訂約、</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、現增繳款及現增新股發放日期申報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28851AF2" w14:textId="77777777" w:rsidR="000358B8" w:rsidRPr="00E4436E" w:rsidRDefault="000358B8" w:rsidP="005404BE">
            <w:pPr>
              <w:pStyle w:val="a3"/>
              <w:spacing w:line="260" w:lineRule="exact"/>
              <w:jc w:val="both"/>
              <w:rPr>
                <w:rFonts w:ascii="Times New Roman" w:eastAsia="標楷體" w:hAnsi="Times New Roman"/>
                <w:sz w:val="20"/>
              </w:rPr>
            </w:pPr>
          </w:p>
          <w:p w14:paraId="156782F1" w14:textId="77777777" w:rsidR="000358B8" w:rsidRPr="00E4436E" w:rsidRDefault="000358B8" w:rsidP="005404BE">
            <w:pPr>
              <w:pStyle w:val="a3"/>
              <w:spacing w:line="260" w:lineRule="exact"/>
              <w:jc w:val="both"/>
              <w:rPr>
                <w:rFonts w:ascii="Times New Roman" w:eastAsia="標楷體" w:hAnsi="Times New Roman"/>
                <w:sz w:val="20"/>
              </w:rPr>
            </w:pPr>
          </w:p>
          <w:p w14:paraId="3F1726E6" w14:textId="77777777" w:rsidR="000358B8" w:rsidRPr="00E4436E" w:rsidRDefault="000358B8" w:rsidP="005404BE">
            <w:pPr>
              <w:pStyle w:val="a3"/>
              <w:spacing w:line="260" w:lineRule="exact"/>
              <w:jc w:val="both"/>
              <w:rPr>
                <w:rFonts w:ascii="Times New Roman" w:eastAsia="標楷體" w:hAnsi="Times New Roman"/>
                <w:sz w:val="20"/>
              </w:rPr>
            </w:pPr>
          </w:p>
          <w:p w14:paraId="763C2D1A" w14:textId="77777777" w:rsidR="000358B8" w:rsidRPr="00E4436E" w:rsidRDefault="000358B8" w:rsidP="005404BE">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 xml:space="preserve">(sii.twse.com.tw/ </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proofErr w:type="gramStart"/>
            <w:r w:rsidRPr="00E4436E">
              <w:rPr>
                <w:rFonts w:ascii="Times New Roman" w:eastAsia="標楷體" w:hAnsi="Times New Roman" w:hint="eastAsia"/>
                <w:sz w:val="20"/>
              </w:rPr>
              <w:t>收足股款</w:t>
            </w:r>
            <w:proofErr w:type="gramEnd"/>
            <w:r w:rsidRPr="00E4436E">
              <w:rPr>
                <w:rFonts w:ascii="Times New Roman" w:eastAsia="標楷體" w:hAnsi="Times New Roman" w:hint="eastAsia"/>
                <w:sz w:val="20"/>
              </w:rPr>
              <w:t>日期申報、延展募集期限案件申報</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7D9B3FB1" w14:textId="77777777" w:rsidR="000358B8" w:rsidRPr="00E4436E" w:rsidRDefault="000358B8" w:rsidP="005404BE">
            <w:pPr>
              <w:pStyle w:val="a3"/>
              <w:spacing w:line="260" w:lineRule="exact"/>
              <w:jc w:val="both"/>
              <w:rPr>
                <w:rFonts w:ascii="Times New Roman" w:eastAsia="標楷體" w:hAnsi="Times New Roman"/>
                <w:sz w:val="20"/>
              </w:rPr>
            </w:pPr>
          </w:p>
          <w:p w14:paraId="47E7763E" w14:textId="77777777" w:rsidR="000358B8" w:rsidRPr="00E4436E" w:rsidRDefault="000358B8" w:rsidP="005404BE">
            <w:pPr>
              <w:pStyle w:val="a3"/>
              <w:spacing w:line="260" w:lineRule="exact"/>
              <w:jc w:val="both"/>
              <w:rPr>
                <w:rFonts w:ascii="Times New Roman" w:eastAsia="標楷體" w:hAnsi="Times New Roman"/>
                <w:sz w:val="20"/>
              </w:rPr>
            </w:pPr>
          </w:p>
          <w:p w14:paraId="15AFF5A1" w14:textId="77777777" w:rsidR="000358B8" w:rsidRPr="00E4436E" w:rsidRDefault="000358B8" w:rsidP="005404BE">
            <w:pPr>
              <w:pStyle w:val="a3"/>
              <w:spacing w:line="260" w:lineRule="exact"/>
              <w:jc w:val="both"/>
              <w:rPr>
                <w:rFonts w:ascii="Times New Roman" w:eastAsia="標楷體" w:hAnsi="Times New Roman"/>
                <w:sz w:val="20"/>
              </w:rPr>
            </w:pPr>
          </w:p>
          <w:p w14:paraId="1A6ED172" w14:textId="77777777" w:rsidR="000358B8" w:rsidRPr="00E4436E" w:rsidRDefault="000358B8" w:rsidP="005404BE">
            <w:pPr>
              <w:pStyle w:val="a3"/>
              <w:spacing w:line="260" w:lineRule="exact"/>
              <w:jc w:val="both"/>
              <w:rPr>
                <w:rFonts w:ascii="Times New Roman" w:eastAsia="標楷體" w:hAnsi="Times New Roman"/>
                <w:sz w:val="20"/>
              </w:rPr>
            </w:pPr>
          </w:p>
          <w:p w14:paraId="2865BF7B" w14:textId="77777777" w:rsidR="000358B8" w:rsidRPr="00E4436E" w:rsidRDefault="000358B8" w:rsidP="005404BE">
            <w:pPr>
              <w:pStyle w:val="a3"/>
              <w:spacing w:line="260" w:lineRule="exact"/>
              <w:jc w:val="both"/>
              <w:rPr>
                <w:rFonts w:ascii="Times New Roman" w:eastAsia="標楷體" w:hAnsi="Times New Roman"/>
                <w:sz w:val="20"/>
              </w:rPr>
            </w:pPr>
          </w:p>
          <w:p w14:paraId="626FACF2" w14:textId="77777777" w:rsidR="000358B8" w:rsidRPr="00E4436E" w:rsidRDefault="000358B8" w:rsidP="005404BE">
            <w:pPr>
              <w:pStyle w:val="a3"/>
              <w:spacing w:line="260" w:lineRule="exact"/>
              <w:jc w:val="both"/>
              <w:rPr>
                <w:rFonts w:ascii="Times New Roman" w:eastAsia="標楷體" w:hAnsi="Times New Roman"/>
                <w:sz w:val="20"/>
              </w:rPr>
            </w:pPr>
          </w:p>
          <w:p w14:paraId="714AA2E4" w14:textId="77777777" w:rsidR="000358B8" w:rsidRDefault="000358B8" w:rsidP="00AF546B">
            <w:pPr>
              <w:pStyle w:val="a3"/>
              <w:spacing w:line="260" w:lineRule="exact"/>
              <w:jc w:val="both"/>
              <w:rPr>
                <w:rFonts w:ascii="Times New Roman" w:eastAsia="標楷體" w:hAnsi="Times New Roman"/>
                <w:sz w:val="20"/>
              </w:rPr>
            </w:pPr>
            <w:r w:rsidRPr="00E4436E">
              <w:rPr>
                <w:rFonts w:ascii="Times New Roman" w:eastAsia="標楷體" w:hAnsi="Times New Roman" w:hint="eastAsia"/>
                <w:sz w:val="20"/>
              </w:rPr>
              <w:t>輸入「公開資訊觀測站」</w:t>
            </w:r>
            <w:r w:rsidRPr="00E4436E">
              <w:rPr>
                <w:rFonts w:ascii="Times New Roman" w:eastAsia="標楷體" w:hAnsi="Times New Roman"/>
                <w:sz w:val="20"/>
              </w:rPr>
              <w:t>(sii.twse.com.tw/</w:t>
            </w:r>
            <w:r w:rsidRPr="00E4436E">
              <w:rPr>
                <w:rFonts w:ascii="Times New Roman" w:eastAsia="標楷體" w:hAnsi="Times New Roman" w:hint="eastAsia"/>
                <w:sz w:val="20"/>
              </w:rPr>
              <w:t>現金增資及發行公司債申報作業</w:t>
            </w:r>
            <w:r w:rsidRPr="00E4436E">
              <w:rPr>
                <w:rFonts w:ascii="Times New Roman" w:eastAsia="標楷體" w:hAnsi="Times New Roman" w:hint="eastAsia"/>
                <w:sz w:val="20"/>
              </w:rPr>
              <w:t>/</w:t>
            </w:r>
            <w:r w:rsidRPr="00E4436E">
              <w:rPr>
                <w:rFonts w:ascii="Times New Roman" w:eastAsia="標楷體" w:hAnsi="Times New Roman" w:hint="eastAsia"/>
                <w:sz w:val="20"/>
              </w:rPr>
              <w:t>設定董事會通過變更計劃日期、計劃基本資料輸入、計劃項目及進度輸入、計劃效益輸入</w:t>
            </w:r>
            <w:r w:rsidRPr="00E4436E">
              <w:rPr>
                <w:rFonts w:ascii="Times New Roman" w:eastAsia="標楷體" w:hAnsi="Times New Roman" w:hint="eastAsia"/>
                <w:sz w:val="20"/>
              </w:rPr>
              <w:t>)</w:t>
            </w:r>
            <w:r w:rsidRPr="00E4436E">
              <w:rPr>
                <w:rFonts w:ascii="Times New Roman" w:eastAsia="標楷體" w:hAnsi="Times New Roman" w:hint="eastAsia"/>
                <w:sz w:val="20"/>
              </w:rPr>
              <w:t>。</w:t>
            </w:r>
          </w:p>
          <w:p w14:paraId="57580302" w14:textId="77777777" w:rsidR="000358B8" w:rsidRPr="00E4436E" w:rsidRDefault="000358B8" w:rsidP="00E20BE9">
            <w:pPr>
              <w:pStyle w:val="3"/>
              <w:spacing w:line="260" w:lineRule="exact"/>
              <w:ind w:leftChars="14" w:left="34" w:firstLineChars="141" w:firstLine="282"/>
              <w:jc w:val="left"/>
              <w:rPr>
                <w:rFonts w:asci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66783911" w14:textId="77777777" w:rsidR="000358B8" w:rsidRDefault="000358B8" w:rsidP="00CE10FF">
            <w:pPr>
              <w:numPr>
                <w:ilvl w:val="0"/>
                <w:numId w:val="65"/>
              </w:numPr>
              <w:spacing w:line="260" w:lineRule="exact"/>
              <w:ind w:left="218" w:hanging="218"/>
              <w:jc w:val="both"/>
              <w:rPr>
                <w:rFonts w:eastAsia="標楷體"/>
                <w:sz w:val="20"/>
                <w:szCs w:val="20"/>
              </w:rPr>
            </w:pPr>
            <w:r w:rsidRPr="00E4436E">
              <w:rPr>
                <w:rFonts w:eastAsia="標楷體"/>
                <w:sz w:val="20"/>
              </w:rPr>
              <w:t>外國發行人募集與發行有價證券處理準則</w:t>
            </w:r>
            <w:r w:rsidRPr="00E4436E">
              <w:rPr>
                <w:rFonts w:eastAsia="標楷體" w:hint="eastAsia"/>
                <w:sz w:val="20"/>
              </w:rPr>
              <w:t>第</w:t>
            </w:r>
            <w:r w:rsidRPr="00E4436E">
              <w:rPr>
                <w:rFonts w:eastAsia="標楷體" w:hint="eastAsia"/>
                <w:sz w:val="20"/>
              </w:rPr>
              <w:t>10</w:t>
            </w:r>
            <w:r w:rsidRPr="00E4436E">
              <w:rPr>
                <w:rFonts w:eastAsia="標楷體" w:hint="eastAsia"/>
                <w:sz w:val="20"/>
              </w:rPr>
              <w:t>條。</w:t>
            </w:r>
          </w:p>
          <w:p w14:paraId="2D323D1C" w14:textId="77777777" w:rsidR="000358B8" w:rsidRDefault="000358B8" w:rsidP="00CE10FF">
            <w:pPr>
              <w:numPr>
                <w:ilvl w:val="0"/>
                <w:numId w:val="65"/>
              </w:numPr>
              <w:spacing w:line="260" w:lineRule="exact"/>
              <w:ind w:left="218" w:hanging="218"/>
              <w:jc w:val="both"/>
              <w:rPr>
                <w:rFonts w:eastAsia="標楷體"/>
                <w:sz w:val="20"/>
                <w:szCs w:val="20"/>
              </w:rPr>
            </w:pPr>
            <w:r w:rsidRPr="00E4436E">
              <w:rPr>
                <w:rFonts w:eastAsia="標楷體" w:hint="eastAsia"/>
                <w:sz w:val="20"/>
                <w:szCs w:val="20"/>
              </w:rPr>
              <w:t>本公司「對有價證券上市公司及境外指數股票型基金上市之境外基金機構資訊申報作業辦法」第</w:t>
            </w:r>
            <w:r w:rsidRPr="00E4436E">
              <w:rPr>
                <w:rFonts w:eastAsia="標楷體" w:hint="eastAsia"/>
                <w:sz w:val="20"/>
                <w:szCs w:val="20"/>
              </w:rPr>
              <w:t>3</w:t>
            </w:r>
            <w:r w:rsidRPr="00E4436E">
              <w:rPr>
                <w:rFonts w:eastAsia="標楷體" w:hint="eastAsia"/>
                <w:sz w:val="20"/>
                <w:szCs w:val="20"/>
              </w:rPr>
              <w:t>條第</w:t>
            </w:r>
            <w:r w:rsidRPr="00E4436E">
              <w:rPr>
                <w:rFonts w:eastAsia="標楷體" w:hint="eastAsia"/>
                <w:sz w:val="20"/>
                <w:szCs w:val="20"/>
              </w:rPr>
              <w:t>8</w:t>
            </w:r>
            <w:r w:rsidRPr="00E4436E">
              <w:rPr>
                <w:rFonts w:eastAsia="標楷體" w:hint="eastAsia"/>
                <w:sz w:val="20"/>
                <w:szCs w:val="20"/>
              </w:rPr>
              <w:t>項第</w:t>
            </w:r>
            <w:r w:rsidRPr="00E4436E">
              <w:rPr>
                <w:rFonts w:eastAsia="標楷體" w:hint="eastAsia"/>
                <w:sz w:val="20"/>
                <w:szCs w:val="20"/>
              </w:rPr>
              <w:t>1</w:t>
            </w:r>
            <w:r>
              <w:rPr>
                <w:rFonts w:eastAsia="標楷體" w:hint="eastAsia"/>
                <w:sz w:val="20"/>
                <w:szCs w:val="20"/>
              </w:rPr>
              <w:t>1</w:t>
            </w:r>
            <w:r w:rsidRPr="00E4436E">
              <w:rPr>
                <w:rFonts w:eastAsia="標楷體" w:hint="eastAsia"/>
                <w:sz w:val="20"/>
                <w:szCs w:val="20"/>
              </w:rPr>
              <w:t>款</w:t>
            </w:r>
            <w:r>
              <w:rPr>
                <w:rFonts w:eastAsia="標楷體" w:hint="eastAsia"/>
                <w:sz w:val="20"/>
                <w:szCs w:val="20"/>
              </w:rPr>
              <w:t>。</w:t>
            </w:r>
          </w:p>
        </w:tc>
      </w:tr>
      <w:tr w:rsidR="001C042D" w:rsidRPr="00E4436E" w14:paraId="399EC17B" w14:textId="77777777" w:rsidTr="00EB13ED">
        <w:trPr>
          <w:cantSplit/>
        </w:trPr>
        <w:tc>
          <w:tcPr>
            <w:tcW w:w="480" w:type="dxa"/>
            <w:tcBorders>
              <w:top w:val="single" w:sz="4" w:space="0" w:color="auto"/>
              <w:left w:val="single" w:sz="4" w:space="0" w:color="auto"/>
              <w:right w:val="single" w:sz="4" w:space="0" w:color="auto"/>
            </w:tcBorders>
            <w:vAlign w:val="center"/>
          </w:tcPr>
          <w:p w14:paraId="0B3FEB45" w14:textId="77777777" w:rsidR="001C042D" w:rsidRDefault="001C042D" w:rsidP="00E20BE9">
            <w:pPr>
              <w:kinsoku w:val="0"/>
              <w:overflowPunct w:val="0"/>
              <w:spacing w:line="260" w:lineRule="exact"/>
              <w:jc w:val="center"/>
              <w:rPr>
                <w:rFonts w:eastAsia="標楷體"/>
                <w:sz w:val="20"/>
                <w:szCs w:val="20"/>
              </w:rPr>
            </w:pPr>
            <w:r>
              <w:rPr>
                <w:rFonts w:eastAsia="標楷體" w:hint="eastAsia"/>
                <w:sz w:val="20"/>
                <w:szCs w:val="20"/>
              </w:rPr>
              <w:lastRenderedPageBreak/>
              <w:t>13</w:t>
            </w:r>
          </w:p>
        </w:tc>
        <w:tc>
          <w:tcPr>
            <w:tcW w:w="2377" w:type="dxa"/>
            <w:tcBorders>
              <w:top w:val="single" w:sz="4" w:space="0" w:color="auto"/>
              <w:left w:val="single" w:sz="4" w:space="0" w:color="auto"/>
              <w:bottom w:val="single" w:sz="4" w:space="0" w:color="auto"/>
              <w:right w:val="single" w:sz="4" w:space="0" w:color="auto"/>
            </w:tcBorders>
          </w:tcPr>
          <w:p w14:paraId="2E316EF0" w14:textId="77777777" w:rsidR="001C042D" w:rsidRPr="0071376B" w:rsidRDefault="001C042D">
            <w:pPr>
              <w:pStyle w:val="3"/>
              <w:spacing w:line="260" w:lineRule="exact"/>
              <w:rPr>
                <w:rFonts w:ascii="Times New Roman"/>
                <w:color w:val="auto"/>
                <w:sz w:val="20"/>
              </w:rPr>
            </w:pPr>
            <w:r w:rsidRPr="0071376B">
              <w:rPr>
                <w:rFonts w:ascii="Times New Roman" w:hint="eastAsia"/>
                <w:color w:val="auto"/>
                <w:sz w:val="20"/>
              </w:rPr>
              <w:t>召開</w:t>
            </w:r>
            <w:r>
              <w:rPr>
                <w:rFonts w:ascii="Times New Roman" w:hint="eastAsia"/>
                <w:color w:val="auto"/>
                <w:sz w:val="20"/>
              </w:rPr>
              <w:t>或參加</w:t>
            </w:r>
            <w:r w:rsidRPr="0071376B">
              <w:rPr>
                <w:rFonts w:ascii="Times New Roman" w:hint="eastAsia"/>
                <w:color w:val="auto"/>
                <w:sz w:val="20"/>
              </w:rPr>
              <w:t>法人說明會</w:t>
            </w:r>
          </w:p>
          <w:p w14:paraId="3979C1DB" w14:textId="77777777" w:rsidR="001C042D" w:rsidRPr="0071376B" w:rsidRDefault="001C042D" w:rsidP="00AF546B">
            <w:pPr>
              <w:pStyle w:val="3"/>
              <w:spacing w:line="260" w:lineRule="exact"/>
              <w:rPr>
                <w:rFonts w:ascii="Times New Roman"/>
                <w:color w:val="auto"/>
                <w:sz w:val="20"/>
              </w:rPr>
            </w:pPr>
            <w:r w:rsidRPr="0071376B">
              <w:rPr>
                <w:rFonts w:ascii="Times New Roman" w:hint="eastAsia"/>
                <w:color w:val="auto"/>
                <w:sz w:val="20"/>
              </w:rPr>
              <w:t>（說明會中揭露財務業務資訊不得逾越已申報之資訊內容）。</w:t>
            </w:r>
          </w:p>
        </w:tc>
        <w:tc>
          <w:tcPr>
            <w:tcW w:w="2063" w:type="dxa"/>
            <w:tcBorders>
              <w:top w:val="single" w:sz="4" w:space="0" w:color="auto"/>
              <w:left w:val="single" w:sz="4" w:space="0" w:color="auto"/>
              <w:bottom w:val="single" w:sz="4" w:space="0" w:color="auto"/>
              <w:right w:val="single" w:sz="4" w:space="0" w:color="auto"/>
            </w:tcBorders>
          </w:tcPr>
          <w:p w14:paraId="0F0ED224"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sidRPr="00E66D14">
              <w:rPr>
                <w:rFonts w:ascii="Times New Roman" w:eastAsia="標楷體" w:hAnsi="Times New Roman" w:hint="eastAsia"/>
                <w:sz w:val="20"/>
              </w:rPr>
              <w:t>1.</w:t>
            </w:r>
            <w:r w:rsidRPr="00E66D14">
              <w:rPr>
                <w:rFonts w:ascii="Times New Roman" w:eastAsia="標楷體" w:hAnsi="Times New Roman" w:hint="eastAsia"/>
                <w:sz w:val="20"/>
              </w:rPr>
              <w:t>於</w:t>
            </w:r>
            <w:r>
              <w:rPr>
                <w:rFonts w:ascii="Times New Roman" w:eastAsia="標楷體" w:hAnsi="Times New Roman" w:hint="eastAsia"/>
                <w:sz w:val="20"/>
              </w:rPr>
              <w:t>當日交易時間開始前</w:t>
            </w:r>
            <w:r w:rsidR="00F42E37">
              <w:rPr>
                <w:rFonts w:ascii="Times New Roman" w:eastAsia="標楷體" w:hAnsi="Times New Roman" w:hint="eastAsia"/>
                <w:sz w:val="20"/>
              </w:rPr>
              <w:t>或交易時間內</w:t>
            </w:r>
            <w:r>
              <w:rPr>
                <w:rFonts w:ascii="Times New Roman" w:eastAsia="標楷體" w:hAnsi="Times New Roman" w:hint="eastAsia"/>
                <w:sz w:val="20"/>
              </w:rPr>
              <w:t>)</w:t>
            </w:r>
            <w:r>
              <w:rPr>
                <w:rFonts w:ascii="Times New Roman" w:eastAsia="標楷體" w:hAnsi="Times New Roman" w:hint="eastAsia"/>
                <w:sz w:val="20"/>
              </w:rPr>
              <w:t>辦理者</w:t>
            </w:r>
            <w:r w:rsidRPr="00E66D14">
              <w:rPr>
                <w:rFonts w:ascii="Times New Roman" w:eastAsia="標楷體" w:hAnsi="Times New Roman" w:hint="eastAsia"/>
                <w:sz w:val="20"/>
              </w:rPr>
              <w:t>：</w:t>
            </w:r>
          </w:p>
          <w:p w14:paraId="46A071EA"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3EF8C0" w14:textId="77777777" w:rsidR="00686471" w:rsidRDefault="00686471" w:rsidP="00237D11">
            <w:pPr>
              <w:pStyle w:val="a3"/>
              <w:spacing w:line="260" w:lineRule="exact"/>
              <w:jc w:val="both"/>
              <w:rPr>
                <w:rFonts w:ascii="Times New Roman" w:eastAsia="標楷體" w:hAnsi="Times New Roman"/>
                <w:sz w:val="20"/>
              </w:rPr>
            </w:pPr>
          </w:p>
          <w:p w14:paraId="4ED98FF4" w14:textId="77777777" w:rsidR="00686471" w:rsidRDefault="00686471" w:rsidP="00237D11">
            <w:pPr>
              <w:pStyle w:val="a3"/>
              <w:spacing w:line="260" w:lineRule="exact"/>
              <w:jc w:val="both"/>
              <w:rPr>
                <w:rFonts w:ascii="Times New Roman" w:eastAsia="標楷體" w:hAnsi="Times New Roman"/>
                <w:sz w:val="20"/>
              </w:rPr>
            </w:pPr>
          </w:p>
          <w:p w14:paraId="0B7451F2"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w:t>
            </w:r>
            <w:r w:rsidRPr="00E66D14">
              <w:rPr>
                <w:rFonts w:ascii="Times New Roman" w:eastAsia="標楷體" w:hAnsi="Times New Roman" w:hint="eastAsia"/>
                <w:sz w:val="20"/>
              </w:rPr>
              <w:t>前</w:t>
            </w:r>
            <w:r>
              <w:rPr>
                <w:rFonts w:ascii="Times New Roman" w:eastAsia="標楷體" w:hAnsi="Times New Roman" w:hint="eastAsia"/>
                <w:sz w:val="20"/>
              </w:rPr>
              <w:t>之</w:t>
            </w:r>
            <w:r w:rsidRPr="00E66D14">
              <w:rPr>
                <w:rFonts w:ascii="Times New Roman" w:eastAsia="標楷體" w:hAnsi="Times New Roman" w:hint="eastAsia"/>
                <w:sz w:val="20"/>
              </w:rPr>
              <w:t>非交易時間內。</w:t>
            </w:r>
          </w:p>
          <w:p w14:paraId="08785D46" w14:textId="77777777" w:rsidR="00686471" w:rsidRDefault="00686471" w:rsidP="00237D11">
            <w:pPr>
              <w:pStyle w:val="a3"/>
              <w:spacing w:line="260" w:lineRule="exact"/>
              <w:jc w:val="both"/>
              <w:rPr>
                <w:rFonts w:ascii="Times New Roman" w:eastAsia="標楷體" w:hAnsi="Times New Roman"/>
                <w:sz w:val="20"/>
              </w:rPr>
            </w:pPr>
          </w:p>
          <w:p w14:paraId="0C9F0E4A" w14:textId="77777777" w:rsidR="00686471" w:rsidRDefault="00686471" w:rsidP="00237D11">
            <w:pPr>
              <w:pStyle w:val="a3"/>
              <w:spacing w:line="260" w:lineRule="exact"/>
              <w:jc w:val="both"/>
              <w:rPr>
                <w:rFonts w:ascii="Times New Roman" w:eastAsia="標楷體" w:hAnsi="Times New Roman"/>
                <w:sz w:val="20"/>
              </w:rPr>
            </w:pPr>
          </w:p>
          <w:p w14:paraId="4CF3E7C7" w14:textId="77777777" w:rsidR="00686471" w:rsidRDefault="00686471" w:rsidP="00237D11">
            <w:pPr>
              <w:pStyle w:val="a3"/>
              <w:spacing w:line="260" w:lineRule="exact"/>
              <w:jc w:val="both"/>
              <w:rPr>
                <w:rFonts w:ascii="Times New Roman" w:eastAsia="標楷體" w:hAnsi="Times New Roman"/>
                <w:sz w:val="20"/>
              </w:rPr>
            </w:pPr>
          </w:p>
          <w:p w14:paraId="440F8E4A" w14:textId="77777777" w:rsidR="001C042D"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會議中</w:t>
            </w:r>
          </w:p>
          <w:p w14:paraId="23D29449" w14:textId="77777777" w:rsidR="00686471" w:rsidRDefault="00686471" w:rsidP="00237D11">
            <w:pPr>
              <w:pStyle w:val="a3"/>
              <w:spacing w:line="260" w:lineRule="exact"/>
              <w:jc w:val="both"/>
              <w:rPr>
                <w:rFonts w:ascii="Times New Roman" w:eastAsia="標楷體" w:hAnsi="Times New Roman"/>
                <w:sz w:val="20"/>
              </w:rPr>
            </w:pPr>
          </w:p>
          <w:p w14:paraId="608F8178" w14:textId="77777777" w:rsidR="00686471" w:rsidRDefault="00686471" w:rsidP="00237D11">
            <w:pPr>
              <w:pStyle w:val="a3"/>
              <w:spacing w:line="260" w:lineRule="exact"/>
              <w:jc w:val="both"/>
              <w:rPr>
                <w:rFonts w:ascii="Times New Roman" w:eastAsia="標楷體" w:hAnsi="Times New Roman"/>
                <w:sz w:val="20"/>
              </w:rPr>
            </w:pPr>
          </w:p>
          <w:p w14:paraId="7C66C756" w14:textId="77777777" w:rsidR="00686471" w:rsidRDefault="00686471" w:rsidP="00237D11">
            <w:pPr>
              <w:pStyle w:val="a3"/>
              <w:spacing w:line="260" w:lineRule="exact"/>
              <w:jc w:val="both"/>
              <w:rPr>
                <w:rFonts w:ascii="Times New Roman" w:eastAsia="標楷體" w:hAnsi="Times New Roman"/>
                <w:sz w:val="20"/>
              </w:rPr>
            </w:pPr>
          </w:p>
          <w:p w14:paraId="0DFA19EB" w14:textId="77777777" w:rsidR="00021EDE" w:rsidRDefault="00021EDE"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4EC10098" w14:textId="77777777" w:rsidR="00021EDE" w:rsidRDefault="00021EDE" w:rsidP="00237D11">
            <w:pPr>
              <w:pStyle w:val="a3"/>
              <w:spacing w:line="260" w:lineRule="exact"/>
              <w:jc w:val="both"/>
              <w:rPr>
                <w:rFonts w:ascii="Times New Roman" w:eastAsia="標楷體" w:hAnsi="Times New Roman"/>
                <w:sz w:val="20"/>
              </w:rPr>
            </w:pPr>
          </w:p>
          <w:p w14:paraId="5D40B836" w14:textId="77777777" w:rsidR="00EA732D" w:rsidRDefault="00EA732D" w:rsidP="00237D11">
            <w:pPr>
              <w:pStyle w:val="a3"/>
              <w:spacing w:line="260" w:lineRule="exact"/>
              <w:jc w:val="both"/>
              <w:rPr>
                <w:rFonts w:ascii="Times New Roman" w:eastAsia="標楷體" w:hAnsi="Times New Roman"/>
                <w:sz w:val="20"/>
              </w:rPr>
            </w:pPr>
          </w:p>
          <w:p w14:paraId="16E7C62A" w14:textId="77777777" w:rsidR="001C042D" w:rsidRPr="00E66D14" w:rsidRDefault="001C042D" w:rsidP="00237D11">
            <w:pPr>
              <w:pStyle w:val="a3"/>
              <w:spacing w:line="260" w:lineRule="exact"/>
              <w:ind w:left="100" w:hangingChars="50" w:hanging="100"/>
              <w:jc w:val="both"/>
              <w:rPr>
                <w:rFonts w:ascii="Times New Roman" w:eastAsia="標楷體" w:hAnsi="Times New Roman"/>
                <w:sz w:val="20"/>
              </w:rPr>
            </w:pPr>
            <w:r>
              <w:rPr>
                <w:rFonts w:ascii="Times New Roman" w:eastAsia="標楷體" w:hAnsi="Times New Roman" w:hint="eastAsia"/>
                <w:sz w:val="20"/>
              </w:rPr>
              <w:t>2.</w:t>
            </w:r>
            <w:r w:rsidRPr="00E66D14">
              <w:rPr>
                <w:rFonts w:ascii="Times New Roman" w:eastAsia="標楷體" w:hAnsi="Times New Roman" w:hint="eastAsia"/>
                <w:sz w:val="20"/>
              </w:rPr>
              <w:t>於</w:t>
            </w:r>
            <w:r>
              <w:rPr>
                <w:rFonts w:ascii="Times New Roman" w:eastAsia="標楷體" w:hAnsi="Times New Roman" w:hint="eastAsia"/>
                <w:sz w:val="20"/>
              </w:rPr>
              <w:t>當日交易時間結束後辦理者</w:t>
            </w:r>
            <w:r w:rsidRPr="00E66D14">
              <w:rPr>
                <w:rFonts w:ascii="Times New Roman" w:eastAsia="標楷體" w:hAnsi="Times New Roman" w:hint="eastAsia"/>
                <w:sz w:val="20"/>
              </w:rPr>
              <w:t>：</w:t>
            </w:r>
          </w:p>
          <w:p w14:paraId="54A9E4DD"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會議</w:t>
            </w:r>
            <w:r w:rsidRPr="00E66D14">
              <w:rPr>
                <w:rFonts w:ascii="Times New Roman" w:eastAsia="標楷體" w:hAnsi="Times New Roman" w:hint="eastAsia"/>
                <w:sz w:val="20"/>
              </w:rPr>
              <w:t>前</w:t>
            </w:r>
            <w:r>
              <w:rPr>
                <w:rFonts w:ascii="Times New Roman" w:eastAsia="標楷體" w:hAnsi="Times New Roman" w:hint="eastAsia"/>
                <w:sz w:val="20"/>
              </w:rPr>
              <w:t>一日</w:t>
            </w:r>
            <w:r w:rsidRPr="00E66D14">
              <w:rPr>
                <w:rFonts w:ascii="Times New Roman" w:eastAsia="標楷體" w:hAnsi="Times New Roman" w:hint="eastAsia"/>
                <w:sz w:val="20"/>
              </w:rPr>
              <w:t>。</w:t>
            </w:r>
          </w:p>
          <w:p w14:paraId="14BDE78D" w14:textId="77777777" w:rsidR="001C042D" w:rsidRPr="00E66D14" w:rsidRDefault="001C042D" w:rsidP="00237D11">
            <w:pPr>
              <w:pStyle w:val="a3"/>
              <w:spacing w:line="260" w:lineRule="exact"/>
              <w:jc w:val="both"/>
              <w:rPr>
                <w:rFonts w:ascii="Times New Roman" w:eastAsia="標楷體" w:hAnsi="Times New Roman"/>
                <w:sz w:val="20"/>
              </w:rPr>
            </w:pPr>
          </w:p>
          <w:p w14:paraId="5468C9F6" w14:textId="77777777" w:rsidR="001C042D" w:rsidRPr="00E66D14" w:rsidRDefault="001C042D" w:rsidP="00237D11">
            <w:pPr>
              <w:pStyle w:val="a3"/>
              <w:spacing w:line="260" w:lineRule="exact"/>
              <w:jc w:val="both"/>
              <w:rPr>
                <w:rFonts w:ascii="Times New Roman" w:eastAsia="標楷體" w:hAnsi="Times New Roman"/>
                <w:sz w:val="20"/>
              </w:rPr>
            </w:pPr>
          </w:p>
          <w:p w14:paraId="5318D5FB"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會後當日</w:t>
            </w:r>
            <w:r w:rsidRPr="00E66D14">
              <w:rPr>
                <w:rFonts w:ascii="Times New Roman" w:eastAsia="標楷體" w:hAnsi="Times New Roman" w:hint="eastAsia"/>
                <w:sz w:val="20"/>
              </w:rPr>
              <w:t>。</w:t>
            </w:r>
          </w:p>
          <w:p w14:paraId="7AD5E26F" w14:textId="77777777" w:rsidR="001C042D" w:rsidRPr="00666ED9" w:rsidRDefault="001C042D" w:rsidP="00237D11">
            <w:pPr>
              <w:pStyle w:val="a3"/>
              <w:spacing w:line="260" w:lineRule="exact"/>
              <w:jc w:val="both"/>
              <w:rPr>
                <w:rFonts w:ascii="Times New Roman" w:eastAsia="標楷體" w:hAnsi="Times New Roman"/>
                <w:sz w:val="20"/>
              </w:rPr>
            </w:pPr>
          </w:p>
          <w:p w14:paraId="7A5CBDDF" w14:textId="77777777" w:rsidR="001C042D" w:rsidRDefault="001C042D" w:rsidP="00237D11">
            <w:pPr>
              <w:pStyle w:val="a3"/>
              <w:spacing w:line="260" w:lineRule="exact"/>
              <w:jc w:val="both"/>
              <w:rPr>
                <w:rFonts w:ascii="Times New Roman" w:eastAsia="標楷體" w:hAnsi="Times New Roman"/>
                <w:sz w:val="20"/>
              </w:rPr>
            </w:pPr>
          </w:p>
          <w:p w14:paraId="52ED1676" w14:textId="77777777" w:rsidR="001C042D" w:rsidRDefault="001C042D" w:rsidP="00237D11">
            <w:pPr>
              <w:pStyle w:val="a3"/>
              <w:spacing w:line="260" w:lineRule="exact"/>
              <w:jc w:val="both"/>
              <w:rPr>
                <w:rFonts w:ascii="Times New Roman" w:eastAsia="標楷體" w:hAnsi="Times New Roman"/>
                <w:sz w:val="20"/>
              </w:rPr>
            </w:pPr>
          </w:p>
          <w:p w14:paraId="6C838FD8" w14:textId="77777777" w:rsidR="001C042D" w:rsidRPr="00E66D14" w:rsidRDefault="001C042D" w:rsidP="00237D11">
            <w:pPr>
              <w:pStyle w:val="a3"/>
              <w:spacing w:line="260" w:lineRule="exact"/>
              <w:jc w:val="both"/>
              <w:rPr>
                <w:rFonts w:ascii="Times New Roman" w:eastAsia="標楷體" w:hAnsi="Times New Roman"/>
                <w:sz w:val="20"/>
              </w:rPr>
            </w:pPr>
            <w:r>
              <w:rPr>
                <w:rFonts w:ascii="Times New Roman" w:eastAsia="標楷體" w:hAnsi="Times New Roman" w:hint="eastAsia"/>
                <w:sz w:val="20"/>
              </w:rPr>
              <w:t>會後之次一營業日交易時間開始二小時前</w:t>
            </w:r>
          </w:p>
          <w:p w14:paraId="0E324FA7" w14:textId="77777777" w:rsidR="001C042D" w:rsidRDefault="001C042D" w:rsidP="00237D11">
            <w:pPr>
              <w:pStyle w:val="a3"/>
              <w:spacing w:line="260" w:lineRule="exact"/>
              <w:jc w:val="both"/>
              <w:rPr>
                <w:rFonts w:ascii="Times New Roman" w:eastAsia="標楷體" w:hAnsi="Times New Roman"/>
                <w:sz w:val="20"/>
              </w:rPr>
            </w:pPr>
          </w:p>
          <w:p w14:paraId="3B2668A6" w14:textId="77777777" w:rsidR="001C042D" w:rsidRPr="0071376B" w:rsidRDefault="001C042D" w:rsidP="005404BE">
            <w:pPr>
              <w:pStyle w:val="a3"/>
              <w:spacing w:line="260" w:lineRule="exact"/>
              <w:jc w:val="both"/>
              <w:rPr>
                <w:rFonts w:ascii="Times New Roman" w:eastAsia="標楷體" w:hAnsi="Times New Roman"/>
                <w:sz w:val="20"/>
              </w:rPr>
            </w:pPr>
          </w:p>
        </w:tc>
        <w:tc>
          <w:tcPr>
            <w:tcW w:w="6480" w:type="dxa"/>
            <w:tcBorders>
              <w:top w:val="single" w:sz="4" w:space="0" w:color="auto"/>
              <w:left w:val="single" w:sz="4" w:space="0" w:color="auto"/>
              <w:bottom w:val="single" w:sz="4" w:space="0" w:color="auto"/>
              <w:right w:val="single" w:sz="4" w:space="0" w:color="auto"/>
            </w:tcBorders>
          </w:tcPr>
          <w:p w14:paraId="4B897DDF" w14:textId="77777777" w:rsidR="001C042D" w:rsidRPr="00E66D14" w:rsidRDefault="001C042D" w:rsidP="00237D11">
            <w:pPr>
              <w:pStyle w:val="a3"/>
              <w:spacing w:line="260" w:lineRule="exact"/>
              <w:jc w:val="both"/>
              <w:rPr>
                <w:rFonts w:ascii="Times New Roman" w:eastAsia="標楷體" w:hAnsi="Times New Roman"/>
                <w:sz w:val="20"/>
                <w:szCs w:val="24"/>
              </w:rPr>
            </w:pPr>
          </w:p>
          <w:p w14:paraId="74AEBE7B" w14:textId="77777777" w:rsidR="001C042D" w:rsidRPr="00E66D14" w:rsidRDefault="001C042D" w:rsidP="00237D11">
            <w:pPr>
              <w:pStyle w:val="a3"/>
              <w:spacing w:line="260" w:lineRule="exact"/>
              <w:jc w:val="both"/>
              <w:rPr>
                <w:rFonts w:ascii="Times New Roman" w:eastAsia="標楷體" w:hAnsi="Times New Roman"/>
                <w:sz w:val="20"/>
                <w:szCs w:val="24"/>
              </w:rPr>
            </w:pPr>
          </w:p>
          <w:p w14:paraId="6ECE7927" w14:textId="77777777" w:rsidR="00F42E37" w:rsidRDefault="00F42E37" w:rsidP="00237D11">
            <w:pPr>
              <w:kinsoku w:val="0"/>
              <w:overflowPunct w:val="0"/>
              <w:spacing w:line="260" w:lineRule="exact"/>
              <w:jc w:val="both"/>
              <w:rPr>
                <w:rFonts w:eastAsia="標楷體"/>
                <w:sz w:val="20"/>
              </w:rPr>
            </w:pPr>
          </w:p>
          <w:p w14:paraId="020AD2C5" w14:textId="77777777" w:rsidR="001C042D" w:rsidRPr="00E66D14" w:rsidRDefault="001C042D" w:rsidP="00237D11">
            <w:pPr>
              <w:kinsoku w:val="0"/>
              <w:overflowPunct w:val="0"/>
              <w:spacing w:line="260" w:lineRule="exact"/>
              <w:jc w:val="both"/>
              <w:rPr>
                <w:shd w:val="clear" w:color="auto" w:fill="FF0000"/>
              </w:rPr>
            </w:pPr>
            <w:r w:rsidRPr="00E66D14">
              <w:rPr>
                <w:rFonts w:eastAsia="標楷體" w:hint="eastAsia"/>
                <w:sz w:val="20"/>
              </w:rPr>
              <w:t>輸入「公開資訊觀測站」</w:t>
            </w:r>
            <w:r w:rsidRPr="00E66D14">
              <w:rPr>
                <w:rFonts w:eastAsia="標楷體"/>
                <w:sz w:val="20"/>
              </w:rPr>
              <w:t>(sii.twse.com.tw/</w:t>
            </w:r>
            <w:r w:rsidRPr="0065785F">
              <w:rPr>
                <w:rFonts w:eastAsia="標楷體" w:hint="eastAsia"/>
                <w:sz w:val="20"/>
              </w:rPr>
              <w:t>公司治理資訊之揭露辦理情形</w:t>
            </w:r>
            <w:r w:rsidRPr="00E66D14">
              <w:rPr>
                <w:rFonts w:eastAsia="標楷體" w:hint="eastAsia"/>
                <w:sz w:val="20"/>
              </w:rPr>
              <w:t>申報作業</w:t>
            </w:r>
            <w:r w:rsidRPr="00E66D14">
              <w:rPr>
                <w:rFonts w:eastAsia="標楷體" w:hint="eastAsia"/>
                <w:sz w:val="20"/>
              </w:rPr>
              <w:t>/</w:t>
            </w:r>
            <w:r>
              <w:rPr>
                <w:rFonts w:eastAsia="標楷體" w:hint="eastAsia"/>
                <w:sz w:val="20"/>
              </w:rPr>
              <w:t>法人說明會</w:t>
            </w:r>
            <w:r w:rsidRPr="00E66D14">
              <w:rPr>
                <w:rFonts w:eastAsia="標楷體" w:hint="eastAsia"/>
                <w:sz w:val="20"/>
              </w:rPr>
              <w:t>申報作業</w:t>
            </w:r>
            <w:r w:rsidRPr="00E66D14">
              <w:rPr>
                <w:rFonts w:eastAsia="標楷體" w:hint="eastAsia"/>
                <w:sz w:val="20"/>
              </w:rPr>
              <w:t>)</w:t>
            </w:r>
            <w:r>
              <w:rPr>
                <w:rFonts w:eastAsia="標楷體" w:hint="eastAsia"/>
                <w:sz w:val="20"/>
              </w:rPr>
              <w:t>後，轉發</w:t>
            </w:r>
            <w:r w:rsidRPr="00E66D14">
              <w:rPr>
                <w:rFonts w:eastAsia="標楷體" w:hint="eastAsia"/>
                <w:sz w:val="20"/>
              </w:rPr>
              <w:t>重大訊息。</w:t>
            </w:r>
          </w:p>
          <w:p w14:paraId="74447DF2" w14:textId="77777777" w:rsidR="001C042D" w:rsidRPr="00E66D14" w:rsidRDefault="001C042D" w:rsidP="00237D11">
            <w:pPr>
              <w:pStyle w:val="a3"/>
              <w:spacing w:line="260" w:lineRule="exact"/>
              <w:jc w:val="both"/>
              <w:rPr>
                <w:rFonts w:ascii="Times New Roman" w:eastAsia="標楷體" w:hAnsi="Times New Roman"/>
                <w:sz w:val="20"/>
              </w:rPr>
            </w:pPr>
          </w:p>
          <w:p w14:paraId="02A09778" w14:textId="77777777" w:rsidR="001C042D" w:rsidRPr="00E66D14" w:rsidRDefault="001C042D" w:rsidP="00237D11">
            <w:pPr>
              <w:kinsoku w:val="0"/>
              <w:overflowPunct w:val="0"/>
              <w:spacing w:line="260" w:lineRule="exact"/>
              <w:jc w:val="both"/>
              <w:rPr>
                <w:rFonts w:ascii="標楷體" w:eastAsia="標楷體" w:hAnsi="標楷體"/>
                <w:sz w:val="20"/>
                <w:szCs w:val="20"/>
              </w:rPr>
            </w:pPr>
            <w:r w:rsidRPr="00E66D14">
              <w:rPr>
                <w:rFonts w:ascii="標楷體" w:eastAsia="標楷體" w:hAnsi="標楷體" w:hint="eastAsia"/>
                <w:sz w:val="20"/>
                <w:szCs w:val="20"/>
              </w:rPr>
              <w:t>輸入「公開資訊觀測站」</w:t>
            </w:r>
            <w:r w:rsidRPr="00C25453">
              <w:rPr>
                <w:rFonts w:eastAsia="標楷體"/>
                <w:sz w:val="20"/>
              </w:rPr>
              <w:t>(sii.twse.com.tw/</w:t>
            </w:r>
            <w:r w:rsidRPr="00C25453">
              <w:rPr>
                <w:rFonts w:eastAsia="標楷體" w:hint="eastAsia"/>
                <w:sz w:val="20"/>
              </w:rPr>
              <w:t>公</w:t>
            </w:r>
            <w:r w:rsidRPr="00E66D14">
              <w:rPr>
                <w:rFonts w:ascii="標楷體" w:eastAsia="標楷體" w:hAnsi="標楷體" w:hint="eastAsia"/>
                <w:sz w:val="20"/>
                <w:szCs w:val="20"/>
              </w:rPr>
              <w:t>司治理資訊之揭露辦理情形申報作業/</w:t>
            </w:r>
            <w:r w:rsidRPr="00E66D14">
              <w:rPr>
                <w:rFonts w:ascii="標楷體" w:eastAsia="標楷體" w:hAnsi="標楷體"/>
                <w:sz w:val="20"/>
                <w:szCs w:val="20"/>
              </w:rPr>
              <w:t>法人說明會申報作業</w:t>
            </w:r>
            <w:r w:rsidRPr="0039679F">
              <w:rPr>
                <w:rFonts w:eastAsia="標楷體" w:hint="eastAsia"/>
                <w:sz w:val="20"/>
              </w:rPr>
              <w:t>)</w:t>
            </w:r>
            <w:r w:rsidRPr="00E66D14">
              <w:rPr>
                <w:rFonts w:ascii="標楷體" w:eastAsia="標楷體" w:hAnsi="標楷體" w:hint="eastAsia"/>
                <w:sz w:val="20"/>
                <w:szCs w:val="20"/>
              </w:rPr>
              <w:t>。相關</w:t>
            </w:r>
            <w:r>
              <w:rPr>
                <w:rFonts w:ascii="標楷體" w:eastAsia="標楷體" w:hAnsi="標楷體" w:hint="eastAsia"/>
                <w:sz w:val="20"/>
                <w:szCs w:val="20"/>
              </w:rPr>
              <w:t>財務業務資訊</w:t>
            </w:r>
            <w:r w:rsidRPr="00E66D14">
              <w:rPr>
                <w:rFonts w:ascii="標楷體" w:eastAsia="標楷體" w:hAnsi="標楷體" w:hint="eastAsia"/>
                <w:sz w:val="20"/>
                <w:szCs w:val="20"/>
              </w:rPr>
              <w:t>應同時輸入中</w:t>
            </w:r>
            <w:r>
              <w:rPr>
                <w:rFonts w:ascii="標楷體" w:eastAsia="標楷體" w:hAnsi="標楷體" w:hint="eastAsia"/>
                <w:sz w:val="20"/>
                <w:szCs w:val="20"/>
              </w:rPr>
              <w:t>英</w:t>
            </w:r>
            <w:r w:rsidRPr="00E66D14">
              <w:rPr>
                <w:rFonts w:ascii="標楷體" w:eastAsia="標楷體" w:hAnsi="標楷體" w:hint="eastAsia"/>
                <w:sz w:val="20"/>
                <w:szCs w:val="20"/>
              </w:rPr>
              <w:t>文</w:t>
            </w:r>
            <w:r>
              <w:rPr>
                <w:rFonts w:ascii="標楷體" w:eastAsia="標楷體" w:hAnsi="標楷體" w:hint="eastAsia"/>
                <w:sz w:val="20"/>
                <w:szCs w:val="20"/>
              </w:rPr>
              <w:t>內容</w:t>
            </w:r>
            <w:r w:rsidRPr="00E66D14">
              <w:rPr>
                <w:rFonts w:ascii="標楷體" w:eastAsia="標楷體" w:hAnsi="標楷體" w:hint="eastAsia"/>
                <w:sz w:val="20"/>
                <w:szCs w:val="20"/>
              </w:rPr>
              <w:t>。</w:t>
            </w:r>
          </w:p>
          <w:p w14:paraId="65DF8605" w14:textId="77777777" w:rsidR="001C042D" w:rsidRDefault="001C042D" w:rsidP="00237D11">
            <w:pPr>
              <w:pStyle w:val="a3"/>
              <w:spacing w:line="260" w:lineRule="exact"/>
              <w:jc w:val="both"/>
              <w:rPr>
                <w:rFonts w:ascii="Times New Roman" w:eastAsia="標楷體" w:hAnsi="Times New Roman"/>
                <w:sz w:val="20"/>
              </w:rPr>
            </w:pPr>
          </w:p>
          <w:p w14:paraId="4B256D32"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，完整之影音資訊供外界即時收視。</w:t>
            </w:r>
          </w:p>
          <w:p w14:paraId="75DAFFE9" w14:textId="77777777" w:rsidR="001C042D" w:rsidRDefault="001C042D" w:rsidP="00237D11">
            <w:pPr>
              <w:pStyle w:val="a3"/>
              <w:spacing w:line="260" w:lineRule="exact"/>
              <w:jc w:val="both"/>
              <w:rPr>
                <w:rFonts w:ascii="Times New Roman" w:eastAsia="標楷體" w:hAnsi="Times New Roman"/>
                <w:sz w:val="20"/>
              </w:rPr>
            </w:pPr>
          </w:p>
          <w:p w14:paraId="6D988B4C" w14:textId="77777777" w:rsidR="00F42E37" w:rsidRDefault="00021EDE"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1024D3FB" w14:textId="77777777" w:rsidR="001C042D" w:rsidRDefault="001C042D" w:rsidP="00237D11">
            <w:pPr>
              <w:pStyle w:val="a3"/>
              <w:spacing w:line="260" w:lineRule="exact"/>
              <w:jc w:val="both"/>
              <w:rPr>
                <w:rFonts w:ascii="Times New Roman" w:eastAsia="標楷體" w:hAnsi="Times New Roman"/>
                <w:sz w:val="20"/>
              </w:rPr>
            </w:pPr>
          </w:p>
          <w:p w14:paraId="6FE4F0EA" w14:textId="77777777" w:rsidR="00EA732D" w:rsidRDefault="00EA732D" w:rsidP="00237D11">
            <w:pPr>
              <w:pStyle w:val="a3"/>
              <w:spacing w:line="260" w:lineRule="exact"/>
              <w:jc w:val="both"/>
              <w:rPr>
                <w:rFonts w:ascii="Times New Roman" w:eastAsia="標楷體" w:hAnsi="Times New Roman"/>
                <w:sz w:val="20"/>
              </w:rPr>
            </w:pPr>
          </w:p>
          <w:p w14:paraId="3CFB2BB5" w14:textId="77777777" w:rsidR="001C042D" w:rsidRDefault="001C042D" w:rsidP="00237D11">
            <w:pPr>
              <w:pStyle w:val="a3"/>
              <w:spacing w:line="260" w:lineRule="exact"/>
              <w:jc w:val="both"/>
              <w:rPr>
                <w:rFonts w:ascii="Times New Roman" w:eastAsia="標楷體" w:hAnsi="Times New Roman"/>
                <w:sz w:val="20"/>
              </w:rPr>
            </w:pPr>
          </w:p>
          <w:p w14:paraId="0AC88B69" w14:textId="77777777" w:rsidR="001C042D" w:rsidRPr="004744F3"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公司治理資訊之揭露辦理情形申報作業/法人說明會申報作業) 後，轉發重大訊息。</w:t>
            </w:r>
          </w:p>
          <w:p w14:paraId="4A98E7A7" w14:textId="77777777" w:rsidR="001C042D" w:rsidRPr="004744F3" w:rsidRDefault="001C042D" w:rsidP="004744F3">
            <w:pPr>
              <w:pStyle w:val="a3"/>
              <w:spacing w:line="260" w:lineRule="exact"/>
              <w:jc w:val="both"/>
              <w:rPr>
                <w:rFonts w:ascii="標楷體" w:eastAsia="標楷體" w:hAnsi="標楷體"/>
                <w:sz w:val="20"/>
              </w:rPr>
            </w:pPr>
          </w:p>
          <w:p w14:paraId="66FBC775" w14:textId="77777777" w:rsidR="001C042D" w:rsidRDefault="001C042D" w:rsidP="004744F3">
            <w:pPr>
              <w:pStyle w:val="a3"/>
              <w:spacing w:line="260" w:lineRule="exact"/>
              <w:jc w:val="both"/>
              <w:rPr>
                <w:rFonts w:ascii="標楷體" w:eastAsia="標楷體" w:hAnsi="標楷體"/>
                <w:sz w:val="20"/>
              </w:rPr>
            </w:pPr>
            <w:r w:rsidRPr="004744F3">
              <w:rPr>
                <w:rFonts w:ascii="標楷體" w:eastAsia="標楷體" w:hAnsi="標楷體" w:hint="eastAsia"/>
                <w:sz w:val="20"/>
              </w:rPr>
              <w:t>輸入「公開資訊觀測站」</w:t>
            </w:r>
            <w:r w:rsidRPr="004744F3">
              <w:rPr>
                <w:rFonts w:ascii="標楷體" w:eastAsia="標楷體" w:hAnsi="標楷體"/>
                <w:sz w:val="20"/>
              </w:rPr>
              <w:t>(</w:t>
            </w:r>
            <w:r w:rsidRPr="00E107CB">
              <w:rPr>
                <w:rFonts w:ascii="Times New Roman" w:eastAsia="標楷體" w:hAnsi="Times New Roman"/>
                <w:sz w:val="20"/>
              </w:rPr>
              <w:t>sii.twse.com.tw/</w:t>
            </w:r>
            <w:r w:rsidRPr="004744F3">
              <w:rPr>
                <w:rFonts w:ascii="標楷體" w:eastAsia="標楷體" w:hAnsi="標楷體" w:hint="eastAsia"/>
                <w:sz w:val="20"/>
              </w:rPr>
              <w:t>公司治理資訊之揭露辦理情形申報作業/</w:t>
            </w:r>
            <w:r w:rsidRPr="00E66D14">
              <w:rPr>
                <w:rFonts w:ascii="標楷體" w:eastAsia="標楷體" w:hAnsi="標楷體"/>
                <w:sz w:val="20"/>
              </w:rPr>
              <w:t>法人說明會申報作業</w:t>
            </w:r>
            <w:r w:rsidRPr="004744F3">
              <w:rPr>
                <w:rFonts w:ascii="標楷體" w:eastAsia="標楷體" w:hAnsi="標楷體" w:hint="eastAsia"/>
                <w:sz w:val="20"/>
              </w:rPr>
              <w:t>)。</w:t>
            </w:r>
            <w:r w:rsidRPr="00E66D14">
              <w:rPr>
                <w:rFonts w:ascii="標楷體" w:eastAsia="標楷體" w:hAnsi="標楷體" w:hint="eastAsia"/>
                <w:sz w:val="20"/>
              </w:rPr>
              <w:t>相關</w:t>
            </w:r>
            <w:r>
              <w:rPr>
                <w:rFonts w:ascii="標楷體" w:eastAsia="標楷體" w:hAnsi="標楷體" w:hint="eastAsia"/>
                <w:sz w:val="20"/>
              </w:rPr>
              <w:t>財務業務資訊</w:t>
            </w:r>
            <w:r w:rsidRPr="00E66D14">
              <w:rPr>
                <w:rFonts w:ascii="標楷體" w:eastAsia="標楷體" w:hAnsi="標楷體" w:hint="eastAsia"/>
                <w:sz w:val="20"/>
              </w:rPr>
              <w:t>應同時輸入中</w:t>
            </w:r>
            <w:r>
              <w:rPr>
                <w:rFonts w:ascii="標楷體" w:eastAsia="標楷體" w:hAnsi="標楷體" w:hint="eastAsia"/>
                <w:sz w:val="20"/>
              </w:rPr>
              <w:t>英</w:t>
            </w:r>
            <w:r w:rsidRPr="00E66D14">
              <w:rPr>
                <w:rFonts w:ascii="標楷體" w:eastAsia="標楷體" w:hAnsi="標楷體" w:hint="eastAsia"/>
                <w:sz w:val="20"/>
              </w:rPr>
              <w:t>文</w:t>
            </w:r>
            <w:r>
              <w:rPr>
                <w:rFonts w:ascii="標楷體" w:eastAsia="標楷體" w:hAnsi="標楷體" w:hint="eastAsia"/>
                <w:sz w:val="20"/>
              </w:rPr>
              <w:t>內容</w:t>
            </w:r>
            <w:r w:rsidRPr="00E66D14">
              <w:rPr>
                <w:rFonts w:ascii="標楷體" w:eastAsia="標楷體" w:hAnsi="標楷體" w:hint="eastAsia"/>
                <w:sz w:val="20"/>
              </w:rPr>
              <w:t>。</w:t>
            </w:r>
          </w:p>
          <w:p w14:paraId="641FD2E1" w14:textId="77777777" w:rsidR="001C042D" w:rsidRPr="00666ED9" w:rsidRDefault="001C042D" w:rsidP="00237D11">
            <w:pPr>
              <w:pStyle w:val="a3"/>
              <w:spacing w:line="260" w:lineRule="exact"/>
              <w:jc w:val="both"/>
              <w:rPr>
                <w:rFonts w:ascii="Times New Roman" w:eastAsia="標楷體" w:hAnsi="Times New Roman"/>
                <w:sz w:val="20"/>
              </w:rPr>
            </w:pPr>
          </w:p>
          <w:p w14:paraId="33E9F9D9" w14:textId="77777777" w:rsidR="001C042D" w:rsidRDefault="001C042D" w:rsidP="00237D11">
            <w:pPr>
              <w:pStyle w:val="a3"/>
              <w:spacing w:line="260" w:lineRule="exact"/>
              <w:jc w:val="both"/>
              <w:rPr>
                <w:rFonts w:ascii="Times New Roman" w:eastAsia="標楷體" w:hAnsi="Times New Roman"/>
                <w:sz w:val="20"/>
              </w:rPr>
            </w:pPr>
            <w:r>
              <w:rPr>
                <w:rFonts w:ascii="標楷體" w:eastAsia="標楷體" w:hAnsi="標楷體" w:hint="eastAsia"/>
                <w:sz w:val="20"/>
              </w:rPr>
              <w:t>屬國內自辦法人說明會者，應再</w:t>
            </w:r>
            <w:r w:rsidRPr="00E66D14">
              <w:rPr>
                <w:rFonts w:ascii="標楷體" w:eastAsia="標楷體" w:hAnsi="標楷體" w:hint="eastAsia"/>
                <w:sz w:val="20"/>
              </w:rPr>
              <w:t>輸入「公開資訊觀測站」</w:t>
            </w:r>
            <w:r w:rsidRPr="00C25453">
              <w:rPr>
                <w:rFonts w:ascii="Times New Roman" w:eastAsia="標楷體" w:hAnsi="Times New Roman"/>
                <w:sz w:val="20"/>
                <w:szCs w:val="24"/>
              </w:rPr>
              <w:t>(sii.twse.com.tw/</w:t>
            </w:r>
            <w:r w:rsidRPr="00C25453">
              <w:rPr>
                <w:rFonts w:ascii="Times New Roman" w:eastAsia="標楷體" w:hAnsi="Times New Roman" w:hint="eastAsia"/>
                <w:sz w:val="20"/>
                <w:szCs w:val="24"/>
              </w:rPr>
              <w:t>公司</w:t>
            </w:r>
            <w:r w:rsidRPr="00E66D14">
              <w:rPr>
                <w:rFonts w:ascii="標楷體" w:eastAsia="標楷體" w:hAnsi="標楷體" w:hint="eastAsia"/>
                <w:sz w:val="20"/>
              </w:rPr>
              <w:t>治理資訊之揭露辦理情形申報作業/</w:t>
            </w:r>
            <w:r w:rsidRPr="00E66D14">
              <w:rPr>
                <w:rFonts w:ascii="標楷體" w:eastAsia="標楷體" w:hAnsi="標楷體"/>
                <w:sz w:val="20"/>
              </w:rPr>
              <w:t>法人說明會申報作業</w:t>
            </w:r>
            <w:r w:rsidRPr="0039679F">
              <w:rPr>
                <w:rFonts w:ascii="Times New Roman" w:eastAsia="標楷體" w:hAnsi="Times New Roman" w:hint="eastAsia"/>
                <w:sz w:val="20"/>
                <w:szCs w:val="24"/>
              </w:rPr>
              <w:t>)</w:t>
            </w:r>
            <w:r>
              <w:rPr>
                <w:rFonts w:ascii="標楷體" w:eastAsia="標楷體" w:hAnsi="標楷體" w:hint="eastAsia"/>
                <w:sz w:val="20"/>
              </w:rPr>
              <w:t>，完整之會議影音連結資訊以供查閱。</w:t>
            </w:r>
          </w:p>
          <w:p w14:paraId="3222DA31" w14:textId="77777777" w:rsidR="001C042D" w:rsidRPr="0071376B" w:rsidRDefault="001C042D" w:rsidP="0042243C">
            <w:pPr>
              <w:kinsoku w:val="0"/>
              <w:overflowPunct w:val="0"/>
              <w:spacing w:line="260" w:lineRule="exact"/>
              <w:ind w:left="200" w:hangingChars="1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E1953E7"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Ansi="標楷體" w:hint="eastAsia"/>
                <w:sz w:val="20"/>
                <w:szCs w:val="20"/>
              </w:rPr>
              <w:t>本公司「對有價證券上市公司及境外指數股票型基金上市之境外基金機構資訊申報作業辦法」第</w:t>
            </w:r>
            <w:r w:rsidRPr="0071376B">
              <w:rPr>
                <w:rFonts w:eastAsia="標楷體" w:hAnsi="標楷體" w:hint="eastAsia"/>
                <w:sz w:val="20"/>
                <w:szCs w:val="20"/>
              </w:rPr>
              <w:t>3</w:t>
            </w:r>
            <w:r w:rsidRPr="0071376B">
              <w:rPr>
                <w:rFonts w:eastAsia="標楷體" w:hAnsi="標楷體" w:hint="eastAsia"/>
                <w:sz w:val="20"/>
                <w:szCs w:val="20"/>
              </w:rPr>
              <w:t>條第</w:t>
            </w:r>
            <w:r w:rsidRPr="0071376B">
              <w:rPr>
                <w:rFonts w:eastAsia="標楷體" w:hAnsi="標楷體" w:hint="eastAsia"/>
                <w:sz w:val="20"/>
                <w:szCs w:val="20"/>
              </w:rPr>
              <w:t>8</w:t>
            </w:r>
            <w:r w:rsidRPr="0071376B">
              <w:rPr>
                <w:rFonts w:eastAsia="標楷體" w:hAnsi="標楷體" w:hint="eastAsia"/>
                <w:sz w:val="20"/>
                <w:szCs w:val="20"/>
              </w:rPr>
              <w:t>項第</w:t>
            </w:r>
            <w:r w:rsidRPr="0071376B">
              <w:rPr>
                <w:rFonts w:eastAsia="標楷體" w:hAnsi="標楷體" w:hint="eastAsia"/>
                <w:sz w:val="20"/>
                <w:szCs w:val="20"/>
              </w:rPr>
              <w:t>12</w:t>
            </w:r>
            <w:r w:rsidRPr="0071376B">
              <w:rPr>
                <w:rFonts w:eastAsia="標楷體" w:hAnsi="標楷體" w:hint="eastAsia"/>
                <w:sz w:val="20"/>
                <w:szCs w:val="20"/>
              </w:rPr>
              <w:t>款。</w:t>
            </w:r>
          </w:p>
          <w:p w14:paraId="2CB4B769"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Ansi="標楷體" w:hint="eastAsia"/>
                <w:sz w:val="20"/>
                <w:szCs w:val="20"/>
              </w:rPr>
              <w:t>本公司「</w:t>
            </w:r>
            <w:r>
              <w:rPr>
                <w:rFonts w:eastAsia="標楷體" w:hAnsi="標楷體" w:hint="eastAsia"/>
                <w:sz w:val="20"/>
                <w:szCs w:val="20"/>
              </w:rPr>
              <w:t>對有價證券上市公司重大訊息之查證暨公開處理程序</w:t>
            </w:r>
            <w:r w:rsidRPr="0071376B">
              <w:rPr>
                <w:rFonts w:eastAsia="標楷體" w:hAnsi="標楷體" w:hint="eastAsia"/>
                <w:sz w:val="20"/>
                <w:szCs w:val="20"/>
              </w:rPr>
              <w:t>」第</w:t>
            </w:r>
            <w:r>
              <w:rPr>
                <w:rFonts w:eastAsia="標楷體" w:hAnsi="標楷體" w:hint="eastAsia"/>
                <w:sz w:val="20"/>
                <w:szCs w:val="20"/>
              </w:rPr>
              <w:t>5</w:t>
            </w:r>
            <w:r w:rsidRPr="0071376B">
              <w:rPr>
                <w:rFonts w:eastAsia="標楷體" w:hAnsi="標楷體" w:hint="eastAsia"/>
                <w:sz w:val="20"/>
                <w:szCs w:val="20"/>
              </w:rPr>
              <w:t>條第</w:t>
            </w:r>
            <w:r w:rsidR="00E2128A">
              <w:rPr>
                <w:rFonts w:eastAsia="標楷體" w:hAnsi="標楷體" w:hint="eastAsia"/>
                <w:sz w:val="20"/>
                <w:szCs w:val="20"/>
              </w:rPr>
              <w:t>5</w:t>
            </w:r>
            <w:r w:rsidRPr="0071376B">
              <w:rPr>
                <w:rFonts w:eastAsia="標楷體" w:hAnsi="標楷體" w:hint="eastAsia"/>
                <w:sz w:val="20"/>
                <w:szCs w:val="20"/>
              </w:rPr>
              <w:t>項</w:t>
            </w:r>
            <w:proofErr w:type="gramStart"/>
            <w:r w:rsidRPr="0071376B">
              <w:rPr>
                <w:rFonts w:eastAsia="標楷體" w:hAnsi="標楷體" w:hint="eastAsia"/>
                <w:sz w:val="20"/>
                <w:szCs w:val="20"/>
              </w:rPr>
              <w:t>第</w:t>
            </w:r>
            <w:r w:rsidRPr="0071376B">
              <w:rPr>
                <w:rFonts w:eastAsia="標楷體" w:hAnsi="標楷體" w:hint="eastAsia"/>
                <w:sz w:val="20"/>
                <w:szCs w:val="20"/>
              </w:rPr>
              <w:t>23</w:t>
            </w:r>
            <w:r w:rsidRPr="0071376B">
              <w:rPr>
                <w:rFonts w:eastAsia="標楷體" w:hAnsi="標楷體" w:hint="eastAsia"/>
                <w:sz w:val="20"/>
                <w:szCs w:val="20"/>
              </w:rPr>
              <w:t>款</w:t>
            </w:r>
            <w:r>
              <w:rPr>
                <w:rFonts w:eastAsia="標楷體" w:hAnsi="標楷體" w:hint="eastAsia"/>
                <w:sz w:val="20"/>
                <w:szCs w:val="20"/>
              </w:rPr>
              <w:t>暨第</w:t>
            </w:r>
            <w:r>
              <w:rPr>
                <w:rFonts w:eastAsia="標楷體" w:hAnsi="標楷體" w:hint="eastAsia"/>
                <w:sz w:val="20"/>
                <w:szCs w:val="20"/>
              </w:rPr>
              <w:t>8</w:t>
            </w:r>
            <w:r>
              <w:rPr>
                <w:rFonts w:eastAsia="標楷體" w:hAnsi="標楷體" w:hint="eastAsia"/>
                <w:sz w:val="20"/>
                <w:szCs w:val="20"/>
              </w:rPr>
              <w:t>條</w:t>
            </w:r>
            <w:proofErr w:type="gramEnd"/>
            <w:r>
              <w:rPr>
                <w:rFonts w:eastAsia="標楷體" w:hAnsi="標楷體" w:hint="eastAsia"/>
                <w:sz w:val="20"/>
                <w:szCs w:val="20"/>
              </w:rPr>
              <w:t>第</w:t>
            </w:r>
            <w:r w:rsidR="00E2128A">
              <w:rPr>
                <w:rFonts w:eastAsia="標楷體" w:hAnsi="標楷體" w:hint="eastAsia"/>
                <w:sz w:val="20"/>
                <w:szCs w:val="20"/>
              </w:rPr>
              <w:t>4</w:t>
            </w:r>
            <w:r>
              <w:rPr>
                <w:rFonts w:eastAsia="標楷體" w:hAnsi="標楷體" w:hint="eastAsia"/>
                <w:sz w:val="20"/>
                <w:szCs w:val="20"/>
              </w:rPr>
              <w:t>項</w:t>
            </w:r>
            <w:r w:rsidRPr="0071376B">
              <w:rPr>
                <w:rFonts w:eastAsia="標楷體" w:hAnsi="標楷體" w:hint="eastAsia"/>
                <w:sz w:val="20"/>
                <w:szCs w:val="20"/>
              </w:rPr>
              <w:t>。</w:t>
            </w:r>
          </w:p>
          <w:p w14:paraId="2BECFF9A" w14:textId="77777777" w:rsidR="001C042D" w:rsidRPr="0071376B" w:rsidRDefault="001C042D" w:rsidP="00CE10FF">
            <w:pPr>
              <w:numPr>
                <w:ilvl w:val="0"/>
                <w:numId w:val="64"/>
              </w:numPr>
              <w:spacing w:line="260" w:lineRule="exact"/>
              <w:ind w:left="218" w:hanging="218"/>
              <w:jc w:val="both"/>
              <w:rPr>
                <w:rFonts w:eastAsia="標楷體"/>
                <w:sz w:val="20"/>
              </w:rPr>
            </w:pPr>
            <w:r w:rsidRPr="0071376B">
              <w:rPr>
                <w:rFonts w:eastAsia="標楷體" w:hint="eastAsia"/>
                <w:sz w:val="20"/>
              </w:rPr>
              <w:t>101.3.12</w:t>
            </w:r>
            <w:proofErr w:type="gramStart"/>
            <w:r w:rsidRPr="0071376B">
              <w:rPr>
                <w:rFonts w:eastAsia="標楷體"/>
                <w:sz w:val="20"/>
              </w:rPr>
              <w:t>臺</w:t>
            </w:r>
            <w:proofErr w:type="gramEnd"/>
            <w:r w:rsidRPr="0071376B">
              <w:rPr>
                <w:rFonts w:eastAsia="標楷體"/>
                <w:sz w:val="20"/>
              </w:rPr>
              <w:t>證上二字第</w:t>
            </w:r>
            <w:r w:rsidRPr="0071376B">
              <w:rPr>
                <w:rFonts w:eastAsia="標楷體"/>
                <w:sz w:val="20"/>
              </w:rPr>
              <w:t>1010004638</w:t>
            </w:r>
            <w:r w:rsidRPr="0071376B">
              <w:rPr>
                <w:rFonts w:eastAsia="標楷體"/>
                <w:sz w:val="20"/>
              </w:rPr>
              <w:t>號</w:t>
            </w:r>
            <w:r w:rsidRPr="0071376B">
              <w:rPr>
                <w:rFonts w:eastAsia="標楷體" w:hint="eastAsia"/>
                <w:sz w:val="20"/>
              </w:rPr>
              <w:t>公告</w:t>
            </w:r>
          </w:p>
          <w:p w14:paraId="3E168339" w14:textId="77777777" w:rsidR="001C042D" w:rsidRDefault="001C042D" w:rsidP="00CE10FF">
            <w:pPr>
              <w:numPr>
                <w:ilvl w:val="0"/>
                <w:numId w:val="64"/>
              </w:numPr>
              <w:spacing w:line="260" w:lineRule="exact"/>
              <w:ind w:left="218" w:hanging="218"/>
              <w:jc w:val="both"/>
              <w:rPr>
                <w:rFonts w:eastAsia="標楷體"/>
                <w:sz w:val="20"/>
              </w:rPr>
            </w:pPr>
            <w:r w:rsidRPr="0071376B">
              <w:rPr>
                <w:rFonts w:eastAsia="標楷體" w:hint="eastAsia"/>
                <w:sz w:val="20"/>
              </w:rPr>
              <w:t>101.4.27</w:t>
            </w:r>
            <w:proofErr w:type="gramStart"/>
            <w:r w:rsidRPr="0071376B">
              <w:rPr>
                <w:rFonts w:eastAsia="標楷體" w:hint="eastAsia"/>
                <w:sz w:val="20"/>
              </w:rPr>
              <w:t>臺</w:t>
            </w:r>
            <w:proofErr w:type="gramEnd"/>
            <w:r w:rsidRPr="0071376B">
              <w:rPr>
                <w:rFonts w:eastAsia="標楷體" w:hint="eastAsia"/>
                <w:sz w:val="20"/>
              </w:rPr>
              <w:t>證上一字第</w:t>
            </w:r>
            <w:r w:rsidRPr="0071376B">
              <w:rPr>
                <w:rFonts w:eastAsia="標楷體" w:hint="eastAsia"/>
                <w:sz w:val="20"/>
              </w:rPr>
              <w:t>1011801906</w:t>
            </w:r>
            <w:r w:rsidRPr="0071376B">
              <w:rPr>
                <w:rFonts w:eastAsia="標楷體" w:hint="eastAsia"/>
                <w:sz w:val="20"/>
              </w:rPr>
              <w:t>號函。</w:t>
            </w:r>
          </w:p>
          <w:p w14:paraId="00B4F81B" w14:textId="77777777" w:rsidR="001C042D" w:rsidRPr="0071376B" w:rsidRDefault="001C042D" w:rsidP="00CE10FF">
            <w:pPr>
              <w:numPr>
                <w:ilvl w:val="0"/>
                <w:numId w:val="64"/>
              </w:numPr>
              <w:spacing w:line="260" w:lineRule="exact"/>
              <w:ind w:left="218" w:hanging="218"/>
              <w:jc w:val="both"/>
              <w:rPr>
                <w:rFonts w:eastAsia="標楷體"/>
                <w:sz w:val="20"/>
              </w:rPr>
            </w:pPr>
            <w:r w:rsidRPr="009708A6">
              <w:rPr>
                <w:rFonts w:eastAsia="標楷體" w:hint="eastAsia"/>
                <w:sz w:val="20"/>
              </w:rPr>
              <w:t xml:space="preserve">101.11.13 </w:t>
            </w:r>
            <w:proofErr w:type="gramStart"/>
            <w:r w:rsidRPr="009708A6">
              <w:rPr>
                <w:rFonts w:eastAsia="標楷體" w:hint="eastAsia"/>
                <w:sz w:val="20"/>
              </w:rPr>
              <w:t>臺</w:t>
            </w:r>
            <w:proofErr w:type="gramEnd"/>
            <w:r w:rsidRPr="009708A6">
              <w:rPr>
                <w:rFonts w:eastAsia="標楷體" w:hint="eastAsia"/>
                <w:sz w:val="20"/>
              </w:rPr>
              <w:t>證上一字</w:t>
            </w:r>
            <w:r>
              <w:rPr>
                <w:rFonts w:eastAsia="標楷體" w:hint="eastAsia"/>
                <w:sz w:val="20"/>
              </w:rPr>
              <w:t>第</w:t>
            </w:r>
            <w:r w:rsidRPr="009708A6">
              <w:rPr>
                <w:rFonts w:eastAsia="標楷體" w:hint="eastAsia"/>
                <w:sz w:val="20"/>
              </w:rPr>
              <w:t>1010025636</w:t>
            </w:r>
            <w:r w:rsidRPr="009708A6">
              <w:rPr>
                <w:rFonts w:eastAsia="標楷體" w:hint="eastAsia"/>
                <w:sz w:val="20"/>
              </w:rPr>
              <w:t>號公告。</w:t>
            </w:r>
          </w:p>
        </w:tc>
      </w:tr>
      <w:tr w:rsidR="000358B8" w:rsidRPr="00E4436E" w14:paraId="6DB8A8E2"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A7162D4" w14:textId="77777777" w:rsidR="000358B8" w:rsidRPr="00E4436E" w:rsidRDefault="000358B8" w:rsidP="00E20BE9">
            <w:pPr>
              <w:kinsoku w:val="0"/>
              <w:overflowPunct w:val="0"/>
              <w:spacing w:line="260" w:lineRule="exact"/>
              <w:jc w:val="center"/>
              <w:rPr>
                <w:rFonts w:eastAsia="標楷體"/>
                <w:sz w:val="20"/>
                <w:szCs w:val="20"/>
              </w:rPr>
            </w:pPr>
            <w:r>
              <w:rPr>
                <w:rFonts w:eastAsia="標楷體" w:hint="eastAsia"/>
                <w:sz w:val="20"/>
                <w:szCs w:val="20"/>
              </w:rPr>
              <w:lastRenderedPageBreak/>
              <w:t>1</w:t>
            </w:r>
            <w:r w:rsidR="007A69EA">
              <w:rPr>
                <w:rFonts w:eastAsia="標楷體" w:hint="eastAsia"/>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0AE9277A"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臺灣存託憑證基本資料。</w:t>
            </w:r>
          </w:p>
        </w:tc>
        <w:tc>
          <w:tcPr>
            <w:tcW w:w="2063" w:type="dxa"/>
            <w:tcBorders>
              <w:top w:val="single" w:sz="4" w:space="0" w:color="auto"/>
              <w:left w:val="single" w:sz="4" w:space="0" w:color="auto"/>
              <w:bottom w:val="single" w:sz="4" w:space="0" w:color="auto"/>
              <w:right w:val="single" w:sz="4" w:space="0" w:color="auto"/>
            </w:tcBorders>
          </w:tcPr>
          <w:p w14:paraId="2D9C193C" w14:textId="77777777" w:rsidR="000358B8" w:rsidRPr="00E4436E" w:rsidRDefault="000358B8" w:rsidP="00463574">
            <w:pPr>
              <w:pStyle w:val="3"/>
              <w:spacing w:line="260" w:lineRule="exact"/>
              <w:jc w:val="left"/>
              <w:rPr>
                <w:rFonts w:ascii="Times New Roman"/>
                <w:color w:val="auto"/>
                <w:sz w:val="20"/>
              </w:rPr>
            </w:pPr>
            <w:r w:rsidRPr="00AF546B">
              <w:rPr>
                <w:rFonts w:ascii="Times New Roman" w:hAnsi="標楷體" w:hint="eastAsia"/>
                <w:bCs/>
                <w:color w:val="auto"/>
                <w:sz w:val="20"/>
              </w:rPr>
              <w:t>上市掛牌前。</w:t>
            </w:r>
          </w:p>
        </w:tc>
        <w:tc>
          <w:tcPr>
            <w:tcW w:w="6480" w:type="dxa"/>
            <w:tcBorders>
              <w:top w:val="single" w:sz="4" w:space="0" w:color="auto"/>
              <w:left w:val="single" w:sz="4" w:space="0" w:color="auto"/>
              <w:bottom w:val="single" w:sz="4" w:space="0" w:color="auto"/>
              <w:right w:val="single" w:sz="4" w:space="0" w:color="auto"/>
            </w:tcBorders>
          </w:tcPr>
          <w:p w14:paraId="5880E930"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公司基本資料</w:t>
            </w:r>
            <w:r w:rsidR="007515E6">
              <w:rPr>
                <w:rFonts w:ascii="Times New Roman" w:hint="eastAsia"/>
                <w:color w:val="auto"/>
                <w:sz w:val="20"/>
              </w:rPr>
              <w:t>申報</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647EC0D5"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7ADA94B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033C974"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5</w:t>
            </w:r>
          </w:p>
        </w:tc>
        <w:tc>
          <w:tcPr>
            <w:tcW w:w="2377" w:type="dxa"/>
            <w:tcBorders>
              <w:top w:val="single" w:sz="4" w:space="0" w:color="auto"/>
              <w:left w:val="single" w:sz="4" w:space="0" w:color="auto"/>
              <w:bottom w:val="single" w:sz="4" w:space="0" w:color="auto"/>
              <w:right w:val="single" w:sz="4" w:space="0" w:color="auto"/>
            </w:tcBorders>
          </w:tcPr>
          <w:p w14:paraId="3DC461F3"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臺灣存託憑證內部人名單。</w:t>
            </w:r>
          </w:p>
        </w:tc>
        <w:tc>
          <w:tcPr>
            <w:tcW w:w="2063" w:type="dxa"/>
            <w:tcBorders>
              <w:top w:val="single" w:sz="4" w:space="0" w:color="auto"/>
              <w:left w:val="single" w:sz="4" w:space="0" w:color="auto"/>
              <w:bottom w:val="single" w:sz="4" w:space="0" w:color="auto"/>
              <w:right w:val="single" w:sz="4" w:space="0" w:color="auto"/>
            </w:tcBorders>
          </w:tcPr>
          <w:p w14:paraId="31EE75F4"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242FE0D8"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w:t>
            </w:r>
            <w:r w:rsidRPr="00AF546B">
              <w:rPr>
                <w:rFonts w:ascii="Times New Roman" w:hAnsi="標楷體" w:hint="eastAsia"/>
                <w:color w:val="auto"/>
                <w:sz w:val="20"/>
              </w:rPr>
              <w:t>輸入「公開資訊觀測站」</w:t>
            </w:r>
            <w:r w:rsidRPr="00AF546B">
              <w:rPr>
                <w:rFonts w:ascii="Times New Roman"/>
                <w:color w:val="auto"/>
                <w:sz w:val="20"/>
              </w:rPr>
              <w:t>(sii.twse.com.tw/</w:t>
            </w:r>
            <w:r w:rsidRPr="00AF546B">
              <w:rPr>
                <w:rFonts w:ascii="Times New Roman" w:hint="eastAsia"/>
                <w:color w:val="auto"/>
                <w:sz w:val="20"/>
              </w:rPr>
              <w:t>外國發行人應辦理公告申報事項</w:t>
            </w:r>
            <w:r w:rsidRPr="00AF546B">
              <w:rPr>
                <w:rFonts w:ascii="Times New Roman"/>
                <w:color w:val="auto"/>
                <w:sz w:val="20"/>
              </w:rPr>
              <w:t>/TDR</w:t>
            </w:r>
            <w:r w:rsidRPr="00AF546B">
              <w:rPr>
                <w:rFonts w:ascii="Times New Roman" w:hint="eastAsia"/>
                <w:color w:val="auto"/>
                <w:sz w:val="20"/>
              </w:rPr>
              <w:t>發行公司內部人名單及異動申報作業</w:t>
            </w:r>
            <w:r w:rsidRPr="00AF546B">
              <w:rPr>
                <w:rFonts w:ascii="Times New Roman"/>
                <w:bCs/>
                <w:color w:val="auto"/>
                <w:sz w:val="20"/>
              </w:rPr>
              <w:t>)</w:t>
            </w:r>
            <w:r w:rsidRPr="00AF546B">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BD171B8" w14:textId="77777777" w:rsidR="000358B8" w:rsidRPr="00E4436E" w:rsidRDefault="000358B8" w:rsidP="00E20BE9">
            <w:pPr>
              <w:spacing w:line="260" w:lineRule="exact"/>
              <w:rPr>
                <w:rFonts w:eastAsia="標楷體"/>
                <w:sz w:val="20"/>
                <w:szCs w:val="20"/>
              </w:rPr>
            </w:pPr>
            <w:r w:rsidRPr="00AF546B">
              <w:rPr>
                <w:rFonts w:eastAsia="標楷體"/>
                <w:sz w:val="20"/>
                <w:szCs w:val="20"/>
              </w:rPr>
              <w:t>1.</w:t>
            </w:r>
            <w:r w:rsidRPr="00AF546B">
              <w:rPr>
                <w:rFonts w:eastAsia="標楷體" w:hAnsi="標楷體" w:hint="eastAsia"/>
                <w:sz w:val="20"/>
                <w:szCs w:val="20"/>
              </w:rPr>
              <w:t>臺灣存託憑證</w:t>
            </w:r>
            <w:r w:rsidRPr="00AF546B">
              <w:rPr>
                <w:rFonts w:eastAsia="標楷體" w:hAnsi="標楷體"/>
                <w:sz w:val="20"/>
                <w:szCs w:val="20"/>
              </w:rPr>
              <w:t>上市契約第</w:t>
            </w:r>
            <w:r w:rsidRPr="00AF546B">
              <w:rPr>
                <w:rFonts w:eastAsia="標楷體" w:hAnsi="標楷體" w:hint="eastAsia"/>
                <w:sz w:val="20"/>
                <w:szCs w:val="20"/>
              </w:rPr>
              <w:t>二</w:t>
            </w:r>
            <w:r w:rsidRPr="00AF546B">
              <w:rPr>
                <w:rFonts w:eastAsia="標楷體" w:hAnsi="標楷體"/>
                <w:sz w:val="20"/>
                <w:szCs w:val="20"/>
              </w:rPr>
              <w:t>條</w:t>
            </w:r>
            <w:r w:rsidRPr="00AF546B">
              <w:rPr>
                <w:rFonts w:eastAsia="標楷體" w:hAnsi="標楷體" w:hint="eastAsia"/>
                <w:sz w:val="20"/>
                <w:szCs w:val="20"/>
              </w:rPr>
              <w:t>。</w:t>
            </w:r>
          </w:p>
          <w:p w14:paraId="0D0482FA" w14:textId="77777777" w:rsidR="000358B8" w:rsidRPr="00E4436E" w:rsidRDefault="000358B8" w:rsidP="00E20BE9">
            <w:pPr>
              <w:spacing w:line="260" w:lineRule="exact"/>
              <w:ind w:left="200" w:hangingChars="100" w:hanging="200"/>
              <w:rPr>
                <w:rFonts w:eastAsia="標楷體"/>
                <w:sz w:val="20"/>
                <w:szCs w:val="20"/>
              </w:rPr>
            </w:pPr>
            <w:r w:rsidRPr="00AF546B">
              <w:rPr>
                <w:rFonts w:eastAsia="標楷體"/>
                <w:sz w:val="20"/>
                <w:szCs w:val="20"/>
              </w:rPr>
              <w:t>2.</w:t>
            </w:r>
            <w:r w:rsidRPr="00AF546B">
              <w:rPr>
                <w:rFonts w:eastAsia="標楷體" w:hAnsi="標楷體" w:hint="eastAsia"/>
                <w:sz w:val="20"/>
                <w:szCs w:val="20"/>
              </w:rPr>
              <w:t>內部人定義係依外國發行人所屬國或上市地國法令規定者。</w:t>
            </w:r>
          </w:p>
          <w:p w14:paraId="01217037" w14:textId="77777777" w:rsidR="000358B8" w:rsidRPr="00AF546B" w:rsidRDefault="000358B8" w:rsidP="00AF546B">
            <w:pPr>
              <w:spacing w:line="260" w:lineRule="exact"/>
              <w:ind w:left="200" w:hangingChars="100" w:hanging="200"/>
              <w:rPr>
                <w:rFonts w:eastAsia="標楷體"/>
                <w:sz w:val="20"/>
                <w:szCs w:val="20"/>
              </w:rPr>
            </w:pPr>
            <w:r w:rsidRPr="00AF546B">
              <w:rPr>
                <w:rFonts w:eastAsia="標楷體"/>
                <w:sz w:val="20"/>
                <w:szCs w:val="20"/>
              </w:rPr>
              <w:t>3.</w:t>
            </w:r>
            <w:r w:rsidRPr="00AF546B">
              <w:rPr>
                <w:rFonts w:eastAsia="標楷體" w:hAnsi="標楷體" w:hint="eastAsia"/>
                <w:sz w:val="20"/>
                <w:szCs w:val="20"/>
              </w:rPr>
              <w:t>主管機關核准後本公司發函通知公司應辦理事項函。</w:t>
            </w:r>
          </w:p>
        </w:tc>
      </w:tr>
      <w:tr w:rsidR="000358B8" w:rsidRPr="00E4436E" w14:paraId="2D21B11C"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E882D2A"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39396CDD" w14:textId="77777777" w:rsidR="000358B8" w:rsidRPr="00AF546B" w:rsidRDefault="000358B8" w:rsidP="00AF546B">
            <w:pPr>
              <w:pStyle w:val="3"/>
              <w:spacing w:line="260" w:lineRule="exact"/>
              <w:rPr>
                <w:rFonts w:ascii="Times New Roman"/>
                <w:color w:val="auto"/>
                <w:sz w:val="20"/>
              </w:rPr>
            </w:pPr>
            <w:r w:rsidRPr="00AF546B">
              <w:rPr>
                <w:rFonts w:ascii="Times New Roman" w:hAnsi="標楷體" w:hint="eastAsia"/>
                <w:bCs/>
                <w:color w:val="auto"/>
                <w:sz w:val="20"/>
              </w:rPr>
              <w:t>臺灣存託憑證聯絡人資料。</w:t>
            </w:r>
          </w:p>
        </w:tc>
        <w:tc>
          <w:tcPr>
            <w:tcW w:w="2063" w:type="dxa"/>
            <w:tcBorders>
              <w:top w:val="single" w:sz="4" w:space="0" w:color="auto"/>
              <w:left w:val="single" w:sz="4" w:space="0" w:color="auto"/>
              <w:bottom w:val="single" w:sz="4" w:space="0" w:color="auto"/>
              <w:right w:val="single" w:sz="4" w:space="0" w:color="auto"/>
            </w:tcBorders>
          </w:tcPr>
          <w:p w14:paraId="6B12347F"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3474E0A7" w14:textId="77777777" w:rsidR="000358B8" w:rsidRPr="00AF546B" w:rsidRDefault="000358B8" w:rsidP="00AF546B">
            <w:pPr>
              <w:pStyle w:val="3"/>
              <w:spacing w:line="260" w:lineRule="exact"/>
              <w:ind w:leftChars="14" w:left="34"/>
              <w:jc w:val="left"/>
              <w:rPr>
                <w:rFonts w:ascii="Times New Roman"/>
                <w:bCs/>
                <w:color w:val="auto"/>
                <w:sz w:val="20"/>
              </w:rPr>
            </w:pPr>
            <w:r w:rsidRPr="00AF546B">
              <w:rPr>
                <w:rFonts w:ascii="Times New Roman" w:hAnsi="標楷體" w:hint="eastAsia"/>
                <w:bCs/>
                <w:color w:val="auto"/>
                <w:sz w:val="20"/>
              </w:rPr>
              <w:t>由臺灣存託憑證之發行人或其存託機構輸入「公開資訊觀測站」</w:t>
            </w:r>
            <w:r w:rsidRPr="00AF546B">
              <w:rPr>
                <w:rFonts w:ascii="Times New Roman"/>
                <w:bCs/>
                <w:color w:val="auto"/>
                <w:sz w:val="20"/>
              </w:rPr>
              <w:t>(sii.twse.com.tw/</w:t>
            </w:r>
            <w:r w:rsidRPr="00AF546B">
              <w:rPr>
                <w:rFonts w:ascii="Times New Roman" w:hAnsi="標楷體" w:hint="eastAsia"/>
                <w:bCs/>
                <w:color w:val="auto"/>
                <w:sz w:val="20"/>
              </w:rPr>
              <w:t>外國發行人應辦理公告申報事項</w:t>
            </w:r>
            <w:r w:rsidRPr="00AF546B">
              <w:rPr>
                <w:rFonts w:ascii="Times New Roman"/>
                <w:bCs/>
                <w:color w:val="auto"/>
                <w:sz w:val="20"/>
              </w:rPr>
              <w:t>/</w:t>
            </w:r>
            <w:r w:rsidRPr="00AF546B">
              <w:rPr>
                <w:rFonts w:ascii="Times New Roman" w:hAnsi="標楷體" w:hint="eastAsia"/>
                <w:bCs/>
                <w:color w:val="auto"/>
                <w:sz w:val="20"/>
              </w:rPr>
              <w:t>臺</w:t>
            </w:r>
            <w:r w:rsidRPr="00AF546B">
              <w:rPr>
                <w:rFonts w:ascii="Times New Roman" w:hAnsi="標楷體"/>
                <w:bCs/>
                <w:color w:val="auto"/>
                <w:sz w:val="20"/>
              </w:rPr>
              <w:t>灣存託憑證發行公司聯絡人基本資料申報作業</w:t>
            </w:r>
            <w:r w:rsidRPr="00AF546B">
              <w:rPr>
                <w:rFonts w:ascii="Times New Roman"/>
                <w:bCs/>
                <w:color w:val="auto"/>
                <w:sz w:val="20"/>
              </w:rPr>
              <w:t>)</w:t>
            </w:r>
            <w:r w:rsidRPr="00AF546B">
              <w:rPr>
                <w:rFonts w:ascii="Times New Roman"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2DB2B88" w14:textId="77777777" w:rsidR="000358B8" w:rsidRPr="00E4436E" w:rsidRDefault="000358B8" w:rsidP="00E20BE9">
            <w:pPr>
              <w:spacing w:line="260" w:lineRule="exact"/>
              <w:rPr>
                <w:rFonts w:eastAsia="標楷體"/>
                <w:sz w:val="20"/>
                <w:szCs w:val="20"/>
              </w:rPr>
            </w:pPr>
            <w:r w:rsidRPr="00AF546B">
              <w:rPr>
                <w:rFonts w:eastAsia="標楷體" w:hAnsi="標楷體" w:hint="eastAsia"/>
                <w:sz w:val="20"/>
                <w:szCs w:val="20"/>
              </w:rPr>
              <w:t>主管機關核准後本公司發函通知公司應辦理事項函。</w:t>
            </w:r>
          </w:p>
        </w:tc>
      </w:tr>
      <w:tr w:rsidR="000358B8" w:rsidRPr="00E4436E" w14:paraId="13ACC2F9" w14:textId="77777777" w:rsidTr="00D06B29">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945B91" w14:textId="77777777" w:rsidR="000358B8" w:rsidRDefault="000358B8" w:rsidP="002423BC">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56896C5E" w14:textId="77777777" w:rsidR="000358B8" w:rsidRDefault="000358B8" w:rsidP="00AF546B">
            <w:pPr>
              <w:pStyle w:val="3"/>
              <w:spacing w:line="260" w:lineRule="exact"/>
              <w:rPr>
                <w:rFonts w:ascii="Times New Roman" w:hAnsi="標楷體"/>
                <w:bCs/>
                <w:color w:val="auto"/>
                <w:sz w:val="20"/>
              </w:rPr>
            </w:pPr>
            <w:hyperlink r:id="rId45" w:tgtFrame="right" w:history="1">
              <w:r w:rsidRPr="00E4436E">
                <w:rPr>
                  <w:rFonts w:ascii="Times New Roman"/>
                  <w:color w:val="auto"/>
                  <w:sz w:val="20"/>
                </w:rPr>
                <w:t>臺灣存託憑證發行單位數</w:t>
              </w:r>
            </w:hyperlink>
            <w:r>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710F2FCF" w14:textId="77777777" w:rsidR="000358B8" w:rsidRDefault="000358B8" w:rsidP="00AF546B">
            <w:pPr>
              <w:pStyle w:val="3"/>
              <w:spacing w:line="260" w:lineRule="exact"/>
              <w:rPr>
                <w:rFonts w:ascii="Times New Roman" w:hAnsi="標楷體"/>
                <w:bCs/>
                <w:color w:val="auto"/>
                <w:sz w:val="20"/>
              </w:rPr>
            </w:pPr>
            <w:r>
              <w:rPr>
                <w:rFonts w:ascii="Times New Roman" w:hint="eastAsia"/>
                <w:color w:val="auto"/>
                <w:sz w:val="20"/>
              </w:rPr>
              <w:t>上市掛牌及增發時。</w:t>
            </w:r>
          </w:p>
        </w:tc>
        <w:tc>
          <w:tcPr>
            <w:tcW w:w="6480" w:type="dxa"/>
            <w:tcBorders>
              <w:top w:val="single" w:sz="4" w:space="0" w:color="auto"/>
              <w:left w:val="single" w:sz="4" w:space="0" w:color="auto"/>
              <w:bottom w:val="single" w:sz="4" w:space="0" w:color="auto"/>
              <w:right w:val="single" w:sz="4" w:space="0" w:color="auto"/>
            </w:tcBorders>
          </w:tcPr>
          <w:p w14:paraId="6EA9FF73" w14:textId="77777777" w:rsidR="000358B8" w:rsidRDefault="000358B8" w:rsidP="00AF546B">
            <w:pPr>
              <w:pStyle w:val="3"/>
              <w:spacing w:line="260" w:lineRule="exact"/>
              <w:ind w:leftChars="14" w:left="34"/>
              <w:jc w:val="left"/>
              <w:rPr>
                <w:rFonts w:ascii="Times New Roman" w:hAnsi="標楷體"/>
                <w:bCs/>
                <w:color w:val="auto"/>
                <w:sz w:val="20"/>
              </w:rPr>
            </w:pPr>
            <w:r w:rsidRPr="00AF546B">
              <w:rPr>
                <w:rFonts w:ascii="Times New Roman" w:hint="eastAsia"/>
                <w:color w:val="auto"/>
                <w:sz w:val="20"/>
              </w:rPr>
              <w:t>由臺灣存託憑證之發行人或其存託機構輸入「公開資訊觀測站」</w:t>
            </w:r>
            <w:r w:rsidRPr="00AF546B">
              <w:rPr>
                <w:rFonts w:ascii="Times New Roman"/>
                <w:color w:val="auto"/>
                <w:sz w:val="20"/>
              </w:rPr>
              <w:t>(sii.twse.com.tw/</w:t>
            </w:r>
            <w:r w:rsidRPr="00AF546B">
              <w:rPr>
                <w:rFonts w:ascii="Times New Roman" w:hint="eastAsia"/>
                <w:color w:val="auto"/>
                <w:sz w:val="20"/>
              </w:rPr>
              <w:t>臺灣存託憑證初次上市及增資發行基本資料輸入作業</w:t>
            </w:r>
            <w:r w:rsidRPr="00AF546B">
              <w:rPr>
                <w:rFonts w:ascii="Times New Roman"/>
                <w:color w:val="auto"/>
                <w:sz w:val="20"/>
              </w:rPr>
              <w:t xml:space="preserve">/ </w:t>
            </w:r>
            <w:hyperlink r:id="rId46" w:tgtFrame="right" w:history="1">
              <w:r w:rsidRPr="00AF546B">
                <w:rPr>
                  <w:rFonts w:ascii="Times New Roman" w:hint="eastAsia"/>
                  <w:color w:val="auto"/>
                  <w:sz w:val="20"/>
                </w:rPr>
                <w:t>臺灣存託憑證發行單位數申報作業</w:t>
              </w:r>
            </w:hyperlink>
            <w:r w:rsidRPr="00AF546B">
              <w:rPr>
                <w:rFonts w:ascii="Times New Roman"/>
                <w:color w:val="auto"/>
                <w:sz w:val="20"/>
              </w:rPr>
              <w:t>)</w:t>
            </w:r>
            <w:r w:rsidRPr="00AF546B">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AB9C44F" w14:textId="77777777" w:rsidR="000358B8" w:rsidRPr="00E4436E" w:rsidRDefault="000358B8" w:rsidP="00E20BE9">
            <w:pPr>
              <w:spacing w:line="260" w:lineRule="exact"/>
              <w:rPr>
                <w:rFonts w:eastAsia="標楷體" w:hAnsi="標楷體"/>
                <w:sz w:val="20"/>
                <w:szCs w:val="20"/>
              </w:rPr>
            </w:pPr>
            <w:r w:rsidRPr="00E4436E">
              <w:rPr>
                <w:rFonts w:eastAsia="標楷體" w:hAnsi="標楷體" w:hint="eastAsia"/>
                <w:sz w:val="20"/>
                <w:szCs w:val="20"/>
              </w:rPr>
              <w:t>主管機關核准後本公司發函通知公司應辦理事項函。</w:t>
            </w:r>
          </w:p>
        </w:tc>
      </w:tr>
      <w:tr w:rsidR="000358B8" w:rsidRPr="00E4436E" w14:paraId="2A9CA77B"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5C08DBE"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270A9036" w14:textId="77777777" w:rsidR="000358B8" w:rsidRPr="00AF546B" w:rsidRDefault="000358B8" w:rsidP="00AF546B">
            <w:pPr>
              <w:pStyle w:val="3"/>
              <w:spacing w:line="260" w:lineRule="exact"/>
              <w:rPr>
                <w:rFonts w:ascii="Times New Roman"/>
                <w:bCs/>
                <w:color w:val="auto"/>
                <w:sz w:val="20"/>
              </w:rPr>
            </w:pPr>
            <w:proofErr w:type="gramStart"/>
            <w:r w:rsidRPr="00AF546B">
              <w:rPr>
                <w:rFonts w:ascii="Times New Roman" w:hAnsi="標楷體" w:hint="eastAsia"/>
                <w:bCs/>
                <w:color w:val="auto"/>
                <w:sz w:val="20"/>
              </w:rPr>
              <w:t>經兌回</w:t>
            </w:r>
            <w:proofErr w:type="gramEnd"/>
            <w:r w:rsidRPr="00AF546B">
              <w:rPr>
                <w:rFonts w:ascii="Times New Roman" w:hAnsi="標楷體" w:hint="eastAsia"/>
                <w:bCs/>
                <w:color w:val="auto"/>
                <w:sz w:val="20"/>
              </w:rPr>
              <w:t>後在原發行額度內再發行之臺灣存託憑證單位數</w:t>
            </w:r>
            <w:r>
              <w:rPr>
                <w:rFonts w:ascii="Times New Roman" w:hAnsi="標楷體" w:hint="eastAsia"/>
                <w:bCs/>
                <w:color w:val="auto"/>
                <w:sz w:val="20"/>
              </w:rPr>
              <w:t>（</w:t>
            </w:r>
            <w:r w:rsidRPr="00AF546B">
              <w:rPr>
                <w:rFonts w:ascii="Times New Roman" w:hAnsi="標楷體" w:hint="eastAsia"/>
                <w:bCs/>
                <w:color w:val="auto"/>
                <w:sz w:val="20"/>
              </w:rPr>
              <w:t>無再發行者免申報</w:t>
            </w:r>
            <w:r>
              <w:rPr>
                <w:rFonts w:ascii="Times New Roman" w:hAnsi="標楷體" w:hint="eastAsia"/>
                <w:bCs/>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4B2774"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hint="eastAsia"/>
                <w:bCs/>
                <w:color w:val="auto"/>
                <w:sz w:val="20"/>
              </w:rPr>
              <w:t>於每月結束後</w:t>
            </w:r>
            <w:r w:rsidRPr="00AF546B">
              <w:rPr>
                <w:rFonts w:ascii="Times New Roman"/>
                <w:bCs/>
                <w:color w:val="auto"/>
                <w:sz w:val="20"/>
              </w:rPr>
              <w:t>10</w:t>
            </w:r>
            <w:r w:rsidRPr="00AF546B">
              <w:rPr>
                <w:rFonts w:ascii="Times New Roman" w:hAnsi="標楷體" w:hint="eastAsia"/>
                <w:bCs/>
                <w:color w:val="auto"/>
                <w:sz w:val="20"/>
              </w:rPr>
              <w:t>日內申報上月份之再發行單位數</w:t>
            </w:r>
            <w:r>
              <w:rPr>
                <w:rFonts w:ascii="Times New Roman" w:hAnsi="標楷體" w:hint="eastAsia"/>
                <w:bCs/>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6D35840D" w14:textId="77777777" w:rsidR="000358B8" w:rsidRPr="00AF546B" w:rsidRDefault="000358B8" w:rsidP="00AF546B">
            <w:pPr>
              <w:kinsoku w:val="0"/>
              <w:overflowPunct w:val="0"/>
              <w:spacing w:line="260" w:lineRule="exact"/>
              <w:ind w:left="200" w:hangingChars="100" w:hanging="200"/>
              <w:jc w:val="both"/>
              <w:rPr>
                <w:sz w:val="20"/>
              </w:rPr>
            </w:pPr>
            <w:r>
              <w:rPr>
                <w:rFonts w:eastAsia="標楷體" w:hint="eastAsia"/>
                <w:sz w:val="20"/>
                <w:szCs w:val="20"/>
              </w:rPr>
              <w:t>1.</w:t>
            </w:r>
            <w:r w:rsidRPr="00AF546B">
              <w:rPr>
                <w:rFonts w:eastAsia="標楷體" w:hint="eastAsia"/>
                <w:sz w:val="20"/>
                <w:szCs w:val="20"/>
              </w:rPr>
              <w:t>輸入「公開資訊觀測站」</w:t>
            </w:r>
            <w:r w:rsidRPr="00AF546B">
              <w:rPr>
                <w:rFonts w:eastAsia="標楷體"/>
                <w:sz w:val="20"/>
                <w:szCs w:val="20"/>
              </w:rPr>
              <w:t>(sii.twse.com.tw/</w:t>
            </w:r>
            <w:r w:rsidRPr="00AF546B">
              <w:rPr>
                <w:rFonts w:eastAsia="標楷體" w:hint="eastAsia"/>
                <w:sz w:val="20"/>
                <w:szCs w:val="20"/>
              </w:rPr>
              <w:t>國內有價證券申報</w:t>
            </w:r>
            <w:r w:rsidRPr="00AF546B">
              <w:rPr>
                <w:rFonts w:eastAsia="標楷體"/>
                <w:sz w:val="20"/>
                <w:szCs w:val="20"/>
              </w:rPr>
              <w:t>/</w:t>
            </w:r>
            <w:r w:rsidRPr="00AF546B">
              <w:rPr>
                <w:rFonts w:eastAsia="標楷體" w:hint="eastAsia"/>
                <w:sz w:val="20"/>
                <w:szCs w:val="20"/>
              </w:rPr>
              <w:t>普通股，生效日為當月</w:t>
            </w:r>
            <w:r w:rsidRPr="00AF546B">
              <w:rPr>
                <w:rFonts w:eastAsia="標楷體"/>
                <w:sz w:val="20"/>
                <w:szCs w:val="20"/>
              </w:rPr>
              <w:t>15</w:t>
            </w:r>
            <w:r w:rsidRPr="00AF546B">
              <w:rPr>
                <w:rFonts w:eastAsia="標楷體" w:hint="eastAsia"/>
                <w:sz w:val="20"/>
                <w:szCs w:val="20"/>
              </w:rPr>
              <w:t>日</w:t>
            </w:r>
            <w:r w:rsidRPr="00AF546B">
              <w:rPr>
                <w:rFonts w:eastAsia="標楷體"/>
                <w:sz w:val="20"/>
                <w:szCs w:val="20"/>
              </w:rPr>
              <w:t>)</w:t>
            </w:r>
            <w:r w:rsidRPr="00AF546B">
              <w:rPr>
                <w:rFonts w:eastAsia="標楷體" w:hint="eastAsia"/>
                <w:sz w:val="20"/>
                <w:szCs w:val="20"/>
              </w:rPr>
              <w:t>。</w:t>
            </w:r>
          </w:p>
          <w:p w14:paraId="3917CAAE" w14:textId="77777777" w:rsidR="000358B8" w:rsidRPr="002C71B8" w:rsidRDefault="000358B8" w:rsidP="00A90774">
            <w:pPr>
              <w:pStyle w:val="3"/>
              <w:spacing w:line="260" w:lineRule="exact"/>
              <w:jc w:val="left"/>
              <w:rPr>
                <w:rFonts w:ascii="Times New Roman"/>
                <w:bCs/>
                <w:color w:val="auto"/>
                <w:sz w:val="20"/>
              </w:rPr>
            </w:pPr>
            <w:r w:rsidRPr="002C71B8">
              <w:rPr>
                <w:rFonts w:hint="eastAsia"/>
                <w:color w:val="auto"/>
                <w:sz w:val="20"/>
              </w:rPr>
              <w:t>2.</w:t>
            </w:r>
            <w:r w:rsidR="00A90774" w:rsidRPr="00157B2F">
              <w:rPr>
                <w:rFonts w:ascii="Times New Roman" w:hAnsi="Book Antiqua"/>
                <w:color w:val="auto"/>
                <w:sz w:val="20"/>
              </w:rPr>
              <w:t>輸入「公開資訊觀測站」</w:t>
            </w:r>
            <w:r w:rsidR="00A90774" w:rsidRPr="00157B2F">
              <w:rPr>
                <w:rFonts w:ascii="Times New Roman"/>
                <w:color w:val="auto"/>
                <w:sz w:val="20"/>
              </w:rPr>
              <w:t>(sii.twse.com.tw/</w:t>
            </w:r>
            <w:r w:rsidR="00A90774" w:rsidRPr="00157B2F">
              <w:rPr>
                <w:rFonts w:ascii="Times New Roman" w:hint="eastAsia"/>
                <w:color w:val="auto"/>
                <w:sz w:val="20"/>
              </w:rPr>
              <w:t>上市</w:t>
            </w:r>
            <w:r w:rsidR="00A90774" w:rsidRPr="00157B2F">
              <w:rPr>
                <w:rFonts w:ascii="Times New Roman" w:hAnsi="Book Antiqua"/>
                <w:color w:val="auto"/>
                <w:sz w:val="20"/>
              </w:rPr>
              <w:t>普通股股數</w:t>
            </w:r>
            <w:r w:rsidR="00A90774" w:rsidRPr="00157B2F">
              <w:rPr>
                <w:rFonts w:ascii="Times New Roman"/>
                <w:color w:val="auto"/>
                <w:sz w:val="20"/>
              </w:rPr>
              <w:t>/TDR</w:t>
            </w:r>
            <w:r w:rsidR="00A90774" w:rsidRPr="00157B2F">
              <w:rPr>
                <w:rFonts w:ascii="Times New Roman" w:hAnsi="Book Antiqua"/>
                <w:color w:val="auto"/>
                <w:sz w:val="20"/>
              </w:rPr>
              <w:t>單位數增減申報作業</w:t>
            </w:r>
            <w:r w:rsidR="00A90774" w:rsidRPr="00157B2F">
              <w:rPr>
                <w:rFonts w:ascii="Times New Roman"/>
                <w:color w:val="auto"/>
                <w:sz w:val="20"/>
              </w:rPr>
              <w:t>)</w:t>
            </w:r>
            <w:r w:rsidR="00A90774">
              <w:rPr>
                <w:rFonts w:ascii="Times New Roman" w:hint="eastAsia"/>
                <w:color w:val="auto"/>
                <w:sz w:val="20"/>
              </w:rPr>
              <w:t>，</w:t>
            </w:r>
            <w:r w:rsidR="00A90774" w:rsidRPr="00157B2F">
              <w:rPr>
                <w:rFonts w:ascii="Times New Roman" w:hAnsi="Book Antiqua"/>
                <w:color w:val="auto"/>
                <w:sz w:val="20"/>
              </w:rPr>
              <w:t>並上傳</w:t>
            </w:r>
            <w:r w:rsidRPr="002C71B8">
              <w:rPr>
                <w:rFonts w:hint="eastAsia"/>
                <w:color w:val="auto"/>
                <w:sz w:val="20"/>
              </w:rPr>
              <w:t>所述附件。</w:t>
            </w:r>
          </w:p>
        </w:tc>
        <w:tc>
          <w:tcPr>
            <w:tcW w:w="3600" w:type="dxa"/>
            <w:tcBorders>
              <w:top w:val="single" w:sz="4" w:space="0" w:color="auto"/>
              <w:left w:val="single" w:sz="4" w:space="0" w:color="auto"/>
              <w:bottom w:val="single" w:sz="4" w:space="0" w:color="auto"/>
              <w:right w:val="single" w:sz="4" w:space="0" w:color="auto"/>
            </w:tcBorders>
          </w:tcPr>
          <w:p w14:paraId="60C734AC" w14:textId="77777777" w:rsidR="000358B8" w:rsidRPr="00AF546B"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1.</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有價證券上市審查準則</w:t>
            </w:r>
            <w:r>
              <w:rPr>
                <w:rFonts w:eastAsia="標楷體" w:hAnsi="標楷體" w:hint="eastAsia"/>
                <w:sz w:val="20"/>
                <w:szCs w:val="20"/>
              </w:rPr>
              <w:t>」</w:t>
            </w:r>
            <w:r w:rsidRPr="00AF546B">
              <w:rPr>
                <w:rFonts w:eastAsia="標楷體" w:hAnsi="標楷體" w:hint="eastAsia"/>
                <w:sz w:val="20"/>
                <w:szCs w:val="20"/>
              </w:rPr>
              <w:t>第</w:t>
            </w:r>
            <w:r w:rsidRPr="00AF546B">
              <w:rPr>
                <w:rFonts w:eastAsia="標楷體" w:hAnsi="標楷體"/>
                <w:sz w:val="20"/>
                <w:szCs w:val="20"/>
              </w:rPr>
              <w:t>28</w:t>
            </w:r>
            <w:r w:rsidRPr="00AF546B">
              <w:rPr>
                <w:rFonts w:eastAsia="標楷體" w:hAnsi="標楷體" w:hint="eastAsia"/>
                <w:sz w:val="20"/>
                <w:szCs w:val="20"/>
              </w:rPr>
              <w:t>條規定。</w:t>
            </w:r>
          </w:p>
          <w:p w14:paraId="553CA4EB" w14:textId="77777777" w:rsidR="000358B8" w:rsidRDefault="000358B8" w:rsidP="00AF546B">
            <w:pPr>
              <w:spacing w:line="260" w:lineRule="exact"/>
              <w:ind w:left="200" w:hangingChars="100" w:hanging="200"/>
              <w:rPr>
                <w:rFonts w:eastAsia="標楷體" w:hAnsi="標楷體"/>
                <w:sz w:val="20"/>
                <w:szCs w:val="20"/>
              </w:rPr>
            </w:pPr>
            <w:r>
              <w:rPr>
                <w:rFonts w:eastAsia="標楷體" w:hAnsi="標楷體" w:hint="eastAsia"/>
                <w:sz w:val="20"/>
                <w:szCs w:val="20"/>
              </w:rPr>
              <w:t>2.</w:t>
            </w:r>
            <w:r w:rsidRPr="00AF546B">
              <w:rPr>
                <w:rFonts w:eastAsia="標楷體" w:hAnsi="標楷體" w:hint="eastAsia"/>
                <w:sz w:val="20"/>
                <w:szCs w:val="20"/>
              </w:rPr>
              <w:t>本公司</w:t>
            </w:r>
            <w:r>
              <w:rPr>
                <w:rFonts w:eastAsia="標楷體" w:hAnsi="標楷體" w:hint="eastAsia"/>
                <w:sz w:val="20"/>
                <w:szCs w:val="20"/>
              </w:rPr>
              <w:t>「</w:t>
            </w:r>
            <w:r w:rsidRPr="00AF546B">
              <w:rPr>
                <w:rFonts w:eastAsia="標楷體" w:hAnsi="標楷體" w:hint="eastAsia"/>
                <w:sz w:val="20"/>
                <w:szCs w:val="20"/>
              </w:rPr>
              <w:t>審查外國有價證券上市作業程序。</w:t>
            </w:r>
          </w:p>
          <w:p w14:paraId="128F9D92" w14:textId="77777777" w:rsidR="00A90774" w:rsidRPr="00AF546B" w:rsidRDefault="00A90774" w:rsidP="00AF546B">
            <w:pPr>
              <w:spacing w:line="260" w:lineRule="exact"/>
              <w:ind w:left="200" w:hangingChars="100" w:hanging="200"/>
              <w:rPr>
                <w:rFonts w:eastAsia="標楷體"/>
                <w:sz w:val="20"/>
                <w:szCs w:val="20"/>
                <w:u w:val="single"/>
              </w:rPr>
            </w:pPr>
            <w:r w:rsidRPr="00F236D6">
              <w:rPr>
                <w:rFonts w:eastAsia="標楷體" w:hAnsi="標楷體" w:hint="eastAsia"/>
                <w:sz w:val="20"/>
                <w:szCs w:val="20"/>
              </w:rPr>
              <w:t>3.104.10.27</w:t>
            </w:r>
            <w:proofErr w:type="gramStart"/>
            <w:r w:rsidRPr="00F236D6">
              <w:rPr>
                <w:rFonts w:eastAsia="標楷體" w:hAnsi="標楷體" w:hint="eastAsia"/>
                <w:sz w:val="20"/>
                <w:szCs w:val="20"/>
              </w:rPr>
              <w:t>臺</w:t>
            </w:r>
            <w:proofErr w:type="gramEnd"/>
            <w:r w:rsidRPr="00F236D6">
              <w:rPr>
                <w:rFonts w:eastAsia="標楷體" w:hAnsi="標楷體" w:hint="eastAsia"/>
                <w:sz w:val="20"/>
                <w:szCs w:val="20"/>
              </w:rPr>
              <w:t>證上二字第</w:t>
            </w:r>
            <w:r w:rsidRPr="00F236D6">
              <w:rPr>
                <w:rFonts w:eastAsia="標楷體" w:hAnsi="標楷體" w:hint="eastAsia"/>
                <w:sz w:val="20"/>
                <w:szCs w:val="20"/>
              </w:rPr>
              <w:t>1041705524</w:t>
            </w:r>
            <w:r w:rsidRPr="00F236D6">
              <w:rPr>
                <w:rFonts w:eastAsia="標楷體" w:hAnsi="標楷體" w:hint="eastAsia"/>
                <w:sz w:val="20"/>
                <w:szCs w:val="20"/>
              </w:rPr>
              <w:t>號函。</w:t>
            </w:r>
          </w:p>
        </w:tc>
      </w:tr>
      <w:tr w:rsidR="000358B8" w:rsidRPr="00E4436E" w14:paraId="5233C60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D1F16C" w14:textId="77777777" w:rsidR="000358B8" w:rsidRDefault="000358B8">
            <w:pPr>
              <w:kinsoku w:val="0"/>
              <w:overflowPunct w:val="0"/>
              <w:spacing w:line="260" w:lineRule="exact"/>
              <w:jc w:val="center"/>
              <w:rPr>
                <w:rFonts w:eastAsia="標楷體"/>
                <w:sz w:val="20"/>
                <w:szCs w:val="20"/>
              </w:rPr>
            </w:pPr>
            <w:r>
              <w:rPr>
                <w:rFonts w:eastAsia="標楷體" w:hint="eastAsia"/>
                <w:sz w:val="20"/>
                <w:szCs w:val="20"/>
              </w:rPr>
              <w:t>1</w:t>
            </w:r>
            <w:r w:rsidR="007A69EA">
              <w:rPr>
                <w:rFonts w:eastAsia="標楷體" w:hint="eastAsia"/>
                <w:sz w:val="20"/>
                <w:szCs w:val="20"/>
              </w:rPr>
              <w:t>9</w:t>
            </w:r>
          </w:p>
        </w:tc>
        <w:tc>
          <w:tcPr>
            <w:tcW w:w="2377" w:type="dxa"/>
            <w:tcBorders>
              <w:top w:val="single" w:sz="4" w:space="0" w:color="auto"/>
              <w:left w:val="single" w:sz="4" w:space="0" w:color="auto"/>
              <w:bottom w:val="single" w:sz="4" w:space="0" w:color="auto"/>
              <w:right w:val="single" w:sz="4" w:space="0" w:color="auto"/>
            </w:tcBorders>
          </w:tcPr>
          <w:p w14:paraId="4F27B0F9" w14:textId="77777777" w:rsidR="000358B8" w:rsidRPr="00AF546B" w:rsidRDefault="000358B8" w:rsidP="00AF546B">
            <w:pPr>
              <w:pStyle w:val="3"/>
              <w:spacing w:line="260" w:lineRule="exact"/>
              <w:rPr>
                <w:rFonts w:ascii="Times New Roman"/>
                <w:bCs/>
                <w:color w:val="auto"/>
                <w:sz w:val="20"/>
              </w:rPr>
            </w:pPr>
            <w:r w:rsidRPr="00AF546B">
              <w:rPr>
                <w:rFonts w:ascii="Times New Roman" w:hint="eastAsia"/>
                <w:color w:val="auto"/>
                <w:sz w:val="20"/>
              </w:rPr>
              <w:t>存託機構變更。</w:t>
            </w:r>
          </w:p>
        </w:tc>
        <w:tc>
          <w:tcPr>
            <w:tcW w:w="2063" w:type="dxa"/>
            <w:tcBorders>
              <w:top w:val="single" w:sz="4" w:space="0" w:color="auto"/>
              <w:left w:val="single" w:sz="4" w:space="0" w:color="auto"/>
              <w:bottom w:val="single" w:sz="4" w:space="0" w:color="auto"/>
              <w:right w:val="single" w:sz="4" w:space="0" w:color="auto"/>
            </w:tcBorders>
          </w:tcPr>
          <w:p w14:paraId="40BD1A25"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Ansi="標楷體"/>
                <w:bCs/>
                <w:color w:val="auto"/>
                <w:sz w:val="20"/>
              </w:rPr>
              <w:t>原存託機構委任終止生效</w:t>
            </w:r>
            <w:r w:rsidRPr="00AF546B">
              <w:rPr>
                <w:rFonts w:ascii="Times New Roman"/>
                <w:bCs/>
                <w:color w:val="auto"/>
                <w:sz w:val="20"/>
              </w:rPr>
              <w:t>30</w:t>
            </w:r>
            <w:r w:rsidRPr="00AF546B">
              <w:rPr>
                <w:rFonts w:ascii="Times New Roman"/>
                <w:bCs/>
                <w:color w:val="auto"/>
                <w:sz w:val="20"/>
              </w:rPr>
              <w:t>日前</w:t>
            </w:r>
            <w:r>
              <w:rPr>
                <w:rFonts w:ascii="Times New Roman" w:hint="eastAsia"/>
                <w:bCs/>
                <w:color w:val="auto"/>
                <w:sz w:val="20"/>
              </w:rPr>
              <w:t>。</w:t>
            </w:r>
          </w:p>
          <w:p w14:paraId="31A0E78B" w14:textId="77777777" w:rsidR="000358B8" w:rsidRPr="00E4436E" w:rsidRDefault="000358B8" w:rsidP="00E20BE9">
            <w:pPr>
              <w:pStyle w:val="3"/>
              <w:spacing w:line="260" w:lineRule="exact"/>
              <w:jc w:val="left"/>
              <w:rPr>
                <w:rFonts w:ascii="Times New Roman"/>
                <w:bCs/>
                <w:color w:val="auto"/>
                <w:sz w:val="20"/>
              </w:rPr>
            </w:pPr>
          </w:p>
          <w:p w14:paraId="04DF7AC5" w14:textId="77777777" w:rsidR="000358B8" w:rsidRPr="00E4436E" w:rsidRDefault="000358B8" w:rsidP="00E20BE9">
            <w:pPr>
              <w:pStyle w:val="3"/>
              <w:spacing w:line="260" w:lineRule="exact"/>
              <w:jc w:val="left"/>
              <w:rPr>
                <w:rFonts w:ascii="Times New Roman"/>
                <w:bCs/>
                <w:color w:val="auto"/>
                <w:sz w:val="20"/>
              </w:rPr>
            </w:pPr>
          </w:p>
          <w:p w14:paraId="0C757EAF" w14:textId="77777777" w:rsidR="000358B8" w:rsidRPr="00E4436E" w:rsidRDefault="000358B8" w:rsidP="00E20BE9">
            <w:pPr>
              <w:pStyle w:val="3"/>
              <w:spacing w:line="260" w:lineRule="exact"/>
              <w:jc w:val="left"/>
              <w:rPr>
                <w:rFonts w:ascii="Times New Roman"/>
                <w:bCs/>
                <w:color w:val="auto"/>
                <w:sz w:val="20"/>
              </w:rPr>
            </w:pPr>
          </w:p>
          <w:p w14:paraId="1289AC03" w14:textId="77777777" w:rsidR="000358B8" w:rsidRPr="00E4436E" w:rsidRDefault="000358B8" w:rsidP="00E20BE9">
            <w:pPr>
              <w:pStyle w:val="3"/>
              <w:spacing w:line="260" w:lineRule="exact"/>
              <w:jc w:val="left"/>
              <w:rPr>
                <w:rFonts w:ascii="Times New Roman"/>
                <w:bCs/>
                <w:color w:val="auto"/>
                <w:sz w:val="20"/>
              </w:rPr>
            </w:pPr>
          </w:p>
          <w:p w14:paraId="4698978D" w14:textId="77777777" w:rsidR="000358B8" w:rsidRPr="00E4436E" w:rsidRDefault="000358B8" w:rsidP="00E20BE9">
            <w:pPr>
              <w:pStyle w:val="3"/>
              <w:spacing w:line="260" w:lineRule="exact"/>
              <w:jc w:val="left"/>
              <w:rPr>
                <w:rFonts w:ascii="Times New Roman"/>
                <w:bCs/>
                <w:color w:val="auto"/>
                <w:sz w:val="20"/>
              </w:rPr>
            </w:pPr>
          </w:p>
          <w:p w14:paraId="66FAD95B" w14:textId="77777777" w:rsidR="000358B8" w:rsidRPr="00E4436E" w:rsidRDefault="000358B8" w:rsidP="00E20BE9">
            <w:pPr>
              <w:pStyle w:val="3"/>
              <w:spacing w:line="260" w:lineRule="exact"/>
              <w:jc w:val="left"/>
              <w:rPr>
                <w:rFonts w:ascii="Times New Roman"/>
                <w:bCs/>
                <w:color w:val="auto"/>
                <w:sz w:val="20"/>
              </w:rPr>
            </w:pPr>
          </w:p>
          <w:p w14:paraId="40716FCB" w14:textId="77777777" w:rsidR="000358B8" w:rsidRPr="00E4436E" w:rsidRDefault="000358B8" w:rsidP="00E20BE9">
            <w:pPr>
              <w:pStyle w:val="3"/>
              <w:spacing w:line="260" w:lineRule="exact"/>
              <w:jc w:val="left"/>
              <w:rPr>
                <w:rFonts w:ascii="Times New Roman"/>
                <w:color w:val="auto"/>
                <w:sz w:val="20"/>
              </w:rPr>
            </w:pPr>
            <w:r w:rsidRPr="00AF546B">
              <w:rPr>
                <w:rFonts w:ascii="Times New Roman"/>
                <w:color w:val="auto"/>
                <w:sz w:val="20"/>
              </w:rPr>
              <w:t>本公司書面回覆後二</w:t>
            </w:r>
            <w:proofErr w:type="gramStart"/>
            <w:r w:rsidRPr="00AF546B">
              <w:rPr>
                <w:rFonts w:ascii="Times New Roman"/>
                <w:color w:val="auto"/>
                <w:sz w:val="20"/>
              </w:rPr>
              <w:t>個</w:t>
            </w:r>
            <w:proofErr w:type="gramEnd"/>
            <w:r w:rsidRPr="00AF546B">
              <w:rPr>
                <w:rFonts w:ascii="Times New Roman"/>
                <w:color w:val="auto"/>
                <w:sz w:val="20"/>
              </w:rPr>
              <w:t>營業日</w:t>
            </w:r>
            <w:r w:rsidRPr="004F2215">
              <w:rPr>
                <w:rFonts w:ascii="Times New Roman" w:hint="eastAsia"/>
                <w:color w:val="auto"/>
                <w:sz w:val="20"/>
              </w:rPr>
              <w:t>。</w:t>
            </w:r>
          </w:p>
          <w:p w14:paraId="5ADAA2A0" w14:textId="77777777" w:rsidR="000358B8" w:rsidRPr="00E4436E" w:rsidRDefault="000358B8" w:rsidP="00E20BE9">
            <w:pPr>
              <w:pStyle w:val="3"/>
              <w:spacing w:line="260" w:lineRule="exact"/>
              <w:jc w:val="left"/>
              <w:rPr>
                <w:rFonts w:ascii="Times New Roman"/>
                <w:color w:val="auto"/>
                <w:spacing w:val="-8"/>
                <w:sz w:val="20"/>
              </w:rPr>
            </w:pPr>
          </w:p>
          <w:p w14:paraId="109DB2D6" w14:textId="77777777" w:rsidR="000358B8" w:rsidRPr="00E4436E" w:rsidRDefault="000358B8" w:rsidP="00E20BE9">
            <w:pPr>
              <w:pStyle w:val="3"/>
              <w:spacing w:line="260" w:lineRule="exact"/>
              <w:jc w:val="left"/>
              <w:rPr>
                <w:rFonts w:ascii="Times New Roman"/>
                <w:bCs/>
                <w:color w:val="auto"/>
                <w:sz w:val="20"/>
              </w:rPr>
            </w:pPr>
            <w:r w:rsidRPr="00AF546B">
              <w:rPr>
                <w:rFonts w:ascii="Times New Roman" w:hint="eastAsia"/>
                <w:color w:val="auto"/>
                <w:sz w:val="20"/>
              </w:rPr>
              <w:t>更換</w:t>
            </w:r>
            <w:r w:rsidRPr="00AF546B">
              <w:rPr>
                <w:rFonts w:ascii="Times New Roman"/>
                <w:color w:val="auto"/>
                <w:sz w:val="20"/>
              </w:rPr>
              <w:t>存託機構生效日</w:t>
            </w:r>
            <w:r>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CE28600" w14:textId="77777777" w:rsidR="000358B8" w:rsidRPr="00E4436E" w:rsidRDefault="000358B8" w:rsidP="00E20BE9">
            <w:pPr>
              <w:kinsoku w:val="0"/>
              <w:overflowPunct w:val="0"/>
              <w:spacing w:line="260" w:lineRule="exact"/>
              <w:jc w:val="both"/>
              <w:rPr>
                <w:rFonts w:eastAsia="標楷體"/>
                <w:sz w:val="20"/>
                <w:szCs w:val="20"/>
              </w:rPr>
            </w:pPr>
            <w:r>
              <w:rPr>
                <w:rFonts w:eastAsia="標楷體"/>
                <w:sz w:val="20"/>
                <w:szCs w:val="20"/>
              </w:rPr>
              <w:t>1.</w:t>
            </w:r>
            <w:r>
              <w:rPr>
                <w:rFonts w:eastAsia="標楷體" w:hint="eastAsia"/>
                <w:sz w:val="20"/>
                <w:szCs w:val="20"/>
              </w:rPr>
              <w:t>外國發行人申請書函。</w:t>
            </w:r>
          </w:p>
          <w:p w14:paraId="693B61B3" w14:textId="77777777" w:rsidR="000358B8" w:rsidRPr="00E4436E" w:rsidRDefault="000358B8" w:rsidP="00E20BE9">
            <w:pPr>
              <w:spacing w:line="260" w:lineRule="exact"/>
              <w:rPr>
                <w:rFonts w:eastAsia="標楷體"/>
                <w:sz w:val="20"/>
                <w:szCs w:val="20"/>
              </w:rPr>
            </w:pPr>
            <w:r>
              <w:rPr>
                <w:rFonts w:eastAsia="標楷體"/>
                <w:sz w:val="20"/>
                <w:szCs w:val="20"/>
              </w:rPr>
              <w:t>2.</w:t>
            </w:r>
            <w:r w:rsidRPr="00AF546B">
              <w:rPr>
                <w:rFonts w:eastAsia="標楷體" w:hint="eastAsia"/>
                <w:sz w:val="20"/>
                <w:szCs w:val="20"/>
              </w:rPr>
              <w:t>更換存託機構計畫書</w:t>
            </w:r>
            <w:r>
              <w:rPr>
                <w:rFonts w:eastAsia="標楷體" w:hint="eastAsia"/>
                <w:sz w:val="20"/>
                <w:szCs w:val="20"/>
              </w:rPr>
              <w:t>。</w:t>
            </w:r>
          </w:p>
          <w:p w14:paraId="261FF69B" w14:textId="77777777" w:rsidR="000358B8" w:rsidRPr="00E4436E" w:rsidRDefault="000358B8" w:rsidP="00E20BE9">
            <w:pPr>
              <w:spacing w:line="260" w:lineRule="exact"/>
              <w:rPr>
                <w:rFonts w:eastAsia="標楷體"/>
                <w:sz w:val="20"/>
                <w:szCs w:val="20"/>
              </w:rPr>
            </w:pPr>
            <w:r w:rsidRPr="00AF546B">
              <w:rPr>
                <w:rFonts w:eastAsia="標楷體"/>
                <w:sz w:val="20"/>
                <w:szCs w:val="20"/>
              </w:rPr>
              <w:t>3.</w:t>
            </w:r>
            <w:r w:rsidRPr="00AF546B">
              <w:rPr>
                <w:rFonts w:eastAsia="標楷體" w:hint="eastAsia"/>
                <w:sz w:val="20"/>
                <w:szCs w:val="20"/>
              </w:rPr>
              <w:t>外國發行人董事會（或股東會）決議通過更換存託機構之會議紀錄</w:t>
            </w:r>
            <w:r>
              <w:rPr>
                <w:rFonts w:eastAsia="標楷體" w:hint="eastAsia"/>
                <w:sz w:val="20"/>
                <w:szCs w:val="20"/>
              </w:rPr>
              <w:t>。</w:t>
            </w:r>
          </w:p>
          <w:p w14:paraId="33446556" w14:textId="77777777" w:rsidR="000358B8" w:rsidRPr="00AF546B" w:rsidRDefault="000358B8" w:rsidP="00AF546B">
            <w:pPr>
              <w:kinsoku w:val="0"/>
              <w:overflowPunct w:val="0"/>
              <w:spacing w:line="260" w:lineRule="exact"/>
              <w:ind w:left="200" w:hangingChars="100" w:hanging="200"/>
              <w:jc w:val="both"/>
              <w:rPr>
                <w:rFonts w:eastAsia="標楷體"/>
                <w:sz w:val="20"/>
                <w:szCs w:val="20"/>
              </w:rPr>
            </w:pPr>
            <w:r w:rsidRPr="00AF546B">
              <w:rPr>
                <w:rFonts w:eastAsia="標楷體"/>
                <w:sz w:val="20"/>
                <w:szCs w:val="20"/>
              </w:rPr>
              <w:t>4.</w:t>
            </w:r>
            <w:r w:rsidRPr="00AF546B">
              <w:rPr>
                <w:rFonts w:eastAsia="標楷體" w:hint="eastAsia"/>
                <w:sz w:val="20"/>
                <w:szCs w:val="20"/>
              </w:rPr>
              <w:t>外國發行人與繼任存託機構簽訂之存託契約，並加具與原存託契約之重大差異說明對照表</w:t>
            </w:r>
            <w:r>
              <w:rPr>
                <w:rFonts w:eastAsia="標楷體" w:hint="eastAsia"/>
                <w:sz w:val="20"/>
                <w:szCs w:val="20"/>
              </w:rPr>
              <w:t>。</w:t>
            </w:r>
          </w:p>
          <w:p w14:paraId="61F06397" w14:textId="77777777" w:rsidR="000358B8" w:rsidRPr="00E4436E" w:rsidRDefault="000358B8" w:rsidP="00E20BE9">
            <w:pPr>
              <w:spacing w:line="260" w:lineRule="exact"/>
              <w:rPr>
                <w:rFonts w:eastAsia="標楷體"/>
                <w:sz w:val="20"/>
                <w:szCs w:val="20"/>
              </w:rPr>
            </w:pPr>
            <w:r w:rsidRPr="00AF546B">
              <w:rPr>
                <w:rFonts w:eastAsia="標楷體"/>
                <w:sz w:val="20"/>
                <w:szCs w:val="20"/>
              </w:rPr>
              <w:t>5.</w:t>
            </w:r>
            <w:r w:rsidRPr="00AF546B">
              <w:rPr>
                <w:rFonts w:eastAsia="標楷體" w:hint="eastAsia"/>
                <w:sz w:val="20"/>
                <w:szCs w:val="20"/>
              </w:rPr>
              <w:t>存託機構得辦理臺灣存託憑證業務之證明文件</w:t>
            </w:r>
            <w:r>
              <w:rPr>
                <w:rFonts w:eastAsia="標楷體" w:hint="eastAsia"/>
                <w:sz w:val="20"/>
                <w:szCs w:val="20"/>
              </w:rPr>
              <w:t>。</w:t>
            </w:r>
          </w:p>
          <w:p w14:paraId="5E297F68" w14:textId="77777777" w:rsidR="000358B8" w:rsidRPr="00E4436E" w:rsidRDefault="000358B8" w:rsidP="00E20BE9">
            <w:pPr>
              <w:kinsoku w:val="0"/>
              <w:overflowPunct w:val="0"/>
              <w:spacing w:line="260" w:lineRule="exact"/>
              <w:jc w:val="both"/>
              <w:rPr>
                <w:rFonts w:eastAsia="標楷體"/>
                <w:sz w:val="20"/>
                <w:szCs w:val="20"/>
              </w:rPr>
            </w:pPr>
            <w:r w:rsidRPr="00AF546B">
              <w:rPr>
                <w:rFonts w:eastAsia="標楷體"/>
                <w:sz w:val="20"/>
                <w:szCs w:val="20"/>
              </w:rPr>
              <w:t>6.</w:t>
            </w:r>
            <w:r w:rsidRPr="00AF546B">
              <w:rPr>
                <w:rFonts w:eastAsia="標楷體" w:hint="eastAsia"/>
                <w:sz w:val="20"/>
                <w:szCs w:val="20"/>
              </w:rPr>
              <w:t>用印後之上市契約</w:t>
            </w:r>
            <w:r>
              <w:rPr>
                <w:rFonts w:eastAsia="標楷體" w:hint="eastAsia"/>
                <w:sz w:val="20"/>
                <w:szCs w:val="20"/>
              </w:rPr>
              <w:t>五份。</w:t>
            </w:r>
          </w:p>
          <w:p w14:paraId="790993AB" w14:textId="77777777" w:rsidR="000358B8" w:rsidRPr="00E4436E" w:rsidRDefault="000358B8" w:rsidP="00E20BE9">
            <w:pPr>
              <w:kinsoku w:val="0"/>
              <w:overflowPunct w:val="0"/>
              <w:spacing w:line="260" w:lineRule="exact"/>
              <w:jc w:val="both"/>
              <w:rPr>
                <w:rFonts w:eastAsia="標楷體"/>
                <w:sz w:val="20"/>
                <w:szCs w:val="20"/>
              </w:rPr>
            </w:pPr>
          </w:p>
          <w:p w14:paraId="7F72ED9F" w14:textId="77777777" w:rsidR="000358B8" w:rsidRPr="00E4436E" w:rsidRDefault="000358B8" w:rsidP="00E20BE9">
            <w:pPr>
              <w:kinsoku w:val="0"/>
              <w:overflowPunct w:val="0"/>
              <w:spacing w:line="260" w:lineRule="exact"/>
              <w:jc w:val="both"/>
              <w:rPr>
                <w:rFonts w:eastAsia="標楷體"/>
                <w:sz w:val="20"/>
                <w:szCs w:val="20"/>
              </w:rPr>
            </w:pPr>
            <w:r>
              <w:rPr>
                <w:rFonts w:eastAsia="標楷體" w:hint="eastAsia"/>
                <w:sz w:val="20"/>
                <w:szCs w:val="20"/>
              </w:rPr>
              <w:t>輸入重大訊息。</w:t>
            </w:r>
          </w:p>
          <w:p w14:paraId="7712D92E" w14:textId="77777777" w:rsidR="000358B8" w:rsidRPr="00E4436E" w:rsidRDefault="000358B8" w:rsidP="00E20BE9">
            <w:pPr>
              <w:pStyle w:val="3"/>
              <w:keepNext/>
              <w:kinsoku w:val="0"/>
              <w:overflowPunct w:val="0"/>
              <w:adjustRightInd w:val="0"/>
              <w:spacing w:line="260" w:lineRule="exact"/>
              <w:jc w:val="left"/>
              <w:rPr>
                <w:rFonts w:ascii="Times New Roman"/>
                <w:color w:val="auto"/>
                <w:sz w:val="20"/>
              </w:rPr>
            </w:pPr>
          </w:p>
          <w:p w14:paraId="2922B39F" w14:textId="77777777" w:rsidR="000358B8" w:rsidRPr="00E4436E" w:rsidRDefault="000358B8" w:rsidP="00E20BE9">
            <w:pPr>
              <w:pStyle w:val="3"/>
              <w:kinsoku w:val="0"/>
              <w:overflowPunct w:val="0"/>
              <w:adjustRightInd w:val="0"/>
              <w:spacing w:line="260" w:lineRule="exact"/>
              <w:jc w:val="left"/>
              <w:rPr>
                <w:rFonts w:ascii="Times New Roman"/>
                <w:color w:val="auto"/>
                <w:sz w:val="20"/>
              </w:rPr>
            </w:pPr>
            <w:r w:rsidRPr="00AF546B">
              <w:rPr>
                <w:rFonts w:ascii="Times New Roman"/>
                <w:color w:val="auto"/>
                <w:sz w:val="20"/>
              </w:rPr>
              <w:t>1.</w:t>
            </w:r>
            <w:r w:rsidRPr="00AF546B">
              <w:rPr>
                <w:rFonts w:ascii="Times New Roman" w:hAnsi="Book Antiqua" w:hint="eastAsia"/>
                <w:color w:val="auto"/>
                <w:sz w:val="20"/>
              </w:rPr>
              <w:t>輸入「公開資訊觀測站」</w:t>
            </w:r>
            <w:r w:rsidRPr="00AF546B">
              <w:rPr>
                <w:rFonts w:ascii="Times New Roman"/>
                <w:color w:val="auto"/>
                <w:sz w:val="20"/>
              </w:rPr>
              <w:t>(sii.twse.com.tw/</w:t>
            </w:r>
            <w:r w:rsidRPr="00AF546B">
              <w:rPr>
                <w:rFonts w:ascii="Times New Roman" w:hAnsi="Book Antiqua" w:hint="eastAsia"/>
                <w:color w:val="auto"/>
                <w:sz w:val="20"/>
              </w:rPr>
              <w:t>公司基本資料</w:t>
            </w:r>
            <w:r w:rsidR="007515E6">
              <w:rPr>
                <w:rFonts w:ascii="Times New Roman" w:hAnsi="Book Antiqua" w:hint="eastAsia"/>
                <w:color w:val="auto"/>
                <w:sz w:val="20"/>
              </w:rPr>
              <w:t>申報</w:t>
            </w:r>
            <w:r w:rsidRPr="00AF546B">
              <w:rPr>
                <w:rFonts w:ascii="Times New Roman"/>
                <w:color w:val="auto"/>
                <w:sz w:val="20"/>
              </w:rPr>
              <w:t>)</w:t>
            </w:r>
            <w:r w:rsidRPr="00AF546B">
              <w:rPr>
                <w:rFonts w:ascii="Times New Roman" w:hAnsi="Book Antiqua" w:hint="eastAsia"/>
                <w:color w:val="auto"/>
                <w:sz w:val="20"/>
              </w:rPr>
              <w:t>。</w:t>
            </w:r>
          </w:p>
          <w:p w14:paraId="3351A29E" w14:textId="77777777" w:rsidR="000358B8" w:rsidRPr="00E4436E" w:rsidRDefault="000358B8" w:rsidP="00E20BE9">
            <w:pPr>
              <w:pStyle w:val="3"/>
              <w:kinsoku w:val="0"/>
              <w:overflowPunct w:val="0"/>
              <w:spacing w:line="260" w:lineRule="exact"/>
              <w:jc w:val="left"/>
              <w:rPr>
                <w:rFonts w:ascii="Times New Roman"/>
                <w:color w:val="auto"/>
                <w:sz w:val="20"/>
              </w:rPr>
            </w:pPr>
            <w:r w:rsidRPr="00AF546B">
              <w:rPr>
                <w:rFonts w:ascii="Times New Roman"/>
                <w:color w:val="auto"/>
                <w:sz w:val="20"/>
              </w:rPr>
              <w:t>2.</w:t>
            </w:r>
            <w:r w:rsidRPr="00AF546B">
              <w:rPr>
                <w:rFonts w:ascii="Times New Roman" w:hAnsi="Book Antiqua" w:hint="eastAsia"/>
                <w:color w:val="auto"/>
                <w:sz w:val="20"/>
              </w:rPr>
              <w:t>連續</w:t>
            </w:r>
            <w:r w:rsidRPr="00AF546B">
              <w:rPr>
                <w:rFonts w:ascii="Times New Roman" w:hint="eastAsia"/>
                <w:color w:val="auto"/>
                <w:sz w:val="20"/>
              </w:rPr>
              <w:t>三個月於重大訊息公告之</w:t>
            </w:r>
            <w:r>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DD868A7" w14:textId="77777777" w:rsidR="000358B8" w:rsidRPr="00AF546B" w:rsidRDefault="000358B8">
            <w:pPr>
              <w:spacing w:line="260" w:lineRule="exact"/>
              <w:rPr>
                <w:rFonts w:eastAsia="標楷體"/>
                <w:sz w:val="20"/>
                <w:szCs w:val="20"/>
              </w:rPr>
            </w:pPr>
            <w:r w:rsidRPr="00AF546B">
              <w:rPr>
                <w:rFonts w:eastAsia="標楷體"/>
                <w:sz w:val="20"/>
                <w:szCs w:val="20"/>
              </w:rPr>
              <w:t>99.6.14</w:t>
            </w:r>
            <w:proofErr w:type="gramStart"/>
            <w:r w:rsidRPr="00AF546B">
              <w:rPr>
                <w:rFonts w:eastAsia="標楷體" w:hint="eastAsia"/>
                <w:sz w:val="20"/>
                <w:szCs w:val="20"/>
              </w:rPr>
              <w:t>臺</w:t>
            </w:r>
            <w:proofErr w:type="gramEnd"/>
            <w:r w:rsidRPr="00AF546B">
              <w:rPr>
                <w:rFonts w:eastAsia="標楷體" w:hint="eastAsia"/>
                <w:sz w:val="20"/>
                <w:szCs w:val="20"/>
              </w:rPr>
              <w:t>證上字第</w:t>
            </w:r>
            <w:r w:rsidRPr="00AF546B">
              <w:rPr>
                <w:rFonts w:eastAsia="標楷體"/>
                <w:sz w:val="20"/>
                <w:szCs w:val="20"/>
              </w:rPr>
              <w:t>0990013978</w:t>
            </w:r>
            <w:r w:rsidRPr="00AF546B">
              <w:rPr>
                <w:rFonts w:eastAsia="標楷體" w:hint="eastAsia"/>
                <w:sz w:val="20"/>
                <w:szCs w:val="20"/>
              </w:rPr>
              <w:t>號函</w:t>
            </w:r>
            <w:r>
              <w:rPr>
                <w:rFonts w:eastAsia="標楷體" w:hint="eastAsia"/>
                <w:sz w:val="20"/>
                <w:szCs w:val="20"/>
              </w:rPr>
              <w:t>。</w:t>
            </w:r>
          </w:p>
        </w:tc>
      </w:tr>
      <w:tr w:rsidR="000358B8" w:rsidRPr="00E4436E" w14:paraId="19CEAD9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40E1F2" w14:textId="77777777" w:rsidR="000358B8" w:rsidRDefault="007A69EA" w:rsidP="004744F3">
            <w:pPr>
              <w:kinsoku w:val="0"/>
              <w:overflowPunct w:val="0"/>
              <w:spacing w:line="260" w:lineRule="exact"/>
              <w:jc w:val="center"/>
              <w:rPr>
                <w:rFonts w:eastAsia="標楷體"/>
                <w:sz w:val="20"/>
                <w:szCs w:val="20"/>
              </w:rPr>
            </w:pPr>
            <w:r>
              <w:rPr>
                <w:rFonts w:eastAsia="標楷體" w:hint="eastAsia"/>
                <w:sz w:val="20"/>
                <w:szCs w:val="20"/>
              </w:rPr>
              <w:lastRenderedPageBreak/>
              <w:t>20</w:t>
            </w:r>
          </w:p>
        </w:tc>
        <w:tc>
          <w:tcPr>
            <w:tcW w:w="2377" w:type="dxa"/>
            <w:tcBorders>
              <w:top w:val="single" w:sz="4" w:space="0" w:color="auto"/>
              <w:left w:val="single" w:sz="4" w:space="0" w:color="auto"/>
              <w:bottom w:val="single" w:sz="4" w:space="0" w:color="auto"/>
              <w:right w:val="single" w:sz="4" w:space="0" w:color="auto"/>
            </w:tcBorders>
          </w:tcPr>
          <w:p w14:paraId="7F28CDDD" w14:textId="77777777" w:rsidR="000358B8" w:rsidRPr="00AF546B" w:rsidRDefault="000358B8" w:rsidP="00AF546B">
            <w:pPr>
              <w:pStyle w:val="3"/>
              <w:spacing w:line="260" w:lineRule="exact"/>
              <w:rPr>
                <w:rFonts w:ascii="Times New Roman"/>
                <w:color w:val="auto"/>
                <w:sz w:val="20"/>
              </w:rPr>
            </w:pPr>
            <w:r w:rsidRPr="00AF546B">
              <w:rPr>
                <w:rFonts w:ascii="Times New Roman" w:hint="eastAsia"/>
                <w:color w:val="auto"/>
                <w:sz w:val="20"/>
              </w:rPr>
              <w:t>向原上市交易所或監理機關提交之文件及資料</w:t>
            </w:r>
            <w:r>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5B6E8607"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向原上市交易所或監理機關提交時</w:t>
            </w:r>
            <w:r>
              <w:rPr>
                <w:rFonts w:ascii="Times New Roman" w:eastAsia="標楷體" w:hAnsi="Times New Roman"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3A18A65E" w14:textId="77777777" w:rsidR="000358B8" w:rsidRPr="00E4436E" w:rsidRDefault="000358B8" w:rsidP="00E20BE9">
            <w:pPr>
              <w:pStyle w:val="a3"/>
              <w:spacing w:line="260" w:lineRule="exact"/>
              <w:jc w:val="both"/>
              <w:rPr>
                <w:rFonts w:ascii="Times New Roman" w:eastAsia="標楷體" w:hAnsi="Times New Roman"/>
                <w:sz w:val="20"/>
              </w:rPr>
            </w:pPr>
            <w:r w:rsidRPr="0075084F">
              <w:rPr>
                <w:rFonts w:ascii="Times New Roman" w:eastAsia="標楷體" w:hAnsi="Times New Roman" w:hint="eastAsia"/>
                <w:sz w:val="20"/>
              </w:rPr>
              <w:t>向原上市交易所或監理機關提交之文件及資料，應同時提交本公司。</w:t>
            </w:r>
          </w:p>
        </w:tc>
        <w:tc>
          <w:tcPr>
            <w:tcW w:w="3600" w:type="dxa"/>
            <w:tcBorders>
              <w:top w:val="single" w:sz="4" w:space="0" w:color="auto"/>
              <w:left w:val="single" w:sz="4" w:space="0" w:color="auto"/>
              <w:bottom w:val="single" w:sz="4" w:space="0" w:color="auto"/>
              <w:right w:val="single" w:sz="4" w:space="0" w:color="auto"/>
            </w:tcBorders>
          </w:tcPr>
          <w:p w14:paraId="5EB3263C" w14:textId="77777777" w:rsidR="000358B8" w:rsidRPr="00E4436E" w:rsidRDefault="000358B8" w:rsidP="000A6DEE">
            <w:pPr>
              <w:spacing w:line="260" w:lineRule="exact"/>
              <w:rPr>
                <w:rFonts w:eastAsia="標楷體"/>
                <w:sz w:val="20"/>
              </w:rPr>
            </w:pPr>
            <w:r w:rsidRPr="005025A0">
              <w:rPr>
                <w:rFonts w:eastAsia="標楷體" w:hint="eastAsia"/>
                <w:sz w:val="20"/>
              </w:rPr>
              <w:t>本公司「對有價證券上市公司重大訊息之查證暨公開處理程序」第</w:t>
            </w:r>
            <w:r w:rsidR="000A6DEE">
              <w:rPr>
                <w:rFonts w:eastAsia="標楷體" w:hint="eastAsia"/>
                <w:sz w:val="20"/>
              </w:rPr>
              <w:t>5</w:t>
            </w:r>
            <w:r w:rsidRPr="005025A0">
              <w:rPr>
                <w:rFonts w:eastAsia="標楷體" w:hint="eastAsia"/>
                <w:sz w:val="20"/>
              </w:rPr>
              <w:t>條第</w:t>
            </w:r>
            <w:r w:rsidRPr="005025A0">
              <w:rPr>
                <w:rFonts w:eastAsia="標楷體" w:hint="eastAsia"/>
                <w:sz w:val="20"/>
              </w:rPr>
              <w:t>2</w:t>
            </w:r>
            <w:r w:rsidRPr="005025A0">
              <w:rPr>
                <w:rFonts w:eastAsia="標楷體" w:hint="eastAsia"/>
                <w:sz w:val="20"/>
              </w:rPr>
              <w:t>項。</w:t>
            </w:r>
          </w:p>
        </w:tc>
      </w:tr>
      <w:tr w:rsidR="00CA5CDC" w:rsidRPr="00E4436E" w14:paraId="7FDC3588"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8E5E22E" w14:textId="77777777" w:rsidR="00CA5CDC" w:rsidRDefault="00CA5CDC" w:rsidP="001C042D">
            <w:pPr>
              <w:kinsoku w:val="0"/>
              <w:overflowPunct w:val="0"/>
              <w:spacing w:line="260" w:lineRule="exact"/>
              <w:jc w:val="center"/>
              <w:rPr>
                <w:rFonts w:eastAsia="標楷體"/>
                <w:sz w:val="20"/>
              </w:rPr>
            </w:pPr>
            <w:r>
              <w:rPr>
                <w:rFonts w:eastAsia="標楷體" w:hint="eastAsia"/>
                <w:sz w:val="20"/>
                <w:szCs w:val="20"/>
              </w:rPr>
              <w:t>21</w:t>
            </w:r>
          </w:p>
        </w:tc>
        <w:tc>
          <w:tcPr>
            <w:tcW w:w="2377" w:type="dxa"/>
            <w:tcBorders>
              <w:top w:val="single" w:sz="4" w:space="0" w:color="auto"/>
              <w:left w:val="single" w:sz="4" w:space="0" w:color="auto"/>
              <w:bottom w:val="single" w:sz="4" w:space="0" w:color="auto"/>
              <w:right w:val="single" w:sz="4" w:space="0" w:color="auto"/>
            </w:tcBorders>
          </w:tcPr>
          <w:p w14:paraId="1622C944" w14:textId="77777777" w:rsidR="00CA5CDC" w:rsidRPr="00C860EB" w:rsidRDefault="00CA5CDC" w:rsidP="00AF546B">
            <w:pPr>
              <w:pStyle w:val="3"/>
              <w:spacing w:line="260" w:lineRule="exact"/>
              <w:rPr>
                <w:color w:val="auto"/>
                <w:sz w:val="20"/>
              </w:rPr>
            </w:pPr>
            <w:r w:rsidRPr="00C860EB">
              <w:rPr>
                <w:rFonts w:ascii="Times New Roman" w:hint="eastAsia"/>
                <w:color w:val="auto"/>
                <w:sz w:val="20"/>
              </w:rPr>
              <w:t>償還公司債款之籌集計畫及保管方法暨支應償債款項來源及其具體說明。</w:t>
            </w:r>
          </w:p>
        </w:tc>
        <w:tc>
          <w:tcPr>
            <w:tcW w:w="2063" w:type="dxa"/>
            <w:tcBorders>
              <w:top w:val="single" w:sz="4" w:space="0" w:color="auto"/>
              <w:left w:val="single" w:sz="4" w:space="0" w:color="auto"/>
              <w:bottom w:val="single" w:sz="4" w:space="0" w:color="auto"/>
              <w:right w:val="single" w:sz="4" w:space="0" w:color="auto"/>
            </w:tcBorders>
          </w:tcPr>
          <w:p w14:paraId="4F900547" w14:textId="77777777" w:rsidR="00CA5CDC" w:rsidRPr="00C860EB" w:rsidRDefault="00CA5CDC" w:rsidP="00E20BE9">
            <w:pPr>
              <w:pStyle w:val="a3"/>
              <w:spacing w:line="260" w:lineRule="exact"/>
              <w:jc w:val="both"/>
              <w:rPr>
                <w:rFonts w:ascii="Times New Roman" w:eastAsia="標楷體" w:hAnsi="標楷體"/>
                <w:sz w:val="20"/>
              </w:rPr>
            </w:pPr>
            <w:r w:rsidRPr="00C860EB">
              <w:rPr>
                <w:rFonts w:eastAsia="標楷體" w:hint="eastAsia"/>
                <w:sz w:val="20"/>
              </w:rPr>
              <w:t>距公司債到期或債權人得要求賣回日前六</w:t>
            </w:r>
            <w:proofErr w:type="gramStart"/>
            <w:r w:rsidRPr="00C860EB">
              <w:rPr>
                <w:rFonts w:eastAsia="標楷體" w:hint="eastAsia"/>
                <w:sz w:val="20"/>
              </w:rPr>
              <w:t>個</w:t>
            </w:r>
            <w:proofErr w:type="gramEnd"/>
            <w:r w:rsidRPr="00C860EB">
              <w:rPr>
                <w:rFonts w:eastAsia="標楷體" w:hint="eastAsia"/>
                <w:sz w:val="20"/>
              </w:rPr>
              <w:t>月內之存續</w:t>
            </w:r>
            <w:proofErr w:type="gramStart"/>
            <w:r w:rsidRPr="00C860EB">
              <w:rPr>
                <w:rFonts w:eastAsia="標楷體" w:hint="eastAsia"/>
                <w:sz w:val="20"/>
              </w:rPr>
              <w:t>期間，</w:t>
            </w:r>
            <w:proofErr w:type="gramEnd"/>
            <w:r w:rsidRPr="00C860EB">
              <w:rPr>
                <w:rFonts w:eastAsia="標楷體" w:hint="eastAsia"/>
                <w:sz w:val="20"/>
              </w:rPr>
              <w:t>於每月十日內申報。</w:t>
            </w:r>
          </w:p>
        </w:tc>
        <w:tc>
          <w:tcPr>
            <w:tcW w:w="6480" w:type="dxa"/>
            <w:tcBorders>
              <w:top w:val="single" w:sz="4" w:space="0" w:color="auto"/>
              <w:left w:val="single" w:sz="4" w:space="0" w:color="auto"/>
              <w:bottom w:val="single" w:sz="4" w:space="0" w:color="auto"/>
              <w:right w:val="single" w:sz="4" w:space="0" w:color="auto"/>
            </w:tcBorders>
          </w:tcPr>
          <w:p w14:paraId="63274AE2" w14:textId="77777777" w:rsidR="00CA5CDC" w:rsidRPr="00C860EB" w:rsidRDefault="00CA5CDC" w:rsidP="00D93C21">
            <w:pPr>
              <w:kinsoku w:val="0"/>
              <w:overflowPunct w:val="0"/>
              <w:spacing w:line="260" w:lineRule="exact"/>
              <w:jc w:val="both"/>
              <w:rPr>
                <w:rFonts w:eastAsia="標楷體"/>
                <w:sz w:val="20"/>
                <w:szCs w:val="20"/>
              </w:rPr>
            </w:pPr>
            <w:r w:rsidRPr="00C860EB">
              <w:rPr>
                <w:rFonts w:eastAsia="標楷體" w:hint="eastAsia"/>
                <w:sz w:val="20"/>
                <w:szCs w:val="20"/>
              </w:rPr>
              <w:t>輸入「公開資訊觀測站」</w:t>
            </w:r>
            <w:r w:rsidRPr="00C860EB">
              <w:rPr>
                <w:rFonts w:eastAsia="標楷體"/>
                <w:sz w:val="20"/>
                <w:szCs w:val="20"/>
              </w:rPr>
              <w:t>(sii.twse.com.tw/</w:t>
            </w:r>
            <w:r w:rsidRPr="00C860EB">
              <w:rPr>
                <w:rFonts w:eastAsia="標楷體"/>
                <w:sz w:val="20"/>
                <w:szCs w:val="20"/>
              </w:rPr>
              <w:t>債信專區申報作業</w:t>
            </w:r>
            <w:r w:rsidRPr="00C860EB">
              <w:rPr>
                <w:rFonts w:eastAsia="標楷體"/>
                <w:sz w:val="20"/>
                <w:szCs w:val="20"/>
              </w:rPr>
              <w:t>(</w:t>
            </w:r>
            <w:r w:rsidRPr="00C860EB">
              <w:rPr>
                <w:rFonts w:eastAsia="標楷體"/>
                <w:sz w:val="20"/>
                <w:szCs w:val="20"/>
              </w:rPr>
              <w:t>未發債之發行公司毋須點選本申報作業</w:t>
            </w:r>
            <w:r w:rsidRPr="00C860EB">
              <w:rPr>
                <w:rFonts w:eastAsia="標楷體"/>
                <w:sz w:val="20"/>
                <w:szCs w:val="20"/>
              </w:rPr>
              <w:t xml:space="preserve">)/ </w:t>
            </w:r>
            <w:r w:rsidRPr="00C860EB">
              <w:rPr>
                <w:rFonts w:eastAsia="標楷體"/>
                <w:sz w:val="20"/>
                <w:szCs w:val="20"/>
              </w:rPr>
              <w:t>支應償還款項來源及有無疑慮說明</w:t>
            </w:r>
            <w:r w:rsidRPr="00C860EB">
              <w:rPr>
                <w:rFonts w:eastAsia="標楷體"/>
                <w:sz w:val="20"/>
                <w:szCs w:val="20"/>
              </w:rPr>
              <w:t>(</w:t>
            </w:r>
            <w:r w:rsidRPr="00C860EB">
              <w:rPr>
                <w:rFonts w:eastAsia="標楷體" w:hint="eastAsia"/>
                <w:sz w:val="20"/>
                <w:szCs w:val="20"/>
              </w:rPr>
              <w:t>公司債</w:t>
            </w:r>
            <w:r w:rsidRPr="00C860EB">
              <w:rPr>
                <w:rFonts w:eastAsia="標楷體"/>
                <w:sz w:val="20"/>
                <w:szCs w:val="20"/>
              </w:rPr>
              <w:t>距到期日或債權人得要求贖回日</w:t>
            </w:r>
            <w:r w:rsidRPr="00C860EB">
              <w:rPr>
                <w:rFonts w:eastAsia="標楷體"/>
                <w:sz w:val="20"/>
                <w:szCs w:val="20"/>
              </w:rPr>
              <w:t>&lt;</w:t>
            </w:r>
            <w:proofErr w:type="gramStart"/>
            <w:r w:rsidRPr="00C860EB">
              <w:rPr>
                <w:rFonts w:eastAsia="標楷體"/>
                <w:sz w:val="20"/>
                <w:szCs w:val="20"/>
              </w:rPr>
              <w:t>以孰前者為準</w:t>
            </w:r>
            <w:proofErr w:type="gramEnd"/>
            <w:r w:rsidRPr="00C860EB">
              <w:rPr>
                <w:rFonts w:eastAsia="標楷體"/>
                <w:sz w:val="20"/>
                <w:szCs w:val="20"/>
              </w:rPr>
              <w:t>&gt;</w:t>
            </w:r>
            <w:r w:rsidRPr="00C860EB">
              <w:rPr>
                <w:rFonts w:eastAsia="標楷體"/>
                <w:sz w:val="20"/>
                <w:szCs w:val="20"/>
              </w:rPr>
              <w:t>前六</w:t>
            </w:r>
            <w:proofErr w:type="gramStart"/>
            <w:r w:rsidRPr="00C860EB">
              <w:rPr>
                <w:rFonts w:eastAsia="標楷體"/>
                <w:sz w:val="20"/>
                <w:szCs w:val="20"/>
              </w:rPr>
              <w:t>個</w:t>
            </w:r>
            <w:proofErr w:type="gramEnd"/>
            <w:r w:rsidRPr="00C860EB">
              <w:rPr>
                <w:rFonts w:eastAsia="標楷體"/>
                <w:sz w:val="20"/>
                <w:szCs w:val="20"/>
              </w:rPr>
              <w:t>月內，逐月申報</w:t>
            </w:r>
            <w:r w:rsidRPr="00C860EB">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570B4FD" w14:textId="77777777" w:rsidR="00CA5CDC" w:rsidRPr="00F84909" w:rsidRDefault="00CA5CDC" w:rsidP="00D93C21">
            <w:pPr>
              <w:spacing w:line="260" w:lineRule="exact"/>
              <w:jc w:val="both"/>
              <w:rPr>
                <w:rFonts w:eastAsia="標楷體"/>
                <w:sz w:val="20"/>
              </w:rPr>
            </w:pPr>
            <w:r>
              <w:rPr>
                <w:rFonts w:eastAsia="標楷體" w:hint="eastAsia"/>
                <w:sz w:val="20"/>
                <w:szCs w:val="20"/>
              </w:rPr>
              <w:t>本公司「對有價證券上市公司及境外指數股票型基金上市之境外基金機構資訊申報作業辦法。」</w:t>
            </w:r>
          </w:p>
        </w:tc>
      </w:tr>
      <w:tr w:rsidR="00422279" w:rsidRPr="00E4436E" w14:paraId="249B9D7A"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DFEAAB4" w14:textId="77777777" w:rsidR="00422279" w:rsidRDefault="00422279" w:rsidP="001C042D">
            <w:pPr>
              <w:kinsoku w:val="0"/>
              <w:overflowPunct w:val="0"/>
              <w:spacing w:line="260" w:lineRule="exact"/>
              <w:jc w:val="center"/>
              <w:rPr>
                <w:rFonts w:eastAsia="標楷體"/>
                <w:sz w:val="20"/>
                <w:szCs w:val="20"/>
              </w:rPr>
            </w:pPr>
            <w:r>
              <w:rPr>
                <w:rFonts w:hint="eastAsia"/>
                <w:sz w:val="20"/>
                <w:szCs w:val="20"/>
              </w:rPr>
              <w:t>22</w:t>
            </w:r>
          </w:p>
        </w:tc>
        <w:tc>
          <w:tcPr>
            <w:tcW w:w="2377" w:type="dxa"/>
            <w:tcBorders>
              <w:top w:val="single" w:sz="4" w:space="0" w:color="auto"/>
              <w:left w:val="single" w:sz="4" w:space="0" w:color="auto"/>
              <w:bottom w:val="single" w:sz="4" w:space="0" w:color="auto"/>
              <w:right w:val="single" w:sz="4" w:space="0" w:color="auto"/>
            </w:tcBorders>
          </w:tcPr>
          <w:p w14:paraId="6DE77E73" w14:textId="77777777" w:rsidR="00422279" w:rsidRPr="00037A0F" w:rsidRDefault="00E1348E" w:rsidP="00AF546B">
            <w:pPr>
              <w:pStyle w:val="3"/>
              <w:spacing w:line="260" w:lineRule="exact"/>
              <w:rPr>
                <w:rFonts w:ascii="Times New Roman"/>
                <w:color w:val="auto"/>
                <w:sz w:val="20"/>
              </w:rPr>
            </w:pPr>
            <w:r w:rsidRPr="00E1348E">
              <w:rPr>
                <w:rFonts w:hAnsi="標楷體" w:hint="eastAsia"/>
                <w:color w:val="auto"/>
                <w:sz w:val="20"/>
              </w:rPr>
              <w:t>在中華民國境內指定之訴訟及非訴訟代理人</w:t>
            </w:r>
          </w:p>
        </w:tc>
        <w:tc>
          <w:tcPr>
            <w:tcW w:w="2063" w:type="dxa"/>
            <w:tcBorders>
              <w:top w:val="single" w:sz="4" w:space="0" w:color="auto"/>
              <w:left w:val="single" w:sz="4" w:space="0" w:color="auto"/>
              <w:bottom w:val="single" w:sz="4" w:space="0" w:color="auto"/>
              <w:right w:val="single" w:sz="4" w:space="0" w:color="auto"/>
            </w:tcBorders>
          </w:tcPr>
          <w:p w14:paraId="64EAF16B" w14:textId="77777777" w:rsidR="00422279" w:rsidRDefault="00422279" w:rsidP="00E20BE9">
            <w:pPr>
              <w:pStyle w:val="a3"/>
              <w:spacing w:line="260" w:lineRule="exact"/>
              <w:jc w:val="both"/>
              <w:rPr>
                <w:rFonts w:eastAsia="標楷體"/>
              </w:rPr>
            </w:pPr>
            <w:r>
              <w:rPr>
                <w:rFonts w:ascii="標楷體" w:eastAsia="標楷體" w:hAnsi="標楷體" w:hint="eastAsia"/>
                <w:sz w:val="20"/>
              </w:rPr>
              <w:t>參與發行臺灣存託憑證</w:t>
            </w:r>
            <w:r w:rsidRPr="008A20E2">
              <w:rPr>
                <w:rFonts w:ascii="標楷體" w:eastAsia="標楷體" w:hAnsi="標楷體" w:hint="eastAsia"/>
                <w:sz w:val="20"/>
              </w:rPr>
              <w:t>及異動時</w:t>
            </w:r>
          </w:p>
        </w:tc>
        <w:tc>
          <w:tcPr>
            <w:tcW w:w="6480" w:type="dxa"/>
            <w:tcBorders>
              <w:top w:val="single" w:sz="4" w:space="0" w:color="auto"/>
              <w:left w:val="single" w:sz="4" w:space="0" w:color="auto"/>
              <w:bottom w:val="single" w:sz="4" w:space="0" w:color="auto"/>
              <w:right w:val="single" w:sz="4" w:space="0" w:color="auto"/>
            </w:tcBorders>
          </w:tcPr>
          <w:p w14:paraId="243C8897" w14:textId="77777777" w:rsidR="00422279" w:rsidRPr="00336EDF" w:rsidRDefault="00422279" w:rsidP="00422279">
            <w:pPr>
              <w:rPr>
                <w:rFonts w:eastAsia="標楷體"/>
                <w:sz w:val="20"/>
              </w:rPr>
            </w:pPr>
            <w:r>
              <w:rPr>
                <w:rFonts w:eastAsia="標楷體" w:hint="eastAsia"/>
                <w:sz w:val="20"/>
              </w:rPr>
              <w:t>1.</w:t>
            </w:r>
            <w:r w:rsidRPr="00336EDF">
              <w:rPr>
                <w:rFonts w:eastAsia="標楷體" w:hint="eastAsia"/>
                <w:sz w:val="20"/>
              </w:rPr>
              <w:t>異動時輸入「公開資訊觀測站」</w:t>
            </w:r>
            <w:r w:rsidRPr="00336EDF">
              <w:rPr>
                <w:rFonts w:eastAsia="標楷體"/>
                <w:sz w:val="20"/>
              </w:rPr>
              <w:t>(sii.twse.com.tw/</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重大訊息申報作業</w:t>
            </w:r>
            <w:r w:rsidRPr="00336EDF">
              <w:rPr>
                <w:rFonts w:eastAsia="標楷體" w:hint="eastAsia"/>
                <w:sz w:val="20"/>
              </w:rPr>
              <w:t>)</w:t>
            </w:r>
            <w:r w:rsidRPr="00336EDF">
              <w:rPr>
                <w:rFonts w:eastAsia="標楷體" w:hint="eastAsia"/>
                <w:sz w:val="20"/>
              </w:rPr>
              <w:t>做重大訊息公告。</w:t>
            </w:r>
          </w:p>
          <w:p w14:paraId="4150BFDA" w14:textId="77777777" w:rsidR="00422279" w:rsidRPr="00AF546B" w:rsidRDefault="00422279" w:rsidP="00422279">
            <w:pPr>
              <w:kinsoku w:val="0"/>
              <w:overflowPunct w:val="0"/>
              <w:spacing w:line="260" w:lineRule="exact"/>
              <w:jc w:val="both"/>
              <w:rPr>
                <w:rFonts w:eastAsia="標楷體"/>
              </w:rPr>
            </w:pPr>
            <w:r>
              <w:rPr>
                <w:rFonts w:eastAsia="標楷體" w:hint="eastAsia"/>
                <w:sz w:val="20"/>
              </w:rPr>
              <w:t>2.</w:t>
            </w:r>
            <w:r w:rsidRPr="00336EDF">
              <w:rPr>
                <w:rFonts w:eastAsia="標楷體" w:hint="eastAsia"/>
                <w:sz w:val="20"/>
              </w:rPr>
              <w:t>輸入「公開資訊觀測站」</w:t>
            </w:r>
            <w:r w:rsidRPr="00336EDF">
              <w:rPr>
                <w:rFonts w:eastAsia="標楷體"/>
                <w:sz w:val="20"/>
              </w:rPr>
              <w:t>(sii.twse.com.tw/</w:t>
            </w:r>
            <w:r w:rsidRPr="00336EDF">
              <w:rPr>
                <w:rFonts w:eastAsia="標楷體" w:hint="eastAsia"/>
                <w:sz w:val="20"/>
              </w:rPr>
              <w:t>外國發行人應辦理公告申報事項</w:t>
            </w:r>
            <w:r w:rsidRPr="00336EDF">
              <w:rPr>
                <w:rFonts w:eastAsia="標楷體" w:hint="eastAsia"/>
                <w:sz w:val="20"/>
              </w:rPr>
              <w:t>/</w:t>
            </w:r>
            <w:r w:rsidRPr="00336EDF">
              <w:rPr>
                <w:rFonts w:eastAsia="標楷體" w:hint="eastAsia"/>
                <w:sz w:val="20"/>
              </w:rPr>
              <w:t>第一、第二上市公司訴訟及非訴訟代理人申報作業</w:t>
            </w:r>
            <w:r w:rsidRPr="00336ED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DCF479" w14:textId="77777777" w:rsidR="00422279" w:rsidRDefault="00422279" w:rsidP="00D93C21">
            <w:pPr>
              <w:spacing w:line="260" w:lineRule="exact"/>
              <w:jc w:val="both"/>
              <w:rPr>
                <w:rFonts w:eastAsia="標楷體"/>
                <w:sz w:val="20"/>
                <w:szCs w:val="20"/>
              </w:rPr>
            </w:pPr>
            <w:r w:rsidRPr="008A20E2">
              <w:rPr>
                <w:rFonts w:ascii="Book Antiqua" w:eastAsia="標楷體" w:hAnsi="標楷體" w:hint="eastAsia"/>
                <w:sz w:val="20"/>
                <w:szCs w:val="20"/>
              </w:rPr>
              <w:t>證券交易法第</w:t>
            </w:r>
            <w:r w:rsidRPr="008A20E2">
              <w:rPr>
                <w:rFonts w:ascii="Book Antiqua" w:eastAsia="標楷體" w:hAnsi="標楷體" w:hint="eastAsia"/>
                <w:sz w:val="20"/>
                <w:szCs w:val="20"/>
              </w:rPr>
              <w:t>165</w:t>
            </w:r>
            <w:r w:rsidRPr="008A20E2">
              <w:rPr>
                <w:rFonts w:ascii="Book Antiqua" w:eastAsia="標楷體" w:hAnsi="標楷體" w:hint="eastAsia"/>
                <w:sz w:val="20"/>
                <w:szCs w:val="20"/>
              </w:rPr>
              <w:t>條之</w:t>
            </w:r>
            <w:r w:rsidRPr="008A20E2">
              <w:rPr>
                <w:rFonts w:ascii="Book Antiqua" w:eastAsia="標楷體" w:hAnsi="標楷體" w:hint="eastAsia"/>
                <w:sz w:val="20"/>
                <w:szCs w:val="20"/>
              </w:rPr>
              <w:t>3</w:t>
            </w:r>
          </w:p>
        </w:tc>
      </w:tr>
      <w:tr w:rsidR="00595955" w14:paraId="7DDCA441" w14:textId="77777777" w:rsidTr="0059595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50ACB" w14:textId="77777777" w:rsidR="00595955" w:rsidRPr="0042243C" w:rsidRDefault="00595955" w:rsidP="001C042D">
            <w:pPr>
              <w:kinsoku w:val="0"/>
              <w:overflowPunct w:val="0"/>
              <w:spacing w:line="260" w:lineRule="exact"/>
              <w:jc w:val="center"/>
              <w:rPr>
                <w:sz w:val="20"/>
                <w:szCs w:val="20"/>
              </w:rPr>
            </w:pPr>
            <w:r w:rsidRPr="0042243C">
              <w:rPr>
                <w:sz w:val="20"/>
                <w:szCs w:val="20"/>
              </w:rPr>
              <w:t>23</w:t>
            </w:r>
          </w:p>
        </w:tc>
        <w:tc>
          <w:tcPr>
            <w:tcW w:w="2377" w:type="dxa"/>
            <w:tcBorders>
              <w:top w:val="single" w:sz="4" w:space="0" w:color="auto"/>
              <w:left w:val="single" w:sz="4" w:space="0" w:color="auto"/>
              <w:bottom w:val="single" w:sz="4" w:space="0" w:color="auto"/>
              <w:right w:val="single" w:sz="4" w:space="0" w:color="auto"/>
            </w:tcBorders>
          </w:tcPr>
          <w:p w14:paraId="53ABCD6F" w14:textId="77777777" w:rsidR="00595955" w:rsidRPr="0042243C" w:rsidRDefault="00595955">
            <w:pPr>
              <w:pStyle w:val="3"/>
              <w:spacing w:line="260" w:lineRule="exact"/>
              <w:rPr>
                <w:rFonts w:hAnsi="標楷體"/>
                <w:color w:val="auto"/>
                <w:sz w:val="20"/>
              </w:rPr>
            </w:pPr>
            <w:r w:rsidRPr="0042243C">
              <w:rPr>
                <w:rFonts w:hAnsi="標楷體" w:hint="eastAsia"/>
                <w:color w:val="auto"/>
                <w:sz w:val="20"/>
              </w:rPr>
              <w:t>證券過戶機構之辦公處所、負責人姓名等申報變更。</w:t>
            </w:r>
          </w:p>
        </w:tc>
        <w:tc>
          <w:tcPr>
            <w:tcW w:w="2063" w:type="dxa"/>
            <w:tcBorders>
              <w:top w:val="single" w:sz="4" w:space="0" w:color="auto"/>
              <w:left w:val="single" w:sz="4" w:space="0" w:color="auto"/>
              <w:bottom w:val="single" w:sz="4" w:space="0" w:color="auto"/>
              <w:right w:val="single" w:sz="4" w:space="0" w:color="auto"/>
            </w:tcBorders>
          </w:tcPr>
          <w:p w14:paraId="00F5044E" w14:textId="77777777" w:rsidR="00595955" w:rsidRPr="00595955" w:rsidRDefault="00595955">
            <w:pPr>
              <w:pStyle w:val="a3"/>
              <w:spacing w:line="260" w:lineRule="exact"/>
              <w:jc w:val="both"/>
              <w:rPr>
                <w:rFonts w:ascii="標楷體" w:eastAsia="標楷體" w:hAnsi="標楷體"/>
                <w:sz w:val="20"/>
              </w:rPr>
            </w:pPr>
            <w:r w:rsidRPr="00595955">
              <w:rPr>
                <w:rFonts w:ascii="標楷體" w:eastAsia="標楷體" w:hAnsi="標楷體" w:hint="eastAsia"/>
                <w:sz w:val="20"/>
              </w:rPr>
              <w:t>決定後三日內。</w:t>
            </w:r>
          </w:p>
        </w:tc>
        <w:tc>
          <w:tcPr>
            <w:tcW w:w="6480" w:type="dxa"/>
            <w:tcBorders>
              <w:top w:val="single" w:sz="4" w:space="0" w:color="auto"/>
              <w:left w:val="single" w:sz="4" w:space="0" w:color="auto"/>
              <w:bottom w:val="single" w:sz="4" w:space="0" w:color="auto"/>
              <w:right w:val="single" w:sz="4" w:space="0" w:color="auto"/>
            </w:tcBorders>
          </w:tcPr>
          <w:p w14:paraId="52B2CF45" w14:textId="77777777" w:rsidR="00595955" w:rsidRPr="00595955" w:rsidRDefault="00595955" w:rsidP="00595955">
            <w:pPr>
              <w:rPr>
                <w:rFonts w:eastAsia="標楷體"/>
                <w:sz w:val="20"/>
              </w:rPr>
            </w:pPr>
            <w:r w:rsidRPr="00595955">
              <w:rPr>
                <w:rFonts w:eastAsia="標楷體"/>
                <w:sz w:val="20"/>
              </w:rPr>
              <w:t>1.</w:t>
            </w:r>
            <w:r w:rsidRPr="00595955">
              <w:rPr>
                <w:rFonts w:eastAsia="標楷體" w:hint="eastAsia"/>
                <w:sz w:val="20"/>
              </w:rPr>
              <w:t>函。</w:t>
            </w:r>
          </w:p>
          <w:p w14:paraId="30C666FB" w14:textId="77777777" w:rsidR="007D224B" w:rsidRDefault="00C96909" w:rsidP="003F384C">
            <w:pPr>
              <w:rPr>
                <w:rFonts w:eastAsia="標楷體"/>
                <w:sz w:val="20"/>
              </w:rPr>
            </w:pPr>
            <w:r>
              <w:rPr>
                <w:rFonts w:eastAsia="標楷體" w:hint="eastAsia"/>
                <w:sz w:val="20"/>
              </w:rPr>
              <w:t>2</w:t>
            </w:r>
            <w:r w:rsidR="00595955" w:rsidRPr="00595955">
              <w:rPr>
                <w:rFonts w:eastAsia="標楷體"/>
                <w:sz w:val="20"/>
              </w:rPr>
              <w:t>.</w:t>
            </w:r>
            <w:r w:rsidR="00595955" w:rsidRPr="00595955">
              <w:rPr>
                <w:rFonts w:eastAsia="標楷體" w:hint="eastAsia"/>
                <w:sz w:val="20"/>
              </w:rPr>
              <w:t>股</w:t>
            </w:r>
            <w:proofErr w:type="gramStart"/>
            <w:r w:rsidR="00595955" w:rsidRPr="00595955">
              <w:rPr>
                <w:rFonts w:eastAsia="標楷體" w:hint="eastAsia"/>
                <w:sz w:val="20"/>
              </w:rPr>
              <w:t>務</w:t>
            </w:r>
            <w:proofErr w:type="gramEnd"/>
            <w:r w:rsidR="00595955" w:rsidRPr="00595955">
              <w:rPr>
                <w:rFonts w:eastAsia="標楷體" w:hint="eastAsia"/>
                <w:sz w:val="20"/>
              </w:rPr>
              <w:t>代理契約二份。</w:t>
            </w:r>
          </w:p>
          <w:p w14:paraId="4669731D" w14:textId="77777777" w:rsidR="00595955" w:rsidRPr="00595955" w:rsidRDefault="00C96909" w:rsidP="003F384C">
            <w:pPr>
              <w:rPr>
                <w:rFonts w:eastAsia="標楷體"/>
                <w:sz w:val="20"/>
              </w:rPr>
            </w:pPr>
            <w:r>
              <w:rPr>
                <w:rFonts w:eastAsia="標楷體" w:hint="eastAsia"/>
                <w:sz w:val="20"/>
              </w:rPr>
              <w:t>3</w:t>
            </w:r>
            <w:r w:rsidR="00595955" w:rsidRPr="00595955">
              <w:rPr>
                <w:rFonts w:eastAsia="標楷體"/>
                <w:sz w:val="20"/>
              </w:rPr>
              <w:t>.</w:t>
            </w:r>
            <w:r w:rsidR="00595955" w:rsidRPr="00595955">
              <w:rPr>
                <w:rFonts w:eastAsia="標楷體" w:hint="eastAsia"/>
                <w:sz w:val="20"/>
              </w:rPr>
              <w:t>輸入「公開資訊觀測站」</w:t>
            </w:r>
            <w:r w:rsidR="00595955" w:rsidRPr="00595955">
              <w:rPr>
                <w:rFonts w:eastAsia="標楷體"/>
                <w:sz w:val="20"/>
              </w:rPr>
              <w:t>(sii.twse.com.tw/</w:t>
            </w:r>
            <w:r w:rsidR="00595955" w:rsidRPr="00595955">
              <w:rPr>
                <w:rFonts w:eastAsia="標楷體" w:hint="eastAsia"/>
                <w:sz w:val="20"/>
              </w:rPr>
              <w:t>公司基本資料</w:t>
            </w:r>
            <w:r w:rsidR="007515E6">
              <w:rPr>
                <w:rFonts w:eastAsia="標楷體" w:hint="eastAsia"/>
                <w:sz w:val="20"/>
              </w:rPr>
              <w:t>申報</w:t>
            </w:r>
            <w:r w:rsidR="00595955" w:rsidRPr="00595955">
              <w:rPr>
                <w:rFonts w:eastAsia="標楷體"/>
                <w:sz w:val="20"/>
              </w:rPr>
              <w:t>)</w:t>
            </w:r>
            <w:r w:rsidR="00595955" w:rsidRPr="00595955">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7207C2" w14:textId="77777777" w:rsidR="00595955" w:rsidRDefault="006E0CCB" w:rsidP="00595955">
            <w:pPr>
              <w:spacing w:line="260" w:lineRule="exact"/>
              <w:jc w:val="both"/>
              <w:rPr>
                <w:rFonts w:ascii="Book Antiqua" w:eastAsia="標楷體" w:hAnsi="標楷體"/>
                <w:sz w:val="20"/>
                <w:szCs w:val="20"/>
              </w:rPr>
            </w:pPr>
            <w:r>
              <w:rPr>
                <w:rFonts w:ascii="Book Antiqua" w:eastAsia="標楷體" w:hAnsi="標楷體" w:hint="eastAsia"/>
                <w:sz w:val="20"/>
                <w:szCs w:val="20"/>
              </w:rPr>
              <w:t>1.</w:t>
            </w:r>
            <w:r w:rsidR="00595955" w:rsidRPr="00595955">
              <w:rPr>
                <w:rFonts w:ascii="Book Antiqua" w:eastAsia="標楷體" w:hAnsi="標楷體" w:hint="eastAsia"/>
                <w:sz w:val="20"/>
                <w:szCs w:val="20"/>
              </w:rPr>
              <w:t>本公司營業細則第</w:t>
            </w:r>
            <w:r w:rsidR="00595955" w:rsidRPr="00595955">
              <w:rPr>
                <w:rFonts w:ascii="Book Antiqua" w:eastAsia="標楷體" w:hAnsi="標楷體"/>
                <w:sz w:val="20"/>
                <w:szCs w:val="20"/>
              </w:rPr>
              <w:t>44</w:t>
            </w:r>
            <w:r w:rsidR="00595955" w:rsidRPr="00595955">
              <w:rPr>
                <w:rFonts w:ascii="Book Antiqua" w:eastAsia="標楷體" w:hAnsi="標楷體" w:hint="eastAsia"/>
                <w:sz w:val="20"/>
                <w:szCs w:val="20"/>
              </w:rPr>
              <w:t>條第</w:t>
            </w:r>
            <w:r w:rsidR="00595955" w:rsidRPr="00595955">
              <w:rPr>
                <w:rFonts w:ascii="Book Antiqua" w:eastAsia="標楷體" w:hAnsi="標楷體"/>
                <w:sz w:val="20"/>
                <w:szCs w:val="20"/>
              </w:rPr>
              <w:t>4</w:t>
            </w:r>
            <w:r w:rsidR="00595955" w:rsidRPr="00595955">
              <w:rPr>
                <w:rFonts w:ascii="Book Antiqua" w:eastAsia="標楷體" w:hAnsi="標楷體" w:hint="eastAsia"/>
                <w:sz w:val="20"/>
                <w:szCs w:val="20"/>
              </w:rPr>
              <w:t>項。</w:t>
            </w:r>
          </w:p>
          <w:p w14:paraId="6FA090B7" w14:textId="77777777" w:rsidR="006E0CCB" w:rsidRPr="00595955" w:rsidRDefault="006E0CCB">
            <w:pPr>
              <w:spacing w:line="260" w:lineRule="exact"/>
              <w:jc w:val="both"/>
              <w:rPr>
                <w:rFonts w:ascii="Book Antiqua" w:eastAsia="標楷體" w:hAnsi="標楷體"/>
                <w:sz w:val="20"/>
                <w:szCs w:val="20"/>
              </w:rPr>
            </w:pPr>
            <w:r>
              <w:rPr>
                <w:rFonts w:ascii="Book Antiqua" w:eastAsia="標楷體" w:hAnsi="標楷體" w:hint="eastAsia"/>
                <w:sz w:val="20"/>
                <w:szCs w:val="20"/>
              </w:rPr>
              <w:t>2.</w:t>
            </w:r>
            <w:r>
              <w:rPr>
                <w:rFonts w:eastAsia="標楷體"/>
                <w:sz w:val="20"/>
              </w:rPr>
              <w:t>107.7.30</w:t>
            </w:r>
            <w:proofErr w:type="gramStart"/>
            <w:r w:rsidRPr="006E0CCB">
              <w:rPr>
                <w:rFonts w:eastAsia="標楷體" w:hint="eastAsia"/>
                <w:sz w:val="20"/>
              </w:rPr>
              <w:t>臺</w:t>
            </w:r>
            <w:proofErr w:type="gramEnd"/>
            <w:r w:rsidRPr="006E0CCB">
              <w:rPr>
                <w:rFonts w:eastAsia="標楷體" w:hint="eastAsia"/>
                <w:sz w:val="20"/>
              </w:rPr>
              <w:t>證上一字第</w:t>
            </w:r>
            <w:r w:rsidRPr="006E0CCB">
              <w:rPr>
                <w:rFonts w:eastAsia="標楷體" w:hint="eastAsia"/>
                <w:sz w:val="20"/>
              </w:rPr>
              <w:t>10718036711</w:t>
            </w:r>
            <w:r w:rsidRPr="006E0CCB">
              <w:rPr>
                <w:rFonts w:eastAsia="標楷體" w:hint="eastAsia"/>
                <w:sz w:val="20"/>
              </w:rPr>
              <w:t>號函。</w:t>
            </w:r>
          </w:p>
        </w:tc>
      </w:tr>
      <w:tr w:rsidR="00EC4BE5" w14:paraId="05AC062A" w14:textId="77777777" w:rsidTr="005A3C0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496417C" w14:textId="77777777" w:rsidR="00EC4BE5" w:rsidRPr="0042243C" w:rsidRDefault="00EC4BE5" w:rsidP="001C042D">
            <w:pPr>
              <w:kinsoku w:val="0"/>
              <w:overflowPunct w:val="0"/>
              <w:spacing w:line="260" w:lineRule="exact"/>
              <w:jc w:val="center"/>
              <w:rPr>
                <w:sz w:val="20"/>
                <w:szCs w:val="20"/>
              </w:rPr>
            </w:pPr>
            <w:r>
              <w:rPr>
                <w:rFonts w:hint="eastAsia"/>
                <w:sz w:val="20"/>
                <w:szCs w:val="20"/>
              </w:rPr>
              <w:t>24</w:t>
            </w:r>
          </w:p>
        </w:tc>
        <w:tc>
          <w:tcPr>
            <w:tcW w:w="2377" w:type="dxa"/>
            <w:tcBorders>
              <w:top w:val="single" w:sz="4" w:space="0" w:color="auto"/>
              <w:left w:val="single" w:sz="4" w:space="0" w:color="auto"/>
              <w:bottom w:val="single" w:sz="4" w:space="0" w:color="auto"/>
              <w:right w:val="single" w:sz="4" w:space="0" w:color="auto"/>
            </w:tcBorders>
          </w:tcPr>
          <w:p w14:paraId="635AECDD" w14:textId="77777777" w:rsidR="00EC4BE5" w:rsidRPr="0042243C" w:rsidRDefault="00EC4BE5">
            <w:pPr>
              <w:pStyle w:val="3"/>
              <w:spacing w:line="260" w:lineRule="exact"/>
              <w:rPr>
                <w:rFonts w:hAnsi="標楷體"/>
                <w:color w:val="auto"/>
                <w:sz w:val="20"/>
              </w:rPr>
            </w:pPr>
            <w:r w:rsidRPr="00674164">
              <w:rPr>
                <w:rFonts w:hAnsi="標楷體" w:hint="eastAsia"/>
                <w:color w:val="auto"/>
                <w:sz w:val="20"/>
              </w:rPr>
              <w:t>臺灣存託憑證增發上市(現金增資發行新股致原股東有優先認購權或無償配股而增發)。</w:t>
            </w:r>
          </w:p>
        </w:tc>
        <w:tc>
          <w:tcPr>
            <w:tcW w:w="2063" w:type="dxa"/>
            <w:tcBorders>
              <w:top w:val="single" w:sz="4" w:space="0" w:color="auto"/>
              <w:left w:val="single" w:sz="4" w:space="0" w:color="auto"/>
              <w:bottom w:val="single" w:sz="4" w:space="0" w:color="auto"/>
              <w:right w:val="single" w:sz="4" w:space="0" w:color="auto"/>
            </w:tcBorders>
            <w:vAlign w:val="center"/>
          </w:tcPr>
          <w:p w14:paraId="323DCAAE" w14:textId="77777777" w:rsidR="00EC4BE5" w:rsidRPr="00595955" w:rsidRDefault="00EC4BE5">
            <w:pPr>
              <w:pStyle w:val="a3"/>
              <w:spacing w:line="260" w:lineRule="exact"/>
              <w:jc w:val="both"/>
              <w:rPr>
                <w:rFonts w:ascii="標楷體" w:eastAsia="標楷體" w:hAnsi="標楷體"/>
                <w:sz w:val="20"/>
              </w:rPr>
            </w:pPr>
            <w:r w:rsidRPr="00674164">
              <w:rPr>
                <w:rFonts w:ascii="標楷體" w:eastAsia="標楷體" w:hAnsi="標楷體" w:hint="eastAsia"/>
                <w:sz w:val="20"/>
              </w:rPr>
              <w:t>掛牌前二</w:t>
            </w:r>
            <w:proofErr w:type="gramStart"/>
            <w:r w:rsidRPr="00674164">
              <w:rPr>
                <w:rFonts w:ascii="標楷體" w:eastAsia="標楷體" w:hAnsi="標楷體" w:hint="eastAsia"/>
                <w:sz w:val="20"/>
              </w:rPr>
              <w:t>個</w:t>
            </w:r>
            <w:proofErr w:type="gramEnd"/>
            <w:r w:rsidRPr="00674164">
              <w:rPr>
                <w:rFonts w:ascii="標楷體" w:eastAsia="標楷體" w:hAnsi="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07953A60" w14:textId="77777777" w:rsidR="00EC4BE5" w:rsidRPr="006B2EBF" w:rsidRDefault="00EC4BE5" w:rsidP="005A3C05">
            <w:pPr>
              <w:kinsoku w:val="0"/>
              <w:overflowPunct w:val="0"/>
              <w:spacing w:line="260" w:lineRule="exact"/>
              <w:ind w:left="200" w:hangingChars="100" w:hanging="200"/>
              <w:jc w:val="both"/>
              <w:rPr>
                <w:rFonts w:eastAsia="標楷體"/>
                <w:color w:val="000000" w:themeColor="text1"/>
                <w:sz w:val="20"/>
                <w:szCs w:val="20"/>
              </w:rPr>
            </w:pPr>
            <w:r w:rsidRPr="00674164">
              <w:rPr>
                <w:rFonts w:eastAsia="標楷體"/>
                <w:sz w:val="20"/>
                <w:szCs w:val="20"/>
              </w:rPr>
              <w:t>1.</w:t>
            </w:r>
            <w:r w:rsidR="0068405A" w:rsidRPr="00674164">
              <w:rPr>
                <w:rFonts w:eastAsia="標楷體"/>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上市普通股股數</w:t>
            </w:r>
            <w:r w:rsidR="00182AF5" w:rsidRPr="006B2EBF">
              <w:rPr>
                <w:rFonts w:eastAsia="標楷體"/>
                <w:color w:val="000000" w:themeColor="text1"/>
                <w:sz w:val="20"/>
                <w:szCs w:val="20"/>
              </w:rPr>
              <w:t>/TDR</w:t>
            </w:r>
            <w:r w:rsidR="00182AF5" w:rsidRPr="006B2EBF">
              <w:rPr>
                <w:rFonts w:eastAsia="標楷體" w:hint="eastAsia"/>
                <w:color w:val="000000" w:themeColor="text1"/>
                <w:sz w:val="20"/>
                <w:szCs w:val="20"/>
              </w:rPr>
              <w:t>單位數增減申報作業</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，並上傳所述附件。</w:t>
            </w:r>
          </w:p>
          <w:p w14:paraId="02ED1B18" w14:textId="77777777" w:rsidR="00EC4BE5" w:rsidRPr="00595955" w:rsidRDefault="00EC4BE5" w:rsidP="0068405A">
            <w:pPr>
              <w:kinsoku w:val="0"/>
              <w:overflowPunct w:val="0"/>
              <w:spacing w:line="260" w:lineRule="exact"/>
              <w:ind w:left="200" w:hangingChars="100" w:hanging="200"/>
              <w:jc w:val="both"/>
              <w:rPr>
                <w:rFonts w:eastAsia="標楷體"/>
                <w:sz w:val="20"/>
              </w:rPr>
            </w:pPr>
            <w:r w:rsidRPr="006B2EBF">
              <w:rPr>
                <w:rFonts w:eastAsia="標楷體"/>
                <w:color w:val="000000" w:themeColor="text1"/>
                <w:sz w:val="20"/>
                <w:szCs w:val="20"/>
              </w:rPr>
              <w:t>2.</w:t>
            </w:r>
            <w:r w:rsidR="0068405A" w:rsidRPr="006B2EBF" w:rsidDel="0068405A">
              <w:rPr>
                <w:rFonts w:eastAsia="標楷體"/>
                <w:color w:val="000000" w:themeColor="text1"/>
                <w:sz w:val="20"/>
                <w:szCs w:val="20"/>
              </w:rPr>
              <w:t xml:space="preserve"> </w:t>
            </w:r>
            <w:r w:rsidR="00182AF5" w:rsidRPr="006B2EBF">
              <w:rPr>
                <w:rFonts w:eastAsia="標楷體" w:hint="eastAsia"/>
                <w:color w:val="000000" w:themeColor="text1"/>
                <w:sz w:val="20"/>
                <w:szCs w:val="20"/>
              </w:rPr>
              <w:t>輸入「公開資訊觀測站」</w:t>
            </w:r>
            <w:r w:rsidR="00182AF5" w:rsidRPr="006B2EBF">
              <w:rPr>
                <w:rFonts w:eastAsia="標楷體"/>
                <w:color w:val="000000" w:themeColor="text1"/>
                <w:sz w:val="20"/>
                <w:szCs w:val="20"/>
              </w:rPr>
              <w:t>(sii.twse.com.tw/</w:t>
            </w:r>
            <w:r w:rsidR="00182AF5" w:rsidRPr="006B2EBF">
              <w:rPr>
                <w:rFonts w:eastAsia="標楷體" w:hint="eastAsia"/>
                <w:color w:val="000000" w:themeColor="text1"/>
                <w:sz w:val="20"/>
                <w:szCs w:val="20"/>
              </w:rPr>
              <w:t>國內有價證券申報</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普通股，生效日為上市日期</w:t>
            </w:r>
            <w:r w:rsidR="00182AF5" w:rsidRPr="006B2EBF">
              <w:rPr>
                <w:rFonts w:eastAsia="標楷體"/>
                <w:color w:val="000000" w:themeColor="text1"/>
                <w:sz w:val="20"/>
                <w:szCs w:val="20"/>
              </w:rPr>
              <w:t>)</w:t>
            </w:r>
            <w:r w:rsidR="00182AF5" w:rsidRPr="006B2EBF">
              <w:rPr>
                <w:rFonts w:eastAsia="標楷體" w:hint="eastAsia"/>
                <w:color w:val="000000" w:themeColor="text1"/>
                <w:sz w:val="20"/>
                <w:szCs w:val="20"/>
              </w:rPr>
              <w:t>。</w:t>
            </w:r>
            <w:r w:rsidR="0068405A" w:rsidRPr="006B2EBF">
              <w:rPr>
                <w:rFonts w:eastAsia="標楷體" w:hint="eastAsia"/>
                <w:color w:val="000000" w:themeColor="text1"/>
                <w:sz w:val="20"/>
              </w:rPr>
              <w:t>或於「公開資訊觀測站」</w:t>
            </w:r>
            <w:r w:rsidR="0068405A" w:rsidRPr="006B2EBF">
              <w:rPr>
                <w:rFonts w:eastAsia="標楷體" w:hint="eastAsia"/>
                <w:color w:val="000000" w:themeColor="text1"/>
                <w:sz w:val="20"/>
              </w:rPr>
              <w:t>(</w:t>
            </w:r>
            <w:r w:rsidR="0068405A" w:rsidRPr="006B2EBF">
              <w:rPr>
                <w:rFonts w:eastAsia="標楷體"/>
                <w:color w:val="000000" w:themeColor="text1"/>
                <w:sz w:val="20"/>
              </w:rPr>
              <w:t>sii.twse.com.tw</w:t>
            </w:r>
            <w:r w:rsidR="0068405A" w:rsidRPr="006B2EBF">
              <w:rPr>
                <w:rFonts w:eastAsia="標楷體" w:hint="eastAsia"/>
                <w:color w:val="000000" w:themeColor="text1"/>
                <w:sz w:val="20"/>
              </w:rPr>
              <w:t xml:space="preserve"> /</w:t>
            </w:r>
            <w:r w:rsidR="0068405A" w:rsidRPr="006B2EBF">
              <w:rPr>
                <w:rFonts w:eastAsia="標楷體" w:hint="eastAsia"/>
                <w:color w:val="000000" w:themeColor="text1"/>
                <w:sz w:val="20"/>
              </w:rPr>
              <w:t>普通股股數</w:t>
            </w:r>
            <w:r w:rsidR="0068405A" w:rsidRPr="006B2EBF">
              <w:rPr>
                <w:rFonts w:eastAsia="標楷體" w:hint="eastAsia"/>
                <w:color w:val="000000" w:themeColor="text1"/>
                <w:sz w:val="20"/>
              </w:rPr>
              <w:t>/TDR</w:t>
            </w:r>
            <w:r w:rsidR="0068405A" w:rsidRPr="006B2EBF">
              <w:rPr>
                <w:rFonts w:eastAsia="標楷體" w:hint="eastAsia"/>
                <w:color w:val="000000" w:themeColor="text1"/>
                <w:sz w:val="20"/>
              </w:rPr>
              <w:t>單位數增減申報作業</w:t>
            </w:r>
            <w:r w:rsidR="0068405A" w:rsidRPr="006B2EBF">
              <w:rPr>
                <w:rFonts w:eastAsia="標楷體" w:hint="eastAsia"/>
                <w:color w:val="000000" w:themeColor="text1"/>
                <w:sz w:val="20"/>
              </w:rPr>
              <w:t>)</w:t>
            </w:r>
            <w:r w:rsidR="0068405A" w:rsidRPr="006B2EBF">
              <w:rPr>
                <w:rFonts w:eastAsia="標楷體" w:hint="eastAsia"/>
                <w:color w:val="000000" w:themeColor="text1"/>
                <w:sz w:val="20"/>
              </w:rPr>
              <w:t>辦理股數維護作業，生效日為上市日期。</w:t>
            </w:r>
          </w:p>
        </w:tc>
        <w:tc>
          <w:tcPr>
            <w:tcW w:w="3600" w:type="dxa"/>
            <w:tcBorders>
              <w:top w:val="single" w:sz="4" w:space="0" w:color="auto"/>
              <w:left w:val="single" w:sz="4" w:space="0" w:color="auto"/>
              <w:bottom w:val="single" w:sz="4" w:space="0" w:color="auto"/>
              <w:right w:val="single" w:sz="4" w:space="0" w:color="auto"/>
            </w:tcBorders>
          </w:tcPr>
          <w:p w14:paraId="5D350D42" w14:textId="77777777" w:rsidR="000F2F42" w:rsidRDefault="00EC4BE5">
            <w:pPr>
              <w:rPr>
                <w:rFonts w:eastAsia="標楷體"/>
                <w:sz w:val="20"/>
                <w:szCs w:val="20"/>
              </w:rPr>
            </w:pPr>
            <w:r w:rsidRPr="005F03FE">
              <w:rPr>
                <w:rFonts w:eastAsia="標楷體" w:hint="eastAsia"/>
                <w:sz w:val="20"/>
                <w:szCs w:val="20"/>
              </w:rPr>
              <w:t>1.</w:t>
            </w:r>
            <w:r w:rsidRPr="005F03FE">
              <w:rPr>
                <w:rFonts w:eastAsia="標楷體" w:hint="eastAsia"/>
                <w:sz w:val="20"/>
                <w:szCs w:val="20"/>
              </w:rPr>
              <w:t>本公司「有價證券上市審查準則」第</w:t>
            </w:r>
            <w:r w:rsidRPr="005F03FE">
              <w:rPr>
                <w:rFonts w:eastAsia="標楷體"/>
                <w:sz w:val="20"/>
                <w:szCs w:val="20"/>
              </w:rPr>
              <w:t>28</w:t>
            </w:r>
            <w:r w:rsidRPr="005F03FE">
              <w:rPr>
                <w:rFonts w:eastAsia="標楷體" w:hint="eastAsia"/>
                <w:sz w:val="20"/>
                <w:szCs w:val="20"/>
              </w:rPr>
              <w:t>條規定。</w:t>
            </w:r>
          </w:p>
          <w:p w14:paraId="574A76E4" w14:textId="77777777" w:rsidR="00EC4BE5" w:rsidRPr="005F03FE" w:rsidRDefault="00EC4BE5" w:rsidP="005A3C05">
            <w:pPr>
              <w:spacing w:line="260" w:lineRule="exact"/>
              <w:ind w:left="100" w:hangingChars="50" w:hanging="100"/>
              <w:jc w:val="both"/>
              <w:rPr>
                <w:rFonts w:eastAsia="標楷體"/>
                <w:sz w:val="20"/>
                <w:szCs w:val="20"/>
              </w:rPr>
            </w:pPr>
            <w:r w:rsidRPr="005F03FE">
              <w:rPr>
                <w:rFonts w:eastAsia="標楷體" w:hint="eastAsia"/>
                <w:sz w:val="20"/>
                <w:szCs w:val="20"/>
              </w:rPr>
              <w:t>2.</w:t>
            </w:r>
            <w:r w:rsidRPr="005F03FE">
              <w:rPr>
                <w:rFonts w:eastAsia="標楷體" w:hint="eastAsia"/>
                <w:sz w:val="20"/>
                <w:szCs w:val="20"/>
              </w:rPr>
              <w:t>本公司「審查外國有價證券上市作業程序」。</w:t>
            </w:r>
          </w:p>
          <w:p w14:paraId="5EBFF878" w14:textId="77777777" w:rsidR="00EC4BE5" w:rsidRPr="00595955" w:rsidRDefault="00EC4BE5" w:rsidP="00595955">
            <w:pPr>
              <w:spacing w:line="260" w:lineRule="exact"/>
              <w:jc w:val="both"/>
              <w:rPr>
                <w:rFonts w:ascii="Book Antiqua" w:eastAsia="標楷體" w:hAnsi="標楷體"/>
                <w:sz w:val="20"/>
                <w:szCs w:val="20"/>
              </w:rPr>
            </w:pPr>
            <w:r w:rsidRPr="005F03FE">
              <w:rPr>
                <w:rFonts w:eastAsia="標楷體" w:hint="eastAsia"/>
                <w:sz w:val="20"/>
                <w:szCs w:val="20"/>
              </w:rPr>
              <w:t>3.105.7.1</w:t>
            </w:r>
            <w:proofErr w:type="gramStart"/>
            <w:r w:rsidRPr="005F03FE">
              <w:rPr>
                <w:rFonts w:eastAsia="標楷體" w:hint="eastAsia"/>
                <w:sz w:val="20"/>
                <w:szCs w:val="20"/>
              </w:rPr>
              <w:t>臺</w:t>
            </w:r>
            <w:proofErr w:type="gramEnd"/>
            <w:r w:rsidRPr="005F03FE">
              <w:rPr>
                <w:rFonts w:eastAsia="標楷體" w:hint="eastAsia"/>
                <w:sz w:val="20"/>
                <w:szCs w:val="20"/>
              </w:rPr>
              <w:t>證上二字第</w:t>
            </w:r>
            <w:r w:rsidRPr="005F03FE">
              <w:rPr>
                <w:rFonts w:eastAsia="標楷體" w:hint="eastAsia"/>
                <w:sz w:val="20"/>
                <w:szCs w:val="20"/>
              </w:rPr>
              <w:t>1051702581</w:t>
            </w:r>
            <w:r w:rsidRPr="005F03FE">
              <w:rPr>
                <w:rFonts w:eastAsia="標楷體" w:hint="eastAsia"/>
                <w:sz w:val="20"/>
                <w:szCs w:val="20"/>
              </w:rPr>
              <w:t>號函。</w:t>
            </w:r>
          </w:p>
        </w:tc>
      </w:tr>
    </w:tbl>
    <w:p w14:paraId="33752252" w14:textId="77777777" w:rsidR="00256CCF" w:rsidRPr="00595955" w:rsidRDefault="00256CCF" w:rsidP="00D97AA9">
      <w:pPr>
        <w:rPr>
          <w:rFonts w:eastAsia="標楷體"/>
          <w:sz w:val="20"/>
          <w:szCs w:val="20"/>
        </w:rPr>
      </w:pPr>
    </w:p>
    <w:p w14:paraId="2FB26BF2" w14:textId="77777777" w:rsidR="00950D2B" w:rsidRDefault="00950D2B" w:rsidP="00D97AA9">
      <w:pPr>
        <w:rPr>
          <w:rFonts w:eastAsia="標楷體"/>
          <w:sz w:val="20"/>
          <w:szCs w:val="20"/>
          <w:u w:val="single"/>
        </w:rPr>
      </w:pPr>
    </w:p>
    <w:p w14:paraId="6AE3F9AE" w14:textId="77777777" w:rsidR="00950D2B" w:rsidRDefault="00950D2B" w:rsidP="00D97AA9">
      <w:pPr>
        <w:rPr>
          <w:rFonts w:eastAsia="標楷體"/>
          <w:sz w:val="20"/>
          <w:szCs w:val="20"/>
          <w:u w:val="single"/>
        </w:rPr>
      </w:pPr>
    </w:p>
    <w:p w14:paraId="46EE6F16" w14:textId="77777777" w:rsidR="00950D2B" w:rsidRDefault="00950D2B" w:rsidP="00D97AA9">
      <w:pPr>
        <w:rPr>
          <w:rFonts w:eastAsia="標楷體"/>
          <w:sz w:val="20"/>
          <w:szCs w:val="20"/>
          <w:u w:val="single"/>
        </w:rPr>
      </w:pPr>
    </w:p>
    <w:p w14:paraId="442887F7" w14:textId="77777777" w:rsidR="00950D2B" w:rsidRDefault="00950D2B" w:rsidP="00D97AA9">
      <w:pPr>
        <w:rPr>
          <w:rFonts w:eastAsia="標楷體"/>
          <w:sz w:val="20"/>
          <w:szCs w:val="20"/>
          <w:u w:val="single"/>
        </w:rPr>
      </w:pPr>
    </w:p>
    <w:p w14:paraId="61F4FAED" w14:textId="77777777" w:rsidR="00950D2B" w:rsidRDefault="00950D2B" w:rsidP="00D97AA9">
      <w:pPr>
        <w:rPr>
          <w:rFonts w:eastAsia="標楷體"/>
          <w:sz w:val="20"/>
          <w:szCs w:val="20"/>
          <w:u w:val="single"/>
        </w:rPr>
      </w:pPr>
    </w:p>
    <w:p w14:paraId="0E4B3B08" w14:textId="77777777" w:rsidR="00950D2B" w:rsidRDefault="00950D2B" w:rsidP="00D97AA9">
      <w:pPr>
        <w:rPr>
          <w:rFonts w:eastAsia="標楷體"/>
          <w:sz w:val="20"/>
          <w:szCs w:val="20"/>
          <w:u w:val="single"/>
        </w:rPr>
      </w:pPr>
    </w:p>
    <w:tbl>
      <w:tblP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060"/>
        <w:gridCol w:w="3060"/>
        <w:gridCol w:w="3446"/>
        <w:gridCol w:w="702"/>
      </w:tblGrid>
      <w:tr w:rsidR="0064616D" w:rsidRPr="002430CD" w14:paraId="06070960" w14:textId="77777777" w:rsidTr="008856F5">
        <w:trPr>
          <w:cantSplit/>
          <w:tblHeader/>
        </w:trPr>
        <w:tc>
          <w:tcPr>
            <w:tcW w:w="15156" w:type="dxa"/>
            <w:gridSpan w:val="6"/>
            <w:tcBorders>
              <w:top w:val="nil"/>
              <w:left w:val="nil"/>
              <w:bottom w:val="nil"/>
              <w:right w:val="nil"/>
            </w:tcBorders>
            <w:shd w:val="clear" w:color="auto" w:fill="FFFFFF"/>
            <w:vAlign w:val="center"/>
          </w:tcPr>
          <w:p w14:paraId="772448B7"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46069821"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1EB0AE3D" w14:textId="77777777" w:rsidTr="008856F5">
        <w:trPr>
          <w:cantSplit/>
          <w:tblHeader/>
        </w:trPr>
        <w:tc>
          <w:tcPr>
            <w:tcW w:w="15156" w:type="dxa"/>
            <w:gridSpan w:val="6"/>
            <w:tcBorders>
              <w:top w:val="nil"/>
              <w:left w:val="nil"/>
              <w:bottom w:val="nil"/>
              <w:right w:val="nil"/>
            </w:tcBorders>
            <w:shd w:val="clear" w:color="auto" w:fill="FFFFFF"/>
            <w:vAlign w:val="center"/>
          </w:tcPr>
          <w:p w14:paraId="56FF641E" w14:textId="14E03880"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一、定期辦理事項：</w:t>
            </w:r>
            <w:r w:rsidRPr="002430CD">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64616D" w:rsidRPr="002430CD" w14:paraId="3289CA12" w14:textId="77777777" w:rsidTr="008856F5">
        <w:tblPrEx>
          <w:shd w:val="clear" w:color="auto" w:fill="auto"/>
        </w:tblPrEx>
        <w:trPr>
          <w:gridAfter w:val="1"/>
          <w:wAfter w:w="697" w:type="dxa"/>
        </w:trPr>
        <w:tc>
          <w:tcPr>
            <w:tcW w:w="568" w:type="dxa"/>
            <w:vAlign w:val="center"/>
          </w:tcPr>
          <w:p w14:paraId="7B191DBE"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vAlign w:val="center"/>
          </w:tcPr>
          <w:p w14:paraId="0D96FC16"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060" w:type="dxa"/>
            <w:vAlign w:val="center"/>
          </w:tcPr>
          <w:p w14:paraId="7451876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60" w:type="dxa"/>
            <w:vAlign w:val="center"/>
          </w:tcPr>
          <w:p w14:paraId="76C5133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446" w:type="dxa"/>
            <w:vAlign w:val="center"/>
          </w:tcPr>
          <w:p w14:paraId="01805000"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0A35AEFE" w14:textId="77777777" w:rsidTr="008856F5">
        <w:tblPrEx>
          <w:shd w:val="clear" w:color="auto" w:fill="auto"/>
        </w:tblPrEx>
        <w:trPr>
          <w:gridAfter w:val="1"/>
          <w:wAfter w:w="697" w:type="dxa"/>
        </w:trPr>
        <w:tc>
          <w:tcPr>
            <w:tcW w:w="568" w:type="dxa"/>
            <w:vAlign w:val="center"/>
          </w:tcPr>
          <w:p w14:paraId="6B19E59C"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1</w:t>
            </w:r>
          </w:p>
        </w:tc>
        <w:tc>
          <w:tcPr>
            <w:tcW w:w="4320" w:type="dxa"/>
          </w:tcPr>
          <w:p w14:paraId="5B8A8B8B"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sidRPr="002430CD">
              <w:rPr>
                <w:rFonts w:eastAsia="標楷體" w:hint="eastAsia"/>
                <w:sz w:val="20"/>
              </w:rPr>
              <w:t>上市費。</w:t>
            </w:r>
          </w:p>
        </w:tc>
        <w:tc>
          <w:tcPr>
            <w:tcW w:w="3060" w:type="dxa"/>
          </w:tcPr>
          <w:p w14:paraId="6D182B1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初次上市時及其後每年一月底前。</w:t>
            </w:r>
          </w:p>
        </w:tc>
        <w:tc>
          <w:tcPr>
            <w:tcW w:w="3060" w:type="dxa"/>
          </w:tcPr>
          <w:p w14:paraId="5339D1C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於收到上市費清單後，請洽本公司財務部繳付。</w:t>
            </w:r>
            <w:r w:rsidRPr="002430CD">
              <w:rPr>
                <w:rFonts w:eastAsia="標楷體" w:hint="eastAsia"/>
                <w:sz w:val="20"/>
              </w:rPr>
              <w:t>(</w:t>
            </w:r>
            <w:r w:rsidRPr="002430CD">
              <w:rPr>
                <w:rFonts w:eastAsia="標楷體" w:hint="eastAsia"/>
                <w:sz w:val="20"/>
              </w:rPr>
              <w:t>電話：</w:t>
            </w:r>
            <w:r w:rsidRPr="002430CD">
              <w:rPr>
                <w:rFonts w:eastAsia="標楷體" w:hint="eastAsia"/>
                <w:sz w:val="20"/>
              </w:rPr>
              <w:t>81013101</w:t>
            </w:r>
            <w:r w:rsidRPr="002430CD">
              <w:rPr>
                <w:rFonts w:eastAsia="標楷體" w:hint="eastAsia"/>
                <w:sz w:val="20"/>
              </w:rPr>
              <w:t>轉財務部</w:t>
            </w:r>
            <w:r w:rsidRPr="002430CD">
              <w:rPr>
                <w:rFonts w:eastAsia="標楷體" w:hint="eastAsia"/>
                <w:sz w:val="20"/>
              </w:rPr>
              <w:t>)</w:t>
            </w:r>
          </w:p>
        </w:tc>
        <w:tc>
          <w:tcPr>
            <w:tcW w:w="3446" w:type="dxa"/>
          </w:tcPr>
          <w:p w14:paraId="6C323AAD" w14:textId="77777777" w:rsidR="0064616D" w:rsidRPr="002430CD" w:rsidRDefault="0064616D" w:rsidP="00E92D24">
            <w:pPr>
              <w:kinsoku w:val="0"/>
              <w:overflowPunct w:val="0"/>
              <w:spacing w:line="260" w:lineRule="exact"/>
              <w:ind w:left="134" w:hanging="134"/>
              <w:jc w:val="both"/>
              <w:rPr>
                <w:rFonts w:eastAsia="標楷體"/>
                <w:sz w:val="20"/>
              </w:rPr>
            </w:pPr>
            <w:r w:rsidRPr="002430CD">
              <w:rPr>
                <w:rFonts w:eastAsia="標楷體" w:hint="eastAsia"/>
                <w:sz w:val="20"/>
              </w:rPr>
              <w:t>1.</w:t>
            </w:r>
            <w:r w:rsidRPr="002430CD">
              <w:rPr>
                <w:rFonts w:eastAsia="標楷體" w:hint="eastAsia"/>
                <w:sz w:val="20"/>
              </w:rPr>
              <w:t>本公司</w:t>
            </w:r>
            <w:r>
              <w:rPr>
                <w:rFonts w:eastAsia="標楷體" w:hint="eastAsia"/>
                <w:sz w:val="20"/>
              </w:rPr>
              <w:t>指數投</w:t>
            </w:r>
            <w:r>
              <w:rPr>
                <w:rFonts w:eastAsia="標楷體"/>
                <w:sz w:val="20"/>
              </w:rPr>
              <w:t>資證券</w:t>
            </w:r>
            <w:r w:rsidRPr="002430CD">
              <w:rPr>
                <w:rFonts w:eastAsia="標楷體" w:hint="eastAsia"/>
                <w:sz w:val="20"/>
              </w:rPr>
              <w:t>上市契約第</w:t>
            </w:r>
            <w:r w:rsidRPr="002430CD">
              <w:rPr>
                <w:rFonts w:eastAsia="標楷體" w:hint="eastAsia"/>
                <w:sz w:val="20"/>
              </w:rPr>
              <w:t>3</w:t>
            </w:r>
            <w:r w:rsidRPr="002430CD">
              <w:rPr>
                <w:rFonts w:eastAsia="標楷體" w:hint="eastAsia"/>
                <w:sz w:val="20"/>
              </w:rPr>
              <w:t>條</w:t>
            </w:r>
          </w:p>
          <w:p w14:paraId="5E01E83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本公司有價證券上市費費率表。</w:t>
            </w:r>
          </w:p>
        </w:tc>
      </w:tr>
      <w:tr w:rsidR="0064616D" w:rsidRPr="002430CD" w14:paraId="51CE771B" w14:textId="77777777" w:rsidTr="008856F5">
        <w:tblPrEx>
          <w:shd w:val="clear" w:color="auto" w:fill="auto"/>
        </w:tblPrEx>
        <w:trPr>
          <w:gridAfter w:val="1"/>
          <w:wAfter w:w="697" w:type="dxa"/>
        </w:trPr>
        <w:tc>
          <w:tcPr>
            <w:tcW w:w="568" w:type="dxa"/>
            <w:vAlign w:val="center"/>
          </w:tcPr>
          <w:p w14:paraId="4886FE2B"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2</w:t>
            </w:r>
          </w:p>
        </w:tc>
        <w:tc>
          <w:tcPr>
            <w:tcW w:w="4320" w:type="dxa"/>
          </w:tcPr>
          <w:p w14:paraId="7DD1A4CA" w14:textId="77777777" w:rsidR="0064616D" w:rsidRPr="002430CD" w:rsidRDefault="0064616D" w:rsidP="00E92D24">
            <w:pPr>
              <w:kinsoku w:val="0"/>
              <w:overflowPunct w:val="0"/>
              <w:spacing w:line="260" w:lineRule="exact"/>
              <w:jc w:val="both"/>
              <w:rPr>
                <w:rFonts w:eastAsia="標楷體"/>
                <w:sz w:val="20"/>
              </w:rPr>
            </w:pPr>
            <w:r w:rsidRPr="007859F7">
              <w:rPr>
                <w:rFonts w:ascii="標楷體" w:eastAsia="標楷體" w:hAnsi="標楷體" w:hint="eastAsia"/>
                <w:sz w:val="20"/>
                <w:szCs w:val="20"/>
              </w:rPr>
              <w:t>可算得最近一營業日</w:t>
            </w:r>
            <w:r w:rsidRPr="007859F7">
              <w:rPr>
                <w:rFonts w:ascii="標楷體" w:eastAsia="標楷體" w:hAnsi="標楷體"/>
                <w:sz w:val="20"/>
                <w:szCs w:val="20"/>
              </w:rPr>
              <w:t>之</w:t>
            </w:r>
            <w:r>
              <w:rPr>
                <w:rFonts w:eastAsia="標楷體" w:hint="eastAsia"/>
                <w:sz w:val="20"/>
              </w:rPr>
              <w:t>ETN</w:t>
            </w:r>
            <w:r>
              <w:rPr>
                <w:rFonts w:eastAsia="標楷體" w:hint="eastAsia"/>
                <w:sz w:val="20"/>
              </w:rPr>
              <w:t>每</w:t>
            </w:r>
            <w:r>
              <w:rPr>
                <w:rFonts w:eastAsia="標楷體"/>
                <w:sz w:val="20"/>
              </w:rPr>
              <w:t>單位指標價值</w:t>
            </w:r>
            <w:r>
              <w:rPr>
                <w:rFonts w:eastAsia="標楷體" w:hint="eastAsia"/>
                <w:sz w:val="20"/>
              </w:rPr>
              <w:t>與其</w:t>
            </w:r>
            <w:r>
              <w:rPr>
                <w:rFonts w:eastAsia="標楷體"/>
                <w:sz w:val="20"/>
              </w:rPr>
              <w:t>標的指數值</w:t>
            </w:r>
            <w:r w:rsidRPr="002430CD">
              <w:rPr>
                <w:rFonts w:eastAsia="標楷體" w:hint="eastAsia"/>
                <w:sz w:val="20"/>
              </w:rPr>
              <w:t>。</w:t>
            </w:r>
          </w:p>
        </w:tc>
        <w:tc>
          <w:tcPr>
            <w:tcW w:w="3060" w:type="dxa"/>
          </w:tcPr>
          <w:p w14:paraId="6EABCC2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每營業日開盤前。</w:t>
            </w:r>
          </w:p>
        </w:tc>
        <w:tc>
          <w:tcPr>
            <w:tcW w:w="3060" w:type="dxa"/>
          </w:tcPr>
          <w:p w14:paraId="4FC4985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透過網際網路連線方式向本公司申報當日之資料。</w:t>
            </w:r>
          </w:p>
        </w:tc>
        <w:tc>
          <w:tcPr>
            <w:tcW w:w="3446" w:type="dxa"/>
          </w:tcPr>
          <w:p w14:paraId="4414174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698A56BE" w14:textId="77777777" w:rsidTr="008856F5">
        <w:tblPrEx>
          <w:shd w:val="clear" w:color="auto" w:fill="auto"/>
        </w:tblPrEx>
        <w:trPr>
          <w:gridAfter w:val="1"/>
          <w:wAfter w:w="697" w:type="dxa"/>
        </w:trPr>
        <w:tc>
          <w:tcPr>
            <w:tcW w:w="568" w:type="dxa"/>
            <w:vAlign w:val="center"/>
          </w:tcPr>
          <w:p w14:paraId="78BC1EF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3</w:t>
            </w:r>
          </w:p>
        </w:tc>
        <w:tc>
          <w:tcPr>
            <w:tcW w:w="4320" w:type="dxa"/>
          </w:tcPr>
          <w:p w14:paraId="63FE14D2"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之每單位盤中指</w:t>
            </w:r>
            <w:r>
              <w:rPr>
                <w:rFonts w:eastAsia="標楷體"/>
                <w:sz w:val="20"/>
              </w:rPr>
              <w:t>標</w:t>
            </w:r>
            <w:r>
              <w:rPr>
                <w:rFonts w:eastAsia="標楷體" w:hint="eastAsia"/>
                <w:sz w:val="20"/>
              </w:rPr>
              <w:t>價</w:t>
            </w:r>
            <w:r>
              <w:rPr>
                <w:rFonts w:eastAsia="標楷體"/>
                <w:sz w:val="20"/>
              </w:rPr>
              <w:t>值</w:t>
            </w:r>
            <w:r>
              <w:rPr>
                <w:rFonts w:eastAsia="標楷體" w:hint="eastAsia"/>
                <w:sz w:val="20"/>
              </w:rPr>
              <w:t>。</w:t>
            </w:r>
          </w:p>
        </w:tc>
        <w:tc>
          <w:tcPr>
            <w:tcW w:w="3060" w:type="dxa"/>
          </w:tcPr>
          <w:p w14:paraId="2571A39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取用即時指</w:t>
            </w:r>
            <w:r>
              <w:rPr>
                <w:rFonts w:eastAsia="標楷體"/>
                <w:sz w:val="20"/>
              </w:rPr>
              <w:t>數資訊</w:t>
            </w:r>
            <w:r>
              <w:rPr>
                <w:rFonts w:eastAsia="標楷體" w:hint="eastAsia"/>
                <w:sz w:val="20"/>
              </w:rPr>
              <w:t>依</w:t>
            </w:r>
            <w:r w:rsidRPr="0077213B">
              <w:rPr>
                <w:rFonts w:ascii="標楷體" w:eastAsia="標楷體" w:hAnsi="標楷體"/>
                <w:sz w:val="20"/>
                <w:szCs w:val="20"/>
              </w:rPr>
              <w:t>至少每十五秒更新乙次之頻率於</w:t>
            </w:r>
            <w:r>
              <w:rPr>
                <w:rFonts w:eastAsia="標楷體" w:hint="eastAsia"/>
                <w:sz w:val="20"/>
              </w:rPr>
              <w:t>本公司基本市</w:t>
            </w:r>
            <w:proofErr w:type="gramStart"/>
            <w:r>
              <w:rPr>
                <w:rFonts w:eastAsia="標楷體" w:hint="eastAsia"/>
                <w:sz w:val="20"/>
              </w:rPr>
              <w:t>況</w:t>
            </w:r>
            <w:proofErr w:type="gramEnd"/>
            <w:r>
              <w:rPr>
                <w:rFonts w:eastAsia="標楷體" w:hint="eastAsia"/>
                <w:sz w:val="20"/>
              </w:rPr>
              <w:t>報導網站申報。</w:t>
            </w:r>
            <w:r>
              <w:rPr>
                <w:rFonts w:eastAsia="標楷體" w:hint="eastAsia"/>
                <w:sz w:val="20"/>
              </w:rPr>
              <w:t>ETN</w:t>
            </w:r>
            <w:r>
              <w:rPr>
                <w:rFonts w:eastAsia="標楷體" w:hint="eastAsia"/>
                <w:sz w:val="20"/>
              </w:rPr>
              <w:t>之標</w:t>
            </w:r>
            <w:r>
              <w:rPr>
                <w:rFonts w:eastAsia="標楷體"/>
                <w:sz w:val="20"/>
              </w:rPr>
              <w:t>的指數</w:t>
            </w:r>
            <w:r>
              <w:rPr>
                <w:rFonts w:eastAsia="標楷體" w:hint="eastAsia"/>
                <w:sz w:val="20"/>
              </w:rPr>
              <w:t>有外國有價證券</w:t>
            </w:r>
            <w:r w:rsidRPr="0077213B">
              <w:rPr>
                <w:rFonts w:ascii="標楷體" w:eastAsia="標楷體" w:hAnsi="標楷體" w:hint="eastAsia"/>
                <w:sz w:val="20"/>
                <w:szCs w:val="20"/>
              </w:rPr>
              <w:t>或期貨契約等資產</w:t>
            </w:r>
            <w:r>
              <w:rPr>
                <w:rFonts w:eastAsia="標楷體" w:hint="eastAsia"/>
                <w:sz w:val="20"/>
              </w:rPr>
              <w:t>者，自上</w:t>
            </w:r>
            <w:r>
              <w:rPr>
                <w:rFonts w:eastAsia="標楷體"/>
                <w:sz w:val="20"/>
              </w:rPr>
              <w:t>午八</w:t>
            </w:r>
            <w:r>
              <w:rPr>
                <w:rFonts w:eastAsia="標楷體" w:hint="eastAsia"/>
                <w:sz w:val="20"/>
              </w:rPr>
              <w:t>點</w:t>
            </w:r>
            <w:r>
              <w:rPr>
                <w:rFonts w:eastAsia="標楷體"/>
                <w:sz w:val="20"/>
              </w:rPr>
              <w:t>三十分起至下午</w:t>
            </w:r>
            <w:r>
              <w:rPr>
                <w:rFonts w:eastAsia="標楷體" w:hint="eastAsia"/>
                <w:sz w:val="20"/>
              </w:rPr>
              <w:t>五點</w:t>
            </w:r>
            <w:r>
              <w:rPr>
                <w:rFonts w:eastAsia="標楷體"/>
                <w:sz w:val="20"/>
              </w:rPr>
              <w:t>止，</w:t>
            </w:r>
            <w:r>
              <w:rPr>
                <w:rFonts w:eastAsia="標楷體" w:hint="eastAsia"/>
                <w:sz w:val="20"/>
              </w:rPr>
              <w:t>取用即時指</w:t>
            </w:r>
            <w:r>
              <w:rPr>
                <w:rFonts w:eastAsia="標楷體"/>
                <w:sz w:val="20"/>
              </w:rPr>
              <w:t>數值</w:t>
            </w:r>
            <w:r>
              <w:rPr>
                <w:rFonts w:eastAsia="標楷體" w:hint="eastAsia"/>
                <w:sz w:val="20"/>
              </w:rPr>
              <w:t>依上開更新頻率申報。</w:t>
            </w:r>
          </w:p>
        </w:tc>
        <w:tc>
          <w:tcPr>
            <w:tcW w:w="3060" w:type="dxa"/>
          </w:tcPr>
          <w:p w14:paraId="139EAA62"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446" w:type="dxa"/>
          </w:tcPr>
          <w:p w14:paraId="48FB3E1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0A0D6083" w14:textId="77777777" w:rsidTr="008856F5">
        <w:tblPrEx>
          <w:shd w:val="clear" w:color="auto" w:fill="auto"/>
        </w:tblPrEx>
        <w:trPr>
          <w:gridAfter w:val="1"/>
          <w:wAfter w:w="697" w:type="dxa"/>
        </w:trPr>
        <w:tc>
          <w:tcPr>
            <w:tcW w:w="568" w:type="dxa"/>
            <w:vAlign w:val="center"/>
          </w:tcPr>
          <w:p w14:paraId="7B2E950E"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4</w:t>
            </w:r>
          </w:p>
        </w:tc>
        <w:tc>
          <w:tcPr>
            <w:tcW w:w="4320" w:type="dxa"/>
          </w:tcPr>
          <w:p w14:paraId="451938B7"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ETN</w:t>
            </w:r>
            <w:r>
              <w:rPr>
                <w:rFonts w:eastAsia="標楷體" w:hint="eastAsia"/>
                <w:sz w:val="20"/>
              </w:rPr>
              <w:t>之每單位指</w:t>
            </w:r>
            <w:r>
              <w:rPr>
                <w:rFonts w:eastAsia="標楷體"/>
                <w:sz w:val="20"/>
              </w:rPr>
              <w:t>標</w:t>
            </w:r>
            <w:r>
              <w:rPr>
                <w:rFonts w:eastAsia="標楷體" w:hint="eastAsia"/>
                <w:sz w:val="20"/>
              </w:rPr>
              <w:t>價值及其指標</w:t>
            </w:r>
            <w:r>
              <w:rPr>
                <w:rFonts w:eastAsia="標楷體"/>
                <w:sz w:val="20"/>
              </w:rPr>
              <w:t>的</w:t>
            </w:r>
            <w:r>
              <w:rPr>
                <w:rFonts w:eastAsia="標楷體" w:hint="eastAsia"/>
                <w:sz w:val="20"/>
              </w:rPr>
              <w:t>數至上月為止之三個月、六個月、一年、年度至今及上市至今之累計漲跌幅度。</w:t>
            </w:r>
          </w:p>
        </w:tc>
        <w:tc>
          <w:tcPr>
            <w:tcW w:w="3060" w:type="dxa"/>
          </w:tcPr>
          <w:p w14:paraId="73A19D6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A21030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透過網際網路連線方式向本公司申報上月份資料。</w:t>
            </w:r>
          </w:p>
        </w:tc>
        <w:tc>
          <w:tcPr>
            <w:tcW w:w="3446" w:type="dxa"/>
          </w:tcPr>
          <w:p w14:paraId="7F7D6EB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r w:rsidR="0064616D" w:rsidRPr="002430CD" w14:paraId="5FAD9CAB" w14:textId="77777777" w:rsidTr="008856F5">
        <w:tblPrEx>
          <w:shd w:val="clear" w:color="auto" w:fill="auto"/>
        </w:tblPrEx>
        <w:trPr>
          <w:gridAfter w:val="1"/>
          <w:wAfter w:w="697" w:type="dxa"/>
        </w:trPr>
        <w:tc>
          <w:tcPr>
            <w:tcW w:w="568" w:type="dxa"/>
            <w:vAlign w:val="center"/>
          </w:tcPr>
          <w:p w14:paraId="3E3C4926" w14:textId="77777777" w:rsidR="0064616D" w:rsidRPr="002430CD" w:rsidRDefault="0064616D" w:rsidP="00E92D24">
            <w:pPr>
              <w:kinsoku w:val="0"/>
              <w:overflowPunct w:val="0"/>
              <w:spacing w:line="260" w:lineRule="exact"/>
              <w:jc w:val="center"/>
              <w:rPr>
                <w:rFonts w:eastAsia="標楷體"/>
                <w:sz w:val="20"/>
              </w:rPr>
            </w:pPr>
            <w:r>
              <w:rPr>
                <w:rFonts w:eastAsia="標楷體" w:hint="eastAsia"/>
                <w:sz w:val="20"/>
              </w:rPr>
              <w:t>5</w:t>
            </w:r>
          </w:p>
        </w:tc>
        <w:tc>
          <w:tcPr>
            <w:tcW w:w="4320" w:type="dxa"/>
          </w:tcPr>
          <w:p w14:paraId="29CEFC31"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資</w:t>
            </w:r>
            <w:r>
              <w:rPr>
                <w:rFonts w:eastAsia="標楷體"/>
                <w:sz w:val="20"/>
              </w:rPr>
              <w:t>金</w:t>
            </w:r>
            <w:r>
              <w:rPr>
                <w:rFonts w:eastAsia="標楷體" w:hint="eastAsia"/>
                <w:sz w:val="20"/>
              </w:rPr>
              <w:t>運</w:t>
            </w:r>
            <w:r>
              <w:rPr>
                <w:rFonts w:eastAsia="標楷體"/>
                <w:sz w:val="20"/>
              </w:rPr>
              <w:t>用之項目</w:t>
            </w:r>
            <w:r w:rsidRPr="002430CD">
              <w:rPr>
                <w:rFonts w:eastAsia="標楷體" w:hint="eastAsia"/>
                <w:sz w:val="20"/>
              </w:rPr>
              <w:t>及比</w:t>
            </w:r>
            <w:r>
              <w:rPr>
                <w:rFonts w:eastAsia="標楷體" w:hint="eastAsia"/>
                <w:sz w:val="20"/>
              </w:rPr>
              <w:t>率</w:t>
            </w:r>
            <w:r w:rsidRPr="002430CD">
              <w:rPr>
                <w:rFonts w:eastAsia="標楷體" w:hint="eastAsia"/>
                <w:sz w:val="20"/>
              </w:rPr>
              <w:t>。</w:t>
            </w:r>
          </w:p>
        </w:tc>
        <w:tc>
          <w:tcPr>
            <w:tcW w:w="3060" w:type="dxa"/>
          </w:tcPr>
          <w:p w14:paraId="04AD9EE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每月十日前。</w:t>
            </w:r>
          </w:p>
        </w:tc>
        <w:tc>
          <w:tcPr>
            <w:tcW w:w="3060" w:type="dxa"/>
          </w:tcPr>
          <w:p w14:paraId="13B6834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透過網際網路連線方式向本公司申報上月份</w:t>
            </w:r>
            <w:r w:rsidRPr="002430CD">
              <w:rPr>
                <w:rFonts w:eastAsia="標楷體" w:hint="eastAsia"/>
                <w:sz w:val="20"/>
              </w:rPr>
              <w:t>資料。</w:t>
            </w:r>
          </w:p>
        </w:tc>
        <w:tc>
          <w:tcPr>
            <w:tcW w:w="3446" w:type="dxa"/>
          </w:tcPr>
          <w:p w14:paraId="5BD6EF7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13</w:t>
            </w:r>
            <w:r w:rsidRPr="002430CD">
              <w:rPr>
                <w:rFonts w:eastAsia="標楷體" w:hint="eastAsia"/>
                <w:sz w:val="20"/>
              </w:rPr>
              <w:t>項。</w:t>
            </w:r>
          </w:p>
        </w:tc>
      </w:tr>
    </w:tbl>
    <w:p w14:paraId="2260304D" w14:textId="77777777" w:rsidR="0064616D" w:rsidRPr="0064616D" w:rsidRDefault="0064616D" w:rsidP="008856F5">
      <w:pPr>
        <w:spacing w:line="260" w:lineRule="exact"/>
        <w:jc w:val="both"/>
        <w:rPr>
          <w:rFonts w:eastAsia="標楷體"/>
          <w:sz w:val="20"/>
        </w:rPr>
      </w:pPr>
    </w:p>
    <w:p w14:paraId="5F29CE31" w14:textId="77777777" w:rsidR="0064616D" w:rsidRDefault="0064616D" w:rsidP="0064616D">
      <w:pPr>
        <w:spacing w:line="400" w:lineRule="exact"/>
        <w:rPr>
          <w:rFonts w:eastAsia="標楷體"/>
          <w:sz w:val="20"/>
        </w:rPr>
      </w:pPr>
    </w:p>
    <w:p w14:paraId="61D80DEF" w14:textId="77777777" w:rsidR="0064616D" w:rsidRDefault="0064616D" w:rsidP="0064616D">
      <w:pPr>
        <w:spacing w:line="400" w:lineRule="exact"/>
        <w:rPr>
          <w:rFonts w:eastAsia="標楷體"/>
          <w:sz w:val="20"/>
        </w:rPr>
      </w:pPr>
    </w:p>
    <w:p w14:paraId="389B6563" w14:textId="77777777" w:rsidR="0064616D" w:rsidRDefault="0064616D" w:rsidP="0064616D">
      <w:pPr>
        <w:spacing w:line="400" w:lineRule="exact"/>
        <w:rPr>
          <w:rFonts w:eastAsia="標楷體"/>
          <w:sz w:val="20"/>
        </w:rPr>
      </w:pPr>
    </w:p>
    <w:p w14:paraId="3C8D5F75" w14:textId="77777777" w:rsidR="0064616D" w:rsidRDefault="0064616D" w:rsidP="0064616D">
      <w:pPr>
        <w:spacing w:line="400" w:lineRule="exact"/>
        <w:rPr>
          <w:rFonts w:eastAsia="標楷體"/>
          <w:sz w:val="20"/>
        </w:rPr>
      </w:pPr>
    </w:p>
    <w:p w14:paraId="1693D2D7" w14:textId="77777777" w:rsidR="0064616D" w:rsidRPr="002430CD" w:rsidRDefault="0064616D" w:rsidP="0064616D">
      <w:pPr>
        <w:spacing w:line="400" w:lineRule="exact"/>
        <w:rPr>
          <w:rFonts w:eastAsia="標楷體"/>
          <w:sz w:val="20"/>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240"/>
        <w:gridCol w:w="3083"/>
        <w:gridCol w:w="3101"/>
        <w:gridCol w:w="839"/>
      </w:tblGrid>
      <w:tr w:rsidR="0064616D" w:rsidRPr="002430CD" w14:paraId="4B24143C" w14:textId="77777777" w:rsidTr="0064616D">
        <w:trPr>
          <w:cantSplit/>
          <w:tblHeader/>
        </w:trPr>
        <w:tc>
          <w:tcPr>
            <w:tcW w:w="15151" w:type="dxa"/>
            <w:gridSpan w:val="6"/>
            <w:tcBorders>
              <w:top w:val="nil"/>
              <w:left w:val="nil"/>
              <w:bottom w:val="nil"/>
              <w:right w:val="nil"/>
            </w:tcBorders>
            <w:shd w:val="clear" w:color="auto" w:fill="FFFFFF"/>
            <w:vAlign w:val="center"/>
          </w:tcPr>
          <w:p w14:paraId="400C3296" w14:textId="77777777" w:rsidR="0064616D" w:rsidRPr="002430CD" w:rsidRDefault="0064616D" w:rsidP="00E92D24">
            <w:pPr>
              <w:tabs>
                <w:tab w:val="left" w:pos="5072"/>
              </w:tabs>
              <w:kinsoku w:val="0"/>
              <w:overflowPunct w:val="0"/>
              <w:spacing w:line="400" w:lineRule="exact"/>
              <w:jc w:val="center"/>
              <w:rPr>
                <w:rFonts w:eastAsia="標楷體"/>
                <w:b/>
                <w:sz w:val="40"/>
              </w:rPr>
            </w:pPr>
            <w:r w:rsidRPr="002430CD">
              <w:rPr>
                <w:rFonts w:eastAsia="標楷體" w:hint="eastAsia"/>
                <w:b/>
                <w:sz w:val="40"/>
              </w:rPr>
              <w:lastRenderedPageBreak/>
              <w:t>上市有價證券發行人應辦業務事項一覽表</w:t>
            </w:r>
          </w:p>
          <w:p w14:paraId="2EFD6BFA" w14:textId="77777777" w:rsidR="0064616D" w:rsidRPr="002430CD" w:rsidRDefault="0064616D" w:rsidP="00E92D24">
            <w:pPr>
              <w:kinsoku w:val="0"/>
              <w:overflowPunct w:val="0"/>
              <w:spacing w:line="400" w:lineRule="exact"/>
              <w:jc w:val="both"/>
              <w:rPr>
                <w:rFonts w:eastAsia="標楷體"/>
                <w:sz w:val="20"/>
              </w:rPr>
            </w:pPr>
            <w:proofErr w:type="gramStart"/>
            <w:r>
              <w:rPr>
                <w:rFonts w:eastAsia="標楷體" w:hint="eastAsia"/>
                <w:sz w:val="20"/>
              </w:rPr>
              <w:t>柒</w:t>
            </w:r>
            <w:proofErr w:type="gramEnd"/>
            <w:r w:rsidRPr="002430CD">
              <w:rPr>
                <w:rFonts w:eastAsia="標楷體" w:hint="eastAsia"/>
                <w:sz w:val="20"/>
              </w:rPr>
              <w:t>、</w:t>
            </w:r>
            <w:r>
              <w:rPr>
                <w:rFonts w:eastAsia="標楷體" w:hint="eastAsia"/>
                <w:sz w:val="20"/>
              </w:rPr>
              <w:t>證</w:t>
            </w:r>
            <w:r>
              <w:rPr>
                <w:rFonts w:eastAsia="標楷體"/>
                <w:sz w:val="20"/>
              </w:rPr>
              <w:t>券商</w:t>
            </w:r>
            <w:r w:rsidRPr="002430CD">
              <w:rPr>
                <w:rFonts w:eastAsia="標楷體" w:hint="eastAsia"/>
                <w:sz w:val="20"/>
              </w:rPr>
              <w:t>發行之</w:t>
            </w:r>
            <w:r>
              <w:rPr>
                <w:rFonts w:eastAsia="標楷體" w:hint="eastAsia"/>
                <w:sz w:val="20"/>
              </w:rPr>
              <w:t>指</w:t>
            </w:r>
            <w:r>
              <w:rPr>
                <w:rFonts w:eastAsia="標楷體"/>
                <w:sz w:val="20"/>
              </w:rPr>
              <w:t>數</w:t>
            </w:r>
            <w:r>
              <w:rPr>
                <w:rFonts w:eastAsia="標楷體" w:hint="eastAsia"/>
                <w:sz w:val="20"/>
              </w:rPr>
              <w:t>投</w:t>
            </w:r>
            <w:r>
              <w:rPr>
                <w:rFonts w:eastAsia="標楷體"/>
                <w:sz w:val="20"/>
              </w:rPr>
              <w:t>資證券</w:t>
            </w:r>
            <w:r w:rsidRPr="002430CD">
              <w:rPr>
                <w:rFonts w:eastAsia="標楷體" w:hint="eastAsia"/>
                <w:sz w:val="20"/>
              </w:rPr>
              <w:t>（以下簡稱</w:t>
            </w:r>
            <w:r>
              <w:rPr>
                <w:rFonts w:eastAsia="標楷體" w:hint="eastAsia"/>
                <w:sz w:val="20"/>
              </w:rPr>
              <w:t>ETN</w:t>
            </w:r>
            <w:r w:rsidRPr="002430CD">
              <w:rPr>
                <w:rFonts w:eastAsia="標楷體" w:hint="eastAsia"/>
                <w:sz w:val="20"/>
              </w:rPr>
              <w:t>）</w:t>
            </w:r>
          </w:p>
        </w:tc>
      </w:tr>
      <w:tr w:rsidR="0064616D" w:rsidRPr="002430CD" w14:paraId="3FD95995" w14:textId="77777777" w:rsidTr="0064616D">
        <w:trPr>
          <w:cantSplit/>
          <w:tblHeader/>
        </w:trPr>
        <w:tc>
          <w:tcPr>
            <w:tcW w:w="15151" w:type="dxa"/>
            <w:gridSpan w:val="6"/>
            <w:tcBorders>
              <w:top w:val="nil"/>
              <w:left w:val="nil"/>
              <w:bottom w:val="nil"/>
              <w:right w:val="nil"/>
            </w:tcBorders>
            <w:shd w:val="clear" w:color="auto" w:fill="FFFFFF"/>
            <w:vAlign w:val="center"/>
          </w:tcPr>
          <w:p w14:paraId="42292766" w14:textId="593CB263" w:rsidR="0064616D" w:rsidRPr="002430CD" w:rsidRDefault="0064616D" w:rsidP="00E92D24">
            <w:pPr>
              <w:kinsoku w:val="0"/>
              <w:overflowPunct w:val="0"/>
              <w:spacing w:line="260" w:lineRule="exact"/>
              <w:jc w:val="both"/>
              <w:rPr>
                <w:rFonts w:eastAsia="標楷體"/>
                <w:sz w:val="20"/>
              </w:rPr>
            </w:pPr>
            <w:r>
              <w:rPr>
                <w:rFonts w:eastAsia="標楷體" w:hint="eastAsia"/>
                <w:sz w:val="20"/>
              </w:rPr>
              <w:t>二</w:t>
            </w:r>
            <w:r w:rsidRPr="002430CD">
              <w:rPr>
                <w:rFonts w:eastAsia="標楷體" w:hint="eastAsia"/>
                <w:sz w:val="20"/>
              </w:rPr>
              <w:t>、不定期辦理事項：</w:t>
            </w:r>
            <w:r w:rsidRPr="002430CD">
              <w:rPr>
                <w:rFonts w:eastAsia="標楷體" w:hint="eastAsia"/>
                <w:sz w:val="20"/>
              </w:rPr>
              <w:t xml:space="preserve">                                             </w:t>
            </w:r>
            <w:r>
              <w:rPr>
                <w:rFonts w:eastAsia="標楷體" w:hint="eastAsia"/>
                <w:sz w:val="20"/>
              </w:rPr>
              <w:t xml:space="preserve">                             </w:t>
            </w:r>
            <w:r>
              <w:rPr>
                <w:rFonts w:eastAsia="標楷體" w:hint="eastAsia"/>
                <w:sz w:val="20"/>
              </w:rPr>
              <w:t>臺灣證券交易所上市一部</w:t>
            </w:r>
            <w:r>
              <w:rPr>
                <w:rFonts w:eastAsia="標楷體" w:hint="eastAsia"/>
                <w:sz w:val="20"/>
              </w:rPr>
              <w:t>/</w:t>
            </w:r>
            <w:r>
              <w:rPr>
                <w:rFonts w:eastAsia="標楷體" w:hint="eastAsia"/>
                <w:sz w:val="20"/>
              </w:rPr>
              <w:t>上市二部</w:t>
            </w:r>
            <w:r w:rsidR="00F95551">
              <w:rPr>
                <w:rFonts w:eastAsia="標楷體" w:hint="eastAsia"/>
                <w:sz w:val="20"/>
              </w:rPr>
              <w:t>11</w:t>
            </w:r>
            <w:r w:rsidR="00F95551">
              <w:rPr>
                <w:rFonts w:eastAsia="標楷體"/>
                <w:sz w:val="20"/>
              </w:rPr>
              <w:t>4</w:t>
            </w:r>
            <w:r w:rsidR="00F95551">
              <w:rPr>
                <w:rFonts w:eastAsia="標楷體" w:hint="eastAsia"/>
                <w:sz w:val="20"/>
              </w:rPr>
              <w:t>年</w:t>
            </w:r>
            <w:r w:rsidR="00AA2615">
              <w:rPr>
                <w:rFonts w:eastAsia="標楷體" w:hint="eastAsia"/>
                <w:sz w:val="20"/>
              </w:rPr>
              <w:t>12</w:t>
            </w:r>
            <w:r w:rsidR="00AA2615">
              <w:rPr>
                <w:rFonts w:eastAsia="標楷體" w:hint="eastAsia"/>
                <w:sz w:val="20"/>
              </w:rPr>
              <w:t>月</w:t>
            </w:r>
            <w:r w:rsidR="00AA2615">
              <w:rPr>
                <w:rFonts w:eastAsia="標楷體" w:hint="eastAsia"/>
                <w:sz w:val="20"/>
              </w:rPr>
              <w:t>22</w:t>
            </w:r>
            <w:r w:rsidR="00AA2615">
              <w:rPr>
                <w:rFonts w:eastAsia="標楷體" w:hint="eastAsia"/>
                <w:sz w:val="20"/>
              </w:rPr>
              <w:t>日</w:t>
            </w:r>
            <w:r>
              <w:rPr>
                <w:rFonts w:eastAsia="標楷體" w:hint="eastAsia"/>
                <w:sz w:val="20"/>
              </w:rPr>
              <w:t>印製</w:t>
            </w:r>
          </w:p>
        </w:tc>
      </w:tr>
      <w:tr w:rsidR="0064616D" w:rsidRPr="002430CD" w14:paraId="6BF3CBB4" w14:textId="77777777" w:rsidTr="008856F5">
        <w:trPr>
          <w:gridAfter w:val="1"/>
          <w:wAfter w:w="839" w:type="dxa"/>
        </w:trPr>
        <w:tc>
          <w:tcPr>
            <w:tcW w:w="568" w:type="dxa"/>
            <w:tcBorders>
              <w:bottom w:val="single" w:sz="4" w:space="0" w:color="auto"/>
            </w:tcBorders>
            <w:vAlign w:val="center"/>
          </w:tcPr>
          <w:p w14:paraId="104E87B1"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項次</w:t>
            </w:r>
          </w:p>
        </w:tc>
        <w:tc>
          <w:tcPr>
            <w:tcW w:w="4320" w:type="dxa"/>
            <w:tcBorders>
              <w:bottom w:val="single" w:sz="4" w:space="0" w:color="auto"/>
            </w:tcBorders>
            <w:vAlign w:val="center"/>
          </w:tcPr>
          <w:p w14:paraId="2FB84D9F"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申報事項</w:t>
            </w:r>
          </w:p>
        </w:tc>
        <w:tc>
          <w:tcPr>
            <w:tcW w:w="3240" w:type="dxa"/>
            <w:tcBorders>
              <w:bottom w:val="single" w:sz="4" w:space="0" w:color="auto"/>
            </w:tcBorders>
            <w:vAlign w:val="center"/>
          </w:tcPr>
          <w:p w14:paraId="4C8688B4"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申報時間</w:t>
            </w:r>
          </w:p>
        </w:tc>
        <w:tc>
          <w:tcPr>
            <w:tcW w:w="3083" w:type="dxa"/>
            <w:tcBorders>
              <w:bottom w:val="single" w:sz="4" w:space="0" w:color="auto"/>
            </w:tcBorders>
            <w:vAlign w:val="center"/>
          </w:tcPr>
          <w:p w14:paraId="60374737"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內容摘要及申請（報）須檢送資料</w:t>
            </w:r>
          </w:p>
        </w:tc>
        <w:tc>
          <w:tcPr>
            <w:tcW w:w="3101" w:type="dxa"/>
            <w:tcBorders>
              <w:bottom w:val="single" w:sz="4" w:space="0" w:color="auto"/>
            </w:tcBorders>
            <w:vAlign w:val="center"/>
          </w:tcPr>
          <w:p w14:paraId="43B4036A" w14:textId="77777777" w:rsidR="0064616D" w:rsidRPr="002430CD" w:rsidRDefault="0064616D" w:rsidP="00E92D24">
            <w:pPr>
              <w:kinsoku w:val="0"/>
              <w:overflowPunct w:val="0"/>
              <w:spacing w:line="260" w:lineRule="exact"/>
              <w:jc w:val="center"/>
              <w:rPr>
                <w:rFonts w:eastAsia="標楷體"/>
                <w:sz w:val="20"/>
              </w:rPr>
            </w:pPr>
            <w:r w:rsidRPr="002430CD">
              <w:rPr>
                <w:rFonts w:eastAsia="標楷體" w:hint="eastAsia"/>
                <w:sz w:val="20"/>
              </w:rPr>
              <w:t>法　　令　　依　　據</w:t>
            </w:r>
          </w:p>
        </w:tc>
      </w:tr>
      <w:tr w:rsidR="0064616D" w:rsidRPr="002430CD" w14:paraId="3FC4689E" w14:textId="77777777" w:rsidTr="008856F5">
        <w:trPr>
          <w:gridAfter w:val="1"/>
          <w:wAfter w:w="839" w:type="dxa"/>
        </w:trPr>
        <w:tc>
          <w:tcPr>
            <w:tcW w:w="568" w:type="dxa"/>
            <w:vAlign w:val="center"/>
          </w:tcPr>
          <w:p w14:paraId="02DA9C33" w14:textId="77777777" w:rsidR="0064616D" w:rsidRPr="002430CD" w:rsidRDefault="0064616D" w:rsidP="00E92D24">
            <w:pPr>
              <w:kinsoku w:val="0"/>
              <w:overflowPunct w:val="0"/>
              <w:spacing w:line="260" w:lineRule="exact"/>
              <w:jc w:val="center"/>
              <w:rPr>
                <w:rFonts w:eastAsia="標楷體"/>
                <w:sz w:val="20"/>
              </w:rPr>
            </w:pPr>
            <w:r>
              <w:rPr>
                <w:rFonts w:eastAsia="標楷體"/>
                <w:sz w:val="20"/>
              </w:rPr>
              <w:t>1</w:t>
            </w:r>
          </w:p>
        </w:tc>
        <w:tc>
          <w:tcPr>
            <w:tcW w:w="4320" w:type="dxa"/>
          </w:tcPr>
          <w:p w14:paraId="17A701E8"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洽</w:t>
            </w:r>
            <w:r>
              <w:rPr>
                <w:rFonts w:eastAsia="標楷體"/>
                <w:sz w:val="20"/>
              </w:rPr>
              <w:t>掛牌</w:t>
            </w:r>
            <w:r>
              <w:rPr>
                <w:rFonts w:eastAsia="標楷體" w:hint="eastAsia"/>
                <w:sz w:val="20"/>
              </w:rPr>
              <w:t>上</w:t>
            </w:r>
            <w:r>
              <w:rPr>
                <w:rFonts w:eastAsia="標楷體"/>
                <w:sz w:val="20"/>
              </w:rPr>
              <w:t>市</w:t>
            </w:r>
            <w:r>
              <w:rPr>
                <w:rFonts w:eastAsia="標楷體" w:hint="eastAsia"/>
                <w:sz w:val="20"/>
              </w:rPr>
              <w:t>。</w:t>
            </w:r>
          </w:p>
        </w:tc>
        <w:tc>
          <w:tcPr>
            <w:tcW w:w="3240" w:type="dxa"/>
          </w:tcPr>
          <w:p w14:paraId="7D00EFA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上市買賣開始日前</w:t>
            </w:r>
            <w:r>
              <w:rPr>
                <w:rFonts w:eastAsia="標楷體" w:hint="eastAsia"/>
                <w:sz w:val="20"/>
              </w:rPr>
              <w:t>。</w:t>
            </w:r>
          </w:p>
        </w:tc>
        <w:tc>
          <w:tcPr>
            <w:tcW w:w="3083" w:type="dxa"/>
          </w:tcPr>
          <w:p w14:paraId="27F6F0B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應檢送公開說明書四份。</w:t>
            </w:r>
          </w:p>
        </w:tc>
        <w:tc>
          <w:tcPr>
            <w:tcW w:w="3101" w:type="dxa"/>
          </w:tcPr>
          <w:p w14:paraId="477DCA3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0B465F2E" w14:textId="77777777" w:rsidTr="008856F5">
        <w:trPr>
          <w:gridAfter w:val="1"/>
          <w:wAfter w:w="839" w:type="dxa"/>
        </w:trPr>
        <w:tc>
          <w:tcPr>
            <w:tcW w:w="568" w:type="dxa"/>
            <w:vAlign w:val="center"/>
          </w:tcPr>
          <w:p w14:paraId="6CEE42C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2</w:t>
            </w:r>
          </w:p>
        </w:tc>
        <w:tc>
          <w:tcPr>
            <w:tcW w:w="4320" w:type="dxa"/>
          </w:tcPr>
          <w:p w14:paraId="0B857E4E" w14:textId="77777777" w:rsidR="0064616D" w:rsidRPr="00E20C19" w:rsidRDefault="0064616D" w:rsidP="00E92D24">
            <w:pPr>
              <w:kinsoku w:val="0"/>
              <w:overflowPunct w:val="0"/>
              <w:spacing w:line="260" w:lineRule="exact"/>
              <w:jc w:val="both"/>
              <w:rPr>
                <w:rFonts w:eastAsia="標楷體"/>
                <w:sz w:val="20"/>
              </w:rPr>
            </w:pPr>
            <w:r>
              <w:rPr>
                <w:rFonts w:eastAsia="標楷體" w:hint="eastAsia"/>
                <w:sz w:val="20"/>
              </w:rPr>
              <w:t>發</w:t>
            </w:r>
            <w:r>
              <w:rPr>
                <w:rFonts w:eastAsia="標楷體"/>
                <w:sz w:val="20"/>
              </w:rPr>
              <w:t>行或增額發行案件彙總表</w:t>
            </w:r>
            <w:r>
              <w:rPr>
                <w:rFonts w:eastAsia="標楷體" w:hint="eastAsia"/>
                <w:sz w:val="20"/>
              </w:rPr>
              <w:t>。</w:t>
            </w:r>
          </w:p>
        </w:tc>
        <w:tc>
          <w:tcPr>
            <w:tcW w:w="3240" w:type="dxa"/>
          </w:tcPr>
          <w:p w14:paraId="1B4B22EC" w14:textId="77777777" w:rsidR="0064616D" w:rsidRPr="00E20C19" w:rsidRDefault="0064616D" w:rsidP="00E92D24">
            <w:pPr>
              <w:kinsoku w:val="0"/>
              <w:overflowPunct w:val="0"/>
              <w:spacing w:line="260" w:lineRule="exact"/>
              <w:jc w:val="both"/>
              <w:rPr>
                <w:rFonts w:eastAsia="標楷體"/>
                <w:sz w:val="20"/>
              </w:rPr>
            </w:pPr>
            <w:proofErr w:type="gramStart"/>
            <w:r>
              <w:rPr>
                <w:rFonts w:eastAsia="標楷體" w:hint="eastAsia"/>
                <w:sz w:val="20"/>
              </w:rPr>
              <w:t>主</w:t>
            </w:r>
            <w:r>
              <w:rPr>
                <w:rFonts w:eastAsia="標楷體"/>
                <w:sz w:val="20"/>
              </w:rPr>
              <w:t>管機</w:t>
            </w:r>
            <w:r>
              <w:rPr>
                <w:rFonts w:eastAsia="標楷體" w:hint="eastAsia"/>
                <w:sz w:val="20"/>
              </w:rPr>
              <w:t>關</w:t>
            </w:r>
            <w:r>
              <w:rPr>
                <w:rFonts w:eastAsia="標楷體"/>
                <w:sz w:val="20"/>
              </w:rPr>
              <w:t>撒銷或</w:t>
            </w:r>
            <w:proofErr w:type="gramEnd"/>
            <w:r>
              <w:rPr>
                <w:rFonts w:eastAsia="標楷體" w:hint="eastAsia"/>
                <w:sz w:val="20"/>
              </w:rPr>
              <w:t>廢</w:t>
            </w:r>
            <w:r>
              <w:rPr>
                <w:rFonts w:eastAsia="標楷體"/>
                <w:sz w:val="20"/>
              </w:rPr>
              <w:t>止申報生效日。</w:t>
            </w:r>
          </w:p>
        </w:tc>
        <w:tc>
          <w:tcPr>
            <w:tcW w:w="3083" w:type="dxa"/>
          </w:tcPr>
          <w:p w14:paraId="2C876E22"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6298E33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47"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p>
          <w:p w14:paraId="1E52BA03"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6B6BB90"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48"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5DAD4F7" w14:textId="77777777" w:rsidTr="008856F5">
        <w:trPr>
          <w:gridAfter w:val="1"/>
          <w:wAfter w:w="839" w:type="dxa"/>
        </w:trPr>
        <w:tc>
          <w:tcPr>
            <w:tcW w:w="568" w:type="dxa"/>
            <w:vAlign w:val="center"/>
          </w:tcPr>
          <w:p w14:paraId="25BE0F5A"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3</w:t>
            </w:r>
          </w:p>
        </w:tc>
        <w:tc>
          <w:tcPr>
            <w:tcW w:w="4320" w:type="dxa"/>
          </w:tcPr>
          <w:p w14:paraId="075FA68C"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初次掛牌者應先行申報</w:t>
            </w:r>
            <w:r>
              <w:rPr>
                <w:rFonts w:eastAsia="標楷體" w:hint="eastAsia"/>
                <w:sz w:val="20"/>
              </w:rPr>
              <w:t>ETN</w:t>
            </w:r>
            <w:r w:rsidRPr="002430CD">
              <w:rPr>
                <w:rFonts w:eastAsia="標楷體" w:hint="eastAsia"/>
                <w:sz w:val="20"/>
              </w:rPr>
              <w:t>之基本資料暨上市掛牌前</w:t>
            </w:r>
            <w:r w:rsidRPr="007859F7">
              <w:rPr>
                <w:rFonts w:ascii="標楷體" w:eastAsia="標楷體" w:hAnsi="標楷體" w:hint="eastAsia"/>
                <w:sz w:val="20"/>
                <w:szCs w:val="20"/>
              </w:rPr>
              <w:t>可算得最近</w:t>
            </w:r>
            <w:r w:rsidRPr="002430CD">
              <w:rPr>
                <w:rFonts w:eastAsia="標楷體" w:hint="eastAsia"/>
                <w:sz w:val="20"/>
              </w:rPr>
              <w:t>一</w:t>
            </w:r>
            <w:r w:rsidRPr="007859F7">
              <w:rPr>
                <w:rFonts w:ascii="標楷體" w:eastAsia="標楷體" w:hAnsi="標楷體" w:hint="eastAsia"/>
                <w:sz w:val="20"/>
                <w:szCs w:val="20"/>
              </w:rPr>
              <w:t>營業</w:t>
            </w:r>
            <w:r w:rsidRPr="002430CD">
              <w:rPr>
                <w:rFonts w:eastAsia="標楷體" w:hint="eastAsia"/>
                <w:sz w:val="20"/>
              </w:rPr>
              <w:t>日之每單位</w:t>
            </w:r>
            <w:r>
              <w:rPr>
                <w:rFonts w:eastAsia="標楷體" w:hint="eastAsia"/>
                <w:sz w:val="20"/>
              </w:rPr>
              <w:t>指標價值、已發</w:t>
            </w:r>
            <w:r>
              <w:rPr>
                <w:rFonts w:eastAsia="標楷體"/>
                <w:sz w:val="20"/>
              </w:rPr>
              <w:t>行</w:t>
            </w:r>
            <w:r>
              <w:rPr>
                <w:rFonts w:eastAsia="標楷體" w:hint="eastAsia"/>
                <w:sz w:val="20"/>
              </w:rPr>
              <w:t>單位數</w:t>
            </w:r>
            <w:r w:rsidRPr="002430CD">
              <w:rPr>
                <w:rFonts w:eastAsia="標楷體" w:hint="eastAsia"/>
                <w:sz w:val="20"/>
              </w:rPr>
              <w:t>及</w:t>
            </w:r>
            <w:r>
              <w:rPr>
                <w:rFonts w:eastAsia="標楷體" w:hint="eastAsia"/>
                <w:sz w:val="20"/>
              </w:rPr>
              <w:t>發</w:t>
            </w:r>
            <w:r>
              <w:rPr>
                <w:rFonts w:eastAsia="標楷體"/>
                <w:sz w:val="20"/>
              </w:rPr>
              <w:t>行總額</w:t>
            </w:r>
            <w:r w:rsidRPr="002430CD">
              <w:rPr>
                <w:rFonts w:eastAsia="標楷體" w:hint="eastAsia"/>
                <w:sz w:val="20"/>
              </w:rPr>
              <w:t>。</w:t>
            </w:r>
          </w:p>
        </w:tc>
        <w:tc>
          <w:tcPr>
            <w:tcW w:w="3240" w:type="dxa"/>
          </w:tcPr>
          <w:p w14:paraId="7B84FAD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上市掛牌前一日。</w:t>
            </w:r>
          </w:p>
        </w:tc>
        <w:tc>
          <w:tcPr>
            <w:tcW w:w="3083" w:type="dxa"/>
          </w:tcPr>
          <w:p w14:paraId="3797C38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5433E4BC"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14</w:t>
            </w:r>
            <w:r w:rsidRPr="002430CD">
              <w:rPr>
                <w:rFonts w:eastAsia="標楷體" w:hint="eastAsia"/>
                <w:sz w:val="20"/>
              </w:rPr>
              <w:t>項。</w:t>
            </w:r>
          </w:p>
        </w:tc>
      </w:tr>
      <w:tr w:rsidR="0064616D" w:rsidRPr="002430CD" w14:paraId="7B05FB01" w14:textId="77777777" w:rsidTr="008856F5">
        <w:trPr>
          <w:gridAfter w:val="1"/>
          <w:wAfter w:w="839" w:type="dxa"/>
          <w:trHeight w:val="257"/>
        </w:trPr>
        <w:tc>
          <w:tcPr>
            <w:tcW w:w="568" w:type="dxa"/>
            <w:vAlign w:val="center"/>
          </w:tcPr>
          <w:p w14:paraId="1728EB50"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4</w:t>
            </w:r>
          </w:p>
        </w:tc>
        <w:tc>
          <w:tcPr>
            <w:tcW w:w="4320" w:type="dxa"/>
          </w:tcPr>
          <w:p w14:paraId="17D81EE7"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公告持</w:t>
            </w:r>
            <w:r>
              <w:rPr>
                <w:rFonts w:eastAsia="標楷體"/>
                <w:sz w:val="20"/>
              </w:rPr>
              <w:t>有</w:t>
            </w:r>
            <w:r w:rsidRPr="002430CD">
              <w:rPr>
                <w:rFonts w:eastAsia="標楷體" w:hint="eastAsia"/>
                <w:sz w:val="20"/>
              </w:rPr>
              <w:t>人權益時，應將相關事項輸入本公司指定之網際網路資訊申報系統。</w:t>
            </w:r>
          </w:p>
        </w:tc>
        <w:tc>
          <w:tcPr>
            <w:tcW w:w="3240" w:type="dxa"/>
          </w:tcPr>
          <w:p w14:paraId="5926384B"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w:t>
            </w:r>
          </w:p>
        </w:tc>
        <w:tc>
          <w:tcPr>
            <w:tcW w:w="3083" w:type="dxa"/>
          </w:tcPr>
          <w:p w14:paraId="2A4A6DD0"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046392DE"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本公司營業細則第</w:t>
            </w:r>
            <w:r w:rsidRPr="002430CD">
              <w:rPr>
                <w:rFonts w:eastAsia="標楷體"/>
                <w:sz w:val="20"/>
              </w:rPr>
              <w:t>47</w:t>
            </w:r>
            <w:r w:rsidRPr="002430CD">
              <w:rPr>
                <w:rFonts w:eastAsia="標楷體" w:hint="eastAsia"/>
                <w:sz w:val="20"/>
              </w:rPr>
              <w:t>條之</w:t>
            </w:r>
            <w:r>
              <w:rPr>
                <w:rFonts w:eastAsia="標楷體"/>
                <w:sz w:val="20"/>
              </w:rPr>
              <w:t>6</w:t>
            </w:r>
            <w:r w:rsidRPr="002430CD">
              <w:rPr>
                <w:rFonts w:eastAsia="標楷體" w:hint="eastAsia"/>
                <w:sz w:val="20"/>
              </w:rPr>
              <w:t>。</w:t>
            </w:r>
          </w:p>
        </w:tc>
      </w:tr>
      <w:tr w:rsidR="0064616D" w:rsidRPr="002430CD" w14:paraId="57F1BB22" w14:textId="77777777" w:rsidTr="008856F5">
        <w:trPr>
          <w:gridAfter w:val="1"/>
          <w:wAfter w:w="839" w:type="dxa"/>
        </w:trPr>
        <w:tc>
          <w:tcPr>
            <w:tcW w:w="568" w:type="dxa"/>
            <w:vAlign w:val="center"/>
          </w:tcPr>
          <w:p w14:paraId="2F7B4396"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5</w:t>
            </w:r>
          </w:p>
        </w:tc>
        <w:tc>
          <w:tcPr>
            <w:tcW w:w="4320" w:type="dxa"/>
          </w:tcPr>
          <w:p w14:paraId="26DC8C76"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辦理</w:t>
            </w:r>
            <w:r>
              <w:rPr>
                <w:rFonts w:eastAsia="標楷體" w:hint="eastAsia"/>
                <w:sz w:val="20"/>
              </w:rPr>
              <w:t>發</w:t>
            </w:r>
            <w:r>
              <w:rPr>
                <w:rFonts w:eastAsia="標楷體"/>
                <w:sz w:val="20"/>
              </w:rPr>
              <w:t>行計畫所</w:t>
            </w:r>
            <w:r>
              <w:rPr>
                <w:rFonts w:eastAsia="標楷體" w:hint="eastAsia"/>
                <w:sz w:val="20"/>
              </w:rPr>
              <w:t>定之事務，而訂有持</w:t>
            </w:r>
            <w:r>
              <w:rPr>
                <w:rFonts w:eastAsia="標楷體"/>
                <w:sz w:val="20"/>
              </w:rPr>
              <w:t>有</w:t>
            </w:r>
            <w:r w:rsidRPr="002430CD">
              <w:rPr>
                <w:rFonts w:eastAsia="標楷體" w:hint="eastAsia"/>
                <w:sz w:val="20"/>
              </w:rPr>
              <w:t>人名簿記載之停止變更期間或收益發放基準日時。</w:t>
            </w:r>
          </w:p>
        </w:tc>
        <w:tc>
          <w:tcPr>
            <w:tcW w:w="3240" w:type="dxa"/>
          </w:tcPr>
          <w:p w14:paraId="760562D4"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於</w:t>
            </w:r>
            <w:r>
              <w:rPr>
                <w:rFonts w:eastAsia="標楷體" w:hint="eastAsia"/>
                <w:sz w:val="20"/>
              </w:rPr>
              <w:t>停止持</w:t>
            </w:r>
            <w:r>
              <w:rPr>
                <w:rFonts w:eastAsia="標楷體"/>
                <w:sz w:val="20"/>
              </w:rPr>
              <w:t>有</w:t>
            </w:r>
            <w:r w:rsidRPr="002430CD">
              <w:rPr>
                <w:rFonts w:eastAsia="標楷體" w:hint="eastAsia"/>
                <w:sz w:val="20"/>
              </w:rPr>
              <w:t>人名</w:t>
            </w:r>
            <w:proofErr w:type="gramStart"/>
            <w:r w:rsidRPr="002430CD">
              <w:rPr>
                <w:rFonts w:eastAsia="標楷體" w:hint="eastAsia"/>
                <w:sz w:val="20"/>
              </w:rPr>
              <w:t>簿</w:t>
            </w:r>
            <w:proofErr w:type="gramEnd"/>
            <w:r w:rsidRPr="002430CD">
              <w:rPr>
                <w:rFonts w:eastAsia="標楷體" w:hint="eastAsia"/>
                <w:sz w:val="20"/>
              </w:rPr>
              <w:t>變更日或發放基準日起算，至少十二</w:t>
            </w:r>
            <w:proofErr w:type="gramStart"/>
            <w:r w:rsidRPr="002430CD">
              <w:rPr>
                <w:rFonts w:eastAsia="標楷體" w:hint="eastAsia"/>
                <w:sz w:val="20"/>
              </w:rPr>
              <w:t>個</w:t>
            </w:r>
            <w:proofErr w:type="gramEnd"/>
            <w:r w:rsidRPr="002430CD">
              <w:rPr>
                <w:rFonts w:eastAsia="標楷體" w:hint="eastAsia"/>
                <w:sz w:val="20"/>
              </w:rPr>
              <w:t>營業日以前。</w:t>
            </w:r>
          </w:p>
        </w:tc>
        <w:tc>
          <w:tcPr>
            <w:tcW w:w="3083" w:type="dxa"/>
          </w:tcPr>
          <w:p w14:paraId="47AD68A9"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845DD3">
              <w:rPr>
                <w:rFonts w:eastAsia="標楷體" w:hint="eastAsia"/>
                <w:sz w:val="20"/>
              </w:rPr>
              <w:t>各項公告申報作業</w:t>
            </w:r>
            <w:r w:rsidRPr="00845DD3">
              <w:rPr>
                <w:rFonts w:eastAsia="標楷體" w:hint="eastAsia"/>
                <w:sz w:val="20"/>
              </w:rPr>
              <w:t>/</w:t>
            </w:r>
            <w:r w:rsidRPr="00845DD3">
              <w:rPr>
                <w:rFonts w:eastAsia="標楷體" w:hint="eastAsia"/>
                <w:sz w:val="20"/>
              </w:rPr>
              <w:t>股</w:t>
            </w:r>
            <w:r w:rsidRPr="00845DD3">
              <w:rPr>
                <w:rFonts w:eastAsia="標楷體"/>
                <w:sz w:val="20"/>
              </w:rPr>
              <w:t>東會除權</w:t>
            </w:r>
            <w:r w:rsidRPr="00845DD3">
              <w:rPr>
                <w:rFonts w:eastAsia="標楷體" w:hint="eastAsia"/>
                <w:sz w:val="20"/>
              </w:rPr>
              <w:t>(</w:t>
            </w:r>
            <w:r w:rsidRPr="00845DD3">
              <w:rPr>
                <w:rFonts w:eastAsia="標楷體" w:hint="eastAsia"/>
                <w:sz w:val="20"/>
              </w:rPr>
              <w:t>息</w:t>
            </w:r>
            <w:r w:rsidRPr="00845DD3">
              <w:rPr>
                <w:rFonts w:eastAsia="標楷體" w:hint="eastAsia"/>
                <w:sz w:val="20"/>
              </w:rPr>
              <w:t>)</w:t>
            </w:r>
            <w:r w:rsidRPr="00845DD3">
              <w:rPr>
                <w:rFonts w:eastAsia="標楷體" w:hint="eastAsia"/>
                <w:sz w:val="20"/>
              </w:rPr>
              <w:t>公</w:t>
            </w:r>
            <w:r w:rsidRPr="00845DD3">
              <w:rPr>
                <w:rFonts w:eastAsia="標楷體"/>
                <w:sz w:val="20"/>
              </w:rPr>
              <w:t>告申報</w:t>
            </w:r>
            <w:r w:rsidRPr="00845DD3">
              <w:rPr>
                <w:rFonts w:eastAsia="標楷體" w:hint="eastAsia"/>
                <w:sz w:val="20"/>
              </w:rPr>
              <w:t>/</w:t>
            </w:r>
            <w:r w:rsidRPr="00845DD3">
              <w:rPr>
                <w:rFonts w:eastAsia="標楷體" w:hint="eastAsia"/>
                <w:sz w:val="20"/>
              </w:rPr>
              <w:t>分配收益公告</w:t>
            </w:r>
            <w:r w:rsidRPr="00845DD3">
              <w:rPr>
                <w:rFonts w:eastAsia="標楷體" w:hint="eastAsia"/>
                <w:sz w:val="20"/>
              </w:rPr>
              <w:t xml:space="preserve">) </w:t>
            </w:r>
            <w:r w:rsidRPr="00845DD3">
              <w:rPr>
                <w:rFonts w:eastAsia="標楷體" w:hint="eastAsia"/>
                <w:sz w:val="20"/>
              </w:rPr>
              <w:t>，做持</w:t>
            </w:r>
            <w:r w:rsidRPr="00845DD3">
              <w:rPr>
                <w:rFonts w:eastAsia="標楷體"/>
                <w:sz w:val="20"/>
              </w:rPr>
              <w:t>有</w:t>
            </w:r>
            <w:r w:rsidRPr="00845DD3">
              <w:rPr>
                <w:rFonts w:eastAsia="標楷體" w:hint="eastAsia"/>
                <w:sz w:val="20"/>
              </w:rPr>
              <w:t>人名</w:t>
            </w:r>
            <w:proofErr w:type="gramStart"/>
            <w:r w:rsidRPr="00845DD3">
              <w:rPr>
                <w:rFonts w:eastAsia="標楷體" w:hint="eastAsia"/>
                <w:sz w:val="20"/>
              </w:rPr>
              <w:t>簿</w:t>
            </w:r>
            <w:proofErr w:type="gramEnd"/>
            <w:r w:rsidRPr="00845DD3">
              <w:rPr>
                <w:rFonts w:eastAsia="標楷體" w:hint="eastAsia"/>
                <w:sz w:val="20"/>
              </w:rPr>
              <w:t>停止變更事由、起訖日期、發放基準日期及發放收益金額等有關事項之公告。</w:t>
            </w:r>
          </w:p>
        </w:tc>
        <w:tc>
          <w:tcPr>
            <w:tcW w:w="3101" w:type="dxa"/>
          </w:tcPr>
          <w:p w14:paraId="6294E8CB" w14:textId="77777777" w:rsidR="0064616D" w:rsidRPr="002430CD" w:rsidRDefault="0064616D" w:rsidP="00E92D24">
            <w:pPr>
              <w:kinsoku w:val="0"/>
              <w:overflowPunct w:val="0"/>
              <w:spacing w:line="260" w:lineRule="exact"/>
              <w:ind w:left="129" w:hanging="129"/>
              <w:jc w:val="both"/>
              <w:rPr>
                <w:rFonts w:eastAsia="標楷體"/>
                <w:sz w:val="20"/>
              </w:rPr>
            </w:pPr>
            <w:r w:rsidRPr="002430CD">
              <w:rPr>
                <w:rFonts w:eastAsia="標楷體" w:hint="eastAsia"/>
                <w:sz w:val="20"/>
              </w:rPr>
              <w:t>1.</w:t>
            </w:r>
            <w:r w:rsidRPr="002430CD">
              <w:rPr>
                <w:rFonts w:eastAsia="標楷體" w:hint="eastAsia"/>
                <w:sz w:val="20"/>
              </w:rPr>
              <w:t>本公司營業細則第</w:t>
            </w:r>
            <w:r w:rsidRPr="002430CD">
              <w:rPr>
                <w:rFonts w:eastAsia="標楷體" w:hint="eastAsia"/>
                <w:sz w:val="20"/>
              </w:rPr>
              <w:t>46</w:t>
            </w:r>
            <w:r w:rsidRPr="002430CD">
              <w:rPr>
                <w:rFonts w:eastAsia="標楷體" w:hint="eastAsia"/>
                <w:sz w:val="20"/>
              </w:rPr>
              <w:t>條第</w:t>
            </w:r>
            <w:r>
              <w:rPr>
                <w:rFonts w:eastAsia="標楷體"/>
                <w:sz w:val="20"/>
              </w:rPr>
              <w:t>7</w:t>
            </w:r>
            <w:r w:rsidRPr="002430CD">
              <w:rPr>
                <w:rFonts w:eastAsia="標楷體" w:hint="eastAsia"/>
                <w:sz w:val="20"/>
                <w:szCs w:val="20"/>
              </w:rPr>
              <w:t>項。</w:t>
            </w:r>
          </w:p>
          <w:p w14:paraId="05B3A5F1" w14:textId="77777777" w:rsidR="0064616D" w:rsidRPr="002430CD" w:rsidRDefault="0064616D" w:rsidP="00E92D24">
            <w:pPr>
              <w:kinsoku w:val="0"/>
              <w:overflowPunct w:val="0"/>
              <w:spacing w:line="260" w:lineRule="exact"/>
              <w:ind w:left="114" w:hanging="114"/>
              <w:jc w:val="both"/>
              <w:rPr>
                <w:rFonts w:eastAsia="標楷體"/>
                <w:sz w:val="20"/>
              </w:rPr>
            </w:pPr>
            <w:r w:rsidRPr="002430CD">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598EECEC" w14:textId="77777777" w:rsidTr="008856F5">
        <w:trPr>
          <w:gridAfter w:val="1"/>
          <w:wAfter w:w="839" w:type="dxa"/>
        </w:trPr>
        <w:tc>
          <w:tcPr>
            <w:tcW w:w="568" w:type="dxa"/>
            <w:vAlign w:val="center"/>
          </w:tcPr>
          <w:p w14:paraId="6FA4E41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6</w:t>
            </w:r>
          </w:p>
        </w:tc>
        <w:tc>
          <w:tcPr>
            <w:tcW w:w="4320" w:type="dxa"/>
          </w:tcPr>
          <w:p w14:paraId="23D0016E" w14:textId="77777777" w:rsidR="0064616D" w:rsidRPr="002430CD" w:rsidRDefault="0064616D" w:rsidP="00E92D24">
            <w:pPr>
              <w:kinsoku w:val="0"/>
              <w:overflowPunct w:val="0"/>
              <w:spacing w:line="260" w:lineRule="exact"/>
              <w:jc w:val="both"/>
              <w:rPr>
                <w:rFonts w:eastAsia="標楷體"/>
                <w:sz w:val="20"/>
              </w:rPr>
            </w:pPr>
            <w:r>
              <w:rPr>
                <w:rFonts w:eastAsia="標楷體" w:hint="eastAsia"/>
                <w:sz w:val="20"/>
              </w:rPr>
              <w:t>ETN</w:t>
            </w:r>
            <w:r>
              <w:rPr>
                <w:rFonts w:eastAsia="標楷體" w:hint="eastAsia"/>
                <w:sz w:val="20"/>
              </w:rPr>
              <w:t>申</w:t>
            </w:r>
            <w:r>
              <w:rPr>
                <w:rFonts w:eastAsia="標楷體"/>
                <w:sz w:val="20"/>
              </w:rPr>
              <w:t>購、</w:t>
            </w:r>
            <w:r>
              <w:rPr>
                <w:rFonts w:eastAsia="標楷體" w:hint="eastAsia"/>
                <w:sz w:val="20"/>
              </w:rPr>
              <w:t>賣</w:t>
            </w:r>
            <w:r>
              <w:rPr>
                <w:rFonts w:eastAsia="標楷體"/>
                <w:sz w:val="20"/>
              </w:rPr>
              <w:t>回</w:t>
            </w:r>
            <w:proofErr w:type="gramStart"/>
            <w:r>
              <w:rPr>
                <w:rFonts w:eastAsia="標楷體"/>
                <w:sz w:val="20"/>
              </w:rPr>
              <w:t>單位數異動</w:t>
            </w:r>
            <w:proofErr w:type="gramEnd"/>
            <w:r>
              <w:rPr>
                <w:rFonts w:eastAsia="標楷體" w:hint="eastAsia"/>
                <w:sz w:val="20"/>
              </w:rPr>
              <w:t>。</w:t>
            </w:r>
          </w:p>
        </w:tc>
        <w:tc>
          <w:tcPr>
            <w:tcW w:w="3240" w:type="dxa"/>
          </w:tcPr>
          <w:p w14:paraId="7DD3AB27" w14:textId="77777777" w:rsidR="0064616D" w:rsidRPr="00F40240" w:rsidRDefault="0064616D" w:rsidP="00E92D24">
            <w:pPr>
              <w:kinsoku w:val="0"/>
              <w:overflowPunct w:val="0"/>
              <w:spacing w:line="260" w:lineRule="exact"/>
              <w:jc w:val="both"/>
              <w:rPr>
                <w:rFonts w:eastAsia="標楷體"/>
                <w:sz w:val="20"/>
              </w:rPr>
            </w:pPr>
            <w:r>
              <w:rPr>
                <w:rFonts w:eastAsia="標楷體" w:hint="eastAsia"/>
                <w:sz w:val="20"/>
              </w:rPr>
              <w:t>受</w:t>
            </w:r>
            <w:r>
              <w:rPr>
                <w:rFonts w:eastAsia="標楷體"/>
                <w:sz w:val="20"/>
              </w:rPr>
              <w:t>理申</w:t>
            </w:r>
            <w:r>
              <w:rPr>
                <w:rFonts w:eastAsia="標楷體" w:hint="eastAsia"/>
                <w:sz w:val="20"/>
              </w:rPr>
              <w:t>購</w:t>
            </w:r>
            <w:r>
              <w:rPr>
                <w:rFonts w:eastAsia="標楷體"/>
                <w:sz w:val="20"/>
              </w:rPr>
              <w:t>或賣回日之次一營業日確認後</w:t>
            </w:r>
            <w:r>
              <w:rPr>
                <w:rFonts w:eastAsia="標楷體" w:hint="eastAsia"/>
                <w:sz w:val="20"/>
              </w:rPr>
              <w:t>。</w:t>
            </w:r>
          </w:p>
        </w:tc>
        <w:tc>
          <w:tcPr>
            <w:tcW w:w="3083" w:type="dxa"/>
          </w:tcPr>
          <w:p w14:paraId="3C5A0156" w14:textId="77777777" w:rsidR="0064616D" w:rsidRPr="00845DD3"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63F217FB"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74A1E247" w14:textId="77777777" w:rsidTr="008856F5">
        <w:trPr>
          <w:gridAfter w:val="1"/>
          <w:wAfter w:w="839" w:type="dxa"/>
        </w:trPr>
        <w:tc>
          <w:tcPr>
            <w:tcW w:w="568" w:type="dxa"/>
            <w:vAlign w:val="center"/>
          </w:tcPr>
          <w:p w14:paraId="5B23F36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7</w:t>
            </w:r>
          </w:p>
        </w:tc>
        <w:tc>
          <w:tcPr>
            <w:tcW w:w="4320" w:type="dxa"/>
          </w:tcPr>
          <w:p w14:paraId="0D3E6056" w14:textId="77777777" w:rsidR="0064616D" w:rsidRDefault="0064616D" w:rsidP="00E92D24">
            <w:pPr>
              <w:kinsoku w:val="0"/>
              <w:overflowPunct w:val="0"/>
              <w:spacing w:line="260" w:lineRule="exact"/>
              <w:jc w:val="both"/>
              <w:rPr>
                <w:rFonts w:eastAsia="標楷體"/>
                <w:sz w:val="20"/>
              </w:rPr>
            </w:pPr>
            <w:r>
              <w:rPr>
                <w:rFonts w:eastAsia="標楷體" w:hint="eastAsia"/>
                <w:sz w:val="20"/>
              </w:rPr>
              <w:t>增</w:t>
            </w:r>
            <w:r>
              <w:rPr>
                <w:rFonts w:eastAsia="標楷體"/>
                <w:sz w:val="20"/>
              </w:rPr>
              <w:t>加發行人庫存造市用單位數</w:t>
            </w:r>
            <w:r>
              <w:rPr>
                <w:rFonts w:eastAsia="標楷體" w:hint="eastAsia"/>
                <w:sz w:val="20"/>
              </w:rPr>
              <w:t>。</w:t>
            </w:r>
          </w:p>
        </w:tc>
        <w:tc>
          <w:tcPr>
            <w:tcW w:w="3240" w:type="dxa"/>
          </w:tcPr>
          <w:p w14:paraId="2D027E83" w14:textId="77777777" w:rsidR="0064616D" w:rsidRDefault="0064616D" w:rsidP="00E92D24">
            <w:pPr>
              <w:kinsoku w:val="0"/>
              <w:overflowPunct w:val="0"/>
              <w:spacing w:line="260" w:lineRule="exact"/>
              <w:jc w:val="both"/>
              <w:rPr>
                <w:rFonts w:eastAsia="標楷體"/>
                <w:sz w:val="20"/>
              </w:rPr>
            </w:pPr>
            <w:r>
              <w:rPr>
                <w:rFonts w:eastAsia="標楷體"/>
                <w:sz w:val="20"/>
              </w:rPr>
              <w:t>前一營業日</w:t>
            </w:r>
            <w:r>
              <w:rPr>
                <w:rFonts w:eastAsia="標楷體" w:hint="eastAsia"/>
                <w:sz w:val="20"/>
              </w:rPr>
              <w:t>下</w:t>
            </w:r>
            <w:r>
              <w:rPr>
                <w:rFonts w:eastAsia="標楷體"/>
                <w:sz w:val="20"/>
              </w:rPr>
              <w:t>午</w:t>
            </w:r>
            <w:r>
              <w:rPr>
                <w:rFonts w:eastAsia="標楷體" w:hint="eastAsia"/>
                <w:sz w:val="20"/>
              </w:rPr>
              <w:t>三</w:t>
            </w:r>
            <w:r>
              <w:rPr>
                <w:rFonts w:eastAsia="標楷體"/>
                <w:sz w:val="20"/>
              </w:rPr>
              <w:t>時三十分前</w:t>
            </w:r>
            <w:r>
              <w:rPr>
                <w:rFonts w:eastAsia="標楷體" w:hint="eastAsia"/>
                <w:sz w:val="20"/>
              </w:rPr>
              <w:t>。</w:t>
            </w:r>
          </w:p>
        </w:tc>
        <w:tc>
          <w:tcPr>
            <w:tcW w:w="3083" w:type="dxa"/>
          </w:tcPr>
          <w:p w14:paraId="53BC3511"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透過網際網路連線方式向本公司申報。</w:t>
            </w:r>
          </w:p>
        </w:tc>
        <w:tc>
          <w:tcPr>
            <w:tcW w:w="3101" w:type="dxa"/>
          </w:tcPr>
          <w:p w14:paraId="764C9FF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3A24F96F" w14:textId="77777777" w:rsidTr="008856F5">
        <w:trPr>
          <w:gridAfter w:val="1"/>
          <w:wAfter w:w="839" w:type="dxa"/>
        </w:trPr>
        <w:tc>
          <w:tcPr>
            <w:tcW w:w="568" w:type="dxa"/>
            <w:vAlign w:val="center"/>
          </w:tcPr>
          <w:p w14:paraId="0172C14C" w14:textId="77777777" w:rsidR="0064616D" w:rsidRDefault="00497A7B" w:rsidP="00E92D24">
            <w:pPr>
              <w:kinsoku w:val="0"/>
              <w:overflowPunct w:val="0"/>
              <w:spacing w:line="260" w:lineRule="exact"/>
              <w:jc w:val="center"/>
              <w:rPr>
                <w:rFonts w:eastAsia="標楷體"/>
                <w:sz w:val="20"/>
              </w:rPr>
            </w:pPr>
            <w:r>
              <w:rPr>
                <w:rFonts w:eastAsia="標楷體" w:hint="eastAsia"/>
                <w:sz w:val="20"/>
              </w:rPr>
              <w:t>8</w:t>
            </w:r>
          </w:p>
        </w:tc>
        <w:tc>
          <w:tcPr>
            <w:tcW w:w="4320" w:type="dxa"/>
          </w:tcPr>
          <w:p w14:paraId="2A6E2BB2" w14:textId="77777777" w:rsidR="0064616D" w:rsidRDefault="0064616D" w:rsidP="00E92D24">
            <w:pPr>
              <w:kinsoku w:val="0"/>
              <w:overflowPunct w:val="0"/>
              <w:spacing w:line="260" w:lineRule="exact"/>
              <w:jc w:val="both"/>
              <w:rPr>
                <w:rFonts w:eastAsia="標楷體"/>
                <w:sz w:val="20"/>
              </w:rPr>
            </w:pPr>
            <w:r>
              <w:rPr>
                <w:rFonts w:eastAsia="標楷體" w:hint="eastAsia"/>
                <w:sz w:val="20"/>
              </w:rPr>
              <w:t>基</w:t>
            </w:r>
            <w:r>
              <w:rPr>
                <w:rFonts w:eastAsia="標楷體"/>
                <w:sz w:val="20"/>
              </w:rPr>
              <w:t>本資料異動</w:t>
            </w:r>
            <w:r>
              <w:rPr>
                <w:rFonts w:eastAsia="標楷體" w:hint="eastAsia"/>
                <w:sz w:val="20"/>
              </w:rPr>
              <w:t>。</w:t>
            </w:r>
          </w:p>
          <w:p w14:paraId="5F8F1026" w14:textId="77777777" w:rsidR="0064616D" w:rsidRDefault="0064616D" w:rsidP="00E92D24">
            <w:pPr>
              <w:kinsoku w:val="0"/>
              <w:overflowPunct w:val="0"/>
              <w:spacing w:line="260" w:lineRule="exact"/>
              <w:jc w:val="both"/>
              <w:rPr>
                <w:rFonts w:eastAsia="標楷體"/>
                <w:sz w:val="20"/>
              </w:rPr>
            </w:pPr>
            <w:r>
              <w:rPr>
                <w:rFonts w:eastAsia="標楷體" w:hint="eastAsia"/>
                <w:sz w:val="20"/>
              </w:rPr>
              <w:t>1.</w:t>
            </w:r>
            <w:r>
              <w:rPr>
                <w:rFonts w:eastAsia="標楷體" w:hint="eastAsia"/>
                <w:sz w:val="20"/>
              </w:rPr>
              <w:t>因增</w:t>
            </w:r>
            <w:r>
              <w:rPr>
                <w:rFonts w:eastAsia="標楷體"/>
                <w:sz w:val="20"/>
              </w:rPr>
              <w:t>額發行</w:t>
            </w:r>
            <w:r>
              <w:rPr>
                <w:rFonts w:eastAsia="標楷體" w:hint="eastAsia"/>
                <w:sz w:val="20"/>
              </w:rPr>
              <w:t>而</w:t>
            </w:r>
            <w:r>
              <w:rPr>
                <w:rFonts w:eastAsia="標楷體"/>
                <w:sz w:val="20"/>
              </w:rPr>
              <w:t>異動</w:t>
            </w:r>
          </w:p>
          <w:p w14:paraId="0E6B67E6" w14:textId="77777777" w:rsidR="0064616D" w:rsidRPr="008C1613" w:rsidRDefault="0064616D" w:rsidP="00E92D24">
            <w:pPr>
              <w:kinsoku w:val="0"/>
              <w:overflowPunct w:val="0"/>
              <w:spacing w:line="260" w:lineRule="exact"/>
              <w:jc w:val="both"/>
              <w:rPr>
                <w:rFonts w:eastAsia="標楷體"/>
                <w:sz w:val="20"/>
              </w:rPr>
            </w:pPr>
          </w:p>
          <w:p w14:paraId="497D9581" w14:textId="77777777" w:rsidR="0064616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因提</w:t>
            </w:r>
            <w:r>
              <w:rPr>
                <w:rFonts w:eastAsia="標楷體"/>
                <w:sz w:val="20"/>
              </w:rPr>
              <w:t>前贖回</w:t>
            </w:r>
            <w:r>
              <w:rPr>
                <w:rFonts w:eastAsia="標楷體" w:hint="eastAsia"/>
                <w:sz w:val="20"/>
              </w:rPr>
              <w:t>(</w:t>
            </w:r>
            <w:r>
              <w:rPr>
                <w:rFonts w:eastAsia="標楷體" w:hint="eastAsia"/>
                <w:sz w:val="20"/>
              </w:rPr>
              <w:t>或</w:t>
            </w:r>
            <w:r>
              <w:rPr>
                <w:rFonts w:eastAsia="標楷體"/>
                <w:sz w:val="20"/>
              </w:rPr>
              <w:t>強制贖回</w:t>
            </w:r>
            <w:r>
              <w:rPr>
                <w:rFonts w:eastAsia="標楷體" w:hint="eastAsia"/>
                <w:sz w:val="20"/>
              </w:rPr>
              <w:t>)</w:t>
            </w:r>
            <w:r>
              <w:rPr>
                <w:rFonts w:eastAsia="標楷體" w:hint="eastAsia"/>
                <w:sz w:val="20"/>
              </w:rPr>
              <w:t>而</w:t>
            </w:r>
            <w:r>
              <w:rPr>
                <w:rFonts w:eastAsia="標楷體"/>
                <w:sz w:val="20"/>
              </w:rPr>
              <w:t>異動</w:t>
            </w:r>
          </w:p>
          <w:p w14:paraId="71DD637B" w14:textId="77777777" w:rsidR="0064616D" w:rsidRDefault="0064616D" w:rsidP="00E92D24">
            <w:pPr>
              <w:kinsoku w:val="0"/>
              <w:overflowPunct w:val="0"/>
              <w:spacing w:line="260" w:lineRule="exact"/>
              <w:jc w:val="both"/>
              <w:rPr>
                <w:rFonts w:eastAsia="標楷體"/>
                <w:sz w:val="20"/>
              </w:rPr>
            </w:pPr>
          </w:p>
          <w:p w14:paraId="553E5BEB" w14:textId="77777777" w:rsidR="0064616D" w:rsidRPr="008C1613" w:rsidRDefault="0064616D" w:rsidP="00E92D24">
            <w:pPr>
              <w:kinsoku w:val="0"/>
              <w:overflowPunct w:val="0"/>
              <w:spacing w:line="260" w:lineRule="exact"/>
              <w:jc w:val="both"/>
              <w:rPr>
                <w:rFonts w:eastAsia="標楷體"/>
                <w:sz w:val="20"/>
              </w:rPr>
            </w:pPr>
          </w:p>
          <w:p w14:paraId="5459387C" w14:textId="77777777" w:rsidR="0064616D" w:rsidRPr="008C1613" w:rsidRDefault="0064616D" w:rsidP="00E92D24">
            <w:pPr>
              <w:kinsoku w:val="0"/>
              <w:overflowPunct w:val="0"/>
              <w:spacing w:line="260" w:lineRule="exact"/>
              <w:jc w:val="both"/>
              <w:rPr>
                <w:rFonts w:eastAsia="標楷體"/>
                <w:sz w:val="20"/>
              </w:rPr>
            </w:pPr>
            <w:r>
              <w:rPr>
                <w:rFonts w:eastAsia="標楷體" w:hint="eastAsia"/>
                <w:sz w:val="20"/>
              </w:rPr>
              <w:t>3.</w:t>
            </w:r>
            <w:r>
              <w:rPr>
                <w:rFonts w:eastAsia="標楷體" w:hint="eastAsia"/>
                <w:sz w:val="20"/>
              </w:rPr>
              <w:t>因其</w:t>
            </w:r>
            <w:r>
              <w:rPr>
                <w:rFonts w:eastAsia="標楷體"/>
                <w:sz w:val="20"/>
              </w:rPr>
              <w:t>他</w:t>
            </w:r>
            <w:r>
              <w:rPr>
                <w:rFonts w:eastAsia="標楷體" w:hint="eastAsia"/>
                <w:sz w:val="20"/>
              </w:rPr>
              <w:t>原</w:t>
            </w:r>
            <w:r>
              <w:rPr>
                <w:rFonts w:eastAsia="標楷體"/>
                <w:sz w:val="20"/>
              </w:rPr>
              <w:t>因</w:t>
            </w:r>
            <w:r>
              <w:rPr>
                <w:rFonts w:eastAsia="標楷體" w:hint="eastAsia"/>
                <w:sz w:val="20"/>
              </w:rPr>
              <w:t>而</w:t>
            </w:r>
            <w:r>
              <w:rPr>
                <w:rFonts w:eastAsia="標楷體"/>
                <w:sz w:val="20"/>
              </w:rPr>
              <w:t>異動</w:t>
            </w:r>
          </w:p>
        </w:tc>
        <w:tc>
          <w:tcPr>
            <w:tcW w:w="3240" w:type="dxa"/>
          </w:tcPr>
          <w:p w14:paraId="7DD8DF62" w14:textId="77777777" w:rsidR="0064616D" w:rsidRDefault="0064616D" w:rsidP="00E92D24">
            <w:pPr>
              <w:kinsoku w:val="0"/>
              <w:overflowPunct w:val="0"/>
              <w:spacing w:line="260" w:lineRule="exact"/>
              <w:jc w:val="both"/>
              <w:rPr>
                <w:rFonts w:eastAsia="標楷體"/>
                <w:sz w:val="20"/>
              </w:rPr>
            </w:pPr>
          </w:p>
          <w:p w14:paraId="03FEB9DA" w14:textId="77777777" w:rsidR="0064616D" w:rsidRDefault="0064616D" w:rsidP="00E92D24">
            <w:pPr>
              <w:kinsoku w:val="0"/>
              <w:overflowPunct w:val="0"/>
              <w:spacing w:line="260" w:lineRule="exact"/>
              <w:jc w:val="both"/>
              <w:rPr>
                <w:rFonts w:eastAsia="標楷體"/>
                <w:sz w:val="20"/>
              </w:rPr>
            </w:pPr>
            <w:r>
              <w:rPr>
                <w:rFonts w:eastAsia="標楷體" w:hint="eastAsia"/>
                <w:sz w:val="20"/>
              </w:rPr>
              <w:t>申</w:t>
            </w:r>
            <w:r>
              <w:rPr>
                <w:rFonts w:eastAsia="標楷體"/>
                <w:sz w:val="20"/>
              </w:rPr>
              <w:t>報生效日交易時間</w:t>
            </w:r>
            <w:r>
              <w:rPr>
                <w:rFonts w:eastAsia="標楷體" w:hint="eastAsia"/>
                <w:sz w:val="20"/>
              </w:rPr>
              <w:t>開</w:t>
            </w:r>
            <w:r>
              <w:rPr>
                <w:rFonts w:eastAsia="標楷體"/>
                <w:sz w:val="20"/>
              </w:rPr>
              <w:t>始前</w:t>
            </w:r>
            <w:r>
              <w:rPr>
                <w:rFonts w:eastAsia="標楷體" w:hint="eastAsia"/>
                <w:sz w:val="20"/>
              </w:rPr>
              <w:t>。</w:t>
            </w:r>
          </w:p>
          <w:p w14:paraId="5E2C8E6D" w14:textId="77777777" w:rsidR="0064616D" w:rsidRPr="00E20C19" w:rsidRDefault="0064616D" w:rsidP="00E92D24">
            <w:pPr>
              <w:kinsoku w:val="0"/>
              <w:overflowPunct w:val="0"/>
              <w:spacing w:line="260" w:lineRule="exact"/>
              <w:jc w:val="both"/>
              <w:rPr>
                <w:rFonts w:eastAsia="標楷體"/>
                <w:sz w:val="20"/>
              </w:rPr>
            </w:pPr>
          </w:p>
          <w:p w14:paraId="6E60C835"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合條件當日</w:t>
            </w:r>
            <w:r>
              <w:rPr>
                <w:rFonts w:eastAsia="標楷體" w:hint="eastAsia"/>
                <w:sz w:val="20"/>
              </w:rPr>
              <w:t>之</w:t>
            </w:r>
            <w:r>
              <w:rPr>
                <w:rFonts w:eastAsia="標楷體"/>
                <w:sz w:val="20"/>
              </w:rPr>
              <w:t>次一營業日下午六時前</w:t>
            </w:r>
            <w:r>
              <w:rPr>
                <w:rFonts w:eastAsia="標楷體" w:hint="eastAsia"/>
                <w:sz w:val="20"/>
              </w:rPr>
              <w:t>。</w:t>
            </w:r>
          </w:p>
          <w:p w14:paraId="11ED8694" w14:textId="77777777" w:rsidR="0064616D" w:rsidRDefault="0064616D" w:rsidP="00E92D24">
            <w:pPr>
              <w:kinsoku w:val="0"/>
              <w:overflowPunct w:val="0"/>
              <w:spacing w:line="260" w:lineRule="exact"/>
              <w:jc w:val="both"/>
              <w:rPr>
                <w:rFonts w:eastAsia="標楷體"/>
                <w:sz w:val="20"/>
              </w:rPr>
            </w:pPr>
          </w:p>
          <w:p w14:paraId="60508FD7"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實發生日二日內</w:t>
            </w:r>
            <w:r>
              <w:rPr>
                <w:rFonts w:eastAsia="標楷體" w:hint="eastAsia"/>
                <w:sz w:val="20"/>
              </w:rPr>
              <w:t>。</w:t>
            </w:r>
          </w:p>
        </w:tc>
        <w:tc>
          <w:tcPr>
            <w:tcW w:w="3083" w:type="dxa"/>
          </w:tcPr>
          <w:p w14:paraId="0DAB0E2A"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lastRenderedPageBreak/>
              <w:t>透過網際網路連線方式向本公司申報。</w:t>
            </w:r>
          </w:p>
        </w:tc>
        <w:tc>
          <w:tcPr>
            <w:tcW w:w="3101" w:type="dxa"/>
          </w:tcPr>
          <w:p w14:paraId="764B19AD"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本公司對有價證券上市公司及境外指數股票型基金上市之境外基金機</w:t>
            </w:r>
            <w:r w:rsidRPr="002430CD">
              <w:rPr>
                <w:rFonts w:eastAsia="標楷體" w:hint="eastAsia"/>
                <w:sz w:val="20"/>
              </w:rPr>
              <w:lastRenderedPageBreak/>
              <w:t>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r w:rsidR="0064616D" w:rsidRPr="002430CD" w14:paraId="1447E82D" w14:textId="77777777" w:rsidTr="008856F5">
        <w:trPr>
          <w:gridAfter w:val="1"/>
          <w:wAfter w:w="839" w:type="dxa"/>
        </w:trPr>
        <w:tc>
          <w:tcPr>
            <w:tcW w:w="568" w:type="dxa"/>
            <w:vAlign w:val="center"/>
          </w:tcPr>
          <w:p w14:paraId="3781ED45" w14:textId="77777777" w:rsidR="0064616D" w:rsidRDefault="00497A7B" w:rsidP="00E92D24">
            <w:pPr>
              <w:kinsoku w:val="0"/>
              <w:overflowPunct w:val="0"/>
              <w:spacing w:line="260" w:lineRule="exact"/>
              <w:jc w:val="center"/>
              <w:rPr>
                <w:rFonts w:eastAsia="標楷體"/>
                <w:sz w:val="20"/>
              </w:rPr>
            </w:pPr>
            <w:r>
              <w:rPr>
                <w:rFonts w:eastAsia="標楷體" w:hint="eastAsia"/>
                <w:sz w:val="20"/>
              </w:rPr>
              <w:lastRenderedPageBreak/>
              <w:t>9</w:t>
            </w:r>
          </w:p>
        </w:tc>
        <w:tc>
          <w:tcPr>
            <w:tcW w:w="4320" w:type="dxa"/>
          </w:tcPr>
          <w:p w14:paraId="0E7830A8" w14:textId="77777777" w:rsidR="0064616D" w:rsidRDefault="0064616D" w:rsidP="00E92D24">
            <w:pPr>
              <w:kinsoku w:val="0"/>
              <w:overflowPunct w:val="0"/>
              <w:spacing w:line="260" w:lineRule="exact"/>
              <w:jc w:val="both"/>
              <w:rPr>
                <w:rFonts w:eastAsia="標楷體"/>
                <w:sz w:val="20"/>
              </w:rPr>
            </w:pPr>
            <w:r>
              <w:rPr>
                <w:rFonts w:eastAsia="標楷體" w:hint="eastAsia"/>
                <w:sz w:val="20"/>
              </w:rPr>
              <w:t>符</w:t>
            </w:r>
            <w:r>
              <w:rPr>
                <w:rFonts w:eastAsia="標楷體"/>
                <w:sz w:val="20"/>
              </w:rPr>
              <w:t>合</w:t>
            </w:r>
            <w:r>
              <w:rPr>
                <w:rFonts w:eastAsia="標楷體" w:hint="eastAsia"/>
                <w:sz w:val="20"/>
              </w:rPr>
              <w:t>「</w:t>
            </w:r>
            <w:hyperlink r:id="rId49" w:tgtFrame="_blank" w:history="1">
              <w:r w:rsidRPr="008C1613">
                <w:rPr>
                  <w:rFonts w:eastAsia="標楷體"/>
                  <w:sz w:val="20"/>
                </w:rPr>
                <w:t>證券商發行指數投資證券處理準則</w:t>
              </w:r>
            </w:hyperlink>
            <w:r>
              <w:rPr>
                <w:rFonts w:eastAsia="標楷體" w:hint="eastAsia"/>
                <w:sz w:val="20"/>
              </w:rPr>
              <w:t>」</w:t>
            </w:r>
            <w:r>
              <w:rPr>
                <w:rFonts w:eastAsia="標楷體"/>
                <w:sz w:val="20"/>
              </w:rPr>
              <w:t>第</w:t>
            </w:r>
            <w:r>
              <w:rPr>
                <w:rFonts w:eastAsia="標楷體" w:hint="eastAsia"/>
                <w:sz w:val="20"/>
              </w:rPr>
              <w:t>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、第</w:t>
            </w:r>
            <w:r>
              <w:rPr>
                <w:rFonts w:eastAsia="標楷體" w:hint="eastAsia"/>
                <w:sz w:val="20"/>
              </w:rPr>
              <w:t>16</w:t>
            </w:r>
            <w:r>
              <w:rPr>
                <w:rFonts w:eastAsia="標楷體" w:hint="eastAsia"/>
                <w:sz w:val="20"/>
              </w:rPr>
              <w:t>條</w:t>
            </w:r>
            <w:r>
              <w:rPr>
                <w:rFonts w:eastAsia="標楷體"/>
                <w:sz w:val="20"/>
              </w:rPr>
              <w:t>、第</w:t>
            </w:r>
            <w:r>
              <w:rPr>
                <w:rFonts w:eastAsia="標楷體" w:hint="eastAsia"/>
                <w:sz w:val="20"/>
              </w:rPr>
              <w:t>17</w:t>
            </w:r>
            <w:r>
              <w:rPr>
                <w:rFonts w:eastAsia="標楷體" w:hint="eastAsia"/>
                <w:sz w:val="20"/>
              </w:rPr>
              <w:t>條</w:t>
            </w:r>
            <w:r>
              <w:rPr>
                <w:rFonts w:eastAsia="標楷體"/>
                <w:sz w:val="20"/>
              </w:rPr>
              <w:t>第</w:t>
            </w:r>
            <w:r>
              <w:rPr>
                <w:rFonts w:eastAsia="標楷體" w:hint="eastAsia"/>
                <w:sz w:val="20"/>
              </w:rPr>
              <w:t>2</w:t>
            </w:r>
            <w:r>
              <w:rPr>
                <w:rFonts w:eastAsia="標楷體" w:hint="eastAsia"/>
                <w:sz w:val="20"/>
              </w:rPr>
              <w:t>項</w:t>
            </w:r>
            <w:r>
              <w:rPr>
                <w:rFonts w:eastAsia="標楷體"/>
                <w:sz w:val="20"/>
              </w:rPr>
              <w:t>及第</w:t>
            </w:r>
            <w:r>
              <w:rPr>
                <w:rFonts w:eastAsia="標楷體" w:hint="eastAsia"/>
                <w:sz w:val="20"/>
              </w:rPr>
              <w:t>3</w:t>
            </w:r>
            <w:r>
              <w:rPr>
                <w:rFonts w:eastAsia="標楷體" w:hint="eastAsia"/>
                <w:sz w:val="20"/>
              </w:rPr>
              <w:t>項應</w:t>
            </w:r>
            <w:r>
              <w:rPr>
                <w:rFonts w:eastAsia="標楷體"/>
                <w:sz w:val="20"/>
              </w:rPr>
              <w:t>公告事項</w:t>
            </w:r>
            <w:r>
              <w:rPr>
                <w:rFonts w:eastAsia="標楷體" w:hint="eastAsia"/>
                <w:sz w:val="20"/>
              </w:rPr>
              <w:t>。</w:t>
            </w:r>
          </w:p>
        </w:tc>
        <w:tc>
          <w:tcPr>
            <w:tcW w:w="3240" w:type="dxa"/>
          </w:tcPr>
          <w:p w14:paraId="33EF6689" w14:textId="77777777" w:rsidR="0064616D" w:rsidRPr="00C84B29"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tc>
        <w:tc>
          <w:tcPr>
            <w:tcW w:w="3083" w:type="dxa"/>
          </w:tcPr>
          <w:p w14:paraId="023D76E1" w14:textId="77777777" w:rsidR="0064616D" w:rsidRPr="002430C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tc>
        <w:tc>
          <w:tcPr>
            <w:tcW w:w="3101" w:type="dxa"/>
          </w:tcPr>
          <w:p w14:paraId="0B0658CD"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sz w:val="20"/>
              </w:rPr>
              <w:t>1.</w:t>
            </w:r>
            <w:hyperlink r:id="rId50" w:tgtFrame="_blank" w:history="1">
              <w:r w:rsidRPr="00C84B29">
                <w:rPr>
                  <w:rFonts w:eastAsia="標楷體"/>
                  <w:sz w:val="20"/>
                </w:rPr>
                <w:t>證券商發行指數投資證券處理準則</w:t>
              </w:r>
            </w:hyperlink>
            <w:r w:rsidRPr="00C84B29">
              <w:rPr>
                <w:rFonts w:eastAsia="標楷體"/>
                <w:sz w:val="20"/>
              </w:rPr>
              <w:t>第</w:t>
            </w:r>
            <w:r w:rsidRPr="00C84B29">
              <w:rPr>
                <w:rFonts w:eastAsia="標楷體" w:hint="eastAsia"/>
                <w:sz w:val="20"/>
              </w:rPr>
              <w:t>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、第</w:t>
            </w:r>
            <w:r w:rsidRPr="00C84B29">
              <w:rPr>
                <w:rFonts w:eastAsia="標楷體" w:hint="eastAsia"/>
                <w:sz w:val="20"/>
              </w:rPr>
              <w:t>16</w:t>
            </w:r>
            <w:r w:rsidRPr="00C84B29">
              <w:rPr>
                <w:rFonts w:eastAsia="標楷體" w:hint="eastAsia"/>
                <w:sz w:val="20"/>
              </w:rPr>
              <w:t>條</w:t>
            </w:r>
            <w:r w:rsidRPr="00C84B29">
              <w:rPr>
                <w:rFonts w:eastAsia="標楷體"/>
                <w:sz w:val="20"/>
              </w:rPr>
              <w:t>、第</w:t>
            </w:r>
            <w:r w:rsidRPr="00C84B29">
              <w:rPr>
                <w:rFonts w:eastAsia="標楷體" w:hint="eastAsia"/>
                <w:sz w:val="20"/>
              </w:rPr>
              <w:t>17</w:t>
            </w:r>
            <w:r w:rsidRPr="00C84B29">
              <w:rPr>
                <w:rFonts w:eastAsia="標楷體" w:hint="eastAsia"/>
                <w:sz w:val="20"/>
              </w:rPr>
              <w:t>條</w:t>
            </w:r>
            <w:r w:rsidRPr="00C84B29">
              <w:rPr>
                <w:rFonts w:eastAsia="標楷體"/>
                <w:sz w:val="20"/>
              </w:rPr>
              <w:t>第</w:t>
            </w:r>
            <w:r w:rsidRPr="00C84B29">
              <w:rPr>
                <w:rFonts w:eastAsia="標楷體" w:hint="eastAsia"/>
                <w:sz w:val="20"/>
              </w:rPr>
              <w:t>2</w:t>
            </w:r>
            <w:r w:rsidRPr="00C84B29">
              <w:rPr>
                <w:rFonts w:eastAsia="標楷體" w:hint="eastAsia"/>
                <w:sz w:val="20"/>
              </w:rPr>
              <w:t>項</w:t>
            </w:r>
            <w:r w:rsidRPr="00C84B29">
              <w:rPr>
                <w:rFonts w:eastAsia="標楷體"/>
                <w:sz w:val="20"/>
              </w:rPr>
              <w:t>及第</w:t>
            </w:r>
            <w:r w:rsidRPr="00C84B29">
              <w:rPr>
                <w:rFonts w:eastAsia="標楷體" w:hint="eastAsia"/>
                <w:sz w:val="20"/>
              </w:rPr>
              <w:t>3</w:t>
            </w:r>
            <w:r w:rsidRPr="00C84B29">
              <w:rPr>
                <w:rFonts w:eastAsia="標楷體" w:hint="eastAsia"/>
                <w:sz w:val="20"/>
              </w:rPr>
              <w:t>項。</w:t>
            </w:r>
          </w:p>
          <w:p w14:paraId="0D8979C2"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6E10C44E"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3.</w:t>
            </w:r>
            <w:r w:rsidRPr="00C84B29">
              <w:rPr>
                <w:rFonts w:eastAsia="標楷體" w:hint="eastAsia"/>
                <w:sz w:val="20"/>
              </w:rPr>
              <w:t>本公司</w:t>
            </w:r>
            <w:hyperlink r:id="rId51" w:tgtFrame="_blank" w:history="1">
              <w:r w:rsidRPr="00C84B29">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sidRPr="00C84B29">
              <w:rPr>
                <w:rFonts w:eastAsia="標楷體" w:hint="eastAsia"/>
                <w:sz w:val="20"/>
              </w:rPr>
              <w:t>。</w:t>
            </w:r>
          </w:p>
        </w:tc>
      </w:tr>
      <w:tr w:rsidR="0064616D" w:rsidRPr="002430CD" w14:paraId="6460B18F" w14:textId="77777777" w:rsidTr="008856F5">
        <w:trPr>
          <w:gridAfter w:val="1"/>
          <w:wAfter w:w="839" w:type="dxa"/>
        </w:trPr>
        <w:tc>
          <w:tcPr>
            <w:tcW w:w="568" w:type="dxa"/>
            <w:vAlign w:val="center"/>
          </w:tcPr>
          <w:p w14:paraId="25A2BD92"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10</w:t>
            </w:r>
          </w:p>
        </w:tc>
        <w:tc>
          <w:tcPr>
            <w:tcW w:w="4320" w:type="dxa"/>
          </w:tcPr>
          <w:p w14:paraId="6F4F5EDB"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終止上市</w:t>
            </w:r>
            <w:r w:rsidRPr="002430CD">
              <w:rPr>
                <w:rFonts w:eastAsia="標楷體"/>
                <w:sz w:val="20"/>
              </w:rPr>
              <w:t>。</w:t>
            </w:r>
          </w:p>
          <w:p w14:paraId="52F6E913" w14:textId="77777777" w:rsidR="0064616D" w:rsidRDefault="0064616D" w:rsidP="00E92D24">
            <w:pPr>
              <w:kinsoku w:val="0"/>
              <w:overflowPunct w:val="0"/>
              <w:spacing w:line="260" w:lineRule="exact"/>
              <w:jc w:val="both"/>
              <w:rPr>
                <w:rFonts w:eastAsia="標楷體"/>
                <w:sz w:val="20"/>
              </w:rPr>
            </w:pPr>
            <w:r w:rsidRPr="002430CD">
              <w:rPr>
                <w:rFonts w:eastAsia="標楷體" w:hint="eastAsia"/>
                <w:sz w:val="20"/>
              </w:rPr>
              <w:t>1.</w:t>
            </w:r>
            <w:r>
              <w:rPr>
                <w:rFonts w:eastAsia="標楷體" w:hint="eastAsia"/>
                <w:sz w:val="20"/>
              </w:rPr>
              <w:t>到</w:t>
            </w:r>
            <w:r>
              <w:rPr>
                <w:rFonts w:eastAsia="標楷體"/>
                <w:sz w:val="20"/>
              </w:rPr>
              <w:t>期終止上市</w:t>
            </w:r>
            <w:r>
              <w:rPr>
                <w:rFonts w:eastAsia="標楷體" w:hint="eastAsia"/>
                <w:sz w:val="20"/>
              </w:rPr>
              <w:t>。</w:t>
            </w:r>
          </w:p>
          <w:p w14:paraId="65585EEF" w14:textId="77777777" w:rsidR="0064616D" w:rsidRDefault="0064616D" w:rsidP="00E92D24">
            <w:pPr>
              <w:kinsoku w:val="0"/>
              <w:overflowPunct w:val="0"/>
              <w:spacing w:line="260" w:lineRule="exact"/>
              <w:jc w:val="both"/>
              <w:rPr>
                <w:rFonts w:eastAsia="標楷體"/>
                <w:sz w:val="20"/>
              </w:rPr>
            </w:pPr>
          </w:p>
          <w:p w14:paraId="0A3ED949" w14:textId="77777777" w:rsidR="0064616D" w:rsidRDefault="0064616D" w:rsidP="00E92D24">
            <w:pPr>
              <w:kinsoku w:val="0"/>
              <w:overflowPunct w:val="0"/>
              <w:spacing w:line="260" w:lineRule="exact"/>
              <w:jc w:val="both"/>
              <w:rPr>
                <w:rFonts w:eastAsia="標楷體"/>
                <w:sz w:val="20"/>
              </w:rPr>
            </w:pPr>
          </w:p>
          <w:p w14:paraId="28226C8F" w14:textId="77777777" w:rsidR="0064616D" w:rsidRDefault="0064616D" w:rsidP="00E92D24">
            <w:pPr>
              <w:kinsoku w:val="0"/>
              <w:overflowPunct w:val="0"/>
              <w:spacing w:line="260" w:lineRule="exact"/>
              <w:jc w:val="both"/>
              <w:rPr>
                <w:rFonts w:eastAsia="標楷體"/>
                <w:sz w:val="20"/>
              </w:rPr>
            </w:pPr>
          </w:p>
          <w:p w14:paraId="4BAB75C7" w14:textId="77777777" w:rsidR="0064616D" w:rsidRDefault="0064616D" w:rsidP="00E92D24">
            <w:pPr>
              <w:kinsoku w:val="0"/>
              <w:overflowPunct w:val="0"/>
              <w:spacing w:line="260" w:lineRule="exact"/>
              <w:jc w:val="both"/>
              <w:rPr>
                <w:rFonts w:eastAsia="標楷體"/>
                <w:sz w:val="20"/>
              </w:rPr>
            </w:pPr>
          </w:p>
          <w:p w14:paraId="0BD2263E" w14:textId="77777777" w:rsidR="0064616D" w:rsidRPr="005F2F03" w:rsidRDefault="0064616D" w:rsidP="00E92D24">
            <w:pPr>
              <w:kinsoku w:val="0"/>
              <w:overflowPunct w:val="0"/>
              <w:spacing w:line="260" w:lineRule="exact"/>
              <w:jc w:val="both"/>
              <w:rPr>
                <w:rFonts w:eastAsia="標楷體"/>
                <w:sz w:val="20"/>
              </w:rPr>
            </w:pPr>
          </w:p>
          <w:p w14:paraId="1811CEED" w14:textId="77777777" w:rsidR="0064616D" w:rsidRPr="002430CD" w:rsidRDefault="0064616D" w:rsidP="00E92D24">
            <w:pPr>
              <w:kinsoku w:val="0"/>
              <w:overflowPunct w:val="0"/>
              <w:spacing w:line="260" w:lineRule="exact"/>
              <w:jc w:val="both"/>
              <w:rPr>
                <w:rFonts w:eastAsia="標楷體"/>
                <w:sz w:val="20"/>
              </w:rPr>
            </w:pPr>
            <w:r>
              <w:rPr>
                <w:rFonts w:eastAsia="標楷體"/>
                <w:sz w:val="20"/>
              </w:rPr>
              <w:t>2.</w:t>
            </w:r>
            <w:r>
              <w:rPr>
                <w:rFonts w:eastAsia="標楷體" w:hint="eastAsia"/>
                <w:sz w:val="20"/>
              </w:rPr>
              <w:t>提</w:t>
            </w:r>
            <w:r>
              <w:rPr>
                <w:rFonts w:eastAsia="標楷體"/>
                <w:sz w:val="20"/>
              </w:rPr>
              <w:t>前</w:t>
            </w:r>
            <w:r>
              <w:rPr>
                <w:rFonts w:eastAsia="標楷體" w:hint="eastAsia"/>
                <w:sz w:val="20"/>
              </w:rPr>
              <w:t>終止上市</w:t>
            </w:r>
            <w:r>
              <w:rPr>
                <w:rFonts w:eastAsia="標楷體" w:hint="eastAsia"/>
                <w:sz w:val="20"/>
              </w:rPr>
              <w:t>(</w:t>
            </w:r>
            <w:r>
              <w:rPr>
                <w:rFonts w:eastAsia="標楷體" w:hint="eastAsia"/>
                <w:sz w:val="20"/>
              </w:rPr>
              <w:t>含</w:t>
            </w:r>
            <w:r>
              <w:rPr>
                <w:rFonts w:eastAsia="標楷體"/>
                <w:sz w:val="20"/>
              </w:rPr>
              <w:t>符合本公司</w:t>
            </w:r>
            <w:r>
              <w:rPr>
                <w:rFonts w:eastAsia="標楷體" w:hint="eastAsia"/>
                <w:sz w:val="20"/>
              </w:rPr>
              <w:t>營</w:t>
            </w:r>
            <w:r>
              <w:rPr>
                <w:rFonts w:eastAsia="標楷體"/>
                <w:sz w:val="20"/>
              </w:rPr>
              <w:t>業細則</w:t>
            </w:r>
            <w:r>
              <w:rPr>
                <w:rFonts w:eastAsia="標楷體" w:hint="eastAsia"/>
                <w:sz w:val="20"/>
              </w:rPr>
              <w:t>第</w:t>
            </w:r>
            <w:r>
              <w:rPr>
                <w:rFonts w:eastAsia="標楷體" w:hint="eastAsia"/>
                <w:sz w:val="20"/>
              </w:rPr>
              <w:t>50-8</w:t>
            </w:r>
            <w:r>
              <w:rPr>
                <w:rFonts w:eastAsia="標楷體" w:hint="eastAsia"/>
                <w:sz w:val="20"/>
              </w:rPr>
              <w:t>條</w:t>
            </w:r>
            <w:r>
              <w:rPr>
                <w:rFonts w:eastAsia="標楷體"/>
                <w:sz w:val="20"/>
              </w:rPr>
              <w:t>或強制贖</w:t>
            </w:r>
            <w:r>
              <w:rPr>
                <w:rFonts w:eastAsia="標楷體" w:hint="eastAsia"/>
                <w:sz w:val="20"/>
              </w:rPr>
              <w:t>回之</w:t>
            </w:r>
            <w:r>
              <w:rPr>
                <w:rFonts w:eastAsia="標楷體"/>
                <w:sz w:val="20"/>
              </w:rPr>
              <w:t>情形</w:t>
            </w:r>
            <w:r>
              <w:rPr>
                <w:rFonts w:eastAsia="標楷體" w:hint="eastAsia"/>
                <w:sz w:val="20"/>
              </w:rPr>
              <w:t>)</w:t>
            </w:r>
            <w:r>
              <w:rPr>
                <w:rFonts w:eastAsia="標楷體" w:hint="eastAsia"/>
                <w:sz w:val="20"/>
              </w:rPr>
              <w:t>。</w:t>
            </w:r>
          </w:p>
        </w:tc>
        <w:tc>
          <w:tcPr>
            <w:tcW w:w="3240" w:type="dxa"/>
          </w:tcPr>
          <w:p w14:paraId="7E3C08A0" w14:textId="77777777" w:rsidR="0064616D" w:rsidRDefault="0064616D" w:rsidP="00E92D24">
            <w:pPr>
              <w:kinsoku w:val="0"/>
              <w:overflowPunct w:val="0"/>
              <w:spacing w:line="260" w:lineRule="exact"/>
              <w:ind w:left="200" w:hanging="200"/>
              <w:jc w:val="both"/>
              <w:rPr>
                <w:rFonts w:eastAsia="標楷體"/>
                <w:sz w:val="20"/>
              </w:rPr>
            </w:pPr>
          </w:p>
          <w:p w14:paraId="6023DA9C" w14:textId="77777777" w:rsidR="0064616D" w:rsidRDefault="0064616D" w:rsidP="00E92D24">
            <w:pPr>
              <w:kinsoku w:val="0"/>
              <w:overflowPunct w:val="0"/>
              <w:spacing w:line="260" w:lineRule="exact"/>
              <w:ind w:left="200" w:hanging="200"/>
              <w:jc w:val="both"/>
              <w:rPr>
                <w:rFonts w:eastAsia="標楷體"/>
                <w:sz w:val="20"/>
              </w:rPr>
            </w:pPr>
            <w:r>
              <w:rPr>
                <w:rFonts w:eastAsia="標楷體" w:hint="eastAsia"/>
                <w:sz w:val="20"/>
              </w:rPr>
              <w:t>到</w:t>
            </w:r>
            <w:r>
              <w:rPr>
                <w:rFonts w:eastAsia="標楷體"/>
                <w:sz w:val="20"/>
              </w:rPr>
              <w:t>期日三十</w:t>
            </w:r>
            <w:proofErr w:type="gramStart"/>
            <w:r>
              <w:rPr>
                <w:rFonts w:eastAsia="標楷體"/>
                <w:sz w:val="20"/>
              </w:rPr>
              <w:t>個</w:t>
            </w:r>
            <w:proofErr w:type="gramEnd"/>
            <w:r>
              <w:rPr>
                <w:rFonts w:eastAsia="標楷體"/>
                <w:sz w:val="20"/>
              </w:rPr>
              <w:t>營業</w:t>
            </w:r>
            <w:r>
              <w:rPr>
                <w:rFonts w:eastAsia="標楷體" w:hint="eastAsia"/>
                <w:sz w:val="20"/>
              </w:rPr>
              <w:t>日</w:t>
            </w:r>
            <w:r>
              <w:rPr>
                <w:rFonts w:eastAsia="標楷體"/>
                <w:sz w:val="20"/>
              </w:rPr>
              <w:t>前函知本公司。</w:t>
            </w:r>
          </w:p>
          <w:p w14:paraId="5A866F82" w14:textId="77777777" w:rsidR="0064616D" w:rsidRDefault="0064616D" w:rsidP="00E92D24">
            <w:pPr>
              <w:kinsoku w:val="0"/>
              <w:overflowPunct w:val="0"/>
              <w:spacing w:line="260" w:lineRule="exact"/>
              <w:ind w:left="200" w:hanging="200"/>
              <w:jc w:val="both"/>
              <w:rPr>
                <w:rFonts w:eastAsia="標楷體"/>
                <w:sz w:val="20"/>
              </w:rPr>
            </w:pPr>
          </w:p>
          <w:p w14:paraId="7270AA16" w14:textId="77777777" w:rsidR="0064616D" w:rsidRDefault="0064616D" w:rsidP="00E92D24">
            <w:pPr>
              <w:kinsoku w:val="0"/>
              <w:overflowPunct w:val="0"/>
              <w:spacing w:line="260" w:lineRule="exact"/>
              <w:ind w:left="200" w:hanging="200"/>
              <w:jc w:val="both"/>
              <w:rPr>
                <w:rFonts w:eastAsia="標楷體"/>
                <w:sz w:val="20"/>
              </w:rPr>
            </w:pPr>
          </w:p>
          <w:p w14:paraId="673A025B" w14:textId="77777777" w:rsidR="0064616D" w:rsidRDefault="0064616D" w:rsidP="00E92D24">
            <w:pPr>
              <w:kinsoku w:val="0"/>
              <w:overflowPunct w:val="0"/>
              <w:spacing w:line="260" w:lineRule="exact"/>
              <w:jc w:val="both"/>
              <w:rPr>
                <w:rFonts w:eastAsia="標楷體"/>
                <w:sz w:val="20"/>
              </w:rPr>
            </w:pPr>
          </w:p>
          <w:p w14:paraId="37793A58" w14:textId="77777777" w:rsidR="0064616D" w:rsidRDefault="0064616D" w:rsidP="00E92D24">
            <w:pPr>
              <w:kinsoku w:val="0"/>
              <w:overflowPunct w:val="0"/>
              <w:spacing w:line="260" w:lineRule="exact"/>
              <w:ind w:left="200" w:hanging="200"/>
              <w:jc w:val="both"/>
              <w:rPr>
                <w:rFonts w:eastAsia="標楷體"/>
                <w:sz w:val="20"/>
              </w:rPr>
            </w:pPr>
          </w:p>
          <w:p w14:paraId="40C02147" w14:textId="77777777" w:rsidR="0064616D" w:rsidRDefault="0064616D" w:rsidP="00E92D24">
            <w:pPr>
              <w:kinsoku w:val="0"/>
              <w:overflowPunct w:val="0"/>
              <w:spacing w:line="260" w:lineRule="exact"/>
              <w:ind w:left="200" w:hanging="200"/>
              <w:jc w:val="both"/>
              <w:rPr>
                <w:rFonts w:eastAsia="標楷體"/>
                <w:sz w:val="20"/>
              </w:rPr>
            </w:pPr>
          </w:p>
          <w:p w14:paraId="25C97C6F" w14:textId="77777777" w:rsidR="0064616D" w:rsidRDefault="0064616D" w:rsidP="00E92D24">
            <w:pPr>
              <w:kinsoku w:val="0"/>
              <w:overflowPunct w:val="0"/>
              <w:spacing w:line="260" w:lineRule="exact"/>
              <w:jc w:val="both"/>
              <w:rPr>
                <w:rFonts w:eastAsia="標楷體"/>
                <w:sz w:val="20"/>
              </w:rPr>
            </w:pPr>
            <w:r>
              <w:rPr>
                <w:rFonts w:eastAsia="標楷體" w:hint="eastAsia"/>
                <w:sz w:val="20"/>
              </w:rPr>
              <w:t>事</w:t>
            </w:r>
            <w:r>
              <w:rPr>
                <w:rFonts w:eastAsia="標楷體"/>
                <w:sz w:val="20"/>
              </w:rPr>
              <w:t>實發生日</w:t>
            </w:r>
            <w:r>
              <w:rPr>
                <w:rFonts w:eastAsia="標楷體" w:hint="eastAsia"/>
                <w:sz w:val="20"/>
              </w:rPr>
              <w:t>或傳播媒體報導日之次一營業日交易時間開始前。</w:t>
            </w:r>
          </w:p>
          <w:p w14:paraId="3DB7676C" w14:textId="77777777" w:rsidR="0064616D" w:rsidRDefault="0064616D" w:rsidP="00E92D24">
            <w:pPr>
              <w:kinsoku w:val="0"/>
              <w:overflowPunct w:val="0"/>
              <w:spacing w:line="260" w:lineRule="exact"/>
              <w:jc w:val="both"/>
              <w:rPr>
                <w:rFonts w:eastAsia="標楷體"/>
                <w:sz w:val="20"/>
              </w:rPr>
            </w:pPr>
          </w:p>
          <w:p w14:paraId="40075D72" w14:textId="77777777" w:rsidR="0064616D" w:rsidRPr="00E016F0" w:rsidRDefault="0064616D" w:rsidP="00E92D24">
            <w:pPr>
              <w:kinsoku w:val="0"/>
              <w:overflowPunct w:val="0"/>
              <w:spacing w:line="260" w:lineRule="exact"/>
              <w:jc w:val="both"/>
              <w:rPr>
                <w:rFonts w:eastAsia="標楷體"/>
                <w:sz w:val="20"/>
              </w:rPr>
            </w:pPr>
          </w:p>
          <w:p w14:paraId="7598B5A1" w14:textId="77777777" w:rsidR="0064616D" w:rsidRDefault="0064616D" w:rsidP="00E92D24">
            <w:pPr>
              <w:kinsoku w:val="0"/>
              <w:overflowPunct w:val="0"/>
              <w:spacing w:line="260" w:lineRule="exact"/>
              <w:jc w:val="both"/>
              <w:rPr>
                <w:rFonts w:eastAsia="標楷體"/>
                <w:sz w:val="20"/>
              </w:rPr>
            </w:pPr>
          </w:p>
          <w:p w14:paraId="7E7CCBCF" w14:textId="77777777" w:rsidR="0064616D" w:rsidRPr="00D46343" w:rsidRDefault="0064616D" w:rsidP="00E92D24">
            <w:pPr>
              <w:kinsoku w:val="0"/>
              <w:overflowPunct w:val="0"/>
              <w:spacing w:line="260" w:lineRule="exact"/>
              <w:ind w:left="200" w:hanging="200"/>
              <w:jc w:val="both"/>
              <w:rPr>
                <w:rFonts w:eastAsia="標楷體"/>
                <w:sz w:val="20"/>
              </w:rPr>
            </w:pPr>
            <w:r>
              <w:rPr>
                <w:rFonts w:eastAsia="標楷體" w:hint="eastAsia"/>
                <w:sz w:val="20"/>
              </w:rPr>
              <w:t>符合</w:t>
            </w:r>
            <w:r>
              <w:rPr>
                <w:rFonts w:eastAsia="標楷體"/>
                <w:sz w:val="20"/>
              </w:rPr>
              <w:t>條件日之次一營業日。</w:t>
            </w:r>
          </w:p>
        </w:tc>
        <w:tc>
          <w:tcPr>
            <w:tcW w:w="3083" w:type="dxa"/>
          </w:tcPr>
          <w:p w14:paraId="14A3BAD0" w14:textId="77777777" w:rsidR="0064616D" w:rsidRDefault="0064616D" w:rsidP="00E92D24">
            <w:pPr>
              <w:kinsoku w:val="0"/>
              <w:overflowPunct w:val="0"/>
              <w:spacing w:line="260" w:lineRule="exact"/>
              <w:ind w:left="200" w:hanging="200"/>
              <w:jc w:val="both"/>
              <w:rPr>
                <w:rFonts w:eastAsia="標楷體"/>
                <w:sz w:val="20"/>
              </w:rPr>
            </w:pPr>
          </w:p>
          <w:p w14:paraId="684285B7" w14:textId="77777777" w:rsidR="0064616D" w:rsidRDefault="0064616D" w:rsidP="00E92D24">
            <w:pPr>
              <w:kinsoku w:val="0"/>
              <w:overflowPunct w:val="0"/>
              <w:spacing w:line="260" w:lineRule="exact"/>
              <w:jc w:val="both"/>
              <w:rPr>
                <w:rFonts w:eastAsia="標楷體"/>
                <w:sz w:val="20"/>
              </w:rPr>
            </w:pPr>
            <w:r>
              <w:rPr>
                <w:rFonts w:eastAsia="標楷體" w:hint="eastAsia"/>
                <w:sz w:val="20"/>
              </w:rPr>
              <w:t>函知本公</w:t>
            </w:r>
            <w:r>
              <w:rPr>
                <w:rFonts w:eastAsia="標楷體"/>
                <w:sz w:val="20"/>
              </w:rPr>
              <w:t>司</w:t>
            </w:r>
            <w:r>
              <w:rPr>
                <w:rFonts w:eastAsia="標楷體" w:hint="eastAsia"/>
                <w:sz w:val="20"/>
              </w:rPr>
              <w:t>並</w:t>
            </w: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5B10BA9C" w14:textId="77777777" w:rsidR="0064616D" w:rsidRPr="002430CD" w:rsidRDefault="0064616D" w:rsidP="00E92D24">
            <w:pPr>
              <w:kinsoku w:val="0"/>
              <w:overflowPunct w:val="0"/>
              <w:spacing w:line="260" w:lineRule="exact"/>
              <w:jc w:val="both"/>
              <w:rPr>
                <w:rFonts w:eastAsia="標楷體"/>
                <w:sz w:val="20"/>
              </w:rPr>
            </w:pPr>
          </w:p>
          <w:p w14:paraId="2BD3D98D" w14:textId="77777777" w:rsidR="0064616D" w:rsidRDefault="0064616D" w:rsidP="00E92D24">
            <w:pPr>
              <w:kinsoku w:val="0"/>
              <w:overflowPunct w:val="0"/>
              <w:spacing w:line="260" w:lineRule="exact"/>
              <w:jc w:val="both"/>
              <w:rPr>
                <w:rFonts w:eastAsia="標楷體"/>
                <w:sz w:val="20"/>
              </w:rPr>
            </w:pPr>
            <w:r w:rsidRPr="00845DD3">
              <w:rPr>
                <w:rFonts w:eastAsia="標楷體" w:hint="eastAsia"/>
                <w:sz w:val="20"/>
              </w:rPr>
              <w:t>輸入「公開資訊觀測站」</w:t>
            </w:r>
            <w:r w:rsidRPr="00845DD3">
              <w:rPr>
                <w:rFonts w:eastAsia="標楷體"/>
                <w:sz w:val="20"/>
              </w:rPr>
              <w:t>(sii.twse.com.tw/</w:t>
            </w:r>
            <w:r w:rsidRPr="00C467DE">
              <w:rPr>
                <w:rFonts w:eastAsia="標楷體" w:hint="eastAsia"/>
                <w:sz w:val="20"/>
              </w:rPr>
              <w:t>各項公告申報作業</w:t>
            </w:r>
            <w:r w:rsidRPr="00C467DE">
              <w:rPr>
                <w:rFonts w:eastAsia="標楷體" w:hint="eastAsia"/>
                <w:sz w:val="20"/>
              </w:rPr>
              <w:t>/</w:t>
            </w:r>
            <w:r w:rsidRPr="00C467DE">
              <w:rPr>
                <w:rFonts w:eastAsia="標楷體" w:hint="eastAsia"/>
                <w:sz w:val="20"/>
              </w:rPr>
              <w:t>證券商發行指數投資證券處理準則應公告事項</w:t>
            </w:r>
            <w:r>
              <w:rPr>
                <w:rFonts w:eastAsia="標楷體" w:hint="eastAsia"/>
                <w:sz w:val="20"/>
              </w:rPr>
              <w:t>)</w:t>
            </w:r>
            <w:r>
              <w:rPr>
                <w:rFonts w:eastAsia="標楷體" w:hint="eastAsia"/>
                <w:sz w:val="20"/>
              </w:rPr>
              <w:t>並</w:t>
            </w:r>
            <w:r w:rsidRPr="002430CD">
              <w:rPr>
                <w:rFonts w:eastAsia="標楷體" w:hint="eastAsia"/>
                <w:sz w:val="20"/>
              </w:rPr>
              <w:t>做重大訊息公告</w:t>
            </w:r>
            <w:r>
              <w:rPr>
                <w:rFonts w:eastAsia="標楷體" w:hint="eastAsia"/>
                <w:sz w:val="20"/>
              </w:rPr>
              <w:t>。</w:t>
            </w:r>
          </w:p>
          <w:p w14:paraId="794DB8C1" w14:textId="77777777" w:rsidR="0064616D" w:rsidRDefault="0064616D" w:rsidP="00E92D24">
            <w:pPr>
              <w:kinsoku w:val="0"/>
              <w:overflowPunct w:val="0"/>
              <w:spacing w:line="260" w:lineRule="exact"/>
              <w:jc w:val="both"/>
              <w:rPr>
                <w:rFonts w:eastAsia="標楷體"/>
                <w:sz w:val="20"/>
              </w:rPr>
            </w:pPr>
          </w:p>
          <w:p w14:paraId="35B5CFB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函</w:t>
            </w:r>
            <w:r>
              <w:rPr>
                <w:rFonts w:eastAsia="標楷體" w:hint="eastAsia"/>
                <w:sz w:val="20"/>
              </w:rPr>
              <w:t>報</w:t>
            </w:r>
            <w:r>
              <w:rPr>
                <w:rFonts w:eastAsia="標楷體"/>
                <w:sz w:val="20"/>
              </w:rPr>
              <w:t>本公司終止上市時程及</w:t>
            </w:r>
            <w:r>
              <w:rPr>
                <w:rFonts w:eastAsia="標楷體" w:hint="eastAsia"/>
                <w:sz w:val="20"/>
              </w:rPr>
              <w:t>相</w:t>
            </w:r>
            <w:r>
              <w:rPr>
                <w:rFonts w:eastAsia="標楷體"/>
                <w:sz w:val="20"/>
              </w:rPr>
              <w:t>關附件</w:t>
            </w:r>
            <w:r w:rsidRPr="002430CD">
              <w:rPr>
                <w:rFonts w:eastAsia="標楷體" w:hint="eastAsia"/>
                <w:sz w:val="20"/>
              </w:rPr>
              <w:t>。</w:t>
            </w:r>
          </w:p>
        </w:tc>
        <w:tc>
          <w:tcPr>
            <w:tcW w:w="3101" w:type="dxa"/>
          </w:tcPr>
          <w:p w14:paraId="1AEE1585"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1.</w:t>
            </w:r>
            <w:r w:rsidRPr="002430CD">
              <w:rPr>
                <w:rFonts w:eastAsia="標楷體" w:hint="eastAsia"/>
                <w:sz w:val="20"/>
              </w:rPr>
              <w:t>證券交易法第</w:t>
            </w:r>
            <w:r w:rsidRPr="002430CD">
              <w:rPr>
                <w:rFonts w:eastAsia="標楷體" w:hint="eastAsia"/>
                <w:sz w:val="20"/>
              </w:rPr>
              <w:t>145</w:t>
            </w:r>
            <w:r w:rsidRPr="002430CD">
              <w:rPr>
                <w:rFonts w:eastAsia="標楷體" w:hint="eastAsia"/>
                <w:sz w:val="20"/>
              </w:rPr>
              <w:t>條。</w:t>
            </w:r>
          </w:p>
          <w:p w14:paraId="3ABC3CB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2.</w:t>
            </w:r>
            <w:r w:rsidRPr="002430CD">
              <w:rPr>
                <w:rFonts w:eastAsia="標楷體" w:hint="eastAsia"/>
                <w:sz w:val="20"/>
              </w:rPr>
              <w:t>有價證券上市契約第</w:t>
            </w:r>
            <w:r w:rsidRPr="002430CD">
              <w:rPr>
                <w:rFonts w:eastAsia="標楷體" w:hint="eastAsia"/>
                <w:sz w:val="20"/>
              </w:rPr>
              <w:t>4</w:t>
            </w:r>
            <w:r w:rsidRPr="002430CD">
              <w:rPr>
                <w:rFonts w:eastAsia="標楷體" w:hint="eastAsia"/>
                <w:sz w:val="20"/>
              </w:rPr>
              <w:t>條。</w:t>
            </w:r>
          </w:p>
          <w:p w14:paraId="627261E4" w14:textId="77777777" w:rsidR="0064616D" w:rsidRDefault="0064616D" w:rsidP="00E92D24">
            <w:pPr>
              <w:kinsoku w:val="0"/>
              <w:overflowPunct w:val="0"/>
              <w:spacing w:line="260" w:lineRule="exact"/>
              <w:ind w:left="154" w:hanging="154"/>
              <w:jc w:val="both"/>
              <w:rPr>
                <w:rFonts w:eastAsia="標楷體"/>
                <w:sz w:val="20"/>
              </w:rPr>
            </w:pPr>
            <w:r w:rsidRPr="002430CD">
              <w:rPr>
                <w:rFonts w:eastAsia="標楷體" w:hint="eastAsia"/>
                <w:sz w:val="20"/>
              </w:rPr>
              <w:t>3.</w:t>
            </w:r>
            <w:r w:rsidRPr="002430CD">
              <w:rPr>
                <w:rFonts w:eastAsia="標楷體" w:hint="eastAsia"/>
                <w:sz w:val="20"/>
              </w:rPr>
              <w:t>本公司營業細則第</w:t>
            </w:r>
            <w:r w:rsidRPr="002430CD">
              <w:rPr>
                <w:rFonts w:eastAsia="標楷體" w:hint="eastAsia"/>
                <w:sz w:val="20"/>
              </w:rPr>
              <w:t>50-</w:t>
            </w:r>
            <w:r>
              <w:rPr>
                <w:rFonts w:eastAsia="標楷體"/>
                <w:sz w:val="20"/>
              </w:rPr>
              <w:t>8</w:t>
            </w:r>
            <w:r>
              <w:rPr>
                <w:rFonts w:eastAsia="標楷體" w:hint="eastAsia"/>
                <w:sz w:val="20"/>
              </w:rPr>
              <w:t>條</w:t>
            </w:r>
            <w:r w:rsidRPr="002430CD">
              <w:rPr>
                <w:rFonts w:eastAsia="標楷體"/>
                <w:sz w:val="20"/>
              </w:rPr>
              <w:t>、</w:t>
            </w:r>
            <w:r>
              <w:rPr>
                <w:rFonts w:eastAsia="標楷體" w:hint="eastAsia"/>
                <w:sz w:val="20"/>
              </w:rPr>
              <w:t>第</w:t>
            </w:r>
            <w:r w:rsidRPr="002430CD">
              <w:rPr>
                <w:rFonts w:eastAsia="標楷體" w:hint="eastAsia"/>
                <w:sz w:val="20"/>
              </w:rPr>
              <w:t>52</w:t>
            </w:r>
            <w:r>
              <w:rPr>
                <w:rFonts w:eastAsia="標楷體" w:hint="eastAsia"/>
                <w:sz w:val="20"/>
              </w:rPr>
              <w:t>條、第</w:t>
            </w:r>
            <w:r w:rsidRPr="002430CD">
              <w:rPr>
                <w:rFonts w:eastAsia="標楷體" w:hint="eastAsia"/>
                <w:sz w:val="20"/>
              </w:rPr>
              <w:t>52</w:t>
            </w:r>
            <w:r>
              <w:rPr>
                <w:rFonts w:eastAsia="標楷體" w:hint="eastAsia"/>
                <w:sz w:val="20"/>
              </w:rPr>
              <w:t>-</w:t>
            </w:r>
            <w:r w:rsidRPr="002430CD">
              <w:rPr>
                <w:rFonts w:eastAsia="標楷體" w:hint="eastAsia"/>
                <w:sz w:val="20"/>
              </w:rPr>
              <w:t>1</w:t>
            </w:r>
            <w:r>
              <w:rPr>
                <w:rFonts w:eastAsia="標楷體" w:hint="eastAsia"/>
                <w:sz w:val="20"/>
              </w:rPr>
              <w:t>條</w:t>
            </w:r>
            <w:r w:rsidRPr="002430CD">
              <w:rPr>
                <w:rFonts w:eastAsia="標楷體"/>
                <w:sz w:val="20"/>
              </w:rPr>
              <w:t>。</w:t>
            </w:r>
          </w:p>
          <w:p w14:paraId="59225C1E" w14:textId="77777777" w:rsidR="0064616D" w:rsidRDefault="0064616D" w:rsidP="00E92D24">
            <w:pPr>
              <w:kinsoku w:val="0"/>
              <w:overflowPunct w:val="0"/>
              <w:spacing w:line="260" w:lineRule="exact"/>
              <w:ind w:left="154" w:hanging="154"/>
              <w:jc w:val="both"/>
              <w:rPr>
                <w:rFonts w:eastAsia="標楷體"/>
                <w:sz w:val="20"/>
              </w:rPr>
            </w:pPr>
            <w:r>
              <w:rPr>
                <w:rFonts w:eastAsia="標楷體" w:hint="eastAsia"/>
                <w:sz w:val="20"/>
              </w:rPr>
              <w:t>4.</w:t>
            </w:r>
            <w:r>
              <w:rPr>
                <w:rFonts w:eastAsia="標楷體" w:hint="eastAsia"/>
                <w:sz w:val="20"/>
              </w:rPr>
              <w:t>本</w:t>
            </w:r>
            <w:r>
              <w:rPr>
                <w:rFonts w:eastAsia="標楷體"/>
                <w:sz w:val="20"/>
              </w:rPr>
              <w:t>公司</w:t>
            </w:r>
            <w:hyperlink r:id="rId52" w:tgtFrame="_blank" w:history="1">
              <w:r w:rsidRPr="00B133B8">
                <w:rPr>
                  <w:rFonts w:eastAsia="標楷體"/>
                  <w:sz w:val="20"/>
                </w:rPr>
                <w:t>審查指數投資證券上市作業程序</w:t>
              </w:r>
            </w:hyperlink>
            <w:r>
              <w:rPr>
                <w:rFonts w:eastAsia="標楷體" w:hint="eastAsia"/>
                <w:sz w:val="20"/>
              </w:rPr>
              <w:t>第</w:t>
            </w:r>
            <w:r>
              <w:rPr>
                <w:rFonts w:eastAsia="標楷體" w:hint="eastAsia"/>
                <w:sz w:val="20"/>
              </w:rPr>
              <w:t>8</w:t>
            </w:r>
            <w:r>
              <w:rPr>
                <w:rFonts w:eastAsia="標楷體" w:hint="eastAsia"/>
                <w:sz w:val="20"/>
              </w:rPr>
              <w:t>條</w:t>
            </w:r>
            <w:r>
              <w:rPr>
                <w:rFonts w:eastAsia="標楷體"/>
                <w:sz w:val="20"/>
              </w:rPr>
              <w:t>。</w:t>
            </w:r>
          </w:p>
          <w:p w14:paraId="1634C125" w14:textId="77777777" w:rsidR="0064616D" w:rsidRDefault="0064616D" w:rsidP="00E92D24">
            <w:pPr>
              <w:kinsoku w:val="0"/>
              <w:overflowPunct w:val="0"/>
              <w:spacing w:line="260" w:lineRule="exact"/>
              <w:ind w:left="154" w:hanging="154"/>
              <w:jc w:val="both"/>
              <w:rPr>
                <w:rFonts w:eastAsia="標楷體"/>
                <w:sz w:val="20"/>
              </w:rPr>
            </w:pPr>
            <w:r>
              <w:rPr>
                <w:rFonts w:eastAsia="標楷體"/>
                <w:sz w:val="20"/>
              </w:rPr>
              <w:t>5.</w:t>
            </w:r>
            <w:hyperlink r:id="rId53" w:tgtFrame="_blank" w:history="1">
              <w:r w:rsidRPr="00C84B29">
                <w:rPr>
                  <w:rFonts w:eastAsia="標楷體"/>
                  <w:sz w:val="20"/>
                </w:rPr>
                <w:t>證券商發行指數投資證券處理準則</w:t>
              </w:r>
            </w:hyperlink>
            <w:r w:rsidRPr="00C84B29">
              <w:rPr>
                <w:rFonts w:eastAsia="標楷體"/>
                <w:sz w:val="20"/>
              </w:rPr>
              <w:t>第</w:t>
            </w:r>
            <w:r>
              <w:rPr>
                <w:rFonts w:eastAsia="標楷體" w:hint="eastAsia"/>
                <w:sz w:val="20"/>
              </w:rPr>
              <w:t>1</w:t>
            </w:r>
            <w:r w:rsidRPr="00C84B29">
              <w:rPr>
                <w:rFonts w:eastAsia="標楷體" w:hint="eastAsia"/>
                <w:sz w:val="20"/>
              </w:rPr>
              <w:t>7</w:t>
            </w:r>
            <w:r w:rsidRPr="00C84B29">
              <w:rPr>
                <w:rFonts w:eastAsia="標楷體" w:hint="eastAsia"/>
                <w:sz w:val="20"/>
              </w:rPr>
              <w:t>條</w:t>
            </w:r>
            <w:r w:rsidRPr="00C84B29">
              <w:rPr>
                <w:rFonts w:eastAsia="標楷體"/>
                <w:sz w:val="20"/>
              </w:rPr>
              <w:t>第</w:t>
            </w:r>
            <w:r>
              <w:rPr>
                <w:rFonts w:eastAsia="標楷體" w:hint="eastAsia"/>
                <w:sz w:val="20"/>
              </w:rPr>
              <w:t>3</w:t>
            </w:r>
            <w:r w:rsidRPr="00C84B29">
              <w:rPr>
                <w:rFonts w:eastAsia="標楷體" w:hint="eastAsia"/>
                <w:sz w:val="20"/>
              </w:rPr>
              <w:t>項</w:t>
            </w:r>
            <w:r>
              <w:rPr>
                <w:rFonts w:eastAsia="標楷體" w:hint="eastAsia"/>
                <w:sz w:val="20"/>
              </w:rPr>
              <w:t>。</w:t>
            </w:r>
          </w:p>
          <w:p w14:paraId="00E25E8B" w14:textId="77777777" w:rsidR="0064616D" w:rsidRPr="002328CB" w:rsidRDefault="0064616D" w:rsidP="00E92D24">
            <w:pPr>
              <w:kinsoku w:val="0"/>
              <w:overflowPunct w:val="0"/>
              <w:spacing w:line="260" w:lineRule="exact"/>
              <w:ind w:left="154" w:hanging="154"/>
              <w:jc w:val="both"/>
              <w:rPr>
                <w:rFonts w:eastAsia="標楷體"/>
                <w:sz w:val="20"/>
              </w:rPr>
            </w:pPr>
            <w:r>
              <w:rPr>
                <w:rFonts w:eastAsia="標楷體"/>
                <w:sz w:val="20"/>
              </w:rPr>
              <w:t>6.</w:t>
            </w:r>
            <w:r w:rsidRPr="002430CD">
              <w:rPr>
                <w:rFonts w:eastAsia="標楷體" w:hint="eastAsia"/>
                <w:sz w:val="20"/>
              </w:rPr>
              <w:t>本公司對有價證券上市公司及境外指數股票型基金上市之境外基金機構資訊申報作業辦法第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p w14:paraId="0751B385" w14:textId="77777777" w:rsidR="0064616D" w:rsidRPr="00B133B8" w:rsidRDefault="0064616D" w:rsidP="00E92D24">
            <w:pPr>
              <w:kinsoku w:val="0"/>
              <w:overflowPunct w:val="0"/>
              <w:spacing w:line="260" w:lineRule="exact"/>
              <w:ind w:left="154" w:hanging="154"/>
              <w:jc w:val="both"/>
              <w:rPr>
                <w:rFonts w:eastAsia="標楷體"/>
                <w:sz w:val="20"/>
              </w:rPr>
            </w:pPr>
            <w:r>
              <w:rPr>
                <w:rFonts w:eastAsia="標楷體"/>
                <w:sz w:val="20"/>
              </w:rPr>
              <w:t>7.</w:t>
            </w:r>
            <w:r w:rsidRPr="00B133B8">
              <w:rPr>
                <w:rFonts w:eastAsia="標楷體" w:hint="eastAsia"/>
                <w:sz w:val="20"/>
              </w:rPr>
              <w:t>本</w:t>
            </w:r>
            <w:r w:rsidRPr="00B133B8">
              <w:rPr>
                <w:rFonts w:eastAsia="標楷體"/>
                <w:sz w:val="20"/>
              </w:rPr>
              <w:t>公司</w:t>
            </w:r>
            <w:hyperlink r:id="rId54" w:tgtFrame="_blank" w:history="1">
              <w:r w:rsidRPr="00B133B8">
                <w:rPr>
                  <w:rFonts w:eastAsia="標楷體"/>
                  <w:sz w:val="20"/>
                </w:rPr>
                <w:t>對上市指數投資證券重大訊息之查證暨公開處理程序</w:t>
              </w:r>
            </w:hyperlink>
            <w:r>
              <w:rPr>
                <w:rFonts w:eastAsia="標楷體" w:hint="eastAsia"/>
                <w:sz w:val="20"/>
              </w:rPr>
              <w:t>第</w:t>
            </w:r>
            <w:r>
              <w:rPr>
                <w:rFonts w:eastAsia="標楷體" w:hint="eastAsia"/>
                <w:sz w:val="20"/>
              </w:rPr>
              <w:t>2</w:t>
            </w:r>
            <w:r>
              <w:rPr>
                <w:rFonts w:eastAsia="標楷體" w:hint="eastAsia"/>
                <w:sz w:val="20"/>
              </w:rPr>
              <w:t>條</w:t>
            </w:r>
            <w:r>
              <w:rPr>
                <w:rFonts w:eastAsia="標楷體"/>
                <w:sz w:val="20"/>
              </w:rPr>
              <w:t>。</w:t>
            </w:r>
          </w:p>
        </w:tc>
      </w:tr>
      <w:tr w:rsidR="0064616D" w:rsidRPr="002430CD" w14:paraId="1F079AD6" w14:textId="77777777" w:rsidTr="008856F5">
        <w:trPr>
          <w:gridAfter w:val="1"/>
          <w:wAfter w:w="839" w:type="dxa"/>
        </w:trPr>
        <w:tc>
          <w:tcPr>
            <w:tcW w:w="568" w:type="dxa"/>
            <w:vAlign w:val="center"/>
          </w:tcPr>
          <w:p w14:paraId="6C88A1C9" w14:textId="77777777" w:rsidR="0064616D" w:rsidRPr="002430CD" w:rsidRDefault="00497A7B" w:rsidP="00E92D24">
            <w:pPr>
              <w:kinsoku w:val="0"/>
              <w:overflowPunct w:val="0"/>
              <w:spacing w:line="260" w:lineRule="exact"/>
              <w:jc w:val="center"/>
              <w:rPr>
                <w:rFonts w:eastAsia="標楷體"/>
                <w:sz w:val="20"/>
              </w:rPr>
            </w:pPr>
            <w:r>
              <w:rPr>
                <w:rFonts w:eastAsia="標楷體"/>
                <w:sz w:val="20"/>
              </w:rPr>
              <w:t>11</w:t>
            </w:r>
          </w:p>
        </w:tc>
        <w:tc>
          <w:tcPr>
            <w:tcW w:w="4320" w:type="dxa"/>
          </w:tcPr>
          <w:p w14:paraId="50B394A7"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重大訊息輸入本公司指定之網際網路申報系統。</w:t>
            </w:r>
          </w:p>
        </w:tc>
        <w:tc>
          <w:tcPr>
            <w:tcW w:w="3240" w:type="dxa"/>
          </w:tcPr>
          <w:p w14:paraId="145AB598"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事實發生日或傳播媒體報導日之次一營業日交易時間開始前。</w:t>
            </w:r>
          </w:p>
        </w:tc>
        <w:tc>
          <w:tcPr>
            <w:tcW w:w="3083" w:type="dxa"/>
          </w:tcPr>
          <w:p w14:paraId="76F54369" w14:textId="77777777" w:rsidR="0064616D" w:rsidRPr="002430CD" w:rsidRDefault="0064616D" w:rsidP="00E92D24">
            <w:pPr>
              <w:kinsoku w:val="0"/>
              <w:overflowPunct w:val="0"/>
              <w:spacing w:line="260" w:lineRule="exact"/>
              <w:jc w:val="both"/>
              <w:rPr>
                <w:rFonts w:eastAsia="標楷體"/>
                <w:sz w:val="20"/>
              </w:rPr>
            </w:pPr>
            <w:r w:rsidRPr="002430CD">
              <w:rPr>
                <w:rFonts w:eastAsia="標楷體" w:hint="eastAsia"/>
                <w:sz w:val="20"/>
              </w:rPr>
              <w:t>輸入本公司指定之網際網路申報系統做重大訊息公告。</w:t>
            </w:r>
          </w:p>
        </w:tc>
        <w:tc>
          <w:tcPr>
            <w:tcW w:w="3101" w:type="dxa"/>
          </w:tcPr>
          <w:p w14:paraId="3A280004"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1.</w:t>
            </w:r>
            <w:r w:rsidRPr="00C84B29">
              <w:rPr>
                <w:rFonts w:eastAsia="標楷體" w:hint="eastAsia"/>
                <w:sz w:val="20"/>
              </w:rPr>
              <w:t>本公司</w:t>
            </w:r>
            <w:hyperlink r:id="rId55" w:tgtFrame="_blank" w:history="1">
              <w:r w:rsidRPr="00C84B29">
                <w:rPr>
                  <w:rFonts w:eastAsia="標楷體"/>
                  <w:sz w:val="20"/>
                </w:rPr>
                <w:t>對上市指數投資證券重大訊息之查證暨公開處理程序</w:t>
              </w:r>
            </w:hyperlink>
            <w:r w:rsidRPr="00C84B29">
              <w:rPr>
                <w:rFonts w:eastAsia="標楷體" w:hint="eastAsia"/>
                <w:sz w:val="20"/>
              </w:rPr>
              <w:t>。</w:t>
            </w:r>
          </w:p>
          <w:p w14:paraId="2B957072" w14:textId="77777777" w:rsidR="0064616D" w:rsidRPr="00C84B29" w:rsidRDefault="0064616D" w:rsidP="00E92D24">
            <w:pPr>
              <w:kinsoku w:val="0"/>
              <w:overflowPunct w:val="0"/>
              <w:spacing w:line="260" w:lineRule="exact"/>
              <w:ind w:left="154" w:hanging="154"/>
              <w:jc w:val="both"/>
              <w:rPr>
                <w:rFonts w:eastAsia="標楷體"/>
                <w:sz w:val="20"/>
              </w:rPr>
            </w:pPr>
            <w:r>
              <w:rPr>
                <w:rFonts w:eastAsia="標楷體" w:hint="eastAsia"/>
                <w:sz w:val="20"/>
              </w:rPr>
              <w:t>2.</w:t>
            </w:r>
            <w:r w:rsidRPr="002430CD">
              <w:rPr>
                <w:rFonts w:eastAsia="標楷體" w:hint="eastAsia"/>
                <w:sz w:val="20"/>
              </w:rPr>
              <w:t>本公司對有價證券上市公司及境</w:t>
            </w:r>
            <w:r w:rsidRPr="002430CD">
              <w:rPr>
                <w:rFonts w:eastAsia="標楷體" w:hint="eastAsia"/>
                <w:sz w:val="20"/>
              </w:rPr>
              <w:lastRenderedPageBreak/>
              <w:t>外指數股票型基金上市之境外基金機構資訊申報作業辦法第</w:t>
            </w:r>
            <w:r w:rsidRPr="002430CD">
              <w:rPr>
                <w:rFonts w:eastAsia="標楷體" w:hint="eastAsia"/>
                <w:sz w:val="20"/>
              </w:rPr>
              <w:t>3</w:t>
            </w:r>
            <w:r w:rsidRPr="002430CD">
              <w:rPr>
                <w:rFonts w:eastAsia="標楷體" w:hint="eastAsia"/>
                <w:sz w:val="20"/>
              </w:rPr>
              <w:t>條第</w:t>
            </w:r>
            <w:r>
              <w:rPr>
                <w:rFonts w:eastAsia="標楷體" w:hint="eastAsia"/>
                <w:sz w:val="20"/>
              </w:rPr>
              <w:t>1</w:t>
            </w:r>
            <w:r w:rsidRPr="002430CD">
              <w:rPr>
                <w:rFonts w:eastAsia="標楷體" w:hint="eastAsia"/>
                <w:sz w:val="20"/>
              </w:rPr>
              <w:t>4</w:t>
            </w:r>
            <w:r w:rsidRPr="002430CD">
              <w:rPr>
                <w:rFonts w:eastAsia="標楷體" w:hint="eastAsia"/>
                <w:sz w:val="20"/>
              </w:rPr>
              <w:t>項。</w:t>
            </w:r>
          </w:p>
        </w:tc>
      </w:tr>
    </w:tbl>
    <w:p w14:paraId="01CBB9EB" w14:textId="77777777" w:rsidR="00950D2B" w:rsidRPr="0064616D" w:rsidRDefault="00950D2B" w:rsidP="00D97AA9">
      <w:pPr>
        <w:rPr>
          <w:rFonts w:eastAsia="標楷體"/>
          <w:sz w:val="20"/>
          <w:szCs w:val="20"/>
          <w:u w:val="single"/>
        </w:rPr>
      </w:pPr>
    </w:p>
    <w:sectPr w:rsidR="00950D2B" w:rsidRPr="0064616D" w:rsidSect="000A6F1A">
      <w:pgSz w:w="16838" w:h="11906" w:orient="landscape" w:code="9"/>
      <w:pgMar w:top="899" w:right="1304" w:bottom="539"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9DC94" w14:textId="77777777" w:rsidR="005D0C99" w:rsidRDefault="005D0C99">
      <w:r>
        <w:separator/>
      </w:r>
    </w:p>
  </w:endnote>
  <w:endnote w:type="continuationSeparator" w:id="0">
    <w:p w14:paraId="75CCA0CD" w14:textId="77777777" w:rsidR="005D0C99" w:rsidRDefault="005D0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81C72"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9E8109D" w14:textId="77777777" w:rsidR="004935CC" w:rsidRDefault="004935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13370" w14:textId="7DDB3C49"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100</w:t>
    </w:r>
    <w:r>
      <w:rPr>
        <w:rStyle w:val="aa"/>
      </w:rPr>
      <w:fldChar w:fldCharType="end"/>
    </w:r>
  </w:p>
  <w:p w14:paraId="1B3F0F14" w14:textId="77777777" w:rsidR="004935CC" w:rsidRDefault="004935C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CF77"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8E4EBA9" w14:textId="77777777" w:rsidR="004935CC" w:rsidRDefault="004935CC">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28E2" w14:textId="581CFA9C"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144</w:t>
    </w:r>
    <w:r>
      <w:rPr>
        <w:rStyle w:val="aa"/>
      </w:rPr>
      <w:fldChar w:fldCharType="end"/>
    </w:r>
  </w:p>
  <w:p w14:paraId="048839CD" w14:textId="77777777" w:rsidR="004935CC" w:rsidRDefault="004935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8EA22" w14:textId="77777777" w:rsidR="005D0C99" w:rsidRDefault="005D0C99">
      <w:r>
        <w:separator/>
      </w:r>
    </w:p>
  </w:footnote>
  <w:footnote w:type="continuationSeparator" w:id="0">
    <w:p w14:paraId="7FC63A89" w14:textId="77777777" w:rsidR="005D0C99" w:rsidRDefault="005D0C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293"/>
    <w:multiLevelType w:val="hybridMultilevel"/>
    <w:tmpl w:val="A656B350"/>
    <w:lvl w:ilvl="0" w:tplc="556A4DDE">
      <w:start w:val="1"/>
      <w:numFmt w:val="decimal"/>
      <w:lvlText w:val="%1."/>
      <w:lvlJc w:val="left"/>
      <w:pPr>
        <w:ind w:left="64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BF2ECD"/>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38F252E"/>
    <w:multiLevelType w:val="hybridMultilevel"/>
    <w:tmpl w:val="D0AE32C0"/>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39E6260"/>
    <w:multiLevelType w:val="hybridMultilevel"/>
    <w:tmpl w:val="CE425D88"/>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04962DA3"/>
    <w:multiLevelType w:val="hybridMultilevel"/>
    <w:tmpl w:val="3F62EF8E"/>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067E38DE"/>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83805D0"/>
    <w:multiLevelType w:val="hybridMultilevel"/>
    <w:tmpl w:val="6E5881D8"/>
    <w:lvl w:ilvl="0" w:tplc="FDAA14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375035"/>
    <w:multiLevelType w:val="hybridMultilevel"/>
    <w:tmpl w:val="39B0912A"/>
    <w:lvl w:ilvl="0" w:tplc="0890CC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D25DC6"/>
    <w:multiLevelType w:val="hybridMultilevel"/>
    <w:tmpl w:val="B336ACB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15:restartNumberingAfterBreak="0">
    <w:nsid w:val="101B0033"/>
    <w:multiLevelType w:val="hybridMultilevel"/>
    <w:tmpl w:val="B20C16A6"/>
    <w:lvl w:ilvl="0" w:tplc="514AF990">
      <w:start w:val="1"/>
      <w:numFmt w:val="decimal"/>
      <w:suff w:val="nothing"/>
      <w:lvlText w:val="%1."/>
      <w:lvlJc w:val="left"/>
      <w:pPr>
        <w:ind w:left="448" w:hanging="44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1063715"/>
    <w:multiLevelType w:val="hybridMultilevel"/>
    <w:tmpl w:val="B24C8E28"/>
    <w:lvl w:ilvl="0" w:tplc="2FD681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39C0690"/>
    <w:multiLevelType w:val="hybridMultilevel"/>
    <w:tmpl w:val="27C2AA8E"/>
    <w:lvl w:ilvl="0" w:tplc="77708B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1423463E"/>
    <w:multiLevelType w:val="hybridMultilevel"/>
    <w:tmpl w:val="D5549BBC"/>
    <w:lvl w:ilvl="0" w:tplc="FCE6C6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4511B89"/>
    <w:multiLevelType w:val="hybridMultilevel"/>
    <w:tmpl w:val="53929D12"/>
    <w:lvl w:ilvl="0" w:tplc="4884601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F6475F"/>
    <w:multiLevelType w:val="hybridMultilevel"/>
    <w:tmpl w:val="DC9AABB2"/>
    <w:lvl w:ilvl="0" w:tplc="31DC219C">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5324962"/>
    <w:multiLevelType w:val="hybridMultilevel"/>
    <w:tmpl w:val="78E200A8"/>
    <w:lvl w:ilvl="0" w:tplc="43FC90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58D7EED"/>
    <w:multiLevelType w:val="hybridMultilevel"/>
    <w:tmpl w:val="3EF21C0C"/>
    <w:lvl w:ilvl="0" w:tplc="20388B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60867C4"/>
    <w:multiLevelType w:val="hybridMultilevel"/>
    <w:tmpl w:val="E6AE4238"/>
    <w:lvl w:ilvl="0" w:tplc="4094E1F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16810097"/>
    <w:multiLevelType w:val="hybridMultilevel"/>
    <w:tmpl w:val="57F2716C"/>
    <w:lvl w:ilvl="0" w:tplc="28246FA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1738059E"/>
    <w:multiLevelType w:val="hybridMultilevel"/>
    <w:tmpl w:val="18D4E606"/>
    <w:lvl w:ilvl="0" w:tplc="D884F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7415520"/>
    <w:multiLevelType w:val="hybridMultilevel"/>
    <w:tmpl w:val="C6006092"/>
    <w:lvl w:ilvl="0" w:tplc="4516C6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1AC65170"/>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1AF02533"/>
    <w:multiLevelType w:val="hybridMultilevel"/>
    <w:tmpl w:val="BABC7894"/>
    <w:lvl w:ilvl="0" w:tplc="3FF03A4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1B1A71DB"/>
    <w:multiLevelType w:val="hybridMultilevel"/>
    <w:tmpl w:val="72D284C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15:restartNumberingAfterBreak="0">
    <w:nsid w:val="1C9658B1"/>
    <w:multiLevelType w:val="hybridMultilevel"/>
    <w:tmpl w:val="BEB847C0"/>
    <w:lvl w:ilvl="0" w:tplc="07048304">
      <w:start w:val="1"/>
      <w:numFmt w:val="decim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E566DB3"/>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20BF7518"/>
    <w:multiLevelType w:val="hybridMultilevel"/>
    <w:tmpl w:val="F9D4D8F8"/>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21CC5173"/>
    <w:multiLevelType w:val="hybridMultilevel"/>
    <w:tmpl w:val="E444AB7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45C1752"/>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259C7F18"/>
    <w:multiLevelType w:val="hybridMultilevel"/>
    <w:tmpl w:val="B96A9F60"/>
    <w:lvl w:ilvl="0" w:tplc="C44AED2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29537DC8"/>
    <w:multiLevelType w:val="hybridMultilevel"/>
    <w:tmpl w:val="308856FE"/>
    <w:lvl w:ilvl="0" w:tplc="E51023F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29F84621"/>
    <w:multiLevelType w:val="hybridMultilevel"/>
    <w:tmpl w:val="5694FA12"/>
    <w:lvl w:ilvl="0" w:tplc="867A6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B730A7D"/>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BD0145D"/>
    <w:multiLevelType w:val="hybridMultilevel"/>
    <w:tmpl w:val="F0849164"/>
    <w:lvl w:ilvl="0" w:tplc="7CB46D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2C196362"/>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2D177B99"/>
    <w:multiLevelType w:val="hybridMultilevel"/>
    <w:tmpl w:val="19DC5656"/>
    <w:lvl w:ilvl="0" w:tplc="E49CCE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F0E70A7"/>
    <w:multiLevelType w:val="hybridMultilevel"/>
    <w:tmpl w:val="1A7C4B14"/>
    <w:lvl w:ilvl="0" w:tplc="E5E2D50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0531A9D"/>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30B14264"/>
    <w:multiLevelType w:val="hybridMultilevel"/>
    <w:tmpl w:val="67F6E6EA"/>
    <w:lvl w:ilvl="0" w:tplc="6054EB8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3696493A"/>
    <w:multiLevelType w:val="hybridMultilevel"/>
    <w:tmpl w:val="DD800630"/>
    <w:lvl w:ilvl="0" w:tplc="5D06083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894475A"/>
    <w:multiLevelType w:val="hybridMultilevel"/>
    <w:tmpl w:val="75AE0D6E"/>
    <w:lvl w:ilvl="0" w:tplc="AD0EA60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38CD4F9E"/>
    <w:multiLevelType w:val="hybridMultilevel"/>
    <w:tmpl w:val="17B268F4"/>
    <w:lvl w:ilvl="0" w:tplc="14EABD3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392C148F"/>
    <w:multiLevelType w:val="hybridMultilevel"/>
    <w:tmpl w:val="9FDAF962"/>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CE552A7"/>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FAC6E39"/>
    <w:multiLevelType w:val="hybridMultilevel"/>
    <w:tmpl w:val="42EE0B5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5" w15:restartNumberingAfterBreak="0">
    <w:nsid w:val="41575CC8"/>
    <w:multiLevelType w:val="hybridMultilevel"/>
    <w:tmpl w:val="D8D057EE"/>
    <w:lvl w:ilvl="0" w:tplc="DF4C029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42D77BB2"/>
    <w:multiLevelType w:val="hybridMultilevel"/>
    <w:tmpl w:val="1ABE4B42"/>
    <w:lvl w:ilvl="0" w:tplc="E36C3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465036F7"/>
    <w:multiLevelType w:val="hybridMultilevel"/>
    <w:tmpl w:val="6B728E12"/>
    <w:lvl w:ilvl="0" w:tplc="381A8FE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47844677"/>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479842DA"/>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0" w15:restartNumberingAfterBreak="0">
    <w:nsid w:val="48150E31"/>
    <w:multiLevelType w:val="hybridMultilevel"/>
    <w:tmpl w:val="4E687480"/>
    <w:lvl w:ilvl="0" w:tplc="9A321E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490B69B6"/>
    <w:multiLevelType w:val="hybridMultilevel"/>
    <w:tmpl w:val="C76E3998"/>
    <w:lvl w:ilvl="0" w:tplc="FFFFFFFF">
      <w:start w:val="1"/>
      <w:numFmt w:val="decimal"/>
      <w:lvlText w:val="(%1)"/>
      <w:lvlJc w:val="left"/>
      <w:pPr>
        <w:tabs>
          <w:tab w:val="num" w:pos="360"/>
        </w:tabs>
        <w:ind w:left="360" w:hanging="360"/>
      </w:pPr>
      <w:rPr>
        <w:rFonts w:ascii="標楷體"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2" w15:restartNumberingAfterBreak="0">
    <w:nsid w:val="49FE4BD4"/>
    <w:multiLevelType w:val="hybridMultilevel"/>
    <w:tmpl w:val="D67CDDB0"/>
    <w:lvl w:ilvl="0" w:tplc="76FE8B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A2D71F4"/>
    <w:multiLevelType w:val="hybridMultilevel"/>
    <w:tmpl w:val="92F6797E"/>
    <w:lvl w:ilvl="0" w:tplc="986627F0">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4B1B196C"/>
    <w:multiLevelType w:val="hybridMultilevel"/>
    <w:tmpl w:val="ECEA5DCA"/>
    <w:lvl w:ilvl="0" w:tplc="F8AEDB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4C6202C9"/>
    <w:multiLevelType w:val="hybridMultilevel"/>
    <w:tmpl w:val="63BA686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50411A09"/>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54977454"/>
    <w:multiLevelType w:val="hybridMultilevel"/>
    <w:tmpl w:val="0F0A39E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8" w15:restartNumberingAfterBreak="0">
    <w:nsid w:val="558F054A"/>
    <w:multiLevelType w:val="hybridMultilevel"/>
    <w:tmpl w:val="1FBE35D6"/>
    <w:lvl w:ilvl="0" w:tplc="8BC470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56F41ABA"/>
    <w:multiLevelType w:val="hybridMultilevel"/>
    <w:tmpl w:val="19F09016"/>
    <w:lvl w:ilvl="0" w:tplc="85ACBD50">
      <w:start w:val="1"/>
      <w:numFmt w:val="decimal"/>
      <w:lvlText w:val="%1."/>
      <w:lvlJc w:val="left"/>
      <w:pPr>
        <w:ind w:left="360" w:hanging="360"/>
      </w:pPr>
      <w:rPr>
        <w:rFonts w:ascii="Times New Roman" w:hAns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577C7BA8"/>
    <w:multiLevelType w:val="hybridMultilevel"/>
    <w:tmpl w:val="3B86DE90"/>
    <w:lvl w:ilvl="0" w:tplc="8C7632C0">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585C0F04"/>
    <w:multiLevelType w:val="hybridMultilevel"/>
    <w:tmpl w:val="985EBBBE"/>
    <w:lvl w:ilvl="0" w:tplc="C3CE4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587246A4"/>
    <w:multiLevelType w:val="hybridMultilevel"/>
    <w:tmpl w:val="2CF644FE"/>
    <w:lvl w:ilvl="0" w:tplc="15165A2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59D9192D"/>
    <w:multiLevelType w:val="hybridMultilevel"/>
    <w:tmpl w:val="ACBA001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4" w15:restartNumberingAfterBreak="0">
    <w:nsid w:val="5B2326A9"/>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5B297C01"/>
    <w:multiLevelType w:val="hybridMultilevel"/>
    <w:tmpl w:val="F0429BE4"/>
    <w:lvl w:ilvl="0" w:tplc="3DE85E3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5B627D16"/>
    <w:multiLevelType w:val="hybridMultilevel"/>
    <w:tmpl w:val="A6D4A064"/>
    <w:lvl w:ilvl="0" w:tplc="DF8C96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C2E2582"/>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5C526FF0"/>
    <w:multiLevelType w:val="hybridMultilevel"/>
    <w:tmpl w:val="9F8654F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9" w15:restartNumberingAfterBreak="0">
    <w:nsid w:val="61D859EA"/>
    <w:multiLevelType w:val="hybridMultilevel"/>
    <w:tmpl w:val="647658CC"/>
    <w:lvl w:ilvl="0" w:tplc="33F493C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0" w15:restartNumberingAfterBreak="0">
    <w:nsid w:val="67992CD4"/>
    <w:multiLevelType w:val="hybridMultilevel"/>
    <w:tmpl w:val="E4648A48"/>
    <w:lvl w:ilvl="0" w:tplc="479487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67B83F48"/>
    <w:multiLevelType w:val="hybridMultilevel"/>
    <w:tmpl w:val="6F6AC500"/>
    <w:lvl w:ilvl="0" w:tplc="A85435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67F44CE8"/>
    <w:multiLevelType w:val="hybridMultilevel"/>
    <w:tmpl w:val="15F48526"/>
    <w:lvl w:ilvl="0" w:tplc="11902BD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68455DEE"/>
    <w:multiLevelType w:val="hybridMultilevel"/>
    <w:tmpl w:val="F0CA08C2"/>
    <w:lvl w:ilvl="0" w:tplc="1C4008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6C402591"/>
    <w:multiLevelType w:val="hybridMultilevel"/>
    <w:tmpl w:val="9FD09478"/>
    <w:lvl w:ilvl="0" w:tplc="5402308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6C7647FC"/>
    <w:multiLevelType w:val="hybridMultilevel"/>
    <w:tmpl w:val="595A609C"/>
    <w:lvl w:ilvl="0" w:tplc="7C82E2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6DE708C8"/>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6FE85C63"/>
    <w:multiLevelType w:val="hybridMultilevel"/>
    <w:tmpl w:val="9214B352"/>
    <w:lvl w:ilvl="0" w:tplc="DF5C4FBE">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70AE1DA5"/>
    <w:multiLevelType w:val="hybridMultilevel"/>
    <w:tmpl w:val="A6A8FE88"/>
    <w:lvl w:ilvl="0" w:tplc="B64E626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70D2689D"/>
    <w:multiLevelType w:val="hybridMultilevel"/>
    <w:tmpl w:val="9BDE3F72"/>
    <w:lvl w:ilvl="0" w:tplc="724655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71115EF4"/>
    <w:multiLevelType w:val="hybridMultilevel"/>
    <w:tmpl w:val="12FA407A"/>
    <w:lvl w:ilvl="0" w:tplc="3A86B6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1" w15:restartNumberingAfterBreak="0">
    <w:nsid w:val="74470A98"/>
    <w:multiLevelType w:val="hybridMultilevel"/>
    <w:tmpl w:val="CA803A46"/>
    <w:lvl w:ilvl="0" w:tplc="7E74A4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75994E91"/>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76155AC4"/>
    <w:multiLevelType w:val="hybridMultilevel"/>
    <w:tmpl w:val="460EF324"/>
    <w:lvl w:ilvl="0" w:tplc="D89EBA3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4" w15:restartNumberingAfterBreak="0">
    <w:nsid w:val="769162CB"/>
    <w:multiLevelType w:val="hybridMultilevel"/>
    <w:tmpl w:val="9824499C"/>
    <w:lvl w:ilvl="0" w:tplc="8AFC6D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770D7AC7"/>
    <w:multiLevelType w:val="hybridMultilevel"/>
    <w:tmpl w:val="3F54D226"/>
    <w:lvl w:ilvl="0" w:tplc="4A24DD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772B0E7C"/>
    <w:multiLevelType w:val="hybridMultilevel"/>
    <w:tmpl w:val="C3E01B90"/>
    <w:lvl w:ilvl="0" w:tplc="33D4C81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78DD0766"/>
    <w:multiLevelType w:val="hybridMultilevel"/>
    <w:tmpl w:val="9F701538"/>
    <w:lvl w:ilvl="0" w:tplc="9F1A222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7A66617A"/>
    <w:multiLevelType w:val="hybridMultilevel"/>
    <w:tmpl w:val="8D7C55AE"/>
    <w:lvl w:ilvl="0" w:tplc="84508AD4">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7B6F1B61"/>
    <w:multiLevelType w:val="hybridMultilevel"/>
    <w:tmpl w:val="529A5DA0"/>
    <w:lvl w:ilvl="0" w:tplc="FFFFFFFF">
      <w:start w:val="1"/>
      <w:numFmt w:val="taiwaneseCountingThousand"/>
      <w:lvlText w:val="%1、"/>
      <w:lvlJc w:val="left"/>
      <w:pPr>
        <w:tabs>
          <w:tab w:val="num" w:pos="600"/>
        </w:tabs>
        <w:ind w:left="600" w:hanging="408"/>
      </w:pPr>
      <w:rPr>
        <w:rFonts w:hint="eastAsia"/>
      </w:rPr>
    </w:lvl>
    <w:lvl w:ilvl="1" w:tplc="FFFFFFFF" w:tentative="1">
      <w:start w:val="1"/>
      <w:numFmt w:val="ideographTraditional"/>
      <w:lvlText w:val="%2、"/>
      <w:lvlJc w:val="left"/>
      <w:pPr>
        <w:tabs>
          <w:tab w:val="num" w:pos="1152"/>
        </w:tabs>
        <w:ind w:left="1152" w:hanging="480"/>
      </w:pPr>
    </w:lvl>
    <w:lvl w:ilvl="2" w:tplc="FFFFFFFF" w:tentative="1">
      <w:start w:val="1"/>
      <w:numFmt w:val="lowerRoman"/>
      <w:lvlText w:val="%3."/>
      <w:lvlJc w:val="right"/>
      <w:pPr>
        <w:tabs>
          <w:tab w:val="num" w:pos="1632"/>
        </w:tabs>
        <w:ind w:left="1632" w:hanging="480"/>
      </w:pPr>
    </w:lvl>
    <w:lvl w:ilvl="3" w:tplc="FFFFFFFF" w:tentative="1">
      <w:start w:val="1"/>
      <w:numFmt w:val="decimal"/>
      <w:lvlText w:val="%4."/>
      <w:lvlJc w:val="left"/>
      <w:pPr>
        <w:tabs>
          <w:tab w:val="num" w:pos="2112"/>
        </w:tabs>
        <w:ind w:left="2112" w:hanging="480"/>
      </w:pPr>
    </w:lvl>
    <w:lvl w:ilvl="4" w:tplc="FFFFFFFF" w:tentative="1">
      <w:start w:val="1"/>
      <w:numFmt w:val="ideographTraditional"/>
      <w:lvlText w:val="%5、"/>
      <w:lvlJc w:val="left"/>
      <w:pPr>
        <w:tabs>
          <w:tab w:val="num" w:pos="2592"/>
        </w:tabs>
        <w:ind w:left="2592" w:hanging="480"/>
      </w:pPr>
    </w:lvl>
    <w:lvl w:ilvl="5" w:tplc="FFFFFFFF" w:tentative="1">
      <w:start w:val="1"/>
      <w:numFmt w:val="lowerRoman"/>
      <w:lvlText w:val="%6."/>
      <w:lvlJc w:val="right"/>
      <w:pPr>
        <w:tabs>
          <w:tab w:val="num" w:pos="3072"/>
        </w:tabs>
        <w:ind w:left="3072" w:hanging="480"/>
      </w:pPr>
    </w:lvl>
    <w:lvl w:ilvl="6" w:tplc="FFFFFFFF" w:tentative="1">
      <w:start w:val="1"/>
      <w:numFmt w:val="decimal"/>
      <w:lvlText w:val="%7."/>
      <w:lvlJc w:val="left"/>
      <w:pPr>
        <w:tabs>
          <w:tab w:val="num" w:pos="3552"/>
        </w:tabs>
        <w:ind w:left="3552" w:hanging="480"/>
      </w:pPr>
    </w:lvl>
    <w:lvl w:ilvl="7" w:tplc="FFFFFFFF" w:tentative="1">
      <w:start w:val="1"/>
      <w:numFmt w:val="ideographTraditional"/>
      <w:lvlText w:val="%8、"/>
      <w:lvlJc w:val="left"/>
      <w:pPr>
        <w:tabs>
          <w:tab w:val="num" w:pos="4032"/>
        </w:tabs>
        <w:ind w:left="4032" w:hanging="480"/>
      </w:pPr>
    </w:lvl>
    <w:lvl w:ilvl="8" w:tplc="FFFFFFFF" w:tentative="1">
      <w:start w:val="1"/>
      <w:numFmt w:val="lowerRoman"/>
      <w:lvlText w:val="%9."/>
      <w:lvlJc w:val="right"/>
      <w:pPr>
        <w:tabs>
          <w:tab w:val="num" w:pos="4512"/>
        </w:tabs>
        <w:ind w:left="4512" w:hanging="480"/>
      </w:pPr>
    </w:lvl>
  </w:abstractNum>
  <w:abstractNum w:abstractNumId="90" w15:restartNumberingAfterBreak="0">
    <w:nsid w:val="7BEB40CD"/>
    <w:multiLevelType w:val="hybridMultilevel"/>
    <w:tmpl w:val="E5F0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440161"/>
    <w:multiLevelType w:val="hybridMultilevel"/>
    <w:tmpl w:val="C8E6C026"/>
    <w:lvl w:ilvl="0" w:tplc="08840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7C4F3D4F"/>
    <w:multiLevelType w:val="hybridMultilevel"/>
    <w:tmpl w:val="735C0FEE"/>
    <w:lvl w:ilvl="0" w:tplc="A2DC59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7C7D1481"/>
    <w:multiLevelType w:val="hybridMultilevel"/>
    <w:tmpl w:val="22D8FA7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4" w15:restartNumberingAfterBreak="0">
    <w:nsid w:val="7DCD7F6D"/>
    <w:multiLevelType w:val="hybridMultilevel"/>
    <w:tmpl w:val="8FA8B77A"/>
    <w:lvl w:ilvl="0" w:tplc="FDAC43D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7FEF3878"/>
    <w:multiLevelType w:val="hybridMultilevel"/>
    <w:tmpl w:val="3DA0A99C"/>
    <w:lvl w:ilvl="0" w:tplc="69CE5E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06494524">
    <w:abstractNumId w:val="51"/>
  </w:num>
  <w:num w:numId="2" w16cid:durableId="349332318">
    <w:abstractNumId w:val="89"/>
  </w:num>
  <w:num w:numId="3" w16cid:durableId="473641026">
    <w:abstractNumId w:val="21"/>
  </w:num>
  <w:num w:numId="4" w16cid:durableId="443035201">
    <w:abstractNumId w:val="8"/>
  </w:num>
  <w:num w:numId="5" w16cid:durableId="2247979">
    <w:abstractNumId w:val="23"/>
  </w:num>
  <w:num w:numId="6" w16cid:durableId="245921311">
    <w:abstractNumId w:val="3"/>
  </w:num>
  <w:num w:numId="7" w16cid:durableId="1288661452">
    <w:abstractNumId w:val="68"/>
  </w:num>
  <w:num w:numId="8" w16cid:durableId="1275399993">
    <w:abstractNumId w:val="63"/>
  </w:num>
  <w:num w:numId="9" w16cid:durableId="607083064">
    <w:abstractNumId w:val="57"/>
  </w:num>
  <w:num w:numId="10" w16cid:durableId="1929271708">
    <w:abstractNumId w:val="44"/>
  </w:num>
  <w:num w:numId="11" w16cid:durableId="1126896901">
    <w:abstractNumId w:val="93"/>
  </w:num>
  <w:num w:numId="12" w16cid:durableId="603652850">
    <w:abstractNumId w:val="2"/>
  </w:num>
  <w:num w:numId="13" w16cid:durableId="2030789884">
    <w:abstractNumId w:val="4"/>
  </w:num>
  <w:num w:numId="14" w16cid:durableId="2084987164">
    <w:abstractNumId w:val="33"/>
  </w:num>
  <w:num w:numId="15" w16cid:durableId="1907714979">
    <w:abstractNumId w:val="5"/>
  </w:num>
  <w:num w:numId="16" w16cid:durableId="1928879409">
    <w:abstractNumId w:val="22"/>
  </w:num>
  <w:num w:numId="17" w16cid:durableId="1668825681">
    <w:abstractNumId w:val="91"/>
  </w:num>
  <w:num w:numId="18" w16cid:durableId="2115127076">
    <w:abstractNumId w:val="79"/>
  </w:num>
  <w:num w:numId="19" w16cid:durableId="1130590748">
    <w:abstractNumId w:val="72"/>
  </w:num>
  <w:num w:numId="20" w16cid:durableId="1659193838">
    <w:abstractNumId w:val="41"/>
  </w:num>
  <w:num w:numId="21" w16cid:durableId="427116742">
    <w:abstractNumId w:val="76"/>
  </w:num>
  <w:num w:numId="22" w16cid:durableId="568424400">
    <w:abstractNumId w:val="40"/>
  </w:num>
  <w:num w:numId="23" w16cid:durableId="27025527">
    <w:abstractNumId w:val="85"/>
  </w:num>
  <w:num w:numId="24" w16cid:durableId="2108500653">
    <w:abstractNumId w:val="67"/>
  </w:num>
  <w:num w:numId="25" w16cid:durableId="1940023801">
    <w:abstractNumId w:val="69"/>
  </w:num>
  <w:num w:numId="26" w16cid:durableId="709258298">
    <w:abstractNumId w:val="71"/>
  </w:num>
  <w:num w:numId="27" w16cid:durableId="1639142174">
    <w:abstractNumId w:val="74"/>
  </w:num>
  <w:num w:numId="28" w16cid:durableId="852957409">
    <w:abstractNumId w:val="20"/>
  </w:num>
  <w:num w:numId="29" w16cid:durableId="1186359436">
    <w:abstractNumId w:val="34"/>
  </w:num>
  <w:num w:numId="30" w16cid:durableId="1075278031">
    <w:abstractNumId w:val="47"/>
  </w:num>
  <w:num w:numId="31" w16cid:durableId="1384451871">
    <w:abstractNumId w:val="17"/>
  </w:num>
  <w:num w:numId="32" w16cid:durableId="1402556130">
    <w:abstractNumId w:val="38"/>
  </w:num>
  <w:num w:numId="33" w16cid:durableId="718744119">
    <w:abstractNumId w:val="11"/>
  </w:num>
  <w:num w:numId="34" w16cid:durableId="1462841060">
    <w:abstractNumId w:val="80"/>
  </w:num>
  <w:num w:numId="35" w16cid:durableId="1243760761">
    <w:abstractNumId w:val="83"/>
  </w:num>
  <w:num w:numId="36" w16cid:durableId="1466923209">
    <w:abstractNumId w:val="81"/>
  </w:num>
  <w:num w:numId="37" w16cid:durableId="1674869046">
    <w:abstractNumId w:val="87"/>
  </w:num>
  <w:num w:numId="38" w16cid:durableId="195193569">
    <w:abstractNumId w:val="29"/>
  </w:num>
  <w:num w:numId="39" w16cid:durableId="163784322">
    <w:abstractNumId w:val="18"/>
  </w:num>
  <w:num w:numId="40" w16cid:durableId="1165438711">
    <w:abstractNumId w:val="45"/>
  </w:num>
  <w:num w:numId="41" w16cid:durableId="309287503">
    <w:abstractNumId w:val="65"/>
  </w:num>
  <w:num w:numId="42" w16cid:durableId="138040641">
    <w:abstractNumId w:val="56"/>
  </w:num>
  <w:num w:numId="43" w16cid:durableId="1122575865">
    <w:abstractNumId w:val="86"/>
  </w:num>
  <w:num w:numId="44" w16cid:durableId="1199708315">
    <w:abstractNumId w:val="30"/>
  </w:num>
  <w:num w:numId="45" w16cid:durableId="1709211039">
    <w:abstractNumId w:val="75"/>
  </w:num>
  <w:num w:numId="46" w16cid:durableId="1461725776">
    <w:abstractNumId w:val="55"/>
  </w:num>
  <w:num w:numId="47" w16cid:durableId="4292223">
    <w:abstractNumId w:val="78"/>
  </w:num>
  <w:num w:numId="48" w16cid:durableId="252977547">
    <w:abstractNumId w:val="90"/>
  </w:num>
  <w:num w:numId="49" w16cid:durableId="85424594">
    <w:abstractNumId w:val="42"/>
  </w:num>
  <w:num w:numId="50" w16cid:durableId="1771392382">
    <w:abstractNumId w:val="92"/>
  </w:num>
  <w:num w:numId="51" w16cid:durableId="120655098">
    <w:abstractNumId w:val="26"/>
  </w:num>
  <w:num w:numId="52" w16cid:durableId="702680972">
    <w:abstractNumId w:val="16"/>
  </w:num>
  <w:num w:numId="53" w16cid:durableId="1583756423">
    <w:abstractNumId w:val="50"/>
  </w:num>
  <w:num w:numId="54" w16cid:durableId="177620329">
    <w:abstractNumId w:val="66"/>
  </w:num>
  <w:num w:numId="55" w16cid:durableId="135145190">
    <w:abstractNumId w:val="19"/>
  </w:num>
  <w:num w:numId="56" w16cid:durableId="363750589">
    <w:abstractNumId w:val="15"/>
  </w:num>
  <w:num w:numId="57" w16cid:durableId="952052918">
    <w:abstractNumId w:val="46"/>
  </w:num>
  <w:num w:numId="58" w16cid:durableId="300885059">
    <w:abstractNumId w:val="84"/>
  </w:num>
  <w:num w:numId="59" w16cid:durableId="1196967100">
    <w:abstractNumId w:val="52"/>
  </w:num>
  <w:num w:numId="60" w16cid:durableId="496917674">
    <w:abstractNumId w:val="10"/>
  </w:num>
  <w:num w:numId="61" w16cid:durableId="952445920">
    <w:abstractNumId w:val="31"/>
  </w:num>
  <w:num w:numId="62" w16cid:durableId="1366323399">
    <w:abstractNumId w:val="0"/>
  </w:num>
  <w:num w:numId="63" w16cid:durableId="1086347678">
    <w:abstractNumId w:val="27"/>
  </w:num>
  <w:num w:numId="64" w16cid:durableId="484519112">
    <w:abstractNumId w:val="54"/>
  </w:num>
  <w:num w:numId="65" w16cid:durableId="561991456">
    <w:abstractNumId w:val="94"/>
  </w:num>
  <w:num w:numId="66" w16cid:durableId="575436582">
    <w:abstractNumId w:val="73"/>
  </w:num>
  <w:num w:numId="67" w16cid:durableId="1173103936">
    <w:abstractNumId w:val="13"/>
  </w:num>
  <w:num w:numId="68" w16cid:durableId="181482986">
    <w:abstractNumId w:val="59"/>
  </w:num>
  <w:num w:numId="69" w16cid:durableId="837186766">
    <w:abstractNumId w:val="62"/>
  </w:num>
  <w:num w:numId="70" w16cid:durableId="1808891367">
    <w:abstractNumId w:val="43"/>
  </w:num>
  <w:num w:numId="71" w16cid:durableId="103498662">
    <w:abstractNumId w:val="32"/>
  </w:num>
  <w:num w:numId="72" w16cid:durableId="1073505197">
    <w:abstractNumId w:val="82"/>
  </w:num>
  <w:num w:numId="73" w16cid:durableId="1760639413">
    <w:abstractNumId w:val="14"/>
  </w:num>
  <w:num w:numId="74" w16cid:durableId="1533374232">
    <w:abstractNumId w:val="25"/>
  </w:num>
  <w:num w:numId="75" w16cid:durableId="2147157620">
    <w:abstractNumId w:val="37"/>
  </w:num>
  <w:num w:numId="76" w16cid:durableId="112402173">
    <w:abstractNumId w:val="1"/>
  </w:num>
  <w:num w:numId="77" w16cid:durableId="1781411407">
    <w:abstractNumId w:val="48"/>
  </w:num>
  <w:num w:numId="78" w16cid:durableId="2132936698">
    <w:abstractNumId w:val="70"/>
  </w:num>
  <w:num w:numId="79" w16cid:durableId="446237888">
    <w:abstractNumId w:val="6"/>
  </w:num>
  <w:num w:numId="80" w16cid:durableId="192695860">
    <w:abstractNumId w:val="12"/>
  </w:num>
  <w:num w:numId="81" w16cid:durableId="1780102255">
    <w:abstractNumId w:val="39"/>
  </w:num>
  <w:num w:numId="82" w16cid:durableId="2109425589">
    <w:abstractNumId w:val="95"/>
  </w:num>
  <w:num w:numId="83" w16cid:durableId="1368408147">
    <w:abstractNumId w:val="36"/>
  </w:num>
  <w:num w:numId="84" w16cid:durableId="2002154878">
    <w:abstractNumId w:val="64"/>
  </w:num>
  <w:num w:numId="85" w16cid:durableId="568223945">
    <w:abstractNumId w:val="7"/>
  </w:num>
  <w:num w:numId="86" w16cid:durableId="1124815168">
    <w:abstractNumId w:val="88"/>
  </w:num>
  <w:num w:numId="87" w16cid:durableId="2130852084">
    <w:abstractNumId w:val="53"/>
  </w:num>
  <w:num w:numId="88" w16cid:durableId="199830653">
    <w:abstractNumId w:val="58"/>
  </w:num>
  <w:num w:numId="89" w16cid:durableId="1238705758">
    <w:abstractNumId w:val="9"/>
  </w:num>
  <w:num w:numId="90" w16cid:durableId="651762583">
    <w:abstractNumId w:val="24"/>
  </w:num>
  <w:num w:numId="91" w16cid:durableId="2039040485">
    <w:abstractNumId w:val="28"/>
  </w:num>
  <w:num w:numId="92" w16cid:durableId="1798066791">
    <w:abstractNumId w:val="60"/>
  </w:num>
  <w:num w:numId="93" w16cid:durableId="418601079">
    <w:abstractNumId w:val="77"/>
  </w:num>
  <w:num w:numId="94" w16cid:durableId="1228611088">
    <w:abstractNumId w:val="35"/>
  </w:num>
  <w:num w:numId="95" w16cid:durableId="878667756">
    <w:abstractNumId w:val="61"/>
  </w:num>
  <w:num w:numId="96" w16cid:durableId="1958444700">
    <w:abstractNumId w:val="49"/>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林芸卉">
    <w15:presenceInfo w15:providerId="AD" w15:userId="S::1376@office.twse.com.tw::22c69935-c7ae-4dde-b767-a97fe060ea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764"/>
    <w:rsid w:val="00000256"/>
    <w:rsid w:val="00000A9C"/>
    <w:rsid w:val="00000E5F"/>
    <w:rsid w:val="000010D5"/>
    <w:rsid w:val="00001D26"/>
    <w:rsid w:val="0000210E"/>
    <w:rsid w:val="00002C90"/>
    <w:rsid w:val="00003451"/>
    <w:rsid w:val="000036E2"/>
    <w:rsid w:val="000040D6"/>
    <w:rsid w:val="000041F9"/>
    <w:rsid w:val="00005ADB"/>
    <w:rsid w:val="0000642B"/>
    <w:rsid w:val="00006462"/>
    <w:rsid w:val="0000658B"/>
    <w:rsid w:val="00006C0F"/>
    <w:rsid w:val="00006E96"/>
    <w:rsid w:val="0000750E"/>
    <w:rsid w:val="000079CB"/>
    <w:rsid w:val="00007CBE"/>
    <w:rsid w:val="00010C4B"/>
    <w:rsid w:val="00011025"/>
    <w:rsid w:val="00013634"/>
    <w:rsid w:val="0001419C"/>
    <w:rsid w:val="00014326"/>
    <w:rsid w:val="00016820"/>
    <w:rsid w:val="00016CE5"/>
    <w:rsid w:val="00016E4A"/>
    <w:rsid w:val="00017465"/>
    <w:rsid w:val="00017C4F"/>
    <w:rsid w:val="000204D7"/>
    <w:rsid w:val="000206AC"/>
    <w:rsid w:val="000209BC"/>
    <w:rsid w:val="00020EC3"/>
    <w:rsid w:val="00021136"/>
    <w:rsid w:val="00021709"/>
    <w:rsid w:val="000217BF"/>
    <w:rsid w:val="00021C98"/>
    <w:rsid w:val="00021EDE"/>
    <w:rsid w:val="000220BF"/>
    <w:rsid w:val="00022831"/>
    <w:rsid w:val="000230EB"/>
    <w:rsid w:val="00023C39"/>
    <w:rsid w:val="0002440F"/>
    <w:rsid w:val="00024912"/>
    <w:rsid w:val="00024A9E"/>
    <w:rsid w:val="00025585"/>
    <w:rsid w:val="00025B54"/>
    <w:rsid w:val="00026072"/>
    <w:rsid w:val="000269AC"/>
    <w:rsid w:val="00026FC9"/>
    <w:rsid w:val="00027708"/>
    <w:rsid w:val="0002798B"/>
    <w:rsid w:val="00031C4F"/>
    <w:rsid w:val="00031CB6"/>
    <w:rsid w:val="00031CC2"/>
    <w:rsid w:val="00031D97"/>
    <w:rsid w:val="000336C0"/>
    <w:rsid w:val="00034F42"/>
    <w:rsid w:val="000358B8"/>
    <w:rsid w:val="00035A59"/>
    <w:rsid w:val="00035D2F"/>
    <w:rsid w:val="00037A0F"/>
    <w:rsid w:val="00037BEC"/>
    <w:rsid w:val="00037FCB"/>
    <w:rsid w:val="000404C2"/>
    <w:rsid w:val="00040844"/>
    <w:rsid w:val="00040B9F"/>
    <w:rsid w:val="0004143E"/>
    <w:rsid w:val="000414DC"/>
    <w:rsid w:val="00042293"/>
    <w:rsid w:val="00042374"/>
    <w:rsid w:val="000423AD"/>
    <w:rsid w:val="00042927"/>
    <w:rsid w:val="000431B1"/>
    <w:rsid w:val="000446C6"/>
    <w:rsid w:val="0004481D"/>
    <w:rsid w:val="00045895"/>
    <w:rsid w:val="00045F07"/>
    <w:rsid w:val="0004718E"/>
    <w:rsid w:val="00050274"/>
    <w:rsid w:val="0005050F"/>
    <w:rsid w:val="00050E90"/>
    <w:rsid w:val="00050EF9"/>
    <w:rsid w:val="000525AA"/>
    <w:rsid w:val="000549E3"/>
    <w:rsid w:val="00054C15"/>
    <w:rsid w:val="00054E2C"/>
    <w:rsid w:val="00055082"/>
    <w:rsid w:val="00055233"/>
    <w:rsid w:val="00055331"/>
    <w:rsid w:val="000555F8"/>
    <w:rsid w:val="00055B5A"/>
    <w:rsid w:val="000563B5"/>
    <w:rsid w:val="0005661A"/>
    <w:rsid w:val="00056657"/>
    <w:rsid w:val="000603F4"/>
    <w:rsid w:val="00060AF2"/>
    <w:rsid w:val="0006139F"/>
    <w:rsid w:val="000615E4"/>
    <w:rsid w:val="000618BF"/>
    <w:rsid w:val="000636DA"/>
    <w:rsid w:val="0006380E"/>
    <w:rsid w:val="000638FF"/>
    <w:rsid w:val="000639A8"/>
    <w:rsid w:val="00063F38"/>
    <w:rsid w:val="00063F81"/>
    <w:rsid w:val="0006449D"/>
    <w:rsid w:val="0006489E"/>
    <w:rsid w:val="00064F0F"/>
    <w:rsid w:val="000655CF"/>
    <w:rsid w:val="00066032"/>
    <w:rsid w:val="00066095"/>
    <w:rsid w:val="00066259"/>
    <w:rsid w:val="00066855"/>
    <w:rsid w:val="00066C72"/>
    <w:rsid w:val="000670C1"/>
    <w:rsid w:val="000679CB"/>
    <w:rsid w:val="00070602"/>
    <w:rsid w:val="00070819"/>
    <w:rsid w:val="00070FC0"/>
    <w:rsid w:val="0007174F"/>
    <w:rsid w:val="000719FE"/>
    <w:rsid w:val="00071A7C"/>
    <w:rsid w:val="00073A94"/>
    <w:rsid w:val="000742B6"/>
    <w:rsid w:val="00074AAD"/>
    <w:rsid w:val="00074FD2"/>
    <w:rsid w:val="00075C4D"/>
    <w:rsid w:val="0007613B"/>
    <w:rsid w:val="00077117"/>
    <w:rsid w:val="000801E0"/>
    <w:rsid w:val="00080951"/>
    <w:rsid w:val="000828F0"/>
    <w:rsid w:val="00082E26"/>
    <w:rsid w:val="00083645"/>
    <w:rsid w:val="000838BE"/>
    <w:rsid w:val="0008396E"/>
    <w:rsid w:val="0008398F"/>
    <w:rsid w:val="00083C22"/>
    <w:rsid w:val="00083D0A"/>
    <w:rsid w:val="000849D2"/>
    <w:rsid w:val="00084DAF"/>
    <w:rsid w:val="00084F48"/>
    <w:rsid w:val="000865BB"/>
    <w:rsid w:val="00086750"/>
    <w:rsid w:val="00086B8A"/>
    <w:rsid w:val="00087352"/>
    <w:rsid w:val="0009112D"/>
    <w:rsid w:val="00093247"/>
    <w:rsid w:val="000932CF"/>
    <w:rsid w:val="00093B25"/>
    <w:rsid w:val="00093C8D"/>
    <w:rsid w:val="00095069"/>
    <w:rsid w:val="00095389"/>
    <w:rsid w:val="000958F5"/>
    <w:rsid w:val="00095E54"/>
    <w:rsid w:val="00095ECA"/>
    <w:rsid w:val="0009608B"/>
    <w:rsid w:val="000962EB"/>
    <w:rsid w:val="000966C9"/>
    <w:rsid w:val="00096E0B"/>
    <w:rsid w:val="000971BA"/>
    <w:rsid w:val="0009726B"/>
    <w:rsid w:val="00097F81"/>
    <w:rsid w:val="000A0655"/>
    <w:rsid w:val="000A0C7F"/>
    <w:rsid w:val="000A1183"/>
    <w:rsid w:val="000A136E"/>
    <w:rsid w:val="000A164B"/>
    <w:rsid w:val="000A20DC"/>
    <w:rsid w:val="000A241C"/>
    <w:rsid w:val="000A25B8"/>
    <w:rsid w:val="000A2868"/>
    <w:rsid w:val="000A28FA"/>
    <w:rsid w:val="000A2EBD"/>
    <w:rsid w:val="000A49BC"/>
    <w:rsid w:val="000A4DE0"/>
    <w:rsid w:val="000A4E7F"/>
    <w:rsid w:val="000A6DEE"/>
    <w:rsid w:val="000A6E2E"/>
    <w:rsid w:val="000A6F1A"/>
    <w:rsid w:val="000B0095"/>
    <w:rsid w:val="000B05A6"/>
    <w:rsid w:val="000B06FE"/>
    <w:rsid w:val="000B0B6A"/>
    <w:rsid w:val="000B1933"/>
    <w:rsid w:val="000B1BBE"/>
    <w:rsid w:val="000B1F79"/>
    <w:rsid w:val="000B2735"/>
    <w:rsid w:val="000B2AB1"/>
    <w:rsid w:val="000B41E3"/>
    <w:rsid w:val="000B4A10"/>
    <w:rsid w:val="000B50AD"/>
    <w:rsid w:val="000B58FB"/>
    <w:rsid w:val="000B5B5D"/>
    <w:rsid w:val="000B6270"/>
    <w:rsid w:val="000B6575"/>
    <w:rsid w:val="000B7648"/>
    <w:rsid w:val="000B799C"/>
    <w:rsid w:val="000C0028"/>
    <w:rsid w:val="000C0572"/>
    <w:rsid w:val="000C0912"/>
    <w:rsid w:val="000C0C62"/>
    <w:rsid w:val="000C0D14"/>
    <w:rsid w:val="000C0DB2"/>
    <w:rsid w:val="000C11F9"/>
    <w:rsid w:val="000C129C"/>
    <w:rsid w:val="000C12FC"/>
    <w:rsid w:val="000C1C88"/>
    <w:rsid w:val="000C1E62"/>
    <w:rsid w:val="000C1F24"/>
    <w:rsid w:val="000C347D"/>
    <w:rsid w:val="000C3533"/>
    <w:rsid w:val="000C3E23"/>
    <w:rsid w:val="000C40C0"/>
    <w:rsid w:val="000C4BA9"/>
    <w:rsid w:val="000C4BCC"/>
    <w:rsid w:val="000C51BC"/>
    <w:rsid w:val="000C7C64"/>
    <w:rsid w:val="000C7FF4"/>
    <w:rsid w:val="000D0085"/>
    <w:rsid w:val="000D0EA2"/>
    <w:rsid w:val="000D187F"/>
    <w:rsid w:val="000D18C9"/>
    <w:rsid w:val="000D363A"/>
    <w:rsid w:val="000D3C4A"/>
    <w:rsid w:val="000D3E2E"/>
    <w:rsid w:val="000D3F22"/>
    <w:rsid w:val="000D4609"/>
    <w:rsid w:val="000D4CE0"/>
    <w:rsid w:val="000D5266"/>
    <w:rsid w:val="000D570A"/>
    <w:rsid w:val="000D595F"/>
    <w:rsid w:val="000D6E13"/>
    <w:rsid w:val="000D7D9A"/>
    <w:rsid w:val="000D7DCA"/>
    <w:rsid w:val="000E0A0F"/>
    <w:rsid w:val="000E0A33"/>
    <w:rsid w:val="000E0DBC"/>
    <w:rsid w:val="000E1055"/>
    <w:rsid w:val="000E1886"/>
    <w:rsid w:val="000E1D0A"/>
    <w:rsid w:val="000E2078"/>
    <w:rsid w:val="000E2566"/>
    <w:rsid w:val="000E295D"/>
    <w:rsid w:val="000E2A05"/>
    <w:rsid w:val="000E3769"/>
    <w:rsid w:val="000E3D4E"/>
    <w:rsid w:val="000E3E18"/>
    <w:rsid w:val="000E54D4"/>
    <w:rsid w:val="000E56DB"/>
    <w:rsid w:val="000E5A0A"/>
    <w:rsid w:val="000E6626"/>
    <w:rsid w:val="000E668B"/>
    <w:rsid w:val="000E6799"/>
    <w:rsid w:val="000E682E"/>
    <w:rsid w:val="000E789E"/>
    <w:rsid w:val="000F0BAE"/>
    <w:rsid w:val="000F0EF1"/>
    <w:rsid w:val="000F1006"/>
    <w:rsid w:val="000F238A"/>
    <w:rsid w:val="000F2DF0"/>
    <w:rsid w:val="000F2E49"/>
    <w:rsid w:val="000F2E75"/>
    <w:rsid w:val="000F2F42"/>
    <w:rsid w:val="000F3D21"/>
    <w:rsid w:val="000F64E9"/>
    <w:rsid w:val="000F72B7"/>
    <w:rsid w:val="000F7F1E"/>
    <w:rsid w:val="0010067F"/>
    <w:rsid w:val="001009EF"/>
    <w:rsid w:val="001015D0"/>
    <w:rsid w:val="00101F8C"/>
    <w:rsid w:val="00102122"/>
    <w:rsid w:val="001026F3"/>
    <w:rsid w:val="0010385A"/>
    <w:rsid w:val="00103DF4"/>
    <w:rsid w:val="001048F0"/>
    <w:rsid w:val="001048F4"/>
    <w:rsid w:val="00104DB6"/>
    <w:rsid w:val="001051C8"/>
    <w:rsid w:val="001052B8"/>
    <w:rsid w:val="00105C08"/>
    <w:rsid w:val="001066B0"/>
    <w:rsid w:val="00106BC0"/>
    <w:rsid w:val="00106EA5"/>
    <w:rsid w:val="00107377"/>
    <w:rsid w:val="00110D25"/>
    <w:rsid w:val="001128D8"/>
    <w:rsid w:val="00112970"/>
    <w:rsid w:val="00113629"/>
    <w:rsid w:val="001138AA"/>
    <w:rsid w:val="001141FA"/>
    <w:rsid w:val="0011487E"/>
    <w:rsid w:val="0011594C"/>
    <w:rsid w:val="00115AAE"/>
    <w:rsid w:val="00115CB0"/>
    <w:rsid w:val="00116A5C"/>
    <w:rsid w:val="00116B5A"/>
    <w:rsid w:val="00117E4D"/>
    <w:rsid w:val="0012031B"/>
    <w:rsid w:val="0012038F"/>
    <w:rsid w:val="001208D3"/>
    <w:rsid w:val="00121186"/>
    <w:rsid w:val="00121318"/>
    <w:rsid w:val="00121601"/>
    <w:rsid w:val="0012186A"/>
    <w:rsid w:val="00121BE7"/>
    <w:rsid w:val="00121C2F"/>
    <w:rsid w:val="00122645"/>
    <w:rsid w:val="00122649"/>
    <w:rsid w:val="001236B9"/>
    <w:rsid w:val="00123BBD"/>
    <w:rsid w:val="00125B41"/>
    <w:rsid w:val="00125BA5"/>
    <w:rsid w:val="00126868"/>
    <w:rsid w:val="00127CA5"/>
    <w:rsid w:val="00130001"/>
    <w:rsid w:val="0013037D"/>
    <w:rsid w:val="00130987"/>
    <w:rsid w:val="00131549"/>
    <w:rsid w:val="00131A1B"/>
    <w:rsid w:val="00131BC5"/>
    <w:rsid w:val="00131C00"/>
    <w:rsid w:val="00131D00"/>
    <w:rsid w:val="00131F25"/>
    <w:rsid w:val="00132CF1"/>
    <w:rsid w:val="00133243"/>
    <w:rsid w:val="0013347D"/>
    <w:rsid w:val="001335D9"/>
    <w:rsid w:val="00133747"/>
    <w:rsid w:val="0013395C"/>
    <w:rsid w:val="0013658B"/>
    <w:rsid w:val="001367A1"/>
    <w:rsid w:val="001369CB"/>
    <w:rsid w:val="00136FDA"/>
    <w:rsid w:val="00137A9E"/>
    <w:rsid w:val="00137FAB"/>
    <w:rsid w:val="00140FC8"/>
    <w:rsid w:val="00141117"/>
    <w:rsid w:val="0014177D"/>
    <w:rsid w:val="00141D7B"/>
    <w:rsid w:val="001427A6"/>
    <w:rsid w:val="001436BD"/>
    <w:rsid w:val="0014395E"/>
    <w:rsid w:val="00143A7F"/>
    <w:rsid w:val="00143CE5"/>
    <w:rsid w:val="00143F29"/>
    <w:rsid w:val="00144877"/>
    <w:rsid w:val="00144F17"/>
    <w:rsid w:val="00144FDC"/>
    <w:rsid w:val="00145138"/>
    <w:rsid w:val="00145C08"/>
    <w:rsid w:val="00145F24"/>
    <w:rsid w:val="001467AB"/>
    <w:rsid w:val="00150119"/>
    <w:rsid w:val="001515DA"/>
    <w:rsid w:val="001521E5"/>
    <w:rsid w:val="001522A2"/>
    <w:rsid w:val="001524D7"/>
    <w:rsid w:val="001528A1"/>
    <w:rsid w:val="00152B4A"/>
    <w:rsid w:val="00152E5A"/>
    <w:rsid w:val="00152FBC"/>
    <w:rsid w:val="00153EB4"/>
    <w:rsid w:val="0015466B"/>
    <w:rsid w:val="001559B8"/>
    <w:rsid w:val="00155AFC"/>
    <w:rsid w:val="001561C1"/>
    <w:rsid w:val="001563FC"/>
    <w:rsid w:val="001566EF"/>
    <w:rsid w:val="00156B1F"/>
    <w:rsid w:val="001576B8"/>
    <w:rsid w:val="00157F1E"/>
    <w:rsid w:val="00160BCD"/>
    <w:rsid w:val="00160EE5"/>
    <w:rsid w:val="00161406"/>
    <w:rsid w:val="00161ACC"/>
    <w:rsid w:val="00161FFB"/>
    <w:rsid w:val="00163134"/>
    <w:rsid w:val="0016319A"/>
    <w:rsid w:val="00163B2D"/>
    <w:rsid w:val="00163B4E"/>
    <w:rsid w:val="00164C5F"/>
    <w:rsid w:val="00164EDF"/>
    <w:rsid w:val="00165449"/>
    <w:rsid w:val="00165522"/>
    <w:rsid w:val="00166533"/>
    <w:rsid w:val="00166CE4"/>
    <w:rsid w:val="00167148"/>
    <w:rsid w:val="00167180"/>
    <w:rsid w:val="001673E9"/>
    <w:rsid w:val="0016788C"/>
    <w:rsid w:val="0017005D"/>
    <w:rsid w:val="001705BD"/>
    <w:rsid w:val="00170879"/>
    <w:rsid w:val="0017130B"/>
    <w:rsid w:val="001718E8"/>
    <w:rsid w:val="00172F25"/>
    <w:rsid w:val="00173CC3"/>
    <w:rsid w:val="001742BF"/>
    <w:rsid w:val="00174A1F"/>
    <w:rsid w:val="00175601"/>
    <w:rsid w:val="00175620"/>
    <w:rsid w:val="00175B0F"/>
    <w:rsid w:val="00176119"/>
    <w:rsid w:val="00177466"/>
    <w:rsid w:val="001774B2"/>
    <w:rsid w:val="00177C6F"/>
    <w:rsid w:val="00177EA2"/>
    <w:rsid w:val="001801E7"/>
    <w:rsid w:val="001807A9"/>
    <w:rsid w:val="00180CD3"/>
    <w:rsid w:val="00181115"/>
    <w:rsid w:val="0018117B"/>
    <w:rsid w:val="001812E8"/>
    <w:rsid w:val="00182030"/>
    <w:rsid w:val="00182368"/>
    <w:rsid w:val="00182520"/>
    <w:rsid w:val="00182AF5"/>
    <w:rsid w:val="00183D6A"/>
    <w:rsid w:val="001841FA"/>
    <w:rsid w:val="00184DC9"/>
    <w:rsid w:val="001856B7"/>
    <w:rsid w:val="00185EF8"/>
    <w:rsid w:val="001866DF"/>
    <w:rsid w:val="00186819"/>
    <w:rsid w:val="00187EA8"/>
    <w:rsid w:val="00187EA9"/>
    <w:rsid w:val="001906C7"/>
    <w:rsid w:val="00191904"/>
    <w:rsid w:val="00191E23"/>
    <w:rsid w:val="00191E78"/>
    <w:rsid w:val="0019256E"/>
    <w:rsid w:val="00192724"/>
    <w:rsid w:val="001931DC"/>
    <w:rsid w:val="001933BD"/>
    <w:rsid w:val="00193E80"/>
    <w:rsid w:val="001943A0"/>
    <w:rsid w:val="00194402"/>
    <w:rsid w:val="00194CA9"/>
    <w:rsid w:val="00196A31"/>
    <w:rsid w:val="00197427"/>
    <w:rsid w:val="001A02C7"/>
    <w:rsid w:val="001A03C9"/>
    <w:rsid w:val="001A1852"/>
    <w:rsid w:val="001A2088"/>
    <w:rsid w:val="001A22B9"/>
    <w:rsid w:val="001A27C3"/>
    <w:rsid w:val="001A2871"/>
    <w:rsid w:val="001A342D"/>
    <w:rsid w:val="001A38D0"/>
    <w:rsid w:val="001A414D"/>
    <w:rsid w:val="001A455F"/>
    <w:rsid w:val="001A4D2B"/>
    <w:rsid w:val="001A5D38"/>
    <w:rsid w:val="001A74C2"/>
    <w:rsid w:val="001A75D1"/>
    <w:rsid w:val="001B02FD"/>
    <w:rsid w:val="001B1263"/>
    <w:rsid w:val="001B1411"/>
    <w:rsid w:val="001B1678"/>
    <w:rsid w:val="001B274E"/>
    <w:rsid w:val="001B2C41"/>
    <w:rsid w:val="001B2CC4"/>
    <w:rsid w:val="001B2F46"/>
    <w:rsid w:val="001B3159"/>
    <w:rsid w:val="001B3522"/>
    <w:rsid w:val="001B3524"/>
    <w:rsid w:val="001B363B"/>
    <w:rsid w:val="001B37A2"/>
    <w:rsid w:val="001B3CAC"/>
    <w:rsid w:val="001B4018"/>
    <w:rsid w:val="001B53D0"/>
    <w:rsid w:val="001B57B8"/>
    <w:rsid w:val="001B5C93"/>
    <w:rsid w:val="001B6465"/>
    <w:rsid w:val="001B6C96"/>
    <w:rsid w:val="001B750E"/>
    <w:rsid w:val="001B7E87"/>
    <w:rsid w:val="001B7FF0"/>
    <w:rsid w:val="001C042D"/>
    <w:rsid w:val="001C15AD"/>
    <w:rsid w:val="001C19B4"/>
    <w:rsid w:val="001C19B7"/>
    <w:rsid w:val="001C1A92"/>
    <w:rsid w:val="001C1E1C"/>
    <w:rsid w:val="001C1FBD"/>
    <w:rsid w:val="001C295F"/>
    <w:rsid w:val="001C34B1"/>
    <w:rsid w:val="001C3E0E"/>
    <w:rsid w:val="001C3FD0"/>
    <w:rsid w:val="001C40B2"/>
    <w:rsid w:val="001C4A81"/>
    <w:rsid w:val="001C6076"/>
    <w:rsid w:val="001C6B72"/>
    <w:rsid w:val="001C7141"/>
    <w:rsid w:val="001C727F"/>
    <w:rsid w:val="001D053A"/>
    <w:rsid w:val="001D0A6B"/>
    <w:rsid w:val="001D0D4F"/>
    <w:rsid w:val="001D0E04"/>
    <w:rsid w:val="001D200C"/>
    <w:rsid w:val="001D30BA"/>
    <w:rsid w:val="001D3DF4"/>
    <w:rsid w:val="001D3E98"/>
    <w:rsid w:val="001D4659"/>
    <w:rsid w:val="001D4AA4"/>
    <w:rsid w:val="001D5583"/>
    <w:rsid w:val="001D5ED3"/>
    <w:rsid w:val="001D62E8"/>
    <w:rsid w:val="001D62F2"/>
    <w:rsid w:val="001D6DD2"/>
    <w:rsid w:val="001D7320"/>
    <w:rsid w:val="001D791C"/>
    <w:rsid w:val="001E0336"/>
    <w:rsid w:val="001E1056"/>
    <w:rsid w:val="001E1582"/>
    <w:rsid w:val="001E19D6"/>
    <w:rsid w:val="001E2E51"/>
    <w:rsid w:val="001E4712"/>
    <w:rsid w:val="001E4E97"/>
    <w:rsid w:val="001E50DE"/>
    <w:rsid w:val="001E599F"/>
    <w:rsid w:val="001E6912"/>
    <w:rsid w:val="001E6A78"/>
    <w:rsid w:val="001E79A0"/>
    <w:rsid w:val="001F020C"/>
    <w:rsid w:val="001F04F0"/>
    <w:rsid w:val="001F04F8"/>
    <w:rsid w:val="001F07B6"/>
    <w:rsid w:val="001F1035"/>
    <w:rsid w:val="001F1A0D"/>
    <w:rsid w:val="001F1A3A"/>
    <w:rsid w:val="001F1CBB"/>
    <w:rsid w:val="001F1EA5"/>
    <w:rsid w:val="001F2AA4"/>
    <w:rsid w:val="001F2E7F"/>
    <w:rsid w:val="001F2FDE"/>
    <w:rsid w:val="001F36D1"/>
    <w:rsid w:val="001F3869"/>
    <w:rsid w:val="001F3E4A"/>
    <w:rsid w:val="001F48E5"/>
    <w:rsid w:val="001F572F"/>
    <w:rsid w:val="001F58D1"/>
    <w:rsid w:val="001F5A97"/>
    <w:rsid w:val="001F5B25"/>
    <w:rsid w:val="001F650C"/>
    <w:rsid w:val="001F674C"/>
    <w:rsid w:val="001F6902"/>
    <w:rsid w:val="001F6D0B"/>
    <w:rsid w:val="001F70E3"/>
    <w:rsid w:val="001F7C01"/>
    <w:rsid w:val="002023C4"/>
    <w:rsid w:val="00202784"/>
    <w:rsid w:val="00202BDD"/>
    <w:rsid w:val="00203178"/>
    <w:rsid w:val="00203628"/>
    <w:rsid w:val="00203B39"/>
    <w:rsid w:val="00203BC7"/>
    <w:rsid w:val="00204E94"/>
    <w:rsid w:val="00205999"/>
    <w:rsid w:val="00205E6B"/>
    <w:rsid w:val="00206408"/>
    <w:rsid w:val="00206765"/>
    <w:rsid w:val="00206AFF"/>
    <w:rsid w:val="002072DE"/>
    <w:rsid w:val="0020785D"/>
    <w:rsid w:val="00210139"/>
    <w:rsid w:val="0021150C"/>
    <w:rsid w:val="0021230B"/>
    <w:rsid w:val="002138A0"/>
    <w:rsid w:val="00213EFE"/>
    <w:rsid w:val="002146DB"/>
    <w:rsid w:val="002149EC"/>
    <w:rsid w:val="00214BF6"/>
    <w:rsid w:val="00214F9F"/>
    <w:rsid w:val="002177C1"/>
    <w:rsid w:val="00220204"/>
    <w:rsid w:val="00220273"/>
    <w:rsid w:val="00220447"/>
    <w:rsid w:val="002211DD"/>
    <w:rsid w:val="002214B9"/>
    <w:rsid w:val="002224DA"/>
    <w:rsid w:val="002234F1"/>
    <w:rsid w:val="00223BF4"/>
    <w:rsid w:val="00223C57"/>
    <w:rsid w:val="0022407F"/>
    <w:rsid w:val="00224247"/>
    <w:rsid w:val="002242EC"/>
    <w:rsid w:val="00224754"/>
    <w:rsid w:val="00225804"/>
    <w:rsid w:val="00225D01"/>
    <w:rsid w:val="00225E4E"/>
    <w:rsid w:val="00226A01"/>
    <w:rsid w:val="00226E49"/>
    <w:rsid w:val="002275EC"/>
    <w:rsid w:val="002318F1"/>
    <w:rsid w:val="00231962"/>
    <w:rsid w:val="00231C3C"/>
    <w:rsid w:val="00231ECD"/>
    <w:rsid w:val="002320C2"/>
    <w:rsid w:val="00232A3F"/>
    <w:rsid w:val="00232C8D"/>
    <w:rsid w:val="0023396C"/>
    <w:rsid w:val="0023398C"/>
    <w:rsid w:val="00233F60"/>
    <w:rsid w:val="00233F94"/>
    <w:rsid w:val="00234197"/>
    <w:rsid w:val="0023445D"/>
    <w:rsid w:val="002349AD"/>
    <w:rsid w:val="00234BA3"/>
    <w:rsid w:val="00234BE0"/>
    <w:rsid w:val="00234CB3"/>
    <w:rsid w:val="00235504"/>
    <w:rsid w:val="002357F1"/>
    <w:rsid w:val="00235ED8"/>
    <w:rsid w:val="00236EA1"/>
    <w:rsid w:val="002372EE"/>
    <w:rsid w:val="0023754E"/>
    <w:rsid w:val="0023798A"/>
    <w:rsid w:val="00237D11"/>
    <w:rsid w:val="0024019D"/>
    <w:rsid w:val="002408CC"/>
    <w:rsid w:val="00241113"/>
    <w:rsid w:val="00241DC3"/>
    <w:rsid w:val="002423BC"/>
    <w:rsid w:val="00242E5E"/>
    <w:rsid w:val="002430CD"/>
    <w:rsid w:val="00243C49"/>
    <w:rsid w:val="00244B47"/>
    <w:rsid w:val="00244CD0"/>
    <w:rsid w:val="002451C3"/>
    <w:rsid w:val="00245953"/>
    <w:rsid w:val="00245C05"/>
    <w:rsid w:val="00245E26"/>
    <w:rsid w:val="0024655F"/>
    <w:rsid w:val="0024665D"/>
    <w:rsid w:val="00246E28"/>
    <w:rsid w:val="0024734E"/>
    <w:rsid w:val="00247936"/>
    <w:rsid w:val="0024798D"/>
    <w:rsid w:val="00250CA2"/>
    <w:rsid w:val="0025104D"/>
    <w:rsid w:val="00251677"/>
    <w:rsid w:val="0025217B"/>
    <w:rsid w:val="0025252A"/>
    <w:rsid w:val="002526FD"/>
    <w:rsid w:val="002533AC"/>
    <w:rsid w:val="002533DA"/>
    <w:rsid w:val="00253955"/>
    <w:rsid w:val="00253DF8"/>
    <w:rsid w:val="00254501"/>
    <w:rsid w:val="00254654"/>
    <w:rsid w:val="00254DEA"/>
    <w:rsid w:val="00254F45"/>
    <w:rsid w:val="00255118"/>
    <w:rsid w:val="002552A3"/>
    <w:rsid w:val="0025615A"/>
    <w:rsid w:val="002563D2"/>
    <w:rsid w:val="002563F7"/>
    <w:rsid w:val="00256CCF"/>
    <w:rsid w:val="00256DCA"/>
    <w:rsid w:val="00257166"/>
    <w:rsid w:val="00257751"/>
    <w:rsid w:val="0025784B"/>
    <w:rsid w:val="00260062"/>
    <w:rsid w:val="00261215"/>
    <w:rsid w:val="002622C5"/>
    <w:rsid w:val="00262B2C"/>
    <w:rsid w:val="00262E2E"/>
    <w:rsid w:val="00262FB4"/>
    <w:rsid w:val="0026391A"/>
    <w:rsid w:val="00264334"/>
    <w:rsid w:val="002653BD"/>
    <w:rsid w:val="00265A40"/>
    <w:rsid w:val="00265A96"/>
    <w:rsid w:val="00265C40"/>
    <w:rsid w:val="00265D80"/>
    <w:rsid w:val="00265F23"/>
    <w:rsid w:val="00266FED"/>
    <w:rsid w:val="00267745"/>
    <w:rsid w:val="00267DE9"/>
    <w:rsid w:val="00270D1F"/>
    <w:rsid w:val="00270E5F"/>
    <w:rsid w:val="0027180F"/>
    <w:rsid w:val="00271ECE"/>
    <w:rsid w:val="00272F63"/>
    <w:rsid w:val="002731FB"/>
    <w:rsid w:val="002737FF"/>
    <w:rsid w:val="00273817"/>
    <w:rsid w:val="0027402D"/>
    <w:rsid w:val="00274307"/>
    <w:rsid w:val="002747F6"/>
    <w:rsid w:val="00275187"/>
    <w:rsid w:val="002770F7"/>
    <w:rsid w:val="0028024B"/>
    <w:rsid w:val="0028085C"/>
    <w:rsid w:val="002808CE"/>
    <w:rsid w:val="0028137B"/>
    <w:rsid w:val="00281805"/>
    <w:rsid w:val="00282954"/>
    <w:rsid w:val="00282B28"/>
    <w:rsid w:val="00283527"/>
    <w:rsid w:val="002844A4"/>
    <w:rsid w:val="00284D66"/>
    <w:rsid w:val="00285A40"/>
    <w:rsid w:val="00286D66"/>
    <w:rsid w:val="00286D9E"/>
    <w:rsid w:val="0028762E"/>
    <w:rsid w:val="00287EB7"/>
    <w:rsid w:val="00287FF1"/>
    <w:rsid w:val="00290F62"/>
    <w:rsid w:val="002914CF"/>
    <w:rsid w:val="00291641"/>
    <w:rsid w:val="002916CD"/>
    <w:rsid w:val="00291F03"/>
    <w:rsid w:val="00292B39"/>
    <w:rsid w:val="00292FF9"/>
    <w:rsid w:val="0029317C"/>
    <w:rsid w:val="002932B0"/>
    <w:rsid w:val="00293EA3"/>
    <w:rsid w:val="00294ADA"/>
    <w:rsid w:val="00294DE4"/>
    <w:rsid w:val="00295278"/>
    <w:rsid w:val="00295787"/>
    <w:rsid w:val="00295D2E"/>
    <w:rsid w:val="00296152"/>
    <w:rsid w:val="00296B83"/>
    <w:rsid w:val="00296F5C"/>
    <w:rsid w:val="0029704F"/>
    <w:rsid w:val="00297130"/>
    <w:rsid w:val="00297999"/>
    <w:rsid w:val="00297CE8"/>
    <w:rsid w:val="00297D78"/>
    <w:rsid w:val="00297E9C"/>
    <w:rsid w:val="002A0948"/>
    <w:rsid w:val="002A10AA"/>
    <w:rsid w:val="002A1A4F"/>
    <w:rsid w:val="002A20B7"/>
    <w:rsid w:val="002A2123"/>
    <w:rsid w:val="002A25ED"/>
    <w:rsid w:val="002A28C2"/>
    <w:rsid w:val="002A2F9A"/>
    <w:rsid w:val="002A3395"/>
    <w:rsid w:val="002A4505"/>
    <w:rsid w:val="002A49D7"/>
    <w:rsid w:val="002A4FF0"/>
    <w:rsid w:val="002A5A0D"/>
    <w:rsid w:val="002A6BF9"/>
    <w:rsid w:val="002A74F4"/>
    <w:rsid w:val="002A75B3"/>
    <w:rsid w:val="002A7633"/>
    <w:rsid w:val="002A79FC"/>
    <w:rsid w:val="002B0415"/>
    <w:rsid w:val="002B0BE6"/>
    <w:rsid w:val="002B0CFB"/>
    <w:rsid w:val="002B1010"/>
    <w:rsid w:val="002B1146"/>
    <w:rsid w:val="002B1D4E"/>
    <w:rsid w:val="002B1EA3"/>
    <w:rsid w:val="002B23D0"/>
    <w:rsid w:val="002B294B"/>
    <w:rsid w:val="002B2C6A"/>
    <w:rsid w:val="002B3764"/>
    <w:rsid w:val="002B382D"/>
    <w:rsid w:val="002B3FBC"/>
    <w:rsid w:val="002B5536"/>
    <w:rsid w:val="002B66DB"/>
    <w:rsid w:val="002B6BE4"/>
    <w:rsid w:val="002B6E49"/>
    <w:rsid w:val="002B7886"/>
    <w:rsid w:val="002B7BEB"/>
    <w:rsid w:val="002C0D2B"/>
    <w:rsid w:val="002C0DED"/>
    <w:rsid w:val="002C1437"/>
    <w:rsid w:val="002C1B9F"/>
    <w:rsid w:val="002C250A"/>
    <w:rsid w:val="002C25B3"/>
    <w:rsid w:val="002C3850"/>
    <w:rsid w:val="002C4221"/>
    <w:rsid w:val="002C47DF"/>
    <w:rsid w:val="002C48D6"/>
    <w:rsid w:val="002C5652"/>
    <w:rsid w:val="002C58DD"/>
    <w:rsid w:val="002C6150"/>
    <w:rsid w:val="002C6ACE"/>
    <w:rsid w:val="002C6B53"/>
    <w:rsid w:val="002C71B8"/>
    <w:rsid w:val="002C7877"/>
    <w:rsid w:val="002C799B"/>
    <w:rsid w:val="002C79DB"/>
    <w:rsid w:val="002D10DD"/>
    <w:rsid w:val="002D119F"/>
    <w:rsid w:val="002D1CA9"/>
    <w:rsid w:val="002D2117"/>
    <w:rsid w:val="002D261C"/>
    <w:rsid w:val="002D27C8"/>
    <w:rsid w:val="002D2D18"/>
    <w:rsid w:val="002D307D"/>
    <w:rsid w:val="002D417B"/>
    <w:rsid w:val="002D4C39"/>
    <w:rsid w:val="002D6515"/>
    <w:rsid w:val="002D6635"/>
    <w:rsid w:val="002D6784"/>
    <w:rsid w:val="002E0452"/>
    <w:rsid w:val="002E1792"/>
    <w:rsid w:val="002E2209"/>
    <w:rsid w:val="002E2CFF"/>
    <w:rsid w:val="002E2E03"/>
    <w:rsid w:val="002E30AA"/>
    <w:rsid w:val="002E341D"/>
    <w:rsid w:val="002E3DBF"/>
    <w:rsid w:val="002E51C3"/>
    <w:rsid w:val="002E54FE"/>
    <w:rsid w:val="002E5613"/>
    <w:rsid w:val="002E627A"/>
    <w:rsid w:val="002E6460"/>
    <w:rsid w:val="002E70E5"/>
    <w:rsid w:val="002F02B8"/>
    <w:rsid w:val="002F05CF"/>
    <w:rsid w:val="002F15E0"/>
    <w:rsid w:val="002F192B"/>
    <w:rsid w:val="002F19B1"/>
    <w:rsid w:val="002F1C25"/>
    <w:rsid w:val="002F201A"/>
    <w:rsid w:val="002F22A1"/>
    <w:rsid w:val="002F2C77"/>
    <w:rsid w:val="002F31E7"/>
    <w:rsid w:val="002F3B7E"/>
    <w:rsid w:val="002F3CAB"/>
    <w:rsid w:val="002F4992"/>
    <w:rsid w:val="002F53AB"/>
    <w:rsid w:val="002F60D6"/>
    <w:rsid w:val="002F6596"/>
    <w:rsid w:val="002F6D59"/>
    <w:rsid w:val="002F6EBE"/>
    <w:rsid w:val="002F7101"/>
    <w:rsid w:val="00300255"/>
    <w:rsid w:val="003011D2"/>
    <w:rsid w:val="003019EF"/>
    <w:rsid w:val="00301ECA"/>
    <w:rsid w:val="003020C8"/>
    <w:rsid w:val="003027E9"/>
    <w:rsid w:val="003032B2"/>
    <w:rsid w:val="00303A7B"/>
    <w:rsid w:val="00303C0D"/>
    <w:rsid w:val="003044A0"/>
    <w:rsid w:val="00304749"/>
    <w:rsid w:val="00304F67"/>
    <w:rsid w:val="0030579F"/>
    <w:rsid w:val="00305ABF"/>
    <w:rsid w:val="003063A6"/>
    <w:rsid w:val="00306630"/>
    <w:rsid w:val="00306744"/>
    <w:rsid w:val="003072E4"/>
    <w:rsid w:val="003075AD"/>
    <w:rsid w:val="0031059E"/>
    <w:rsid w:val="00310CEC"/>
    <w:rsid w:val="00310EF5"/>
    <w:rsid w:val="00311A3F"/>
    <w:rsid w:val="00311AF0"/>
    <w:rsid w:val="0031230C"/>
    <w:rsid w:val="0031234B"/>
    <w:rsid w:val="003135F0"/>
    <w:rsid w:val="00313E2C"/>
    <w:rsid w:val="00313ED8"/>
    <w:rsid w:val="00315620"/>
    <w:rsid w:val="00315998"/>
    <w:rsid w:val="00315B08"/>
    <w:rsid w:val="00317B18"/>
    <w:rsid w:val="00320710"/>
    <w:rsid w:val="0032079F"/>
    <w:rsid w:val="00320DAE"/>
    <w:rsid w:val="00320E96"/>
    <w:rsid w:val="00321A4B"/>
    <w:rsid w:val="003225A3"/>
    <w:rsid w:val="00322C77"/>
    <w:rsid w:val="00323ABD"/>
    <w:rsid w:val="00323AFA"/>
    <w:rsid w:val="00323F3A"/>
    <w:rsid w:val="0032402B"/>
    <w:rsid w:val="00324996"/>
    <w:rsid w:val="0032518A"/>
    <w:rsid w:val="003252EA"/>
    <w:rsid w:val="00325E6C"/>
    <w:rsid w:val="0032620D"/>
    <w:rsid w:val="00326C73"/>
    <w:rsid w:val="00330320"/>
    <w:rsid w:val="003306DF"/>
    <w:rsid w:val="0033082B"/>
    <w:rsid w:val="00330B7D"/>
    <w:rsid w:val="003336CC"/>
    <w:rsid w:val="00333816"/>
    <w:rsid w:val="00333E0A"/>
    <w:rsid w:val="0033419C"/>
    <w:rsid w:val="0033517D"/>
    <w:rsid w:val="00335942"/>
    <w:rsid w:val="003360A5"/>
    <w:rsid w:val="003409E6"/>
    <w:rsid w:val="00340E5A"/>
    <w:rsid w:val="00341231"/>
    <w:rsid w:val="003416CA"/>
    <w:rsid w:val="00341B8E"/>
    <w:rsid w:val="00341FD6"/>
    <w:rsid w:val="003423C5"/>
    <w:rsid w:val="00342682"/>
    <w:rsid w:val="003430C5"/>
    <w:rsid w:val="003440F4"/>
    <w:rsid w:val="00344BFE"/>
    <w:rsid w:val="00344C25"/>
    <w:rsid w:val="00344E45"/>
    <w:rsid w:val="00344F6C"/>
    <w:rsid w:val="0034532F"/>
    <w:rsid w:val="00346554"/>
    <w:rsid w:val="00346569"/>
    <w:rsid w:val="003466FB"/>
    <w:rsid w:val="0034699B"/>
    <w:rsid w:val="00346CB5"/>
    <w:rsid w:val="00350006"/>
    <w:rsid w:val="0035078E"/>
    <w:rsid w:val="003509A4"/>
    <w:rsid w:val="00351A70"/>
    <w:rsid w:val="00351BE9"/>
    <w:rsid w:val="0035228D"/>
    <w:rsid w:val="00352DAB"/>
    <w:rsid w:val="00352F8B"/>
    <w:rsid w:val="00353511"/>
    <w:rsid w:val="00353885"/>
    <w:rsid w:val="00354217"/>
    <w:rsid w:val="00355AEE"/>
    <w:rsid w:val="0035657D"/>
    <w:rsid w:val="0035665D"/>
    <w:rsid w:val="00357D07"/>
    <w:rsid w:val="003607DF"/>
    <w:rsid w:val="00360AB1"/>
    <w:rsid w:val="00360EED"/>
    <w:rsid w:val="00361095"/>
    <w:rsid w:val="003610BE"/>
    <w:rsid w:val="00361A79"/>
    <w:rsid w:val="00361C20"/>
    <w:rsid w:val="00361F87"/>
    <w:rsid w:val="0036247C"/>
    <w:rsid w:val="00362FEC"/>
    <w:rsid w:val="003630F3"/>
    <w:rsid w:val="003637B1"/>
    <w:rsid w:val="003638A4"/>
    <w:rsid w:val="00363A65"/>
    <w:rsid w:val="00363F1F"/>
    <w:rsid w:val="00363F2C"/>
    <w:rsid w:val="0036429E"/>
    <w:rsid w:val="00364D76"/>
    <w:rsid w:val="0036566E"/>
    <w:rsid w:val="00365FF4"/>
    <w:rsid w:val="0036634C"/>
    <w:rsid w:val="00366971"/>
    <w:rsid w:val="00367B55"/>
    <w:rsid w:val="00367CD6"/>
    <w:rsid w:val="00367F99"/>
    <w:rsid w:val="003701F1"/>
    <w:rsid w:val="00371216"/>
    <w:rsid w:val="0037148E"/>
    <w:rsid w:val="00372C9F"/>
    <w:rsid w:val="003751C8"/>
    <w:rsid w:val="003752E2"/>
    <w:rsid w:val="0037542C"/>
    <w:rsid w:val="00375996"/>
    <w:rsid w:val="003762E8"/>
    <w:rsid w:val="00376834"/>
    <w:rsid w:val="003775FB"/>
    <w:rsid w:val="00377C8C"/>
    <w:rsid w:val="00380BF1"/>
    <w:rsid w:val="00381996"/>
    <w:rsid w:val="003821CD"/>
    <w:rsid w:val="003822AA"/>
    <w:rsid w:val="0038291C"/>
    <w:rsid w:val="00382DB8"/>
    <w:rsid w:val="00383144"/>
    <w:rsid w:val="00383D2B"/>
    <w:rsid w:val="00384A75"/>
    <w:rsid w:val="0038512C"/>
    <w:rsid w:val="00385D99"/>
    <w:rsid w:val="00385DC5"/>
    <w:rsid w:val="00386D6C"/>
    <w:rsid w:val="00386F29"/>
    <w:rsid w:val="00387219"/>
    <w:rsid w:val="00387EDE"/>
    <w:rsid w:val="003908BC"/>
    <w:rsid w:val="00390B42"/>
    <w:rsid w:val="00390D89"/>
    <w:rsid w:val="0039177D"/>
    <w:rsid w:val="00391B7D"/>
    <w:rsid w:val="00391E12"/>
    <w:rsid w:val="00392739"/>
    <w:rsid w:val="00393C99"/>
    <w:rsid w:val="00394113"/>
    <w:rsid w:val="00394EAF"/>
    <w:rsid w:val="003950A6"/>
    <w:rsid w:val="00396386"/>
    <w:rsid w:val="003965C8"/>
    <w:rsid w:val="0039679F"/>
    <w:rsid w:val="00396E31"/>
    <w:rsid w:val="003970A0"/>
    <w:rsid w:val="00397472"/>
    <w:rsid w:val="003974DA"/>
    <w:rsid w:val="003A2579"/>
    <w:rsid w:val="003A3632"/>
    <w:rsid w:val="003A448F"/>
    <w:rsid w:val="003A4844"/>
    <w:rsid w:val="003A553D"/>
    <w:rsid w:val="003A56BE"/>
    <w:rsid w:val="003A5731"/>
    <w:rsid w:val="003A665F"/>
    <w:rsid w:val="003A6C3C"/>
    <w:rsid w:val="003A6C76"/>
    <w:rsid w:val="003A6FFF"/>
    <w:rsid w:val="003A77D7"/>
    <w:rsid w:val="003A7BFE"/>
    <w:rsid w:val="003B0354"/>
    <w:rsid w:val="003B063E"/>
    <w:rsid w:val="003B0DE4"/>
    <w:rsid w:val="003B110C"/>
    <w:rsid w:val="003B3324"/>
    <w:rsid w:val="003B39B5"/>
    <w:rsid w:val="003B3D87"/>
    <w:rsid w:val="003B448B"/>
    <w:rsid w:val="003B4945"/>
    <w:rsid w:val="003B4A17"/>
    <w:rsid w:val="003B6EDC"/>
    <w:rsid w:val="003B798E"/>
    <w:rsid w:val="003C07C6"/>
    <w:rsid w:val="003C0865"/>
    <w:rsid w:val="003C13F5"/>
    <w:rsid w:val="003C150C"/>
    <w:rsid w:val="003C239E"/>
    <w:rsid w:val="003C24AC"/>
    <w:rsid w:val="003C257D"/>
    <w:rsid w:val="003C29BB"/>
    <w:rsid w:val="003C2EDD"/>
    <w:rsid w:val="003C3696"/>
    <w:rsid w:val="003C3FC1"/>
    <w:rsid w:val="003C4F83"/>
    <w:rsid w:val="003C6603"/>
    <w:rsid w:val="003C6B51"/>
    <w:rsid w:val="003C7473"/>
    <w:rsid w:val="003C7E34"/>
    <w:rsid w:val="003D0223"/>
    <w:rsid w:val="003D04E3"/>
    <w:rsid w:val="003D1AB2"/>
    <w:rsid w:val="003D2D0F"/>
    <w:rsid w:val="003D42B5"/>
    <w:rsid w:val="003D479C"/>
    <w:rsid w:val="003D4CE6"/>
    <w:rsid w:val="003D4E40"/>
    <w:rsid w:val="003D6B22"/>
    <w:rsid w:val="003D707C"/>
    <w:rsid w:val="003D7182"/>
    <w:rsid w:val="003D7CDB"/>
    <w:rsid w:val="003D7EC1"/>
    <w:rsid w:val="003E0691"/>
    <w:rsid w:val="003E15D7"/>
    <w:rsid w:val="003E16E4"/>
    <w:rsid w:val="003E1731"/>
    <w:rsid w:val="003E19C5"/>
    <w:rsid w:val="003E1A17"/>
    <w:rsid w:val="003E1DEB"/>
    <w:rsid w:val="003E25A1"/>
    <w:rsid w:val="003E3285"/>
    <w:rsid w:val="003E3983"/>
    <w:rsid w:val="003E4EDC"/>
    <w:rsid w:val="003E54A7"/>
    <w:rsid w:val="003E6635"/>
    <w:rsid w:val="003E6EFB"/>
    <w:rsid w:val="003E76D2"/>
    <w:rsid w:val="003F019C"/>
    <w:rsid w:val="003F075C"/>
    <w:rsid w:val="003F08BC"/>
    <w:rsid w:val="003F09EF"/>
    <w:rsid w:val="003F0AFA"/>
    <w:rsid w:val="003F0F24"/>
    <w:rsid w:val="003F120C"/>
    <w:rsid w:val="003F157F"/>
    <w:rsid w:val="003F1812"/>
    <w:rsid w:val="003F1BF7"/>
    <w:rsid w:val="003F2ADD"/>
    <w:rsid w:val="003F35B8"/>
    <w:rsid w:val="003F384C"/>
    <w:rsid w:val="003F4634"/>
    <w:rsid w:val="003F4E30"/>
    <w:rsid w:val="003F5322"/>
    <w:rsid w:val="003F717D"/>
    <w:rsid w:val="003F75A4"/>
    <w:rsid w:val="003F76E3"/>
    <w:rsid w:val="00400339"/>
    <w:rsid w:val="00401F23"/>
    <w:rsid w:val="00402211"/>
    <w:rsid w:val="00402CFD"/>
    <w:rsid w:val="00402D43"/>
    <w:rsid w:val="00403195"/>
    <w:rsid w:val="00403AE4"/>
    <w:rsid w:val="00403DC3"/>
    <w:rsid w:val="00404636"/>
    <w:rsid w:val="00404918"/>
    <w:rsid w:val="0040491A"/>
    <w:rsid w:val="004060EF"/>
    <w:rsid w:val="0040631A"/>
    <w:rsid w:val="00406452"/>
    <w:rsid w:val="00406C17"/>
    <w:rsid w:val="00406CAF"/>
    <w:rsid w:val="00410C9F"/>
    <w:rsid w:val="004122A6"/>
    <w:rsid w:val="00413142"/>
    <w:rsid w:val="0041316B"/>
    <w:rsid w:val="004131AF"/>
    <w:rsid w:val="004136FC"/>
    <w:rsid w:val="004145FF"/>
    <w:rsid w:val="00414649"/>
    <w:rsid w:val="00414EC4"/>
    <w:rsid w:val="004150E7"/>
    <w:rsid w:val="00415E40"/>
    <w:rsid w:val="00416131"/>
    <w:rsid w:val="0041736B"/>
    <w:rsid w:val="0041795B"/>
    <w:rsid w:val="004209B7"/>
    <w:rsid w:val="00420CB6"/>
    <w:rsid w:val="004212DF"/>
    <w:rsid w:val="00422057"/>
    <w:rsid w:val="00422279"/>
    <w:rsid w:val="0042243C"/>
    <w:rsid w:val="004227D0"/>
    <w:rsid w:val="0042293D"/>
    <w:rsid w:val="00422D95"/>
    <w:rsid w:val="00423416"/>
    <w:rsid w:val="00423FC0"/>
    <w:rsid w:val="00424A6D"/>
    <w:rsid w:val="00425AB8"/>
    <w:rsid w:val="00426249"/>
    <w:rsid w:val="0042763F"/>
    <w:rsid w:val="00430F33"/>
    <w:rsid w:val="004311F7"/>
    <w:rsid w:val="004315C4"/>
    <w:rsid w:val="00431B1B"/>
    <w:rsid w:val="004323ED"/>
    <w:rsid w:val="00432799"/>
    <w:rsid w:val="00432D8F"/>
    <w:rsid w:val="00433603"/>
    <w:rsid w:val="004339B9"/>
    <w:rsid w:val="00433CBB"/>
    <w:rsid w:val="00433D5F"/>
    <w:rsid w:val="004345C0"/>
    <w:rsid w:val="00434747"/>
    <w:rsid w:val="00434B74"/>
    <w:rsid w:val="00434F84"/>
    <w:rsid w:val="004367E1"/>
    <w:rsid w:val="00436EE4"/>
    <w:rsid w:val="00437110"/>
    <w:rsid w:val="00440552"/>
    <w:rsid w:val="00440B54"/>
    <w:rsid w:val="00441E30"/>
    <w:rsid w:val="004426C0"/>
    <w:rsid w:val="0044290C"/>
    <w:rsid w:val="00442C10"/>
    <w:rsid w:val="00442EFE"/>
    <w:rsid w:val="00444397"/>
    <w:rsid w:val="00444B79"/>
    <w:rsid w:val="00444CCF"/>
    <w:rsid w:val="00444D8C"/>
    <w:rsid w:val="00444FE8"/>
    <w:rsid w:val="0044503B"/>
    <w:rsid w:val="00445B54"/>
    <w:rsid w:val="0044610E"/>
    <w:rsid w:val="004462ED"/>
    <w:rsid w:val="00446FD8"/>
    <w:rsid w:val="004470CB"/>
    <w:rsid w:val="0045035B"/>
    <w:rsid w:val="0045080C"/>
    <w:rsid w:val="0045092F"/>
    <w:rsid w:val="0045098D"/>
    <w:rsid w:val="0045105B"/>
    <w:rsid w:val="00451DB7"/>
    <w:rsid w:val="0045240F"/>
    <w:rsid w:val="00452877"/>
    <w:rsid w:val="00453D21"/>
    <w:rsid w:val="0045429D"/>
    <w:rsid w:val="004550D3"/>
    <w:rsid w:val="0045638A"/>
    <w:rsid w:val="0045656C"/>
    <w:rsid w:val="00456861"/>
    <w:rsid w:val="00456D0C"/>
    <w:rsid w:val="00460626"/>
    <w:rsid w:val="00460A4C"/>
    <w:rsid w:val="00460BAC"/>
    <w:rsid w:val="00460DA2"/>
    <w:rsid w:val="00461CCF"/>
    <w:rsid w:val="0046225F"/>
    <w:rsid w:val="00462993"/>
    <w:rsid w:val="00462F49"/>
    <w:rsid w:val="004630DB"/>
    <w:rsid w:val="00463574"/>
    <w:rsid w:val="00463AA5"/>
    <w:rsid w:val="00464886"/>
    <w:rsid w:val="00464A23"/>
    <w:rsid w:val="00464B5C"/>
    <w:rsid w:val="00464BE4"/>
    <w:rsid w:val="00464CAE"/>
    <w:rsid w:val="00465408"/>
    <w:rsid w:val="00465506"/>
    <w:rsid w:val="00465A4F"/>
    <w:rsid w:val="00465B98"/>
    <w:rsid w:val="00470162"/>
    <w:rsid w:val="004708DE"/>
    <w:rsid w:val="00470AC0"/>
    <w:rsid w:val="00470BE9"/>
    <w:rsid w:val="00470F38"/>
    <w:rsid w:val="00471439"/>
    <w:rsid w:val="00471AA1"/>
    <w:rsid w:val="00472067"/>
    <w:rsid w:val="00472602"/>
    <w:rsid w:val="00472884"/>
    <w:rsid w:val="00472B77"/>
    <w:rsid w:val="00472CAE"/>
    <w:rsid w:val="00473154"/>
    <w:rsid w:val="00473784"/>
    <w:rsid w:val="004744F3"/>
    <w:rsid w:val="00475AE8"/>
    <w:rsid w:val="00475BC8"/>
    <w:rsid w:val="00475F96"/>
    <w:rsid w:val="0047600B"/>
    <w:rsid w:val="00476229"/>
    <w:rsid w:val="00477145"/>
    <w:rsid w:val="004779CB"/>
    <w:rsid w:val="00477C89"/>
    <w:rsid w:val="004803D2"/>
    <w:rsid w:val="00480566"/>
    <w:rsid w:val="004829E7"/>
    <w:rsid w:val="00483A45"/>
    <w:rsid w:val="00483C92"/>
    <w:rsid w:val="00484767"/>
    <w:rsid w:val="00484AC9"/>
    <w:rsid w:val="00484F08"/>
    <w:rsid w:val="00484FB3"/>
    <w:rsid w:val="004855FB"/>
    <w:rsid w:val="00485AF3"/>
    <w:rsid w:val="00485BBB"/>
    <w:rsid w:val="004865BE"/>
    <w:rsid w:val="004868B2"/>
    <w:rsid w:val="00486A49"/>
    <w:rsid w:val="00490522"/>
    <w:rsid w:val="0049082A"/>
    <w:rsid w:val="004911B6"/>
    <w:rsid w:val="00491E66"/>
    <w:rsid w:val="00492B3E"/>
    <w:rsid w:val="00493495"/>
    <w:rsid w:val="004935CC"/>
    <w:rsid w:val="00493C6F"/>
    <w:rsid w:val="004943D2"/>
    <w:rsid w:val="004952CB"/>
    <w:rsid w:val="004958F3"/>
    <w:rsid w:val="004966AD"/>
    <w:rsid w:val="00496B19"/>
    <w:rsid w:val="00496EA4"/>
    <w:rsid w:val="004976C2"/>
    <w:rsid w:val="004978F4"/>
    <w:rsid w:val="00497A7B"/>
    <w:rsid w:val="00497B1D"/>
    <w:rsid w:val="004A0EC8"/>
    <w:rsid w:val="004A0F4C"/>
    <w:rsid w:val="004A1A14"/>
    <w:rsid w:val="004A1B20"/>
    <w:rsid w:val="004A1C11"/>
    <w:rsid w:val="004A1EA7"/>
    <w:rsid w:val="004A2085"/>
    <w:rsid w:val="004A21B8"/>
    <w:rsid w:val="004A36DA"/>
    <w:rsid w:val="004A458C"/>
    <w:rsid w:val="004A4743"/>
    <w:rsid w:val="004A5078"/>
    <w:rsid w:val="004A6038"/>
    <w:rsid w:val="004B0196"/>
    <w:rsid w:val="004B04F8"/>
    <w:rsid w:val="004B0588"/>
    <w:rsid w:val="004B1726"/>
    <w:rsid w:val="004B1953"/>
    <w:rsid w:val="004B2CB0"/>
    <w:rsid w:val="004B34B3"/>
    <w:rsid w:val="004B4250"/>
    <w:rsid w:val="004B42EC"/>
    <w:rsid w:val="004B43F6"/>
    <w:rsid w:val="004B45C1"/>
    <w:rsid w:val="004B46D2"/>
    <w:rsid w:val="004B47B3"/>
    <w:rsid w:val="004B4907"/>
    <w:rsid w:val="004B4925"/>
    <w:rsid w:val="004B499B"/>
    <w:rsid w:val="004B552F"/>
    <w:rsid w:val="004B5A33"/>
    <w:rsid w:val="004B6A65"/>
    <w:rsid w:val="004B793E"/>
    <w:rsid w:val="004C0964"/>
    <w:rsid w:val="004C0B1D"/>
    <w:rsid w:val="004C0C33"/>
    <w:rsid w:val="004C1941"/>
    <w:rsid w:val="004C1AA4"/>
    <w:rsid w:val="004C1ED6"/>
    <w:rsid w:val="004C21C8"/>
    <w:rsid w:val="004C25E2"/>
    <w:rsid w:val="004C32C3"/>
    <w:rsid w:val="004C343E"/>
    <w:rsid w:val="004C3A8B"/>
    <w:rsid w:val="004C3E19"/>
    <w:rsid w:val="004C439A"/>
    <w:rsid w:val="004C53E7"/>
    <w:rsid w:val="004C6C6D"/>
    <w:rsid w:val="004C6D37"/>
    <w:rsid w:val="004C7048"/>
    <w:rsid w:val="004C72E8"/>
    <w:rsid w:val="004C755A"/>
    <w:rsid w:val="004C793C"/>
    <w:rsid w:val="004C7AF4"/>
    <w:rsid w:val="004C7DE0"/>
    <w:rsid w:val="004D12D0"/>
    <w:rsid w:val="004D186D"/>
    <w:rsid w:val="004D32A7"/>
    <w:rsid w:val="004D341E"/>
    <w:rsid w:val="004D373A"/>
    <w:rsid w:val="004D3C91"/>
    <w:rsid w:val="004D4174"/>
    <w:rsid w:val="004D4A05"/>
    <w:rsid w:val="004D4AF9"/>
    <w:rsid w:val="004D5373"/>
    <w:rsid w:val="004D599D"/>
    <w:rsid w:val="004D64F0"/>
    <w:rsid w:val="004D67C4"/>
    <w:rsid w:val="004D73ED"/>
    <w:rsid w:val="004D76A1"/>
    <w:rsid w:val="004D7816"/>
    <w:rsid w:val="004D7DC3"/>
    <w:rsid w:val="004D7E5E"/>
    <w:rsid w:val="004E0283"/>
    <w:rsid w:val="004E0EBA"/>
    <w:rsid w:val="004E1463"/>
    <w:rsid w:val="004E1D92"/>
    <w:rsid w:val="004E259B"/>
    <w:rsid w:val="004E2D57"/>
    <w:rsid w:val="004E3312"/>
    <w:rsid w:val="004E33E0"/>
    <w:rsid w:val="004E346C"/>
    <w:rsid w:val="004E35A7"/>
    <w:rsid w:val="004E38AD"/>
    <w:rsid w:val="004E4577"/>
    <w:rsid w:val="004E53C1"/>
    <w:rsid w:val="004E580A"/>
    <w:rsid w:val="004E5DD1"/>
    <w:rsid w:val="004E5E80"/>
    <w:rsid w:val="004E62FE"/>
    <w:rsid w:val="004E688D"/>
    <w:rsid w:val="004E6C19"/>
    <w:rsid w:val="004E7860"/>
    <w:rsid w:val="004E7B3E"/>
    <w:rsid w:val="004E7D66"/>
    <w:rsid w:val="004E7F1D"/>
    <w:rsid w:val="004F02C3"/>
    <w:rsid w:val="004F0B95"/>
    <w:rsid w:val="004F106B"/>
    <w:rsid w:val="004F192C"/>
    <w:rsid w:val="004F1F69"/>
    <w:rsid w:val="004F21F8"/>
    <w:rsid w:val="004F2215"/>
    <w:rsid w:val="004F22BB"/>
    <w:rsid w:val="004F25B5"/>
    <w:rsid w:val="004F26A9"/>
    <w:rsid w:val="004F2B16"/>
    <w:rsid w:val="004F2C0A"/>
    <w:rsid w:val="004F305B"/>
    <w:rsid w:val="004F3A7F"/>
    <w:rsid w:val="004F3B38"/>
    <w:rsid w:val="004F3CA3"/>
    <w:rsid w:val="004F45CB"/>
    <w:rsid w:val="004F5706"/>
    <w:rsid w:val="004F5827"/>
    <w:rsid w:val="004F6372"/>
    <w:rsid w:val="004F6D61"/>
    <w:rsid w:val="004F6DF4"/>
    <w:rsid w:val="004F7275"/>
    <w:rsid w:val="004F74D9"/>
    <w:rsid w:val="004F7747"/>
    <w:rsid w:val="004F7A84"/>
    <w:rsid w:val="004F7F5F"/>
    <w:rsid w:val="00500C66"/>
    <w:rsid w:val="00500D51"/>
    <w:rsid w:val="005021F8"/>
    <w:rsid w:val="005025A0"/>
    <w:rsid w:val="00502808"/>
    <w:rsid w:val="00502B95"/>
    <w:rsid w:val="00503072"/>
    <w:rsid w:val="005045F4"/>
    <w:rsid w:val="005049C0"/>
    <w:rsid w:val="005049FD"/>
    <w:rsid w:val="00505A48"/>
    <w:rsid w:val="00505E37"/>
    <w:rsid w:val="005060FB"/>
    <w:rsid w:val="005070AA"/>
    <w:rsid w:val="00507136"/>
    <w:rsid w:val="005077E5"/>
    <w:rsid w:val="005078A9"/>
    <w:rsid w:val="00507DD7"/>
    <w:rsid w:val="005109D3"/>
    <w:rsid w:val="00510BAF"/>
    <w:rsid w:val="005116AE"/>
    <w:rsid w:val="00511939"/>
    <w:rsid w:val="00512016"/>
    <w:rsid w:val="005122B0"/>
    <w:rsid w:val="00512A95"/>
    <w:rsid w:val="005144EA"/>
    <w:rsid w:val="005146E6"/>
    <w:rsid w:val="00514BFC"/>
    <w:rsid w:val="00514E8B"/>
    <w:rsid w:val="00514F2C"/>
    <w:rsid w:val="00515068"/>
    <w:rsid w:val="0051563E"/>
    <w:rsid w:val="0051568E"/>
    <w:rsid w:val="00515CDB"/>
    <w:rsid w:val="00515E21"/>
    <w:rsid w:val="0051799B"/>
    <w:rsid w:val="0052008D"/>
    <w:rsid w:val="005202AA"/>
    <w:rsid w:val="00520A10"/>
    <w:rsid w:val="00520CB1"/>
    <w:rsid w:val="005216BB"/>
    <w:rsid w:val="00521B86"/>
    <w:rsid w:val="00521EF3"/>
    <w:rsid w:val="00522C30"/>
    <w:rsid w:val="0052323F"/>
    <w:rsid w:val="005233A9"/>
    <w:rsid w:val="0052372B"/>
    <w:rsid w:val="0052385A"/>
    <w:rsid w:val="005238C5"/>
    <w:rsid w:val="0052575D"/>
    <w:rsid w:val="00525D02"/>
    <w:rsid w:val="00526FF1"/>
    <w:rsid w:val="00527133"/>
    <w:rsid w:val="00527492"/>
    <w:rsid w:val="005274B5"/>
    <w:rsid w:val="005305F2"/>
    <w:rsid w:val="00531FDD"/>
    <w:rsid w:val="00532C57"/>
    <w:rsid w:val="00532D82"/>
    <w:rsid w:val="005333C6"/>
    <w:rsid w:val="00533B99"/>
    <w:rsid w:val="00533FC1"/>
    <w:rsid w:val="00533FF0"/>
    <w:rsid w:val="005342D8"/>
    <w:rsid w:val="005345DC"/>
    <w:rsid w:val="00534C1D"/>
    <w:rsid w:val="00534C27"/>
    <w:rsid w:val="00535041"/>
    <w:rsid w:val="00535128"/>
    <w:rsid w:val="00535248"/>
    <w:rsid w:val="00535252"/>
    <w:rsid w:val="0053582F"/>
    <w:rsid w:val="00536A0F"/>
    <w:rsid w:val="00537327"/>
    <w:rsid w:val="005404BE"/>
    <w:rsid w:val="0054051C"/>
    <w:rsid w:val="00540766"/>
    <w:rsid w:val="00540803"/>
    <w:rsid w:val="00540A6E"/>
    <w:rsid w:val="00541101"/>
    <w:rsid w:val="00541145"/>
    <w:rsid w:val="00541998"/>
    <w:rsid w:val="00541D71"/>
    <w:rsid w:val="005420ED"/>
    <w:rsid w:val="00542C65"/>
    <w:rsid w:val="00543080"/>
    <w:rsid w:val="0054352D"/>
    <w:rsid w:val="00544B4C"/>
    <w:rsid w:val="00544DBF"/>
    <w:rsid w:val="00545260"/>
    <w:rsid w:val="00545360"/>
    <w:rsid w:val="0054547B"/>
    <w:rsid w:val="005455D6"/>
    <w:rsid w:val="0054602E"/>
    <w:rsid w:val="0054615F"/>
    <w:rsid w:val="00546AAB"/>
    <w:rsid w:val="00546B91"/>
    <w:rsid w:val="00547B64"/>
    <w:rsid w:val="00547CB9"/>
    <w:rsid w:val="0055030E"/>
    <w:rsid w:val="00550627"/>
    <w:rsid w:val="005509CF"/>
    <w:rsid w:val="00551391"/>
    <w:rsid w:val="00551554"/>
    <w:rsid w:val="00551866"/>
    <w:rsid w:val="00551F76"/>
    <w:rsid w:val="00551FD5"/>
    <w:rsid w:val="00552697"/>
    <w:rsid w:val="00552AAF"/>
    <w:rsid w:val="00553758"/>
    <w:rsid w:val="005546CF"/>
    <w:rsid w:val="005560C5"/>
    <w:rsid w:val="00556C69"/>
    <w:rsid w:val="00556EFF"/>
    <w:rsid w:val="0055701A"/>
    <w:rsid w:val="00557343"/>
    <w:rsid w:val="00557CCA"/>
    <w:rsid w:val="00557D00"/>
    <w:rsid w:val="005601F8"/>
    <w:rsid w:val="0056029A"/>
    <w:rsid w:val="0056061F"/>
    <w:rsid w:val="00560721"/>
    <w:rsid w:val="00561450"/>
    <w:rsid w:val="00561646"/>
    <w:rsid w:val="00561B8B"/>
    <w:rsid w:val="00562CB6"/>
    <w:rsid w:val="0056312B"/>
    <w:rsid w:val="00563300"/>
    <w:rsid w:val="00563C8E"/>
    <w:rsid w:val="00563F14"/>
    <w:rsid w:val="00564138"/>
    <w:rsid w:val="005657D7"/>
    <w:rsid w:val="00565E13"/>
    <w:rsid w:val="005666DF"/>
    <w:rsid w:val="00566A29"/>
    <w:rsid w:val="0056772E"/>
    <w:rsid w:val="00567DDE"/>
    <w:rsid w:val="0057045B"/>
    <w:rsid w:val="005710FE"/>
    <w:rsid w:val="005711EA"/>
    <w:rsid w:val="00571527"/>
    <w:rsid w:val="00572C90"/>
    <w:rsid w:val="00572CF5"/>
    <w:rsid w:val="00572FF3"/>
    <w:rsid w:val="00573290"/>
    <w:rsid w:val="005734D5"/>
    <w:rsid w:val="00573512"/>
    <w:rsid w:val="005740BA"/>
    <w:rsid w:val="00576616"/>
    <w:rsid w:val="00577171"/>
    <w:rsid w:val="00577DEB"/>
    <w:rsid w:val="00580174"/>
    <w:rsid w:val="0058037F"/>
    <w:rsid w:val="00581B41"/>
    <w:rsid w:val="00582A1A"/>
    <w:rsid w:val="00582C2E"/>
    <w:rsid w:val="00583080"/>
    <w:rsid w:val="005838D8"/>
    <w:rsid w:val="005839B5"/>
    <w:rsid w:val="00583DFA"/>
    <w:rsid w:val="00583E18"/>
    <w:rsid w:val="00584520"/>
    <w:rsid w:val="005845D7"/>
    <w:rsid w:val="00584A4F"/>
    <w:rsid w:val="00585C42"/>
    <w:rsid w:val="005862A9"/>
    <w:rsid w:val="005867B2"/>
    <w:rsid w:val="00586978"/>
    <w:rsid w:val="00586FC9"/>
    <w:rsid w:val="005877ED"/>
    <w:rsid w:val="00587F0C"/>
    <w:rsid w:val="0059003F"/>
    <w:rsid w:val="00590248"/>
    <w:rsid w:val="00590A8B"/>
    <w:rsid w:val="00591736"/>
    <w:rsid w:val="00592695"/>
    <w:rsid w:val="005933D6"/>
    <w:rsid w:val="00593481"/>
    <w:rsid w:val="005936C7"/>
    <w:rsid w:val="00594148"/>
    <w:rsid w:val="00594366"/>
    <w:rsid w:val="005943F2"/>
    <w:rsid w:val="00595955"/>
    <w:rsid w:val="00595CC8"/>
    <w:rsid w:val="00595DA7"/>
    <w:rsid w:val="00596C6E"/>
    <w:rsid w:val="00596EC3"/>
    <w:rsid w:val="005974C9"/>
    <w:rsid w:val="00597684"/>
    <w:rsid w:val="00597AFD"/>
    <w:rsid w:val="00597D80"/>
    <w:rsid w:val="005A093D"/>
    <w:rsid w:val="005A0E07"/>
    <w:rsid w:val="005A10A0"/>
    <w:rsid w:val="005A2015"/>
    <w:rsid w:val="005A3C05"/>
    <w:rsid w:val="005A419C"/>
    <w:rsid w:val="005A4282"/>
    <w:rsid w:val="005A4FE2"/>
    <w:rsid w:val="005A4FFC"/>
    <w:rsid w:val="005A5F65"/>
    <w:rsid w:val="005A65AE"/>
    <w:rsid w:val="005A7617"/>
    <w:rsid w:val="005A78D9"/>
    <w:rsid w:val="005A7B52"/>
    <w:rsid w:val="005B20C0"/>
    <w:rsid w:val="005B226A"/>
    <w:rsid w:val="005B2AF9"/>
    <w:rsid w:val="005B2F24"/>
    <w:rsid w:val="005B3F8B"/>
    <w:rsid w:val="005B4477"/>
    <w:rsid w:val="005B51F1"/>
    <w:rsid w:val="005B56EC"/>
    <w:rsid w:val="005B5A42"/>
    <w:rsid w:val="005B60DC"/>
    <w:rsid w:val="005B64FC"/>
    <w:rsid w:val="005B7446"/>
    <w:rsid w:val="005B7C26"/>
    <w:rsid w:val="005C0106"/>
    <w:rsid w:val="005C0AFC"/>
    <w:rsid w:val="005C0CB5"/>
    <w:rsid w:val="005C17F2"/>
    <w:rsid w:val="005C2C9A"/>
    <w:rsid w:val="005C3479"/>
    <w:rsid w:val="005C353B"/>
    <w:rsid w:val="005C3755"/>
    <w:rsid w:val="005C3EBE"/>
    <w:rsid w:val="005C541A"/>
    <w:rsid w:val="005C548C"/>
    <w:rsid w:val="005C59BB"/>
    <w:rsid w:val="005C6032"/>
    <w:rsid w:val="005C69B1"/>
    <w:rsid w:val="005C72CF"/>
    <w:rsid w:val="005D063A"/>
    <w:rsid w:val="005D0AC2"/>
    <w:rsid w:val="005D0C99"/>
    <w:rsid w:val="005D1742"/>
    <w:rsid w:val="005D205C"/>
    <w:rsid w:val="005D231D"/>
    <w:rsid w:val="005D2AAE"/>
    <w:rsid w:val="005D303E"/>
    <w:rsid w:val="005D3190"/>
    <w:rsid w:val="005D3256"/>
    <w:rsid w:val="005D3588"/>
    <w:rsid w:val="005D4447"/>
    <w:rsid w:val="005D4996"/>
    <w:rsid w:val="005D507D"/>
    <w:rsid w:val="005D51B8"/>
    <w:rsid w:val="005D6431"/>
    <w:rsid w:val="005D657B"/>
    <w:rsid w:val="005D783C"/>
    <w:rsid w:val="005E02C1"/>
    <w:rsid w:val="005E0BD3"/>
    <w:rsid w:val="005E32CC"/>
    <w:rsid w:val="005E3C6F"/>
    <w:rsid w:val="005E42DA"/>
    <w:rsid w:val="005E49FC"/>
    <w:rsid w:val="005E4F65"/>
    <w:rsid w:val="005E5EBA"/>
    <w:rsid w:val="005E6879"/>
    <w:rsid w:val="005E73A9"/>
    <w:rsid w:val="005E79FE"/>
    <w:rsid w:val="005F02EA"/>
    <w:rsid w:val="005F0C48"/>
    <w:rsid w:val="005F14BE"/>
    <w:rsid w:val="005F2C90"/>
    <w:rsid w:val="005F324C"/>
    <w:rsid w:val="005F389F"/>
    <w:rsid w:val="005F3F23"/>
    <w:rsid w:val="005F40A0"/>
    <w:rsid w:val="005F48C9"/>
    <w:rsid w:val="005F4EBE"/>
    <w:rsid w:val="005F51D9"/>
    <w:rsid w:val="005F6131"/>
    <w:rsid w:val="005F6347"/>
    <w:rsid w:val="005F6420"/>
    <w:rsid w:val="005F66F0"/>
    <w:rsid w:val="005F6DC5"/>
    <w:rsid w:val="005F6F48"/>
    <w:rsid w:val="005F7849"/>
    <w:rsid w:val="005F7EB7"/>
    <w:rsid w:val="005F7EE3"/>
    <w:rsid w:val="00601DAC"/>
    <w:rsid w:val="00601EA3"/>
    <w:rsid w:val="00602108"/>
    <w:rsid w:val="00602334"/>
    <w:rsid w:val="006023DB"/>
    <w:rsid w:val="00602A63"/>
    <w:rsid w:val="00602F70"/>
    <w:rsid w:val="00603A9F"/>
    <w:rsid w:val="00603C46"/>
    <w:rsid w:val="0060482B"/>
    <w:rsid w:val="0060490E"/>
    <w:rsid w:val="006059E3"/>
    <w:rsid w:val="00605EAD"/>
    <w:rsid w:val="006070A5"/>
    <w:rsid w:val="00607467"/>
    <w:rsid w:val="00607485"/>
    <w:rsid w:val="006075DE"/>
    <w:rsid w:val="006078CC"/>
    <w:rsid w:val="00607E5E"/>
    <w:rsid w:val="00607FD7"/>
    <w:rsid w:val="00610282"/>
    <w:rsid w:val="00610EDC"/>
    <w:rsid w:val="00611989"/>
    <w:rsid w:val="0061212F"/>
    <w:rsid w:val="006129B7"/>
    <w:rsid w:val="00613923"/>
    <w:rsid w:val="00614414"/>
    <w:rsid w:val="00614437"/>
    <w:rsid w:val="00614E37"/>
    <w:rsid w:val="00615C2B"/>
    <w:rsid w:val="00616B4E"/>
    <w:rsid w:val="00617A1B"/>
    <w:rsid w:val="0062023B"/>
    <w:rsid w:val="006203D7"/>
    <w:rsid w:val="00620EB4"/>
    <w:rsid w:val="006214F3"/>
    <w:rsid w:val="00621B0F"/>
    <w:rsid w:val="00621D30"/>
    <w:rsid w:val="006220C4"/>
    <w:rsid w:val="00622845"/>
    <w:rsid w:val="00622E30"/>
    <w:rsid w:val="00623F80"/>
    <w:rsid w:val="00625024"/>
    <w:rsid w:val="00625399"/>
    <w:rsid w:val="006254BC"/>
    <w:rsid w:val="00625F5B"/>
    <w:rsid w:val="00626129"/>
    <w:rsid w:val="00627395"/>
    <w:rsid w:val="006273BA"/>
    <w:rsid w:val="00627582"/>
    <w:rsid w:val="0062768D"/>
    <w:rsid w:val="006279F5"/>
    <w:rsid w:val="00627D7C"/>
    <w:rsid w:val="006302F8"/>
    <w:rsid w:val="006328C3"/>
    <w:rsid w:val="00632CB5"/>
    <w:rsid w:val="00633BD3"/>
    <w:rsid w:val="00635257"/>
    <w:rsid w:val="00635B4C"/>
    <w:rsid w:val="00636188"/>
    <w:rsid w:val="006368F6"/>
    <w:rsid w:val="00637E2C"/>
    <w:rsid w:val="00640BA6"/>
    <w:rsid w:val="00640C42"/>
    <w:rsid w:val="0064195B"/>
    <w:rsid w:val="00641DFD"/>
    <w:rsid w:val="00641EB8"/>
    <w:rsid w:val="00641F7C"/>
    <w:rsid w:val="00642548"/>
    <w:rsid w:val="00643404"/>
    <w:rsid w:val="006438F8"/>
    <w:rsid w:val="006448A0"/>
    <w:rsid w:val="00645151"/>
    <w:rsid w:val="00645B94"/>
    <w:rsid w:val="006460E5"/>
    <w:rsid w:val="0064614F"/>
    <w:rsid w:val="0064616D"/>
    <w:rsid w:val="00646317"/>
    <w:rsid w:val="006473BF"/>
    <w:rsid w:val="0064777C"/>
    <w:rsid w:val="00647C70"/>
    <w:rsid w:val="00647D12"/>
    <w:rsid w:val="006508EF"/>
    <w:rsid w:val="006509E9"/>
    <w:rsid w:val="00650D1B"/>
    <w:rsid w:val="00650E30"/>
    <w:rsid w:val="0065181B"/>
    <w:rsid w:val="00651F79"/>
    <w:rsid w:val="00653426"/>
    <w:rsid w:val="006538DA"/>
    <w:rsid w:val="00653CAA"/>
    <w:rsid w:val="00654C9E"/>
    <w:rsid w:val="00655128"/>
    <w:rsid w:val="00655597"/>
    <w:rsid w:val="00655A42"/>
    <w:rsid w:val="00656A86"/>
    <w:rsid w:val="0066070D"/>
    <w:rsid w:val="006608CD"/>
    <w:rsid w:val="0066182F"/>
    <w:rsid w:val="00661AC8"/>
    <w:rsid w:val="00661B84"/>
    <w:rsid w:val="00661ED2"/>
    <w:rsid w:val="00662355"/>
    <w:rsid w:val="00662933"/>
    <w:rsid w:val="00665097"/>
    <w:rsid w:val="006653F4"/>
    <w:rsid w:val="00665803"/>
    <w:rsid w:val="0066585C"/>
    <w:rsid w:val="00665B21"/>
    <w:rsid w:val="00665C00"/>
    <w:rsid w:val="00665F51"/>
    <w:rsid w:val="00665FEF"/>
    <w:rsid w:val="00666A3B"/>
    <w:rsid w:val="00666ED9"/>
    <w:rsid w:val="0066784F"/>
    <w:rsid w:val="00667855"/>
    <w:rsid w:val="00667EF9"/>
    <w:rsid w:val="00670542"/>
    <w:rsid w:val="00670802"/>
    <w:rsid w:val="006711F8"/>
    <w:rsid w:val="00671567"/>
    <w:rsid w:val="006716B9"/>
    <w:rsid w:val="00671921"/>
    <w:rsid w:val="006719CA"/>
    <w:rsid w:val="0067280B"/>
    <w:rsid w:val="00672A67"/>
    <w:rsid w:val="00672CAD"/>
    <w:rsid w:val="0067341C"/>
    <w:rsid w:val="00674676"/>
    <w:rsid w:val="00674A46"/>
    <w:rsid w:val="006750D0"/>
    <w:rsid w:val="0067532C"/>
    <w:rsid w:val="006756C4"/>
    <w:rsid w:val="00675932"/>
    <w:rsid w:val="00675F31"/>
    <w:rsid w:val="006762C4"/>
    <w:rsid w:val="006768C8"/>
    <w:rsid w:val="00676A25"/>
    <w:rsid w:val="0067741F"/>
    <w:rsid w:val="00680433"/>
    <w:rsid w:val="0068071A"/>
    <w:rsid w:val="00680BFB"/>
    <w:rsid w:val="00681412"/>
    <w:rsid w:val="0068219F"/>
    <w:rsid w:val="006827B1"/>
    <w:rsid w:val="0068405A"/>
    <w:rsid w:val="006848AE"/>
    <w:rsid w:val="0068568B"/>
    <w:rsid w:val="00685717"/>
    <w:rsid w:val="00685F4D"/>
    <w:rsid w:val="00686471"/>
    <w:rsid w:val="00686B1B"/>
    <w:rsid w:val="006907A7"/>
    <w:rsid w:val="00690F2C"/>
    <w:rsid w:val="0069272B"/>
    <w:rsid w:val="00693050"/>
    <w:rsid w:val="006932E8"/>
    <w:rsid w:val="00693401"/>
    <w:rsid w:val="00693610"/>
    <w:rsid w:val="0069384D"/>
    <w:rsid w:val="00694C48"/>
    <w:rsid w:val="006952AD"/>
    <w:rsid w:val="0069553D"/>
    <w:rsid w:val="00695A25"/>
    <w:rsid w:val="00695B7E"/>
    <w:rsid w:val="00696CFA"/>
    <w:rsid w:val="00696F5E"/>
    <w:rsid w:val="006A0D9C"/>
    <w:rsid w:val="006A0E0F"/>
    <w:rsid w:val="006A0E4E"/>
    <w:rsid w:val="006A1147"/>
    <w:rsid w:val="006A1B8A"/>
    <w:rsid w:val="006A2935"/>
    <w:rsid w:val="006A3491"/>
    <w:rsid w:val="006A425D"/>
    <w:rsid w:val="006A45EC"/>
    <w:rsid w:val="006A4635"/>
    <w:rsid w:val="006A4E19"/>
    <w:rsid w:val="006A4E1D"/>
    <w:rsid w:val="006A4E74"/>
    <w:rsid w:val="006A529F"/>
    <w:rsid w:val="006A5691"/>
    <w:rsid w:val="006A6A4B"/>
    <w:rsid w:val="006A73F5"/>
    <w:rsid w:val="006B0097"/>
    <w:rsid w:val="006B00E9"/>
    <w:rsid w:val="006B010C"/>
    <w:rsid w:val="006B015E"/>
    <w:rsid w:val="006B020C"/>
    <w:rsid w:val="006B05EF"/>
    <w:rsid w:val="006B12B8"/>
    <w:rsid w:val="006B23F0"/>
    <w:rsid w:val="006B2EBF"/>
    <w:rsid w:val="006B3B90"/>
    <w:rsid w:val="006B3C59"/>
    <w:rsid w:val="006B4CF9"/>
    <w:rsid w:val="006B4F22"/>
    <w:rsid w:val="006B52B2"/>
    <w:rsid w:val="006B538E"/>
    <w:rsid w:val="006B5424"/>
    <w:rsid w:val="006B59FE"/>
    <w:rsid w:val="006B5B9D"/>
    <w:rsid w:val="006B6ECE"/>
    <w:rsid w:val="006C0026"/>
    <w:rsid w:val="006C0357"/>
    <w:rsid w:val="006C0567"/>
    <w:rsid w:val="006C07DA"/>
    <w:rsid w:val="006C083D"/>
    <w:rsid w:val="006C0B75"/>
    <w:rsid w:val="006C0D73"/>
    <w:rsid w:val="006C214C"/>
    <w:rsid w:val="006C22E7"/>
    <w:rsid w:val="006C2FBB"/>
    <w:rsid w:val="006C301C"/>
    <w:rsid w:val="006C313E"/>
    <w:rsid w:val="006C34E7"/>
    <w:rsid w:val="006C3625"/>
    <w:rsid w:val="006C3DA1"/>
    <w:rsid w:val="006C42E3"/>
    <w:rsid w:val="006C5E0D"/>
    <w:rsid w:val="006C674F"/>
    <w:rsid w:val="006C6C32"/>
    <w:rsid w:val="006C6D69"/>
    <w:rsid w:val="006C6D78"/>
    <w:rsid w:val="006C79EE"/>
    <w:rsid w:val="006D0D61"/>
    <w:rsid w:val="006D13CC"/>
    <w:rsid w:val="006D1CE2"/>
    <w:rsid w:val="006D22F6"/>
    <w:rsid w:val="006D28E6"/>
    <w:rsid w:val="006D2E93"/>
    <w:rsid w:val="006D3CED"/>
    <w:rsid w:val="006D3F87"/>
    <w:rsid w:val="006D426F"/>
    <w:rsid w:val="006D43E8"/>
    <w:rsid w:val="006D48C6"/>
    <w:rsid w:val="006D583C"/>
    <w:rsid w:val="006D6414"/>
    <w:rsid w:val="006D6AF0"/>
    <w:rsid w:val="006D76C4"/>
    <w:rsid w:val="006D7AFE"/>
    <w:rsid w:val="006D7E94"/>
    <w:rsid w:val="006E0CCB"/>
    <w:rsid w:val="006E10EF"/>
    <w:rsid w:val="006E1D39"/>
    <w:rsid w:val="006E23FB"/>
    <w:rsid w:val="006E25E7"/>
    <w:rsid w:val="006E2EA6"/>
    <w:rsid w:val="006E2F31"/>
    <w:rsid w:val="006E429B"/>
    <w:rsid w:val="006E4876"/>
    <w:rsid w:val="006E4C75"/>
    <w:rsid w:val="006E4D29"/>
    <w:rsid w:val="006E4EB5"/>
    <w:rsid w:val="006E55CA"/>
    <w:rsid w:val="006E6695"/>
    <w:rsid w:val="006E67D0"/>
    <w:rsid w:val="006E796F"/>
    <w:rsid w:val="006F0707"/>
    <w:rsid w:val="006F10B2"/>
    <w:rsid w:val="006F1321"/>
    <w:rsid w:val="006F2126"/>
    <w:rsid w:val="006F2261"/>
    <w:rsid w:val="006F272E"/>
    <w:rsid w:val="006F2F81"/>
    <w:rsid w:val="006F3D88"/>
    <w:rsid w:val="006F4D5B"/>
    <w:rsid w:val="006F4D6D"/>
    <w:rsid w:val="006F538F"/>
    <w:rsid w:val="006F5677"/>
    <w:rsid w:val="006F7326"/>
    <w:rsid w:val="006F752B"/>
    <w:rsid w:val="00700556"/>
    <w:rsid w:val="0070072E"/>
    <w:rsid w:val="00700C14"/>
    <w:rsid w:val="00701C5A"/>
    <w:rsid w:val="0070208A"/>
    <w:rsid w:val="00702AB4"/>
    <w:rsid w:val="007035E2"/>
    <w:rsid w:val="00703696"/>
    <w:rsid w:val="0070388F"/>
    <w:rsid w:val="0070391F"/>
    <w:rsid w:val="00704C66"/>
    <w:rsid w:val="00705579"/>
    <w:rsid w:val="007062D3"/>
    <w:rsid w:val="0070698D"/>
    <w:rsid w:val="00706DD8"/>
    <w:rsid w:val="00707825"/>
    <w:rsid w:val="0071050A"/>
    <w:rsid w:val="00710721"/>
    <w:rsid w:val="00710CC8"/>
    <w:rsid w:val="00710CEB"/>
    <w:rsid w:val="00710D25"/>
    <w:rsid w:val="00712BE2"/>
    <w:rsid w:val="00712CE0"/>
    <w:rsid w:val="00712D6B"/>
    <w:rsid w:val="007133FD"/>
    <w:rsid w:val="0071376B"/>
    <w:rsid w:val="0071489A"/>
    <w:rsid w:val="007153ED"/>
    <w:rsid w:val="00715811"/>
    <w:rsid w:val="00715B42"/>
    <w:rsid w:val="00715D10"/>
    <w:rsid w:val="0071735D"/>
    <w:rsid w:val="00717BEB"/>
    <w:rsid w:val="00720C15"/>
    <w:rsid w:val="00720C75"/>
    <w:rsid w:val="00720F74"/>
    <w:rsid w:val="00721B08"/>
    <w:rsid w:val="00721D8F"/>
    <w:rsid w:val="0072250D"/>
    <w:rsid w:val="00722EE9"/>
    <w:rsid w:val="0072311E"/>
    <w:rsid w:val="00724F0A"/>
    <w:rsid w:val="00725518"/>
    <w:rsid w:val="007256B4"/>
    <w:rsid w:val="00725B62"/>
    <w:rsid w:val="00726509"/>
    <w:rsid w:val="00726BBA"/>
    <w:rsid w:val="007277B7"/>
    <w:rsid w:val="00727C18"/>
    <w:rsid w:val="00730048"/>
    <w:rsid w:val="0073039E"/>
    <w:rsid w:val="007307BC"/>
    <w:rsid w:val="0073108B"/>
    <w:rsid w:val="007311A6"/>
    <w:rsid w:val="00731255"/>
    <w:rsid w:val="007321C0"/>
    <w:rsid w:val="00732948"/>
    <w:rsid w:val="00733258"/>
    <w:rsid w:val="0073331E"/>
    <w:rsid w:val="007335AB"/>
    <w:rsid w:val="007337E0"/>
    <w:rsid w:val="00733C02"/>
    <w:rsid w:val="00734157"/>
    <w:rsid w:val="007346C4"/>
    <w:rsid w:val="00734E36"/>
    <w:rsid w:val="00735119"/>
    <w:rsid w:val="00735B0A"/>
    <w:rsid w:val="00735C27"/>
    <w:rsid w:val="00736490"/>
    <w:rsid w:val="007370F0"/>
    <w:rsid w:val="0074002F"/>
    <w:rsid w:val="0074028F"/>
    <w:rsid w:val="00741122"/>
    <w:rsid w:val="007420B5"/>
    <w:rsid w:val="00742129"/>
    <w:rsid w:val="007423CC"/>
    <w:rsid w:val="00742ABD"/>
    <w:rsid w:val="00744235"/>
    <w:rsid w:val="007443E2"/>
    <w:rsid w:val="0074539C"/>
    <w:rsid w:val="007454DA"/>
    <w:rsid w:val="00745C1E"/>
    <w:rsid w:val="007461DC"/>
    <w:rsid w:val="0074690A"/>
    <w:rsid w:val="00746EE4"/>
    <w:rsid w:val="0074721A"/>
    <w:rsid w:val="007477E1"/>
    <w:rsid w:val="00747F16"/>
    <w:rsid w:val="00750774"/>
    <w:rsid w:val="0075084F"/>
    <w:rsid w:val="00750FE0"/>
    <w:rsid w:val="007515E6"/>
    <w:rsid w:val="0075179C"/>
    <w:rsid w:val="007525EC"/>
    <w:rsid w:val="00752671"/>
    <w:rsid w:val="00752A07"/>
    <w:rsid w:val="00752AFA"/>
    <w:rsid w:val="00753155"/>
    <w:rsid w:val="007532CA"/>
    <w:rsid w:val="0075380E"/>
    <w:rsid w:val="00753FB5"/>
    <w:rsid w:val="00754AE1"/>
    <w:rsid w:val="0075525B"/>
    <w:rsid w:val="0075530B"/>
    <w:rsid w:val="00755316"/>
    <w:rsid w:val="00757066"/>
    <w:rsid w:val="007572F2"/>
    <w:rsid w:val="0075735C"/>
    <w:rsid w:val="007576BF"/>
    <w:rsid w:val="00760B97"/>
    <w:rsid w:val="00763CB2"/>
    <w:rsid w:val="007657B2"/>
    <w:rsid w:val="0076659F"/>
    <w:rsid w:val="00766B06"/>
    <w:rsid w:val="0076709F"/>
    <w:rsid w:val="00770CB8"/>
    <w:rsid w:val="0077100B"/>
    <w:rsid w:val="007714A3"/>
    <w:rsid w:val="00772B4B"/>
    <w:rsid w:val="00773E35"/>
    <w:rsid w:val="00774039"/>
    <w:rsid w:val="00774427"/>
    <w:rsid w:val="00775077"/>
    <w:rsid w:val="00775879"/>
    <w:rsid w:val="00775C0A"/>
    <w:rsid w:val="00775DEC"/>
    <w:rsid w:val="007762E9"/>
    <w:rsid w:val="007762F9"/>
    <w:rsid w:val="00780492"/>
    <w:rsid w:val="007806A1"/>
    <w:rsid w:val="00780FC2"/>
    <w:rsid w:val="0078229D"/>
    <w:rsid w:val="00782A9F"/>
    <w:rsid w:val="0078309A"/>
    <w:rsid w:val="00783417"/>
    <w:rsid w:val="007840CF"/>
    <w:rsid w:val="00784894"/>
    <w:rsid w:val="007852B4"/>
    <w:rsid w:val="00786135"/>
    <w:rsid w:val="0078638D"/>
    <w:rsid w:val="00786FD5"/>
    <w:rsid w:val="00787517"/>
    <w:rsid w:val="007901FF"/>
    <w:rsid w:val="00790612"/>
    <w:rsid w:val="00790BF4"/>
    <w:rsid w:val="007913C3"/>
    <w:rsid w:val="00792B39"/>
    <w:rsid w:val="00793458"/>
    <w:rsid w:val="00794736"/>
    <w:rsid w:val="0079475C"/>
    <w:rsid w:val="007973B8"/>
    <w:rsid w:val="00797E52"/>
    <w:rsid w:val="007A0746"/>
    <w:rsid w:val="007A1CEB"/>
    <w:rsid w:val="007A1DCE"/>
    <w:rsid w:val="007A304A"/>
    <w:rsid w:val="007A341A"/>
    <w:rsid w:val="007A36FF"/>
    <w:rsid w:val="007A3D0B"/>
    <w:rsid w:val="007A44E6"/>
    <w:rsid w:val="007A4ADB"/>
    <w:rsid w:val="007A4B94"/>
    <w:rsid w:val="007A5174"/>
    <w:rsid w:val="007A538E"/>
    <w:rsid w:val="007A5ECE"/>
    <w:rsid w:val="007A5EE4"/>
    <w:rsid w:val="007A63BE"/>
    <w:rsid w:val="007A64D7"/>
    <w:rsid w:val="007A69EA"/>
    <w:rsid w:val="007A6AE6"/>
    <w:rsid w:val="007A6CD3"/>
    <w:rsid w:val="007A6E30"/>
    <w:rsid w:val="007A76DA"/>
    <w:rsid w:val="007B034E"/>
    <w:rsid w:val="007B04BD"/>
    <w:rsid w:val="007B04F1"/>
    <w:rsid w:val="007B0855"/>
    <w:rsid w:val="007B1056"/>
    <w:rsid w:val="007B1369"/>
    <w:rsid w:val="007B149F"/>
    <w:rsid w:val="007B1781"/>
    <w:rsid w:val="007B1A26"/>
    <w:rsid w:val="007B244C"/>
    <w:rsid w:val="007B274A"/>
    <w:rsid w:val="007B2AE6"/>
    <w:rsid w:val="007B310A"/>
    <w:rsid w:val="007B32A5"/>
    <w:rsid w:val="007B35E4"/>
    <w:rsid w:val="007B389B"/>
    <w:rsid w:val="007B3972"/>
    <w:rsid w:val="007B3FB8"/>
    <w:rsid w:val="007B45DA"/>
    <w:rsid w:val="007B5086"/>
    <w:rsid w:val="007B5A45"/>
    <w:rsid w:val="007B5B78"/>
    <w:rsid w:val="007B5C17"/>
    <w:rsid w:val="007B724F"/>
    <w:rsid w:val="007B75BA"/>
    <w:rsid w:val="007B7D08"/>
    <w:rsid w:val="007C0192"/>
    <w:rsid w:val="007C0414"/>
    <w:rsid w:val="007C0AF5"/>
    <w:rsid w:val="007C0CC7"/>
    <w:rsid w:val="007C0F1F"/>
    <w:rsid w:val="007C1108"/>
    <w:rsid w:val="007C1164"/>
    <w:rsid w:val="007C1A03"/>
    <w:rsid w:val="007C33DA"/>
    <w:rsid w:val="007C399F"/>
    <w:rsid w:val="007C4276"/>
    <w:rsid w:val="007C4EDA"/>
    <w:rsid w:val="007C56D3"/>
    <w:rsid w:val="007C5BD9"/>
    <w:rsid w:val="007C62DD"/>
    <w:rsid w:val="007C6600"/>
    <w:rsid w:val="007C728C"/>
    <w:rsid w:val="007C774E"/>
    <w:rsid w:val="007C7CBD"/>
    <w:rsid w:val="007D069C"/>
    <w:rsid w:val="007D11EF"/>
    <w:rsid w:val="007D15C8"/>
    <w:rsid w:val="007D1D0F"/>
    <w:rsid w:val="007D224B"/>
    <w:rsid w:val="007D233A"/>
    <w:rsid w:val="007D254B"/>
    <w:rsid w:val="007D38DF"/>
    <w:rsid w:val="007D3EC1"/>
    <w:rsid w:val="007D42F6"/>
    <w:rsid w:val="007D541A"/>
    <w:rsid w:val="007D55B9"/>
    <w:rsid w:val="007D5C3D"/>
    <w:rsid w:val="007D662C"/>
    <w:rsid w:val="007D672D"/>
    <w:rsid w:val="007D6898"/>
    <w:rsid w:val="007D7025"/>
    <w:rsid w:val="007D7BD4"/>
    <w:rsid w:val="007E008F"/>
    <w:rsid w:val="007E0F2F"/>
    <w:rsid w:val="007E16B6"/>
    <w:rsid w:val="007E17FF"/>
    <w:rsid w:val="007E1CFA"/>
    <w:rsid w:val="007E2BA8"/>
    <w:rsid w:val="007E36BD"/>
    <w:rsid w:val="007E3B82"/>
    <w:rsid w:val="007E488C"/>
    <w:rsid w:val="007E4F58"/>
    <w:rsid w:val="007E52FD"/>
    <w:rsid w:val="007E5305"/>
    <w:rsid w:val="007E593C"/>
    <w:rsid w:val="007E5B7B"/>
    <w:rsid w:val="007E6282"/>
    <w:rsid w:val="007E6D42"/>
    <w:rsid w:val="007F0A53"/>
    <w:rsid w:val="007F0F24"/>
    <w:rsid w:val="007F10B1"/>
    <w:rsid w:val="007F18A2"/>
    <w:rsid w:val="007F2138"/>
    <w:rsid w:val="007F27A2"/>
    <w:rsid w:val="007F3B19"/>
    <w:rsid w:val="007F46BD"/>
    <w:rsid w:val="007F47C3"/>
    <w:rsid w:val="007F4BD9"/>
    <w:rsid w:val="007F4C2D"/>
    <w:rsid w:val="007F4ED2"/>
    <w:rsid w:val="007F56CD"/>
    <w:rsid w:val="007F58D5"/>
    <w:rsid w:val="007F73B9"/>
    <w:rsid w:val="00800314"/>
    <w:rsid w:val="00800490"/>
    <w:rsid w:val="00800D3C"/>
    <w:rsid w:val="00800E06"/>
    <w:rsid w:val="0080156B"/>
    <w:rsid w:val="00801872"/>
    <w:rsid w:val="00801F4A"/>
    <w:rsid w:val="00802A90"/>
    <w:rsid w:val="008035A4"/>
    <w:rsid w:val="00803D32"/>
    <w:rsid w:val="00805F0B"/>
    <w:rsid w:val="0080628D"/>
    <w:rsid w:val="008068A8"/>
    <w:rsid w:val="00806AFE"/>
    <w:rsid w:val="0080795D"/>
    <w:rsid w:val="008104D9"/>
    <w:rsid w:val="0081193A"/>
    <w:rsid w:val="00811EBA"/>
    <w:rsid w:val="008121DC"/>
    <w:rsid w:val="00812534"/>
    <w:rsid w:val="0081324D"/>
    <w:rsid w:val="00813667"/>
    <w:rsid w:val="0081380E"/>
    <w:rsid w:val="00813829"/>
    <w:rsid w:val="00813B7E"/>
    <w:rsid w:val="0081403C"/>
    <w:rsid w:val="008147BE"/>
    <w:rsid w:val="008151AA"/>
    <w:rsid w:val="00815284"/>
    <w:rsid w:val="00815A98"/>
    <w:rsid w:val="00815D21"/>
    <w:rsid w:val="00816F05"/>
    <w:rsid w:val="008171C4"/>
    <w:rsid w:val="00817648"/>
    <w:rsid w:val="00820255"/>
    <w:rsid w:val="00820BC9"/>
    <w:rsid w:val="00820F00"/>
    <w:rsid w:val="00821035"/>
    <w:rsid w:val="008222BE"/>
    <w:rsid w:val="00822360"/>
    <w:rsid w:val="008226D4"/>
    <w:rsid w:val="00823008"/>
    <w:rsid w:val="00823055"/>
    <w:rsid w:val="00824273"/>
    <w:rsid w:val="008245D2"/>
    <w:rsid w:val="00824698"/>
    <w:rsid w:val="00824B34"/>
    <w:rsid w:val="00824C9C"/>
    <w:rsid w:val="00824D03"/>
    <w:rsid w:val="00824E06"/>
    <w:rsid w:val="00824FEE"/>
    <w:rsid w:val="00825A07"/>
    <w:rsid w:val="00825D63"/>
    <w:rsid w:val="00825DE6"/>
    <w:rsid w:val="00826575"/>
    <w:rsid w:val="00826A3C"/>
    <w:rsid w:val="0082736F"/>
    <w:rsid w:val="00830D1E"/>
    <w:rsid w:val="00830EF0"/>
    <w:rsid w:val="00831989"/>
    <w:rsid w:val="008325E1"/>
    <w:rsid w:val="00832E57"/>
    <w:rsid w:val="00833224"/>
    <w:rsid w:val="008335B4"/>
    <w:rsid w:val="008341B9"/>
    <w:rsid w:val="00834306"/>
    <w:rsid w:val="00836053"/>
    <w:rsid w:val="008368AD"/>
    <w:rsid w:val="00840681"/>
    <w:rsid w:val="0084071D"/>
    <w:rsid w:val="008407DF"/>
    <w:rsid w:val="008411BE"/>
    <w:rsid w:val="00841530"/>
    <w:rsid w:val="00841691"/>
    <w:rsid w:val="00841BE5"/>
    <w:rsid w:val="00842ABB"/>
    <w:rsid w:val="00842BDD"/>
    <w:rsid w:val="00843397"/>
    <w:rsid w:val="008438EF"/>
    <w:rsid w:val="008442A6"/>
    <w:rsid w:val="0084433C"/>
    <w:rsid w:val="00844ADE"/>
    <w:rsid w:val="00844D92"/>
    <w:rsid w:val="00844EBF"/>
    <w:rsid w:val="008453C0"/>
    <w:rsid w:val="0084579C"/>
    <w:rsid w:val="00845ABC"/>
    <w:rsid w:val="00846A09"/>
    <w:rsid w:val="008478F6"/>
    <w:rsid w:val="0084793B"/>
    <w:rsid w:val="00847D82"/>
    <w:rsid w:val="00850165"/>
    <w:rsid w:val="0085182E"/>
    <w:rsid w:val="00851C26"/>
    <w:rsid w:val="00852BDA"/>
    <w:rsid w:val="00854012"/>
    <w:rsid w:val="00854CFB"/>
    <w:rsid w:val="00854ECC"/>
    <w:rsid w:val="008557DE"/>
    <w:rsid w:val="00855873"/>
    <w:rsid w:val="00855AD3"/>
    <w:rsid w:val="008562B9"/>
    <w:rsid w:val="0085650B"/>
    <w:rsid w:val="00856727"/>
    <w:rsid w:val="00856B85"/>
    <w:rsid w:val="00856FA4"/>
    <w:rsid w:val="0085783E"/>
    <w:rsid w:val="00857DB2"/>
    <w:rsid w:val="00860C77"/>
    <w:rsid w:val="00860CB2"/>
    <w:rsid w:val="00860FE2"/>
    <w:rsid w:val="008614F7"/>
    <w:rsid w:val="00862150"/>
    <w:rsid w:val="00863308"/>
    <w:rsid w:val="00863490"/>
    <w:rsid w:val="00863B13"/>
    <w:rsid w:val="00863D8D"/>
    <w:rsid w:val="0086404A"/>
    <w:rsid w:val="00864ADF"/>
    <w:rsid w:val="008650D5"/>
    <w:rsid w:val="008652E7"/>
    <w:rsid w:val="00865B6A"/>
    <w:rsid w:val="00865FDE"/>
    <w:rsid w:val="0086650F"/>
    <w:rsid w:val="00866FD3"/>
    <w:rsid w:val="00870272"/>
    <w:rsid w:val="0087037C"/>
    <w:rsid w:val="008709CF"/>
    <w:rsid w:val="00871B69"/>
    <w:rsid w:val="0087278E"/>
    <w:rsid w:val="008736EB"/>
    <w:rsid w:val="00873D62"/>
    <w:rsid w:val="00875A65"/>
    <w:rsid w:val="00876EAC"/>
    <w:rsid w:val="008771E3"/>
    <w:rsid w:val="00877BA9"/>
    <w:rsid w:val="00880153"/>
    <w:rsid w:val="00880CC9"/>
    <w:rsid w:val="00881D60"/>
    <w:rsid w:val="0088203A"/>
    <w:rsid w:val="00882D10"/>
    <w:rsid w:val="00884475"/>
    <w:rsid w:val="00884535"/>
    <w:rsid w:val="00884939"/>
    <w:rsid w:val="00884B3A"/>
    <w:rsid w:val="00885267"/>
    <w:rsid w:val="008856F5"/>
    <w:rsid w:val="00885709"/>
    <w:rsid w:val="008859F5"/>
    <w:rsid w:val="0088674A"/>
    <w:rsid w:val="00886998"/>
    <w:rsid w:val="00886CB0"/>
    <w:rsid w:val="00887375"/>
    <w:rsid w:val="00887E1C"/>
    <w:rsid w:val="00887F6C"/>
    <w:rsid w:val="008900C8"/>
    <w:rsid w:val="00891CF9"/>
    <w:rsid w:val="0089252B"/>
    <w:rsid w:val="008929EE"/>
    <w:rsid w:val="008936DC"/>
    <w:rsid w:val="00894771"/>
    <w:rsid w:val="0089533D"/>
    <w:rsid w:val="0089548B"/>
    <w:rsid w:val="0089651E"/>
    <w:rsid w:val="00896630"/>
    <w:rsid w:val="00896C59"/>
    <w:rsid w:val="00896DC1"/>
    <w:rsid w:val="00896ED4"/>
    <w:rsid w:val="00897AE6"/>
    <w:rsid w:val="008A1278"/>
    <w:rsid w:val="008A1C40"/>
    <w:rsid w:val="008A1CA8"/>
    <w:rsid w:val="008A2811"/>
    <w:rsid w:val="008A2B26"/>
    <w:rsid w:val="008A3CE1"/>
    <w:rsid w:val="008A3F61"/>
    <w:rsid w:val="008A423C"/>
    <w:rsid w:val="008A4551"/>
    <w:rsid w:val="008A50C6"/>
    <w:rsid w:val="008A53F4"/>
    <w:rsid w:val="008A5484"/>
    <w:rsid w:val="008A56FD"/>
    <w:rsid w:val="008A5C51"/>
    <w:rsid w:val="008A6481"/>
    <w:rsid w:val="008A7556"/>
    <w:rsid w:val="008A7A15"/>
    <w:rsid w:val="008A7F40"/>
    <w:rsid w:val="008B0949"/>
    <w:rsid w:val="008B18A6"/>
    <w:rsid w:val="008B1B48"/>
    <w:rsid w:val="008B2AB3"/>
    <w:rsid w:val="008B2CEA"/>
    <w:rsid w:val="008B2E95"/>
    <w:rsid w:val="008B374B"/>
    <w:rsid w:val="008B3966"/>
    <w:rsid w:val="008B3AF7"/>
    <w:rsid w:val="008B3E55"/>
    <w:rsid w:val="008B4E91"/>
    <w:rsid w:val="008B4EB9"/>
    <w:rsid w:val="008B4EE4"/>
    <w:rsid w:val="008B5E98"/>
    <w:rsid w:val="008B6D64"/>
    <w:rsid w:val="008B7160"/>
    <w:rsid w:val="008B7A2E"/>
    <w:rsid w:val="008B7DB0"/>
    <w:rsid w:val="008C074A"/>
    <w:rsid w:val="008C0EB2"/>
    <w:rsid w:val="008C0F67"/>
    <w:rsid w:val="008C11C1"/>
    <w:rsid w:val="008C1E1C"/>
    <w:rsid w:val="008C2221"/>
    <w:rsid w:val="008C2799"/>
    <w:rsid w:val="008C3254"/>
    <w:rsid w:val="008C3DF4"/>
    <w:rsid w:val="008C4A61"/>
    <w:rsid w:val="008C4C73"/>
    <w:rsid w:val="008C5748"/>
    <w:rsid w:val="008C59CB"/>
    <w:rsid w:val="008C5B2E"/>
    <w:rsid w:val="008C5B3E"/>
    <w:rsid w:val="008C6F12"/>
    <w:rsid w:val="008C7323"/>
    <w:rsid w:val="008C7392"/>
    <w:rsid w:val="008D0A75"/>
    <w:rsid w:val="008D121D"/>
    <w:rsid w:val="008D135D"/>
    <w:rsid w:val="008D1824"/>
    <w:rsid w:val="008D20D5"/>
    <w:rsid w:val="008D28A8"/>
    <w:rsid w:val="008D2BEE"/>
    <w:rsid w:val="008D4CCD"/>
    <w:rsid w:val="008D5871"/>
    <w:rsid w:val="008D5DAD"/>
    <w:rsid w:val="008D67BD"/>
    <w:rsid w:val="008D6C14"/>
    <w:rsid w:val="008D6C51"/>
    <w:rsid w:val="008D72EF"/>
    <w:rsid w:val="008D7B71"/>
    <w:rsid w:val="008D7F46"/>
    <w:rsid w:val="008D7F8D"/>
    <w:rsid w:val="008E0243"/>
    <w:rsid w:val="008E08B8"/>
    <w:rsid w:val="008E11B5"/>
    <w:rsid w:val="008E16FF"/>
    <w:rsid w:val="008E19F9"/>
    <w:rsid w:val="008E201C"/>
    <w:rsid w:val="008E2A82"/>
    <w:rsid w:val="008E2DAA"/>
    <w:rsid w:val="008E31E5"/>
    <w:rsid w:val="008E38DB"/>
    <w:rsid w:val="008E3986"/>
    <w:rsid w:val="008E42B4"/>
    <w:rsid w:val="008E45FB"/>
    <w:rsid w:val="008E4929"/>
    <w:rsid w:val="008E4C91"/>
    <w:rsid w:val="008E4E30"/>
    <w:rsid w:val="008E4FBE"/>
    <w:rsid w:val="008E501A"/>
    <w:rsid w:val="008E663D"/>
    <w:rsid w:val="008E6B69"/>
    <w:rsid w:val="008E6C7F"/>
    <w:rsid w:val="008E715A"/>
    <w:rsid w:val="008E72A0"/>
    <w:rsid w:val="008E7832"/>
    <w:rsid w:val="008E7ECA"/>
    <w:rsid w:val="008F0F7C"/>
    <w:rsid w:val="008F1552"/>
    <w:rsid w:val="008F1566"/>
    <w:rsid w:val="008F2AFE"/>
    <w:rsid w:val="008F2C24"/>
    <w:rsid w:val="008F45A0"/>
    <w:rsid w:val="008F4B5B"/>
    <w:rsid w:val="008F4B7A"/>
    <w:rsid w:val="008F51A2"/>
    <w:rsid w:val="008F5A28"/>
    <w:rsid w:val="008F5C5F"/>
    <w:rsid w:val="008F6950"/>
    <w:rsid w:val="008F6F41"/>
    <w:rsid w:val="008F6FEB"/>
    <w:rsid w:val="008F7AF6"/>
    <w:rsid w:val="0090003E"/>
    <w:rsid w:val="009007D3"/>
    <w:rsid w:val="00902785"/>
    <w:rsid w:val="00902831"/>
    <w:rsid w:val="00902EBD"/>
    <w:rsid w:val="00903207"/>
    <w:rsid w:val="0090325A"/>
    <w:rsid w:val="009037ED"/>
    <w:rsid w:val="00903862"/>
    <w:rsid w:val="00903BDC"/>
    <w:rsid w:val="00903DA8"/>
    <w:rsid w:val="00903EEC"/>
    <w:rsid w:val="0090464A"/>
    <w:rsid w:val="00904786"/>
    <w:rsid w:val="0090480F"/>
    <w:rsid w:val="00904B08"/>
    <w:rsid w:val="00904E8C"/>
    <w:rsid w:val="009058B7"/>
    <w:rsid w:val="00905C1B"/>
    <w:rsid w:val="00906326"/>
    <w:rsid w:val="00906804"/>
    <w:rsid w:val="00907CD9"/>
    <w:rsid w:val="00907E1C"/>
    <w:rsid w:val="00911BCC"/>
    <w:rsid w:val="00911F5B"/>
    <w:rsid w:val="00912B65"/>
    <w:rsid w:val="00912BA0"/>
    <w:rsid w:val="00913555"/>
    <w:rsid w:val="009148E2"/>
    <w:rsid w:val="009158C9"/>
    <w:rsid w:val="009158DA"/>
    <w:rsid w:val="00915C49"/>
    <w:rsid w:val="009160B9"/>
    <w:rsid w:val="00916744"/>
    <w:rsid w:val="0091675B"/>
    <w:rsid w:val="00916C68"/>
    <w:rsid w:val="009176E0"/>
    <w:rsid w:val="00917AF1"/>
    <w:rsid w:val="009200C0"/>
    <w:rsid w:val="00920325"/>
    <w:rsid w:val="009205C5"/>
    <w:rsid w:val="00920818"/>
    <w:rsid w:val="00920D4D"/>
    <w:rsid w:val="00921CF2"/>
    <w:rsid w:val="00922F46"/>
    <w:rsid w:val="00923018"/>
    <w:rsid w:val="0092345A"/>
    <w:rsid w:val="00923C07"/>
    <w:rsid w:val="009244CA"/>
    <w:rsid w:val="00924813"/>
    <w:rsid w:val="009258AA"/>
    <w:rsid w:val="009259A5"/>
    <w:rsid w:val="00925C79"/>
    <w:rsid w:val="00926B23"/>
    <w:rsid w:val="00926BC9"/>
    <w:rsid w:val="00930338"/>
    <w:rsid w:val="00930455"/>
    <w:rsid w:val="009305CB"/>
    <w:rsid w:val="0093065A"/>
    <w:rsid w:val="00931002"/>
    <w:rsid w:val="009312D9"/>
    <w:rsid w:val="00931527"/>
    <w:rsid w:val="00931AD7"/>
    <w:rsid w:val="00931FBE"/>
    <w:rsid w:val="009322DD"/>
    <w:rsid w:val="00933632"/>
    <w:rsid w:val="00933694"/>
    <w:rsid w:val="00933BB2"/>
    <w:rsid w:val="00933E37"/>
    <w:rsid w:val="00933F01"/>
    <w:rsid w:val="00934ABA"/>
    <w:rsid w:val="00935028"/>
    <w:rsid w:val="00935116"/>
    <w:rsid w:val="0093533B"/>
    <w:rsid w:val="00936184"/>
    <w:rsid w:val="00937F62"/>
    <w:rsid w:val="00940C3B"/>
    <w:rsid w:val="009414FC"/>
    <w:rsid w:val="00942965"/>
    <w:rsid w:val="009431B6"/>
    <w:rsid w:val="00943AB2"/>
    <w:rsid w:val="00943BFC"/>
    <w:rsid w:val="00943DC7"/>
    <w:rsid w:val="00944E03"/>
    <w:rsid w:val="0094523B"/>
    <w:rsid w:val="00946220"/>
    <w:rsid w:val="009463E3"/>
    <w:rsid w:val="00950D2B"/>
    <w:rsid w:val="00950DDD"/>
    <w:rsid w:val="00951388"/>
    <w:rsid w:val="009513CB"/>
    <w:rsid w:val="00951A51"/>
    <w:rsid w:val="00951BD5"/>
    <w:rsid w:val="00953585"/>
    <w:rsid w:val="00953BD9"/>
    <w:rsid w:val="00953D73"/>
    <w:rsid w:val="00954AEB"/>
    <w:rsid w:val="00954B67"/>
    <w:rsid w:val="00954E6C"/>
    <w:rsid w:val="009566D9"/>
    <w:rsid w:val="00956E52"/>
    <w:rsid w:val="00957246"/>
    <w:rsid w:val="009572A6"/>
    <w:rsid w:val="0095773B"/>
    <w:rsid w:val="00960305"/>
    <w:rsid w:val="00960789"/>
    <w:rsid w:val="00960C3D"/>
    <w:rsid w:val="00960DF7"/>
    <w:rsid w:val="0096126F"/>
    <w:rsid w:val="00961592"/>
    <w:rsid w:val="00961602"/>
    <w:rsid w:val="00961C25"/>
    <w:rsid w:val="00961F3F"/>
    <w:rsid w:val="00962F0D"/>
    <w:rsid w:val="009633AF"/>
    <w:rsid w:val="00963478"/>
    <w:rsid w:val="00963877"/>
    <w:rsid w:val="00963CA8"/>
    <w:rsid w:val="009646D1"/>
    <w:rsid w:val="009660B0"/>
    <w:rsid w:val="009660B1"/>
    <w:rsid w:val="0096717C"/>
    <w:rsid w:val="009708A6"/>
    <w:rsid w:val="009709CD"/>
    <w:rsid w:val="009713AF"/>
    <w:rsid w:val="00971A4C"/>
    <w:rsid w:val="00971EFD"/>
    <w:rsid w:val="00972E58"/>
    <w:rsid w:val="0097311E"/>
    <w:rsid w:val="00973B0A"/>
    <w:rsid w:val="00973EB3"/>
    <w:rsid w:val="0097401A"/>
    <w:rsid w:val="00976148"/>
    <w:rsid w:val="00977380"/>
    <w:rsid w:val="00977CEB"/>
    <w:rsid w:val="009809A6"/>
    <w:rsid w:val="00981129"/>
    <w:rsid w:val="0098163A"/>
    <w:rsid w:val="00982639"/>
    <w:rsid w:val="00982F85"/>
    <w:rsid w:val="009832D4"/>
    <w:rsid w:val="00983D12"/>
    <w:rsid w:val="00983FB5"/>
    <w:rsid w:val="00984963"/>
    <w:rsid w:val="00984B31"/>
    <w:rsid w:val="0098511A"/>
    <w:rsid w:val="00985135"/>
    <w:rsid w:val="00985972"/>
    <w:rsid w:val="00985DB9"/>
    <w:rsid w:val="00987B95"/>
    <w:rsid w:val="00991960"/>
    <w:rsid w:val="00991EB5"/>
    <w:rsid w:val="0099208F"/>
    <w:rsid w:val="009925F4"/>
    <w:rsid w:val="00992BDD"/>
    <w:rsid w:val="00993113"/>
    <w:rsid w:val="00993AB5"/>
    <w:rsid w:val="009945D3"/>
    <w:rsid w:val="00995202"/>
    <w:rsid w:val="00996527"/>
    <w:rsid w:val="00996DBB"/>
    <w:rsid w:val="00996E20"/>
    <w:rsid w:val="00996EFC"/>
    <w:rsid w:val="009971B8"/>
    <w:rsid w:val="0099757D"/>
    <w:rsid w:val="00997C49"/>
    <w:rsid w:val="00997F17"/>
    <w:rsid w:val="00997F1F"/>
    <w:rsid w:val="009A0453"/>
    <w:rsid w:val="009A10E3"/>
    <w:rsid w:val="009A1DE2"/>
    <w:rsid w:val="009A2642"/>
    <w:rsid w:val="009A2D8C"/>
    <w:rsid w:val="009A2DF8"/>
    <w:rsid w:val="009A2F2B"/>
    <w:rsid w:val="009A321D"/>
    <w:rsid w:val="009A3385"/>
    <w:rsid w:val="009A3548"/>
    <w:rsid w:val="009A38FD"/>
    <w:rsid w:val="009A3D51"/>
    <w:rsid w:val="009A4386"/>
    <w:rsid w:val="009A4598"/>
    <w:rsid w:val="009A4E0B"/>
    <w:rsid w:val="009A6701"/>
    <w:rsid w:val="009A6B59"/>
    <w:rsid w:val="009A7064"/>
    <w:rsid w:val="009A749A"/>
    <w:rsid w:val="009A74AC"/>
    <w:rsid w:val="009B01B1"/>
    <w:rsid w:val="009B06AB"/>
    <w:rsid w:val="009B091C"/>
    <w:rsid w:val="009B0DF9"/>
    <w:rsid w:val="009B19FA"/>
    <w:rsid w:val="009B1ADC"/>
    <w:rsid w:val="009B1B35"/>
    <w:rsid w:val="009B2069"/>
    <w:rsid w:val="009B223F"/>
    <w:rsid w:val="009B26EC"/>
    <w:rsid w:val="009B280C"/>
    <w:rsid w:val="009B2CA5"/>
    <w:rsid w:val="009B2EAB"/>
    <w:rsid w:val="009B3190"/>
    <w:rsid w:val="009B382C"/>
    <w:rsid w:val="009B3B83"/>
    <w:rsid w:val="009B432F"/>
    <w:rsid w:val="009B4894"/>
    <w:rsid w:val="009B4BB0"/>
    <w:rsid w:val="009B4C4F"/>
    <w:rsid w:val="009B5308"/>
    <w:rsid w:val="009B5A57"/>
    <w:rsid w:val="009B5D91"/>
    <w:rsid w:val="009B6D76"/>
    <w:rsid w:val="009B7475"/>
    <w:rsid w:val="009C027D"/>
    <w:rsid w:val="009C0475"/>
    <w:rsid w:val="009C0573"/>
    <w:rsid w:val="009C1073"/>
    <w:rsid w:val="009C1481"/>
    <w:rsid w:val="009C2896"/>
    <w:rsid w:val="009C298C"/>
    <w:rsid w:val="009C2BD3"/>
    <w:rsid w:val="009C2C04"/>
    <w:rsid w:val="009C39D9"/>
    <w:rsid w:val="009C3C0C"/>
    <w:rsid w:val="009C4BDA"/>
    <w:rsid w:val="009C4CCE"/>
    <w:rsid w:val="009C4D31"/>
    <w:rsid w:val="009C529F"/>
    <w:rsid w:val="009C573E"/>
    <w:rsid w:val="009C6229"/>
    <w:rsid w:val="009C65E5"/>
    <w:rsid w:val="009D17EE"/>
    <w:rsid w:val="009D259B"/>
    <w:rsid w:val="009D2D75"/>
    <w:rsid w:val="009D2F77"/>
    <w:rsid w:val="009D30A1"/>
    <w:rsid w:val="009D3852"/>
    <w:rsid w:val="009D44D8"/>
    <w:rsid w:val="009D5128"/>
    <w:rsid w:val="009D5D34"/>
    <w:rsid w:val="009D5E88"/>
    <w:rsid w:val="009D63CE"/>
    <w:rsid w:val="009D69F7"/>
    <w:rsid w:val="009D7CAA"/>
    <w:rsid w:val="009D7D3D"/>
    <w:rsid w:val="009D7F49"/>
    <w:rsid w:val="009E08A6"/>
    <w:rsid w:val="009E0942"/>
    <w:rsid w:val="009E097C"/>
    <w:rsid w:val="009E0B53"/>
    <w:rsid w:val="009E0E31"/>
    <w:rsid w:val="009E17D4"/>
    <w:rsid w:val="009E17F4"/>
    <w:rsid w:val="009E33EC"/>
    <w:rsid w:val="009E363A"/>
    <w:rsid w:val="009E36A5"/>
    <w:rsid w:val="009E416C"/>
    <w:rsid w:val="009E4888"/>
    <w:rsid w:val="009E4C53"/>
    <w:rsid w:val="009E51DE"/>
    <w:rsid w:val="009E5A04"/>
    <w:rsid w:val="009E5D5C"/>
    <w:rsid w:val="009E6872"/>
    <w:rsid w:val="009E7BC1"/>
    <w:rsid w:val="009F2287"/>
    <w:rsid w:val="009F5268"/>
    <w:rsid w:val="009F661B"/>
    <w:rsid w:val="009F6CA1"/>
    <w:rsid w:val="009F6E8C"/>
    <w:rsid w:val="009F7A21"/>
    <w:rsid w:val="00A00651"/>
    <w:rsid w:val="00A010CD"/>
    <w:rsid w:val="00A01718"/>
    <w:rsid w:val="00A02DFD"/>
    <w:rsid w:val="00A02F51"/>
    <w:rsid w:val="00A03726"/>
    <w:rsid w:val="00A03B51"/>
    <w:rsid w:val="00A0479F"/>
    <w:rsid w:val="00A047DE"/>
    <w:rsid w:val="00A04EBA"/>
    <w:rsid w:val="00A05DE9"/>
    <w:rsid w:val="00A06481"/>
    <w:rsid w:val="00A1027E"/>
    <w:rsid w:val="00A10A88"/>
    <w:rsid w:val="00A10E74"/>
    <w:rsid w:val="00A113B4"/>
    <w:rsid w:val="00A11657"/>
    <w:rsid w:val="00A11803"/>
    <w:rsid w:val="00A11E2E"/>
    <w:rsid w:val="00A11E40"/>
    <w:rsid w:val="00A13317"/>
    <w:rsid w:val="00A133E1"/>
    <w:rsid w:val="00A13553"/>
    <w:rsid w:val="00A1401A"/>
    <w:rsid w:val="00A144FD"/>
    <w:rsid w:val="00A1481A"/>
    <w:rsid w:val="00A1596A"/>
    <w:rsid w:val="00A1611E"/>
    <w:rsid w:val="00A16138"/>
    <w:rsid w:val="00A171B6"/>
    <w:rsid w:val="00A174FA"/>
    <w:rsid w:val="00A17D1C"/>
    <w:rsid w:val="00A204FD"/>
    <w:rsid w:val="00A206A4"/>
    <w:rsid w:val="00A20C3D"/>
    <w:rsid w:val="00A21B84"/>
    <w:rsid w:val="00A22191"/>
    <w:rsid w:val="00A224EC"/>
    <w:rsid w:val="00A226A8"/>
    <w:rsid w:val="00A228D6"/>
    <w:rsid w:val="00A229F4"/>
    <w:rsid w:val="00A237DD"/>
    <w:rsid w:val="00A23874"/>
    <w:rsid w:val="00A242E6"/>
    <w:rsid w:val="00A26B74"/>
    <w:rsid w:val="00A27121"/>
    <w:rsid w:val="00A27422"/>
    <w:rsid w:val="00A27A3F"/>
    <w:rsid w:val="00A30A76"/>
    <w:rsid w:val="00A30C46"/>
    <w:rsid w:val="00A31028"/>
    <w:rsid w:val="00A31495"/>
    <w:rsid w:val="00A317DD"/>
    <w:rsid w:val="00A33756"/>
    <w:rsid w:val="00A33FFB"/>
    <w:rsid w:val="00A3488D"/>
    <w:rsid w:val="00A34F12"/>
    <w:rsid w:val="00A35010"/>
    <w:rsid w:val="00A35021"/>
    <w:rsid w:val="00A3535A"/>
    <w:rsid w:val="00A357B1"/>
    <w:rsid w:val="00A3612C"/>
    <w:rsid w:val="00A37A6C"/>
    <w:rsid w:val="00A37CCF"/>
    <w:rsid w:val="00A40137"/>
    <w:rsid w:val="00A401F2"/>
    <w:rsid w:val="00A40EB3"/>
    <w:rsid w:val="00A41083"/>
    <w:rsid w:val="00A42298"/>
    <w:rsid w:val="00A42594"/>
    <w:rsid w:val="00A42744"/>
    <w:rsid w:val="00A42815"/>
    <w:rsid w:val="00A42831"/>
    <w:rsid w:val="00A42E45"/>
    <w:rsid w:val="00A43154"/>
    <w:rsid w:val="00A43584"/>
    <w:rsid w:val="00A43714"/>
    <w:rsid w:val="00A43C9E"/>
    <w:rsid w:val="00A43D65"/>
    <w:rsid w:val="00A44AB4"/>
    <w:rsid w:val="00A454AD"/>
    <w:rsid w:val="00A45582"/>
    <w:rsid w:val="00A459CF"/>
    <w:rsid w:val="00A45DBE"/>
    <w:rsid w:val="00A45DE4"/>
    <w:rsid w:val="00A46483"/>
    <w:rsid w:val="00A4697A"/>
    <w:rsid w:val="00A4715D"/>
    <w:rsid w:val="00A479A0"/>
    <w:rsid w:val="00A50324"/>
    <w:rsid w:val="00A50940"/>
    <w:rsid w:val="00A517A3"/>
    <w:rsid w:val="00A518C8"/>
    <w:rsid w:val="00A525C5"/>
    <w:rsid w:val="00A52F39"/>
    <w:rsid w:val="00A5320A"/>
    <w:rsid w:val="00A53E76"/>
    <w:rsid w:val="00A53EB1"/>
    <w:rsid w:val="00A5406C"/>
    <w:rsid w:val="00A54465"/>
    <w:rsid w:val="00A550BC"/>
    <w:rsid w:val="00A556EE"/>
    <w:rsid w:val="00A55725"/>
    <w:rsid w:val="00A5637E"/>
    <w:rsid w:val="00A56874"/>
    <w:rsid w:val="00A56A48"/>
    <w:rsid w:val="00A56E53"/>
    <w:rsid w:val="00A57765"/>
    <w:rsid w:val="00A6014E"/>
    <w:rsid w:val="00A6019D"/>
    <w:rsid w:val="00A607B5"/>
    <w:rsid w:val="00A60F99"/>
    <w:rsid w:val="00A610F2"/>
    <w:rsid w:val="00A61591"/>
    <w:rsid w:val="00A615AF"/>
    <w:rsid w:val="00A621F8"/>
    <w:rsid w:val="00A62210"/>
    <w:rsid w:val="00A62224"/>
    <w:rsid w:val="00A6250F"/>
    <w:rsid w:val="00A6253E"/>
    <w:rsid w:val="00A6274F"/>
    <w:rsid w:val="00A62A2A"/>
    <w:rsid w:val="00A64359"/>
    <w:rsid w:val="00A646C6"/>
    <w:rsid w:val="00A64D43"/>
    <w:rsid w:val="00A65C4B"/>
    <w:rsid w:val="00A664DE"/>
    <w:rsid w:val="00A6651A"/>
    <w:rsid w:val="00A667B6"/>
    <w:rsid w:val="00A67ADE"/>
    <w:rsid w:val="00A707F3"/>
    <w:rsid w:val="00A73A0C"/>
    <w:rsid w:val="00A73A7D"/>
    <w:rsid w:val="00A73DE3"/>
    <w:rsid w:val="00A73FE1"/>
    <w:rsid w:val="00A74232"/>
    <w:rsid w:val="00A74BCA"/>
    <w:rsid w:val="00A754FF"/>
    <w:rsid w:val="00A75AF4"/>
    <w:rsid w:val="00A7625C"/>
    <w:rsid w:val="00A765D9"/>
    <w:rsid w:val="00A7713C"/>
    <w:rsid w:val="00A774A9"/>
    <w:rsid w:val="00A805D0"/>
    <w:rsid w:val="00A80795"/>
    <w:rsid w:val="00A819EC"/>
    <w:rsid w:val="00A8284F"/>
    <w:rsid w:val="00A82D87"/>
    <w:rsid w:val="00A832D0"/>
    <w:rsid w:val="00A83FCF"/>
    <w:rsid w:val="00A84AC9"/>
    <w:rsid w:val="00A84D70"/>
    <w:rsid w:val="00A854EF"/>
    <w:rsid w:val="00A8560A"/>
    <w:rsid w:val="00A85ED5"/>
    <w:rsid w:val="00A878C9"/>
    <w:rsid w:val="00A87C19"/>
    <w:rsid w:val="00A90774"/>
    <w:rsid w:val="00A91281"/>
    <w:rsid w:val="00A91991"/>
    <w:rsid w:val="00A93422"/>
    <w:rsid w:val="00A938A2"/>
    <w:rsid w:val="00A93FFA"/>
    <w:rsid w:val="00A940E7"/>
    <w:rsid w:val="00A94ADD"/>
    <w:rsid w:val="00A94EC6"/>
    <w:rsid w:val="00A95220"/>
    <w:rsid w:val="00A9664B"/>
    <w:rsid w:val="00A972F1"/>
    <w:rsid w:val="00A9752A"/>
    <w:rsid w:val="00A97E6B"/>
    <w:rsid w:val="00AA083B"/>
    <w:rsid w:val="00AA13FB"/>
    <w:rsid w:val="00AA2615"/>
    <w:rsid w:val="00AA275B"/>
    <w:rsid w:val="00AA2921"/>
    <w:rsid w:val="00AA3066"/>
    <w:rsid w:val="00AA3396"/>
    <w:rsid w:val="00AA37A8"/>
    <w:rsid w:val="00AA3DC1"/>
    <w:rsid w:val="00AA41D6"/>
    <w:rsid w:val="00AA49A6"/>
    <w:rsid w:val="00AA5350"/>
    <w:rsid w:val="00AA5587"/>
    <w:rsid w:val="00AA578B"/>
    <w:rsid w:val="00AA636E"/>
    <w:rsid w:val="00AA643D"/>
    <w:rsid w:val="00AA6A9B"/>
    <w:rsid w:val="00AB0171"/>
    <w:rsid w:val="00AB1521"/>
    <w:rsid w:val="00AB1E8D"/>
    <w:rsid w:val="00AB1FD0"/>
    <w:rsid w:val="00AB2698"/>
    <w:rsid w:val="00AB32E6"/>
    <w:rsid w:val="00AB3C49"/>
    <w:rsid w:val="00AB4B3A"/>
    <w:rsid w:val="00AB5108"/>
    <w:rsid w:val="00AB61B5"/>
    <w:rsid w:val="00AB656C"/>
    <w:rsid w:val="00AB67F4"/>
    <w:rsid w:val="00AB7475"/>
    <w:rsid w:val="00AB75E4"/>
    <w:rsid w:val="00AC254A"/>
    <w:rsid w:val="00AC2683"/>
    <w:rsid w:val="00AC2800"/>
    <w:rsid w:val="00AC2E64"/>
    <w:rsid w:val="00AC2F82"/>
    <w:rsid w:val="00AC31F7"/>
    <w:rsid w:val="00AC376C"/>
    <w:rsid w:val="00AC3AB1"/>
    <w:rsid w:val="00AC4072"/>
    <w:rsid w:val="00AC4CEE"/>
    <w:rsid w:val="00AC4FD5"/>
    <w:rsid w:val="00AC51B4"/>
    <w:rsid w:val="00AC6246"/>
    <w:rsid w:val="00AC62E9"/>
    <w:rsid w:val="00AC6843"/>
    <w:rsid w:val="00AC6B6F"/>
    <w:rsid w:val="00AD0026"/>
    <w:rsid w:val="00AD049D"/>
    <w:rsid w:val="00AD060F"/>
    <w:rsid w:val="00AD0A44"/>
    <w:rsid w:val="00AD1D61"/>
    <w:rsid w:val="00AD24FF"/>
    <w:rsid w:val="00AD2594"/>
    <w:rsid w:val="00AD298D"/>
    <w:rsid w:val="00AD2AC9"/>
    <w:rsid w:val="00AD387E"/>
    <w:rsid w:val="00AD3997"/>
    <w:rsid w:val="00AD4AB2"/>
    <w:rsid w:val="00AD4BA0"/>
    <w:rsid w:val="00AD4CF0"/>
    <w:rsid w:val="00AD4E44"/>
    <w:rsid w:val="00AD558B"/>
    <w:rsid w:val="00AD5828"/>
    <w:rsid w:val="00AD5AE3"/>
    <w:rsid w:val="00AD655C"/>
    <w:rsid w:val="00AD65AA"/>
    <w:rsid w:val="00AE14B2"/>
    <w:rsid w:val="00AE1C6C"/>
    <w:rsid w:val="00AE1FA2"/>
    <w:rsid w:val="00AE2284"/>
    <w:rsid w:val="00AE2814"/>
    <w:rsid w:val="00AE2C3D"/>
    <w:rsid w:val="00AE3497"/>
    <w:rsid w:val="00AE3AB1"/>
    <w:rsid w:val="00AE44C3"/>
    <w:rsid w:val="00AE4A91"/>
    <w:rsid w:val="00AE4AD8"/>
    <w:rsid w:val="00AE4E19"/>
    <w:rsid w:val="00AE5480"/>
    <w:rsid w:val="00AE5BA9"/>
    <w:rsid w:val="00AE5BEE"/>
    <w:rsid w:val="00AE5ECD"/>
    <w:rsid w:val="00AE6B65"/>
    <w:rsid w:val="00AE6C9C"/>
    <w:rsid w:val="00AE6E81"/>
    <w:rsid w:val="00AE7E19"/>
    <w:rsid w:val="00AF0EB6"/>
    <w:rsid w:val="00AF12CE"/>
    <w:rsid w:val="00AF185A"/>
    <w:rsid w:val="00AF1F2B"/>
    <w:rsid w:val="00AF2282"/>
    <w:rsid w:val="00AF2A05"/>
    <w:rsid w:val="00AF2A3D"/>
    <w:rsid w:val="00AF3609"/>
    <w:rsid w:val="00AF3667"/>
    <w:rsid w:val="00AF37FA"/>
    <w:rsid w:val="00AF4349"/>
    <w:rsid w:val="00AF448C"/>
    <w:rsid w:val="00AF4A19"/>
    <w:rsid w:val="00AF5043"/>
    <w:rsid w:val="00AF546B"/>
    <w:rsid w:val="00AF67FE"/>
    <w:rsid w:val="00AF6B24"/>
    <w:rsid w:val="00AF6B8D"/>
    <w:rsid w:val="00AF7997"/>
    <w:rsid w:val="00B00043"/>
    <w:rsid w:val="00B00693"/>
    <w:rsid w:val="00B006F5"/>
    <w:rsid w:val="00B01169"/>
    <w:rsid w:val="00B01DB5"/>
    <w:rsid w:val="00B02124"/>
    <w:rsid w:val="00B036B2"/>
    <w:rsid w:val="00B03A22"/>
    <w:rsid w:val="00B03D6D"/>
    <w:rsid w:val="00B0416C"/>
    <w:rsid w:val="00B0428F"/>
    <w:rsid w:val="00B051F9"/>
    <w:rsid w:val="00B05FE6"/>
    <w:rsid w:val="00B06A1F"/>
    <w:rsid w:val="00B0769D"/>
    <w:rsid w:val="00B07AFA"/>
    <w:rsid w:val="00B07B0C"/>
    <w:rsid w:val="00B12D01"/>
    <w:rsid w:val="00B12EA8"/>
    <w:rsid w:val="00B133E8"/>
    <w:rsid w:val="00B135C0"/>
    <w:rsid w:val="00B138C5"/>
    <w:rsid w:val="00B13E68"/>
    <w:rsid w:val="00B14002"/>
    <w:rsid w:val="00B15FCD"/>
    <w:rsid w:val="00B165AE"/>
    <w:rsid w:val="00B17F13"/>
    <w:rsid w:val="00B2153A"/>
    <w:rsid w:val="00B216EA"/>
    <w:rsid w:val="00B21BB5"/>
    <w:rsid w:val="00B2237C"/>
    <w:rsid w:val="00B227EB"/>
    <w:rsid w:val="00B22FC4"/>
    <w:rsid w:val="00B23AA5"/>
    <w:rsid w:val="00B23C20"/>
    <w:rsid w:val="00B24585"/>
    <w:rsid w:val="00B24CB9"/>
    <w:rsid w:val="00B25C8B"/>
    <w:rsid w:val="00B277EA"/>
    <w:rsid w:val="00B278DF"/>
    <w:rsid w:val="00B31AD9"/>
    <w:rsid w:val="00B31FDC"/>
    <w:rsid w:val="00B32DA8"/>
    <w:rsid w:val="00B33251"/>
    <w:rsid w:val="00B333DF"/>
    <w:rsid w:val="00B33815"/>
    <w:rsid w:val="00B33BC7"/>
    <w:rsid w:val="00B33E10"/>
    <w:rsid w:val="00B34B31"/>
    <w:rsid w:val="00B350F6"/>
    <w:rsid w:val="00B365D1"/>
    <w:rsid w:val="00B37906"/>
    <w:rsid w:val="00B404A0"/>
    <w:rsid w:val="00B405D9"/>
    <w:rsid w:val="00B40873"/>
    <w:rsid w:val="00B4089E"/>
    <w:rsid w:val="00B40C7F"/>
    <w:rsid w:val="00B41E87"/>
    <w:rsid w:val="00B430F1"/>
    <w:rsid w:val="00B436CA"/>
    <w:rsid w:val="00B4408A"/>
    <w:rsid w:val="00B447D5"/>
    <w:rsid w:val="00B44A45"/>
    <w:rsid w:val="00B44D15"/>
    <w:rsid w:val="00B46A97"/>
    <w:rsid w:val="00B47A62"/>
    <w:rsid w:val="00B504C6"/>
    <w:rsid w:val="00B50796"/>
    <w:rsid w:val="00B50D45"/>
    <w:rsid w:val="00B51E02"/>
    <w:rsid w:val="00B52108"/>
    <w:rsid w:val="00B524B8"/>
    <w:rsid w:val="00B524D3"/>
    <w:rsid w:val="00B52737"/>
    <w:rsid w:val="00B534C7"/>
    <w:rsid w:val="00B5399F"/>
    <w:rsid w:val="00B53CC0"/>
    <w:rsid w:val="00B55D3F"/>
    <w:rsid w:val="00B57BEB"/>
    <w:rsid w:val="00B609A5"/>
    <w:rsid w:val="00B612EF"/>
    <w:rsid w:val="00B61FB9"/>
    <w:rsid w:val="00B62010"/>
    <w:rsid w:val="00B6214C"/>
    <w:rsid w:val="00B62177"/>
    <w:rsid w:val="00B627D9"/>
    <w:rsid w:val="00B62876"/>
    <w:rsid w:val="00B62D36"/>
    <w:rsid w:val="00B6403A"/>
    <w:rsid w:val="00B64D36"/>
    <w:rsid w:val="00B65B83"/>
    <w:rsid w:val="00B66114"/>
    <w:rsid w:val="00B661AF"/>
    <w:rsid w:val="00B66AFB"/>
    <w:rsid w:val="00B66F58"/>
    <w:rsid w:val="00B678B4"/>
    <w:rsid w:val="00B67DDF"/>
    <w:rsid w:val="00B7040B"/>
    <w:rsid w:val="00B70486"/>
    <w:rsid w:val="00B71CFD"/>
    <w:rsid w:val="00B723EE"/>
    <w:rsid w:val="00B724F7"/>
    <w:rsid w:val="00B72CAC"/>
    <w:rsid w:val="00B74452"/>
    <w:rsid w:val="00B752B7"/>
    <w:rsid w:val="00B75359"/>
    <w:rsid w:val="00B760F4"/>
    <w:rsid w:val="00B80866"/>
    <w:rsid w:val="00B81572"/>
    <w:rsid w:val="00B815CF"/>
    <w:rsid w:val="00B81A5B"/>
    <w:rsid w:val="00B81C07"/>
    <w:rsid w:val="00B8223D"/>
    <w:rsid w:val="00B82646"/>
    <w:rsid w:val="00B826EB"/>
    <w:rsid w:val="00B83726"/>
    <w:rsid w:val="00B8484E"/>
    <w:rsid w:val="00B84F5C"/>
    <w:rsid w:val="00B85869"/>
    <w:rsid w:val="00B85B29"/>
    <w:rsid w:val="00B85CD4"/>
    <w:rsid w:val="00B861EC"/>
    <w:rsid w:val="00B86304"/>
    <w:rsid w:val="00B866CF"/>
    <w:rsid w:val="00B873CB"/>
    <w:rsid w:val="00B8760E"/>
    <w:rsid w:val="00B90D85"/>
    <w:rsid w:val="00B91325"/>
    <w:rsid w:val="00B918C0"/>
    <w:rsid w:val="00B91D73"/>
    <w:rsid w:val="00B9306E"/>
    <w:rsid w:val="00B936D1"/>
    <w:rsid w:val="00B93785"/>
    <w:rsid w:val="00B9452E"/>
    <w:rsid w:val="00B9529B"/>
    <w:rsid w:val="00B95444"/>
    <w:rsid w:val="00B95FEB"/>
    <w:rsid w:val="00B96DE4"/>
    <w:rsid w:val="00B97B9C"/>
    <w:rsid w:val="00B97D95"/>
    <w:rsid w:val="00BA1C50"/>
    <w:rsid w:val="00BA25AD"/>
    <w:rsid w:val="00BA2FAF"/>
    <w:rsid w:val="00BA309B"/>
    <w:rsid w:val="00BA3CF6"/>
    <w:rsid w:val="00BA3F17"/>
    <w:rsid w:val="00BA41C7"/>
    <w:rsid w:val="00BA4AB8"/>
    <w:rsid w:val="00BA4AEA"/>
    <w:rsid w:val="00BA557C"/>
    <w:rsid w:val="00BA5F3F"/>
    <w:rsid w:val="00BA5FB8"/>
    <w:rsid w:val="00BA622D"/>
    <w:rsid w:val="00BA7A0D"/>
    <w:rsid w:val="00BB0005"/>
    <w:rsid w:val="00BB2331"/>
    <w:rsid w:val="00BB2A11"/>
    <w:rsid w:val="00BB2A5E"/>
    <w:rsid w:val="00BB3204"/>
    <w:rsid w:val="00BB3707"/>
    <w:rsid w:val="00BB4D77"/>
    <w:rsid w:val="00BB662F"/>
    <w:rsid w:val="00BB723D"/>
    <w:rsid w:val="00BB744A"/>
    <w:rsid w:val="00BB78A9"/>
    <w:rsid w:val="00BC009B"/>
    <w:rsid w:val="00BC0BDB"/>
    <w:rsid w:val="00BC2C7E"/>
    <w:rsid w:val="00BC2FCE"/>
    <w:rsid w:val="00BC341D"/>
    <w:rsid w:val="00BC38AA"/>
    <w:rsid w:val="00BC3A9B"/>
    <w:rsid w:val="00BC3AAF"/>
    <w:rsid w:val="00BC464B"/>
    <w:rsid w:val="00BC46C5"/>
    <w:rsid w:val="00BC4744"/>
    <w:rsid w:val="00BC5605"/>
    <w:rsid w:val="00BC5BDC"/>
    <w:rsid w:val="00BC5C4A"/>
    <w:rsid w:val="00BC78DA"/>
    <w:rsid w:val="00BC7E21"/>
    <w:rsid w:val="00BD0217"/>
    <w:rsid w:val="00BD16A2"/>
    <w:rsid w:val="00BD1827"/>
    <w:rsid w:val="00BD29BC"/>
    <w:rsid w:val="00BD3090"/>
    <w:rsid w:val="00BD3C0C"/>
    <w:rsid w:val="00BD49B4"/>
    <w:rsid w:val="00BD505B"/>
    <w:rsid w:val="00BD69D0"/>
    <w:rsid w:val="00BD75C5"/>
    <w:rsid w:val="00BD7A22"/>
    <w:rsid w:val="00BE108F"/>
    <w:rsid w:val="00BE1975"/>
    <w:rsid w:val="00BE1FDA"/>
    <w:rsid w:val="00BE261D"/>
    <w:rsid w:val="00BE28F8"/>
    <w:rsid w:val="00BE2A86"/>
    <w:rsid w:val="00BE3601"/>
    <w:rsid w:val="00BE4106"/>
    <w:rsid w:val="00BE430C"/>
    <w:rsid w:val="00BE47B6"/>
    <w:rsid w:val="00BE6220"/>
    <w:rsid w:val="00BE63F8"/>
    <w:rsid w:val="00BE667E"/>
    <w:rsid w:val="00BE701A"/>
    <w:rsid w:val="00BE790A"/>
    <w:rsid w:val="00BE7B34"/>
    <w:rsid w:val="00BE7CEC"/>
    <w:rsid w:val="00BE7D14"/>
    <w:rsid w:val="00BE7EE9"/>
    <w:rsid w:val="00BE7F66"/>
    <w:rsid w:val="00BF085B"/>
    <w:rsid w:val="00BF0A82"/>
    <w:rsid w:val="00BF0AAD"/>
    <w:rsid w:val="00BF0F64"/>
    <w:rsid w:val="00BF1009"/>
    <w:rsid w:val="00BF102A"/>
    <w:rsid w:val="00BF16E9"/>
    <w:rsid w:val="00BF1ADA"/>
    <w:rsid w:val="00BF1EB2"/>
    <w:rsid w:val="00BF2A50"/>
    <w:rsid w:val="00BF2C7E"/>
    <w:rsid w:val="00BF2E83"/>
    <w:rsid w:val="00BF4284"/>
    <w:rsid w:val="00BF56CF"/>
    <w:rsid w:val="00BF5B30"/>
    <w:rsid w:val="00BF6168"/>
    <w:rsid w:val="00BF6F52"/>
    <w:rsid w:val="00BF7C9F"/>
    <w:rsid w:val="00C003AF"/>
    <w:rsid w:val="00C01139"/>
    <w:rsid w:val="00C011CD"/>
    <w:rsid w:val="00C0139D"/>
    <w:rsid w:val="00C0148E"/>
    <w:rsid w:val="00C016EE"/>
    <w:rsid w:val="00C01F18"/>
    <w:rsid w:val="00C020C4"/>
    <w:rsid w:val="00C02571"/>
    <w:rsid w:val="00C02E44"/>
    <w:rsid w:val="00C03D34"/>
    <w:rsid w:val="00C040EB"/>
    <w:rsid w:val="00C0471F"/>
    <w:rsid w:val="00C04A32"/>
    <w:rsid w:val="00C04B48"/>
    <w:rsid w:val="00C04DE5"/>
    <w:rsid w:val="00C05D75"/>
    <w:rsid w:val="00C0665A"/>
    <w:rsid w:val="00C0678F"/>
    <w:rsid w:val="00C06D56"/>
    <w:rsid w:val="00C10D10"/>
    <w:rsid w:val="00C110F3"/>
    <w:rsid w:val="00C119A2"/>
    <w:rsid w:val="00C11ED2"/>
    <w:rsid w:val="00C13E67"/>
    <w:rsid w:val="00C14516"/>
    <w:rsid w:val="00C14937"/>
    <w:rsid w:val="00C15D9D"/>
    <w:rsid w:val="00C160A0"/>
    <w:rsid w:val="00C160B1"/>
    <w:rsid w:val="00C165BB"/>
    <w:rsid w:val="00C16695"/>
    <w:rsid w:val="00C17360"/>
    <w:rsid w:val="00C17488"/>
    <w:rsid w:val="00C174EC"/>
    <w:rsid w:val="00C17536"/>
    <w:rsid w:val="00C175CC"/>
    <w:rsid w:val="00C17F70"/>
    <w:rsid w:val="00C20410"/>
    <w:rsid w:val="00C206E5"/>
    <w:rsid w:val="00C214DC"/>
    <w:rsid w:val="00C21CB5"/>
    <w:rsid w:val="00C22170"/>
    <w:rsid w:val="00C22CB4"/>
    <w:rsid w:val="00C23322"/>
    <w:rsid w:val="00C23847"/>
    <w:rsid w:val="00C24F3F"/>
    <w:rsid w:val="00C25453"/>
    <w:rsid w:val="00C2670C"/>
    <w:rsid w:val="00C2682B"/>
    <w:rsid w:val="00C26A6B"/>
    <w:rsid w:val="00C26E7D"/>
    <w:rsid w:val="00C27A18"/>
    <w:rsid w:val="00C301DE"/>
    <w:rsid w:val="00C305C9"/>
    <w:rsid w:val="00C32286"/>
    <w:rsid w:val="00C32B90"/>
    <w:rsid w:val="00C3325B"/>
    <w:rsid w:val="00C3394C"/>
    <w:rsid w:val="00C33C6B"/>
    <w:rsid w:val="00C3404E"/>
    <w:rsid w:val="00C34736"/>
    <w:rsid w:val="00C3553E"/>
    <w:rsid w:val="00C358A2"/>
    <w:rsid w:val="00C366A3"/>
    <w:rsid w:val="00C36774"/>
    <w:rsid w:val="00C36BF7"/>
    <w:rsid w:val="00C36C3E"/>
    <w:rsid w:val="00C371D9"/>
    <w:rsid w:val="00C37334"/>
    <w:rsid w:val="00C37508"/>
    <w:rsid w:val="00C37529"/>
    <w:rsid w:val="00C40205"/>
    <w:rsid w:val="00C408FA"/>
    <w:rsid w:val="00C40BB8"/>
    <w:rsid w:val="00C41181"/>
    <w:rsid w:val="00C418FF"/>
    <w:rsid w:val="00C42709"/>
    <w:rsid w:val="00C42A3F"/>
    <w:rsid w:val="00C435DA"/>
    <w:rsid w:val="00C446C8"/>
    <w:rsid w:val="00C44943"/>
    <w:rsid w:val="00C454A1"/>
    <w:rsid w:val="00C45931"/>
    <w:rsid w:val="00C46730"/>
    <w:rsid w:val="00C46A05"/>
    <w:rsid w:val="00C46B44"/>
    <w:rsid w:val="00C47787"/>
    <w:rsid w:val="00C47D0F"/>
    <w:rsid w:val="00C50DC6"/>
    <w:rsid w:val="00C51607"/>
    <w:rsid w:val="00C51C35"/>
    <w:rsid w:val="00C52521"/>
    <w:rsid w:val="00C5276B"/>
    <w:rsid w:val="00C52B6E"/>
    <w:rsid w:val="00C53AF6"/>
    <w:rsid w:val="00C54F7A"/>
    <w:rsid w:val="00C550E8"/>
    <w:rsid w:val="00C55A25"/>
    <w:rsid w:val="00C55FB8"/>
    <w:rsid w:val="00C5654C"/>
    <w:rsid w:val="00C56580"/>
    <w:rsid w:val="00C5710D"/>
    <w:rsid w:val="00C57200"/>
    <w:rsid w:val="00C579A3"/>
    <w:rsid w:val="00C57D5A"/>
    <w:rsid w:val="00C6015D"/>
    <w:rsid w:val="00C60A18"/>
    <w:rsid w:val="00C61252"/>
    <w:rsid w:val="00C612B8"/>
    <w:rsid w:val="00C62458"/>
    <w:rsid w:val="00C633D1"/>
    <w:rsid w:val="00C633E8"/>
    <w:rsid w:val="00C63537"/>
    <w:rsid w:val="00C63E05"/>
    <w:rsid w:val="00C64A2D"/>
    <w:rsid w:val="00C64BB1"/>
    <w:rsid w:val="00C65488"/>
    <w:rsid w:val="00C656D8"/>
    <w:rsid w:val="00C659E9"/>
    <w:rsid w:val="00C666F5"/>
    <w:rsid w:val="00C67597"/>
    <w:rsid w:val="00C70FCC"/>
    <w:rsid w:val="00C7183A"/>
    <w:rsid w:val="00C72DD5"/>
    <w:rsid w:val="00C72EAD"/>
    <w:rsid w:val="00C73227"/>
    <w:rsid w:val="00C74017"/>
    <w:rsid w:val="00C761D4"/>
    <w:rsid w:val="00C763E3"/>
    <w:rsid w:val="00C76C6F"/>
    <w:rsid w:val="00C7753A"/>
    <w:rsid w:val="00C775D2"/>
    <w:rsid w:val="00C80A95"/>
    <w:rsid w:val="00C80AA5"/>
    <w:rsid w:val="00C818FB"/>
    <w:rsid w:val="00C81BB6"/>
    <w:rsid w:val="00C82BAC"/>
    <w:rsid w:val="00C83047"/>
    <w:rsid w:val="00C836C5"/>
    <w:rsid w:val="00C83AA3"/>
    <w:rsid w:val="00C8493B"/>
    <w:rsid w:val="00C85528"/>
    <w:rsid w:val="00C858CC"/>
    <w:rsid w:val="00C85E74"/>
    <w:rsid w:val="00C8608C"/>
    <w:rsid w:val="00C860EB"/>
    <w:rsid w:val="00C86450"/>
    <w:rsid w:val="00C867CF"/>
    <w:rsid w:val="00C8688E"/>
    <w:rsid w:val="00C86AF2"/>
    <w:rsid w:val="00C86E97"/>
    <w:rsid w:val="00C876F0"/>
    <w:rsid w:val="00C87D77"/>
    <w:rsid w:val="00C90BB6"/>
    <w:rsid w:val="00C90D91"/>
    <w:rsid w:val="00C9248C"/>
    <w:rsid w:val="00C9322E"/>
    <w:rsid w:val="00C93A84"/>
    <w:rsid w:val="00C93B65"/>
    <w:rsid w:val="00C945A1"/>
    <w:rsid w:val="00C960A5"/>
    <w:rsid w:val="00C9617A"/>
    <w:rsid w:val="00C96197"/>
    <w:rsid w:val="00C96497"/>
    <w:rsid w:val="00C96909"/>
    <w:rsid w:val="00C96CC7"/>
    <w:rsid w:val="00C97AD0"/>
    <w:rsid w:val="00CA05F3"/>
    <w:rsid w:val="00CA0D3D"/>
    <w:rsid w:val="00CA12DE"/>
    <w:rsid w:val="00CA2307"/>
    <w:rsid w:val="00CA2CED"/>
    <w:rsid w:val="00CA350A"/>
    <w:rsid w:val="00CA371C"/>
    <w:rsid w:val="00CA4185"/>
    <w:rsid w:val="00CA4430"/>
    <w:rsid w:val="00CA47AC"/>
    <w:rsid w:val="00CA5CDC"/>
    <w:rsid w:val="00CA663E"/>
    <w:rsid w:val="00CA6B07"/>
    <w:rsid w:val="00CA756F"/>
    <w:rsid w:val="00CA7F6A"/>
    <w:rsid w:val="00CB0E27"/>
    <w:rsid w:val="00CB10B4"/>
    <w:rsid w:val="00CB1745"/>
    <w:rsid w:val="00CB2BAF"/>
    <w:rsid w:val="00CB3247"/>
    <w:rsid w:val="00CB392D"/>
    <w:rsid w:val="00CB45D6"/>
    <w:rsid w:val="00CB671F"/>
    <w:rsid w:val="00CB683B"/>
    <w:rsid w:val="00CB6AA3"/>
    <w:rsid w:val="00CB6F1C"/>
    <w:rsid w:val="00CB7B0B"/>
    <w:rsid w:val="00CB7F0C"/>
    <w:rsid w:val="00CC0596"/>
    <w:rsid w:val="00CC0622"/>
    <w:rsid w:val="00CC0928"/>
    <w:rsid w:val="00CC0B5B"/>
    <w:rsid w:val="00CC0F94"/>
    <w:rsid w:val="00CC1129"/>
    <w:rsid w:val="00CC11E0"/>
    <w:rsid w:val="00CC1A3B"/>
    <w:rsid w:val="00CC1D5F"/>
    <w:rsid w:val="00CC20E0"/>
    <w:rsid w:val="00CC2282"/>
    <w:rsid w:val="00CC283D"/>
    <w:rsid w:val="00CC3269"/>
    <w:rsid w:val="00CC3B54"/>
    <w:rsid w:val="00CC4A65"/>
    <w:rsid w:val="00CC4E9C"/>
    <w:rsid w:val="00CC5052"/>
    <w:rsid w:val="00CC630D"/>
    <w:rsid w:val="00CC70A4"/>
    <w:rsid w:val="00CC7451"/>
    <w:rsid w:val="00CC7D64"/>
    <w:rsid w:val="00CD0986"/>
    <w:rsid w:val="00CD12CD"/>
    <w:rsid w:val="00CD235B"/>
    <w:rsid w:val="00CD2FFD"/>
    <w:rsid w:val="00CD30EA"/>
    <w:rsid w:val="00CD3AFF"/>
    <w:rsid w:val="00CD3D7F"/>
    <w:rsid w:val="00CD3DE8"/>
    <w:rsid w:val="00CD3EEA"/>
    <w:rsid w:val="00CD46C8"/>
    <w:rsid w:val="00CD4C45"/>
    <w:rsid w:val="00CD4CA6"/>
    <w:rsid w:val="00CD4CC1"/>
    <w:rsid w:val="00CD6DB4"/>
    <w:rsid w:val="00CD713C"/>
    <w:rsid w:val="00CD77EA"/>
    <w:rsid w:val="00CD78C5"/>
    <w:rsid w:val="00CD7942"/>
    <w:rsid w:val="00CE10BF"/>
    <w:rsid w:val="00CE10FF"/>
    <w:rsid w:val="00CE135E"/>
    <w:rsid w:val="00CE2E13"/>
    <w:rsid w:val="00CE3533"/>
    <w:rsid w:val="00CE3539"/>
    <w:rsid w:val="00CE3985"/>
    <w:rsid w:val="00CE40FA"/>
    <w:rsid w:val="00CE415E"/>
    <w:rsid w:val="00CE4543"/>
    <w:rsid w:val="00CE4CFC"/>
    <w:rsid w:val="00CE5294"/>
    <w:rsid w:val="00CE5DFF"/>
    <w:rsid w:val="00CE5E71"/>
    <w:rsid w:val="00CE6017"/>
    <w:rsid w:val="00CE7222"/>
    <w:rsid w:val="00CE7763"/>
    <w:rsid w:val="00CE77A1"/>
    <w:rsid w:val="00CE77C3"/>
    <w:rsid w:val="00CF05C8"/>
    <w:rsid w:val="00CF0638"/>
    <w:rsid w:val="00CF07B6"/>
    <w:rsid w:val="00CF0DA9"/>
    <w:rsid w:val="00CF0FCE"/>
    <w:rsid w:val="00CF151A"/>
    <w:rsid w:val="00CF1AE3"/>
    <w:rsid w:val="00CF1F5E"/>
    <w:rsid w:val="00CF2C42"/>
    <w:rsid w:val="00CF369D"/>
    <w:rsid w:val="00CF3970"/>
    <w:rsid w:val="00CF4AD8"/>
    <w:rsid w:val="00CF50B9"/>
    <w:rsid w:val="00CF55C3"/>
    <w:rsid w:val="00D00B8A"/>
    <w:rsid w:val="00D00CB0"/>
    <w:rsid w:val="00D01347"/>
    <w:rsid w:val="00D02775"/>
    <w:rsid w:val="00D03378"/>
    <w:rsid w:val="00D03799"/>
    <w:rsid w:val="00D03C61"/>
    <w:rsid w:val="00D04CDB"/>
    <w:rsid w:val="00D04D8D"/>
    <w:rsid w:val="00D061C9"/>
    <w:rsid w:val="00D06893"/>
    <w:rsid w:val="00D06B29"/>
    <w:rsid w:val="00D06BDA"/>
    <w:rsid w:val="00D06CF3"/>
    <w:rsid w:val="00D06DC0"/>
    <w:rsid w:val="00D078E6"/>
    <w:rsid w:val="00D10311"/>
    <w:rsid w:val="00D104D0"/>
    <w:rsid w:val="00D10537"/>
    <w:rsid w:val="00D13971"/>
    <w:rsid w:val="00D13A9F"/>
    <w:rsid w:val="00D13D2E"/>
    <w:rsid w:val="00D13D3C"/>
    <w:rsid w:val="00D148CB"/>
    <w:rsid w:val="00D16119"/>
    <w:rsid w:val="00D17563"/>
    <w:rsid w:val="00D178B0"/>
    <w:rsid w:val="00D1794B"/>
    <w:rsid w:val="00D20096"/>
    <w:rsid w:val="00D2107E"/>
    <w:rsid w:val="00D21BAA"/>
    <w:rsid w:val="00D21DFB"/>
    <w:rsid w:val="00D22207"/>
    <w:rsid w:val="00D2284A"/>
    <w:rsid w:val="00D22AC7"/>
    <w:rsid w:val="00D22E9E"/>
    <w:rsid w:val="00D23BF0"/>
    <w:rsid w:val="00D25064"/>
    <w:rsid w:val="00D25ADA"/>
    <w:rsid w:val="00D25DF3"/>
    <w:rsid w:val="00D26FDA"/>
    <w:rsid w:val="00D276F4"/>
    <w:rsid w:val="00D27E2D"/>
    <w:rsid w:val="00D303AB"/>
    <w:rsid w:val="00D31842"/>
    <w:rsid w:val="00D3292A"/>
    <w:rsid w:val="00D32962"/>
    <w:rsid w:val="00D33505"/>
    <w:rsid w:val="00D33517"/>
    <w:rsid w:val="00D33851"/>
    <w:rsid w:val="00D34823"/>
    <w:rsid w:val="00D352B1"/>
    <w:rsid w:val="00D35E25"/>
    <w:rsid w:val="00D37508"/>
    <w:rsid w:val="00D37CF9"/>
    <w:rsid w:val="00D40F4E"/>
    <w:rsid w:val="00D42825"/>
    <w:rsid w:val="00D4297F"/>
    <w:rsid w:val="00D446B9"/>
    <w:rsid w:val="00D44A2D"/>
    <w:rsid w:val="00D44AB8"/>
    <w:rsid w:val="00D454A7"/>
    <w:rsid w:val="00D4580D"/>
    <w:rsid w:val="00D47FAC"/>
    <w:rsid w:val="00D508E8"/>
    <w:rsid w:val="00D50AEB"/>
    <w:rsid w:val="00D50DCF"/>
    <w:rsid w:val="00D50FB0"/>
    <w:rsid w:val="00D5179F"/>
    <w:rsid w:val="00D52F7B"/>
    <w:rsid w:val="00D52F86"/>
    <w:rsid w:val="00D53E7E"/>
    <w:rsid w:val="00D54207"/>
    <w:rsid w:val="00D54317"/>
    <w:rsid w:val="00D54534"/>
    <w:rsid w:val="00D5481D"/>
    <w:rsid w:val="00D54A13"/>
    <w:rsid w:val="00D55545"/>
    <w:rsid w:val="00D5622A"/>
    <w:rsid w:val="00D569D0"/>
    <w:rsid w:val="00D56CE7"/>
    <w:rsid w:val="00D56D7F"/>
    <w:rsid w:val="00D5773F"/>
    <w:rsid w:val="00D578AE"/>
    <w:rsid w:val="00D57D39"/>
    <w:rsid w:val="00D57D3F"/>
    <w:rsid w:val="00D607A8"/>
    <w:rsid w:val="00D612DE"/>
    <w:rsid w:val="00D61A45"/>
    <w:rsid w:val="00D61ADF"/>
    <w:rsid w:val="00D62266"/>
    <w:rsid w:val="00D62F45"/>
    <w:rsid w:val="00D639A4"/>
    <w:rsid w:val="00D63B30"/>
    <w:rsid w:val="00D643AB"/>
    <w:rsid w:val="00D64427"/>
    <w:rsid w:val="00D64DAC"/>
    <w:rsid w:val="00D65973"/>
    <w:rsid w:val="00D65E0A"/>
    <w:rsid w:val="00D6614A"/>
    <w:rsid w:val="00D669F5"/>
    <w:rsid w:val="00D66E74"/>
    <w:rsid w:val="00D6732C"/>
    <w:rsid w:val="00D67DE7"/>
    <w:rsid w:val="00D702A8"/>
    <w:rsid w:val="00D702E6"/>
    <w:rsid w:val="00D71185"/>
    <w:rsid w:val="00D71CE3"/>
    <w:rsid w:val="00D7211B"/>
    <w:rsid w:val="00D724FC"/>
    <w:rsid w:val="00D72FEF"/>
    <w:rsid w:val="00D730C6"/>
    <w:rsid w:val="00D73FF9"/>
    <w:rsid w:val="00D7403E"/>
    <w:rsid w:val="00D74704"/>
    <w:rsid w:val="00D74BB2"/>
    <w:rsid w:val="00D74BDF"/>
    <w:rsid w:val="00D75419"/>
    <w:rsid w:val="00D76B67"/>
    <w:rsid w:val="00D77E67"/>
    <w:rsid w:val="00D80388"/>
    <w:rsid w:val="00D803EC"/>
    <w:rsid w:val="00D80641"/>
    <w:rsid w:val="00D80A16"/>
    <w:rsid w:val="00D811C2"/>
    <w:rsid w:val="00D8163B"/>
    <w:rsid w:val="00D81A8C"/>
    <w:rsid w:val="00D81C8C"/>
    <w:rsid w:val="00D82390"/>
    <w:rsid w:val="00D8327D"/>
    <w:rsid w:val="00D8461C"/>
    <w:rsid w:val="00D846F9"/>
    <w:rsid w:val="00D84CB7"/>
    <w:rsid w:val="00D856D7"/>
    <w:rsid w:val="00D8696F"/>
    <w:rsid w:val="00D86E30"/>
    <w:rsid w:val="00D86FA7"/>
    <w:rsid w:val="00D909B0"/>
    <w:rsid w:val="00D918E5"/>
    <w:rsid w:val="00D91C6F"/>
    <w:rsid w:val="00D91CD3"/>
    <w:rsid w:val="00D91EA4"/>
    <w:rsid w:val="00D920CF"/>
    <w:rsid w:val="00D920FB"/>
    <w:rsid w:val="00D92113"/>
    <w:rsid w:val="00D92A51"/>
    <w:rsid w:val="00D92E40"/>
    <w:rsid w:val="00D9340D"/>
    <w:rsid w:val="00D93C21"/>
    <w:rsid w:val="00D93C69"/>
    <w:rsid w:val="00D940EE"/>
    <w:rsid w:val="00D94118"/>
    <w:rsid w:val="00D94273"/>
    <w:rsid w:val="00D9456C"/>
    <w:rsid w:val="00D950E8"/>
    <w:rsid w:val="00D95D61"/>
    <w:rsid w:val="00D96E9A"/>
    <w:rsid w:val="00D9738B"/>
    <w:rsid w:val="00D97AA9"/>
    <w:rsid w:val="00DA00DD"/>
    <w:rsid w:val="00DA0DF9"/>
    <w:rsid w:val="00DA15A3"/>
    <w:rsid w:val="00DA16A5"/>
    <w:rsid w:val="00DA1A9B"/>
    <w:rsid w:val="00DA2CD9"/>
    <w:rsid w:val="00DA3D43"/>
    <w:rsid w:val="00DA4852"/>
    <w:rsid w:val="00DA4DEE"/>
    <w:rsid w:val="00DA5696"/>
    <w:rsid w:val="00DA589D"/>
    <w:rsid w:val="00DA7881"/>
    <w:rsid w:val="00DB0477"/>
    <w:rsid w:val="00DB05B4"/>
    <w:rsid w:val="00DB0CB1"/>
    <w:rsid w:val="00DB0D60"/>
    <w:rsid w:val="00DB1964"/>
    <w:rsid w:val="00DB1CAB"/>
    <w:rsid w:val="00DB2766"/>
    <w:rsid w:val="00DB27B3"/>
    <w:rsid w:val="00DB2B0A"/>
    <w:rsid w:val="00DB3205"/>
    <w:rsid w:val="00DB3276"/>
    <w:rsid w:val="00DB32C5"/>
    <w:rsid w:val="00DB4CF0"/>
    <w:rsid w:val="00DB5104"/>
    <w:rsid w:val="00DB623D"/>
    <w:rsid w:val="00DB6818"/>
    <w:rsid w:val="00DB6842"/>
    <w:rsid w:val="00DB6B14"/>
    <w:rsid w:val="00DB75F0"/>
    <w:rsid w:val="00DC0436"/>
    <w:rsid w:val="00DC0A70"/>
    <w:rsid w:val="00DC0BF2"/>
    <w:rsid w:val="00DC1511"/>
    <w:rsid w:val="00DC2804"/>
    <w:rsid w:val="00DC3ECA"/>
    <w:rsid w:val="00DC56C8"/>
    <w:rsid w:val="00DC6631"/>
    <w:rsid w:val="00DC6778"/>
    <w:rsid w:val="00DC6E88"/>
    <w:rsid w:val="00DC75F9"/>
    <w:rsid w:val="00DC7B35"/>
    <w:rsid w:val="00DC7C16"/>
    <w:rsid w:val="00DC7E79"/>
    <w:rsid w:val="00DD029D"/>
    <w:rsid w:val="00DD06BA"/>
    <w:rsid w:val="00DD17E4"/>
    <w:rsid w:val="00DD1E9A"/>
    <w:rsid w:val="00DD2527"/>
    <w:rsid w:val="00DD3100"/>
    <w:rsid w:val="00DD495B"/>
    <w:rsid w:val="00DD5B9E"/>
    <w:rsid w:val="00DD6E62"/>
    <w:rsid w:val="00DD7962"/>
    <w:rsid w:val="00DE05EA"/>
    <w:rsid w:val="00DE0B3F"/>
    <w:rsid w:val="00DE13EA"/>
    <w:rsid w:val="00DE2E4C"/>
    <w:rsid w:val="00DE300E"/>
    <w:rsid w:val="00DE3DD1"/>
    <w:rsid w:val="00DE416A"/>
    <w:rsid w:val="00DE45CD"/>
    <w:rsid w:val="00DE4D04"/>
    <w:rsid w:val="00DE4D10"/>
    <w:rsid w:val="00DE4D46"/>
    <w:rsid w:val="00DE5034"/>
    <w:rsid w:val="00DE55CF"/>
    <w:rsid w:val="00DE644E"/>
    <w:rsid w:val="00DE64E0"/>
    <w:rsid w:val="00DE6C64"/>
    <w:rsid w:val="00DE7B5A"/>
    <w:rsid w:val="00DF04C8"/>
    <w:rsid w:val="00DF0AAB"/>
    <w:rsid w:val="00DF0BD5"/>
    <w:rsid w:val="00DF0C81"/>
    <w:rsid w:val="00DF0FD9"/>
    <w:rsid w:val="00DF12C1"/>
    <w:rsid w:val="00DF1E45"/>
    <w:rsid w:val="00DF25FA"/>
    <w:rsid w:val="00DF2B92"/>
    <w:rsid w:val="00DF378D"/>
    <w:rsid w:val="00DF3FB9"/>
    <w:rsid w:val="00DF4380"/>
    <w:rsid w:val="00DF4479"/>
    <w:rsid w:val="00DF4A98"/>
    <w:rsid w:val="00DF5A61"/>
    <w:rsid w:val="00DF6960"/>
    <w:rsid w:val="00DF6968"/>
    <w:rsid w:val="00E008E5"/>
    <w:rsid w:val="00E01239"/>
    <w:rsid w:val="00E01E12"/>
    <w:rsid w:val="00E02433"/>
    <w:rsid w:val="00E025C9"/>
    <w:rsid w:val="00E02A24"/>
    <w:rsid w:val="00E02B63"/>
    <w:rsid w:val="00E03002"/>
    <w:rsid w:val="00E0351B"/>
    <w:rsid w:val="00E03E3B"/>
    <w:rsid w:val="00E05221"/>
    <w:rsid w:val="00E052B6"/>
    <w:rsid w:val="00E05D7D"/>
    <w:rsid w:val="00E06141"/>
    <w:rsid w:val="00E06150"/>
    <w:rsid w:val="00E06C4B"/>
    <w:rsid w:val="00E071F9"/>
    <w:rsid w:val="00E106A9"/>
    <w:rsid w:val="00E107CB"/>
    <w:rsid w:val="00E11919"/>
    <w:rsid w:val="00E12DB9"/>
    <w:rsid w:val="00E1309A"/>
    <w:rsid w:val="00E13470"/>
    <w:rsid w:val="00E1348E"/>
    <w:rsid w:val="00E13971"/>
    <w:rsid w:val="00E13A39"/>
    <w:rsid w:val="00E14AD8"/>
    <w:rsid w:val="00E156CC"/>
    <w:rsid w:val="00E1594B"/>
    <w:rsid w:val="00E15A14"/>
    <w:rsid w:val="00E15D93"/>
    <w:rsid w:val="00E163C8"/>
    <w:rsid w:val="00E16A15"/>
    <w:rsid w:val="00E17ED9"/>
    <w:rsid w:val="00E2027E"/>
    <w:rsid w:val="00E20474"/>
    <w:rsid w:val="00E2054A"/>
    <w:rsid w:val="00E20BE9"/>
    <w:rsid w:val="00E2128A"/>
    <w:rsid w:val="00E21B9F"/>
    <w:rsid w:val="00E223B2"/>
    <w:rsid w:val="00E22583"/>
    <w:rsid w:val="00E22D2D"/>
    <w:rsid w:val="00E22D5E"/>
    <w:rsid w:val="00E22D83"/>
    <w:rsid w:val="00E23090"/>
    <w:rsid w:val="00E23286"/>
    <w:rsid w:val="00E24D0C"/>
    <w:rsid w:val="00E25E43"/>
    <w:rsid w:val="00E26067"/>
    <w:rsid w:val="00E2664F"/>
    <w:rsid w:val="00E26ABA"/>
    <w:rsid w:val="00E277D0"/>
    <w:rsid w:val="00E279FA"/>
    <w:rsid w:val="00E27AE1"/>
    <w:rsid w:val="00E30B20"/>
    <w:rsid w:val="00E30CA4"/>
    <w:rsid w:val="00E30EF3"/>
    <w:rsid w:val="00E31113"/>
    <w:rsid w:val="00E32DB2"/>
    <w:rsid w:val="00E33533"/>
    <w:rsid w:val="00E33AE3"/>
    <w:rsid w:val="00E33F7B"/>
    <w:rsid w:val="00E34331"/>
    <w:rsid w:val="00E34C21"/>
    <w:rsid w:val="00E35486"/>
    <w:rsid w:val="00E35A1C"/>
    <w:rsid w:val="00E3636B"/>
    <w:rsid w:val="00E36892"/>
    <w:rsid w:val="00E36B7C"/>
    <w:rsid w:val="00E36F13"/>
    <w:rsid w:val="00E3723A"/>
    <w:rsid w:val="00E37F81"/>
    <w:rsid w:val="00E40E79"/>
    <w:rsid w:val="00E41060"/>
    <w:rsid w:val="00E4108E"/>
    <w:rsid w:val="00E410C2"/>
    <w:rsid w:val="00E41475"/>
    <w:rsid w:val="00E414B6"/>
    <w:rsid w:val="00E415CE"/>
    <w:rsid w:val="00E4262E"/>
    <w:rsid w:val="00E43254"/>
    <w:rsid w:val="00E4327D"/>
    <w:rsid w:val="00E43468"/>
    <w:rsid w:val="00E4347A"/>
    <w:rsid w:val="00E4377C"/>
    <w:rsid w:val="00E43B50"/>
    <w:rsid w:val="00E44355"/>
    <w:rsid w:val="00E4436E"/>
    <w:rsid w:val="00E4497C"/>
    <w:rsid w:val="00E44C77"/>
    <w:rsid w:val="00E44FAF"/>
    <w:rsid w:val="00E457C6"/>
    <w:rsid w:val="00E458D2"/>
    <w:rsid w:val="00E45E52"/>
    <w:rsid w:val="00E46289"/>
    <w:rsid w:val="00E4693F"/>
    <w:rsid w:val="00E46BCE"/>
    <w:rsid w:val="00E47BC6"/>
    <w:rsid w:val="00E503F8"/>
    <w:rsid w:val="00E509BC"/>
    <w:rsid w:val="00E509FF"/>
    <w:rsid w:val="00E51F9E"/>
    <w:rsid w:val="00E5256E"/>
    <w:rsid w:val="00E52DC3"/>
    <w:rsid w:val="00E53904"/>
    <w:rsid w:val="00E53FDE"/>
    <w:rsid w:val="00E544D5"/>
    <w:rsid w:val="00E5561A"/>
    <w:rsid w:val="00E5578D"/>
    <w:rsid w:val="00E558D7"/>
    <w:rsid w:val="00E55E6D"/>
    <w:rsid w:val="00E56B2A"/>
    <w:rsid w:val="00E56D27"/>
    <w:rsid w:val="00E60F93"/>
    <w:rsid w:val="00E61084"/>
    <w:rsid w:val="00E623F1"/>
    <w:rsid w:val="00E62609"/>
    <w:rsid w:val="00E637FF"/>
    <w:rsid w:val="00E640CD"/>
    <w:rsid w:val="00E64428"/>
    <w:rsid w:val="00E64C97"/>
    <w:rsid w:val="00E65115"/>
    <w:rsid w:val="00E65644"/>
    <w:rsid w:val="00E657E8"/>
    <w:rsid w:val="00E65F96"/>
    <w:rsid w:val="00E660C5"/>
    <w:rsid w:val="00E66A82"/>
    <w:rsid w:val="00E66D14"/>
    <w:rsid w:val="00E66E22"/>
    <w:rsid w:val="00E67EDE"/>
    <w:rsid w:val="00E709EF"/>
    <w:rsid w:val="00E71010"/>
    <w:rsid w:val="00E712DB"/>
    <w:rsid w:val="00E7163D"/>
    <w:rsid w:val="00E72448"/>
    <w:rsid w:val="00E72453"/>
    <w:rsid w:val="00E73518"/>
    <w:rsid w:val="00E750AC"/>
    <w:rsid w:val="00E75E59"/>
    <w:rsid w:val="00E762E7"/>
    <w:rsid w:val="00E77705"/>
    <w:rsid w:val="00E80284"/>
    <w:rsid w:val="00E8041E"/>
    <w:rsid w:val="00E80983"/>
    <w:rsid w:val="00E80A58"/>
    <w:rsid w:val="00E81825"/>
    <w:rsid w:val="00E81F7C"/>
    <w:rsid w:val="00E8208A"/>
    <w:rsid w:val="00E834F4"/>
    <w:rsid w:val="00E83911"/>
    <w:rsid w:val="00E85D1B"/>
    <w:rsid w:val="00E86449"/>
    <w:rsid w:val="00E86F35"/>
    <w:rsid w:val="00E87975"/>
    <w:rsid w:val="00E879FB"/>
    <w:rsid w:val="00E90B94"/>
    <w:rsid w:val="00E9231F"/>
    <w:rsid w:val="00E92510"/>
    <w:rsid w:val="00E92D24"/>
    <w:rsid w:val="00E9306D"/>
    <w:rsid w:val="00E93404"/>
    <w:rsid w:val="00E93791"/>
    <w:rsid w:val="00E93DF7"/>
    <w:rsid w:val="00E94616"/>
    <w:rsid w:val="00E94CD4"/>
    <w:rsid w:val="00E9529C"/>
    <w:rsid w:val="00E9593D"/>
    <w:rsid w:val="00E966C0"/>
    <w:rsid w:val="00E9698F"/>
    <w:rsid w:val="00E96AD0"/>
    <w:rsid w:val="00E974A9"/>
    <w:rsid w:val="00E9799C"/>
    <w:rsid w:val="00E97DC8"/>
    <w:rsid w:val="00E97E20"/>
    <w:rsid w:val="00EA016B"/>
    <w:rsid w:val="00EA0B34"/>
    <w:rsid w:val="00EA0D8C"/>
    <w:rsid w:val="00EA1048"/>
    <w:rsid w:val="00EA1FE8"/>
    <w:rsid w:val="00EA27C3"/>
    <w:rsid w:val="00EA336A"/>
    <w:rsid w:val="00EA3E88"/>
    <w:rsid w:val="00EA3EFA"/>
    <w:rsid w:val="00EA40A6"/>
    <w:rsid w:val="00EA54EE"/>
    <w:rsid w:val="00EA6298"/>
    <w:rsid w:val="00EA62FF"/>
    <w:rsid w:val="00EA66ED"/>
    <w:rsid w:val="00EA732D"/>
    <w:rsid w:val="00EA7CC2"/>
    <w:rsid w:val="00EA7E96"/>
    <w:rsid w:val="00EB0090"/>
    <w:rsid w:val="00EB13ED"/>
    <w:rsid w:val="00EB2528"/>
    <w:rsid w:val="00EB2E8B"/>
    <w:rsid w:val="00EB32DD"/>
    <w:rsid w:val="00EB32F3"/>
    <w:rsid w:val="00EB3426"/>
    <w:rsid w:val="00EB3539"/>
    <w:rsid w:val="00EB391A"/>
    <w:rsid w:val="00EB3A91"/>
    <w:rsid w:val="00EB3A99"/>
    <w:rsid w:val="00EB3BC9"/>
    <w:rsid w:val="00EB4483"/>
    <w:rsid w:val="00EB4EE2"/>
    <w:rsid w:val="00EB5D1B"/>
    <w:rsid w:val="00EB5D5F"/>
    <w:rsid w:val="00EB70F3"/>
    <w:rsid w:val="00EB7667"/>
    <w:rsid w:val="00EB78A8"/>
    <w:rsid w:val="00EC019D"/>
    <w:rsid w:val="00EC02B8"/>
    <w:rsid w:val="00EC0597"/>
    <w:rsid w:val="00EC09B5"/>
    <w:rsid w:val="00EC0CF0"/>
    <w:rsid w:val="00EC167F"/>
    <w:rsid w:val="00EC185B"/>
    <w:rsid w:val="00EC1BB7"/>
    <w:rsid w:val="00EC1E76"/>
    <w:rsid w:val="00EC2A3C"/>
    <w:rsid w:val="00EC2D08"/>
    <w:rsid w:val="00EC3261"/>
    <w:rsid w:val="00EC38DF"/>
    <w:rsid w:val="00EC3DA9"/>
    <w:rsid w:val="00EC44B2"/>
    <w:rsid w:val="00EC4940"/>
    <w:rsid w:val="00EC4BE5"/>
    <w:rsid w:val="00EC4E44"/>
    <w:rsid w:val="00EC4F8E"/>
    <w:rsid w:val="00EC69F9"/>
    <w:rsid w:val="00EC6C63"/>
    <w:rsid w:val="00EC71B5"/>
    <w:rsid w:val="00EC7BB0"/>
    <w:rsid w:val="00ED0A99"/>
    <w:rsid w:val="00ED1287"/>
    <w:rsid w:val="00ED163E"/>
    <w:rsid w:val="00ED2056"/>
    <w:rsid w:val="00ED2842"/>
    <w:rsid w:val="00ED46C7"/>
    <w:rsid w:val="00ED4AC8"/>
    <w:rsid w:val="00ED4D18"/>
    <w:rsid w:val="00ED523A"/>
    <w:rsid w:val="00ED5D2F"/>
    <w:rsid w:val="00ED62ED"/>
    <w:rsid w:val="00ED697F"/>
    <w:rsid w:val="00ED6A14"/>
    <w:rsid w:val="00ED6C62"/>
    <w:rsid w:val="00ED7158"/>
    <w:rsid w:val="00EE003A"/>
    <w:rsid w:val="00EE034B"/>
    <w:rsid w:val="00EE04B1"/>
    <w:rsid w:val="00EE06C6"/>
    <w:rsid w:val="00EE06E9"/>
    <w:rsid w:val="00EE1963"/>
    <w:rsid w:val="00EE2040"/>
    <w:rsid w:val="00EE23E3"/>
    <w:rsid w:val="00EE351C"/>
    <w:rsid w:val="00EE3ABA"/>
    <w:rsid w:val="00EE3C16"/>
    <w:rsid w:val="00EE44C9"/>
    <w:rsid w:val="00EE514E"/>
    <w:rsid w:val="00EE53F6"/>
    <w:rsid w:val="00EE59CE"/>
    <w:rsid w:val="00EE59F2"/>
    <w:rsid w:val="00EE5FD4"/>
    <w:rsid w:val="00EE6234"/>
    <w:rsid w:val="00EE6471"/>
    <w:rsid w:val="00EE71CC"/>
    <w:rsid w:val="00EE7A98"/>
    <w:rsid w:val="00EE7E20"/>
    <w:rsid w:val="00EF00D9"/>
    <w:rsid w:val="00EF08CF"/>
    <w:rsid w:val="00EF11B8"/>
    <w:rsid w:val="00EF16B3"/>
    <w:rsid w:val="00EF204B"/>
    <w:rsid w:val="00EF24B7"/>
    <w:rsid w:val="00EF260C"/>
    <w:rsid w:val="00EF271A"/>
    <w:rsid w:val="00EF2774"/>
    <w:rsid w:val="00EF2A6D"/>
    <w:rsid w:val="00EF3773"/>
    <w:rsid w:val="00EF3940"/>
    <w:rsid w:val="00EF4178"/>
    <w:rsid w:val="00EF5C44"/>
    <w:rsid w:val="00EF5FAB"/>
    <w:rsid w:val="00EF6196"/>
    <w:rsid w:val="00EF619B"/>
    <w:rsid w:val="00EF7AB7"/>
    <w:rsid w:val="00F002F1"/>
    <w:rsid w:val="00F00995"/>
    <w:rsid w:val="00F011AD"/>
    <w:rsid w:val="00F026D7"/>
    <w:rsid w:val="00F02925"/>
    <w:rsid w:val="00F02B5C"/>
    <w:rsid w:val="00F02BB9"/>
    <w:rsid w:val="00F02BD2"/>
    <w:rsid w:val="00F0317A"/>
    <w:rsid w:val="00F03C56"/>
    <w:rsid w:val="00F0502F"/>
    <w:rsid w:val="00F05B72"/>
    <w:rsid w:val="00F05C5C"/>
    <w:rsid w:val="00F06618"/>
    <w:rsid w:val="00F07078"/>
    <w:rsid w:val="00F0774A"/>
    <w:rsid w:val="00F07A1C"/>
    <w:rsid w:val="00F07A35"/>
    <w:rsid w:val="00F102C5"/>
    <w:rsid w:val="00F1083D"/>
    <w:rsid w:val="00F10E88"/>
    <w:rsid w:val="00F13BEE"/>
    <w:rsid w:val="00F13C76"/>
    <w:rsid w:val="00F14094"/>
    <w:rsid w:val="00F1428E"/>
    <w:rsid w:val="00F149A8"/>
    <w:rsid w:val="00F14B71"/>
    <w:rsid w:val="00F14CFA"/>
    <w:rsid w:val="00F15660"/>
    <w:rsid w:val="00F15828"/>
    <w:rsid w:val="00F15D08"/>
    <w:rsid w:val="00F16D54"/>
    <w:rsid w:val="00F16E86"/>
    <w:rsid w:val="00F17120"/>
    <w:rsid w:val="00F171E1"/>
    <w:rsid w:val="00F1757E"/>
    <w:rsid w:val="00F17BF3"/>
    <w:rsid w:val="00F2020A"/>
    <w:rsid w:val="00F203C4"/>
    <w:rsid w:val="00F20608"/>
    <w:rsid w:val="00F213B5"/>
    <w:rsid w:val="00F21A76"/>
    <w:rsid w:val="00F21CCD"/>
    <w:rsid w:val="00F22AA1"/>
    <w:rsid w:val="00F22BDE"/>
    <w:rsid w:val="00F231D4"/>
    <w:rsid w:val="00F23233"/>
    <w:rsid w:val="00F240E3"/>
    <w:rsid w:val="00F24A3E"/>
    <w:rsid w:val="00F24E87"/>
    <w:rsid w:val="00F24EDD"/>
    <w:rsid w:val="00F250E8"/>
    <w:rsid w:val="00F2514E"/>
    <w:rsid w:val="00F25464"/>
    <w:rsid w:val="00F268AE"/>
    <w:rsid w:val="00F26973"/>
    <w:rsid w:val="00F26DCA"/>
    <w:rsid w:val="00F30103"/>
    <w:rsid w:val="00F30471"/>
    <w:rsid w:val="00F304DF"/>
    <w:rsid w:val="00F30B35"/>
    <w:rsid w:val="00F31748"/>
    <w:rsid w:val="00F31D76"/>
    <w:rsid w:val="00F320F9"/>
    <w:rsid w:val="00F331BC"/>
    <w:rsid w:val="00F34680"/>
    <w:rsid w:val="00F347DC"/>
    <w:rsid w:val="00F35207"/>
    <w:rsid w:val="00F35ED9"/>
    <w:rsid w:val="00F36B99"/>
    <w:rsid w:val="00F3710D"/>
    <w:rsid w:val="00F3722B"/>
    <w:rsid w:val="00F373E2"/>
    <w:rsid w:val="00F37884"/>
    <w:rsid w:val="00F37B5A"/>
    <w:rsid w:val="00F37FAA"/>
    <w:rsid w:val="00F40B0B"/>
    <w:rsid w:val="00F412A4"/>
    <w:rsid w:val="00F419F9"/>
    <w:rsid w:val="00F41FAF"/>
    <w:rsid w:val="00F42D8B"/>
    <w:rsid w:val="00F42E37"/>
    <w:rsid w:val="00F43D09"/>
    <w:rsid w:val="00F43FD7"/>
    <w:rsid w:val="00F440C8"/>
    <w:rsid w:val="00F4478A"/>
    <w:rsid w:val="00F44D46"/>
    <w:rsid w:val="00F45172"/>
    <w:rsid w:val="00F45454"/>
    <w:rsid w:val="00F45ED2"/>
    <w:rsid w:val="00F46C25"/>
    <w:rsid w:val="00F46F4C"/>
    <w:rsid w:val="00F4735F"/>
    <w:rsid w:val="00F5011E"/>
    <w:rsid w:val="00F50AB7"/>
    <w:rsid w:val="00F50B56"/>
    <w:rsid w:val="00F50DF4"/>
    <w:rsid w:val="00F510E1"/>
    <w:rsid w:val="00F5167C"/>
    <w:rsid w:val="00F51695"/>
    <w:rsid w:val="00F51F1C"/>
    <w:rsid w:val="00F523D3"/>
    <w:rsid w:val="00F52D4D"/>
    <w:rsid w:val="00F53329"/>
    <w:rsid w:val="00F53465"/>
    <w:rsid w:val="00F53C12"/>
    <w:rsid w:val="00F54447"/>
    <w:rsid w:val="00F5486B"/>
    <w:rsid w:val="00F5558A"/>
    <w:rsid w:val="00F557DF"/>
    <w:rsid w:val="00F55C34"/>
    <w:rsid w:val="00F5604E"/>
    <w:rsid w:val="00F5622A"/>
    <w:rsid w:val="00F565F4"/>
    <w:rsid w:val="00F5665B"/>
    <w:rsid w:val="00F571A3"/>
    <w:rsid w:val="00F572F6"/>
    <w:rsid w:val="00F6022E"/>
    <w:rsid w:val="00F60856"/>
    <w:rsid w:val="00F609CD"/>
    <w:rsid w:val="00F60A4F"/>
    <w:rsid w:val="00F61007"/>
    <w:rsid w:val="00F613D3"/>
    <w:rsid w:val="00F617AE"/>
    <w:rsid w:val="00F62C7D"/>
    <w:rsid w:val="00F62D26"/>
    <w:rsid w:val="00F640EF"/>
    <w:rsid w:val="00F64A80"/>
    <w:rsid w:val="00F64D4C"/>
    <w:rsid w:val="00F65123"/>
    <w:rsid w:val="00F65252"/>
    <w:rsid w:val="00F65379"/>
    <w:rsid w:val="00F655AA"/>
    <w:rsid w:val="00F6666E"/>
    <w:rsid w:val="00F66DBD"/>
    <w:rsid w:val="00F67442"/>
    <w:rsid w:val="00F67EB8"/>
    <w:rsid w:val="00F70497"/>
    <w:rsid w:val="00F707FF"/>
    <w:rsid w:val="00F7178E"/>
    <w:rsid w:val="00F719D7"/>
    <w:rsid w:val="00F7303E"/>
    <w:rsid w:val="00F7370C"/>
    <w:rsid w:val="00F73D9A"/>
    <w:rsid w:val="00F73DF6"/>
    <w:rsid w:val="00F73FB5"/>
    <w:rsid w:val="00F74457"/>
    <w:rsid w:val="00F751AC"/>
    <w:rsid w:val="00F7525F"/>
    <w:rsid w:val="00F75785"/>
    <w:rsid w:val="00F759FA"/>
    <w:rsid w:val="00F75A71"/>
    <w:rsid w:val="00F76FD1"/>
    <w:rsid w:val="00F772C5"/>
    <w:rsid w:val="00F77971"/>
    <w:rsid w:val="00F77A26"/>
    <w:rsid w:val="00F77B4B"/>
    <w:rsid w:val="00F77B88"/>
    <w:rsid w:val="00F80198"/>
    <w:rsid w:val="00F8091C"/>
    <w:rsid w:val="00F8106E"/>
    <w:rsid w:val="00F818D3"/>
    <w:rsid w:val="00F81EC0"/>
    <w:rsid w:val="00F81FC9"/>
    <w:rsid w:val="00F83811"/>
    <w:rsid w:val="00F83B53"/>
    <w:rsid w:val="00F842AB"/>
    <w:rsid w:val="00F846AB"/>
    <w:rsid w:val="00F84854"/>
    <w:rsid w:val="00F84C11"/>
    <w:rsid w:val="00F85FC0"/>
    <w:rsid w:val="00F86D2E"/>
    <w:rsid w:val="00F872CB"/>
    <w:rsid w:val="00F879EE"/>
    <w:rsid w:val="00F87A01"/>
    <w:rsid w:val="00F87EE9"/>
    <w:rsid w:val="00F905A9"/>
    <w:rsid w:val="00F908E0"/>
    <w:rsid w:val="00F9096A"/>
    <w:rsid w:val="00F90F22"/>
    <w:rsid w:val="00F9180A"/>
    <w:rsid w:val="00F91AA0"/>
    <w:rsid w:val="00F92A29"/>
    <w:rsid w:val="00F92B75"/>
    <w:rsid w:val="00F930FA"/>
    <w:rsid w:val="00F93938"/>
    <w:rsid w:val="00F9437C"/>
    <w:rsid w:val="00F94913"/>
    <w:rsid w:val="00F94AD4"/>
    <w:rsid w:val="00F94C0F"/>
    <w:rsid w:val="00F95118"/>
    <w:rsid w:val="00F95551"/>
    <w:rsid w:val="00F9576F"/>
    <w:rsid w:val="00F958DF"/>
    <w:rsid w:val="00F960E1"/>
    <w:rsid w:val="00F96712"/>
    <w:rsid w:val="00F9705E"/>
    <w:rsid w:val="00F97322"/>
    <w:rsid w:val="00FA0359"/>
    <w:rsid w:val="00FA1600"/>
    <w:rsid w:val="00FA1FB5"/>
    <w:rsid w:val="00FA255F"/>
    <w:rsid w:val="00FA2FD9"/>
    <w:rsid w:val="00FA36C9"/>
    <w:rsid w:val="00FA371F"/>
    <w:rsid w:val="00FA3AC1"/>
    <w:rsid w:val="00FA4673"/>
    <w:rsid w:val="00FA4C7A"/>
    <w:rsid w:val="00FA59FF"/>
    <w:rsid w:val="00FA5B72"/>
    <w:rsid w:val="00FA5C1E"/>
    <w:rsid w:val="00FA6888"/>
    <w:rsid w:val="00FA68CC"/>
    <w:rsid w:val="00FA69CC"/>
    <w:rsid w:val="00FA6F7F"/>
    <w:rsid w:val="00FA7509"/>
    <w:rsid w:val="00FB0B52"/>
    <w:rsid w:val="00FB0FD0"/>
    <w:rsid w:val="00FB122D"/>
    <w:rsid w:val="00FB14A4"/>
    <w:rsid w:val="00FB173E"/>
    <w:rsid w:val="00FB1BA6"/>
    <w:rsid w:val="00FB20D7"/>
    <w:rsid w:val="00FB372E"/>
    <w:rsid w:val="00FB37C2"/>
    <w:rsid w:val="00FB45DA"/>
    <w:rsid w:val="00FB4CD1"/>
    <w:rsid w:val="00FB551C"/>
    <w:rsid w:val="00FB5DB1"/>
    <w:rsid w:val="00FB5FC4"/>
    <w:rsid w:val="00FB69F6"/>
    <w:rsid w:val="00FB6A56"/>
    <w:rsid w:val="00FB6BE2"/>
    <w:rsid w:val="00FB6C50"/>
    <w:rsid w:val="00FB6F46"/>
    <w:rsid w:val="00FB7291"/>
    <w:rsid w:val="00FB7BF8"/>
    <w:rsid w:val="00FB7FBF"/>
    <w:rsid w:val="00FC07AA"/>
    <w:rsid w:val="00FC0836"/>
    <w:rsid w:val="00FC093A"/>
    <w:rsid w:val="00FC11A1"/>
    <w:rsid w:val="00FC2225"/>
    <w:rsid w:val="00FC42C3"/>
    <w:rsid w:val="00FC4CCF"/>
    <w:rsid w:val="00FC4E21"/>
    <w:rsid w:val="00FC4EE6"/>
    <w:rsid w:val="00FC54B2"/>
    <w:rsid w:val="00FC6D5F"/>
    <w:rsid w:val="00FC72B0"/>
    <w:rsid w:val="00FC7771"/>
    <w:rsid w:val="00FC7A4B"/>
    <w:rsid w:val="00FD0920"/>
    <w:rsid w:val="00FD0E4A"/>
    <w:rsid w:val="00FD28A0"/>
    <w:rsid w:val="00FD2E4E"/>
    <w:rsid w:val="00FD3F18"/>
    <w:rsid w:val="00FD42E9"/>
    <w:rsid w:val="00FD4A3E"/>
    <w:rsid w:val="00FD4D08"/>
    <w:rsid w:val="00FD503C"/>
    <w:rsid w:val="00FD56BF"/>
    <w:rsid w:val="00FD61FB"/>
    <w:rsid w:val="00FD65AF"/>
    <w:rsid w:val="00FD66A2"/>
    <w:rsid w:val="00FD6C01"/>
    <w:rsid w:val="00FD7430"/>
    <w:rsid w:val="00FD75E5"/>
    <w:rsid w:val="00FD7984"/>
    <w:rsid w:val="00FE019D"/>
    <w:rsid w:val="00FE0BF5"/>
    <w:rsid w:val="00FE1EBA"/>
    <w:rsid w:val="00FE2672"/>
    <w:rsid w:val="00FE2E9B"/>
    <w:rsid w:val="00FE4A12"/>
    <w:rsid w:val="00FE4FFC"/>
    <w:rsid w:val="00FE6141"/>
    <w:rsid w:val="00FE737C"/>
    <w:rsid w:val="00FE76F5"/>
    <w:rsid w:val="00FE7DDC"/>
    <w:rsid w:val="00FF02B5"/>
    <w:rsid w:val="00FF051F"/>
    <w:rsid w:val="00FF06F7"/>
    <w:rsid w:val="00FF0846"/>
    <w:rsid w:val="00FF0A89"/>
    <w:rsid w:val="00FF1FA4"/>
    <w:rsid w:val="00FF3FDE"/>
    <w:rsid w:val="00FF43A1"/>
    <w:rsid w:val="00FF4629"/>
    <w:rsid w:val="00FF476B"/>
    <w:rsid w:val="00FF4D6A"/>
    <w:rsid w:val="00FF5363"/>
    <w:rsid w:val="00FF5AD1"/>
    <w:rsid w:val="00FF5E73"/>
    <w:rsid w:val="00FF6E76"/>
    <w:rsid w:val="00FF7827"/>
    <w:rsid w:val="00FF78FB"/>
    <w:rsid w:val="00FF797A"/>
    <w:rsid w:val="00FF7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685D11"/>
  <w15:docId w15:val="{70020DB6-58DB-4D21-B9FE-8FD75B9B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455F"/>
    <w:pPr>
      <w:widowControl w:val="0"/>
    </w:pPr>
    <w:rPr>
      <w:kern w:val="2"/>
      <w:sz w:val="24"/>
      <w:szCs w:val="24"/>
    </w:rPr>
  </w:style>
  <w:style w:type="paragraph" w:styleId="2">
    <w:name w:val="heading 2"/>
    <w:basedOn w:val="a"/>
    <w:link w:val="20"/>
    <w:uiPriority w:val="9"/>
    <w:qFormat/>
    <w:rsid w:val="00AD1D61"/>
    <w:pPr>
      <w:widowControl/>
      <w:spacing w:before="100" w:beforeAutospacing="1" w:after="100" w:afterAutospacing="1"/>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rPr>
  </w:style>
  <w:style w:type="paragraph" w:styleId="a5">
    <w:name w:val="footer"/>
    <w:basedOn w:val="a"/>
    <w:link w:val="a6"/>
    <w:rsid w:val="001A455F"/>
    <w:pPr>
      <w:tabs>
        <w:tab w:val="center" w:pos="4153"/>
        <w:tab w:val="right" w:pos="8306"/>
      </w:tabs>
      <w:snapToGrid w:val="0"/>
    </w:pPr>
    <w:rPr>
      <w:sz w:val="20"/>
      <w:szCs w:val="20"/>
    </w:rPr>
  </w:style>
  <w:style w:type="paragraph" w:styleId="a7">
    <w:name w:val="Body Text Indent"/>
    <w:basedOn w:val="a"/>
    <w:rsid w:val="001A455F"/>
    <w:pPr>
      <w:ind w:left="332" w:hanging="332"/>
      <w:jc w:val="both"/>
    </w:pPr>
    <w:rPr>
      <w:rFonts w:eastAsia="標楷體"/>
      <w:sz w:val="20"/>
      <w:szCs w:val="20"/>
    </w:rPr>
  </w:style>
  <w:style w:type="paragraph" w:styleId="21">
    <w:name w:val="Body Text 2"/>
    <w:basedOn w:val="a"/>
    <w:link w:val="22"/>
    <w:rsid w:val="001A455F"/>
    <w:pPr>
      <w:kinsoku w:val="0"/>
      <w:overflowPunct w:val="0"/>
      <w:jc w:val="both"/>
    </w:pPr>
    <w:rPr>
      <w:rFonts w:ascii="標楷體" w:eastAsia="標楷體"/>
      <w:sz w:val="20"/>
      <w:szCs w:val="20"/>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3">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8">
    <w:name w:val="Body Text"/>
    <w:basedOn w:val="a"/>
    <w:link w:val="a9"/>
    <w:uiPriority w:val="99"/>
    <w:rsid w:val="001A455F"/>
    <w:pPr>
      <w:kinsoku w:val="0"/>
      <w:wordWrap w:val="0"/>
      <w:overflowPunct w:val="0"/>
      <w:spacing w:line="300" w:lineRule="exact"/>
    </w:pPr>
    <w:rPr>
      <w:rFonts w:eastAsia="標楷體"/>
      <w:sz w:val="20"/>
      <w:szCs w:val="20"/>
    </w:rPr>
  </w:style>
  <w:style w:type="paragraph" w:styleId="3">
    <w:name w:val="Body Text 3"/>
    <w:basedOn w:val="a"/>
    <w:link w:val="30"/>
    <w:rsid w:val="001A455F"/>
    <w:pPr>
      <w:spacing w:line="340" w:lineRule="exact"/>
      <w:jc w:val="both"/>
    </w:pPr>
    <w:rPr>
      <w:rFonts w:ascii="標楷體" w:eastAsia="標楷體"/>
      <w:color w:val="FF0000"/>
      <w:szCs w:val="20"/>
    </w:rPr>
  </w:style>
  <w:style w:type="character" w:styleId="aa">
    <w:name w:val="page number"/>
    <w:basedOn w:val="a0"/>
    <w:rsid w:val="001A455F"/>
  </w:style>
  <w:style w:type="character" w:styleId="ab">
    <w:name w:val="Hyperlink"/>
    <w:basedOn w:val="a0"/>
    <w:rsid w:val="001A455F"/>
    <w:rPr>
      <w:color w:val="0000FF"/>
      <w:u w:val="single"/>
    </w:rPr>
  </w:style>
  <w:style w:type="paragraph" w:styleId="ac">
    <w:name w:val="header"/>
    <w:basedOn w:val="a"/>
    <w:link w:val="ad"/>
    <w:uiPriority w:val="99"/>
    <w:rsid w:val="001A455F"/>
    <w:pPr>
      <w:tabs>
        <w:tab w:val="center" w:pos="4153"/>
        <w:tab w:val="right" w:pos="8306"/>
      </w:tabs>
      <w:snapToGrid w:val="0"/>
    </w:pPr>
    <w:rPr>
      <w:sz w:val="20"/>
      <w:szCs w:val="20"/>
    </w:rPr>
  </w:style>
  <w:style w:type="paragraph" w:styleId="ae">
    <w:name w:val="Balloon Text"/>
    <w:basedOn w:val="a"/>
    <w:link w:val="af"/>
    <w:uiPriority w:val="99"/>
    <w:semiHidden/>
    <w:rsid w:val="00045895"/>
    <w:rPr>
      <w:rFonts w:ascii="Arial" w:hAnsi="Arial"/>
      <w:sz w:val="18"/>
      <w:szCs w:val="18"/>
    </w:rPr>
  </w:style>
  <w:style w:type="character" w:styleId="af0">
    <w:name w:val="Strong"/>
    <w:basedOn w:val="a0"/>
    <w:qFormat/>
    <w:rsid w:val="00E9231F"/>
    <w:rPr>
      <w:b/>
      <w:bCs/>
    </w:rPr>
  </w:style>
  <w:style w:type="character" w:customStyle="1" w:styleId="a9">
    <w:name w:val="本文 字元"/>
    <w:basedOn w:val="a0"/>
    <w:link w:val="a8"/>
    <w:uiPriority w:val="99"/>
    <w:locked/>
    <w:rsid w:val="00583DFA"/>
    <w:rPr>
      <w:rFonts w:eastAsia="標楷體"/>
      <w:kern w:val="2"/>
    </w:rPr>
  </w:style>
  <w:style w:type="character" w:customStyle="1" w:styleId="af">
    <w:name w:val="註解方塊文字 字元"/>
    <w:basedOn w:val="a0"/>
    <w:link w:val="ae"/>
    <w:uiPriority w:val="99"/>
    <w:semiHidden/>
    <w:rsid w:val="00583DFA"/>
    <w:rPr>
      <w:rFonts w:ascii="Arial" w:hAnsi="Arial"/>
      <w:kern w:val="2"/>
      <w:sz w:val="18"/>
      <w:szCs w:val="18"/>
    </w:rPr>
  </w:style>
  <w:style w:type="table" w:styleId="af1">
    <w:name w:val="Table Grid"/>
    <w:basedOn w:val="a1"/>
    <w:uiPriority w:val="59"/>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basedOn w:val="a0"/>
    <w:link w:val="a3"/>
    <w:uiPriority w:val="99"/>
    <w:rsid w:val="00A6019D"/>
    <w:rPr>
      <w:rFonts w:ascii="細明體" w:eastAsia="細明體" w:hAnsi="Courier New"/>
      <w:kern w:val="2"/>
      <w:sz w:val="24"/>
    </w:rPr>
  </w:style>
  <w:style w:type="paragraph" w:styleId="af3">
    <w:name w:val="Revision"/>
    <w:hidden/>
    <w:uiPriority w:val="99"/>
    <w:semiHidden/>
    <w:rsid w:val="000336C0"/>
    <w:rPr>
      <w:kern w:val="2"/>
      <w:sz w:val="24"/>
      <w:szCs w:val="24"/>
    </w:rPr>
  </w:style>
  <w:style w:type="character" w:customStyle="1" w:styleId="a6">
    <w:name w:val="頁尾 字元"/>
    <w:basedOn w:val="a0"/>
    <w:link w:val="a5"/>
    <w:rsid w:val="002C71B8"/>
    <w:rPr>
      <w:kern w:val="2"/>
    </w:rPr>
  </w:style>
  <w:style w:type="character" w:customStyle="1" w:styleId="30">
    <w:name w:val="本文 3 字元"/>
    <w:basedOn w:val="a0"/>
    <w:link w:val="3"/>
    <w:rsid w:val="00834306"/>
    <w:rPr>
      <w:rFonts w:ascii="標楷體" w:eastAsia="標楷體"/>
      <w:color w:val="FF0000"/>
      <w:kern w:val="2"/>
      <w:sz w:val="24"/>
    </w:rPr>
  </w:style>
  <w:style w:type="character" w:customStyle="1" w:styleId="HTML0">
    <w:name w:val="HTML 預設格式 字元"/>
    <w:basedOn w:val="a0"/>
    <w:link w:val="HTML"/>
    <w:uiPriority w:val="99"/>
    <w:rsid w:val="00672A67"/>
    <w:rPr>
      <w:rFonts w:ascii="細明體" w:eastAsia="細明體" w:hAnsi="細明體" w:cs="Courier New"/>
      <w:color w:val="333333"/>
      <w:sz w:val="24"/>
      <w:szCs w:val="24"/>
    </w:rPr>
  </w:style>
  <w:style w:type="character" w:customStyle="1" w:styleId="20">
    <w:name w:val="標題 2 字元"/>
    <w:basedOn w:val="a0"/>
    <w:link w:val="2"/>
    <w:uiPriority w:val="9"/>
    <w:rsid w:val="00AD1D61"/>
    <w:rPr>
      <w:rFonts w:ascii="新細明體" w:hAnsi="新細明體" w:cs="新細明體"/>
      <w:b/>
      <w:bCs/>
      <w:sz w:val="36"/>
      <w:szCs w:val="36"/>
    </w:rPr>
  </w:style>
  <w:style w:type="character" w:customStyle="1" w:styleId="22">
    <w:name w:val="本文 2 字元"/>
    <w:basedOn w:val="a0"/>
    <w:link w:val="21"/>
    <w:rsid w:val="0066070D"/>
    <w:rPr>
      <w:rFonts w:ascii="標楷體" w:eastAsia="標楷體"/>
      <w:kern w:val="2"/>
    </w:rPr>
  </w:style>
  <w:style w:type="character" w:styleId="af4">
    <w:name w:val="annotation reference"/>
    <w:basedOn w:val="a0"/>
    <w:rsid w:val="007A4B94"/>
    <w:rPr>
      <w:sz w:val="18"/>
      <w:szCs w:val="18"/>
    </w:rPr>
  </w:style>
  <w:style w:type="paragraph" w:styleId="af5">
    <w:name w:val="annotation text"/>
    <w:basedOn w:val="a"/>
    <w:link w:val="af6"/>
    <w:rsid w:val="007A4B94"/>
  </w:style>
  <w:style w:type="character" w:customStyle="1" w:styleId="af6">
    <w:name w:val="註解文字 字元"/>
    <w:basedOn w:val="a0"/>
    <w:link w:val="af5"/>
    <w:rsid w:val="007A4B94"/>
    <w:rPr>
      <w:kern w:val="2"/>
      <w:sz w:val="24"/>
      <w:szCs w:val="24"/>
    </w:rPr>
  </w:style>
  <w:style w:type="paragraph" w:styleId="af7">
    <w:name w:val="annotation subject"/>
    <w:basedOn w:val="af5"/>
    <w:next w:val="af5"/>
    <w:link w:val="af8"/>
    <w:rsid w:val="007A4B94"/>
    <w:rPr>
      <w:b/>
      <w:bCs/>
    </w:rPr>
  </w:style>
  <w:style w:type="character" w:customStyle="1" w:styleId="af8">
    <w:name w:val="註解主旨 字元"/>
    <w:basedOn w:val="af6"/>
    <w:link w:val="af7"/>
    <w:rsid w:val="007A4B94"/>
    <w:rPr>
      <w:b/>
      <w:bCs/>
      <w:kern w:val="2"/>
      <w:sz w:val="24"/>
      <w:szCs w:val="24"/>
    </w:rPr>
  </w:style>
  <w:style w:type="character" w:customStyle="1" w:styleId="ad">
    <w:name w:val="頁首 字元"/>
    <w:basedOn w:val="a0"/>
    <w:link w:val="ac"/>
    <w:uiPriority w:val="99"/>
    <w:rsid w:val="00616B4E"/>
    <w:rPr>
      <w:kern w:val="2"/>
    </w:rPr>
  </w:style>
  <w:style w:type="paragraph" w:styleId="af9">
    <w:name w:val="Subtitle"/>
    <w:basedOn w:val="a"/>
    <w:next w:val="a"/>
    <w:link w:val="afa"/>
    <w:qFormat/>
    <w:rsid w:val="001D0E04"/>
    <w:pPr>
      <w:spacing w:after="60"/>
      <w:jc w:val="center"/>
      <w:outlineLvl w:val="1"/>
    </w:pPr>
    <w:rPr>
      <w:rFonts w:asciiTheme="minorHAnsi" w:eastAsiaTheme="minorEastAsia" w:hAnsiTheme="minorHAnsi" w:cstheme="minorBidi"/>
    </w:rPr>
  </w:style>
  <w:style w:type="character" w:customStyle="1" w:styleId="afa">
    <w:name w:val="副標題 字元"/>
    <w:basedOn w:val="a0"/>
    <w:link w:val="af9"/>
    <w:rsid w:val="001D0E04"/>
    <w:rPr>
      <w:rFonts w:asciiTheme="minorHAnsi" w:eastAsiaTheme="minorEastAsia" w:hAnsiTheme="minorHAnsi" w:cstheme="minorBidi"/>
      <w:kern w:val="2"/>
      <w:sz w:val="24"/>
      <w:szCs w:val="24"/>
    </w:rPr>
  </w:style>
  <w:style w:type="character" w:styleId="afb">
    <w:name w:val="FollowedHyperlink"/>
    <w:basedOn w:val="a0"/>
    <w:semiHidden/>
    <w:unhideWhenUsed/>
    <w:rsid w:val="00007C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52673">
      <w:bodyDiv w:val="1"/>
      <w:marLeft w:val="0"/>
      <w:marRight w:val="0"/>
      <w:marTop w:val="0"/>
      <w:marBottom w:val="0"/>
      <w:divBdr>
        <w:top w:val="none" w:sz="0" w:space="0" w:color="auto"/>
        <w:left w:val="none" w:sz="0" w:space="0" w:color="auto"/>
        <w:bottom w:val="none" w:sz="0" w:space="0" w:color="auto"/>
        <w:right w:val="none" w:sz="0" w:space="0" w:color="auto"/>
      </w:divBdr>
    </w:div>
    <w:div w:id="447041868">
      <w:bodyDiv w:val="1"/>
      <w:marLeft w:val="0"/>
      <w:marRight w:val="0"/>
      <w:marTop w:val="0"/>
      <w:marBottom w:val="0"/>
      <w:divBdr>
        <w:top w:val="none" w:sz="0" w:space="0" w:color="auto"/>
        <w:left w:val="none" w:sz="0" w:space="0" w:color="auto"/>
        <w:bottom w:val="none" w:sz="0" w:space="0" w:color="auto"/>
        <w:right w:val="none" w:sz="0" w:space="0" w:color="auto"/>
      </w:divBdr>
    </w:div>
    <w:div w:id="519927395">
      <w:bodyDiv w:val="1"/>
      <w:marLeft w:val="0"/>
      <w:marRight w:val="0"/>
      <w:marTop w:val="0"/>
      <w:marBottom w:val="0"/>
      <w:divBdr>
        <w:top w:val="none" w:sz="0" w:space="0" w:color="auto"/>
        <w:left w:val="none" w:sz="0" w:space="0" w:color="auto"/>
        <w:bottom w:val="none" w:sz="0" w:space="0" w:color="auto"/>
        <w:right w:val="none" w:sz="0" w:space="0" w:color="auto"/>
      </w:divBdr>
    </w:div>
    <w:div w:id="656229481">
      <w:bodyDiv w:val="1"/>
      <w:marLeft w:val="0"/>
      <w:marRight w:val="0"/>
      <w:marTop w:val="0"/>
      <w:marBottom w:val="0"/>
      <w:divBdr>
        <w:top w:val="none" w:sz="0" w:space="0" w:color="auto"/>
        <w:left w:val="none" w:sz="0" w:space="0" w:color="auto"/>
        <w:bottom w:val="none" w:sz="0" w:space="0" w:color="auto"/>
        <w:right w:val="none" w:sz="0" w:space="0" w:color="auto"/>
      </w:divBdr>
    </w:div>
    <w:div w:id="676881112">
      <w:bodyDiv w:val="1"/>
      <w:marLeft w:val="0"/>
      <w:marRight w:val="0"/>
      <w:marTop w:val="0"/>
      <w:marBottom w:val="0"/>
      <w:divBdr>
        <w:top w:val="none" w:sz="0" w:space="0" w:color="auto"/>
        <w:left w:val="none" w:sz="0" w:space="0" w:color="auto"/>
        <w:bottom w:val="none" w:sz="0" w:space="0" w:color="auto"/>
        <w:right w:val="none" w:sz="0" w:space="0" w:color="auto"/>
      </w:divBdr>
    </w:div>
    <w:div w:id="713820124">
      <w:bodyDiv w:val="1"/>
      <w:marLeft w:val="0"/>
      <w:marRight w:val="0"/>
      <w:marTop w:val="0"/>
      <w:marBottom w:val="0"/>
      <w:divBdr>
        <w:top w:val="none" w:sz="0" w:space="0" w:color="auto"/>
        <w:left w:val="none" w:sz="0" w:space="0" w:color="auto"/>
        <w:bottom w:val="none" w:sz="0" w:space="0" w:color="auto"/>
        <w:right w:val="none" w:sz="0" w:space="0" w:color="auto"/>
      </w:divBdr>
    </w:div>
    <w:div w:id="72098260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1217400396">
      <w:bodyDiv w:val="1"/>
      <w:marLeft w:val="0"/>
      <w:marRight w:val="0"/>
      <w:marTop w:val="0"/>
      <w:marBottom w:val="0"/>
      <w:divBdr>
        <w:top w:val="none" w:sz="0" w:space="0" w:color="auto"/>
        <w:left w:val="none" w:sz="0" w:space="0" w:color="auto"/>
        <w:bottom w:val="none" w:sz="0" w:space="0" w:color="auto"/>
        <w:right w:val="none" w:sz="0" w:space="0" w:color="auto"/>
      </w:divBdr>
    </w:div>
    <w:div w:id="1241793645">
      <w:bodyDiv w:val="1"/>
      <w:marLeft w:val="0"/>
      <w:marRight w:val="0"/>
      <w:marTop w:val="0"/>
      <w:marBottom w:val="0"/>
      <w:divBdr>
        <w:top w:val="none" w:sz="0" w:space="0" w:color="auto"/>
        <w:left w:val="none" w:sz="0" w:space="0" w:color="auto"/>
        <w:bottom w:val="none" w:sz="0" w:space="0" w:color="auto"/>
        <w:right w:val="none" w:sz="0" w:space="0" w:color="auto"/>
      </w:divBdr>
    </w:div>
    <w:div w:id="1245341569">
      <w:bodyDiv w:val="1"/>
      <w:marLeft w:val="0"/>
      <w:marRight w:val="0"/>
      <w:marTop w:val="0"/>
      <w:marBottom w:val="0"/>
      <w:divBdr>
        <w:top w:val="none" w:sz="0" w:space="0" w:color="auto"/>
        <w:left w:val="none" w:sz="0" w:space="0" w:color="auto"/>
        <w:bottom w:val="none" w:sz="0" w:space="0" w:color="auto"/>
        <w:right w:val="none" w:sz="0" w:space="0" w:color="auto"/>
      </w:divBdr>
    </w:div>
    <w:div w:id="1379742612">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844007719">
      <w:bodyDiv w:val="1"/>
      <w:marLeft w:val="0"/>
      <w:marRight w:val="0"/>
      <w:marTop w:val="0"/>
      <w:marBottom w:val="0"/>
      <w:divBdr>
        <w:top w:val="none" w:sz="0" w:space="0" w:color="auto"/>
        <w:left w:val="none" w:sz="0" w:space="0" w:color="auto"/>
        <w:bottom w:val="none" w:sz="0" w:space="0" w:color="auto"/>
        <w:right w:val="none" w:sz="0" w:space="0" w:color="auto"/>
      </w:divBdr>
    </w:div>
    <w:div w:id="1867064235">
      <w:bodyDiv w:val="1"/>
      <w:marLeft w:val="0"/>
      <w:marRight w:val="0"/>
      <w:marTop w:val="0"/>
      <w:marBottom w:val="0"/>
      <w:divBdr>
        <w:top w:val="none" w:sz="0" w:space="0" w:color="auto"/>
        <w:left w:val="none" w:sz="0" w:space="0" w:color="auto"/>
        <w:bottom w:val="none" w:sz="0" w:space="0" w:color="auto"/>
        <w:right w:val="none" w:sz="0" w:space="0" w:color="auto"/>
      </w:divBdr>
    </w:div>
    <w:div w:id="19035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tse.com.tw/server-java/frameExtend?id=L3990&amp;pwd=TDM5OTAxMzpMMzk5MDEz&amp;MARKETS=sii&amp;TYPEK=sii&amp;num=13&amp;key=SShCGtpTTDM5OTAxMzoxMjExODc3OTg0MzE3&amp;open=T67" TargetMode="External"/><Relationship Id="rId18" Type="http://schemas.openxmlformats.org/officeDocument/2006/relationships/hyperlink" Target="http://siis.tse.com.tw/server-java/t67sa02?step=0&amp;id=L399013&amp;key=pwzdmQZxlPUnNTTDM5OTAxMzoxMjExODc4MDM4MDY3&amp;TYPEK=sii" TargetMode="External"/><Relationship Id="rId26" Type="http://schemas.openxmlformats.org/officeDocument/2006/relationships/hyperlink" Target="http://www.selaw.com.tw/Scripts/newsdetail.asp?no=G0101848" TargetMode="External"/><Relationship Id="rId39" Type="http://schemas.openxmlformats.org/officeDocument/2006/relationships/hyperlink" Target="http://www.selaw.com.tw/Scripts/newsdetail.asp?no=G0100054" TargetMode="External"/><Relationship Id="rId21" Type="http://schemas.openxmlformats.org/officeDocument/2006/relationships/hyperlink" Target="https://law.moj.gov.tw/LawClass/LawAll.aspx?pcode=G0390085" TargetMode="External"/><Relationship Id="rId34" Type="http://schemas.openxmlformats.org/officeDocument/2006/relationships/hyperlink" Target="http://www.selaw.com.tw/Scripts/newsdetail.asp?no=G0101848" TargetMode="External"/><Relationship Id="rId42" Type="http://schemas.openxmlformats.org/officeDocument/2006/relationships/hyperlink" Target="http://www.selaw.com.tw/Scripts/newsdetail.asp?no=G0100496" TargetMode="External"/><Relationship Id="rId47" Type="http://schemas.openxmlformats.org/officeDocument/2006/relationships/hyperlink" Target="http://www.selaw.com.tw/LawArticle.aspx?LawID=G0103949" TargetMode="External"/><Relationship Id="rId50" Type="http://schemas.openxmlformats.org/officeDocument/2006/relationships/hyperlink" Target="http://www.selaw.com.tw/LawArticle.aspx?LawID=G0103949" TargetMode="External"/><Relationship Id="rId55" Type="http://schemas.openxmlformats.org/officeDocument/2006/relationships/hyperlink" Target="http://www.selaw.com.tw/LawArticle.aspx?LawID=G010396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is.tse.com.tw/server-java/t67sa02?step=0&amp;id=L399013&amp;key=pwzdmQZxlPUnNTTDM5OTAxMzoxMjExODc4MDM4MDY3&amp;TYPEK=sii" TargetMode="External"/><Relationship Id="rId29" Type="http://schemas.openxmlformats.org/officeDocument/2006/relationships/hyperlink" Target="http://www.selaw.com.tw/Scripts/newsdetail.asp?no=G0101848" TargetMode="External"/><Relationship Id="rId11" Type="http://schemas.openxmlformats.org/officeDocument/2006/relationships/hyperlink" Target="https://law.moj.gov.tw/LawClass/LawAll.aspx?pcode=G0400152" TargetMode="External"/><Relationship Id="rId24" Type="http://schemas.openxmlformats.org/officeDocument/2006/relationships/hyperlink" Target="http://siis.twse.com.tw/server-java/t150sa06?step=0&amp;id=L399000&amp;key=owZaIWYkAbNwbVTDM5OTAwMDoxMjk0NzE4MDg0MTIx&amp;TYPEK=sii" TargetMode="External"/><Relationship Id="rId32" Type="http://schemas.openxmlformats.org/officeDocument/2006/relationships/hyperlink" Target="http://www.selaw.com.tw/Scripts/newsdetail.asp?no=G0101848" TargetMode="External"/><Relationship Id="rId37" Type="http://schemas.openxmlformats.org/officeDocument/2006/relationships/hyperlink" Target="http://www.selaw.com.tw/Scripts/newsdetail.asp?no=G0100104" TargetMode="External"/><Relationship Id="rId40" Type="http://schemas.openxmlformats.org/officeDocument/2006/relationships/footer" Target="footer1.xml"/><Relationship Id="rId45" Type="http://schemas.openxmlformats.org/officeDocument/2006/relationships/hyperlink" Target="http://siis.tse.com.tw/server-java/t135sa05?id=L399000&amp;step=0&amp;key=SBnhzymRTDM5OTAwMDoxMjg1NjU4ODI0NTI1&amp;TYPEK=sii" TargetMode="External"/><Relationship Id="rId53" Type="http://schemas.openxmlformats.org/officeDocument/2006/relationships/hyperlink" Target="http://www.selaw.com.tw/LawArticle.aspx?LawID=G0103949"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law.moj.gov.tw/LawClass/LawContent.aspx?PCODE=G0400072" TargetMode="External"/><Relationship Id="rId4" Type="http://schemas.openxmlformats.org/officeDocument/2006/relationships/settings" Target="settings.xml"/><Relationship Id="rId9" Type="http://schemas.openxmlformats.org/officeDocument/2006/relationships/hyperlink" Target="http://siis.tse.com.tw/server-java/frameExtend?id=L3990&amp;pwd=TDM5OTAxMzpMMzk5MDEz&amp;MARKETS=sii&amp;TYPEK=sii&amp;num=13&amp;key=SShCGtpTTDM5OTAxMzoxMjExODc3OTg0MzE3&amp;open=T67" TargetMode="External"/><Relationship Id="rId14" Type="http://schemas.openxmlformats.org/officeDocument/2006/relationships/hyperlink" Target="http://siis.tse.com.tw/server-java/t67sa02?step=0&amp;id=L399013&amp;key=pwzdmQZxlPUnNTTDM5OTAxMzoxMjExODc4MDM4MDY3&amp;TYPEK=sii" TargetMode="External"/><Relationship Id="rId22" Type="http://schemas.openxmlformats.org/officeDocument/2006/relationships/hyperlink" Target="http://www.selaw.com.tw/Scripts/newsdetail.asp?no=G0101848" TargetMode="External"/><Relationship Id="rId27" Type="http://schemas.openxmlformats.org/officeDocument/2006/relationships/hyperlink" Target="http://www.selaw.com.tw/Scripts/newsdetail.asp?no=G0100104" TargetMode="External"/><Relationship Id="rId30" Type="http://schemas.openxmlformats.org/officeDocument/2006/relationships/hyperlink" Target="http://siis.tse.com.tw/server-java/frameExtend?id=L3990&amp;pwd=TDM5OTAwMDpUU0VDMDcwNw..&amp;MARKETS=sii&amp;TYPEK=sii&amp;num=00&amp;key=JriwCdTDM5OTAwMDoxMjQ5NDYwMjM0Mjgw" TargetMode="External"/><Relationship Id="rId35" Type="http://schemas.openxmlformats.org/officeDocument/2006/relationships/hyperlink" Target="http://www.selaw.com.tw/Scripts/newsdetail.asp?no=G0101848" TargetMode="External"/><Relationship Id="rId43" Type="http://schemas.openxmlformats.org/officeDocument/2006/relationships/footer" Target="footer3.xml"/><Relationship Id="rId48" Type="http://schemas.openxmlformats.org/officeDocument/2006/relationships/hyperlink" Target="http://www.selaw.com.tw/LawArticle.aspx?LawID=G0103969" TargetMode="External"/><Relationship Id="rId56" Type="http://schemas.openxmlformats.org/officeDocument/2006/relationships/fontTable" Target="fontTable.xml"/><Relationship Id="rId8" Type="http://schemas.openxmlformats.org/officeDocument/2006/relationships/hyperlink" Target="http://siis.tse.com.tw/server-java/t67sa02?step=0&amp;id=L399013&amp;key=pwzdmQZxlPUnNTTDM5OTAxMzoxMjExODc4MDM4MDY3&amp;TYPEK=sii" TargetMode="External"/><Relationship Id="rId51" Type="http://schemas.openxmlformats.org/officeDocument/2006/relationships/hyperlink" Target="http://www.selaw.com.tw/LawArticle.aspx?LawID=G0103969" TargetMode="External"/><Relationship Id="rId3" Type="http://schemas.openxmlformats.org/officeDocument/2006/relationships/styles" Target="styles.xml"/><Relationship Id="rId12" Type="http://schemas.openxmlformats.org/officeDocument/2006/relationships/hyperlink" Target="https://law.moj.gov.tw/LawClass/LawAll.aspx?pcode=G0390085" TargetMode="External"/><Relationship Id="rId17" Type="http://schemas.openxmlformats.org/officeDocument/2006/relationships/hyperlink" Target="http://siis.tse.com.tw/server-java/t67sa02?step=0&amp;id=L399013&amp;key=pwzdmQZxlPUnNTTDM5OTAxMzoxMjExODc4MDM4MDY3&amp;TYPEK=sii" TargetMode="External"/><Relationship Id="rId25" Type="http://schemas.openxmlformats.org/officeDocument/2006/relationships/hyperlink" Target="http://www.twse.com.tw" TargetMode="External"/><Relationship Id="rId33" Type="http://schemas.openxmlformats.org/officeDocument/2006/relationships/hyperlink" Target="http://www.selaw.com.tw/Scripts/newsdetail.asp?no=G0101848" TargetMode="External"/><Relationship Id="rId38" Type="http://schemas.openxmlformats.org/officeDocument/2006/relationships/hyperlink" Target="http://www.selaw.com.tw/Scripts/newsdetail.asp?no=G0100104" TargetMode="External"/><Relationship Id="rId46" Type="http://schemas.openxmlformats.org/officeDocument/2006/relationships/hyperlink" Target="http://siis.tse.com.tw/server-java/t135sa05?id=L399000&amp;step=0&amp;key=SBnhzymRTDM5OTAwMDoxMjg1NjU4ODI0NTI1&amp;TYPEK=sii" TargetMode="External"/><Relationship Id="rId20" Type="http://schemas.openxmlformats.org/officeDocument/2006/relationships/hyperlink" Target="https://law.moj.gov.tw/LawClass/LawAll.aspx?pcode=G0400152" TargetMode="External"/><Relationship Id="rId41" Type="http://schemas.openxmlformats.org/officeDocument/2006/relationships/footer" Target="footer2.xml"/><Relationship Id="rId54" Type="http://schemas.openxmlformats.org/officeDocument/2006/relationships/hyperlink" Target="http://www.selaw.com.tw/LawArticle.aspx?LawID=G010396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is.tse.com.tw/server-java/t67sa02?step=0&amp;id=L399013&amp;key=pwzdmQZxlPUnNTTDM5OTAxMzoxMjExODc4MDM4MDY3&amp;TYPEK=sii" TargetMode="External"/><Relationship Id="rId23" Type="http://schemas.openxmlformats.org/officeDocument/2006/relationships/hyperlink" Target="http://siis.twse.com.tw/server-java/t150sa06?step=0&amp;id=L399000&amp;key=owZaIWYkAbNwbVTDM5OTAwMDoxMjk0NzE4MDg0MTIx&amp;TYPEK=sii" TargetMode="External"/><Relationship Id="rId28" Type="http://schemas.openxmlformats.org/officeDocument/2006/relationships/hyperlink" Target="http://www.selaw.com.tw/Scripts/newsdetail.asp?no=G0100007" TargetMode="External"/><Relationship Id="rId36" Type="http://schemas.openxmlformats.org/officeDocument/2006/relationships/hyperlink" Target="http://www.selaw.com.tw/Scripts/newsdetail.asp?no=G0101848" TargetMode="External"/><Relationship Id="rId49" Type="http://schemas.openxmlformats.org/officeDocument/2006/relationships/hyperlink" Target="http://www.selaw.com.tw/LawArticle.aspx?LawID=G0103949" TargetMode="External"/><Relationship Id="rId57" Type="http://schemas.microsoft.com/office/2011/relationships/people" Target="people.xml"/><Relationship Id="rId10" Type="http://schemas.openxmlformats.org/officeDocument/2006/relationships/hyperlink" Target="http://siis.tse.com.tw/server-java/t67sa02?step=0&amp;id=L399013&amp;key=pwzdmQZxlPUnNTTDM5OTAxMzoxMjExODc4MDM4MDY3&amp;TYPEK=sii" TargetMode="External"/><Relationship Id="rId31" Type="http://schemas.openxmlformats.org/officeDocument/2006/relationships/hyperlink" Target="http://www.selaw.com.tw/Scripts/newsdetail.asp?no=G0101848" TargetMode="External"/><Relationship Id="rId44" Type="http://schemas.openxmlformats.org/officeDocument/2006/relationships/footer" Target="footer4.xml"/><Relationship Id="rId52" Type="http://schemas.openxmlformats.org/officeDocument/2006/relationships/hyperlink" Target="http://www.selaw.com.tw/LawArticle.aspx?LawID=G010396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7AC6B-F5FC-450B-9EEA-A2C4E9D6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145</Pages>
  <Words>23437</Words>
  <Characters>133597</Characters>
  <Application>Microsoft Office Word</Application>
  <DocSecurity>0</DocSecurity>
  <Lines>1113</Lines>
  <Paragraphs>313</Paragraphs>
  <ScaleCrop>false</ScaleCrop>
  <Company/>
  <LinksUpToDate>false</LinksUpToDate>
  <CharactersWithSpaces>156721</CharactersWithSpaces>
  <SharedDoc>false</SharedDoc>
  <HLinks>
    <vt:vector size="288" baseType="variant">
      <vt:variant>
        <vt:i4>4980826</vt:i4>
      </vt:variant>
      <vt:variant>
        <vt:i4>141</vt:i4>
      </vt:variant>
      <vt:variant>
        <vt:i4>0</vt:i4>
      </vt:variant>
      <vt:variant>
        <vt:i4>5</vt:i4>
      </vt:variant>
      <vt:variant>
        <vt:lpwstr>http://siis.tse.com.tw/server-java/t135sa05?id=L399000&amp;step=0&amp;key=SBnhzymRTDM5OTAwMDoxMjg1NjU4ODI0NTI1&amp;TYPEK=sii</vt:lpwstr>
      </vt:variant>
      <vt:variant>
        <vt:lpwstr/>
      </vt:variant>
      <vt:variant>
        <vt:i4>4980826</vt:i4>
      </vt:variant>
      <vt:variant>
        <vt:i4>138</vt:i4>
      </vt:variant>
      <vt:variant>
        <vt:i4>0</vt:i4>
      </vt:variant>
      <vt:variant>
        <vt:i4>5</vt:i4>
      </vt:variant>
      <vt:variant>
        <vt:lpwstr>http://siis.tse.com.tw/server-java/t135sa05?id=L399000&amp;step=0&amp;key=SBnhzymRTDM5OTAwMDoxMjg1NjU4ODI0NTI1&amp;TYPEK=sii</vt:lpwstr>
      </vt:variant>
      <vt:variant>
        <vt:lpwstr/>
      </vt:variant>
      <vt:variant>
        <vt:i4>7929980</vt:i4>
      </vt:variant>
      <vt:variant>
        <vt:i4>135</vt:i4>
      </vt:variant>
      <vt:variant>
        <vt:i4>0</vt:i4>
      </vt:variant>
      <vt:variant>
        <vt:i4>5</vt:i4>
      </vt:variant>
      <vt:variant>
        <vt:lpwstr>http://www.selaw.com.tw/Scripts/newsdetail.asp?no=G0100496</vt:lpwstr>
      </vt:variant>
      <vt:variant>
        <vt:lpwstr/>
      </vt:variant>
      <vt:variant>
        <vt:i4>8323184</vt:i4>
      </vt:variant>
      <vt:variant>
        <vt:i4>132</vt:i4>
      </vt:variant>
      <vt:variant>
        <vt:i4>0</vt:i4>
      </vt:variant>
      <vt:variant>
        <vt:i4>5</vt:i4>
      </vt:variant>
      <vt:variant>
        <vt:lpwstr>http://www.selaw.com.tw/Scripts/newsdetail.asp?no=G0100054</vt:lpwstr>
      </vt:variant>
      <vt:variant>
        <vt:lpwstr/>
      </vt:variant>
      <vt:variant>
        <vt:i4>8257653</vt:i4>
      </vt:variant>
      <vt:variant>
        <vt:i4>129</vt:i4>
      </vt:variant>
      <vt:variant>
        <vt:i4>0</vt:i4>
      </vt:variant>
      <vt:variant>
        <vt:i4>5</vt:i4>
      </vt:variant>
      <vt:variant>
        <vt:lpwstr>http://www.selaw.com.tw/Scripts/newsdetail.asp?no=G0100104</vt:lpwstr>
      </vt:variant>
      <vt:variant>
        <vt:lpwstr/>
      </vt:variant>
      <vt:variant>
        <vt:i4>8257653</vt:i4>
      </vt:variant>
      <vt:variant>
        <vt:i4>126</vt:i4>
      </vt:variant>
      <vt:variant>
        <vt:i4>0</vt:i4>
      </vt:variant>
      <vt:variant>
        <vt:i4>5</vt:i4>
      </vt:variant>
      <vt:variant>
        <vt:lpwstr>http://www.selaw.com.tw/Scripts/newsdetail.asp?no=G0100104</vt:lpwstr>
      </vt:variant>
      <vt:variant>
        <vt:lpwstr/>
      </vt:variant>
      <vt:variant>
        <vt:i4>8257653</vt:i4>
      </vt:variant>
      <vt:variant>
        <vt:i4>123</vt:i4>
      </vt:variant>
      <vt:variant>
        <vt:i4>0</vt:i4>
      </vt:variant>
      <vt:variant>
        <vt:i4>5</vt:i4>
      </vt:variant>
      <vt:variant>
        <vt:lpwstr>http://www.selaw.com.tw/Scripts/newsdetail.asp?no=G0100104</vt:lpwstr>
      </vt:variant>
      <vt:variant>
        <vt:lpwstr/>
      </vt:variant>
      <vt:variant>
        <vt:i4>8061040</vt:i4>
      </vt:variant>
      <vt:variant>
        <vt:i4>120</vt:i4>
      </vt:variant>
      <vt:variant>
        <vt:i4>0</vt:i4>
      </vt:variant>
      <vt:variant>
        <vt:i4>5</vt:i4>
      </vt:variant>
      <vt:variant>
        <vt:lpwstr>http://www.selaw.com.tw/Scripts/newsdetail.asp?no=G0101848</vt:lpwstr>
      </vt:variant>
      <vt:variant>
        <vt:lpwstr/>
      </vt:variant>
      <vt:variant>
        <vt:i4>8061040</vt:i4>
      </vt:variant>
      <vt:variant>
        <vt:i4>117</vt:i4>
      </vt:variant>
      <vt:variant>
        <vt:i4>0</vt:i4>
      </vt:variant>
      <vt:variant>
        <vt:i4>5</vt:i4>
      </vt:variant>
      <vt:variant>
        <vt:lpwstr>http://www.selaw.com.tw/Scripts/newsdetail.asp?no=G0101848</vt:lpwstr>
      </vt:variant>
      <vt:variant>
        <vt:lpwstr/>
      </vt:variant>
      <vt:variant>
        <vt:i4>8061040</vt:i4>
      </vt:variant>
      <vt:variant>
        <vt:i4>114</vt:i4>
      </vt:variant>
      <vt:variant>
        <vt:i4>0</vt:i4>
      </vt:variant>
      <vt:variant>
        <vt:i4>5</vt:i4>
      </vt:variant>
      <vt:variant>
        <vt:lpwstr>http://www.selaw.com.tw/Scripts/newsdetail.asp?no=G0101848</vt:lpwstr>
      </vt:variant>
      <vt:variant>
        <vt:lpwstr/>
      </vt:variant>
      <vt:variant>
        <vt:i4>8061040</vt:i4>
      </vt:variant>
      <vt:variant>
        <vt:i4>111</vt:i4>
      </vt:variant>
      <vt:variant>
        <vt:i4>0</vt:i4>
      </vt:variant>
      <vt:variant>
        <vt:i4>5</vt:i4>
      </vt:variant>
      <vt:variant>
        <vt:lpwstr>http://www.selaw.com.tw/Scripts/newsdetail.asp?no=G0101848</vt:lpwstr>
      </vt:variant>
      <vt:variant>
        <vt:lpwstr/>
      </vt:variant>
      <vt:variant>
        <vt:i4>8061040</vt:i4>
      </vt:variant>
      <vt:variant>
        <vt:i4>108</vt:i4>
      </vt:variant>
      <vt:variant>
        <vt:i4>0</vt:i4>
      </vt:variant>
      <vt:variant>
        <vt:i4>5</vt:i4>
      </vt:variant>
      <vt:variant>
        <vt:lpwstr>http://www.selaw.com.tw/Scripts/newsdetail.asp?no=G0101848</vt:lpwstr>
      </vt:variant>
      <vt:variant>
        <vt:lpwstr/>
      </vt:variant>
      <vt:variant>
        <vt:i4>8061040</vt:i4>
      </vt:variant>
      <vt:variant>
        <vt:i4>105</vt:i4>
      </vt:variant>
      <vt:variant>
        <vt:i4>0</vt:i4>
      </vt:variant>
      <vt:variant>
        <vt:i4>5</vt:i4>
      </vt:variant>
      <vt:variant>
        <vt:lpwstr>http://www.selaw.com.tw/Scripts/newsdetail.asp?no=G0101848</vt:lpwstr>
      </vt:variant>
      <vt:variant>
        <vt:lpwstr/>
      </vt:variant>
      <vt:variant>
        <vt:i4>4587602</vt:i4>
      </vt:variant>
      <vt:variant>
        <vt:i4>102</vt:i4>
      </vt:variant>
      <vt:variant>
        <vt:i4>0</vt:i4>
      </vt:variant>
      <vt:variant>
        <vt:i4>5</vt:i4>
      </vt:variant>
      <vt:variant>
        <vt:lpwstr>http://siis.tse.com.tw/server-java/frameExtend?id=L3990&amp;pwd=TDM5OTAwMDpUU0VDMDcwNw..&amp;MARKETS=sii&amp;TYPEK=sii&amp;num=00&amp;key=JriwCdTDM5OTAwMDoxMjQ5NDYwMjM0Mjgw</vt:lpwstr>
      </vt:variant>
      <vt:variant>
        <vt:lpwstr/>
      </vt:variant>
      <vt:variant>
        <vt:i4>8061040</vt:i4>
      </vt:variant>
      <vt:variant>
        <vt:i4>99</vt:i4>
      </vt:variant>
      <vt:variant>
        <vt:i4>0</vt:i4>
      </vt:variant>
      <vt:variant>
        <vt:i4>5</vt:i4>
      </vt:variant>
      <vt:variant>
        <vt:lpwstr>http://www.selaw.com.tw/Scripts/newsdetail.asp?no=G0101848</vt:lpwstr>
      </vt:variant>
      <vt:variant>
        <vt:lpwstr/>
      </vt:variant>
      <vt:variant>
        <vt:i4>8126581</vt:i4>
      </vt:variant>
      <vt:variant>
        <vt:i4>96</vt:i4>
      </vt:variant>
      <vt:variant>
        <vt:i4>0</vt:i4>
      </vt:variant>
      <vt:variant>
        <vt:i4>5</vt:i4>
      </vt:variant>
      <vt:variant>
        <vt:lpwstr>http://www.selaw.com.tw/Scripts/newsdetail.asp?no=G0100007</vt:lpwstr>
      </vt:variant>
      <vt:variant>
        <vt:lpwstr/>
      </vt:variant>
      <vt:variant>
        <vt:i4>8257653</vt:i4>
      </vt:variant>
      <vt:variant>
        <vt:i4>93</vt:i4>
      </vt:variant>
      <vt:variant>
        <vt:i4>0</vt:i4>
      </vt:variant>
      <vt:variant>
        <vt:i4>5</vt:i4>
      </vt:variant>
      <vt:variant>
        <vt:lpwstr>http://www.selaw.com.tw/Scripts/newsdetail.asp?no=G0100104</vt:lpwstr>
      </vt:variant>
      <vt:variant>
        <vt:lpwstr/>
      </vt:variant>
      <vt:variant>
        <vt:i4>8061040</vt:i4>
      </vt:variant>
      <vt:variant>
        <vt:i4>90</vt:i4>
      </vt:variant>
      <vt:variant>
        <vt:i4>0</vt:i4>
      </vt:variant>
      <vt:variant>
        <vt:i4>5</vt:i4>
      </vt:variant>
      <vt:variant>
        <vt:lpwstr>http://www.selaw.com.tw/Scripts/newsdetail.asp?no=G0101848</vt:lpwstr>
      </vt:variant>
      <vt:variant>
        <vt:lpwstr/>
      </vt:variant>
      <vt:variant>
        <vt:i4>3407928</vt:i4>
      </vt:variant>
      <vt:variant>
        <vt:i4>87</vt:i4>
      </vt:variant>
      <vt:variant>
        <vt:i4>0</vt:i4>
      </vt:variant>
      <vt:variant>
        <vt:i4>5</vt:i4>
      </vt:variant>
      <vt:variant>
        <vt:lpwstr>http://www.twse.com.tw/</vt:lpwstr>
      </vt:variant>
      <vt:variant>
        <vt:lpwstr/>
      </vt:variant>
      <vt:variant>
        <vt:i4>6422571</vt:i4>
      </vt:variant>
      <vt:variant>
        <vt:i4>84</vt:i4>
      </vt:variant>
      <vt:variant>
        <vt:i4>0</vt:i4>
      </vt:variant>
      <vt:variant>
        <vt:i4>5</vt:i4>
      </vt:variant>
      <vt:variant>
        <vt:lpwstr>http://siis.twse.com.tw/server-java/t150sa06?step=0&amp;id=L399000&amp;key=owZaIWYkAbNwbVTDM5OTAwMDoxMjk0NzE4MDg0MTIx&amp;TYPEK=sii</vt:lpwstr>
      </vt:variant>
      <vt:variant>
        <vt:lpwstr/>
      </vt:variant>
      <vt:variant>
        <vt:i4>7274555</vt:i4>
      </vt:variant>
      <vt:variant>
        <vt:i4>81</vt:i4>
      </vt:variant>
      <vt:variant>
        <vt:i4>0</vt:i4>
      </vt:variant>
      <vt:variant>
        <vt:i4>5</vt:i4>
      </vt:variant>
      <vt:variant>
        <vt:lpwstr>http://www.tse.com.tw/</vt:lpwstr>
      </vt:variant>
      <vt:variant>
        <vt:lpwstr/>
      </vt:variant>
      <vt:variant>
        <vt:i4>6422571</vt:i4>
      </vt:variant>
      <vt:variant>
        <vt:i4>78</vt:i4>
      </vt:variant>
      <vt:variant>
        <vt:i4>0</vt:i4>
      </vt:variant>
      <vt:variant>
        <vt:i4>5</vt:i4>
      </vt:variant>
      <vt:variant>
        <vt:lpwstr>http://siis.twse.com.tw/server-java/t150sa06?step=0&amp;id=L399000&amp;key=owZaIWYkAbNwbVTDM5OTAwMDoxMjk0NzE4MDg0MTIx&amp;TYPEK=sii</vt:lpwstr>
      </vt:variant>
      <vt:variant>
        <vt:lpwstr/>
      </vt:variant>
      <vt:variant>
        <vt:i4>8061040</vt:i4>
      </vt:variant>
      <vt:variant>
        <vt:i4>75</vt:i4>
      </vt:variant>
      <vt:variant>
        <vt:i4>0</vt:i4>
      </vt:variant>
      <vt:variant>
        <vt:i4>5</vt:i4>
      </vt:variant>
      <vt:variant>
        <vt:lpwstr>http://www.selaw.com.tw/Scripts/newsdetail.asp?no=G0101848</vt:lpwstr>
      </vt:variant>
      <vt:variant>
        <vt:lpwstr/>
      </vt:variant>
      <vt:variant>
        <vt:i4>65564</vt:i4>
      </vt:variant>
      <vt:variant>
        <vt:i4>72</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69</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66</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63</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60</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57</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54</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51</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524355</vt:i4>
      </vt:variant>
      <vt:variant>
        <vt:i4>48</vt:i4>
      </vt:variant>
      <vt:variant>
        <vt:i4>0</vt:i4>
      </vt:variant>
      <vt:variant>
        <vt:i4>5</vt:i4>
      </vt:variant>
      <vt:variant>
        <vt:lpwstr>http://law.moj.gov.tw/LawClass/LawContent.aspx?PCODE=G0400072</vt:lpwstr>
      </vt:variant>
      <vt:variant>
        <vt:lpwstr/>
      </vt:variant>
      <vt:variant>
        <vt:i4>65564</vt:i4>
      </vt:variant>
      <vt:variant>
        <vt:i4>45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42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27</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24</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21</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18</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15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林芸卉</cp:lastModifiedBy>
  <cp:revision>45</cp:revision>
  <cp:lastPrinted>2025-12-15T02:40:00Z</cp:lastPrinted>
  <dcterms:created xsi:type="dcterms:W3CDTF">2025-04-26T05:38:00Z</dcterms:created>
  <dcterms:modified xsi:type="dcterms:W3CDTF">2025-12-15T02:44:00Z</dcterms:modified>
</cp:coreProperties>
</file>